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7449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74496" w:rsidP="00C74496">
            <w:pPr>
              <w:jc w:val="right"/>
            </w:pPr>
            <w:r w:rsidRPr="00C74496">
              <w:rPr>
                <w:sz w:val="40"/>
              </w:rPr>
              <w:t>ECE</w:t>
            </w:r>
            <w:r>
              <w:t>/TRANS/WP.15/AC.2/2019/7</w:t>
            </w:r>
          </w:p>
        </w:tc>
      </w:tr>
      <w:tr w:rsidR="002D5AAC" w:rsidRPr="008807D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7449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74496" w:rsidRDefault="00C74496" w:rsidP="00C744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October 2018</w:t>
            </w:r>
          </w:p>
          <w:p w:rsidR="00C74496" w:rsidRDefault="00C74496" w:rsidP="00C744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74496" w:rsidRPr="008D53B6" w:rsidRDefault="00C74496" w:rsidP="00C7449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:rsidR="00C7449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AA1EA4" w:rsidRPr="003958DF" w:rsidRDefault="00AA1EA4" w:rsidP="003958DF">
      <w:pPr>
        <w:spacing w:before="120" w:after="120"/>
        <w:rPr>
          <w:w w:val="103"/>
          <w:sz w:val="28"/>
          <w:szCs w:val="28"/>
        </w:rPr>
      </w:pPr>
      <w:r w:rsidRPr="003958DF">
        <w:rPr>
          <w:w w:val="103"/>
          <w:sz w:val="28"/>
          <w:szCs w:val="28"/>
        </w:rPr>
        <w:t>Комитет по внутреннему транспорту</w:t>
      </w:r>
    </w:p>
    <w:p w:rsidR="00AA1EA4" w:rsidRPr="003958DF" w:rsidRDefault="00AA1EA4" w:rsidP="003958DF">
      <w:pPr>
        <w:spacing w:before="120" w:after="120"/>
        <w:rPr>
          <w:b/>
          <w:w w:val="103"/>
          <w:sz w:val="24"/>
          <w:szCs w:val="24"/>
        </w:rPr>
      </w:pPr>
      <w:r w:rsidRPr="003958DF">
        <w:rPr>
          <w:b/>
          <w:w w:val="103"/>
          <w:sz w:val="24"/>
          <w:szCs w:val="24"/>
        </w:rPr>
        <w:t>Рабочая группа по перевозкам</w:t>
      </w:r>
      <w:r w:rsidRPr="003958DF">
        <w:rPr>
          <w:w w:val="103"/>
          <w:sz w:val="24"/>
          <w:szCs w:val="24"/>
        </w:rPr>
        <w:t xml:space="preserve"> </w:t>
      </w:r>
      <w:r w:rsidRPr="003958DF">
        <w:rPr>
          <w:b/>
          <w:w w:val="103"/>
          <w:sz w:val="24"/>
          <w:szCs w:val="24"/>
        </w:rPr>
        <w:t>опасных грузов</w:t>
      </w:r>
    </w:p>
    <w:p w:rsidR="00AA1EA4" w:rsidRPr="00AA1EA4" w:rsidRDefault="00AA1EA4" w:rsidP="003958DF">
      <w:pPr>
        <w:spacing w:before="120" w:after="120"/>
        <w:rPr>
          <w:b/>
          <w:w w:val="103"/>
        </w:rPr>
      </w:pPr>
      <w:r w:rsidRPr="00AA1EA4">
        <w:rPr>
          <w:b/>
          <w:w w:val="103"/>
        </w:rPr>
        <w:t xml:space="preserve">Совместное совещание экспертов по Правилам, </w:t>
      </w:r>
      <w:r w:rsidRPr="00AA1EA4">
        <w:rPr>
          <w:b/>
          <w:w w:val="103"/>
        </w:rPr>
        <w:br/>
        <w:t xml:space="preserve">прилагаемым к Европейскому соглашению </w:t>
      </w:r>
      <w:r w:rsidRPr="00AA1EA4">
        <w:rPr>
          <w:b/>
          <w:w w:val="103"/>
        </w:rPr>
        <w:br/>
        <w:t xml:space="preserve">о международной перевозке опасных грузов </w:t>
      </w:r>
      <w:r w:rsidRPr="00AA1EA4">
        <w:rPr>
          <w:b/>
          <w:w w:val="103"/>
        </w:rPr>
        <w:br/>
        <w:t>по внутренним водным путям</w:t>
      </w:r>
      <w:r w:rsidRPr="00AA1EA4">
        <w:rPr>
          <w:w w:val="103"/>
        </w:rPr>
        <w:t xml:space="preserve"> </w:t>
      </w:r>
      <w:r w:rsidRPr="00AA1EA4">
        <w:rPr>
          <w:b/>
          <w:w w:val="103"/>
        </w:rPr>
        <w:t>(ВОПОГ)</w:t>
      </w:r>
      <w:r w:rsidRPr="00AA1EA4">
        <w:rPr>
          <w:b/>
          <w:w w:val="103"/>
        </w:rPr>
        <w:br/>
        <w:t>(Комитет по вопросам безопасности ВОПОГ)</w:t>
      </w:r>
    </w:p>
    <w:p w:rsidR="00AA1EA4" w:rsidRPr="00AA1EA4" w:rsidRDefault="00AA1EA4" w:rsidP="00AA1EA4">
      <w:pPr>
        <w:rPr>
          <w:b/>
          <w:w w:val="103"/>
        </w:rPr>
      </w:pPr>
      <w:r w:rsidRPr="00AA1EA4">
        <w:rPr>
          <w:b/>
          <w:w w:val="103"/>
        </w:rPr>
        <w:t>Тридцать четвертая сессия</w:t>
      </w:r>
      <w:r w:rsidRPr="00AA1EA4">
        <w:rPr>
          <w:b/>
          <w:w w:val="103"/>
        </w:rPr>
        <w:br/>
      </w:r>
      <w:r w:rsidRPr="00AA1EA4">
        <w:rPr>
          <w:w w:val="103"/>
        </w:rPr>
        <w:t>Женева, 21−25 января 2019 года</w:t>
      </w:r>
      <w:r w:rsidRPr="00AA1EA4">
        <w:rPr>
          <w:w w:val="103"/>
        </w:rPr>
        <w:br/>
        <w:t xml:space="preserve">Пункт 4 </w:t>
      </w:r>
      <w:r w:rsidRPr="00AA1EA4">
        <w:rPr>
          <w:w w:val="103"/>
          <w:lang w:val="fr-CH"/>
        </w:rPr>
        <w:t>d</w:t>
      </w:r>
      <w:r w:rsidRPr="00AA1EA4">
        <w:rPr>
          <w:w w:val="103"/>
        </w:rPr>
        <w:t>) предварительной повестки дня</w:t>
      </w:r>
      <w:r w:rsidRPr="00AA1EA4">
        <w:rPr>
          <w:w w:val="103"/>
        </w:rPr>
        <w:br/>
      </w:r>
      <w:r w:rsidRPr="00AA1EA4">
        <w:rPr>
          <w:b/>
          <w:w w:val="103"/>
        </w:rPr>
        <w:t xml:space="preserve">Применение Европейского соглашения </w:t>
      </w:r>
      <w:r w:rsidRPr="00AA1EA4">
        <w:rPr>
          <w:b/>
          <w:w w:val="103"/>
        </w:rPr>
        <w:br/>
        <w:t xml:space="preserve">о международной перевозке опасных грузов </w:t>
      </w:r>
      <w:r w:rsidRPr="00AA1EA4">
        <w:rPr>
          <w:b/>
          <w:w w:val="103"/>
        </w:rPr>
        <w:br/>
        <w:t xml:space="preserve">по внутренним водным путям (ВОПОГ): </w:t>
      </w:r>
      <w:r w:rsidRPr="00AA1EA4">
        <w:rPr>
          <w:b/>
          <w:w w:val="103"/>
        </w:rPr>
        <w:br/>
        <w:t>подготовка экспертов</w:t>
      </w:r>
    </w:p>
    <w:p w:rsidR="00AA1EA4" w:rsidRPr="00AA1EA4" w:rsidRDefault="00AA1EA4" w:rsidP="003958DF">
      <w:pPr>
        <w:pStyle w:val="HChG"/>
        <w:rPr>
          <w:w w:val="103"/>
        </w:rPr>
      </w:pPr>
      <w:r w:rsidRPr="00AA1EA4">
        <w:rPr>
          <w:w w:val="103"/>
        </w:rPr>
        <w:tab/>
      </w:r>
      <w:r w:rsidRPr="00AA1EA4">
        <w:rPr>
          <w:w w:val="103"/>
        </w:rPr>
        <w:tab/>
        <w:t xml:space="preserve">Директива Административного комитета </w:t>
      </w:r>
      <w:r w:rsidRPr="00AA1EA4">
        <w:rPr>
          <w:w w:val="103"/>
        </w:rPr>
        <w:br/>
        <w:t>по</w:t>
      </w:r>
      <w:r w:rsidRPr="00AA1EA4">
        <w:rPr>
          <w:bCs/>
          <w:w w:val="103"/>
        </w:rPr>
        <w:t xml:space="preserve"> </w:t>
      </w:r>
      <w:r w:rsidRPr="00AA1EA4">
        <w:rPr>
          <w:w w:val="103"/>
        </w:rPr>
        <w:t xml:space="preserve">использованию каталога вопросов </w:t>
      </w:r>
      <w:r w:rsidRPr="00AA1EA4">
        <w:rPr>
          <w:w w:val="103"/>
        </w:rPr>
        <w:br/>
        <w:t>для экзаменования экспертов в области ВОПОГ (глава</w:t>
      </w:r>
      <w:r w:rsidR="003958DF">
        <w:rPr>
          <w:w w:val="103"/>
          <w:lang w:val="en-US"/>
        </w:rPr>
        <w:t> </w:t>
      </w:r>
      <w:r w:rsidRPr="00AA1EA4">
        <w:rPr>
          <w:w w:val="103"/>
        </w:rPr>
        <w:t>8.2 ВОПОГ)</w:t>
      </w:r>
    </w:p>
    <w:p w:rsidR="00AA1EA4" w:rsidRPr="00AA1EA4" w:rsidRDefault="00AA1EA4" w:rsidP="003958DF">
      <w:pPr>
        <w:pStyle w:val="H1G"/>
        <w:rPr>
          <w:w w:val="103"/>
        </w:rPr>
      </w:pPr>
      <w:r w:rsidRPr="00AA1EA4">
        <w:rPr>
          <w:w w:val="103"/>
        </w:rPr>
        <w:tab/>
      </w:r>
      <w:r w:rsidRPr="00AA1EA4">
        <w:rPr>
          <w:w w:val="103"/>
        </w:rPr>
        <w:tab/>
        <w:t>Передано Центральной комиссией судоходства по Рейну (ЦКСР)</w:t>
      </w:r>
      <w:r w:rsidRPr="003958DF">
        <w:rPr>
          <w:b w:val="0"/>
          <w:w w:val="103"/>
          <w:sz w:val="20"/>
        </w:rPr>
        <w:footnoteReference w:customMarkFollows="1" w:id="1"/>
        <w:t>*</w:t>
      </w:r>
      <w:r w:rsidRPr="003958DF">
        <w:rPr>
          <w:b w:val="0"/>
          <w:w w:val="103"/>
          <w:sz w:val="20"/>
          <w:vertAlign w:val="superscript"/>
        </w:rPr>
        <w:t xml:space="preserve"> </w:t>
      </w:r>
      <w:r w:rsidRPr="003958DF">
        <w:rPr>
          <w:b w:val="0"/>
          <w:w w:val="103"/>
          <w:sz w:val="20"/>
        </w:rPr>
        <w:footnoteReference w:customMarkFollows="1" w:id="2"/>
        <w:t>**</w:t>
      </w:r>
    </w:p>
    <w:p w:rsidR="00AA1EA4" w:rsidRPr="00AA1EA4" w:rsidRDefault="00AA1EA4" w:rsidP="003958DF">
      <w:pPr>
        <w:pStyle w:val="HChG"/>
        <w:rPr>
          <w:w w:val="103"/>
        </w:rPr>
      </w:pPr>
      <w:r w:rsidRPr="00AA1EA4">
        <w:rPr>
          <w:w w:val="103"/>
        </w:rPr>
        <w:tab/>
      </w:r>
      <w:r w:rsidRPr="00AA1EA4">
        <w:rPr>
          <w:w w:val="103"/>
          <w:lang w:val="fr-CH"/>
        </w:rPr>
        <w:t>I</w:t>
      </w:r>
      <w:r w:rsidRPr="00AA1EA4">
        <w:rPr>
          <w:w w:val="103"/>
        </w:rPr>
        <w:t>.</w:t>
      </w:r>
      <w:r w:rsidRPr="00AA1EA4">
        <w:rPr>
          <w:w w:val="103"/>
        </w:rPr>
        <w:tab/>
        <w:t>Общие положения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1.</w:t>
      </w:r>
      <w:r w:rsidRPr="00AA1EA4">
        <w:rPr>
          <w:w w:val="103"/>
        </w:rPr>
        <w:tab/>
        <w:t>Для повышения безопасности перевозок опасных грузов на борту судна должен находиться эксперт, способный доказать, что он обладает специальными знаниями в области перевозки опасных грузов.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2.</w:t>
      </w:r>
      <w:r w:rsidRPr="00AA1EA4">
        <w:rPr>
          <w:w w:val="103"/>
        </w:rPr>
        <w:tab/>
        <w:t>На основе главы 8.2 Правил, прилагаемых к Европейскому соглашению о международной перевозке опасных грузов по внутренним водным путям (ВОПОГ), Административный комитет, предусмотренный статьей 17 ВОПОГ, установил следующую директиву, в соответствии с которой должны проводиться экзамены во всех Договаривающихся сторонах ВОПОГ.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lastRenderedPageBreak/>
        <w:t>3.</w:t>
      </w:r>
      <w:r w:rsidRPr="00AA1EA4">
        <w:rPr>
          <w:w w:val="103"/>
        </w:rPr>
        <w:tab/>
        <w:t>Экзамены, предусмотренные в подразделе 8.2.2.7 Правил, прилагаемых к ВОПОГ, организуются компетентным органом или назначенным им экзаменационным центром</w:t>
      </w:r>
      <w:ins w:id="1" w:author="Larisa Maykovskaya" w:date="2018-11-20T14:05:00Z">
        <w:r w:rsidR="00CB2712" w:rsidRPr="00CB2712">
          <w:rPr>
            <w:w w:val="103"/>
          </w:rPr>
          <w:t xml:space="preserve"> </w:t>
        </w:r>
        <w:r w:rsidR="00CB2712" w:rsidRPr="00AA1EA4">
          <w:rPr>
            <w:w w:val="103"/>
          </w:rPr>
          <w:t>в письменном виде или в виде экзамена с использованием электронных средств</w:t>
        </w:r>
      </w:ins>
      <w:r w:rsidRPr="00AA1EA4">
        <w:rPr>
          <w:w w:val="103"/>
        </w:rPr>
        <w:t>. Экзамен проводится: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ab/>
      </w:r>
      <w:r w:rsidR="003958DF">
        <w:rPr>
          <w:w w:val="103"/>
        </w:rPr>
        <w:tab/>
      </w:r>
      <w:r w:rsidRPr="00AA1EA4">
        <w:rPr>
          <w:w w:val="103"/>
          <w:lang w:val="en-US"/>
        </w:rPr>
        <w:t>a</w:t>
      </w:r>
      <w:r w:rsidRPr="00AA1EA4">
        <w:rPr>
          <w:w w:val="103"/>
        </w:rPr>
        <w:t>)</w:t>
      </w:r>
      <w:r w:rsidRPr="00AA1EA4">
        <w:rPr>
          <w:w w:val="103"/>
        </w:rPr>
        <w:tab/>
        <w:t>в случае основного курса − по крайней мере одним председателем;</w:t>
      </w:r>
    </w:p>
    <w:p w:rsidR="00AA1EA4" w:rsidRPr="00AA1EA4" w:rsidRDefault="003958DF" w:rsidP="003958DF">
      <w:pPr>
        <w:pStyle w:val="SingleTxtG"/>
        <w:rPr>
          <w:w w:val="103"/>
        </w:rPr>
      </w:pPr>
      <w:r>
        <w:rPr>
          <w:w w:val="103"/>
        </w:rPr>
        <w:tab/>
      </w:r>
      <w:r w:rsidR="00AA1EA4" w:rsidRPr="00AA1EA4">
        <w:rPr>
          <w:w w:val="103"/>
        </w:rPr>
        <w:tab/>
        <w:t>b)</w:t>
      </w:r>
      <w:r w:rsidR="00AA1EA4" w:rsidRPr="00AA1EA4">
        <w:rPr>
          <w:w w:val="103"/>
        </w:rPr>
        <w:tab/>
        <w:t>в случае специализированного курса − по крайней мере одним председателем и одним экзаменатором, обладающим необходимой компетенцией.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4.</w:t>
      </w:r>
      <w:r w:rsidRPr="00AA1EA4">
        <w:rPr>
          <w:w w:val="103"/>
        </w:rPr>
        <w:tab/>
        <w:t>После успешной сдачи экзамена выдается свидетельство о владении специальными знаниями в области ВОПОГ в соответствии с подразделом 8.2.2.8 в связи с подразделами 8.2.1.3, 8.2.1.5 или 8.2.1.7.</w:t>
      </w:r>
    </w:p>
    <w:p w:rsidR="00AA1EA4" w:rsidRPr="00AA1EA4" w:rsidRDefault="00EC5D1C" w:rsidP="003958DF">
      <w:pPr>
        <w:pStyle w:val="SingleTxtG"/>
        <w:rPr>
          <w:w w:val="103"/>
        </w:rPr>
      </w:pPr>
      <w:del w:id="2" w:author="Larisa Maykovskaya" w:date="2018-11-22T10:44:00Z">
        <w:r w:rsidRPr="00EC5D1C" w:rsidDel="00EC5D1C">
          <w:rPr>
            <w:w w:val="103"/>
          </w:rPr>
          <w:delText>7</w:delText>
        </w:r>
      </w:del>
      <w:ins w:id="3" w:author="Larisa Maykovskaya" w:date="2018-11-22T10:44:00Z">
        <w:r w:rsidRPr="00EC5D1C">
          <w:rPr>
            <w:w w:val="103"/>
            <w:rPrChange w:id="4" w:author="Larisa Maykovskaya" w:date="2018-11-22T10:44:00Z">
              <w:rPr>
                <w:w w:val="103"/>
                <w:lang w:val="en-US"/>
              </w:rPr>
            </w:rPrChange>
          </w:rPr>
          <w:t>5</w:t>
        </w:r>
      </w:ins>
      <w:r w:rsidR="00AA1EA4" w:rsidRPr="00AA1EA4">
        <w:rPr>
          <w:w w:val="103"/>
        </w:rPr>
        <w:t>.</w:t>
      </w:r>
      <w:r w:rsidR="00AA1EA4" w:rsidRPr="00AA1EA4">
        <w:rPr>
          <w:w w:val="103"/>
        </w:rPr>
        <w:tab/>
      </w:r>
      <w:ins w:id="5" w:author="Yuri Boichuk" w:date="2018-10-26T11:18:00Z">
        <w:r w:rsidR="00AA1EA4" w:rsidRPr="00AA1EA4">
          <w:rPr>
            <w:w w:val="103"/>
          </w:rPr>
          <w:t>В случае несдачи экзамена кандидат информируется о причинах несдачи. В случае несдачи экзаменов по специализированным курсам (по газам или химическим продуктам) о причинах сообщается в письменном виде.</w:t>
        </w:r>
      </w:ins>
    </w:p>
    <w:p w:rsidR="00AA1EA4" w:rsidRPr="00AA1EA4" w:rsidRDefault="00EC5D1C" w:rsidP="003958DF">
      <w:pPr>
        <w:pStyle w:val="SingleTxtG"/>
        <w:rPr>
          <w:w w:val="103"/>
        </w:rPr>
      </w:pPr>
      <w:del w:id="6" w:author="Larisa Maykovskaya" w:date="2018-11-22T10:45:00Z">
        <w:r w:rsidDel="00EC5D1C">
          <w:rPr>
            <w:w w:val="103"/>
          </w:rPr>
          <w:delText>7</w:delText>
        </w:r>
      </w:del>
      <w:ins w:id="7" w:author="Larisa Maykovskaya" w:date="2018-11-22T10:45:00Z">
        <w:r>
          <w:rPr>
            <w:w w:val="103"/>
          </w:rPr>
          <w:t>6</w:t>
        </w:r>
      </w:ins>
      <w:r w:rsidR="00AA1EA4" w:rsidRPr="00AA1EA4">
        <w:rPr>
          <w:w w:val="103"/>
        </w:rPr>
        <w:t>.</w:t>
      </w:r>
      <w:r w:rsidR="00AA1EA4" w:rsidRPr="00AA1EA4">
        <w:rPr>
          <w:w w:val="103"/>
        </w:rPr>
        <w:tab/>
        <w:t>Экзамены за курсы переподготовки и усовершенствования, предусмотренные в пункте 8.2.2.7.3.1 ВОПОГ, проводятся организатором</w:t>
      </w:r>
      <w:r w:rsidR="008A5355">
        <w:rPr>
          <w:w w:val="103"/>
        </w:rPr>
        <w:t xml:space="preserve"> </w:t>
      </w:r>
      <w:del w:id="8" w:author="Larisa Maykovskaya" w:date="2018-11-20T14:06:00Z">
        <w:r w:rsidR="008A5355" w:rsidDel="008A5355">
          <w:rPr>
            <w:w w:val="103"/>
          </w:rPr>
          <w:delText>подготовки</w:delText>
        </w:r>
      </w:del>
      <w:ins w:id="9" w:author="Larisa Maykovskaya" w:date="2018-11-20T14:06:00Z">
        <w:r w:rsidR="008A5355" w:rsidRPr="008A5355">
          <w:rPr>
            <w:w w:val="103"/>
          </w:rPr>
          <w:t xml:space="preserve"> </w:t>
        </w:r>
        <w:r w:rsidR="008A5355" w:rsidRPr="00AA1EA4">
          <w:rPr>
            <w:w w:val="103"/>
          </w:rPr>
          <w:t>соответствующего курса</w:t>
        </w:r>
      </w:ins>
      <w:r w:rsidR="00AA1EA4" w:rsidRPr="00AA1EA4">
        <w:rPr>
          <w:w w:val="103"/>
        </w:rPr>
        <w:t xml:space="preserve">. </w:t>
      </w:r>
    </w:p>
    <w:p w:rsidR="00AA1EA4" w:rsidRPr="00AA1EA4" w:rsidRDefault="008A5355" w:rsidP="003958DF">
      <w:pPr>
        <w:pStyle w:val="SingleTxtG"/>
        <w:rPr>
          <w:b/>
          <w:bCs/>
          <w:w w:val="103"/>
        </w:rPr>
      </w:pPr>
      <w:del w:id="10" w:author="Larisa Maykovskaya" w:date="2018-11-20T14:07:00Z">
        <w:r w:rsidDel="008A5355">
          <w:rPr>
            <w:w w:val="103"/>
          </w:rPr>
          <w:delText>6</w:delText>
        </w:r>
      </w:del>
      <w:ins w:id="11" w:author="Larisa Maykovskaya" w:date="2018-11-20T14:07:00Z">
        <w:r>
          <w:rPr>
            <w:w w:val="103"/>
          </w:rPr>
          <w:t>7</w:t>
        </w:r>
      </w:ins>
      <w:r w:rsidR="00AA1EA4" w:rsidRPr="00AA1EA4">
        <w:rPr>
          <w:w w:val="103"/>
        </w:rPr>
        <w:t>.</w:t>
      </w:r>
      <w:r w:rsidR="00AA1EA4" w:rsidRPr="00AA1EA4">
        <w:rPr>
          <w:w w:val="103"/>
        </w:rPr>
        <w:tab/>
        <w:t>После успешной сдачи экзамена организатор подготовки информирует кандидата и выдает ему письменное свидетельство для представления в компетентный орган, либо отправляет электронное подтверждение компетентному органу.</w:t>
      </w:r>
    </w:p>
    <w:p w:rsidR="00EC5D1C" w:rsidRDefault="00AA1EA4" w:rsidP="003958DF">
      <w:pPr>
        <w:pStyle w:val="SingleTxtG"/>
        <w:rPr>
          <w:ins w:id="12" w:author="Larisa Maykovskaya" w:date="2018-11-22T10:46:00Z"/>
          <w:w w:val="103"/>
        </w:rPr>
      </w:pPr>
      <w:r w:rsidRPr="00AA1EA4">
        <w:rPr>
          <w:w w:val="103"/>
        </w:rPr>
        <w:t>7</w:t>
      </w:r>
      <w:ins w:id="13" w:author="Larisa Maykovskaya" w:date="2018-11-20T14:08:00Z">
        <w:r w:rsidR="008A5355">
          <w:rPr>
            <w:w w:val="103"/>
          </w:rPr>
          <w:t>а</w:t>
        </w:r>
      </w:ins>
      <w:r w:rsidRPr="00AA1EA4">
        <w:rPr>
          <w:w w:val="103"/>
        </w:rPr>
        <w:t>.</w:t>
      </w:r>
      <w:r w:rsidRPr="00AA1EA4">
        <w:rPr>
          <w:w w:val="103"/>
        </w:rPr>
        <w:tab/>
      </w:r>
      <w:ins w:id="14" w:author="Larisa Maykovskaya" w:date="2018-11-20T14:09:00Z">
        <w:r w:rsidR="008A5355" w:rsidRPr="00AA1EA4">
          <w:rPr>
            <w:w w:val="103"/>
          </w:rPr>
          <w:t>В случае несдачи экзамен может быть пересдан не ранее чем через три дня. В случае повторной несдачи экзамен может быть вновь пересдан не ранее чем через три дня. В случае несдачи с третьей попытки до пересдачи необходимо заново пройти курсы переподготовки в течение срока действия свидетельства. Если это не представляется возможным, необходимо пройти новую основную подготовку.</w:t>
        </w:r>
        <w:r w:rsidR="008A5355">
          <w:rPr>
            <w:w w:val="103"/>
          </w:rPr>
          <w:t xml:space="preserve"> </w:t>
        </w:r>
      </w:ins>
    </w:p>
    <w:p w:rsidR="00AA1EA4" w:rsidRPr="00AA1EA4" w:rsidRDefault="00EC5D1C" w:rsidP="003958DF">
      <w:pPr>
        <w:pStyle w:val="SingleTxtG"/>
        <w:rPr>
          <w:w w:val="103"/>
        </w:rPr>
      </w:pPr>
      <w:del w:id="15" w:author="Larisa Maykovskaya" w:date="2018-11-22T10:46:00Z">
        <w:r w:rsidDel="00EC5D1C">
          <w:rPr>
            <w:w w:val="103"/>
          </w:rPr>
          <w:delText>7.</w:delText>
        </w:r>
      </w:del>
      <w:ins w:id="16" w:author="Larisa Maykovskaya" w:date="2018-11-22T10:46:00Z">
        <w:r>
          <w:rPr>
            <w:w w:val="103"/>
          </w:rPr>
          <w:tab/>
        </w:r>
      </w:ins>
      <w:del w:id="17" w:author="Larisa Maykovskaya" w:date="2018-11-20T14:09:00Z">
        <w:r w:rsidR="008A5355" w:rsidDel="008A5355">
          <w:rPr>
            <w:w w:val="103"/>
          </w:rPr>
          <w:delText>В случае несдачи экзамена кандидат информируется о причинах несдачи. В случае несдачи экзаменов по специализированным курсам (по газам или химическим продуктам) о причинах сообщается в письменном виде.</w:delText>
        </w:r>
      </w:del>
      <w:r w:rsidR="008A5355">
        <w:rPr>
          <w:w w:val="103"/>
        </w:rPr>
        <w:t xml:space="preserve"> 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8.</w:t>
      </w:r>
      <w:r w:rsidRPr="00AA1EA4">
        <w:rPr>
          <w:w w:val="103"/>
        </w:rPr>
        <w:tab/>
        <w:t>В случае явных недоразумений или в случае сомнений относительно точности ответов компетентным органам предлагается информировать об этом Комитет по вопросам безопасности</w:t>
      </w:r>
      <w:ins w:id="18" w:author="Larisa Maykovskaya" w:date="2018-11-20T14:10:00Z">
        <w:r w:rsidR="008A5355" w:rsidRPr="008A5355">
          <w:rPr>
            <w:w w:val="103"/>
          </w:rPr>
          <w:t xml:space="preserve"> </w:t>
        </w:r>
        <w:r w:rsidR="008A5355" w:rsidRPr="00AA1EA4">
          <w:rPr>
            <w:w w:val="103"/>
          </w:rPr>
          <w:t>через делегацию соответствующей Договаривающейся стороны</w:t>
        </w:r>
      </w:ins>
      <w:r w:rsidRPr="00AA1EA4">
        <w:rPr>
          <w:w w:val="103"/>
        </w:rPr>
        <w:t>.</w:t>
      </w:r>
    </w:p>
    <w:p w:rsidR="00AA1EA4" w:rsidRPr="00AA1EA4" w:rsidRDefault="00AA1EA4" w:rsidP="00857D1F">
      <w:pPr>
        <w:pStyle w:val="HChG"/>
        <w:rPr>
          <w:w w:val="103"/>
        </w:rPr>
      </w:pPr>
      <w:r w:rsidRPr="00AA1EA4">
        <w:rPr>
          <w:w w:val="103"/>
        </w:rPr>
        <w:tab/>
      </w:r>
      <w:r w:rsidRPr="00AA1EA4">
        <w:rPr>
          <w:w w:val="103"/>
          <w:lang w:val="fr-CH"/>
        </w:rPr>
        <w:t>II</w:t>
      </w:r>
      <w:r w:rsidRPr="00AA1EA4">
        <w:rPr>
          <w:w w:val="103"/>
        </w:rPr>
        <w:t>.</w:t>
      </w:r>
      <w:r w:rsidRPr="00AA1EA4">
        <w:rPr>
          <w:w w:val="103"/>
        </w:rPr>
        <w:tab/>
        <w:t>Нумерация вопросов, содержащихся в каталоге экзаменационных вопросов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9.</w:t>
      </w:r>
      <w:r w:rsidRPr="00AA1EA4">
        <w:rPr>
          <w:w w:val="103"/>
        </w:rPr>
        <w:tab/>
        <w:t>Содержащиеся в каталоге вопросы имеют независимую от языка, непрерывную и недвусмысленную нумерацию.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10.</w:t>
      </w:r>
      <w:r w:rsidRPr="00AA1EA4">
        <w:rPr>
          <w:w w:val="103"/>
        </w:rPr>
        <w:tab/>
        <w:t>Чтобы не препятствовать процедуре электронной обработки данных, нумерация вопросов представляет собой серию из восьми цифр.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11.</w:t>
      </w:r>
      <w:r w:rsidRPr="00AA1EA4">
        <w:rPr>
          <w:w w:val="103"/>
        </w:rPr>
        <w:tab/>
        <w:t>Первый знак указывает на то, идет ли речь об основной подготовке или о курсе усовершенствования (по газам или химическим продуктам).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12.</w:t>
      </w:r>
      <w:r w:rsidRPr="00AA1EA4">
        <w:rPr>
          <w:w w:val="103"/>
        </w:rPr>
        <w:tab/>
        <w:t>Второй знак указывает на то, идет ли речь о подготовке в области общих вопросов или о подготовке по перевозке сухих грузов или перевозке танкерами.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13.</w:t>
      </w:r>
      <w:r w:rsidRPr="00AA1EA4">
        <w:rPr>
          <w:w w:val="103"/>
        </w:rPr>
        <w:tab/>
        <w:t>Третий знак указывает на то, относится ли данный вопрос к основным знаниям, знаниям по физике и химии, практическим знаниям или мерам, принимаемым в чрезвычайной ситуации.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t>14.</w:t>
      </w:r>
      <w:r w:rsidRPr="00AA1EA4">
        <w:rPr>
          <w:w w:val="103"/>
        </w:rPr>
        <w:tab/>
        <w:t>Четвертый, пятый и шестой знаки указывают на целевую тему. Для большей ясности в нумерацию включен существующий пункт целевых тем (например, 01.1, 10.0).</w:t>
      </w:r>
    </w:p>
    <w:p w:rsidR="00AA1EA4" w:rsidRPr="00AA1EA4" w:rsidRDefault="00AA1EA4" w:rsidP="003958DF">
      <w:pPr>
        <w:pStyle w:val="SingleTxtG"/>
        <w:rPr>
          <w:w w:val="103"/>
        </w:rPr>
      </w:pPr>
      <w:r w:rsidRPr="00AA1EA4">
        <w:rPr>
          <w:w w:val="103"/>
        </w:rPr>
        <w:lastRenderedPageBreak/>
        <w:t>15.</w:t>
      </w:r>
      <w:r w:rsidRPr="00AA1EA4">
        <w:rPr>
          <w:w w:val="103"/>
        </w:rPr>
        <w:tab/>
        <w:t>Седьмой и восьмой знаки указывают на номер вопроса. Они отделены от тематической части с помощью тире.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09"/>
        <w:gridCol w:w="1559"/>
        <w:gridCol w:w="5102"/>
      </w:tblGrid>
      <w:tr w:rsidR="003958DF" w:rsidRPr="00857D1F" w:rsidTr="00857D1F"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857D1F" w:rsidRDefault="003958DF" w:rsidP="00D071B5">
            <w:pPr>
              <w:spacing w:before="80" w:after="80" w:line="200" w:lineRule="exact"/>
              <w:rPr>
                <w:i/>
                <w:sz w:val="16"/>
              </w:rPr>
            </w:pPr>
            <w:r w:rsidRPr="00857D1F">
              <w:rPr>
                <w:i/>
                <w:sz w:val="16"/>
              </w:rPr>
              <w:t>Знак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857D1F" w:rsidRDefault="003958DF" w:rsidP="00D071B5">
            <w:pPr>
              <w:spacing w:before="80" w:after="80" w:line="200" w:lineRule="exact"/>
              <w:rPr>
                <w:i/>
                <w:sz w:val="16"/>
              </w:rPr>
            </w:pPr>
            <w:r w:rsidRPr="00857D1F">
              <w:rPr>
                <w:i/>
                <w:sz w:val="16"/>
              </w:rPr>
              <w:t>Возможные цифры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  <w:tcBorders>
              <w:bottom w:val="single" w:sz="12" w:space="0" w:color="auto"/>
            </w:tcBorders>
            <w:shd w:val="clear" w:color="auto" w:fill="auto"/>
          </w:tcPr>
          <w:p w:rsidR="003958DF" w:rsidRPr="00857D1F" w:rsidRDefault="003958DF" w:rsidP="00D071B5">
            <w:pPr>
              <w:spacing w:before="80" w:after="80" w:line="200" w:lineRule="exact"/>
              <w:rPr>
                <w:i/>
                <w:sz w:val="16"/>
              </w:rPr>
            </w:pPr>
            <w:r w:rsidRPr="00857D1F">
              <w:rPr>
                <w:i/>
                <w:sz w:val="16"/>
              </w:rPr>
              <w:t>Тема</w:t>
            </w:r>
          </w:p>
        </w:tc>
      </w:tr>
      <w:tr w:rsidR="003958DF" w:rsidRPr="00857D1F" w:rsidTr="00857D1F">
        <w:tc>
          <w:tcPr>
            <w:tcW w:w="709" w:type="dxa"/>
            <w:tcBorders>
              <w:top w:val="single" w:sz="12" w:space="0" w:color="auto"/>
            </w:tcBorders>
          </w:tcPr>
          <w:p w:rsidR="003958DF" w:rsidRPr="00857D1F" w:rsidRDefault="003958DF" w:rsidP="00D071B5">
            <w:r w:rsidRPr="00857D1F">
              <w:t>1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3958DF" w:rsidRPr="00857D1F" w:rsidRDefault="003958DF" w:rsidP="00D071B5">
            <w:r w:rsidRPr="00857D1F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  <w:tcBorders>
              <w:top w:val="single" w:sz="12" w:space="0" w:color="auto"/>
            </w:tcBorders>
          </w:tcPr>
          <w:p w:rsidR="003958DF" w:rsidRPr="00857D1F" w:rsidRDefault="003958DF" w:rsidP="00D071B5">
            <w:r w:rsidRPr="00857D1F">
              <w:t>Основная подготовка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Курс усовершенствования по газам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Курс усовершенствования по химическим продуктам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>
            <w:r w:rsidRPr="00857D1F">
              <w:t>2</w:t>
            </w:r>
          </w:p>
        </w:tc>
        <w:tc>
          <w:tcPr>
            <w:tcW w:w="1559" w:type="dxa"/>
          </w:tcPr>
          <w:p w:rsidR="003958DF" w:rsidRPr="00857D1F" w:rsidRDefault="003958DF" w:rsidP="00D071B5">
            <w:r w:rsidRPr="00857D1F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Общие вопросы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Сухогрузные суда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Танкеры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>
            <w:r w:rsidRPr="00857D1F">
              <w:t>3</w:t>
            </w:r>
          </w:p>
        </w:tc>
        <w:tc>
          <w:tcPr>
            <w:tcW w:w="1559" w:type="dxa"/>
          </w:tcPr>
          <w:p w:rsidR="003958DF" w:rsidRPr="00857D1F" w:rsidRDefault="003958DF" w:rsidP="00D071B5">
            <w:r w:rsidRPr="00857D1F">
              <w:t>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Основные знания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Знания по физике и химии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Практические знания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/>
        </w:tc>
        <w:tc>
          <w:tcPr>
            <w:tcW w:w="1559" w:type="dxa"/>
          </w:tcPr>
          <w:p w:rsidR="003958DF" w:rsidRPr="00857D1F" w:rsidRDefault="003958DF" w:rsidP="00D071B5">
            <w:r w:rsidRPr="00857D1F"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Меры, принимаемые в чрезвычайной ситуации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>
            <w:r w:rsidRPr="00857D1F">
              <w:t>4–6</w:t>
            </w:r>
          </w:p>
        </w:tc>
        <w:tc>
          <w:tcPr>
            <w:tcW w:w="1559" w:type="dxa"/>
          </w:tcPr>
          <w:p w:rsidR="003958DF" w:rsidRPr="00857D1F" w:rsidRDefault="003958DF" w:rsidP="00D071B5">
            <w:r w:rsidRPr="00857D1F">
              <w:t>0−9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 xml:space="preserve">Целевая тема согласно пунктам 3.1.1, 3.2.1 и 3.3.1 настоящей директивы </w:t>
            </w:r>
          </w:p>
        </w:tc>
      </w:tr>
      <w:tr w:rsidR="003958DF" w:rsidRPr="00857D1F" w:rsidTr="00857D1F">
        <w:tc>
          <w:tcPr>
            <w:tcW w:w="709" w:type="dxa"/>
          </w:tcPr>
          <w:p w:rsidR="003958DF" w:rsidRPr="00857D1F" w:rsidRDefault="003958DF" w:rsidP="00D071B5">
            <w:r w:rsidRPr="00857D1F">
              <w:t>7 и 8</w:t>
            </w:r>
          </w:p>
        </w:tc>
        <w:tc>
          <w:tcPr>
            <w:tcW w:w="1559" w:type="dxa"/>
          </w:tcPr>
          <w:p w:rsidR="003958DF" w:rsidRPr="00857D1F" w:rsidRDefault="003958DF" w:rsidP="00D071B5">
            <w:r w:rsidRPr="00857D1F">
              <w:t>0−9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102" w:type="dxa"/>
          </w:tcPr>
          <w:p w:rsidR="003958DF" w:rsidRPr="00857D1F" w:rsidRDefault="003958DF" w:rsidP="00D071B5">
            <w:r w:rsidRPr="00857D1F">
              <w:t>Непрерывный номер – максимум 99 возможных вопросов</w:t>
            </w:r>
          </w:p>
        </w:tc>
      </w:tr>
    </w:tbl>
    <w:p w:rsidR="003958DF" w:rsidRPr="003958DF" w:rsidRDefault="003958DF" w:rsidP="00857D1F">
      <w:pPr>
        <w:pStyle w:val="SingleTxtG"/>
        <w:spacing w:before="240"/>
      </w:pPr>
      <w:r w:rsidRPr="003958DF">
        <w:t>16.</w:t>
      </w:r>
      <w:r w:rsidRPr="003958DF">
        <w:tab/>
        <w:t>Цифра «0» иногда используется для заполнения пустых клеток.</w:t>
      </w:r>
    </w:p>
    <w:p w:rsidR="003958DF" w:rsidRPr="003958DF" w:rsidRDefault="003958DF" w:rsidP="003958DF">
      <w:pPr>
        <w:pStyle w:val="SingleTxtG"/>
      </w:pPr>
      <w:r w:rsidRPr="003958DF">
        <w:rPr>
          <w:u w:val="single"/>
        </w:rPr>
        <w:t>Примеры</w:t>
      </w:r>
      <w:r w:rsidRPr="003958DF">
        <w:t>:</w:t>
      </w:r>
    </w:p>
    <w:p w:rsidR="003958DF" w:rsidRPr="003958DF" w:rsidRDefault="003958DF" w:rsidP="003958DF">
      <w:pPr>
        <w:pStyle w:val="SingleTxtG"/>
      </w:pPr>
      <w:r w:rsidRPr="003958DF">
        <w:t>110</w:t>
      </w:r>
      <w:r w:rsidR="00857D1F">
        <w:rPr>
          <w:lang w:val="en-US"/>
        </w:rPr>
        <w:t> </w:t>
      </w:r>
      <w:r w:rsidRPr="003958DF">
        <w:t>06.0-01 Основная подготовка – общие вопросы – основные знания – целевая тема</w:t>
      </w:r>
      <w:r>
        <w:rPr>
          <w:lang w:val="en-US"/>
        </w:rPr>
        <w:t> </w:t>
      </w:r>
      <w:r w:rsidRPr="003958DF">
        <w:t>6</w:t>
      </w:r>
      <w:r w:rsidR="00857D1F">
        <w:rPr>
          <w:lang w:val="en-US"/>
        </w:rPr>
        <w:t> </w:t>
      </w:r>
      <w:r w:rsidRPr="003958DF">
        <w:t>– вопрос № 1.</w:t>
      </w:r>
    </w:p>
    <w:p w:rsidR="003958DF" w:rsidRPr="003958DF" w:rsidRDefault="003958DF" w:rsidP="003958DF">
      <w:pPr>
        <w:pStyle w:val="SingleTxtG"/>
      </w:pPr>
      <w:r w:rsidRPr="003958DF">
        <w:t>231</w:t>
      </w:r>
      <w:r w:rsidR="00857D1F">
        <w:rPr>
          <w:lang w:val="en-US"/>
        </w:rPr>
        <w:t> </w:t>
      </w:r>
      <w:r w:rsidRPr="003958DF">
        <w:t>01.1-11 Курс усовершенствования по газам – перевозка танкерами – знания по физике и химии – целевая тема 1.1 – вопрос № 11.</w:t>
      </w:r>
    </w:p>
    <w:p w:rsidR="00E12C5F" w:rsidRDefault="003958DF" w:rsidP="003958DF">
      <w:pPr>
        <w:pStyle w:val="SingleTxtG"/>
      </w:pPr>
      <w:r w:rsidRPr="003958DF">
        <w:t>331</w:t>
      </w:r>
      <w:r w:rsidR="00857D1F">
        <w:rPr>
          <w:lang w:val="en-US"/>
        </w:rPr>
        <w:t> </w:t>
      </w:r>
      <w:r w:rsidRPr="003958DF">
        <w:t>12.0-16 Курс усовершенствования по химическим продуктам – перевозка танкерами – знания по физике и химии</w:t>
      </w:r>
      <w:r w:rsidRPr="003958DF">
        <w:rPr>
          <w:b/>
        </w:rPr>
        <w:t xml:space="preserve"> </w:t>
      </w:r>
      <w:r w:rsidRPr="003958DF">
        <w:t>– целевая тема 1.2 – вопрос № 16.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"/>
        <w:gridCol w:w="236"/>
        <w:gridCol w:w="264"/>
        <w:gridCol w:w="400"/>
        <w:gridCol w:w="300"/>
        <w:gridCol w:w="802"/>
        <w:gridCol w:w="4111"/>
        <w:gridCol w:w="1087"/>
      </w:tblGrid>
      <w:tr w:rsidR="003958DF" w:rsidRPr="00E2202C" w:rsidTr="008952B8">
        <w:tc>
          <w:tcPr>
            <w:tcW w:w="26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lang w:val="fr-FR"/>
              </w:rPr>
              <w:t>3</w:t>
            </w:r>
          </w:p>
        </w:tc>
        <w:tc>
          <w:tcPr>
            <w:tcW w:w="2002" w:type="dxa"/>
            <w:gridSpan w:val="5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93C55D" wp14:editId="03073277">
                      <wp:simplePos x="0" y="0"/>
                      <wp:positionH relativeFrom="column">
                        <wp:posOffset>63500</wp:posOffset>
                      </wp:positionH>
                      <wp:positionV relativeFrom="paragraph">
                        <wp:posOffset>79375</wp:posOffset>
                      </wp:positionV>
                      <wp:extent cx="1033145" cy="0"/>
                      <wp:effectExtent l="5715" t="60960" r="18415" b="53340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331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5086A4" id="Прямая соединительная линия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pt,6.25pt" to="86.3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3958DF" w:rsidRPr="00E2202C" w:rsidRDefault="003958DF" w:rsidP="003958D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</w:pPr>
            <w:r w:rsidRPr="00E2202C">
              <w:t>Курс усовершенствования по химическим продуктам</w:t>
            </w:r>
          </w:p>
        </w:tc>
        <w:tc>
          <w:tcPr>
            <w:tcW w:w="1087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</w:tr>
      <w:tr w:rsidR="003958DF" w:rsidRPr="00E2202C" w:rsidTr="008952B8">
        <w:tc>
          <w:tcPr>
            <w:tcW w:w="26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  <w:tc>
          <w:tcPr>
            <w:tcW w:w="23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lang w:val="fr-FR"/>
              </w:rPr>
              <w:t>3</w:t>
            </w:r>
          </w:p>
        </w:tc>
        <w:tc>
          <w:tcPr>
            <w:tcW w:w="1766" w:type="dxa"/>
            <w:gridSpan w:val="4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627C31E" wp14:editId="7E751F1A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79375</wp:posOffset>
                      </wp:positionV>
                      <wp:extent cx="889000" cy="0"/>
                      <wp:effectExtent l="7620" t="60960" r="17780" b="5334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5DB352" id="Прямая соединительная линия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6.25pt" to="73.8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3958DF" w:rsidRPr="00E2202C" w:rsidRDefault="003958DF" w:rsidP="003958D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</w:pPr>
            <w:r w:rsidRPr="00E2202C">
              <w:t>Танкеры</w:t>
            </w:r>
          </w:p>
        </w:tc>
        <w:tc>
          <w:tcPr>
            <w:tcW w:w="1087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</w:tr>
      <w:tr w:rsidR="003958DF" w:rsidRPr="00E2202C" w:rsidTr="008952B8">
        <w:tc>
          <w:tcPr>
            <w:tcW w:w="26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  <w:tc>
          <w:tcPr>
            <w:tcW w:w="23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  <w:tc>
          <w:tcPr>
            <w:tcW w:w="264" w:type="dxa"/>
          </w:tcPr>
          <w:p w:rsidR="003958DF" w:rsidRPr="00C4161D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jc w:val="both"/>
            </w:pPr>
            <w:r>
              <w:rPr>
                <w:lang w:val="en-US"/>
              </w:rPr>
              <w:t>1</w:t>
            </w:r>
          </w:p>
        </w:tc>
        <w:tc>
          <w:tcPr>
            <w:tcW w:w="1502" w:type="dxa"/>
            <w:gridSpan w:val="3"/>
          </w:tcPr>
          <w:p w:rsidR="003958DF" w:rsidRPr="00C4161D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en-US"/>
              </w:rPr>
            </w:pPr>
            <w:r w:rsidRPr="00C4161D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72B0B" wp14:editId="557B35E9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85725</wp:posOffset>
                      </wp:positionV>
                      <wp:extent cx="702310" cy="0"/>
                      <wp:effectExtent l="13970" t="57785" r="17145" b="56515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023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7B580D"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5pt,6.75pt" to="59.9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3958DF" w:rsidRPr="00C4161D" w:rsidRDefault="003958DF" w:rsidP="003958D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</w:pPr>
            <w:r w:rsidRPr="00C4161D">
              <w:t>Знания по физике и химии</w:t>
            </w:r>
          </w:p>
        </w:tc>
        <w:tc>
          <w:tcPr>
            <w:tcW w:w="1087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</w:tr>
      <w:tr w:rsidR="003958DF" w:rsidRPr="00E2202C" w:rsidTr="008952B8">
        <w:tc>
          <w:tcPr>
            <w:tcW w:w="26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  <w:tc>
          <w:tcPr>
            <w:tcW w:w="23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  <w:tc>
          <w:tcPr>
            <w:tcW w:w="264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</w:pPr>
          </w:p>
        </w:tc>
        <w:tc>
          <w:tcPr>
            <w:tcW w:w="400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lang w:val="fr-FR"/>
              </w:rPr>
              <w:t>12.0</w:t>
            </w:r>
          </w:p>
        </w:tc>
        <w:tc>
          <w:tcPr>
            <w:tcW w:w="1102" w:type="dxa"/>
            <w:gridSpan w:val="2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D021A7" wp14:editId="35A80718">
                      <wp:simplePos x="0" y="0"/>
                      <wp:positionH relativeFrom="column">
                        <wp:posOffset>70686</wp:posOffset>
                      </wp:positionH>
                      <wp:positionV relativeFrom="paragraph">
                        <wp:posOffset>74279</wp:posOffset>
                      </wp:positionV>
                      <wp:extent cx="454411" cy="0"/>
                      <wp:effectExtent l="0" t="76200" r="22225" b="95250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441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E5E3EE" id="Прямая соединительная линия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55pt,5.85pt" to="41.3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3958DF" w:rsidRPr="00E2202C" w:rsidRDefault="003958DF" w:rsidP="003958D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rPr>
                <w:lang w:val="fr-FR"/>
              </w:rPr>
            </w:pPr>
            <w:r w:rsidRPr="00E2202C">
              <w:t>Целевая тема</w:t>
            </w:r>
            <w:r w:rsidRPr="00E2202C">
              <w:rPr>
                <w:lang w:val="fr-FR"/>
              </w:rPr>
              <w:t xml:space="preserve"> 12</w:t>
            </w:r>
          </w:p>
        </w:tc>
        <w:tc>
          <w:tcPr>
            <w:tcW w:w="1087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</w:tr>
      <w:tr w:rsidR="003958DF" w:rsidRPr="00E2202C" w:rsidTr="008952B8">
        <w:tc>
          <w:tcPr>
            <w:tcW w:w="26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  <w:tc>
          <w:tcPr>
            <w:tcW w:w="236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  <w:tc>
          <w:tcPr>
            <w:tcW w:w="264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en-US"/>
              </w:rPr>
            </w:pPr>
          </w:p>
        </w:tc>
        <w:tc>
          <w:tcPr>
            <w:tcW w:w="400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  <w:tc>
          <w:tcPr>
            <w:tcW w:w="300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lang w:val="fr-FR"/>
              </w:rPr>
              <w:t>16</w:t>
            </w:r>
          </w:p>
        </w:tc>
        <w:tc>
          <w:tcPr>
            <w:tcW w:w="802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  <w:r w:rsidRPr="00E2202C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24EE47" wp14:editId="45D5C301">
                      <wp:simplePos x="0" y="0"/>
                      <wp:positionH relativeFrom="column">
                        <wp:posOffset>65381</wp:posOffset>
                      </wp:positionH>
                      <wp:positionV relativeFrom="paragraph">
                        <wp:posOffset>82960</wp:posOffset>
                      </wp:positionV>
                      <wp:extent cx="269425" cy="0"/>
                      <wp:effectExtent l="0" t="76200" r="16510" b="952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94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A1FCB1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6.55pt" to="26.3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">
                      <v:stroke endarrow="block"/>
                    </v:line>
                  </w:pict>
                </mc:Fallback>
              </mc:AlternateContent>
            </w:r>
          </w:p>
        </w:tc>
        <w:tc>
          <w:tcPr>
            <w:tcW w:w="4111" w:type="dxa"/>
          </w:tcPr>
          <w:p w:rsidR="003958DF" w:rsidRPr="00E2202C" w:rsidRDefault="003958DF" w:rsidP="003958DF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rPr>
                <w:lang w:val="fr-FR"/>
              </w:rPr>
            </w:pPr>
            <w:r w:rsidRPr="00E2202C">
              <w:t xml:space="preserve">Вопрос № </w:t>
            </w:r>
            <w:r w:rsidRPr="00E2202C">
              <w:rPr>
                <w:lang w:val="fr-FR"/>
              </w:rPr>
              <w:t>16</w:t>
            </w:r>
          </w:p>
        </w:tc>
        <w:tc>
          <w:tcPr>
            <w:tcW w:w="1087" w:type="dxa"/>
          </w:tcPr>
          <w:p w:rsidR="003958DF" w:rsidRPr="00E2202C" w:rsidRDefault="003958DF" w:rsidP="00D071B5">
            <w:pPr>
              <w:tabs>
                <w:tab w:val="left" w:pos="1701"/>
                <w:tab w:val="left" w:pos="2268"/>
                <w:tab w:val="left" w:pos="2835"/>
                <w:tab w:val="left" w:pos="3402"/>
                <w:tab w:val="left" w:pos="3969"/>
              </w:tabs>
              <w:spacing w:after="120"/>
              <w:jc w:val="both"/>
              <w:rPr>
                <w:lang w:val="fr-FR"/>
              </w:rPr>
            </w:pPr>
          </w:p>
        </w:tc>
      </w:tr>
    </w:tbl>
    <w:p w:rsidR="003958DF" w:rsidRPr="003958DF" w:rsidRDefault="003958DF" w:rsidP="003958DF">
      <w:pPr>
        <w:pStyle w:val="SingleTxtG"/>
      </w:pPr>
      <w:r w:rsidRPr="003958DF">
        <w:t>17.</w:t>
      </w:r>
      <w:r w:rsidRPr="003958DF">
        <w:tab/>
        <w:t>Кроме того, для различных вопросов в зависимости от их содержания приводятся ссылки на ВОПОГ.</w:t>
      </w:r>
    </w:p>
    <w:p w:rsidR="003958DF" w:rsidRPr="003958DF" w:rsidRDefault="003958DF" w:rsidP="003958DF">
      <w:pPr>
        <w:pStyle w:val="HChG"/>
      </w:pPr>
      <w:r w:rsidRPr="003958DF">
        <w:tab/>
      </w:r>
      <w:r w:rsidRPr="003958DF">
        <w:rPr>
          <w:lang w:val="fr-CH"/>
        </w:rPr>
        <w:t>III</w:t>
      </w:r>
      <w:r w:rsidRPr="003958DF">
        <w:t>.</w:t>
      </w:r>
      <w:r w:rsidRPr="003958DF">
        <w:tab/>
      </w:r>
      <w:ins w:id="19" w:author="Larisa Maykovskaya" w:date="2018-11-20T14:11:00Z">
        <w:r w:rsidR="008A5355" w:rsidRPr="003958DF">
          <w:t>Заключительные э</w:t>
        </w:r>
      </w:ins>
      <w:del w:id="20" w:author="Larisa Maykovskaya" w:date="2018-11-20T14:11:00Z">
        <w:r w:rsidR="008A5355" w:rsidDel="008A5355">
          <w:delText>Э</w:delText>
        </w:r>
      </w:del>
      <w:r w:rsidR="008A5355">
        <w:t xml:space="preserve">кзамены </w:t>
      </w:r>
      <w:ins w:id="21" w:author="Larisa Maykovskaya" w:date="2018-11-20T14:11:00Z">
        <w:r w:rsidR="008A5355" w:rsidRPr="003958DF">
          <w:t>и тесты</w:t>
        </w:r>
      </w:ins>
    </w:p>
    <w:p w:rsidR="003958DF" w:rsidRPr="003958DF" w:rsidRDefault="003958DF" w:rsidP="003958DF">
      <w:pPr>
        <w:pStyle w:val="H1G"/>
      </w:pPr>
      <w:r w:rsidRPr="003958DF">
        <w:tab/>
        <w:t>3.1</w:t>
      </w:r>
      <w:r w:rsidRPr="003958DF">
        <w:tab/>
        <w:t>Основная подготовка</w:t>
      </w:r>
    </w:p>
    <w:p w:rsidR="003958DF" w:rsidRPr="003958DF" w:rsidRDefault="003958DF" w:rsidP="003958DF">
      <w:pPr>
        <w:pStyle w:val="SingleTxtG"/>
      </w:pPr>
      <w:r w:rsidRPr="003958DF">
        <w:t>18.</w:t>
      </w:r>
      <w:r w:rsidRPr="003958DF">
        <w:tab/>
        <w:t xml:space="preserve">Экзамены по основной подготовке проводятся в соответствии с пунктом 8.2.2.7.1. </w:t>
      </w:r>
      <w:ins w:id="22" w:author="Larisa Maykovskaya" w:date="2018-11-20T14:12:00Z">
        <w:r w:rsidR="009B0A87" w:rsidRPr="003958DF">
          <w:t>Этот экзамен проводится либо сразу по завершении подготовки, либо в течение шести месяцев после ее завершения. Для получения свидетельства в соответствии с подразделом 8.2.2.8 ВОПОГ экзамен должен быть сдан в течение шести месяцев.</w:t>
        </w:r>
      </w:ins>
    </w:p>
    <w:p w:rsidR="003958DF" w:rsidRPr="003958DF" w:rsidRDefault="003958DF" w:rsidP="003958DF">
      <w:pPr>
        <w:pStyle w:val="SingleTxtG"/>
      </w:pPr>
      <w:r w:rsidRPr="003958DF">
        <w:lastRenderedPageBreak/>
        <w:t>19</w:t>
      </w:r>
      <w:ins w:id="23" w:author="Larisa Maykovskaya" w:date="2018-11-20T14:12:00Z">
        <w:r w:rsidR="009B0A87">
          <w:t>а</w:t>
        </w:r>
      </w:ins>
      <w:r w:rsidRPr="003958DF">
        <w:t>.</w:t>
      </w:r>
      <w:r w:rsidRPr="003958DF">
        <w:tab/>
        <w:t>Для прохождения экзамена по основной подготовке может быть выбран один из следующих трех типов экзамена:</w:t>
      </w:r>
    </w:p>
    <w:p w:rsidR="003958DF" w:rsidRPr="003958DF" w:rsidRDefault="003958DF" w:rsidP="003958DF">
      <w:pPr>
        <w:pStyle w:val="SingleTxtG"/>
      </w:pPr>
      <w:r>
        <w:tab/>
      </w:r>
      <w:r w:rsidRPr="003958DF">
        <w:tab/>
        <w:t>а)</w:t>
      </w:r>
      <w:r w:rsidRPr="003958DF">
        <w:tab/>
        <w:t>экзамен на знание ВОПОГ: общие вопросы и сухогрузные суда;</w:t>
      </w:r>
    </w:p>
    <w:p w:rsidR="003958DF" w:rsidRPr="003958DF" w:rsidRDefault="003958DF" w:rsidP="003958DF">
      <w:pPr>
        <w:pStyle w:val="SingleTxtG"/>
      </w:pPr>
      <w:r w:rsidRPr="003958DF">
        <w:tab/>
      </w:r>
      <w:r>
        <w:tab/>
      </w:r>
      <w:r w:rsidRPr="003958DF">
        <w:rPr>
          <w:lang w:val="en-US"/>
        </w:rPr>
        <w:t>b</w:t>
      </w:r>
      <w:r w:rsidRPr="003958DF">
        <w:t>)</w:t>
      </w:r>
      <w:r w:rsidRPr="003958DF">
        <w:tab/>
        <w:t>экзамен на знание ВОПОГ: общие вопросы и танкеры; или</w:t>
      </w:r>
    </w:p>
    <w:p w:rsidR="003958DF" w:rsidRPr="003958DF" w:rsidRDefault="003958DF" w:rsidP="003958DF">
      <w:pPr>
        <w:pStyle w:val="SingleTxtG"/>
      </w:pPr>
      <w:r>
        <w:tab/>
      </w:r>
      <w:r w:rsidRPr="003958DF">
        <w:tab/>
      </w:r>
      <w:r w:rsidRPr="003958DF">
        <w:rPr>
          <w:lang w:val="en-US"/>
        </w:rPr>
        <w:t>c</w:t>
      </w:r>
      <w:r w:rsidRPr="003958DF">
        <w:t>)</w:t>
      </w:r>
      <w:r w:rsidRPr="003958DF">
        <w:tab/>
        <w:t>экзамен на знание ВОПОГ: общие вопросы, сухогрузные суда и танкеры.</w:t>
      </w:r>
    </w:p>
    <w:p w:rsidR="009B0A87" w:rsidRPr="003958DF" w:rsidRDefault="009B0A87" w:rsidP="009B0A87">
      <w:pPr>
        <w:pStyle w:val="SingleTxtG"/>
        <w:rPr>
          <w:ins w:id="24" w:author="Larisa Maykovskaya" w:date="2018-11-20T14:12:00Z"/>
        </w:rPr>
      </w:pPr>
      <w:ins w:id="25" w:author="Larisa Maykovskaya" w:date="2018-11-20T14:12:00Z">
        <w:r w:rsidRPr="003958DF">
          <w:t>19</w:t>
        </w:r>
        <w:r w:rsidRPr="003958DF">
          <w:rPr>
            <w:lang w:val="en-US"/>
          </w:rPr>
          <w:t>b</w:t>
        </w:r>
        <w:r w:rsidRPr="003958DF">
          <w:t>.</w:t>
        </w:r>
        <w:r w:rsidRPr="003958DF">
          <w:tab/>
          <w:t>Приведенное выше положение распространяется также на заключительные экзамены по окончании курсов переподготовки.</w:t>
        </w:r>
      </w:ins>
    </w:p>
    <w:p w:rsidR="003958DF" w:rsidRDefault="003958DF" w:rsidP="003958DF">
      <w:pPr>
        <w:pStyle w:val="SingleTxtG"/>
        <w:rPr>
          <w:ins w:id="26" w:author="Larisa Maykovskaya" w:date="2018-11-22T10:47:00Z"/>
        </w:rPr>
      </w:pPr>
      <w:r w:rsidRPr="003958DF">
        <w:t>20.</w:t>
      </w:r>
      <w:r w:rsidRPr="003958DF">
        <w:tab/>
        <w:t>Для составления экзаменационных вопросов должна использоваться прилагаемая матрица (см. пункт 3.1.1).</w:t>
      </w:r>
    </w:p>
    <w:p w:rsidR="00EC5D1C" w:rsidRPr="003958DF" w:rsidRDefault="00EC5D1C" w:rsidP="003958DF">
      <w:pPr>
        <w:pStyle w:val="SingleTxtG"/>
      </w:pPr>
      <w:ins w:id="27" w:author="Larisa Maykovskaya" w:date="2018-11-22T10:47:00Z">
        <w:r>
          <w:tab/>
        </w:r>
        <w:r>
          <w:tab/>
          <w:t>Возможные ответы могут быть представлены в порядке, который отличается от порядка в каталоге вопросов.</w:t>
        </w:r>
      </w:ins>
    </w:p>
    <w:p w:rsidR="003958DF" w:rsidRPr="003958DF" w:rsidRDefault="003958DF" w:rsidP="003958DF">
      <w:pPr>
        <w:pStyle w:val="SingleTxtG"/>
      </w:pPr>
      <w:r w:rsidRPr="003958DF">
        <w:t>21.</w:t>
      </w:r>
      <w:r w:rsidRPr="003958DF">
        <w:tab/>
        <w:t xml:space="preserve">В соответствии с подпунктом 8.2.2.7.1.5 экзамен проводится в письменной форме. </w:t>
      </w:r>
      <w:ins w:id="28" w:author="Larisa Maykovskaya" w:date="2018-11-20T14:13:00Z">
        <w:r w:rsidR="009B0A87" w:rsidRPr="003958DF">
          <w:t>Тест может быть также проводится в форме экзамена с использованием электронных средств в соответствии с подпунктом 8.2.2.7.1.7.</w:t>
        </w:r>
        <w:r w:rsidR="009B0A87">
          <w:t xml:space="preserve"> </w:t>
        </w:r>
      </w:ins>
      <w:r w:rsidRPr="003958DF">
        <w:t>Кандидату задается 30</w:t>
      </w:r>
      <w:r>
        <w:rPr>
          <w:lang w:val="en-US"/>
        </w:rPr>
        <w:t> </w:t>
      </w:r>
      <w:r w:rsidRPr="003958DF">
        <w:t>вопросов с альтернативными ответами, однако среди них отсутствуют вопросы существа. Продолжительность этого экзамена составляет 60 минут. Экзамен считается сданным, если кандидат правильно ответил по крайней мере на 25 из 30 вопросов. Во</w:t>
      </w:r>
      <w:r>
        <w:rPr>
          <w:lang w:val="en-US"/>
        </w:rPr>
        <w:t> </w:t>
      </w:r>
      <w:r w:rsidRPr="003958DF">
        <w:t>время экзамена разрешается пользоваться текстами правил, касающихся опасных грузов, и ЕПСВВП или основанных на них полицейских правил.</w:t>
      </w:r>
    </w:p>
    <w:p w:rsidR="003958DF" w:rsidRPr="003958DF" w:rsidRDefault="003958DF" w:rsidP="003958DF">
      <w:pPr>
        <w:pStyle w:val="SingleTxtG"/>
      </w:pPr>
      <w:r w:rsidRPr="003958DF">
        <w:t>22.</w:t>
      </w:r>
      <w:r w:rsidRPr="003958DF">
        <w:tab/>
        <w:t xml:space="preserve">С каталогом вопросов по основной подготовке можно ознакомиться на веб-сайте ЕЭК ООН на английском, </w:t>
      </w:r>
      <w:ins w:id="29" w:author="Larisa Maykovskaya" w:date="2018-11-20T14:13:00Z">
        <w:r w:rsidR="009B0A87" w:rsidRPr="003958DF">
          <w:t xml:space="preserve">немецком, </w:t>
        </w:r>
      </w:ins>
      <w:r w:rsidRPr="003958DF">
        <w:t>русском и французском языках (</w:t>
      </w:r>
      <w:hyperlink r:id="rId9" w:history="1">
        <w:r w:rsidRPr="003958DF">
          <w:rPr>
            <w:rStyle w:val="Hyperlink"/>
          </w:rPr>
          <w:t>http://www.unece.org/trans/danger/publi/adn/catalog_of_questions.html</w:t>
        </w:r>
      </w:hyperlink>
      <w:r w:rsidRPr="003958DF">
        <w:t>). Варианты на немецком</w:t>
      </w:r>
      <w:ins w:id="30" w:author="Larisa Maykovskaya" w:date="2018-11-20T14:13:00Z">
        <w:r w:rsidR="009B0A87" w:rsidRPr="009B0A87">
          <w:t xml:space="preserve"> </w:t>
        </w:r>
        <w:r w:rsidR="009B0A87" w:rsidRPr="003958DF">
          <w:t xml:space="preserve">и французском </w:t>
        </w:r>
      </w:ins>
      <w:del w:id="31" w:author="Larisa Maykovskaya" w:date="2018-11-20T14:14:00Z">
        <w:r w:rsidR="009B0A87" w:rsidRPr="003958DF" w:rsidDel="009B0A87">
          <w:delText>язык</w:delText>
        </w:r>
        <w:r w:rsidR="009B0A87" w:rsidDel="009B0A87">
          <w:delText>е</w:delText>
        </w:r>
      </w:del>
      <w:ins w:id="32" w:author="Larisa Maykovskaya" w:date="2018-11-20T14:14:00Z">
        <w:r w:rsidR="009B0A87">
          <w:t xml:space="preserve"> </w:t>
        </w:r>
        <w:r w:rsidR="009B0A87" w:rsidRPr="003958DF">
          <w:t>язык</w:t>
        </w:r>
        <w:r w:rsidR="009B0A87">
          <w:t>ах</w:t>
        </w:r>
        <w:r w:rsidR="009B0A87" w:rsidRPr="003958DF">
          <w:t xml:space="preserve"> </w:t>
        </w:r>
      </w:ins>
      <w:del w:id="33" w:author="Larisa Maykovskaya" w:date="2018-11-20T14:14:00Z">
        <w:r w:rsidR="009B0A87" w:rsidRPr="003958DF" w:rsidDel="009B0A87">
          <w:delText>име</w:delText>
        </w:r>
        <w:r w:rsidR="009B0A87" w:rsidDel="009B0A87">
          <w:delText>е</w:delText>
        </w:r>
        <w:r w:rsidR="009B0A87" w:rsidRPr="003958DF" w:rsidDel="009B0A87">
          <w:delText>тся</w:delText>
        </w:r>
      </w:del>
      <w:ins w:id="34" w:author="Larisa Maykovskaya" w:date="2018-11-20T14:14:00Z">
        <w:r w:rsidR="009B0A87">
          <w:t xml:space="preserve"> </w:t>
        </w:r>
        <w:r w:rsidR="009B0A87" w:rsidRPr="003958DF">
          <w:t>име</w:t>
        </w:r>
        <w:r w:rsidR="009B0A87">
          <w:t>ю</w:t>
        </w:r>
        <w:r w:rsidR="009B0A87" w:rsidRPr="003958DF">
          <w:t xml:space="preserve">тся </w:t>
        </w:r>
      </w:ins>
      <w:r w:rsidRPr="003958DF">
        <w:t>на веб-сайте ЦКСР (</w:t>
      </w:r>
      <w:hyperlink r:id="rId10" w:history="1">
        <w:r w:rsidRPr="003958DF">
          <w:rPr>
            <w:rStyle w:val="Hyperlink"/>
          </w:rPr>
          <w:t>www.ccr-zkr.org</w:t>
        </w:r>
      </w:hyperlink>
      <w:r w:rsidRPr="003958DF">
        <w:t>).</w:t>
      </w:r>
    </w:p>
    <w:p w:rsidR="003958DF" w:rsidRPr="003958DF" w:rsidRDefault="003958DF" w:rsidP="003958DF">
      <w:pPr>
        <w:pStyle w:val="H23G"/>
      </w:pPr>
      <w:r w:rsidRPr="003958DF">
        <w:tab/>
        <w:t>3.1.1</w:t>
      </w:r>
      <w:r w:rsidRPr="003958DF">
        <w:tab/>
        <w:t xml:space="preserve">Матрицы для экзаменов </w:t>
      </w:r>
      <w:ins w:id="35" w:author="Larisa Maykovskaya" w:date="2018-11-20T14:14:00Z">
        <w:r w:rsidR="009B0A87" w:rsidRPr="003958DF">
          <w:t>по основной подготовке</w:t>
        </w:r>
      </w:ins>
    </w:p>
    <w:p w:rsidR="003958DF" w:rsidRPr="003958DF" w:rsidRDefault="003958DF" w:rsidP="003958DF">
      <w:pPr>
        <w:pStyle w:val="SingleTxtG"/>
      </w:pPr>
      <w:r w:rsidRPr="003958DF">
        <w:t>23.</w:t>
      </w:r>
      <w:r w:rsidRPr="003958DF">
        <w:tab/>
        <w:t>В приводимых ниже матрицах в соответствии с пунктом 8.2.2.7.1.4 указывается количество вопросов в каталоге вопросов для каждой целевой темы. В них указывается количество выбираемых вопросов для различных целевых тем в рамках</w:t>
      </w:r>
      <w:del w:id="36" w:author="Larisa Maykovskaya" w:date="2018-11-20T14:15:00Z">
        <w:r w:rsidRPr="003958DF" w:rsidDel="009B0A87">
          <w:delText xml:space="preserve"> </w:delText>
        </w:r>
      </w:del>
      <w:ins w:id="37" w:author="Larisa Maykovskaya" w:date="2018-11-20T14:15:00Z">
        <w:r w:rsidR="00436537" w:rsidRPr="003958DF">
          <w:t>вопросников</w:t>
        </w:r>
        <w:r w:rsidR="00436537">
          <w:t xml:space="preserve"> </w:t>
        </w:r>
      </w:ins>
      <w:del w:id="38" w:author="Larisa Maykovskaya" w:date="2018-11-20T14:15:00Z">
        <w:r w:rsidR="009B0A87" w:rsidDel="00436537">
          <w:delText>экзамена</w:delText>
        </w:r>
      </w:del>
      <w:r w:rsidRPr="003958DF">
        <w:t>.</w:t>
      </w:r>
    </w:p>
    <w:p w:rsidR="003958DF" w:rsidRPr="003958DF" w:rsidRDefault="003958DF" w:rsidP="003958DF">
      <w:pPr>
        <w:pStyle w:val="SingleTxtG"/>
      </w:pPr>
      <w:r w:rsidRPr="003958DF">
        <w:t>Пример: для целевой темы «Конструкция и оборудование» части экзамена «Перевозка сухих грузов» необходимо выбрать в общей сложности пять вопросов: два вопроса из раздела «Общие вопросы» и три вопроса из раздела «Вопросы, касающиеся сухогрузных судов». В целом эта часть экзамена состоит из 30 вопросов.</w:t>
      </w:r>
    </w:p>
    <w:p w:rsidR="00436537" w:rsidRDefault="0043653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958DF" w:rsidRDefault="003958DF" w:rsidP="003958DF">
      <w:pPr>
        <w:pStyle w:val="SingleTxtG"/>
      </w:pPr>
      <w:r>
        <w:lastRenderedPageBreak/>
        <w:tab/>
      </w:r>
      <w:r w:rsidRPr="00E72D6F">
        <w:t>a)</w:t>
      </w:r>
      <w:r w:rsidRPr="00E72D6F">
        <w:tab/>
        <w:t>Сухогрузные суда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74"/>
        <w:gridCol w:w="2916"/>
        <w:gridCol w:w="679"/>
        <w:gridCol w:w="1318"/>
        <w:gridCol w:w="970"/>
        <w:gridCol w:w="1327"/>
        <w:gridCol w:w="920"/>
      </w:tblGrid>
      <w:tr w:rsidR="003958DF" w:rsidRPr="003958DF" w:rsidTr="00E12151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19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D071B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Количество вопросов</w:t>
            </w:r>
            <w:r w:rsidRPr="003958DF">
              <w:rPr>
                <w:rFonts w:cs="Times New Roman"/>
                <w:i/>
                <w:sz w:val="16"/>
              </w:rPr>
              <w:br/>
              <w:t>в каталоге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 xml:space="preserve">Общие </w:t>
            </w:r>
            <w:r w:rsidRPr="003958DF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3958DF" w:rsidRPr="003958DF" w:rsidTr="00E12151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0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pacing w:before="80" w:after="80" w:line="200" w:lineRule="exact"/>
              <w:jc w:val="right"/>
              <w:rPr>
                <w:rFonts w:cs="Times New Roman"/>
                <w:i/>
                <w:sz w:val="16"/>
              </w:rPr>
            </w:pPr>
          </w:p>
        </w:tc>
        <w:tc>
          <w:tcPr>
            <w:tcW w:w="6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Общие</w:t>
            </w:r>
            <w:r w:rsidRPr="003958DF">
              <w:rPr>
                <w:rFonts w:cs="Times New Roman"/>
                <w:i/>
                <w:sz w:val="16"/>
              </w:rPr>
              <w:br/>
              <w:t xml:space="preserve"> вопросы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3958DF">
              <w:rPr>
                <w:rFonts w:cs="Times New Roman"/>
                <w:i/>
                <w:sz w:val="16"/>
              </w:rPr>
              <w:t>Количество</w:t>
            </w:r>
            <w:r w:rsidRPr="003958DF">
              <w:rPr>
                <w:rFonts w:cs="Times New Roman"/>
                <w:i/>
                <w:sz w:val="16"/>
              </w:rPr>
              <w:br/>
              <w:t xml:space="preserve"> выбираемых вопросов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>Количество</w:t>
            </w:r>
            <w:r w:rsidRPr="003958DF">
              <w:rPr>
                <w:rFonts w:cs="Times New Roman"/>
                <w:i/>
                <w:sz w:val="16"/>
              </w:rPr>
              <w:t xml:space="preserve"> выбираемых вопросов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 xml:space="preserve">Количество </w:t>
            </w:r>
            <w:r w:rsidRPr="003958DF">
              <w:rPr>
                <w:rFonts w:cs="Times New Roman"/>
                <w:i/>
                <w:sz w:val="16"/>
              </w:rPr>
              <w:t>выбираемых вопросов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1</w:t>
            </w:r>
          </w:p>
        </w:tc>
        <w:tc>
          <w:tcPr>
            <w:tcW w:w="2916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Общие вопросы</w:t>
            </w:r>
          </w:p>
        </w:tc>
        <w:tc>
          <w:tcPr>
            <w:tcW w:w="679" w:type="dxa"/>
            <w:tcBorders>
              <w:top w:val="single" w:sz="12" w:space="0" w:color="auto"/>
            </w:tcBorders>
            <w:shd w:val="clear" w:color="auto" w:fill="auto"/>
          </w:tcPr>
          <w:p w:rsidR="003958DF" w:rsidRPr="00436537" w:rsidRDefault="00436537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39" w:author="Larisa Maykovskaya" w:date="2018-11-20T14:16:00Z">
                  <w:rPr>
                    <w:rFonts w:cs="Times New Roman"/>
                  </w:rPr>
                </w:rPrChange>
              </w:rPr>
            </w:pPr>
            <w:del w:id="40" w:author="Larisa Maykovskaya" w:date="2018-11-20T14:16:00Z">
              <w:r w:rsidDel="00436537">
                <w:rPr>
                  <w:rFonts w:cs="Times New Roman"/>
                  <w:lang w:val="en-US"/>
                </w:rPr>
                <w:delText>14</w:delText>
              </w:r>
            </w:del>
            <w:ins w:id="41" w:author="Larisa Maykovskaya" w:date="2018-11-20T14:16:00Z">
              <w:r w:rsidR="00215BA2" w:rsidRPr="003958DF">
                <w:rPr>
                  <w:rFonts w:cs="Times New Roman"/>
                </w:rPr>
                <w:t>26</w:t>
              </w:r>
            </w:ins>
          </w:p>
        </w:tc>
        <w:tc>
          <w:tcPr>
            <w:tcW w:w="1318" w:type="dxa"/>
            <w:tcBorders>
              <w:top w:val="single" w:sz="12" w:space="0" w:color="auto"/>
            </w:tcBorders>
            <w:shd w:val="clear" w:color="auto" w:fill="auto"/>
          </w:tcPr>
          <w:p w:rsidR="003958DF" w:rsidRPr="003958DF" w:rsidRDefault="00E12151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70" w:type="dxa"/>
            <w:tcBorders>
              <w:top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1</w:t>
            </w:r>
          </w:p>
        </w:tc>
        <w:tc>
          <w:tcPr>
            <w:tcW w:w="1327" w:type="dxa"/>
            <w:tcBorders>
              <w:top w:val="single" w:sz="12" w:space="0" w:color="auto"/>
            </w:tcBorders>
            <w:shd w:val="clear" w:color="auto" w:fill="auto"/>
          </w:tcPr>
          <w:p w:rsidR="003958DF" w:rsidRPr="003958DF" w:rsidRDefault="00EC5D1C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20" w:type="dxa"/>
            <w:tcBorders>
              <w:top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1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  <w:lang w:val="fr-FR"/>
              </w:rPr>
              <w:t>20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26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3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5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3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E12151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19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EC5D1C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4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19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E12151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EC5D1C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5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Знание продуктов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78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E12151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EC5D1C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6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  <w:lang w:val="fr-FR"/>
              </w:rPr>
              <w:t>31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436537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del w:id="42" w:author="Larisa Maykovskaya" w:date="2018-11-20T14:16:00Z">
              <w:r w:rsidDel="00436537">
                <w:rPr>
                  <w:rFonts w:cs="Times New Roman"/>
                  <w:lang w:val="en-US"/>
                </w:rPr>
                <w:delText>70</w:delText>
              </w:r>
            </w:del>
            <w:ins w:id="43" w:author="Larisa Maykovskaya" w:date="2018-11-20T14:16:00Z">
              <w:r>
                <w:rPr>
                  <w:rFonts w:cs="Times New Roman"/>
                  <w:lang w:val="en-US"/>
                </w:rPr>
                <w:t>80</w:t>
              </w:r>
            </w:ins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5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7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7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Документы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32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22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4</w:t>
            </w:r>
          </w:p>
        </w:tc>
      </w:tr>
      <w:tr w:rsidR="003958DF" w:rsidRPr="003958DF" w:rsidTr="00E121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8</w:t>
            </w:r>
          </w:p>
        </w:tc>
        <w:tc>
          <w:tcPr>
            <w:tcW w:w="2916" w:type="dxa"/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679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73</w:t>
            </w:r>
          </w:p>
        </w:tc>
        <w:tc>
          <w:tcPr>
            <w:tcW w:w="1318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27</w:t>
            </w:r>
          </w:p>
        </w:tc>
        <w:tc>
          <w:tcPr>
            <w:tcW w:w="97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3</w:t>
            </w:r>
          </w:p>
        </w:tc>
        <w:tc>
          <w:tcPr>
            <w:tcW w:w="920" w:type="dxa"/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5</w:t>
            </w:r>
          </w:p>
        </w:tc>
      </w:tr>
      <w:tr w:rsidR="003958DF" w:rsidRPr="003958DF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4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</w:rPr>
            </w:pPr>
            <w:r w:rsidRPr="003958DF">
              <w:rPr>
                <w:rFonts w:cs="Times New Roman"/>
              </w:rPr>
              <w:t>9</w:t>
            </w:r>
          </w:p>
        </w:tc>
        <w:tc>
          <w:tcPr>
            <w:tcW w:w="2916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 xml:space="preserve">Остойчивость </w:t>
            </w:r>
          </w:p>
        </w:tc>
        <w:tc>
          <w:tcPr>
            <w:tcW w:w="679" w:type="dxa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21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E12151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  <w:tc>
          <w:tcPr>
            <w:tcW w:w="1327" w:type="dxa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3958DF">
              <w:rPr>
                <w:rFonts w:cs="Times New Roman"/>
              </w:rPr>
              <w:t>2</w:t>
            </w:r>
          </w:p>
        </w:tc>
      </w:tr>
      <w:tr w:rsidR="003958DF" w:rsidRPr="003958DF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0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3958DF" w:rsidRPr="003958DF" w:rsidRDefault="003958DF" w:rsidP="003958DF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3958DF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67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13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3958DF">
              <w:rPr>
                <w:rFonts w:cs="Times New Roman"/>
                <w:b/>
              </w:rPr>
              <w:t>15</w:t>
            </w:r>
          </w:p>
        </w:tc>
        <w:tc>
          <w:tcPr>
            <w:tcW w:w="13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3958DF">
              <w:rPr>
                <w:rFonts w:cs="Times New Roman"/>
                <w:b/>
              </w:rPr>
              <w:t>15</w:t>
            </w:r>
          </w:p>
        </w:tc>
        <w:tc>
          <w:tcPr>
            <w:tcW w:w="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958DF" w:rsidRPr="003958DF" w:rsidRDefault="003958DF" w:rsidP="003958DF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3958DF">
              <w:rPr>
                <w:rFonts w:cs="Times New Roman"/>
                <w:b/>
              </w:rPr>
              <w:t>30</w:t>
            </w:r>
          </w:p>
        </w:tc>
      </w:tr>
    </w:tbl>
    <w:p w:rsidR="003958DF" w:rsidRDefault="00E12151" w:rsidP="00D071B5">
      <w:pPr>
        <w:pStyle w:val="SingleTxtG"/>
        <w:keepNext/>
        <w:spacing w:before="240"/>
      </w:pPr>
      <w:r>
        <w:tab/>
      </w:r>
      <w:r w:rsidRPr="00000114">
        <w:t>b)</w:t>
      </w:r>
      <w:r w:rsidRPr="00000114">
        <w:tab/>
        <w:t>Танкеры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65"/>
        <w:gridCol w:w="2896"/>
        <w:gridCol w:w="715"/>
        <w:gridCol w:w="1329"/>
        <w:gridCol w:w="932"/>
        <w:gridCol w:w="1224"/>
        <w:gridCol w:w="1043"/>
      </w:tblGrid>
      <w:tr w:rsidR="008764AD" w:rsidRPr="008764AD" w:rsidTr="008764AD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204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 вопросов</w:t>
            </w:r>
            <w:r>
              <w:rPr>
                <w:rFonts w:cs="Times New Roman"/>
                <w:i/>
                <w:sz w:val="16"/>
              </w:rPr>
              <w:t xml:space="preserve"> </w:t>
            </w:r>
            <w:r>
              <w:rPr>
                <w:rFonts w:cs="Times New Roman"/>
                <w:i/>
                <w:sz w:val="16"/>
              </w:rPr>
              <w:br/>
            </w:r>
            <w:r w:rsidRPr="008764AD">
              <w:rPr>
                <w:rFonts w:cs="Times New Roman"/>
                <w:i/>
                <w:sz w:val="16"/>
              </w:rPr>
              <w:t>в каталоге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 xml:space="preserve">Общие </w:t>
            </w:r>
            <w:r w:rsidRPr="008764AD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 xml:space="preserve">Вопросы, касающиеся </w:t>
            </w:r>
            <w:r w:rsidRPr="008764AD">
              <w:rPr>
                <w:rFonts w:cs="Times New Roman"/>
                <w:i/>
                <w:sz w:val="16"/>
              </w:rPr>
              <w:t>танкеров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8764AD" w:rsidRPr="008764AD" w:rsidTr="008764AD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before="80" w:after="80" w:line="200" w:lineRule="exact"/>
              <w:jc w:val="right"/>
              <w:rPr>
                <w:rFonts w:cs="Times New Roman"/>
                <w:i/>
                <w:sz w:val="16"/>
              </w:rPr>
            </w:pPr>
          </w:p>
        </w:tc>
        <w:tc>
          <w:tcPr>
            <w:tcW w:w="7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 xml:space="preserve">Общие </w:t>
            </w:r>
            <w:r w:rsidRPr="008764AD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Вопросы, касающиеся</w:t>
            </w:r>
            <w:r w:rsidRPr="008764AD">
              <w:rPr>
                <w:rFonts w:cs="Times New Roman"/>
                <w:i/>
                <w:sz w:val="16"/>
              </w:rPr>
              <w:br/>
              <w:t>танкеров</w:t>
            </w:r>
          </w:p>
        </w:tc>
        <w:tc>
          <w:tcPr>
            <w:tcW w:w="9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</w:t>
            </w:r>
            <w:r w:rsidRPr="008764AD">
              <w:rPr>
                <w:rFonts w:cs="Times New Roman"/>
                <w:i/>
                <w:sz w:val="16"/>
              </w:rPr>
              <w:br/>
              <w:t xml:space="preserve"> выбираемых вопросов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 xml:space="preserve">Количество выбираемых </w:t>
            </w:r>
            <w:r w:rsidRPr="008764AD">
              <w:rPr>
                <w:rFonts w:cs="Times New Roman"/>
                <w:i/>
                <w:sz w:val="16"/>
              </w:rPr>
              <w:t>вопросов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 выбираемых вопросов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2896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Общие вопросы</w:t>
            </w:r>
          </w:p>
        </w:tc>
        <w:tc>
          <w:tcPr>
            <w:tcW w:w="715" w:type="dxa"/>
            <w:tcBorders>
              <w:top w:val="single" w:sz="12" w:space="0" w:color="auto"/>
            </w:tcBorders>
            <w:shd w:val="clear" w:color="auto" w:fill="auto"/>
          </w:tcPr>
          <w:p w:rsidR="008764AD" w:rsidRPr="00436537" w:rsidRDefault="0043653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44" w:author="Larisa Maykovskaya" w:date="2018-11-20T14:17:00Z">
                  <w:rPr>
                    <w:rFonts w:cs="Times New Roman"/>
                  </w:rPr>
                </w:rPrChange>
              </w:rPr>
            </w:pPr>
            <w:del w:id="45" w:author="Larisa Maykovskaya" w:date="2018-11-20T14:17:00Z">
              <w:r w:rsidDel="00436537">
                <w:rPr>
                  <w:rFonts w:cs="Times New Roman"/>
                  <w:lang w:val="en-US"/>
                </w:rPr>
                <w:delText>14</w:delText>
              </w:r>
            </w:del>
            <w:ins w:id="46" w:author="Larisa Maykovskaya" w:date="2018-11-20T14:17:00Z">
              <w:r>
                <w:rPr>
                  <w:rFonts w:cs="Times New Roman"/>
                  <w:lang w:val="en-US"/>
                </w:rPr>
                <w:t>26</w:t>
              </w:r>
            </w:ins>
          </w:p>
        </w:tc>
        <w:tc>
          <w:tcPr>
            <w:tcW w:w="1329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2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224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043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  <w:lang w:val="fr-FR"/>
              </w:rPr>
              <w:t>20</w:t>
            </w:r>
          </w:p>
        </w:tc>
        <w:tc>
          <w:tcPr>
            <w:tcW w:w="1329" w:type="dxa"/>
            <w:shd w:val="clear" w:color="auto" w:fill="auto"/>
          </w:tcPr>
          <w:p w:rsidR="008764AD" w:rsidRPr="00436537" w:rsidRDefault="0043653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47" w:author="Larisa Maykovskaya" w:date="2018-11-20T14:17:00Z">
                  <w:rPr>
                    <w:rFonts w:cs="Times New Roman"/>
                  </w:rPr>
                </w:rPrChange>
              </w:rPr>
            </w:pPr>
            <w:del w:id="48" w:author="Larisa Maykovskaya" w:date="2018-11-20T14:17:00Z">
              <w:r w:rsidDel="00436537">
                <w:rPr>
                  <w:rFonts w:cs="Times New Roman"/>
                  <w:lang w:val="en-US"/>
                </w:rPr>
                <w:delText>49</w:delText>
              </w:r>
            </w:del>
            <w:ins w:id="49" w:author="Larisa Maykovskaya" w:date="2018-11-20T14:17:00Z">
              <w:r>
                <w:rPr>
                  <w:rFonts w:cs="Times New Roman"/>
                  <w:lang w:val="en-US"/>
                </w:rPr>
                <w:t>48</w:t>
              </w:r>
            </w:ins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29" w:type="dxa"/>
            <w:shd w:val="clear" w:color="auto" w:fill="auto"/>
          </w:tcPr>
          <w:p w:rsidR="008764AD" w:rsidRPr="00436537" w:rsidRDefault="0043653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50" w:author="Larisa Maykovskaya" w:date="2018-11-20T14:17:00Z">
                  <w:rPr>
                    <w:rFonts w:cs="Times New Roman"/>
                  </w:rPr>
                </w:rPrChange>
              </w:rPr>
            </w:pPr>
            <w:del w:id="51" w:author="Larisa Maykovskaya" w:date="2018-11-20T14:18:00Z">
              <w:r w:rsidDel="00436537">
                <w:rPr>
                  <w:rFonts w:cs="Times New Roman"/>
                  <w:lang w:val="en-US"/>
                </w:rPr>
                <w:delText>33</w:delText>
              </w:r>
            </w:del>
            <w:ins w:id="52" w:author="Larisa Maykovskaya" w:date="2018-11-20T14:18:00Z">
              <w:r>
                <w:rPr>
                  <w:rFonts w:cs="Times New Roman"/>
                  <w:lang w:val="en-US"/>
                </w:rPr>
                <w:t>31</w:t>
              </w:r>
            </w:ins>
          </w:p>
        </w:tc>
        <w:tc>
          <w:tcPr>
            <w:tcW w:w="932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19</w:t>
            </w:r>
          </w:p>
        </w:tc>
        <w:tc>
          <w:tcPr>
            <w:tcW w:w="1329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13</w:t>
            </w:r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5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Знание продуктов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78</w:t>
            </w:r>
          </w:p>
        </w:tc>
        <w:tc>
          <w:tcPr>
            <w:tcW w:w="1329" w:type="dxa"/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6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  <w:lang w:val="fr-FR"/>
              </w:rPr>
              <w:t>31</w:t>
            </w:r>
          </w:p>
        </w:tc>
        <w:tc>
          <w:tcPr>
            <w:tcW w:w="1329" w:type="dxa"/>
            <w:shd w:val="clear" w:color="auto" w:fill="auto"/>
          </w:tcPr>
          <w:p w:rsidR="008764AD" w:rsidRPr="00436537" w:rsidRDefault="0043653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53" w:author="Larisa Maykovskaya" w:date="2018-11-20T14:18:00Z">
                  <w:rPr>
                    <w:rFonts w:cs="Times New Roman"/>
                  </w:rPr>
                </w:rPrChange>
              </w:rPr>
            </w:pPr>
            <w:del w:id="54" w:author="Larisa Maykovskaya" w:date="2018-11-20T14:18:00Z">
              <w:r w:rsidDel="00436537">
                <w:rPr>
                  <w:rFonts w:cs="Times New Roman"/>
                  <w:lang w:val="en-US"/>
                </w:rPr>
                <w:delText>53</w:delText>
              </w:r>
            </w:del>
            <w:ins w:id="55" w:author="Larisa Maykovskaya" w:date="2018-11-20T14:18:00Z">
              <w:r>
                <w:rPr>
                  <w:rFonts w:cs="Times New Roman"/>
                  <w:lang w:val="en-US"/>
                </w:rPr>
                <w:t>51</w:t>
              </w:r>
            </w:ins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6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7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Документы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32</w:t>
            </w:r>
          </w:p>
        </w:tc>
        <w:tc>
          <w:tcPr>
            <w:tcW w:w="1329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23</w:t>
            </w:r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</w:tr>
      <w:tr w:rsidR="008764AD" w:rsidRPr="008764AD" w:rsidTr="008764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8</w:t>
            </w:r>
          </w:p>
        </w:tc>
        <w:tc>
          <w:tcPr>
            <w:tcW w:w="2896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71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73</w:t>
            </w:r>
          </w:p>
        </w:tc>
        <w:tc>
          <w:tcPr>
            <w:tcW w:w="1329" w:type="dxa"/>
            <w:shd w:val="clear" w:color="auto" w:fill="auto"/>
          </w:tcPr>
          <w:p w:rsidR="008764AD" w:rsidRPr="00436537" w:rsidRDefault="0043653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56" w:author="Larisa Maykovskaya" w:date="2018-11-20T14:18:00Z">
                  <w:rPr>
                    <w:rFonts w:cs="Times New Roman"/>
                  </w:rPr>
                </w:rPrChange>
              </w:rPr>
            </w:pPr>
            <w:del w:id="57" w:author="Larisa Maykovskaya" w:date="2018-11-20T14:18:00Z">
              <w:r w:rsidDel="00436537">
                <w:rPr>
                  <w:rFonts w:cs="Times New Roman"/>
                  <w:lang w:val="en-US"/>
                </w:rPr>
                <w:delText>36</w:delText>
              </w:r>
            </w:del>
            <w:ins w:id="58" w:author="Larisa Maykovskaya" w:date="2018-11-20T14:18:00Z">
              <w:r>
                <w:rPr>
                  <w:rFonts w:cs="Times New Roman"/>
                  <w:lang w:val="en-US"/>
                </w:rPr>
                <w:t>35</w:t>
              </w:r>
            </w:ins>
          </w:p>
        </w:tc>
        <w:tc>
          <w:tcPr>
            <w:tcW w:w="93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  <w:tc>
          <w:tcPr>
            <w:tcW w:w="104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5</w:t>
            </w:r>
          </w:p>
        </w:tc>
      </w:tr>
      <w:tr w:rsidR="008764AD" w:rsidRPr="008764AD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9</w:t>
            </w:r>
          </w:p>
        </w:tc>
        <w:tc>
          <w:tcPr>
            <w:tcW w:w="2896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 xml:space="preserve">Остойчивость 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21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043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</w:tr>
      <w:tr w:rsidR="008764AD" w:rsidRPr="008764AD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13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15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15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30</w:t>
            </w:r>
          </w:p>
        </w:tc>
      </w:tr>
    </w:tbl>
    <w:p w:rsidR="00436537" w:rsidRDefault="00436537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958DF" w:rsidRDefault="008764AD" w:rsidP="008764AD">
      <w:pPr>
        <w:pStyle w:val="SingleTxtG"/>
        <w:spacing w:before="240"/>
      </w:pPr>
      <w:r w:rsidRPr="008764AD">
        <w:t>с)</w:t>
      </w:r>
      <w:r w:rsidRPr="008764AD">
        <w:tab/>
        <w:t>Комбинированный курс по перевозке сухогрузными судами и танкерами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39"/>
        <w:gridCol w:w="2638"/>
        <w:gridCol w:w="425"/>
        <w:gridCol w:w="709"/>
        <w:gridCol w:w="760"/>
        <w:gridCol w:w="714"/>
        <w:gridCol w:w="924"/>
        <w:gridCol w:w="1302"/>
        <w:gridCol w:w="693"/>
      </w:tblGrid>
      <w:tr w:rsidR="008764AD" w:rsidRPr="008764AD" w:rsidTr="00BB1FB5">
        <w:trPr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18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>Количество вопросов</w:t>
            </w:r>
            <w:r w:rsidRPr="008764AD">
              <w:rPr>
                <w:rFonts w:cs="Times New Roman"/>
                <w:i/>
                <w:sz w:val="16"/>
              </w:rPr>
              <w:t xml:space="preserve"> </w:t>
            </w:r>
            <w:r>
              <w:rPr>
                <w:rFonts w:cs="Times New Roman"/>
                <w:i/>
                <w:sz w:val="16"/>
              </w:rPr>
              <w:br/>
            </w:r>
            <w:r w:rsidRPr="008764AD">
              <w:rPr>
                <w:rFonts w:cs="Times New Roman"/>
                <w:i/>
                <w:sz w:val="16"/>
              </w:rPr>
              <w:t>в каталоге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 xml:space="preserve">Общие </w:t>
            </w:r>
            <w:r w:rsidRPr="008764AD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>
              <w:rPr>
                <w:rFonts w:cs="Times New Roman"/>
                <w:i/>
                <w:sz w:val="16"/>
              </w:rPr>
              <w:t xml:space="preserve">Вопросы, касающиеся </w:t>
            </w:r>
            <w:r w:rsidRPr="008764AD">
              <w:rPr>
                <w:rFonts w:cs="Times New Roman"/>
                <w:i/>
                <w:sz w:val="16"/>
              </w:rPr>
              <w:t>танкеров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8764AD" w:rsidRPr="008764AD" w:rsidTr="00BB1FB5">
        <w:trPr>
          <w:cantSplit/>
          <w:trHeight w:val="156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rPr>
                <w:rFonts w:cs="Times New Roman"/>
                <w:i/>
                <w:sz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Общие вопросы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Вопросы, касающиеся танкеров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</w:t>
            </w:r>
            <w:r>
              <w:rPr>
                <w:rFonts w:cs="Times New Roman"/>
                <w:i/>
                <w:sz w:val="16"/>
              </w:rPr>
              <w:t xml:space="preserve"> </w:t>
            </w:r>
            <w:r w:rsidRPr="008764AD">
              <w:rPr>
                <w:rFonts w:cs="Times New Roman"/>
                <w:i/>
                <w:sz w:val="16"/>
              </w:rPr>
              <w:t>выбираемых вопросов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 выбираемых вопросов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 выбираемых вопросов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8764AD" w:rsidRPr="008764AD" w:rsidRDefault="008764AD" w:rsidP="00D071B5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764AD">
              <w:rPr>
                <w:rFonts w:cs="Times New Roman"/>
                <w:i/>
                <w:sz w:val="16"/>
              </w:rPr>
              <w:t>Количество</w:t>
            </w:r>
            <w:r>
              <w:rPr>
                <w:rFonts w:cs="Times New Roman"/>
                <w:i/>
                <w:sz w:val="16"/>
              </w:rPr>
              <w:t xml:space="preserve"> </w:t>
            </w:r>
            <w:r w:rsidRPr="008764AD">
              <w:rPr>
                <w:rFonts w:cs="Times New Roman"/>
                <w:i/>
                <w:sz w:val="16"/>
              </w:rPr>
              <w:t>выбираемых вопросов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2638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Общие вопросы</w:t>
            </w:r>
          </w:p>
        </w:tc>
        <w:tc>
          <w:tcPr>
            <w:tcW w:w="425" w:type="dxa"/>
            <w:tcBorders>
              <w:top w:val="single" w:sz="12" w:space="0" w:color="auto"/>
            </w:tcBorders>
            <w:shd w:val="clear" w:color="auto" w:fill="auto"/>
          </w:tcPr>
          <w:p w:rsidR="008764AD" w:rsidRPr="00305D67" w:rsidRDefault="00305D67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59" w:author="Larisa Maykovskaya" w:date="2018-11-20T14:51:00Z">
                  <w:rPr>
                    <w:rFonts w:cs="Times New Roman"/>
                  </w:rPr>
                </w:rPrChange>
              </w:rPr>
            </w:pPr>
            <w:del w:id="60" w:author="Larisa Maykovskaya" w:date="2018-11-20T14:51:00Z">
              <w:r w:rsidDel="00305D67">
                <w:rPr>
                  <w:rFonts w:cs="Times New Roman"/>
                  <w:lang w:val="en-US"/>
                </w:rPr>
                <w:delText>14</w:delText>
              </w:r>
            </w:del>
            <w:ins w:id="61" w:author="Larisa Maykovskaya" w:date="2018-11-20T14:51:00Z">
              <w:r>
                <w:rPr>
                  <w:rFonts w:cs="Times New Roman"/>
                  <w:lang w:val="en-US"/>
                </w:rPr>
                <w:t>26</w:t>
              </w:r>
            </w:ins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14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693" w:type="dxa"/>
            <w:tcBorders>
              <w:top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  <w:lang w:val="fr-FR"/>
              </w:rPr>
              <w:t>20</w:t>
            </w:r>
          </w:p>
        </w:tc>
        <w:tc>
          <w:tcPr>
            <w:tcW w:w="709" w:type="dxa"/>
            <w:shd w:val="clear" w:color="auto" w:fill="auto"/>
          </w:tcPr>
          <w:p w:rsidR="008764AD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62" w:author="Larisa Maykovskaya" w:date="2018-11-20T14:51:00Z">
                  <w:rPr>
                    <w:rFonts w:cs="Times New Roman"/>
                  </w:rPr>
                </w:rPrChange>
              </w:rPr>
            </w:pPr>
            <w:del w:id="63" w:author="Larisa Maykovskaya" w:date="2018-11-20T14:51:00Z">
              <w:r w:rsidDel="008410E6">
                <w:rPr>
                  <w:rFonts w:cs="Times New Roman"/>
                  <w:lang w:val="en-US"/>
                </w:rPr>
                <w:delText>49</w:delText>
              </w:r>
            </w:del>
            <w:ins w:id="64" w:author="Larisa Maykovskaya" w:date="2018-11-20T14:51:00Z">
              <w:r>
                <w:rPr>
                  <w:rFonts w:cs="Times New Roman"/>
                  <w:lang w:val="en-US"/>
                </w:rPr>
                <w:t>48</w:t>
              </w:r>
            </w:ins>
          </w:p>
        </w:tc>
        <w:tc>
          <w:tcPr>
            <w:tcW w:w="760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26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9" w:type="dxa"/>
            <w:shd w:val="clear" w:color="auto" w:fill="auto"/>
          </w:tcPr>
          <w:p w:rsidR="008764AD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65" w:author="Larisa Maykovskaya" w:date="2018-11-20T14:52:00Z">
                  <w:rPr>
                    <w:rFonts w:cs="Times New Roman"/>
                  </w:rPr>
                </w:rPrChange>
              </w:rPr>
            </w:pPr>
            <w:del w:id="66" w:author="Larisa Maykovskaya" w:date="2018-11-20T14:52:00Z">
              <w:r w:rsidDel="008410E6">
                <w:rPr>
                  <w:rFonts w:cs="Times New Roman"/>
                  <w:lang w:val="en-US"/>
                </w:rPr>
                <w:delText>33</w:delText>
              </w:r>
            </w:del>
            <w:ins w:id="67" w:author="Larisa Maykovskaya" w:date="2018-11-20T14:52:00Z">
              <w:r>
                <w:rPr>
                  <w:rFonts w:cs="Times New Roman"/>
                  <w:lang w:val="en-US"/>
                </w:rPr>
                <w:t>31</w:t>
              </w:r>
            </w:ins>
          </w:p>
        </w:tc>
        <w:tc>
          <w:tcPr>
            <w:tcW w:w="760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19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-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19</w:t>
            </w:r>
          </w:p>
        </w:tc>
        <w:tc>
          <w:tcPr>
            <w:tcW w:w="709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13</w:t>
            </w:r>
          </w:p>
        </w:tc>
        <w:tc>
          <w:tcPr>
            <w:tcW w:w="760" w:type="dxa"/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5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Знание продуктов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78</w:t>
            </w:r>
          </w:p>
        </w:tc>
        <w:tc>
          <w:tcPr>
            <w:tcW w:w="709" w:type="dxa"/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60" w:type="dxa"/>
            <w:shd w:val="clear" w:color="auto" w:fill="auto"/>
          </w:tcPr>
          <w:p w:rsidR="008764AD" w:rsidRPr="008764AD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6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  <w:lang w:val="fr-FR"/>
              </w:rPr>
              <w:t>31</w:t>
            </w:r>
          </w:p>
        </w:tc>
        <w:tc>
          <w:tcPr>
            <w:tcW w:w="709" w:type="dxa"/>
            <w:shd w:val="clear" w:color="auto" w:fill="auto"/>
          </w:tcPr>
          <w:p w:rsidR="008764AD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68" w:author="Larisa Maykovskaya" w:date="2018-11-20T14:52:00Z">
                  <w:rPr>
                    <w:rFonts w:cs="Times New Roman"/>
                  </w:rPr>
                </w:rPrChange>
              </w:rPr>
            </w:pPr>
            <w:del w:id="69" w:author="Larisa Maykovskaya" w:date="2018-11-20T14:52:00Z">
              <w:r w:rsidDel="008410E6">
                <w:rPr>
                  <w:rFonts w:cs="Times New Roman"/>
                  <w:lang w:val="en-US"/>
                </w:rPr>
                <w:delText>53</w:delText>
              </w:r>
            </w:del>
            <w:ins w:id="70" w:author="Larisa Maykovskaya" w:date="2018-11-20T14:52:00Z">
              <w:r>
                <w:rPr>
                  <w:rFonts w:cs="Times New Roman"/>
                  <w:lang w:val="en-US"/>
                </w:rPr>
                <w:t>51</w:t>
              </w:r>
            </w:ins>
          </w:p>
        </w:tc>
        <w:tc>
          <w:tcPr>
            <w:tcW w:w="760" w:type="dxa"/>
            <w:shd w:val="clear" w:color="auto" w:fill="auto"/>
          </w:tcPr>
          <w:p w:rsidR="008764AD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71" w:author="Larisa Maykovskaya" w:date="2018-11-20T14:52:00Z">
                  <w:rPr>
                    <w:rFonts w:cs="Times New Roman"/>
                  </w:rPr>
                </w:rPrChange>
              </w:rPr>
            </w:pPr>
            <w:del w:id="72" w:author="Larisa Maykovskaya" w:date="2018-11-20T14:52:00Z">
              <w:r w:rsidDel="008410E6">
                <w:rPr>
                  <w:rFonts w:cs="Times New Roman"/>
                  <w:lang w:val="en-US"/>
                </w:rPr>
                <w:delText>70</w:delText>
              </w:r>
            </w:del>
            <w:ins w:id="73" w:author="Larisa Maykovskaya" w:date="2018-11-20T14:52:00Z">
              <w:r>
                <w:rPr>
                  <w:rFonts w:cs="Times New Roman"/>
                  <w:lang w:val="en-US"/>
                </w:rPr>
                <w:t>80</w:t>
              </w:r>
            </w:ins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6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7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Документы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32</w:t>
            </w:r>
          </w:p>
        </w:tc>
        <w:tc>
          <w:tcPr>
            <w:tcW w:w="709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23</w:t>
            </w:r>
          </w:p>
        </w:tc>
        <w:tc>
          <w:tcPr>
            <w:tcW w:w="760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22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4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8</w:t>
            </w:r>
          </w:p>
        </w:tc>
        <w:tc>
          <w:tcPr>
            <w:tcW w:w="2638" w:type="dxa"/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425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73</w:t>
            </w:r>
          </w:p>
        </w:tc>
        <w:tc>
          <w:tcPr>
            <w:tcW w:w="709" w:type="dxa"/>
            <w:shd w:val="clear" w:color="auto" w:fill="auto"/>
          </w:tcPr>
          <w:p w:rsidR="008764AD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74" w:author="Larisa Maykovskaya" w:date="2018-11-20T14:53:00Z">
                  <w:rPr>
                    <w:rFonts w:cs="Times New Roman"/>
                  </w:rPr>
                </w:rPrChange>
              </w:rPr>
            </w:pPr>
            <w:del w:id="75" w:author="Larisa Maykovskaya" w:date="2018-11-20T14:53:00Z">
              <w:r w:rsidDel="008410E6">
                <w:rPr>
                  <w:rFonts w:cs="Times New Roman"/>
                  <w:lang w:val="en-US"/>
                </w:rPr>
                <w:delText>36</w:delText>
              </w:r>
            </w:del>
            <w:ins w:id="76" w:author="Larisa Maykovskaya" w:date="2018-11-20T14:53:00Z">
              <w:r>
                <w:rPr>
                  <w:rFonts w:cs="Times New Roman"/>
                  <w:lang w:val="en-US"/>
                </w:rPr>
                <w:t>35</w:t>
              </w:r>
            </w:ins>
          </w:p>
        </w:tc>
        <w:tc>
          <w:tcPr>
            <w:tcW w:w="760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27</w:t>
            </w:r>
          </w:p>
        </w:tc>
        <w:tc>
          <w:tcPr>
            <w:tcW w:w="71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1302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1</w:t>
            </w:r>
          </w:p>
        </w:tc>
        <w:tc>
          <w:tcPr>
            <w:tcW w:w="693" w:type="dxa"/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5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</w:rPr>
            </w:pPr>
            <w:r w:rsidRPr="008764AD">
              <w:rPr>
                <w:rFonts w:cs="Times New Roman"/>
              </w:rPr>
              <w:t>9</w:t>
            </w:r>
          </w:p>
        </w:tc>
        <w:tc>
          <w:tcPr>
            <w:tcW w:w="2638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Остойчивость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764AD">
              <w:rPr>
                <w:rFonts w:cs="Times New Roman"/>
              </w:rPr>
              <w:t>2</w:t>
            </w:r>
          </w:p>
        </w:tc>
      </w:tr>
      <w:tr w:rsidR="008764AD" w:rsidRPr="008764AD" w:rsidTr="00BB1FB5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8764AD" w:rsidRPr="008764AD" w:rsidRDefault="008764AD" w:rsidP="00D071B5">
            <w:pPr>
              <w:spacing w:line="220" w:lineRule="exact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15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8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7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764AD" w:rsidRPr="008764AD" w:rsidRDefault="008764AD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764AD">
              <w:rPr>
                <w:rFonts w:cs="Times New Roman"/>
                <w:b/>
              </w:rPr>
              <w:t>30</w:t>
            </w:r>
          </w:p>
        </w:tc>
      </w:tr>
    </w:tbl>
    <w:p w:rsidR="00D071B5" w:rsidRPr="00D071B5" w:rsidRDefault="00D071B5" w:rsidP="00D071B5">
      <w:pPr>
        <w:pStyle w:val="H23G"/>
      </w:pPr>
      <w:r w:rsidRPr="00D071B5">
        <w:tab/>
        <w:t>3.1.2</w:t>
      </w:r>
      <w:r w:rsidRPr="00D071B5">
        <w:tab/>
        <w:t>Матрицы для экзаменов после курсов переподготовки и усовершенствования</w:t>
      </w:r>
    </w:p>
    <w:p w:rsidR="00D071B5" w:rsidRPr="00D071B5" w:rsidRDefault="00D071B5" w:rsidP="00D071B5">
      <w:pPr>
        <w:pStyle w:val="SingleTxtG"/>
      </w:pPr>
      <w:r w:rsidRPr="00D071B5">
        <w:t>24.</w:t>
      </w:r>
      <w:r w:rsidRPr="00D071B5">
        <w:tab/>
        <w:t>В приводимых ниже матрицах в соответствии с пунктами 8.2.2.7.3.2 и 8.2.2.7.3.3 ВОПОГ указывается количество вопросов в каталоге вопросов для каждой целевой темы. В них указывается количество выбираемых вопросов для различных целевых тем в рамках экзамена.</w:t>
      </w:r>
    </w:p>
    <w:p w:rsidR="00D071B5" w:rsidRPr="00D071B5" w:rsidRDefault="00D071B5" w:rsidP="00D071B5">
      <w:pPr>
        <w:pStyle w:val="SingleTxtG"/>
        <w:keepNext/>
      </w:pPr>
      <w:r w:rsidRPr="00D071B5">
        <w:tab/>
        <w:t>a)</w:t>
      </w:r>
      <w:r w:rsidRPr="00D071B5">
        <w:tab/>
        <w:t>Сухогрузные суда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83"/>
        <w:gridCol w:w="2809"/>
        <w:gridCol w:w="728"/>
        <w:gridCol w:w="1357"/>
        <w:gridCol w:w="988"/>
        <w:gridCol w:w="1308"/>
        <w:gridCol w:w="931"/>
      </w:tblGrid>
      <w:tr w:rsidR="00D071B5" w:rsidRPr="00D071B5" w:rsidTr="00D071B5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20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 вопросов</w:t>
            </w:r>
            <w:r w:rsidRPr="00D071B5">
              <w:rPr>
                <w:rFonts w:cs="Times New Roman"/>
                <w:i/>
                <w:sz w:val="16"/>
              </w:rPr>
              <w:br/>
              <w:t>в каталоге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Общие </w:t>
            </w:r>
            <w:r w:rsidRPr="00D071B5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D071B5" w:rsidRPr="00D071B5" w:rsidTr="00D071B5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before="80" w:after="80" w:line="200" w:lineRule="exact"/>
              <w:jc w:val="right"/>
              <w:rPr>
                <w:rFonts w:cs="Times New Roman"/>
                <w:i/>
                <w:sz w:val="16"/>
              </w:rPr>
            </w:pPr>
          </w:p>
        </w:tc>
        <w:tc>
          <w:tcPr>
            <w:tcW w:w="280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</w:p>
        </w:tc>
        <w:tc>
          <w:tcPr>
            <w:tcW w:w="7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Общие</w:t>
            </w:r>
            <w:r w:rsidRPr="00D071B5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</w:t>
            </w:r>
            <w:r w:rsidRPr="00D071B5">
              <w:rPr>
                <w:rFonts w:cs="Times New Roman"/>
                <w:i/>
                <w:sz w:val="16"/>
              </w:rPr>
              <w:br/>
              <w:t xml:space="preserve"> выбираемых </w:t>
            </w:r>
            <w:r w:rsidRPr="00D071B5">
              <w:rPr>
                <w:rFonts w:cs="Times New Roman"/>
                <w:i/>
                <w:sz w:val="16"/>
              </w:rPr>
              <w:br/>
              <w:t>вопросов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</w:t>
            </w:r>
            <w:r w:rsidRPr="00D071B5">
              <w:rPr>
                <w:rFonts w:cs="Times New Roman"/>
                <w:i/>
                <w:sz w:val="16"/>
              </w:rPr>
              <w:br/>
              <w:t xml:space="preserve"> выбираемых </w:t>
            </w:r>
            <w:r w:rsidRPr="00D071B5">
              <w:rPr>
                <w:rFonts w:cs="Times New Roman"/>
                <w:i/>
                <w:sz w:val="16"/>
              </w:rPr>
              <w:br/>
              <w:t>вопросов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Количество выбираемых </w:t>
            </w:r>
            <w:r w:rsidRPr="00D071B5">
              <w:rPr>
                <w:rFonts w:cs="Times New Roman"/>
                <w:i/>
                <w:sz w:val="16"/>
              </w:rPr>
              <w:br/>
              <w:t>вопросов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2809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Общие вопросы</w:t>
            </w:r>
          </w:p>
        </w:tc>
        <w:tc>
          <w:tcPr>
            <w:tcW w:w="728" w:type="dxa"/>
            <w:tcBorders>
              <w:top w:val="single" w:sz="12" w:space="0" w:color="auto"/>
            </w:tcBorders>
            <w:shd w:val="clear" w:color="auto" w:fill="auto"/>
          </w:tcPr>
          <w:p w:rsidR="00D071B5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77" w:author="Larisa Maykovskaya" w:date="2018-11-20T14:53:00Z">
                  <w:rPr>
                    <w:rFonts w:cs="Times New Roman"/>
                  </w:rPr>
                </w:rPrChange>
              </w:rPr>
            </w:pPr>
            <w:del w:id="78" w:author="Larisa Maykovskaya" w:date="2018-11-20T14:53:00Z">
              <w:r w:rsidDel="008410E6">
                <w:rPr>
                  <w:rFonts w:cs="Times New Roman"/>
                  <w:lang w:val="en-US"/>
                </w:rPr>
                <w:delText>14</w:delText>
              </w:r>
            </w:del>
            <w:ins w:id="79" w:author="Larisa Maykovskaya" w:date="2018-11-20T14:53:00Z">
              <w:r>
                <w:rPr>
                  <w:rFonts w:cs="Times New Roman"/>
                  <w:lang w:val="en-US"/>
                </w:rPr>
                <w:t>26</w:t>
              </w:r>
            </w:ins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88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1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20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26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19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19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5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Знание продуктов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78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6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31</w:t>
            </w:r>
          </w:p>
        </w:tc>
        <w:tc>
          <w:tcPr>
            <w:tcW w:w="1357" w:type="dxa"/>
            <w:shd w:val="clear" w:color="auto" w:fill="auto"/>
          </w:tcPr>
          <w:p w:rsidR="00D071B5" w:rsidRPr="008410E6" w:rsidRDefault="008410E6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80" w:author="Larisa Maykovskaya" w:date="2018-11-20T14:53:00Z">
                  <w:rPr>
                    <w:rFonts w:cs="Times New Roman"/>
                  </w:rPr>
                </w:rPrChange>
              </w:rPr>
            </w:pPr>
            <w:del w:id="81" w:author="Larisa Maykovskaya" w:date="2018-11-20T14:53:00Z">
              <w:r w:rsidDel="008410E6">
                <w:rPr>
                  <w:rFonts w:cs="Times New Roman"/>
                  <w:lang w:val="en-US"/>
                </w:rPr>
                <w:delText>70</w:delText>
              </w:r>
            </w:del>
            <w:ins w:id="82" w:author="Larisa Maykovskaya" w:date="2018-11-20T14:53:00Z">
              <w:r>
                <w:rPr>
                  <w:rFonts w:cs="Times New Roman"/>
                  <w:lang w:val="en-US"/>
                </w:rPr>
                <w:t>80</w:t>
              </w:r>
            </w:ins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5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7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Документы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32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22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8</w:t>
            </w:r>
          </w:p>
        </w:tc>
        <w:tc>
          <w:tcPr>
            <w:tcW w:w="2809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72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73</w:t>
            </w:r>
          </w:p>
        </w:tc>
        <w:tc>
          <w:tcPr>
            <w:tcW w:w="135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27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</w:tr>
      <w:tr w:rsidR="00D071B5" w:rsidRPr="00D071B5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3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9</w:t>
            </w:r>
          </w:p>
        </w:tc>
        <w:tc>
          <w:tcPr>
            <w:tcW w:w="2809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Остойчивость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21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13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20</w:t>
            </w:r>
          </w:p>
        </w:tc>
      </w:tr>
    </w:tbl>
    <w:p w:rsidR="008410E6" w:rsidRDefault="008410E6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3958DF" w:rsidRDefault="00D071B5" w:rsidP="00D071B5">
      <w:pPr>
        <w:pStyle w:val="SingleTxtG"/>
        <w:spacing w:before="240"/>
      </w:pPr>
      <w:r w:rsidRPr="00F241E7">
        <w:t>b)</w:t>
      </w:r>
      <w:r w:rsidRPr="00F241E7">
        <w:tab/>
        <w:t>Танкеры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73"/>
        <w:gridCol w:w="2801"/>
        <w:gridCol w:w="760"/>
        <w:gridCol w:w="1343"/>
        <w:gridCol w:w="988"/>
        <w:gridCol w:w="1308"/>
        <w:gridCol w:w="931"/>
      </w:tblGrid>
      <w:tr w:rsidR="00D071B5" w:rsidRPr="00D071B5" w:rsidTr="00D071B5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 вопросов</w:t>
            </w:r>
            <w:r w:rsidRPr="00D071B5">
              <w:rPr>
                <w:rFonts w:cs="Times New Roman"/>
                <w:i/>
                <w:sz w:val="16"/>
              </w:rPr>
              <w:br/>
              <w:t xml:space="preserve"> в каталоге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Общие </w:t>
            </w:r>
            <w:r w:rsidRPr="00D071B5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 танкеров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D071B5" w:rsidRPr="00D071B5" w:rsidTr="00D071B5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before="80" w:after="80" w:line="200" w:lineRule="exact"/>
              <w:jc w:val="right"/>
              <w:rPr>
                <w:rFonts w:cs="Times New Roman"/>
                <w:i/>
                <w:sz w:val="16"/>
              </w:rPr>
            </w:pPr>
          </w:p>
        </w:tc>
        <w:tc>
          <w:tcPr>
            <w:tcW w:w="28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Общие </w:t>
            </w:r>
            <w:r w:rsidRPr="00D071B5">
              <w:rPr>
                <w:rFonts w:cs="Times New Roman"/>
                <w:i/>
                <w:sz w:val="16"/>
              </w:rPr>
              <w:br/>
              <w:t>вопросы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</w:t>
            </w:r>
            <w:r w:rsidRPr="00D071B5">
              <w:rPr>
                <w:rFonts w:cs="Times New Roman"/>
                <w:i/>
                <w:sz w:val="16"/>
              </w:rPr>
              <w:br/>
              <w:t>танкеров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</w:t>
            </w:r>
            <w:r w:rsidRPr="00D071B5">
              <w:rPr>
                <w:rFonts w:cs="Times New Roman"/>
                <w:i/>
                <w:sz w:val="16"/>
              </w:rPr>
              <w:br/>
              <w:t xml:space="preserve"> выбираемых вопросов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 выбираемых вопросов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Количество выбираемых </w:t>
            </w:r>
            <w:r w:rsidRPr="00D071B5">
              <w:rPr>
                <w:rFonts w:cs="Times New Roman"/>
                <w:i/>
                <w:sz w:val="16"/>
              </w:rPr>
              <w:br/>
              <w:t>вопросов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2801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Общие вопросы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83" w:author="Larisa Maykovskaya" w:date="2018-11-20T14:54:00Z">
                  <w:rPr>
                    <w:rFonts w:cs="Times New Roman"/>
                  </w:rPr>
                </w:rPrChange>
              </w:rPr>
            </w:pPr>
            <w:del w:id="84" w:author="Larisa Maykovskaya" w:date="2018-11-20T14:54:00Z">
              <w:r w:rsidDel="00C10A34">
                <w:rPr>
                  <w:rFonts w:cs="Times New Roman"/>
                  <w:lang w:val="en-US"/>
                </w:rPr>
                <w:delText>14</w:delText>
              </w:r>
            </w:del>
            <w:ins w:id="85" w:author="Larisa Maykovskaya" w:date="2018-11-20T14:54:00Z">
              <w:r>
                <w:rPr>
                  <w:rFonts w:cs="Times New Roman"/>
                  <w:lang w:val="en-US"/>
                </w:rPr>
                <w:t>26</w:t>
              </w:r>
            </w:ins>
          </w:p>
        </w:tc>
        <w:tc>
          <w:tcPr>
            <w:tcW w:w="1343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88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1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20</w:t>
            </w:r>
          </w:p>
        </w:tc>
        <w:tc>
          <w:tcPr>
            <w:tcW w:w="1343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86" w:author="Larisa Maykovskaya" w:date="2018-11-20T14:54:00Z">
                  <w:rPr>
                    <w:rFonts w:cs="Times New Roman"/>
                  </w:rPr>
                </w:rPrChange>
              </w:rPr>
            </w:pPr>
            <w:del w:id="87" w:author="Larisa Maykovskaya" w:date="2018-11-20T14:55:00Z">
              <w:r w:rsidDel="00C10A34">
                <w:rPr>
                  <w:rFonts w:cs="Times New Roman"/>
                  <w:lang w:val="en-US"/>
                </w:rPr>
                <w:delText>49</w:delText>
              </w:r>
            </w:del>
            <w:ins w:id="88" w:author="Larisa Maykovskaya" w:date="2018-11-20T14:55:00Z">
              <w:r>
                <w:rPr>
                  <w:rFonts w:cs="Times New Roman"/>
                  <w:lang w:val="en-US"/>
                </w:rPr>
                <w:t>48</w:t>
              </w:r>
            </w:ins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43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89" w:author="Larisa Maykovskaya" w:date="2018-11-20T14:55:00Z">
                  <w:rPr>
                    <w:rFonts w:cs="Times New Roman"/>
                  </w:rPr>
                </w:rPrChange>
              </w:rPr>
            </w:pPr>
            <w:del w:id="90" w:author="Larisa Maykovskaya" w:date="2018-11-20T14:55:00Z">
              <w:r w:rsidDel="00C10A34">
                <w:rPr>
                  <w:rFonts w:cs="Times New Roman"/>
                  <w:lang w:val="en-US"/>
                </w:rPr>
                <w:delText>33</w:delText>
              </w:r>
            </w:del>
            <w:ins w:id="91" w:author="Larisa Maykovskaya" w:date="2018-11-20T14:55:00Z">
              <w:r>
                <w:rPr>
                  <w:rFonts w:cs="Times New Roman"/>
                  <w:lang w:val="en-US"/>
                </w:rPr>
                <w:t>31</w:t>
              </w:r>
            </w:ins>
          </w:p>
        </w:tc>
        <w:tc>
          <w:tcPr>
            <w:tcW w:w="988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19</w:t>
            </w:r>
          </w:p>
        </w:tc>
        <w:tc>
          <w:tcPr>
            <w:tcW w:w="1343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13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5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Знание продуктов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78</w:t>
            </w:r>
          </w:p>
        </w:tc>
        <w:tc>
          <w:tcPr>
            <w:tcW w:w="1343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6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31</w:t>
            </w:r>
          </w:p>
        </w:tc>
        <w:tc>
          <w:tcPr>
            <w:tcW w:w="1343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92" w:author="Larisa Maykovskaya" w:date="2018-11-20T14:55:00Z">
                  <w:rPr>
                    <w:rFonts w:cs="Times New Roman"/>
                  </w:rPr>
                </w:rPrChange>
              </w:rPr>
            </w:pPr>
            <w:del w:id="93" w:author="Larisa Maykovskaya" w:date="2018-11-20T14:55:00Z">
              <w:r w:rsidDel="00C10A34">
                <w:rPr>
                  <w:rFonts w:cs="Times New Roman"/>
                  <w:lang w:val="en-US"/>
                </w:rPr>
                <w:delText>53</w:delText>
              </w:r>
            </w:del>
            <w:ins w:id="94" w:author="Larisa Maykovskaya" w:date="2018-11-20T14:55:00Z">
              <w:r>
                <w:rPr>
                  <w:rFonts w:cs="Times New Roman"/>
                  <w:lang w:val="en-US"/>
                </w:rPr>
                <w:t>51</w:t>
              </w:r>
            </w:ins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7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Документы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32</w:t>
            </w:r>
          </w:p>
        </w:tc>
        <w:tc>
          <w:tcPr>
            <w:tcW w:w="1343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23</w:t>
            </w:r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07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8</w:t>
            </w:r>
          </w:p>
        </w:tc>
        <w:tc>
          <w:tcPr>
            <w:tcW w:w="2801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76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73</w:t>
            </w:r>
          </w:p>
        </w:tc>
        <w:tc>
          <w:tcPr>
            <w:tcW w:w="1343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95" w:author="Larisa Maykovskaya" w:date="2018-11-20T14:55:00Z">
                  <w:rPr>
                    <w:rFonts w:cs="Times New Roman"/>
                  </w:rPr>
                </w:rPrChange>
              </w:rPr>
            </w:pPr>
            <w:del w:id="96" w:author="Larisa Maykovskaya" w:date="2018-11-20T14:55:00Z">
              <w:r w:rsidDel="00C10A34">
                <w:rPr>
                  <w:rFonts w:cs="Times New Roman"/>
                  <w:lang w:val="en-US"/>
                </w:rPr>
                <w:delText>36</w:delText>
              </w:r>
            </w:del>
            <w:ins w:id="97" w:author="Larisa Maykovskaya" w:date="2018-11-20T14:55:00Z">
              <w:r>
                <w:rPr>
                  <w:rFonts w:cs="Times New Roman"/>
                  <w:lang w:val="en-US"/>
                </w:rPr>
                <w:t>35</w:t>
              </w:r>
            </w:ins>
          </w:p>
        </w:tc>
        <w:tc>
          <w:tcPr>
            <w:tcW w:w="98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1308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31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</w:tr>
      <w:tr w:rsidR="00D071B5" w:rsidRPr="00D071B5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3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9</w:t>
            </w:r>
          </w:p>
        </w:tc>
        <w:tc>
          <w:tcPr>
            <w:tcW w:w="2801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Остойчивость</w:t>
            </w:r>
          </w:p>
        </w:tc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21</w:t>
            </w:r>
          </w:p>
        </w:tc>
        <w:tc>
          <w:tcPr>
            <w:tcW w:w="1343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74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7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10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10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20</w:t>
            </w:r>
          </w:p>
        </w:tc>
      </w:tr>
    </w:tbl>
    <w:p w:rsidR="003958DF" w:rsidRDefault="00D071B5" w:rsidP="00D071B5">
      <w:pPr>
        <w:pStyle w:val="SingleTxtG"/>
        <w:spacing w:before="240"/>
      </w:pPr>
      <w:r w:rsidRPr="002713E8">
        <w:t>с)</w:t>
      </w:r>
      <w:r w:rsidRPr="002713E8">
        <w:tab/>
        <w:t>Комбинированный курс по перевозке сухогрузными судами и танкерами</w:t>
      </w:r>
    </w:p>
    <w:tbl>
      <w:tblPr>
        <w:tblStyle w:val="TabNum"/>
        <w:tblW w:w="8504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334"/>
        <w:gridCol w:w="2522"/>
        <w:gridCol w:w="574"/>
        <w:gridCol w:w="700"/>
        <w:gridCol w:w="727"/>
        <w:gridCol w:w="700"/>
        <w:gridCol w:w="924"/>
        <w:gridCol w:w="1316"/>
        <w:gridCol w:w="707"/>
      </w:tblGrid>
      <w:tr w:rsidR="00D071B5" w:rsidRPr="00D071B5" w:rsidTr="00D74E1C">
        <w:trPr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74E1C">
            <w:pPr>
              <w:spacing w:before="80" w:after="80" w:line="20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 xml:space="preserve">Количество вопросов </w:t>
            </w:r>
            <w:r w:rsidR="00D74E1C">
              <w:rPr>
                <w:rFonts w:cs="Times New Roman"/>
                <w:i/>
                <w:sz w:val="16"/>
              </w:rPr>
              <w:br/>
            </w:r>
            <w:r w:rsidRPr="00D071B5">
              <w:rPr>
                <w:rFonts w:cs="Times New Roman"/>
                <w:i/>
                <w:sz w:val="16"/>
              </w:rPr>
              <w:t>в каталоге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Общие вопросы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 танкеров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 сухогрузных судов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Всего</w:t>
            </w:r>
          </w:p>
        </w:tc>
      </w:tr>
      <w:tr w:rsidR="00D071B5" w:rsidRPr="00D071B5" w:rsidTr="00D74E1C">
        <w:trPr>
          <w:cantSplit/>
          <w:trHeight w:val="1479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tbRl"/>
          </w:tcPr>
          <w:p w:rsidR="00D071B5" w:rsidRPr="00D071B5" w:rsidRDefault="00D071B5" w:rsidP="00D071B5">
            <w:pPr>
              <w:spacing w:before="80" w:after="80" w:line="200" w:lineRule="exact"/>
              <w:jc w:val="right"/>
              <w:rPr>
                <w:rFonts w:cs="Times New Roman"/>
                <w:i/>
                <w:sz w:val="16"/>
              </w:rPr>
            </w:pP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Общие вопросы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 касающиеся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танкеров</w:t>
            </w:r>
          </w:p>
        </w:tc>
        <w:tc>
          <w:tcPr>
            <w:tcW w:w="7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Вопросы,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касающиеся сухогрузных судов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выбираемых вопросов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 выбираемых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вопросов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 выбираемых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вопросов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top w:w="0" w:type="dxa"/>
              <w:bottom w:w="0" w:type="dxa"/>
            </w:tcMar>
            <w:textDirection w:val="btLr"/>
            <w:vAlign w:val="center"/>
          </w:tcPr>
          <w:p w:rsidR="00D071B5" w:rsidRPr="00D071B5" w:rsidRDefault="00D071B5" w:rsidP="00D74E1C">
            <w:pPr>
              <w:spacing w:before="80" w:after="80" w:line="200" w:lineRule="exact"/>
              <w:ind w:left="113" w:right="113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071B5">
              <w:rPr>
                <w:rFonts w:cs="Times New Roman"/>
                <w:i/>
                <w:sz w:val="16"/>
              </w:rPr>
              <w:t>Количество</w:t>
            </w:r>
            <w:r w:rsidR="00D74E1C">
              <w:rPr>
                <w:rFonts w:cs="Times New Roman"/>
                <w:i/>
                <w:sz w:val="16"/>
              </w:rPr>
              <w:t xml:space="preserve"> </w:t>
            </w:r>
            <w:r w:rsidRPr="00D071B5">
              <w:rPr>
                <w:rFonts w:cs="Times New Roman"/>
                <w:i/>
                <w:sz w:val="16"/>
              </w:rPr>
              <w:t>выбираемых вопросов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2522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Общие вопросы</w:t>
            </w:r>
          </w:p>
        </w:tc>
        <w:tc>
          <w:tcPr>
            <w:tcW w:w="574" w:type="dxa"/>
            <w:tcBorders>
              <w:top w:val="single" w:sz="12" w:space="0" w:color="auto"/>
            </w:tcBorders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98" w:author="Larisa Maykovskaya" w:date="2018-11-20T14:56:00Z">
                  <w:rPr>
                    <w:rFonts w:cs="Times New Roman"/>
                  </w:rPr>
                </w:rPrChange>
              </w:rPr>
            </w:pPr>
            <w:del w:id="99" w:author="Larisa Maykovskaya" w:date="2018-11-20T14:56:00Z">
              <w:r w:rsidDel="00C10A34">
                <w:rPr>
                  <w:rFonts w:cs="Times New Roman"/>
                  <w:lang w:val="en-US"/>
                </w:rPr>
                <w:delText>14</w:delText>
              </w:r>
            </w:del>
            <w:ins w:id="100" w:author="Larisa Maykovskaya" w:date="2018-11-20T14:56:00Z">
              <w:r>
                <w:rPr>
                  <w:rFonts w:cs="Times New Roman"/>
                  <w:lang w:val="en-US"/>
                </w:rPr>
                <w:t>26</w:t>
              </w:r>
            </w:ins>
          </w:p>
        </w:tc>
        <w:tc>
          <w:tcPr>
            <w:tcW w:w="700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74E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27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74E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0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16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7" w:type="dxa"/>
            <w:tcBorders>
              <w:top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Конструкция и оборудование</w:t>
            </w:r>
          </w:p>
        </w:tc>
        <w:tc>
          <w:tcPr>
            <w:tcW w:w="57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20</w:t>
            </w:r>
          </w:p>
        </w:tc>
        <w:tc>
          <w:tcPr>
            <w:tcW w:w="700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01" w:author="Larisa Maykovskaya" w:date="2018-11-20T14:56:00Z">
                  <w:rPr>
                    <w:rFonts w:cs="Times New Roman"/>
                  </w:rPr>
                </w:rPrChange>
              </w:rPr>
            </w:pPr>
            <w:del w:id="102" w:author="Larisa Maykovskaya" w:date="2018-11-20T14:56:00Z">
              <w:r w:rsidDel="00C10A34">
                <w:rPr>
                  <w:rFonts w:cs="Times New Roman"/>
                  <w:lang w:val="en-US"/>
                </w:rPr>
                <w:delText>49</w:delText>
              </w:r>
            </w:del>
            <w:ins w:id="103" w:author="Larisa Maykovskaya" w:date="2018-11-20T14:56:00Z">
              <w:r>
                <w:rPr>
                  <w:rFonts w:cs="Times New Roman"/>
                  <w:lang w:val="en-US"/>
                </w:rPr>
                <w:t>48</w:t>
              </w:r>
            </w:ins>
          </w:p>
        </w:tc>
        <w:tc>
          <w:tcPr>
            <w:tcW w:w="72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26</w:t>
            </w:r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1316" w:type="dxa"/>
            <w:shd w:val="clear" w:color="auto" w:fill="auto"/>
          </w:tcPr>
          <w:p w:rsidR="00D071B5" w:rsidRPr="00D071B5" w:rsidRDefault="00EC5D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Обработка трюмов и смежных помещений</w:t>
            </w:r>
          </w:p>
        </w:tc>
        <w:tc>
          <w:tcPr>
            <w:tcW w:w="574" w:type="dxa"/>
            <w:shd w:val="clear" w:color="auto" w:fill="auto"/>
          </w:tcPr>
          <w:p w:rsidR="00D071B5" w:rsidRPr="00D071B5" w:rsidRDefault="00D74E1C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04" w:author="Larisa Maykovskaya" w:date="2018-11-20T14:56:00Z">
                  <w:rPr>
                    <w:rFonts w:cs="Times New Roman"/>
                  </w:rPr>
                </w:rPrChange>
              </w:rPr>
            </w:pPr>
            <w:del w:id="105" w:author="Larisa Maykovskaya" w:date="2018-11-20T14:56:00Z">
              <w:r w:rsidDel="00C10A34">
                <w:rPr>
                  <w:rFonts w:cs="Times New Roman"/>
                  <w:lang w:val="en-US"/>
                </w:rPr>
                <w:delText>33</w:delText>
              </w:r>
            </w:del>
            <w:ins w:id="106" w:author="Larisa Maykovskaya" w:date="2018-11-20T14:56:00Z">
              <w:r>
                <w:rPr>
                  <w:rFonts w:cs="Times New Roman"/>
                  <w:lang w:val="en-US"/>
                </w:rPr>
                <w:t>31</w:t>
              </w:r>
            </w:ins>
          </w:p>
        </w:tc>
        <w:tc>
          <w:tcPr>
            <w:tcW w:w="72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19</w:t>
            </w:r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-</w:t>
            </w:r>
          </w:p>
        </w:tc>
        <w:tc>
          <w:tcPr>
            <w:tcW w:w="92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EC5D1C" w:rsidRPr="00D071B5" w:rsidTr="00EC5D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EC5D1C" w:rsidRPr="00D071B5" w:rsidRDefault="00EC5D1C" w:rsidP="00EC5D1C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EC5D1C" w:rsidRPr="00D071B5" w:rsidRDefault="00EC5D1C" w:rsidP="00EC5D1C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Методы проведения измерений</w:t>
            </w:r>
          </w:p>
        </w:tc>
        <w:tc>
          <w:tcPr>
            <w:tcW w:w="574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19</w:t>
            </w:r>
          </w:p>
        </w:tc>
        <w:tc>
          <w:tcPr>
            <w:tcW w:w="700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13</w:t>
            </w:r>
          </w:p>
        </w:tc>
        <w:tc>
          <w:tcPr>
            <w:tcW w:w="727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shd w:val="clear" w:color="auto" w:fill="auto"/>
            <w:vAlign w:val="top"/>
          </w:tcPr>
          <w:p w:rsidR="00EC5D1C" w:rsidRDefault="00EC5D1C" w:rsidP="00EC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E32">
              <w:rPr>
                <w:rFonts w:cs="Times New Roman"/>
              </w:rPr>
              <w:t>–</w:t>
            </w:r>
          </w:p>
        </w:tc>
        <w:tc>
          <w:tcPr>
            <w:tcW w:w="1316" w:type="dxa"/>
            <w:shd w:val="clear" w:color="auto" w:fill="auto"/>
            <w:vAlign w:val="top"/>
          </w:tcPr>
          <w:p w:rsidR="00EC5D1C" w:rsidRDefault="00EC5D1C" w:rsidP="00EC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E32">
              <w:rPr>
                <w:rFonts w:cs="Times New Roman"/>
              </w:rPr>
              <w:t>–</w:t>
            </w:r>
          </w:p>
        </w:tc>
        <w:tc>
          <w:tcPr>
            <w:tcW w:w="707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EC5D1C" w:rsidRPr="00D071B5" w:rsidTr="00EC5D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EC5D1C" w:rsidRPr="00D071B5" w:rsidRDefault="00EC5D1C" w:rsidP="00EC5D1C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5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EC5D1C" w:rsidRPr="00D071B5" w:rsidRDefault="00EC5D1C" w:rsidP="00EC5D1C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Знание продуктов</w:t>
            </w:r>
          </w:p>
        </w:tc>
        <w:tc>
          <w:tcPr>
            <w:tcW w:w="574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78</w:t>
            </w:r>
          </w:p>
        </w:tc>
        <w:tc>
          <w:tcPr>
            <w:tcW w:w="700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27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</w:p>
        </w:tc>
        <w:tc>
          <w:tcPr>
            <w:tcW w:w="700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shd w:val="clear" w:color="auto" w:fill="auto"/>
            <w:vAlign w:val="top"/>
          </w:tcPr>
          <w:p w:rsidR="00EC5D1C" w:rsidRDefault="00EC5D1C" w:rsidP="00EC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E32">
              <w:rPr>
                <w:rFonts w:cs="Times New Roman"/>
              </w:rPr>
              <w:t>–</w:t>
            </w:r>
          </w:p>
        </w:tc>
        <w:tc>
          <w:tcPr>
            <w:tcW w:w="1316" w:type="dxa"/>
            <w:shd w:val="clear" w:color="auto" w:fill="auto"/>
            <w:vAlign w:val="top"/>
          </w:tcPr>
          <w:p w:rsidR="00EC5D1C" w:rsidRDefault="00EC5D1C" w:rsidP="00EC5D1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25E32">
              <w:rPr>
                <w:rFonts w:cs="Times New Roman"/>
              </w:rPr>
              <w:t>–</w:t>
            </w:r>
          </w:p>
        </w:tc>
        <w:tc>
          <w:tcPr>
            <w:tcW w:w="707" w:type="dxa"/>
            <w:shd w:val="clear" w:color="auto" w:fill="auto"/>
          </w:tcPr>
          <w:p w:rsidR="00EC5D1C" w:rsidRPr="00D071B5" w:rsidRDefault="00EC5D1C" w:rsidP="00EC5D1C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6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Погрузка, разгрузка и перевозка</w:t>
            </w:r>
          </w:p>
        </w:tc>
        <w:tc>
          <w:tcPr>
            <w:tcW w:w="57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31</w:t>
            </w:r>
          </w:p>
        </w:tc>
        <w:tc>
          <w:tcPr>
            <w:tcW w:w="700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07" w:author="Larisa Maykovskaya" w:date="2018-11-20T14:56:00Z">
                  <w:rPr>
                    <w:rFonts w:cs="Times New Roman"/>
                  </w:rPr>
                </w:rPrChange>
              </w:rPr>
            </w:pPr>
            <w:del w:id="108" w:author="Larisa Maykovskaya" w:date="2018-11-20T14:56:00Z">
              <w:r w:rsidDel="00C10A34">
                <w:rPr>
                  <w:rFonts w:cs="Times New Roman"/>
                  <w:lang w:val="en-US"/>
                </w:rPr>
                <w:delText>53</w:delText>
              </w:r>
            </w:del>
            <w:ins w:id="109" w:author="Larisa Maykovskaya" w:date="2018-11-20T14:56:00Z">
              <w:r>
                <w:rPr>
                  <w:rFonts w:cs="Times New Roman"/>
                  <w:lang w:val="en-US"/>
                </w:rPr>
                <w:t>51</w:t>
              </w:r>
            </w:ins>
          </w:p>
        </w:tc>
        <w:tc>
          <w:tcPr>
            <w:tcW w:w="727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10" w:author="Larisa Maykovskaya" w:date="2018-11-20T14:57:00Z">
                  <w:rPr>
                    <w:rFonts w:cs="Times New Roman"/>
                  </w:rPr>
                </w:rPrChange>
              </w:rPr>
            </w:pPr>
            <w:del w:id="111" w:author="Larisa Maykovskaya" w:date="2018-11-20T14:57:00Z">
              <w:r w:rsidDel="00C10A34">
                <w:rPr>
                  <w:rFonts w:cs="Times New Roman"/>
                  <w:lang w:val="en-US"/>
                </w:rPr>
                <w:delText>70</w:delText>
              </w:r>
            </w:del>
            <w:ins w:id="112" w:author="Larisa Maykovskaya" w:date="2018-11-20T14:57:00Z">
              <w:r>
                <w:rPr>
                  <w:rFonts w:cs="Times New Roman"/>
                  <w:lang w:val="en-US"/>
                </w:rPr>
                <w:t>80</w:t>
              </w:r>
            </w:ins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7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Документы</w:t>
            </w:r>
          </w:p>
        </w:tc>
        <w:tc>
          <w:tcPr>
            <w:tcW w:w="57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  <w:lang w:val="fr-FR"/>
              </w:rPr>
              <w:t>32</w:t>
            </w:r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23</w:t>
            </w:r>
          </w:p>
        </w:tc>
        <w:tc>
          <w:tcPr>
            <w:tcW w:w="72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22</w:t>
            </w:r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92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3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8</w:t>
            </w:r>
          </w:p>
        </w:tc>
        <w:tc>
          <w:tcPr>
            <w:tcW w:w="2522" w:type="dxa"/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Виды опасности и профилактические мероприятия</w:t>
            </w:r>
          </w:p>
        </w:tc>
        <w:tc>
          <w:tcPr>
            <w:tcW w:w="57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73</w:t>
            </w:r>
          </w:p>
        </w:tc>
        <w:tc>
          <w:tcPr>
            <w:tcW w:w="700" w:type="dxa"/>
            <w:shd w:val="clear" w:color="auto" w:fill="auto"/>
          </w:tcPr>
          <w:p w:rsidR="00D071B5" w:rsidRPr="00C10A34" w:rsidRDefault="00C10A34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13" w:author="Larisa Maykovskaya" w:date="2018-11-20T14:57:00Z">
                  <w:rPr>
                    <w:rFonts w:cs="Times New Roman"/>
                  </w:rPr>
                </w:rPrChange>
              </w:rPr>
            </w:pPr>
            <w:del w:id="114" w:author="Larisa Maykovskaya" w:date="2018-11-20T14:57:00Z">
              <w:r w:rsidDel="00C10A34">
                <w:rPr>
                  <w:rFonts w:cs="Times New Roman"/>
                  <w:lang w:val="en-US"/>
                </w:rPr>
                <w:delText>36</w:delText>
              </w:r>
            </w:del>
            <w:ins w:id="115" w:author="Larisa Maykovskaya" w:date="2018-11-20T14:57:00Z">
              <w:r>
                <w:rPr>
                  <w:rFonts w:cs="Times New Roman"/>
                  <w:lang w:val="en-US"/>
                </w:rPr>
                <w:t>35</w:t>
              </w:r>
            </w:ins>
          </w:p>
        </w:tc>
        <w:tc>
          <w:tcPr>
            <w:tcW w:w="72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27</w:t>
            </w:r>
          </w:p>
        </w:tc>
        <w:tc>
          <w:tcPr>
            <w:tcW w:w="700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24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1316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1</w:t>
            </w:r>
          </w:p>
        </w:tc>
        <w:tc>
          <w:tcPr>
            <w:tcW w:w="707" w:type="dxa"/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4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</w:rPr>
            </w:pPr>
            <w:r w:rsidRPr="00D071B5">
              <w:rPr>
                <w:rFonts w:cs="Times New Roman"/>
              </w:rPr>
              <w:t>9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Остойчивость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21</w:t>
            </w: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0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071B5">
              <w:rPr>
                <w:rFonts w:cs="Times New Roman"/>
              </w:rPr>
              <w:t>2</w:t>
            </w:r>
          </w:p>
        </w:tc>
      </w:tr>
      <w:tr w:rsidR="00D071B5" w:rsidRPr="00D071B5" w:rsidTr="00D74E1C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6" w:type="dxa"/>
            <w:gridSpan w:val="2"/>
            <w:tcBorders>
              <w:top w:val="single" w:sz="4" w:space="0" w:color="auto"/>
            </w:tcBorders>
            <w:shd w:val="clear" w:color="auto" w:fill="auto"/>
            <w:vAlign w:val="top"/>
          </w:tcPr>
          <w:p w:rsidR="00D071B5" w:rsidRPr="00D071B5" w:rsidRDefault="00D071B5" w:rsidP="00D071B5">
            <w:pPr>
              <w:spacing w:line="220" w:lineRule="exact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2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5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71B5" w:rsidRPr="00D071B5" w:rsidRDefault="00D071B5" w:rsidP="00D071B5">
            <w:pPr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071B5">
              <w:rPr>
                <w:rFonts w:cs="Times New Roman"/>
                <w:b/>
              </w:rPr>
              <w:t>20</w:t>
            </w:r>
          </w:p>
        </w:tc>
      </w:tr>
    </w:tbl>
    <w:p w:rsidR="00D74E1C" w:rsidRPr="00D74E1C" w:rsidRDefault="00D74E1C" w:rsidP="00D74E1C">
      <w:pPr>
        <w:pStyle w:val="H1G"/>
      </w:pPr>
      <w:r w:rsidRPr="00D74E1C">
        <w:tab/>
        <w:t>3.2</w:t>
      </w:r>
      <w:r w:rsidRPr="00D74E1C">
        <w:tab/>
        <w:t>Курс усовершенствования по газам</w:t>
      </w:r>
    </w:p>
    <w:p w:rsidR="00D74E1C" w:rsidRPr="00D74E1C" w:rsidRDefault="00D74E1C" w:rsidP="00D74E1C">
      <w:pPr>
        <w:pStyle w:val="SingleTxtG"/>
      </w:pPr>
      <w:r w:rsidRPr="00D74E1C">
        <w:t>25.</w:t>
      </w:r>
      <w:r w:rsidRPr="00D74E1C">
        <w:tab/>
        <w:t xml:space="preserve">Кандидаты, успешно сдавшие экзамен по основному курсу подготовки в области ВОПОГ, могут подать заявление о зачислении их на специализированный курс по газам, по завершении которого проводится экзамен. </w:t>
      </w:r>
      <w:ins w:id="116" w:author="Larisa Maykovskaya" w:date="2018-11-20T14:57:00Z">
        <w:r w:rsidR="00C10A34" w:rsidRPr="00D74E1C">
          <w:t>Рекомендуется проводить этот экзамен непосредственно после основной подготовки или в течение шести месяцев после завершения курсов.</w:t>
        </w:r>
      </w:ins>
    </w:p>
    <w:p w:rsidR="00D74E1C" w:rsidRPr="00D74E1C" w:rsidRDefault="00D74E1C" w:rsidP="00D74E1C">
      <w:pPr>
        <w:pStyle w:val="SingleTxtG"/>
      </w:pPr>
      <w:r w:rsidRPr="00D74E1C">
        <w:t>26.</w:t>
      </w:r>
      <w:r w:rsidRPr="00D74E1C">
        <w:tab/>
        <w:t>Экзамен по специализированному курсу по газам проводится в соответствии с положениями пункта 8.2.2.7.2.5.</w:t>
      </w:r>
    </w:p>
    <w:p w:rsidR="00D74E1C" w:rsidRPr="00D74E1C" w:rsidRDefault="00D74E1C" w:rsidP="00D74E1C">
      <w:pPr>
        <w:pStyle w:val="SingleTxtG"/>
      </w:pPr>
      <w:r w:rsidRPr="00D74E1C">
        <w:t>27.</w:t>
      </w:r>
      <w:r w:rsidRPr="00D74E1C">
        <w:tab/>
        <w:t xml:space="preserve">Для составления экзаменационных вопросов должна использоваться </w:t>
      </w:r>
      <w:del w:id="117" w:author="Larisa Maykovskaya" w:date="2018-11-20T14:58:00Z">
        <w:r w:rsidR="00C10A34" w:rsidDel="00C10A34">
          <w:delText xml:space="preserve">прилагаемая </w:delText>
        </w:r>
      </w:del>
      <w:r w:rsidRPr="00D74E1C">
        <w:t xml:space="preserve">матрица, </w:t>
      </w:r>
      <w:ins w:id="118" w:author="Larisa Maykovskaya" w:date="2018-11-20T14:58:00Z">
        <w:r w:rsidR="00C10A34" w:rsidRPr="00D74E1C">
          <w:t xml:space="preserve">прилагаемая к настоящей директиве по использованию каталога вопросов </w:t>
        </w:r>
      </w:ins>
      <w:r w:rsidRPr="00D74E1C">
        <w:t>(см. пункт</w:t>
      </w:r>
      <w:r>
        <w:t> </w:t>
      </w:r>
      <w:r w:rsidRPr="00D74E1C">
        <w:t>3.2.1).</w:t>
      </w:r>
    </w:p>
    <w:p w:rsidR="00D74E1C" w:rsidRPr="00D74E1C" w:rsidRDefault="00D74E1C" w:rsidP="00D74E1C">
      <w:pPr>
        <w:pStyle w:val="SingleTxtG"/>
      </w:pPr>
      <w:r w:rsidRPr="00D74E1C">
        <w:t>28.</w:t>
      </w:r>
      <w:r w:rsidRPr="00D74E1C">
        <w:tab/>
        <w:t>Экзамен проводится в письменной форме</w:t>
      </w:r>
      <w:ins w:id="119" w:author="Larisa Maykovskaya" w:date="2018-11-20T14:58:00Z">
        <w:r w:rsidR="00C10A34" w:rsidRPr="00C10A34">
          <w:t xml:space="preserve"> </w:t>
        </w:r>
        <w:r w:rsidR="00C10A34" w:rsidRPr="00D74E1C">
          <w:t>или в форме экзамена с использованием электронных средств</w:t>
        </w:r>
      </w:ins>
      <w:r w:rsidRPr="00D74E1C">
        <w:t>. Он состоит из двух частей. Компетентный орган или экзаменационная комиссия вправе выбирать последовательность этих частей.</w:t>
      </w:r>
    </w:p>
    <w:p w:rsidR="00D74E1C" w:rsidRPr="00D74E1C" w:rsidRDefault="00D74E1C" w:rsidP="00D74E1C">
      <w:pPr>
        <w:pStyle w:val="SingleTxtG"/>
      </w:pPr>
      <w:r w:rsidRPr="00D74E1C">
        <w:t>29.</w:t>
      </w:r>
      <w:r w:rsidRPr="00D74E1C">
        <w:tab/>
        <w:t xml:space="preserve">Одна из частей экзамена включает 30 вопросов, выбираемых из каталога вопросов с альтернативными ответами по газам. Составление вопросника осуществляется в соответствии с матрицей, приведенной в пункте 3.2.1. Продолжительность этой части экзамена составляет 60 минут. Каждый правильный ответ оценивается в один балл. Максимальное количество баллов, которое можно получить, − 30. </w:t>
      </w:r>
      <w:ins w:id="120" w:author="Larisa Maykovskaya" w:date="2018-11-20T14:59:00Z">
        <w:r w:rsidR="00C10A34" w:rsidRPr="00D74E1C">
          <w:t>Возможные ответы могут быть представлены в порядке, который отличается от порядка в каталоге вопросов.</w:t>
        </w:r>
      </w:ins>
    </w:p>
    <w:p w:rsidR="00D74E1C" w:rsidRPr="00D74E1C" w:rsidRDefault="00D74E1C" w:rsidP="00D74E1C">
      <w:pPr>
        <w:pStyle w:val="SingleTxtG"/>
      </w:pPr>
      <w:r w:rsidRPr="00D74E1C">
        <w:t>30.</w:t>
      </w:r>
      <w:r w:rsidRPr="00D74E1C">
        <w:tab/>
        <w:t>Другая часть экзамена (см. пункт 3.2.2) включает 1 вопрос существа и 15</w:t>
      </w:r>
      <w:r w:rsidRPr="00D74E1C">
        <w:rPr>
          <w:lang w:val="en-US"/>
        </w:rPr>
        <w:t> </w:t>
      </w:r>
      <w:r w:rsidRPr="00D74E1C">
        <w:t xml:space="preserve">вопросов, касающихся конкретного вещества, которые выбираются компетентным органом или назначенной им экзаменационной комиссией из каталога вопросов существа по газам. </w:t>
      </w:r>
      <w:ins w:id="121" w:author="Larisa Maykovskaya" w:date="2018-11-20T14:59:00Z">
        <w:r w:rsidR="00C10A34" w:rsidRPr="00D74E1C">
          <w:t>За каждую часть вопроса можно получить максимум два балла. Для</w:t>
        </w:r>
        <w:r w:rsidR="00C10A34">
          <w:t> </w:t>
        </w:r>
        <w:r w:rsidR="00C10A34" w:rsidRPr="00D74E1C">
          <w:t>выставления оценки можно использовать полбалла. Максимальное количество баллов, которое можно получить, − 30.</w:t>
        </w:r>
      </w:ins>
    </w:p>
    <w:p w:rsidR="00D74E1C" w:rsidRPr="00D74E1C" w:rsidRDefault="00D74E1C" w:rsidP="00D74E1C">
      <w:pPr>
        <w:pStyle w:val="SingleTxtG"/>
      </w:pPr>
      <w:r w:rsidRPr="00D74E1C">
        <w:t>31.</w:t>
      </w:r>
      <w:r w:rsidRPr="00D74E1C">
        <w:tab/>
        <w:t xml:space="preserve">С каталогом вопросов с альтернативными ответами по газам на английском, </w:t>
      </w:r>
      <w:ins w:id="122" w:author="Larisa Maykovskaya" w:date="2018-11-20T14:59:00Z">
        <w:r w:rsidR="00C10A34" w:rsidRPr="00D74E1C">
          <w:t xml:space="preserve">немецком, </w:t>
        </w:r>
      </w:ins>
      <w:r w:rsidRPr="00D74E1C">
        <w:t>русском и французском языках можно ознакомиться на веб-сайте ЕЭК</w:t>
      </w:r>
      <w:r w:rsidRPr="00D74E1C">
        <w:rPr>
          <w:lang w:val="en-US"/>
        </w:rPr>
        <w:t> </w:t>
      </w:r>
      <w:r w:rsidRPr="00D74E1C">
        <w:t xml:space="preserve">ООН по адресу </w:t>
      </w:r>
      <w:hyperlink r:id="rId11" w:history="1">
        <w:r w:rsidR="000A5DAA" w:rsidRPr="00726DE3">
          <w:rPr>
            <w:rStyle w:val="Hyperlink"/>
          </w:rPr>
          <w:t>http://www.unece.org/trans/danger/publi/adn/catalog_</w:t>
        </w:r>
        <w:r w:rsidR="000A5DAA" w:rsidRPr="000A5DAA">
          <w:rPr>
            <w:rStyle w:val="Hyperlink"/>
          </w:rPr>
          <w:t xml:space="preserve"> </w:t>
        </w:r>
        <w:r w:rsidR="000A5DAA" w:rsidRPr="00726DE3">
          <w:rPr>
            <w:rStyle w:val="Hyperlink"/>
          </w:rPr>
          <w:t>of_questions.html</w:t>
        </w:r>
      </w:hyperlink>
      <w:r w:rsidRPr="00D74E1C">
        <w:t>. Вариант</w:t>
      </w:r>
      <w:ins w:id="123" w:author="Larisa Maykovskaya" w:date="2018-11-20T14:59:00Z">
        <w:r w:rsidR="00C10A34" w:rsidRPr="00D74E1C">
          <w:t>ы</w:t>
        </w:r>
      </w:ins>
      <w:r w:rsidRPr="00D74E1C">
        <w:t xml:space="preserve"> на немецком </w:t>
      </w:r>
      <w:ins w:id="124" w:author="Larisa Maykovskaya" w:date="2018-11-20T15:00:00Z">
        <w:r w:rsidR="00C10A34" w:rsidRPr="00D74E1C">
          <w:t>и французском</w:t>
        </w:r>
        <w:r w:rsidR="00C10A34">
          <w:t xml:space="preserve"> </w:t>
        </w:r>
      </w:ins>
      <w:del w:id="125" w:author="Larisa Maykovskaya" w:date="2018-11-20T15:00:00Z">
        <w:r w:rsidR="00C10A34" w:rsidRPr="00D74E1C" w:rsidDel="00C10A34">
          <w:delText>язык</w:delText>
        </w:r>
        <w:r w:rsidR="00C10A34" w:rsidDel="00C10A34">
          <w:delText>е</w:delText>
        </w:r>
      </w:del>
      <w:ins w:id="126" w:author="Larisa Maykovskaya" w:date="2018-11-20T15:00:00Z">
        <w:r w:rsidR="00C10A34">
          <w:t xml:space="preserve"> </w:t>
        </w:r>
        <w:r w:rsidR="00C10A34" w:rsidRPr="00D74E1C">
          <w:t>язык</w:t>
        </w:r>
        <w:r w:rsidR="00C10A34">
          <w:t>ах</w:t>
        </w:r>
        <w:r w:rsidR="00C10A34" w:rsidRPr="00D74E1C">
          <w:t xml:space="preserve"> </w:t>
        </w:r>
      </w:ins>
      <w:del w:id="127" w:author="Larisa Maykovskaya" w:date="2018-11-20T15:00:00Z">
        <w:r w:rsidR="00C10A34" w:rsidRPr="00D74E1C" w:rsidDel="00C10A34">
          <w:delText>име</w:delText>
        </w:r>
        <w:r w:rsidR="00C10A34" w:rsidDel="00C10A34">
          <w:delText>е</w:delText>
        </w:r>
        <w:r w:rsidR="00C10A34" w:rsidRPr="00D74E1C" w:rsidDel="00C10A34">
          <w:delText>тся</w:delText>
        </w:r>
      </w:del>
      <w:ins w:id="128" w:author="Larisa Maykovskaya" w:date="2018-11-20T15:00:00Z">
        <w:r w:rsidR="00C10A34">
          <w:t xml:space="preserve"> </w:t>
        </w:r>
        <w:r w:rsidR="00C10A34" w:rsidRPr="00D74E1C">
          <w:t>име</w:t>
        </w:r>
        <w:r w:rsidR="00C10A34">
          <w:t>ю</w:t>
        </w:r>
        <w:r w:rsidR="00C10A34" w:rsidRPr="00D74E1C">
          <w:t xml:space="preserve">тся </w:t>
        </w:r>
      </w:ins>
      <w:r w:rsidRPr="00D74E1C">
        <w:t>на веб-сайте ЦКСР (</w:t>
      </w:r>
      <w:hyperlink r:id="rId12" w:history="1">
        <w:r w:rsidRPr="00D74E1C">
          <w:rPr>
            <w:rStyle w:val="Hyperlink"/>
          </w:rPr>
          <w:t>www.</w:t>
        </w:r>
        <w:r w:rsidRPr="00D74E1C">
          <w:rPr>
            <w:rStyle w:val="Hyperlink"/>
            <w:lang w:val="en-US"/>
          </w:rPr>
          <w:t>ccr</w:t>
        </w:r>
        <w:r w:rsidRPr="00D74E1C">
          <w:rPr>
            <w:rStyle w:val="Hyperlink"/>
          </w:rPr>
          <w:t>-</w:t>
        </w:r>
        <w:r w:rsidRPr="00D74E1C">
          <w:rPr>
            <w:rStyle w:val="Hyperlink"/>
            <w:lang w:val="en-US"/>
          </w:rPr>
          <w:t>z</w:t>
        </w:r>
        <w:r w:rsidRPr="00D74E1C">
          <w:rPr>
            <w:rStyle w:val="Hyperlink"/>
          </w:rPr>
          <w:t>kr.org</w:t>
        </w:r>
      </w:hyperlink>
      <w:r w:rsidRPr="00D74E1C">
        <w:t>).</w:t>
      </w:r>
    </w:p>
    <w:p w:rsidR="00D74E1C" w:rsidRPr="00D74E1C" w:rsidRDefault="00D74E1C" w:rsidP="00D74E1C">
      <w:pPr>
        <w:pStyle w:val="H23G"/>
      </w:pPr>
      <w:r w:rsidRPr="00D74E1C">
        <w:tab/>
        <w:t>3.2.1</w:t>
      </w:r>
      <w:r w:rsidRPr="00D74E1C">
        <w:tab/>
        <w:t>Матрица для экзамена</w:t>
      </w:r>
    </w:p>
    <w:p w:rsidR="00D74E1C" w:rsidRPr="00D74E1C" w:rsidRDefault="00D74E1C" w:rsidP="00D74E1C">
      <w:pPr>
        <w:pStyle w:val="SingleTxtG"/>
      </w:pPr>
      <w:r w:rsidRPr="00D74E1C">
        <w:t>32.</w:t>
      </w:r>
      <w:r w:rsidRPr="00D74E1C">
        <w:tab/>
        <w:t>В приводимых ниже матрицах в соответствии с пунктом 8.2.2.7.</w:t>
      </w:r>
      <w:del w:id="129" w:author="Larisa Maykovskaya" w:date="2018-11-22T10:53:00Z">
        <w:r w:rsidR="00BB1FB5" w:rsidDel="00BB1FB5">
          <w:delText>1</w:delText>
        </w:r>
      </w:del>
      <w:ins w:id="130" w:author="Larisa Maykovskaya" w:date="2018-11-22T10:53:00Z">
        <w:r w:rsidR="00BB1FB5">
          <w:t>2</w:t>
        </w:r>
      </w:ins>
      <w:r w:rsidRPr="00D74E1C">
        <w:t>.4 указывается количество вопросов в каталоге вопросов для каждой целевой темы. В них указывается количество выбираемых вопросов для различных целевых тем в рамках экзамена.</w:t>
      </w:r>
    </w:p>
    <w:p w:rsidR="00D74E1C" w:rsidRPr="00D74E1C" w:rsidRDefault="00D74E1C" w:rsidP="00D74E1C">
      <w:pPr>
        <w:pStyle w:val="SingleTxtG"/>
      </w:pPr>
      <w:r w:rsidRPr="00D74E1C">
        <w:t>Пример: для целевой темы 2 «Давление паров и газовых смесей» части a) экзамена «Знания по физике и химии» должен быть выбран один вопрос из подразделов 2.1 «Определения и простые расчеты» и 2.2 «Повышение давления и выпуск газов из грузовых танков». Эта часть экзамена состоит в общей сложности из девяти вопросов.</w:t>
      </w:r>
    </w:p>
    <w:p w:rsidR="00D071B5" w:rsidRDefault="00D74E1C" w:rsidP="00D071B5">
      <w:pPr>
        <w:pStyle w:val="SingleTxtG"/>
      </w:pPr>
      <w:r w:rsidRPr="002713E8">
        <w:t>a)</w:t>
      </w:r>
      <w:r w:rsidRPr="002713E8">
        <w:tab/>
        <w:t>Знания по физике и химии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20"/>
        <w:gridCol w:w="5053"/>
        <w:gridCol w:w="966"/>
        <w:gridCol w:w="931"/>
      </w:tblGrid>
      <w:tr w:rsidR="00D74E1C" w:rsidRPr="00D74E1C" w:rsidTr="00D74E1C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 xml:space="preserve">Количество </w:t>
            </w:r>
            <w:r w:rsidRPr="00D74E1C">
              <w:rPr>
                <w:rFonts w:cs="Times New Roman"/>
                <w:i/>
                <w:sz w:val="16"/>
              </w:rPr>
              <w:br/>
              <w:t xml:space="preserve">вопросов </w:t>
            </w:r>
            <w:r w:rsidRPr="00D74E1C">
              <w:rPr>
                <w:rFonts w:cs="Times New Roman"/>
                <w:i/>
                <w:sz w:val="16"/>
              </w:rPr>
              <w:br/>
              <w:t>в каталоге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>Количество вопросов на экзамене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1</w:t>
            </w:r>
          </w:p>
        </w:tc>
        <w:tc>
          <w:tcPr>
            <w:tcW w:w="5053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Закон состояния идеальных газов</w:t>
            </w:r>
          </w:p>
        </w:tc>
        <w:tc>
          <w:tcPr>
            <w:tcW w:w="966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Закон Бойля-Мариотта, Гей-Люссака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Основной закон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Давление паров и газовых смесей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Определения и упрощенные расчеты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8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Повышение давления и выпуск газов из грузовых танков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8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3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Число Авогадро и расчет массы идеального газа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3.1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 xml:space="preserve">Молекулярный вес, масса и давление 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3.2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Применение формулы определения массы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4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Плотность и объем жидкостей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4.1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Зависимость плотности и объема от повышения температуры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4.2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Максимальная степень наполнения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0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5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Критические давление и температура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4</w:t>
            </w: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6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Полимеризация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6.1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Теоретические вопросы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5</w:t>
            </w: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6.2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Практические вопросы, условия перевозки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8</w:t>
            </w: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7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Испарение и конденсация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7.1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Определения и т.д.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14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7.2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Давление насыщенного пара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6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8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Смеси по сравнению с простыми веществами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8.1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Давление паров и состав смесей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3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none" w:sz="0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8.2</w:t>
            </w:r>
          </w:p>
        </w:tc>
        <w:tc>
          <w:tcPr>
            <w:tcW w:w="5053" w:type="dxa"/>
            <w:shd w:val="clear" w:color="auto" w:fill="auto"/>
            <w:vAlign w:val="top"/>
          </w:tcPr>
          <w:p w:rsidR="00D74E1C" w:rsidRPr="00D74E1C" w:rsidRDefault="00BB1FB5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 xml:space="preserve">Опасные </w:t>
            </w:r>
            <w:r w:rsidR="00D74E1C" w:rsidRPr="00D74E1C">
              <w:rPr>
                <w:rFonts w:cs="Times New Roman"/>
              </w:rPr>
              <w:t>свойства</w:t>
            </w:r>
          </w:p>
        </w:tc>
        <w:tc>
          <w:tcPr>
            <w:tcW w:w="966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11</w:t>
            </w:r>
          </w:p>
        </w:tc>
        <w:tc>
          <w:tcPr>
            <w:tcW w:w="931" w:type="dxa"/>
            <w:vMerge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9</w:t>
            </w:r>
          </w:p>
        </w:tc>
        <w:tc>
          <w:tcPr>
            <w:tcW w:w="5053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Химические связи и формулы</w:t>
            </w:r>
          </w:p>
        </w:tc>
        <w:tc>
          <w:tcPr>
            <w:tcW w:w="966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6</w:t>
            </w: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39" w:type="dxa"/>
            <w:gridSpan w:val="3"/>
            <w:tcBorders>
              <w:top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93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9</w:t>
            </w:r>
          </w:p>
        </w:tc>
      </w:tr>
    </w:tbl>
    <w:p w:rsidR="00D071B5" w:rsidRDefault="00D74E1C" w:rsidP="00D74E1C">
      <w:pPr>
        <w:pStyle w:val="SingleTxtG"/>
        <w:keepNext/>
        <w:spacing w:before="240"/>
      </w:pPr>
      <w:r w:rsidRPr="006769CF">
        <w:rPr>
          <w:lang w:val="en-US"/>
        </w:rPr>
        <w:t>b</w:t>
      </w:r>
      <w:r w:rsidRPr="006769CF">
        <w:t>)</w:t>
      </w:r>
      <w:r w:rsidRPr="006769CF">
        <w:tab/>
        <w:t>Практика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38"/>
        <w:gridCol w:w="4935"/>
        <w:gridCol w:w="980"/>
        <w:gridCol w:w="917"/>
      </w:tblGrid>
      <w:tr w:rsidR="00D74E1C" w:rsidRPr="00D74E1C" w:rsidTr="00D74E1C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 xml:space="preserve">Количество вопросов </w:t>
            </w:r>
            <w:r w:rsidRPr="00D74E1C">
              <w:rPr>
                <w:rFonts w:cs="Times New Roman"/>
                <w:i/>
                <w:sz w:val="16"/>
              </w:rPr>
              <w:br/>
              <w:t>в каталоге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 xml:space="preserve">Количество вопросов </w:t>
            </w:r>
            <w:r w:rsidRPr="00D74E1C">
              <w:rPr>
                <w:rFonts w:cs="Times New Roman"/>
                <w:i/>
                <w:sz w:val="16"/>
              </w:rPr>
              <w:br/>
              <w:t>на экзамене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1</w:t>
            </w:r>
          </w:p>
        </w:tc>
        <w:tc>
          <w:tcPr>
            <w:tcW w:w="4935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Промывка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1.1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Промывка в случае смены груза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Подвод воздуха к грузу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1.3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Методы промывки и дегазации перед входом в грузовые танки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Взятие проб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6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3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Взрывоопасность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4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Риски для здоровья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8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5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Измерения концентрации газа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5.1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Какие приборы использовать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5.2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Как пользоваться этими приборами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9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6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Проверка закрытых помещений и вход в эти помещения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  <w:lang w:val="fr-FR"/>
              </w:rPr>
              <w:t>8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7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Свидетельства о дегазации и разрешенных работах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10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8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Степень наполнения и перенаполнение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13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9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Предохранительное оборудование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12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10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Насосы и компрессоры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9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1</w:t>
            </w:r>
          </w:p>
        </w:tc>
      </w:tr>
      <w:tr w:rsidR="00D74E1C" w:rsidRPr="00D74E1C" w:rsidTr="00D74E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top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</w:p>
        </w:tc>
        <w:tc>
          <w:tcPr>
            <w:tcW w:w="49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BB1FB5">
            <w:pPr>
              <w:tabs>
                <w:tab w:val="left" w:pos="146"/>
              </w:tabs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17</w:t>
            </w:r>
          </w:p>
        </w:tc>
      </w:tr>
    </w:tbl>
    <w:p w:rsidR="00D071B5" w:rsidRDefault="00D74E1C" w:rsidP="00D74E1C">
      <w:pPr>
        <w:pStyle w:val="SingleTxtG"/>
        <w:keepNext/>
        <w:spacing w:before="240"/>
      </w:pPr>
      <w:r w:rsidRPr="006769CF">
        <w:rPr>
          <w:lang w:val="en-US"/>
        </w:rPr>
        <w:t>c</w:t>
      </w:r>
      <w:r w:rsidRPr="006769CF">
        <w:t>)</w:t>
      </w:r>
      <w:r w:rsidRPr="006769CF">
        <w:tab/>
        <w:t>Меры, принимаемые в чрезвычайной ситуации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38"/>
        <w:gridCol w:w="4935"/>
        <w:gridCol w:w="980"/>
        <w:gridCol w:w="917"/>
      </w:tblGrid>
      <w:tr w:rsidR="00D74E1C" w:rsidRPr="00D74E1C" w:rsidTr="008D13A6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73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 xml:space="preserve">Количество вопросов </w:t>
            </w:r>
            <w:r w:rsidRPr="00D74E1C">
              <w:rPr>
                <w:rFonts w:cs="Times New Roman"/>
                <w:i/>
                <w:sz w:val="16"/>
              </w:rPr>
              <w:br/>
              <w:t>в каталоге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D74E1C">
              <w:rPr>
                <w:rFonts w:cs="Times New Roman"/>
                <w:i/>
                <w:sz w:val="16"/>
              </w:rPr>
              <w:t xml:space="preserve">Количество вопросов </w:t>
            </w:r>
            <w:r w:rsidRPr="00D74E1C">
              <w:rPr>
                <w:rFonts w:cs="Times New Roman"/>
                <w:i/>
                <w:sz w:val="16"/>
              </w:rPr>
              <w:br/>
              <w:t>на экзамене</w:t>
            </w: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1</w:t>
            </w:r>
          </w:p>
        </w:tc>
        <w:tc>
          <w:tcPr>
            <w:tcW w:w="4935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Телесные повреждения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1.1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Попадание сжиженного газа на кожу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Ингаляция газа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5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2*</w:t>
            </w: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1.3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 xml:space="preserve">Оказание помощи в целом 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5F54EC">
            <w:pPr>
              <w:pageBreakBefore/>
              <w:suppressAutoHyphens w:val="0"/>
              <w:spacing w:line="220" w:lineRule="exact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Неисправности, связанные с грузом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2.1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Течь в соединительном патрубке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2.2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Пожар в машинном отделении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2.3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Источники опасности вблизи судна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4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2*</w:t>
            </w: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2.4</w:t>
            </w:r>
          </w:p>
        </w:tc>
        <w:tc>
          <w:tcPr>
            <w:tcW w:w="4935" w:type="dxa"/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Перенаполнение</w:t>
            </w:r>
          </w:p>
        </w:tc>
        <w:tc>
          <w:tcPr>
            <w:tcW w:w="980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3</w:t>
            </w:r>
          </w:p>
        </w:tc>
        <w:tc>
          <w:tcPr>
            <w:tcW w:w="917" w:type="dxa"/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</w:rPr>
            </w:pPr>
            <w:r w:rsidRPr="00D74E1C">
              <w:rPr>
                <w:rFonts w:cs="Times New Roman"/>
              </w:rPr>
              <w:t>2.5</w:t>
            </w:r>
          </w:p>
        </w:tc>
        <w:tc>
          <w:tcPr>
            <w:tcW w:w="4935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Полимеризация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D74E1C">
              <w:rPr>
                <w:rFonts w:cs="Times New Roman"/>
              </w:rPr>
              <w:t>3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</w:tr>
      <w:tr w:rsidR="00D74E1C" w:rsidRPr="00D74E1C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" w:type="dxa"/>
            <w:tcBorders>
              <w:top w:val="single" w:sz="4" w:space="0" w:color="auto"/>
            </w:tcBorders>
            <w:shd w:val="clear" w:color="auto" w:fill="auto"/>
            <w:vAlign w:val="top"/>
          </w:tcPr>
          <w:p w:rsidR="00D74E1C" w:rsidRPr="00D74E1C" w:rsidRDefault="00D74E1C" w:rsidP="00D74E1C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</w:p>
        </w:tc>
        <w:tc>
          <w:tcPr>
            <w:tcW w:w="49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D74E1C" w:rsidRPr="00D74E1C" w:rsidRDefault="00D74E1C" w:rsidP="00BB1FB5">
            <w:pPr>
              <w:tabs>
                <w:tab w:val="left" w:pos="164"/>
              </w:tabs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ab/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74E1C" w:rsidRPr="00D74E1C" w:rsidRDefault="00D74E1C" w:rsidP="00D74E1C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D74E1C">
              <w:rPr>
                <w:rFonts w:cs="Times New Roman"/>
                <w:b/>
              </w:rPr>
              <w:t>4</w:t>
            </w:r>
          </w:p>
        </w:tc>
      </w:tr>
    </w:tbl>
    <w:p w:rsidR="008D13A6" w:rsidRPr="008D13A6" w:rsidRDefault="008D13A6" w:rsidP="008D13A6">
      <w:pPr>
        <w:pStyle w:val="SingleTxtG"/>
        <w:spacing w:before="120"/>
        <w:ind w:left="1276"/>
        <w:rPr>
          <w:sz w:val="18"/>
          <w:szCs w:val="18"/>
        </w:rPr>
      </w:pPr>
      <w:r w:rsidRPr="008D13A6">
        <w:rPr>
          <w:sz w:val="18"/>
          <w:szCs w:val="18"/>
        </w:rPr>
        <w:t>*  Вопросы выбираются из двух различных подчастей.</w:t>
      </w:r>
    </w:p>
    <w:p w:rsidR="008D13A6" w:rsidRPr="008D13A6" w:rsidRDefault="008D13A6" w:rsidP="008D13A6">
      <w:pPr>
        <w:pStyle w:val="H23G"/>
      </w:pPr>
      <w:r w:rsidRPr="008D13A6">
        <w:tab/>
        <w:t>3.2.2</w:t>
      </w:r>
      <w:r w:rsidRPr="008D13A6">
        <w:tab/>
        <w:t>Каталог вопросов существа по газам</w:t>
      </w:r>
    </w:p>
    <w:p w:rsidR="008D13A6" w:rsidRPr="008D13A6" w:rsidRDefault="008D13A6" w:rsidP="008D13A6">
      <w:pPr>
        <w:pStyle w:val="SingleTxtG"/>
      </w:pPr>
      <w:r w:rsidRPr="008D13A6">
        <w:t>33.</w:t>
      </w:r>
      <w:r w:rsidRPr="008D13A6">
        <w:tab/>
        <w:t>Кандидату должны быть предоставлены следующие документы (см.</w:t>
      </w:r>
      <w:r>
        <w:t> </w:t>
      </w:r>
      <w:r w:rsidRPr="008D13A6">
        <w:t>приложение I):</w:t>
      </w:r>
    </w:p>
    <w:p w:rsidR="008D13A6" w:rsidRPr="008D13A6" w:rsidRDefault="008D13A6" w:rsidP="008D13A6">
      <w:pPr>
        <w:pStyle w:val="Bullet1G"/>
      </w:pPr>
      <w:r w:rsidRPr="008D13A6">
        <w:t>описание ситуации 01 или 02 (см. приложение I, 1);</w:t>
      </w:r>
    </w:p>
    <w:p w:rsidR="008D13A6" w:rsidRPr="008D13A6" w:rsidRDefault="008D13A6" w:rsidP="008D13A6">
      <w:pPr>
        <w:pStyle w:val="Bullet1G"/>
      </w:pPr>
      <w:r w:rsidRPr="008D13A6">
        <w:t>выбранные вопросы (15 отдельных вопросов) (см. приложение I, 2);</w:t>
      </w:r>
    </w:p>
    <w:p w:rsidR="008D13A6" w:rsidRPr="00BB1FB5" w:rsidRDefault="008D13A6" w:rsidP="008D13A6">
      <w:pPr>
        <w:pStyle w:val="Bullet1G"/>
      </w:pPr>
      <w:r w:rsidRPr="00BB1FB5">
        <w:t xml:space="preserve">карточка с данными, касающимися характеристик вещества, в связи с защитой органов дыхания (см. приложение I, 3); </w:t>
      </w:r>
    </w:p>
    <w:p w:rsidR="008D13A6" w:rsidRPr="00BB1FB5" w:rsidRDefault="008D13A6" w:rsidP="008D13A6">
      <w:pPr>
        <w:pStyle w:val="Bullet1G"/>
      </w:pPr>
      <w:r w:rsidRPr="00BB1FB5">
        <w:t>свидетельство о допущении (см. приложение I, 4); и</w:t>
      </w:r>
    </w:p>
    <w:p w:rsidR="008D13A6" w:rsidRPr="008D13A6" w:rsidRDefault="008D13A6" w:rsidP="008D13A6">
      <w:pPr>
        <w:pStyle w:val="Bullet1G"/>
      </w:pPr>
      <w:r w:rsidRPr="008D13A6">
        <w:t>карточка с данными по оборудованию самоходного танкера GASEX;</w:t>
      </w:r>
    </w:p>
    <w:p w:rsidR="008D13A6" w:rsidRPr="008D13A6" w:rsidRDefault="008D13A6" w:rsidP="008D13A6">
      <w:pPr>
        <w:pStyle w:val="Bullet1G"/>
      </w:pPr>
      <w:r w:rsidRPr="008D13A6">
        <w:t xml:space="preserve">паспорт безопасности с указанием предельного значения на рабочем месте или эквивалентные документы по выбранному веществу. </w:t>
      </w:r>
    </w:p>
    <w:p w:rsidR="008D13A6" w:rsidRPr="008D13A6" w:rsidRDefault="008D13A6" w:rsidP="008D13A6">
      <w:pPr>
        <w:pStyle w:val="SingleTxtG"/>
      </w:pPr>
      <w:r w:rsidRPr="008D13A6">
        <w:t>34.</w:t>
      </w:r>
      <w:r w:rsidRPr="008D13A6">
        <w:tab/>
        <w:t>Кроме того, во время экзамена разрешается пользоваться текстами правил и технической литературой, предусмотренными в подразделе 8.2.2.7.</w:t>
      </w:r>
    </w:p>
    <w:p w:rsidR="008D13A6" w:rsidRPr="008D13A6" w:rsidRDefault="008D13A6" w:rsidP="008D13A6">
      <w:pPr>
        <w:pStyle w:val="SingleTxtG"/>
      </w:pPr>
      <w:r w:rsidRPr="008D13A6">
        <w:t>35.</w:t>
      </w:r>
      <w:r w:rsidRPr="008D13A6">
        <w:tab/>
        <w:t>Если для выбранного вещества не существует предельного значения на рабочем месте, нельзя использовать, вопросы, связанные с предельным значением на рабочем месте.</w:t>
      </w:r>
    </w:p>
    <w:p w:rsidR="008D13A6" w:rsidRPr="008D13A6" w:rsidRDefault="008D13A6" w:rsidP="008D13A6">
      <w:pPr>
        <w:pStyle w:val="SingleTxtG"/>
      </w:pPr>
      <w:r w:rsidRPr="008D13A6">
        <w:t>36.</w:t>
      </w:r>
      <w:r w:rsidRPr="008D13A6">
        <w:tab/>
        <w:t xml:space="preserve">Для выполнения этой части экзамена кандидату дается 90 минут. Максимальное количество баллов, которое можно получить, − 30. Распределение баллов осуществляется перед экзаменом компетентным органом или назначенной им экзаменационной комиссией </w:t>
      </w:r>
      <w:ins w:id="131" w:author="Larisa Maykovskaya" w:date="2018-11-20T15:02:00Z">
        <w:r w:rsidR="009140A7" w:rsidRPr="008D13A6">
          <w:t>[</w:t>
        </w:r>
      </w:ins>
      <w:r w:rsidRPr="008D13A6">
        <w:t>в зависимости от степени сложности вопросов</w:t>
      </w:r>
      <w:ins w:id="132" w:author="Larisa Maykovskaya" w:date="2018-11-20T15:02:00Z">
        <w:r w:rsidR="009140A7" w:rsidRPr="008D13A6">
          <w:t>] [Однако за каждую часть вопроса существа рекомендуется выставлять два балла.]</w:t>
        </w:r>
      </w:ins>
      <w:r w:rsidRPr="008D13A6">
        <w:t>.</w:t>
      </w:r>
    </w:p>
    <w:p w:rsidR="008D13A6" w:rsidRPr="008D13A6" w:rsidRDefault="008D13A6" w:rsidP="008D13A6">
      <w:pPr>
        <w:pStyle w:val="SingleTxtG"/>
      </w:pPr>
      <w:r w:rsidRPr="008D13A6">
        <w:t>37.</w:t>
      </w:r>
      <w:r w:rsidRPr="008D13A6">
        <w:tab/>
        <w:t>Экзаменационная оценка выставляется в соответствии с пунктом 8.2.2.7.2.5.</w:t>
      </w:r>
    </w:p>
    <w:p w:rsidR="008D13A6" w:rsidRPr="008D13A6" w:rsidRDefault="008D13A6" w:rsidP="008D13A6">
      <w:pPr>
        <w:pStyle w:val="SingleTxtG"/>
      </w:pPr>
      <w:r w:rsidRPr="008D13A6">
        <w:t>38.</w:t>
      </w:r>
      <w:r w:rsidRPr="008D13A6">
        <w:tab/>
        <w:t>Вопросы существа и образцы ответов для экзамена по специализированному курсу по газам предоставляются соответствующими национальными органами исключительно компетентным органам, отвечающим за проведение экзаменов, и утвержденным экзаменационным комиссиям.</w:t>
      </w:r>
    </w:p>
    <w:p w:rsidR="008D13A6" w:rsidRPr="008D13A6" w:rsidRDefault="008D13A6" w:rsidP="008D13A6">
      <w:pPr>
        <w:pStyle w:val="SingleTxtG"/>
      </w:pPr>
      <w:r w:rsidRPr="008D13A6">
        <w:t>39.</w:t>
      </w:r>
      <w:r w:rsidRPr="008D13A6">
        <w:tab/>
        <w:t>Образцы ответов используются в качестве ориентира.</w:t>
      </w:r>
    </w:p>
    <w:p w:rsidR="008D13A6" w:rsidRPr="008D13A6" w:rsidRDefault="008D13A6" w:rsidP="008D13A6">
      <w:pPr>
        <w:pStyle w:val="H1G"/>
      </w:pPr>
      <w:r w:rsidRPr="008D13A6">
        <w:tab/>
        <w:t>3.3</w:t>
      </w:r>
      <w:r w:rsidRPr="008D13A6">
        <w:tab/>
        <w:t>Курс усовершенствования по химическим продуктам</w:t>
      </w:r>
    </w:p>
    <w:p w:rsidR="008D13A6" w:rsidRPr="008D13A6" w:rsidRDefault="008D13A6" w:rsidP="008D13A6">
      <w:pPr>
        <w:pStyle w:val="SingleTxtG"/>
      </w:pPr>
      <w:r w:rsidRPr="008D13A6">
        <w:t>40.</w:t>
      </w:r>
      <w:r w:rsidRPr="008D13A6">
        <w:tab/>
        <w:t xml:space="preserve">Кандидаты, успешно сдавшие экзамен по основному курсу подготовки в области ВОПОГ, могут подать заявление о зачислении их на специализированный курс по химическим продуктам, по завершении которого проводится экзамен. </w:t>
      </w:r>
      <w:ins w:id="133" w:author="Larisa Maykovskaya" w:date="2018-11-20T15:02:00Z">
        <w:r w:rsidR="009140A7" w:rsidRPr="008D13A6">
          <w:t>Рекомендуется проводить этот экзамен непосредственно после основной подготовки или в течение шести месяцев после завершения курсов.</w:t>
        </w:r>
      </w:ins>
    </w:p>
    <w:p w:rsidR="008D13A6" w:rsidRPr="008D13A6" w:rsidRDefault="008D13A6" w:rsidP="008D13A6">
      <w:pPr>
        <w:pStyle w:val="SingleTxtG"/>
      </w:pPr>
      <w:r w:rsidRPr="008D13A6">
        <w:t>41.</w:t>
      </w:r>
      <w:r w:rsidRPr="008D13A6">
        <w:tab/>
        <w:t>Экзамен по специализированному курсу по химическим продуктам проводится в соответствии с положениями пункта 8.2.2.7.2.5.</w:t>
      </w:r>
    </w:p>
    <w:p w:rsidR="008D13A6" w:rsidRPr="008D13A6" w:rsidRDefault="008D13A6" w:rsidP="008D13A6">
      <w:pPr>
        <w:pStyle w:val="SingleTxtG"/>
      </w:pPr>
      <w:r w:rsidRPr="008D13A6">
        <w:t>42.</w:t>
      </w:r>
      <w:r w:rsidRPr="008D13A6">
        <w:tab/>
        <w:t xml:space="preserve">Для составления экзаменационных вопросов должна использоваться </w:t>
      </w:r>
      <w:del w:id="134" w:author="Larisa Maykovskaya" w:date="2018-11-20T15:02:00Z">
        <w:r w:rsidR="009140A7" w:rsidDel="009140A7">
          <w:delText xml:space="preserve">прилагаемая </w:delText>
        </w:r>
      </w:del>
      <w:r w:rsidRPr="008D13A6">
        <w:t>матрица</w:t>
      </w:r>
      <w:ins w:id="135" w:author="Larisa Maykovskaya" w:date="2018-11-20T15:03:00Z">
        <w:r w:rsidR="009140A7" w:rsidRPr="008D13A6">
          <w:t xml:space="preserve">, прилагаемая к настоящей директиве по использованию каталога вопросов </w:t>
        </w:r>
      </w:ins>
      <w:r w:rsidRPr="008D13A6">
        <w:t>(см. пункт</w:t>
      </w:r>
      <w:r>
        <w:t> </w:t>
      </w:r>
      <w:r w:rsidRPr="008D13A6">
        <w:t>3.3.1).</w:t>
      </w:r>
    </w:p>
    <w:p w:rsidR="008D13A6" w:rsidRPr="008D13A6" w:rsidRDefault="008D13A6" w:rsidP="008D13A6">
      <w:pPr>
        <w:pStyle w:val="SingleTxtG"/>
      </w:pPr>
      <w:r w:rsidRPr="008D13A6">
        <w:t>43.</w:t>
      </w:r>
      <w:r w:rsidRPr="008D13A6">
        <w:tab/>
        <w:t>Экзамен проводится в письменной форме</w:t>
      </w:r>
      <w:ins w:id="136" w:author="Larisa Maykovskaya" w:date="2018-11-20T15:03:00Z">
        <w:r w:rsidR="009140A7" w:rsidRPr="009140A7">
          <w:t xml:space="preserve"> </w:t>
        </w:r>
        <w:r w:rsidR="009140A7" w:rsidRPr="008D13A6">
          <w:t>или в форме экзамена с использованием электронных средств</w:t>
        </w:r>
      </w:ins>
      <w:r w:rsidRPr="008D13A6">
        <w:t>. Он состоит из двух частей. Компетентный орган или экзаменационная комиссия вправе выбирать последовательность этих частей.</w:t>
      </w:r>
    </w:p>
    <w:p w:rsidR="008D13A6" w:rsidRPr="008D13A6" w:rsidRDefault="008D13A6" w:rsidP="008D13A6">
      <w:pPr>
        <w:pStyle w:val="SingleTxtG"/>
      </w:pPr>
      <w:r w:rsidRPr="008D13A6">
        <w:t>44.</w:t>
      </w:r>
      <w:r w:rsidRPr="008D13A6">
        <w:tab/>
        <w:t xml:space="preserve">Одна из частей экзамена включает 30 вопросов, выбираемых из каталога вопросов с альтернативными ответами по химическим продуктам. Составление вопросника осуществляется в соответствии с матрицей, приведенной в пункте 3.3.1. Продолжительность этой части экзамена составляет 60 минут. Каждый правильный ответ оценивается в один балл. Максимальное количество баллов, которое можно получить, − 30. </w:t>
      </w:r>
      <w:ins w:id="137" w:author="Larisa Maykovskaya" w:date="2018-11-20T15:03:00Z">
        <w:r w:rsidR="009140A7" w:rsidRPr="008D13A6">
          <w:t>Возможные ответы могут быть представлены в порядке, который отличается от порядка в каталоге вопросов.</w:t>
        </w:r>
      </w:ins>
    </w:p>
    <w:p w:rsidR="008D13A6" w:rsidRPr="008D13A6" w:rsidRDefault="008D13A6" w:rsidP="008D13A6">
      <w:pPr>
        <w:pStyle w:val="SingleTxtG"/>
      </w:pPr>
      <w:r w:rsidRPr="008D13A6">
        <w:t>45.</w:t>
      </w:r>
      <w:r w:rsidRPr="008D13A6">
        <w:tab/>
        <w:t>Другая часть экзамена (см. пункт 3.3.2) включает 1 вопрос существа и 15 вопросов, касающихся конкретного вещества, которые выбираются компетентным органом или назначенной им экзаменационной комиссией из каталога вопросов существа по химическим продуктам.</w:t>
      </w:r>
    </w:p>
    <w:p w:rsidR="008D13A6" w:rsidRPr="008D13A6" w:rsidRDefault="008D13A6" w:rsidP="008D13A6">
      <w:pPr>
        <w:pStyle w:val="SingleTxtG"/>
      </w:pPr>
      <w:r w:rsidRPr="008D13A6">
        <w:t>46.</w:t>
      </w:r>
      <w:r w:rsidRPr="008D13A6">
        <w:tab/>
        <w:t xml:space="preserve">С каталогом вопросов с альтернативными ответами по химическим продуктам на английском, </w:t>
      </w:r>
      <w:ins w:id="138" w:author="Larisa Maykovskaya" w:date="2018-11-20T15:04:00Z">
        <w:r w:rsidR="009140A7" w:rsidRPr="008D13A6">
          <w:t>немецком,</w:t>
        </w:r>
        <w:r w:rsidR="009140A7">
          <w:t xml:space="preserve"> </w:t>
        </w:r>
      </w:ins>
      <w:r w:rsidRPr="008D13A6">
        <w:t xml:space="preserve">русском и французском языках можно ознакомиться на веб-сайте ЕЭК ООН по адресу </w:t>
      </w:r>
      <w:ins w:id="139" w:author="Larisa Maykovskaya" w:date="2018-11-20T15:06:00Z">
        <w:r w:rsidR="009140A7">
          <w:fldChar w:fldCharType="begin"/>
        </w:r>
        <w:r w:rsidR="009140A7">
          <w:instrText xml:space="preserve"> HYPERLINK "</w:instrText>
        </w:r>
      </w:ins>
      <w:r w:rsidR="009140A7" w:rsidRPr="009140A7">
        <w:rPr>
          <w:rPrChange w:id="140" w:author="Larisa Maykovskaya" w:date="2018-11-20T15:06:00Z">
            <w:rPr>
              <w:rStyle w:val="Hyperlink"/>
            </w:rPr>
          </w:rPrChange>
        </w:rPr>
        <w:instrText>http://www.unece.org/trans/danger/publi/ adn/catalog_of_questions.html</w:instrText>
      </w:r>
      <w:ins w:id="141" w:author="Larisa Maykovskaya" w:date="2018-11-20T15:06:00Z">
        <w:r w:rsidR="009140A7">
          <w:instrText xml:space="preserve">" </w:instrText>
        </w:r>
        <w:r w:rsidR="009140A7">
          <w:fldChar w:fldCharType="separate"/>
        </w:r>
      </w:ins>
      <w:r w:rsidR="009140A7" w:rsidRPr="009140A7">
        <w:rPr>
          <w:rStyle w:val="Hyperlink"/>
        </w:rPr>
        <w:t>http://www.unece.org/trans/danger/publi/ adn/catalog_of_questions.html</w:t>
      </w:r>
      <w:ins w:id="142" w:author="Larisa Maykovskaya" w:date="2018-11-20T15:06:00Z">
        <w:r w:rsidR="009140A7">
          <w:fldChar w:fldCharType="end"/>
        </w:r>
      </w:ins>
      <w:r w:rsidRPr="008D13A6">
        <w:t>. Вариант</w:t>
      </w:r>
      <w:ins w:id="143" w:author="Larisa Maykovskaya" w:date="2018-11-20T15:04:00Z">
        <w:r w:rsidR="009140A7" w:rsidRPr="008D13A6">
          <w:t>ы</w:t>
        </w:r>
      </w:ins>
      <w:r w:rsidRPr="008D13A6">
        <w:t xml:space="preserve"> на немецком </w:t>
      </w:r>
      <w:ins w:id="144" w:author="Larisa Maykovskaya" w:date="2018-11-20T15:04:00Z">
        <w:r w:rsidR="009140A7" w:rsidRPr="008D13A6">
          <w:t xml:space="preserve">и французском </w:t>
        </w:r>
      </w:ins>
      <w:del w:id="145" w:author="Larisa Maykovskaya" w:date="2018-11-20T15:04:00Z">
        <w:r w:rsidR="009140A7" w:rsidRPr="008D13A6" w:rsidDel="009140A7">
          <w:delText>язык</w:delText>
        </w:r>
        <w:r w:rsidR="009140A7" w:rsidDel="009140A7">
          <w:delText>е</w:delText>
        </w:r>
      </w:del>
      <w:ins w:id="146" w:author="Larisa Maykovskaya" w:date="2018-11-20T15:04:00Z">
        <w:r w:rsidR="009140A7">
          <w:t xml:space="preserve"> </w:t>
        </w:r>
        <w:r w:rsidR="009140A7" w:rsidRPr="008D13A6">
          <w:t>язык</w:t>
        </w:r>
        <w:r w:rsidR="009140A7">
          <w:t>ах</w:t>
        </w:r>
        <w:r w:rsidR="009140A7" w:rsidRPr="008D13A6">
          <w:t xml:space="preserve"> </w:t>
        </w:r>
      </w:ins>
      <w:del w:id="147" w:author="Larisa Maykovskaya" w:date="2018-11-20T15:05:00Z">
        <w:r w:rsidR="009140A7" w:rsidRPr="008D13A6" w:rsidDel="009140A7">
          <w:delText>име</w:delText>
        </w:r>
        <w:r w:rsidR="009140A7" w:rsidDel="009140A7">
          <w:delText>е</w:delText>
        </w:r>
        <w:r w:rsidR="009140A7" w:rsidRPr="008D13A6" w:rsidDel="009140A7">
          <w:delText>тся</w:delText>
        </w:r>
      </w:del>
      <w:ins w:id="148" w:author="Larisa Maykovskaya" w:date="2018-11-20T15:05:00Z">
        <w:r w:rsidR="009140A7">
          <w:t xml:space="preserve"> </w:t>
        </w:r>
        <w:r w:rsidR="009140A7" w:rsidRPr="008D13A6">
          <w:t>име</w:t>
        </w:r>
        <w:r w:rsidR="009140A7">
          <w:t>ю</w:t>
        </w:r>
        <w:r w:rsidR="009140A7" w:rsidRPr="008D13A6">
          <w:t xml:space="preserve">тся </w:t>
        </w:r>
      </w:ins>
      <w:r w:rsidRPr="008D13A6">
        <w:t>на веб-сайте ЦКСР (</w:t>
      </w:r>
      <w:hyperlink r:id="rId13" w:history="1">
        <w:r w:rsidRPr="008D13A6">
          <w:rPr>
            <w:rStyle w:val="Hyperlink"/>
          </w:rPr>
          <w:t>www.ccr-zkr.org</w:t>
        </w:r>
      </w:hyperlink>
      <w:r w:rsidRPr="008D13A6">
        <w:t>).</w:t>
      </w:r>
    </w:p>
    <w:p w:rsidR="008D13A6" w:rsidRPr="008D13A6" w:rsidRDefault="008D13A6" w:rsidP="008D13A6">
      <w:pPr>
        <w:pStyle w:val="H23G"/>
      </w:pPr>
      <w:r w:rsidRPr="008D13A6">
        <w:tab/>
        <w:t>3.3.1</w:t>
      </w:r>
      <w:r w:rsidRPr="008D13A6">
        <w:tab/>
        <w:t>Матрица для экзамена</w:t>
      </w:r>
    </w:p>
    <w:p w:rsidR="008D13A6" w:rsidRPr="008D13A6" w:rsidRDefault="008D13A6" w:rsidP="008D13A6">
      <w:pPr>
        <w:pStyle w:val="SingleTxtG"/>
      </w:pPr>
      <w:r w:rsidRPr="008D13A6">
        <w:t>47.</w:t>
      </w:r>
      <w:r w:rsidRPr="008D13A6">
        <w:tab/>
        <w:t>В приводимых ниже матрицах в соответствии с пунктом 8.2.2.7.</w:t>
      </w:r>
      <w:del w:id="149" w:author="Larisa Maykovskaya" w:date="2018-11-22T10:55:00Z">
        <w:r w:rsidR="00BB1FB5" w:rsidDel="00BB1FB5">
          <w:delText>1</w:delText>
        </w:r>
      </w:del>
      <w:ins w:id="150" w:author="Larisa Maykovskaya" w:date="2018-11-22T10:55:00Z">
        <w:r w:rsidR="00BB1FB5">
          <w:t>2</w:t>
        </w:r>
      </w:ins>
      <w:r w:rsidRPr="008D13A6">
        <w:t>.4 указывается количество вопросов в каталоге вопросов для каждой целевой темы. В них указывается количество выбираемых вопросов для различных целевых тем в рамках экзамена.</w:t>
      </w:r>
    </w:p>
    <w:p w:rsidR="008D13A6" w:rsidRPr="008D13A6" w:rsidRDefault="008D13A6" w:rsidP="008D13A6">
      <w:pPr>
        <w:pStyle w:val="SingleTxtG"/>
      </w:pPr>
      <w:r w:rsidRPr="008D13A6">
        <w:t>Пример: для целевой темы 3 «Физическое состояние» части а) экзамена «Знания по физике и химии» из нее необходимо выбрать один вопрос. Эта часть экзамена состоит в общей сложности из 12 вопросов.</w:t>
      </w:r>
    </w:p>
    <w:p w:rsidR="008D13A6" w:rsidRPr="008D13A6" w:rsidRDefault="008D13A6" w:rsidP="008D13A6">
      <w:pPr>
        <w:pStyle w:val="SingleTxtG"/>
      </w:pPr>
      <w:r w:rsidRPr="008D13A6">
        <w:tab/>
        <w:t>a)</w:t>
      </w:r>
      <w:r w:rsidRPr="008D13A6">
        <w:tab/>
        <w:t>Знания по физике и химии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0"/>
        <w:gridCol w:w="4897"/>
        <w:gridCol w:w="992"/>
        <w:gridCol w:w="991"/>
      </w:tblGrid>
      <w:tr w:rsidR="008D13A6" w:rsidRPr="008D13A6" w:rsidTr="008D13A6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7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 xml:space="preserve">Количество вопросов </w:t>
            </w:r>
            <w:r>
              <w:rPr>
                <w:rFonts w:cs="Times New Roman"/>
                <w:i/>
                <w:sz w:val="16"/>
              </w:rPr>
              <w:br/>
            </w:r>
            <w:r w:rsidRPr="008D13A6">
              <w:rPr>
                <w:rFonts w:cs="Times New Roman"/>
                <w:i/>
                <w:sz w:val="16"/>
              </w:rPr>
              <w:t>в</w:t>
            </w:r>
            <w:r>
              <w:rPr>
                <w:rFonts w:cs="Times New Roman"/>
                <w:i/>
                <w:sz w:val="16"/>
              </w:rPr>
              <w:t xml:space="preserve"> </w:t>
            </w:r>
            <w:r w:rsidRPr="008D13A6">
              <w:rPr>
                <w:rFonts w:cs="Times New Roman"/>
                <w:i/>
                <w:sz w:val="16"/>
              </w:rPr>
              <w:t>каталоге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>Количество вопросов на экзамене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  <w:tc>
          <w:tcPr>
            <w:tcW w:w="4897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Общие вопросы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8</w:t>
            </w:r>
          </w:p>
        </w:tc>
        <w:tc>
          <w:tcPr>
            <w:tcW w:w="991" w:type="dxa"/>
            <w:tcBorders>
              <w:top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Температура; давление; объем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23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3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Физическое состояние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10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4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Огонь; горение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5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Массовая плотность (плотность)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16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6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Смеси; связи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7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Молекулы; атомы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15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8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Полимеризация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17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9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Кислоты; основания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16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10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Окисление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7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11</w:t>
            </w:r>
          </w:p>
        </w:tc>
        <w:tc>
          <w:tcPr>
            <w:tcW w:w="4897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Знание продуктов</w:t>
            </w:r>
          </w:p>
        </w:tc>
        <w:tc>
          <w:tcPr>
            <w:tcW w:w="992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19</w:t>
            </w:r>
          </w:p>
        </w:tc>
        <w:tc>
          <w:tcPr>
            <w:tcW w:w="991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12</w:t>
            </w:r>
          </w:p>
        </w:tc>
        <w:tc>
          <w:tcPr>
            <w:tcW w:w="4897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Химические реакции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16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</w:p>
        </w:tc>
        <w:tc>
          <w:tcPr>
            <w:tcW w:w="48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BB1FB5">
            <w:pPr>
              <w:tabs>
                <w:tab w:val="left" w:pos="292"/>
              </w:tabs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D13A6">
              <w:rPr>
                <w:rFonts w:cs="Times New Roman"/>
                <w:b/>
                <w:lang w:val="en-US"/>
              </w:rPr>
              <w:tab/>
            </w:r>
            <w:r w:rsidRPr="008D13A6">
              <w:rPr>
                <w:rFonts w:cs="Times New Roman"/>
                <w:b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D13A6">
              <w:rPr>
                <w:rFonts w:cs="Times New Roman"/>
                <w:b/>
              </w:rPr>
              <w:t>12</w:t>
            </w:r>
          </w:p>
        </w:tc>
      </w:tr>
    </w:tbl>
    <w:p w:rsidR="00D071B5" w:rsidRDefault="008D13A6" w:rsidP="008D13A6">
      <w:pPr>
        <w:pStyle w:val="SingleTxtG"/>
        <w:keepNext/>
        <w:spacing w:before="240"/>
      </w:pPr>
      <w:r w:rsidRPr="00E2125E">
        <w:rPr>
          <w:lang w:val="en-US"/>
        </w:rPr>
        <w:t>b</w:t>
      </w:r>
      <w:r w:rsidRPr="00E2125E">
        <w:t>)</w:t>
      </w:r>
      <w:r w:rsidRPr="00E2125E">
        <w:tab/>
        <w:t>Практика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0"/>
        <w:gridCol w:w="4899"/>
        <w:gridCol w:w="994"/>
        <w:gridCol w:w="987"/>
      </w:tblGrid>
      <w:tr w:rsidR="008D13A6" w:rsidRPr="008D13A6" w:rsidTr="008D13A6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 xml:space="preserve">Количество вопросов </w:t>
            </w:r>
            <w:r>
              <w:rPr>
                <w:rFonts w:cs="Times New Roman"/>
                <w:i/>
                <w:sz w:val="16"/>
              </w:rPr>
              <w:br/>
            </w:r>
            <w:r w:rsidRPr="008D13A6">
              <w:rPr>
                <w:rFonts w:cs="Times New Roman"/>
                <w:i/>
                <w:sz w:val="16"/>
              </w:rPr>
              <w:t>в каталоге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8D13A6">
              <w:rPr>
                <w:rFonts w:cs="Times New Roman"/>
                <w:i/>
                <w:sz w:val="16"/>
              </w:rPr>
              <w:t>Количество вопросов на экзамене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  <w:tc>
          <w:tcPr>
            <w:tcW w:w="4899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Измерения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14</w:t>
            </w:r>
          </w:p>
        </w:tc>
        <w:tc>
          <w:tcPr>
            <w:tcW w:w="987" w:type="dxa"/>
            <w:tcBorders>
              <w:top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Взятие проб</w:t>
            </w:r>
          </w:p>
        </w:tc>
        <w:tc>
          <w:tcPr>
            <w:tcW w:w="994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12</w:t>
            </w:r>
          </w:p>
        </w:tc>
        <w:tc>
          <w:tcPr>
            <w:tcW w:w="987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3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Очистка грузовых танков; дегазация; мойка танков</w:t>
            </w:r>
          </w:p>
        </w:tc>
        <w:tc>
          <w:tcPr>
            <w:tcW w:w="994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24</w:t>
            </w:r>
          </w:p>
        </w:tc>
        <w:tc>
          <w:tcPr>
            <w:tcW w:w="987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3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4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Обращение с отстоями; остатками груза и цистернами для остаточных продуктов</w:t>
            </w:r>
          </w:p>
        </w:tc>
        <w:tc>
          <w:tcPr>
            <w:tcW w:w="994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9</w:t>
            </w:r>
          </w:p>
        </w:tc>
        <w:tc>
          <w:tcPr>
            <w:tcW w:w="987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5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Свидетельства об отсутствии газов и разрешенных работах</w:t>
            </w:r>
          </w:p>
        </w:tc>
        <w:tc>
          <w:tcPr>
            <w:tcW w:w="994" w:type="dxa"/>
            <w:shd w:val="clear" w:color="auto" w:fill="auto"/>
          </w:tcPr>
          <w:p w:rsidR="008D13A6" w:rsidRPr="009140A7" w:rsidRDefault="009140A7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lang w:val="en-US"/>
                <w:rPrChange w:id="151" w:author="Larisa Maykovskaya" w:date="2018-11-20T15:05:00Z">
                  <w:rPr>
                    <w:rFonts w:cs="Times New Roman"/>
                  </w:rPr>
                </w:rPrChange>
              </w:rPr>
            </w:pPr>
            <w:del w:id="152" w:author="Larisa Maykovskaya" w:date="2018-11-20T15:05:00Z">
              <w:r w:rsidDel="009140A7">
                <w:rPr>
                  <w:rFonts w:cs="Times New Roman"/>
                  <w:lang w:val="en-US"/>
                </w:rPr>
                <w:delText>12</w:delText>
              </w:r>
            </w:del>
            <w:ins w:id="153" w:author="Larisa Maykovskaya" w:date="2018-11-20T15:05:00Z">
              <w:r>
                <w:rPr>
                  <w:rFonts w:cs="Times New Roman"/>
                  <w:lang w:val="en-US"/>
                </w:rPr>
                <w:t>10</w:t>
              </w:r>
            </w:ins>
          </w:p>
        </w:tc>
        <w:tc>
          <w:tcPr>
            <w:tcW w:w="987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6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Погрузка; разгрузка</w:t>
            </w:r>
          </w:p>
        </w:tc>
        <w:tc>
          <w:tcPr>
            <w:tcW w:w="994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32</w:t>
            </w:r>
          </w:p>
        </w:tc>
        <w:tc>
          <w:tcPr>
            <w:tcW w:w="987" w:type="dxa"/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3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</w:rPr>
            </w:pPr>
            <w:r w:rsidRPr="008D13A6">
              <w:rPr>
                <w:rFonts w:cs="Times New Roman"/>
              </w:rPr>
              <w:t>7</w:t>
            </w:r>
          </w:p>
        </w:tc>
        <w:tc>
          <w:tcPr>
            <w:tcW w:w="4899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Обогрев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12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8D13A6">
              <w:rPr>
                <w:rFonts w:cs="Times New Roman"/>
              </w:rPr>
              <w:t>2</w:t>
            </w:r>
          </w:p>
        </w:tc>
      </w:tr>
      <w:tr w:rsidR="008D13A6" w:rsidRPr="008D13A6" w:rsidTr="008D13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4" w:space="0" w:color="auto"/>
            </w:tcBorders>
            <w:shd w:val="clear" w:color="auto" w:fill="auto"/>
            <w:vAlign w:val="top"/>
          </w:tcPr>
          <w:p w:rsidR="008D13A6" w:rsidRPr="008D13A6" w:rsidRDefault="008D13A6" w:rsidP="008D13A6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</w:p>
        </w:tc>
        <w:tc>
          <w:tcPr>
            <w:tcW w:w="48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8D13A6" w:rsidRPr="008D13A6" w:rsidRDefault="008D13A6" w:rsidP="00BB1FB5">
            <w:pPr>
              <w:tabs>
                <w:tab w:val="left" w:pos="221"/>
              </w:tabs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D13A6">
              <w:rPr>
                <w:rFonts w:cs="Times New Roman"/>
                <w:b/>
                <w:lang w:val="en-US"/>
              </w:rPr>
              <w:tab/>
            </w:r>
            <w:r w:rsidRPr="008D13A6">
              <w:rPr>
                <w:rFonts w:cs="Times New Roman"/>
                <w:b/>
              </w:rPr>
              <w:t>Итого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8D13A6" w:rsidRPr="008D13A6" w:rsidRDefault="008D13A6" w:rsidP="008D13A6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8D13A6">
              <w:rPr>
                <w:rFonts w:cs="Times New Roman"/>
                <w:b/>
              </w:rPr>
              <w:t>15</w:t>
            </w:r>
          </w:p>
        </w:tc>
      </w:tr>
    </w:tbl>
    <w:p w:rsidR="00D071B5" w:rsidRDefault="00247A09" w:rsidP="00247A09">
      <w:pPr>
        <w:pStyle w:val="SingleTxtG"/>
        <w:keepNext/>
        <w:spacing w:before="240"/>
      </w:pPr>
      <w:r w:rsidRPr="00E2125E">
        <w:rPr>
          <w:lang w:val="en-US"/>
        </w:rPr>
        <w:t>c</w:t>
      </w:r>
      <w:r w:rsidRPr="00E2125E">
        <w:t>)</w:t>
      </w:r>
      <w:r w:rsidRPr="00E2125E">
        <w:tab/>
        <w:t>Меры, принимаемые в чрезвычайной ситуации</w:t>
      </w:r>
    </w:p>
    <w:tbl>
      <w:tblPr>
        <w:tblStyle w:val="TabNum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90"/>
        <w:gridCol w:w="4899"/>
        <w:gridCol w:w="980"/>
        <w:gridCol w:w="1001"/>
      </w:tblGrid>
      <w:tr w:rsidR="00247A09" w:rsidRPr="00247A09" w:rsidTr="00247A09">
        <w:trPr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9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247A09">
              <w:rPr>
                <w:rFonts w:cs="Times New Roman"/>
                <w:i/>
                <w:sz w:val="16"/>
              </w:rPr>
              <w:t>Целевая тема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247A09">
              <w:rPr>
                <w:rFonts w:cs="Times New Roman"/>
                <w:i/>
                <w:sz w:val="16"/>
              </w:rPr>
              <w:t xml:space="preserve">Количество вопросов </w:t>
            </w:r>
            <w:r>
              <w:rPr>
                <w:rFonts w:cs="Times New Roman"/>
                <w:i/>
                <w:sz w:val="16"/>
              </w:rPr>
              <w:br/>
            </w:r>
            <w:r w:rsidRPr="00247A09">
              <w:rPr>
                <w:rFonts w:cs="Times New Roman"/>
                <w:i/>
                <w:sz w:val="16"/>
              </w:rPr>
              <w:t>в каталоге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before="80" w:after="80" w:line="20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i/>
                <w:sz w:val="16"/>
              </w:rPr>
            </w:pPr>
            <w:r w:rsidRPr="00247A09">
              <w:rPr>
                <w:rFonts w:cs="Times New Roman"/>
                <w:i/>
                <w:sz w:val="16"/>
              </w:rPr>
              <w:t>Количество вопросов на экзамене</w:t>
            </w:r>
          </w:p>
        </w:tc>
      </w:tr>
      <w:tr w:rsidR="00247A09" w:rsidRPr="00247A09" w:rsidTr="00247A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rPr>
                <w:rFonts w:cs="Times New Roman"/>
              </w:rPr>
            </w:pPr>
            <w:r w:rsidRPr="00247A09">
              <w:rPr>
                <w:rFonts w:cs="Times New Roman"/>
              </w:rPr>
              <w:t>1</w:t>
            </w:r>
          </w:p>
        </w:tc>
        <w:tc>
          <w:tcPr>
            <w:tcW w:w="4899" w:type="dxa"/>
            <w:tcBorders>
              <w:top w:val="single" w:sz="12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Телесные повреждения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7</w:t>
            </w:r>
          </w:p>
        </w:tc>
        <w:tc>
          <w:tcPr>
            <w:tcW w:w="1001" w:type="dxa"/>
            <w:tcBorders>
              <w:top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0 или 1</w:t>
            </w:r>
          </w:p>
        </w:tc>
      </w:tr>
      <w:tr w:rsidR="00247A09" w:rsidRPr="00247A09" w:rsidTr="00247A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rPr>
                <w:rFonts w:cs="Times New Roman"/>
              </w:rPr>
            </w:pPr>
            <w:r w:rsidRPr="00247A09">
              <w:rPr>
                <w:rFonts w:cs="Times New Roman"/>
              </w:rPr>
              <w:t>2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Имущественный ущерб</w:t>
            </w:r>
          </w:p>
        </w:tc>
        <w:tc>
          <w:tcPr>
            <w:tcW w:w="980" w:type="dxa"/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6</w:t>
            </w:r>
          </w:p>
        </w:tc>
        <w:tc>
          <w:tcPr>
            <w:tcW w:w="1001" w:type="dxa"/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0 или 1</w:t>
            </w:r>
          </w:p>
        </w:tc>
      </w:tr>
      <w:tr w:rsidR="00247A09" w:rsidRPr="00247A09" w:rsidTr="00247A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rPr>
                <w:rFonts w:cs="Times New Roman"/>
              </w:rPr>
            </w:pPr>
            <w:r w:rsidRPr="00247A09">
              <w:rPr>
                <w:rFonts w:cs="Times New Roman"/>
              </w:rPr>
              <w:t>3</w:t>
            </w:r>
          </w:p>
        </w:tc>
        <w:tc>
          <w:tcPr>
            <w:tcW w:w="4899" w:type="dxa"/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Ущерб окружающей среде</w:t>
            </w:r>
          </w:p>
        </w:tc>
        <w:tc>
          <w:tcPr>
            <w:tcW w:w="980" w:type="dxa"/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5</w:t>
            </w:r>
          </w:p>
        </w:tc>
        <w:tc>
          <w:tcPr>
            <w:tcW w:w="1001" w:type="dxa"/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0 или 1</w:t>
            </w:r>
          </w:p>
        </w:tc>
      </w:tr>
      <w:tr w:rsidR="00247A09" w:rsidRPr="00247A09" w:rsidTr="00247A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rPr>
                <w:rFonts w:cs="Times New Roman"/>
              </w:rPr>
            </w:pPr>
            <w:r w:rsidRPr="00247A09">
              <w:rPr>
                <w:rFonts w:cs="Times New Roman"/>
              </w:rPr>
              <w:t>4</w:t>
            </w:r>
          </w:p>
        </w:tc>
        <w:tc>
          <w:tcPr>
            <w:tcW w:w="4899" w:type="dxa"/>
            <w:tcBorders>
              <w:bottom w:val="single" w:sz="4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Планы обеспечения безопасности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6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 w:rsidRPr="00247A09">
              <w:rPr>
                <w:rFonts w:cs="Times New Roman"/>
              </w:rPr>
              <w:t>0 или 1</w:t>
            </w:r>
          </w:p>
        </w:tc>
      </w:tr>
      <w:tr w:rsidR="00247A09" w:rsidRPr="00247A09" w:rsidTr="00247A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0" w:type="dxa"/>
            <w:tcBorders>
              <w:top w:val="single" w:sz="4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rPr>
                <w:rFonts w:cs="Times New Roman"/>
                <w:b/>
              </w:rPr>
            </w:pPr>
          </w:p>
        </w:tc>
        <w:tc>
          <w:tcPr>
            <w:tcW w:w="48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top"/>
          </w:tcPr>
          <w:p w:rsidR="00247A09" w:rsidRPr="00247A09" w:rsidRDefault="00247A09" w:rsidP="00247A09">
            <w:pPr>
              <w:suppressAutoHyphens w:val="0"/>
              <w:spacing w:line="22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247A09">
              <w:rPr>
                <w:rFonts w:cs="Times New Roman"/>
                <w:b/>
                <w:lang w:val="en-US"/>
              </w:rPr>
              <w:tab/>
            </w:r>
            <w:r w:rsidRPr="00247A09">
              <w:rPr>
                <w:rFonts w:cs="Times New Roman"/>
                <w:b/>
              </w:rPr>
              <w:t>Итого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</w:p>
        </w:tc>
        <w:tc>
          <w:tcPr>
            <w:tcW w:w="10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247A09" w:rsidRPr="00247A09" w:rsidRDefault="00247A09" w:rsidP="00247A09">
            <w:pPr>
              <w:suppressAutoHyphens w:val="0"/>
              <w:spacing w:line="2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/>
              </w:rPr>
            </w:pPr>
            <w:r w:rsidRPr="00247A09">
              <w:rPr>
                <w:rFonts w:cs="Times New Roman"/>
                <w:b/>
              </w:rPr>
              <w:t>3</w:t>
            </w:r>
          </w:p>
        </w:tc>
      </w:tr>
    </w:tbl>
    <w:p w:rsidR="00247A09" w:rsidRPr="00247A09" w:rsidRDefault="00247A09" w:rsidP="00247A09">
      <w:pPr>
        <w:pStyle w:val="H23G"/>
      </w:pPr>
      <w:r w:rsidRPr="00247A09">
        <w:tab/>
        <w:t>3.3.2</w:t>
      </w:r>
      <w:r w:rsidRPr="00247A09">
        <w:tab/>
        <w:t>Каталог вопросов существа по химическим продуктам</w:t>
      </w:r>
    </w:p>
    <w:p w:rsidR="00247A09" w:rsidRPr="00247A09" w:rsidRDefault="00247A09" w:rsidP="00247A09">
      <w:pPr>
        <w:pStyle w:val="SingleTxtG"/>
      </w:pPr>
      <w:r w:rsidRPr="00247A09">
        <w:t>48.</w:t>
      </w:r>
      <w:r w:rsidRPr="00247A09">
        <w:tab/>
        <w:t>Кандидату должны быть предоставлены следующие документы:</w:t>
      </w:r>
    </w:p>
    <w:p w:rsidR="00247A09" w:rsidRPr="00247A09" w:rsidRDefault="00247A09" w:rsidP="00247A09">
      <w:pPr>
        <w:pStyle w:val="Bullet1G"/>
      </w:pPr>
      <w:r w:rsidRPr="00247A09">
        <w:t>описание ситуации (см. приложение II, 1);</w:t>
      </w:r>
    </w:p>
    <w:p w:rsidR="00247A09" w:rsidRPr="00247A09" w:rsidRDefault="00247A09" w:rsidP="00247A09">
      <w:pPr>
        <w:pStyle w:val="Bullet1G"/>
      </w:pPr>
      <w:r w:rsidRPr="00247A09">
        <w:t>выбранные вопросы (15 отдельных вопросов) (см. приложение II, 2);</w:t>
      </w:r>
    </w:p>
    <w:p w:rsidR="00247A09" w:rsidRPr="00247A09" w:rsidRDefault="00247A09" w:rsidP="00247A09">
      <w:pPr>
        <w:pStyle w:val="Bullet1G"/>
      </w:pPr>
      <w:r w:rsidRPr="00247A09">
        <w:t>карточка с данными, касающимися характеристик вещества, в связи с защитой органов дыхания (см. приложение I, 3); а также</w:t>
      </w:r>
    </w:p>
    <w:p w:rsidR="00247A09" w:rsidRPr="00247A09" w:rsidRDefault="00247A09" w:rsidP="00247A09">
      <w:pPr>
        <w:pStyle w:val="Bullet1G"/>
      </w:pPr>
      <w:r w:rsidRPr="00247A09">
        <w:t>свидетельство о допущении (см. приложение II, 4); и</w:t>
      </w:r>
    </w:p>
    <w:p w:rsidR="00247A09" w:rsidRPr="00247A09" w:rsidRDefault="00247A09" w:rsidP="00247A09">
      <w:pPr>
        <w:pStyle w:val="Bullet1G"/>
      </w:pPr>
      <w:r w:rsidRPr="00247A09">
        <w:t>паспорт безопасности с указанием предельного значения на рабочем месте или эквивалентные документы по выбранному веществу.</w:t>
      </w:r>
    </w:p>
    <w:p w:rsidR="00247A09" w:rsidRPr="00247A09" w:rsidRDefault="00247A09" w:rsidP="00247A09">
      <w:pPr>
        <w:pStyle w:val="SingleTxtG"/>
      </w:pPr>
      <w:r w:rsidRPr="00247A09">
        <w:t>49.</w:t>
      </w:r>
      <w:r w:rsidRPr="00247A09">
        <w:tab/>
        <w:t>Кроме того, во время экзамена разрешается пользоваться текстами правил и технической литературой, предусмотренными в подразделе 8.2.2.7.</w:t>
      </w:r>
    </w:p>
    <w:p w:rsidR="00247A09" w:rsidRPr="00247A09" w:rsidRDefault="00247A09" w:rsidP="00247A09">
      <w:pPr>
        <w:pStyle w:val="SingleTxtG"/>
      </w:pPr>
      <w:r w:rsidRPr="00247A09">
        <w:t>50.</w:t>
      </w:r>
      <w:r w:rsidRPr="00247A09">
        <w:tab/>
        <w:t>Если для выбранного вещества не существует предельного значения на рабочем месте, нельзя использовать вопросы, связанные с предельным значением на рабочем месте.</w:t>
      </w:r>
    </w:p>
    <w:p w:rsidR="00247A09" w:rsidRPr="00247A09" w:rsidRDefault="00247A09" w:rsidP="00247A09">
      <w:pPr>
        <w:pStyle w:val="SingleTxtG"/>
      </w:pPr>
      <w:r w:rsidRPr="00247A09">
        <w:t>51.</w:t>
      </w:r>
      <w:r w:rsidRPr="00247A09">
        <w:tab/>
        <w:t xml:space="preserve">Для выполнения этой части экзамена кандидату дается 90 минут. Максимальное количество баллов, которое можно получить, − 30. Распределение баллов осуществляется перед экзаменом компетентным органом или назначенной им экзаменационной комиссией </w:t>
      </w:r>
      <w:ins w:id="154" w:author="Larisa Maykovskaya" w:date="2018-11-20T15:05:00Z">
        <w:r w:rsidR="009140A7" w:rsidRPr="00247A09">
          <w:t>[</w:t>
        </w:r>
      </w:ins>
      <w:r w:rsidRPr="00247A09">
        <w:t>в зависимости от степени сложности вопросов</w:t>
      </w:r>
      <w:ins w:id="155" w:author="Larisa Maykovskaya" w:date="2018-11-20T15:06:00Z">
        <w:r w:rsidR="009140A7" w:rsidRPr="00247A09">
          <w:t>] [Однако за каждую часть вопроса существа рекомендуется выставлять два балла.]</w:t>
        </w:r>
      </w:ins>
      <w:r w:rsidRPr="00247A09">
        <w:t>.</w:t>
      </w:r>
    </w:p>
    <w:p w:rsidR="00247A09" w:rsidRPr="00247A09" w:rsidRDefault="00247A09" w:rsidP="00247A09">
      <w:pPr>
        <w:pStyle w:val="SingleTxtG"/>
      </w:pPr>
      <w:r w:rsidRPr="00247A09">
        <w:t>52.</w:t>
      </w:r>
      <w:r w:rsidRPr="00247A09">
        <w:tab/>
        <w:t>Экзаменационная оценка выставляется в соответствии с пунктом</w:t>
      </w:r>
      <w:r w:rsidRPr="00247A09">
        <w:rPr>
          <w:lang w:val="en-US"/>
        </w:rPr>
        <w:t> </w:t>
      </w:r>
      <w:r w:rsidRPr="00247A09">
        <w:t>8.2.2.7.2.5.</w:t>
      </w:r>
    </w:p>
    <w:p w:rsidR="00247A09" w:rsidRPr="00247A09" w:rsidRDefault="00247A09" w:rsidP="00BB1FB5">
      <w:pPr>
        <w:pStyle w:val="SingleTxtG"/>
        <w:keepNext/>
        <w:keepLines/>
      </w:pPr>
      <w:r w:rsidRPr="00247A09">
        <w:t>53.</w:t>
      </w:r>
      <w:r w:rsidRPr="00247A09">
        <w:tab/>
        <w:t>Вопросы существа и образцы ответов для экзамена по специализированному курсу по химическим продуктам предоставляются соответствующими национальными органами исключительно компетентным органам, отвечающим за проведение экзаменов, и утвержденным экзаменационным комиссиям.</w:t>
      </w:r>
    </w:p>
    <w:p w:rsidR="00247A09" w:rsidRPr="00247A09" w:rsidRDefault="00247A09" w:rsidP="00247A09">
      <w:pPr>
        <w:pStyle w:val="SingleTxtG"/>
      </w:pPr>
      <w:r w:rsidRPr="00247A09">
        <w:t>54.</w:t>
      </w:r>
      <w:r w:rsidRPr="00247A09">
        <w:tab/>
        <w:t>Образцы ответов используются в качестве ориентира.</w:t>
      </w:r>
    </w:p>
    <w:p w:rsidR="00247A09" w:rsidRDefault="00247A09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247A09" w:rsidRPr="00247A09" w:rsidRDefault="00247A09" w:rsidP="00247A09">
      <w:pPr>
        <w:pStyle w:val="HChG"/>
      </w:pPr>
      <w:r w:rsidRPr="00247A09">
        <w:t>Приложение I</w:t>
      </w:r>
    </w:p>
    <w:p w:rsidR="00247A09" w:rsidRPr="00247A09" w:rsidRDefault="00247A09" w:rsidP="00247A09">
      <w:pPr>
        <w:pStyle w:val="HChG"/>
      </w:pPr>
      <w:r w:rsidRPr="00247A09">
        <w:tab/>
      </w:r>
      <w:r w:rsidRPr="00247A09">
        <w:tab/>
        <w:t xml:space="preserve">Карточки с данными − вопросы существа </w:t>
      </w:r>
      <w:r w:rsidRPr="00247A09">
        <w:br/>
        <w:t>по специализированному курсу по газам</w:t>
      </w:r>
    </w:p>
    <w:p w:rsidR="00247A09" w:rsidRPr="00247A09" w:rsidRDefault="00247A09" w:rsidP="00247A09">
      <w:pPr>
        <w:pStyle w:val="HChG"/>
      </w:pPr>
      <w:r w:rsidRPr="00247A09">
        <w:tab/>
        <w:t>1.</w:t>
      </w:r>
      <w:r w:rsidRPr="00247A09">
        <w:tab/>
        <w:t>Описание ситуации</w:t>
      </w:r>
    </w:p>
    <w:p w:rsidR="00247A09" w:rsidRPr="00247A09" w:rsidRDefault="00247A09" w:rsidP="00247A09">
      <w:pPr>
        <w:pStyle w:val="SingleTxtG"/>
      </w:pPr>
      <w:r w:rsidRPr="00247A09">
        <w:tab/>
        <w:t>Эта часть экзамена основана на следующих описаниях ситуаций:</w:t>
      </w:r>
    </w:p>
    <w:p w:rsidR="00247A09" w:rsidRPr="00247A09" w:rsidRDefault="00247A09" w:rsidP="00850BD6">
      <w:pPr>
        <w:pStyle w:val="H1G"/>
      </w:pPr>
      <w:r w:rsidRPr="00247A09">
        <w:tab/>
      </w:r>
      <w:r w:rsidRPr="00247A09">
        <w:tab/>
        <w:t>Описание ситуации 01:</w:t>
      </w:r>
    </w:p>
    <w:p w:rsidR="00247A09" w:rsidRPr="00247A09" w:rsidRDefault="00247A09" w:rsidP="00850BD6">
      <w:pPr>
        <w:pStyle w:val="H23G"/>
      </w:pPr>
      <w:r w:rsidRPr="00247A09">
        <w:tab/>
      </w:r>
      <w:r w:rsidRPr="00247A09">
        <w:tab/>
        <w:t>Погрузочно-разгрузочные работы</w:t>
      </w:r>
    </w:p>
    <w:p w:rsidR="00247A09" w:rsidRPr="00247A09" w:rsidRDefault="00247A09" w:rsidP="00247A09">
      <w:pPr>
        <w:pStyle w:val="SingleTxtG"/>
      </w:pPr>
      <w:r w:rsidRPr="00247A09">
        <w:tab/>
        <w:t>Ваш самоходный танкер GASEX имеет свидетельство о допущении ВОПОГ 001. Танкер покидает верфь; грузовые танки были открыты, и трубы находятся под давлением; запорные клапаны закрыты.</w:t>
      </w:r>
    </w:p>
    <w:p w:rsidR="00247A09" w:rsidRPr="00247A09" w:rsidRDefault="00247A09" w:rsidP="00247A09">
      <w:pPr>
        <w:pStyle w:val="SingleTxtG"/>
      </w:pPr>
      <w:r w:rsidRPr="00247A09">
        <w:tab/>
        <w:t>На терминале 1 судно должно быть загружено до максимума (веществом из раздела 3) под № ООН XXXX (НАИМЕНОВАНИЕ, класс, классификационный код, группа упаковки); оно должно быть затем разгружено на терминале 2.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Порт загрузки − терминал 1</w:t>
      </w:r>
    </w:p>
    <w:p w:rsidR="00247A09" w:rsidRPr="00247A09" w:rsidRDefault="00247A09" w:rsidP="00247A09">
      <w:pPr>
        <w:pStyle w:val="SingleTxtG"/>
      </w:pPr>
      <w:r w:rsidRPr="00247A09">
        <w:tab/>
        <w:t>Вещество, подлежащее загрузке, хранится в сферических резервуарах.</w:t>
      </w:r>
    </w:p>
    <w:p w:rsidR="00247A09" w:rsidRPr="00247A09" w:rsidRDefault="00247A09" w:rsidP="00247A09">
      <w:pPr>
        <w:pStyle w:val="SingleTxtG"/>
      </w:pPr>
      <w:r w:rsidRPr="00247A09">
        <w:tab/>
        <w:t>Терминал может обеспечить подачу азота со скоростью до 1 000 м</w:t>
      </w:r>
      <w:r w:rsidRPr="00247A09">
        <w:rPr>
          <w:vertAlign w:val="superscript"/>
        </w:rPr>
        <w:t>3</w:t>
      </w:r>
      <w:r w:rsidRPr="00247A09">
        <w:t>/ч при максимальном давлении 5 бар (избыточное давление) и располагает факельной установкой производительностью 1 000 м</w:t>
      </w:r>
      <w:r w:rsidRPr="00247A09">
        <w:rPr>
          <w:vertAlign w:val="superscript"/>
        </w:rPr>
        <w:t>3</w:t>
      </w:r>
      <w:r w:rsidRPr="00247A09">
        <w:t>/ч.</w:t>
      </w:r>
    </w:p>
    <w:p w:rsidR="00247A09" w:rsidRPr="00247A09" w:rsidRDefault="00247A09" w:rsidP="00247A09">
      <w:pPr>
        <w:pStyle w:val="SingleTxtG"/>
      </w:pPr>
      <w:r w:rsidRPr="00247A09">
        <w:tab/>
        <w:t>Во время загрузки пары/газы не должны попадать обратно в наземный сферический резервуар.</w:t>
      </w:r>
    </w:p>
    <w:p w:rsidR="00247A09" w:rsidRPr="00247A09" w:rsidRDefault="00247A09" w:rsidP="00247A09">
      <w:pPr>
        <w:pStyle w:val="SingleTxtG"/>
      </w:pPr>
      <w:r w:rsidRPr="00247A09">
        <w:tab/>
        <w:t>Скорость загрузки с терминала − 250 м</w:t>
      </w:r>
      <w:r w:rsidRPr="00247A09">
        <w:rPr>
          <w:vertAlign w:val="superscript"/>
        </w:rPr>
        <w:t>3</w:t>
      </w:r>
      <w:r w:rsidRPr="00247A09">
        <w:t>/ч.</w:t>
      </w:r>
    </w:p>
    <w:p w:rsidR="00247A09" w:rsidRPr="00247A09" w:rsidRDefault="00247A09" w:rsidP="00247A09">
      <w:pPr>
        <w:pStyle w:val="SingleTxtG"/>
      </w:pPr>
      <w:r w:rsidRPr="00247A09">
        <w:tab/>
        <w:t>Температура вещества и температура окружающей среды составляют 10</w:t>
      </w:r>
      <w:r w:rsidRPr="00247A09">
        <w:rPr>
          <w:lang w:val="en-US"/>
        </w:rPr>
        <w:t> </w:t>
      </w:r>
      <w:r w:rsidRPr="00247A09">
        <w:t>°C.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Порт разгрузки − терминал 2</w:t>
      </w:r>
    </w:p>
    <w:p w:rsidR="00247A09" w:rsidRPr="00247A09" w:rsidRDefault="00247A09" w:rsidP="00247A09">
      <w:pPr>
        <w:pStyle w:val="SingleTxtG"/>
      </w:pPr>
      <w:r w:rsidRPr="00247A09">
        <w:tab/>
        <w:t>Судно разгружается с использованием судовых насосов. Необходимо выгрузить максимально возможное количество вещества.</w:t>
      </w:r>
    </w:p>
    <w:p w:rsidR="00247A09" w:rsidRPr="00247A09" w:rsidRDefault="00247A09" w:rsidP="00247A09">
      <w:pPr>
        <w:pStyle w:val="SingleTxtG"/>
      </w:pPr>
      <w:r w:rsidRPr="00247A09">
        <w:tab/>
        <w:t>Разгрузка осуществляется во временное сферическое хранилище. Имеется газовозвратный трубопровод.</w:t>
      </w:r>
    </w:p>
    <w:p w:rsidR="00247A09" w:rsidRPr="00247A09" w:rsidRDefault="00247A09" w:rsidP="00247A09">
      <w:pPr>
        <w:pStyle w:val="SingleTxtG"/>
      </w:pPr>
      <w:r w:rsidRPr="00247A09">
        <w:tab/>
        <w:t>Температура окружающей среды составляет 10 °C.</w:t>
      </w:r>
    </w:p>
    <w:p w:rsidR="00247A09" w:rsidRPr="00247A09" w:rsidRDefault="00247A09" w:rsidP="00E67E3C">
      <w:pPr>
        <w:pStyle w:val="H1GR"/>
      </w:pPr>
      <w:r w:rsidRPr="00247A09">
        <w:tab/>
      </w:r>
      <w:r w:rsidRPr="00247A09">
        <w:tab/>
        <w:t>Описание ситуации 02: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Погрузочно-разгрузочные работы</w:t>
      </w:r>
    </w:p>
    <w:p w:rsidR="00247A09" w:rsidRPr="00247A09" w:rsidRDefault="00247A09" w:rsidP="00247A09">
      <w:pPr>
        <w:pStyle w:val="SingleTxtG"/>
      </w:pPr>
      <w:r w:rsidRPr="00247A09">
        <w:tab/>
        <w:t>Ваш самоходный танкер GASEX имеет свидетельство о допущении ВОПОГ 001. Танкер содержит газ под № ООН 1011 н-БУТАН; давление в грузовом танке составляет 0,2 бар (избыточное давление).</w:t>
      </w:r>
    </w:p>
    <w:p w:rsidR="00247A09" w:rsidRPr="00247A09" w:rsidRDefault="00247A09" w:rsidP="00247A09">
      <w:pPr>
        <w:pStyle w:val="SingleTxtG"/>
      </w:pPr>
      <w:r w:rsidRPr="00247A09">
        <w:tab/>
        <w:t>На терминале 1 судно должно быть загружено до максимума (веществом из раздела 3) под № ООН XXXX (НАИМЕНОВАНИЕ, класс, классификационный код, группа упаковки); оно должно быть затем разгружено на терминале 2.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Порт загрузки − терминал 1</w:t>
      </w:r>
    </w:p>
    <w:p w:rsidR="00247A09" w:rsidRPr="00247A09" w:rsidRDefault="00247A09" w:rsidP="00247A09">
      <w:pPr>
        <w:pStyle w:val="SingleTxtG"/>
      </w:pPr>
      <w:r w:rsidRPr="00247A09">
        <w:tab/>
        <w:t>Вещество, подлежащее загрузке, хранится в сферических резервуарах.</w:t>
      </w:r>
    </w:p>
    <w:p w:rsidR="00247A09" w:rsidRPr="00247A09" w:rsidRDefault="00247A09" w:rsidP="00247A09">
      <w:pPr>
        <w:pStyle w:val="SingleTxtG"/>
      </w:pPr>
      <w:r w:rsidRPr="00247A09">
        <w:tab/>
        <w:t>Терминал может обеспечить подачу азота со скоростью до 1 000 м</w:t>
      </w:r>
      <w:r w:rsidRPr="00247A09">
        <w:rPr>
          <w:vertAlign w:val="superscript"/>
        </w:rPr>
        <w:t>3</w:t>
      </w:r>
      <w:r w:rsidRPr="00247A09">
        <w:t>/ч при максимальном давлении 5 бар (избыточное давление) и располагает факельной установкой производительностью 1 000 м</w:t>
      </w:r>
      <w:r w:rsidRPr="00247A09">
        <w:rPr>
          <w:vertAlign w:val="superscript"/>
        </w:rPr>
        <w:t>3</w:t>
      </w:r>
      <w:r w:rsidRPr="00247A09">
        <w:t>/ч.</w:t>
      </w:r>
    </w:p>
    <w:p w:rsidR="00247A09" w:rsidRPr="00247A09" w:rsidRDefault="00247A09" w:rsidP="00247A09">
      <w:pPr>
        <w:pStyle w:val="SingleTxtG"/>
      </w:pPr>
      <w:r w:rsidRPr="00247A09">
        <w:tab/>
        <w:t>Во время загрузки пары/газы не должны попадать обратно в наземный сферический резервуар.</w:t>
      </w:r>
    </w:p>
    <w:p w:rsidR="00247A09" w:rsidRPr="00247A09" w:rsidRDefault="00247A09" w:rsidP="00247A09">
      <w:pPr>
        <w:pStyle w:val="SingleTxtG"/>
      </w:pPr>
      <w:r w:rsidRPr="00247A09">
        <w:tab/>
        <w:t>Скорость загрузки с терминала − 250 м</w:t>
      </w:r>
      <w:r w:rsidRPr="00247A09">
        <w:rPr>
          <w:vertAlign w:val="superscript"/>
        </w:rPr>
        <w:t>3</w:t>
      </w:r>
      <w:r w:rsidRPr="00247A09">
        <w:t>/ч.</w:t>
      </w:r>
    </w:p>
    <w:p w:rsidR="00247A09" w:rsidRPr="00247A09" w:rsidRDefault="00247A09" w:rsidP="00247A09">
      <w:pPr>
        <w:pStyle w:val="SingleTxtG"/>
      </w:pPr>
      <w:r w:rsidRPr="00247A09">
        <w:tab/>
        <w:t>Температура вещества и температура окружающей среды составляют 10</w:t>
      </w:r>
      <w:r w:rsidRPr="00247A09">
        <w:rPr>
          <w:lang w:val="en-US"/>
        </w:rPr>
        <w:t> </w:t>
      </w:r>
      <w:r w:rsidRPr="00247A09">
        <w:t>°C.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Порт разгрузки − терминал 2</w:t>
      </w:r>
    </w:p>
    <w:p w:rsidR="00247A09" w:rsidRPr="00247A09" w:rsidRDefault="00247A09" w:rsidP="00247A09">
      <w:pPr>
        <w:pStyle w:val="SingleTxtG"/>
      </w:pPr>
      <w:r w:rsidRPr="00247A09">
        <w:tab/>
        <w:t>Судно разгружается с использованием судовых насосов. Необходимо выгрузить максимально возможное количество вещества.</w:t>
      </w:r>
    </w:p>
    <w:p w:rsidR="00247A09" w:rsidRPr="00247A09" w:rsidRDefault="00247A09" w:rsidP="00247A09">
      <w:pPr>
        <w:pStyle w:val="SingleTxtG"/>
      </w:pPr>
      <w:r w:rsidRPr="00247A09">
        <w:tab/>
        <w:t>Разгрузка осуществляется во временное сферическое хранилище. Имеется газовозвратный трубопровод.</w:t>
      </w:r>
    </w:p>
    <w:p w:rsidR="00247A09" w:rsidRPr="00247A09" w:rsidRDefault="00247A09" w:rsidP="00247A09">
      <w:pPr>
        <w:pStyle w:val="SingleTxtG"/>
      </w:pPr>
      <w:r w:rsidRPr="00247A09">
        <w:tab/>
        <w:t>Температура окружающей среды составляет 10 °C.</w:t>
      </w:r>
    </w:p>
    <w:p w:rsidR="00247A09" w:rsidRPr="00247A09" w:rsidRDefault="00247A09" w:rsidP="00E67E3C">
      <w:pPr>
        <w:pStyle w:val="HChG"/>
      </w:pPr>
      <w:r w:rsidRPr="00247A09">
        <w:tab/>
        <w:t>2.</w:t>
      </w:r>
      <w:r w:rsidRPr="00247A09">
        <w:tab/>
        <w:t>Вопросы</w:t>
      </w:r>
    </w:p>
    <w:p w:rsidR="00247A09" w:rsidRPr="00247A09" w:rsidRDefault="00247A09" w:rsidP="00247A09">
      <w:pPr>
        <w:pStyle w:val="SingleTxtG"/>
      </w:pPr>
      <w:r w:rsidRPr="00247A09">
        <w:tab/>
        <w:t>Составление вопросов должно осуществляться в соответствии с нижеследующей схемой. При этом следует соблюдать логическую последовательность.</w:t>
      </w:r>
    </w:p>
    <w:p w:rsidR="00247A09" w:rsidRPr="00247A09" w:rsidRDefault="00247A09" w:rsidP="00E67E3C">
      <w:pPr>
        <w:pStyle w:val="H1G"/>
      </w:pPr>
      <w:r w:rsidRPr="00247A09">
        <w:tab/>
        <w:t>А.</w:t>
      </w:r>
      <w:r w:rsidRPr="00247A09">
        <w:tab/>
        <w:t>Подготовка к загрузке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Общие вопросы:</w:t>
      </w:r>
    </w:p>
    <w:p w:rsidR="00247A09" w:rsidRPr="00247A09" w:rsidRDefault="00247A09" w:rsidP="008952B8">
      <w:pPr>
        <w:pStyle w:val="Bullet1G"/>
      </w:pPr>
      <w:r w:rsidRPr="00247A09">
        <w:tab/>
        <w:t>Выбрать два вопроса из A-1, A-2 (a или b) и A-3.</w:t>
      </w:r>
    </w:p>
    <w:p w:rsidR="00247A09" w:rsidRPr="00247A09" w:rsidRDefault="00247A09" w:rsidP="00247A09">
      <w:pPr>
        <w:pStyle w:val="SingleTxtG"/>
      </w:pPr>
      <w:r w:rsidRPr="00247A09">
        <w:t>(Примечание: для ситуации 01 − вопрос A-2a, для ситуации 02 − вопрос A-2b.)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Вопросы, касающиеся конкретного вещества:</w:t>
      </w:r>
    </w:p>
    <w:p w:rsidR="00247A09" w:rsidRPr="00247A09" w:rsidRDefault="00247A09" w:rsidP="008952B8">
      <w:pPr>
        <w:pStyle w:val="Bullet1G"/>
      </w:pPr>
      <w:r w:rsidRPr="00247A09">
        <w:tab/>
        <w:t>Выбрать один вопрос из A-4/1−A-4/6.</w:t>
      </w:r>
    </w:p>
    <w:p w:rsidR="00247A09" w:rsidRPr="00247A09" w:rsidRDefault="00247A09" w:rsidP="00E67E3C">
      <w:pPr>
        <w:pStyle w:val="H1G"/>
      </w:pPr>
      <w:r w:rsidRPr="00247A09">
        <w:tab/>
        <w:t xml:space="preserve">B. </w:t>
      </w:r>
      <w:r w:rsidRPr="00247A09">
        <w:tab/>
        <w:t>Продувка грузовых танков</w:t>
      </w:r>
    </w:p>
    <w:p w:rsidR="00247A09" w:rsidRPr="00247A09" w:rsidRDefault="00247A09" w:rsidP="008952B8">
      <w:pPr>
        <w:pStyle w:val="Bullet1G"/>
      </w:pPr>
      <w:r w:rsidRPr="00247A09">
        <w:tab/>
        <w:t>Выбрать три вопроса из B-1−B-10.</w:t>
      </w:r>
    </w:p>
    <w:p w:rsidR="00247A09" w:rsidRPr="00247A09" w:rsidRDefault="00247A09" w:rsidP="00E67E3C">
      <w:pPr>
        <w:pStyle w:val="H1G"/>
      </w:pPr>
      <w:r w:rsidRPr="00247A09">
        <w:tab/>
        <w:t xml:space="preserve">C. </w:t>
      </w:r>
      <w:r w:rsidRPr="00247A09">
        <w:tab/>
        <w:t>Загрузка</w:t>
      </w:r>
    </w:p>
    <w:p w:rsidR="00247A09" w:rsidRPr="00247A09" w:rsidRDefault="00247A09" w:rsidP="00E67E3C">
      <w:pPr>
        <w:pStyle w:val="H23G"/>
      </w:pPr>
      <w:r w:rsidRPr="00247A09">
        <w:tab/>
      </w:r>
      <w:r w:rsidRPr="00247A09">
        <w:tab/>
        <w:t>Общий вопрос:</w:t>
      </w:r>
    </w:p>
    <w:p w:rsidR="00247A09" w:rsidRPr="00247A09" w:rsidRDefault="00247A09" w:rsidP="008952B8">
      <w:pPr>
        <w:pStyle w:val="Bullet1G"/>
      </w:pPr>
      <w:r w:rsidRPr="00247A09">
        <w:tab/>
        <w:t>Выбрать вопрос C-1.</w:t>
      </w:r>
    </w:p>
    <w:p w:rsidR="00247A09" w:rsidRPr="00247A09" w:rsidRDefault="00247A09" w:rsidP="008952B8">
      <w:pPr>
        <w:pStyle w:val="Bullet1G"/>
      </w:pPr>
      <w:r w:rsidRPr="00247A09">
        <w:tab/>
        <w:t>Выбрать три вопроса из C-2−C-10.</w:t>
      </w:r>
    </w:p>
    <w:p w:rsidR="00247A09" w:rsidRPr="00247A09" w:rsidRDefault="00247A09" w:rsidP="00247A09">
      <w:pPr>
        <w:pStyle w:val="SingleTxtG"/>
      </w:pPr>
      <w:r w:rsidRPr="00247A09">
        <w:t>(Примечание: нельзя выбирать одновременно C-3 и C-4 или C-7 и C-8 во время одной и той же экзаменационной сессии. Иными словами, можно выбрать C-3 или C-4 и C-7 или C-8. Вопрос С-8 не подходит для следующих веществ:</w:t>
      </w:r>
    </w:p>
    <w:p w:rsidR="00247A09" w:rsidRPr="00247A09" w:rsidRDefault="00247A09" w:rsidP="00247A09">
      <w:pPr>
        <w:pStyle w:val="SingleTxtG"/>
      </w:pPr>
      <w:r w:rsidRPr="00247A09">
        <w:t>1,3-БУТАДИЕН СТАБИЛИЗИРОВАННЫЙ и ВИНИЛХЛОРИД СТАБИЛИЗИРОВАННЫЙ.)</w:t>
      </w:r>
    </w:p>
    <w:p w:rsidR="00247A09" w:rsidRPr="00247A09" w:rsidRDefault="00247A09" w:rsidP="00E67E3C">
      <w:pPr>
        <w:pStyle w:val="H1G"/>
      </w:pPr>
      <w:r w:rsidRPr="00247A09">
        <w:tab/>
        <w:t>D.</w:t>
      </w:r>
      <w:r w:rsidRPr="00247A09">
        <w:tab/>
        <w:t>Расчет груза</w:t>
      </w:r>
    </w:p>
    <w:p w:rsidR="00247A09" w:rsidRPr="00247A09" w:rsidRDefault="00247A09" w:rsidP="001C4BFD">
      <w:pPr>
        <w:pStyle w:val="Bullet1G"/>
      </w:pPr>
      <w:r w:rsidRPr="00247A09">
        <w:tab/>
        <w:t>Выбрать три расчета D-1−D-3.</w:t>
      </w:r>
    </w:p>
    <w:p w:rsidR="00247A09" w:rsidRPr="00247A09" w:rsidRDefault="00247A09" w:rsidP="00E67E3C">
      <w:pPr>
        <w:pStyle w:val="H1G"/>
      </w:pPr>
      <w:r w:rsidRPr="00247A09">
        <w:tab/>
        <w:t xml:space="preserve">E. </w:t>
      </w:r>
      <w:r w:rsidRPr="00247A09">
        <w:tab/>
        <w:t>Разгрузка</w:t>
      </w:r>
    </w:p>
    <w:p w:rsidR="00247A09" w:rsidRPr="00247A09" w:rsidRDefault="00247A09" w:rsidP="001C4BFD">
      <w:pPr>
        <w:pStyle w:val="Bullet1G"/>
      </w:pPr>
      <w:r w:rsidRPr="00247A09">
        <w:tab/>
        <w:t>Выбрать два вопроса E-1 и E-2.</w:t>
      </w:r>
    </w:p>
    <w:p w:rsidR="00247A09" w:rsidRPr="00247A09" w:rsidRDefault="00247A09" w:rsidP="00E67E3C">
      <w:pPr>
        <w:pStyle w:val="HChG"/>
      </w:pPr>
      <w:r w:rsidRPr="00247A09">
        <w:tab/>
        <w:t>3.</w:t>
      </w:r>
      <w:r w:rsidRPr="00247A09">
        <w:tab/>
        <w:t>Вещество и его характеристики</w:t>
      </w:r>
    </w:p>
    <w:p w:rsidR="00247A09" w:rsidRPr="00247A09" w:rsidRDefault="00247A09" w:rsidP="00247A09">
      <w:pPr>
        <w:pStyle w:val="SingleTxtG"/>
      </w:pPr>
      <w:r w:rsidRPr="00247A09">
        <w:tab/>
        <w:t>Следует выбрать одно вещество с карточкой с данными, касающимися его характеристик, из следующего перечня.</w:t>
      </w:r>
    </w:p>
    <w:p w:rsidR="00247A09" w:rsidRPr="008952B8" w:rsidRDefault="00247A09" w:rsidP="008952B8">
      <w:pPr>
        <w:pStyle w:val="SingleTxtG"/>
        <w:rPr>
          <w:lang w:val="en-US"/>
        </w:rPr>
      </w:pPr>
      <w:r w:rsidRPr="008952B8">
        <w:t>Свойства вещества ПРОПАН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 xml:space="preserve">Наименование: </w:t>
            </w:r>
            <w:r w:rsidRPr="008952B8">
              <w:tab/>
            </w:r>
            <w:r w:rsidRPr="008952B8">
              <w:rPr>
                <w:b/>
              </w:rPr>
              <w:t>ПРОПАН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1978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>Формула:</w:t>
            </w:r>
            <w:r w:rsidRPr="008952B8">
              <w:tab/>
            </w:r>
            <w:r w:rsidRPr="008952B8">
              <w:rPr>
                <w:b/>
              </w:rPr>
              <w:t>C</w:t>
            </w:r>
            <w:r w:rsidRPr="008952B8">
              <w:rPr>
                <w:b/>
                <w:vertAlign w:val="subscript"/>
              </w:rPr>
              <w:t>3</w:t>
            </w:r>
            <w:r w:rsidRPr="008952B8">
              <w:rPr>
                <w:b/>
              </w:rPr>
              <w:t>H</w:t>
            </w:r>
            <w:r w:rsidRPr="008952B8">
              <w:rPr>
                <w:b/>
                <w:vertAlign w:val="subscript"/>
              </w:rPr>
              <w:t>8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>Температура кипения:</w:t>
            </w:r>
            <w:r w:rsidRPr="008952B8">
              <w:tab/>
              <w:t>–</w:t>
            </w:r>
            <w:r w:rsidRPr="008952B8">
              <w:rPr>
                <w:b/>
              </w:rPr>
              <w:t xml:space="preserve">42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rPr>
                <w:b/>
              </w:rPr>
              <w:t xml:space="preserve"> = 44 (44,096)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 xml:space="preserve">Плотность пара относительно плотности воздуха = 1 (15 </w:t>
            </w:r>
            <w:r w:rsidRPr="008952B8">
              <w:sym w:font="Symbol" w:char="F0B0"/>
            </w:r>
            <w:r w:rsidRPr="008952B8">
              <w:t xml:space="preserve">C): </w:t>
            </w:r>
            <w:r w:rsidRPr="008952B8">
              <w:rPr>
                <w:b/>
              </w:rPr>
              <w:t>1,53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70" w:type="dxa"/>
            <w:gridSpan w:val="2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>Легковоспламеняющаяся смесь,</w:t>
            </w:r>
            <w:r w:rsidRPr="008952B8">
              <w:br/>
              <w:t xml:space="preserve">газ/воздух, % об.: </w:t>
            </w:r>
            <w:r w:rsidRPr="008952B8">
              <w:rPr>
                <w:b/>
              </w:rPr>
              <w:t>1,7–10,8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>470 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>96,8 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808"/>
              </w:tabs>
              <w:spacing w:before="40" w:after="120"/>
            </w:pPr>
            <w:r w:rsidRPr="008952B8">
              <w:t xml:space="preserve">Предельное значение на рабочем месте: </w:t>
            </w:r>
            <w:r w:rsidRPr="008952B8">
              <w:rPr>
                <w:b/>
              </w:rPr>
              <w:t>1 000 частей на миллион</w:t>
            </w:r>
          </w:p>
        </w:tc>
        <w:tc>
          <w:tcPr>
            <w:tcW w:w="3259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D071B5" w:rsidRPr="008952B8" w:rsidRDefault="00D071B5" w:rsidP="008952B8">
      <w:pPr>
        <w:pStyle w:val="SingleTxtG"/>
      </w:pP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E67E3C" w:rsidRPr="008952B8" w:rsidTr="00E67E3C">
        <w:trPr>
          <w:tblHeader/>
        </w:trPr>
        <w:tc>
          <w:tcPr>
            <w:tcW w:w="7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952B8">
              <w:rPr>
                <w:i/>
                <w:sz w:val="16"/>
              </w:rPr>
              <w:t>Равновесие пар – жидкость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BB1FB5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G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  <w:lang w:val="en-US"/>
              </w:rPr>
              <w:t>–</w:t>
            </w:r>
            <w:r w:rsidRPr="008952B8">
              <w:rPr>
                <w:sz w:val="18"/>
              </w:rPr>
              <w:t>0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3,45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541,9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7,54</w:t>
            </w:r>
          </w:p>
        </w:tc>
      </w:tr>
      <w:tr w:rsidR="00E67E3C" w:rsidRPr="008952B8" w:rsidTr="00E67E3C">
        <w:tc>
          <w:tcPr>
            <w:tcW w:w="18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  <w:lang w:val="en-US"/>
              </w:rPr>
              <w:t>–</w:t>
            </w: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4,06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535,4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8,81</w:t>
            </w:r>
          </w:p>
        </w:tc>
      </w:tr>
      <w:tr w:rsidR="00E67E3C" w:rsidRPr="008952B8" w:rsidTr="00E67E3C">
        <w:tc>
          <w:tcPr>
            <w:tcW w:w="18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4,74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528,7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10,23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521,8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11,82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514,7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13,63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7,31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507,5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15,65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8,36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500,0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17,90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9,51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492,3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20,39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10,78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484,3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23,18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12,17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476,1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13,69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467,4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15,35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458,4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17,14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448,9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</w:tbl>
    <w:p w:rsidR="00D071B5" w:rsidRPr="008952B8" w:rsidRDefault="00D071B5" w:rsidP="008952B8">
      <w:pPr>
        <w:pStyle w:val="SingleTxtG"/>
      </w:pPr>
    </w:p>
    <w:p w:rsidR="00E67E3C" w:rsidRPr="008952B8" w:rsidRDefault="00E67E3C" w:rsidP="008952B8">
      <w:pPr>
        <w:spacing w:line="240" w:lineRule="auto"/>
        <w:rPr>
          <w:rFonts w:eastAsia="Times New Roman" w:cs="Times New Roman"/>
          <w:kern w:val="14"/>
          <w:szCs w:val="20"/>
        </w:rPr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spacing w:before="120"/>
        <w:rPr>
          <w:spacing w:val="0"/>
          <w:w w:val="100"/>
          <w:lang w:val="en-US"/>
        </w:rPr>
      </w:pPr>
      <w:r w:rsidRPr="008952B8">
        <w:rPr>
          <w:spacing w:val="0"/>
          <w:w w:val="100"/>
        </w:rPr>
        <w:t>Свойства вещества ПРОПИЛЕН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>Наименование:</w:t>
            </w:r>
            <w:r w:rsidRPr="008952B8">
              <w:tab/>
            </w:r>
            <w:r w:rsidRPr="008952B8">
              <w:rPr>
                <w:b/>
              </w:rPr>
              <w:t>ПРОПИЛЕН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1077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>Формула:</w:t>
            </w:r>
            <w:r w:rsidRPr="008952B8">
              <w:tab/>
            </w:r>
            <w:r w:rsidRPr="008952B8">
              <w:rPr>
                <w:b/>
              </w:rPr>
              <w:t>C</w:t>
            </w:r>
            <w:r w:rsidRPr="008952B8">
              <w:rPr>
                <w:b/>
                <w:vertAlign w:val="subscript"/>
              </w:rPr>
              <w:t>3</w:t>
            </w:r>
            <w:r w:rsidRPr="008952B8">
              <w:rPr>
                <w:b/>
              </w:rPr>
              <w:t>H</w:t>
            </w:r>
            <w:r w:rsidRPr="008952B8">
              <w:rPr>
                <w:b/>
                <w:vertAlign w:val="subscript"/>
              </w:rPr>
              <w:t>6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 xml:space="preserve">Температура кипения: </w:t>
            </w:r>
            <w:r w:rsidRPr="008952B8">
              <w:tab/>
              <w:t>–</w:t>
            </w:r>
            <w:r w:rsidRPr="008952B8">
              <w:rPr>
                <w:b/>
              </w:rPr>
              <w:t xml:space="preserve">48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rPr>
                <w:b/>
              </w:rPr>
              <w:t xml:space="preserve"> = 42 (42,080)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 xml:space="preserve">Плотность пара относительно плотности воздуха = 1 (15 </w:t>
            </w:r>
            <w:r w:rsidRPr="008952B8">
              <w:sym w:font="Symbol" w:char="F0B0"/>
            </w:r>
            <w:r w:rsidRPr="008952B8">
              <w:t xml:space="preserve">C): </w:t>
            </w:r>
            <w:r w:rsidRPr="008952B8">
              <w:rPr>
                <w:b/>
              </w:rPr>
              <w:t>1,46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70" w:type="dxa"/>
            <w:gridSpan w:val="2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 xml:space="preserve">Легковоспламеняющаяся смесь, </w:t>
            </w:r>
            <w:r w:rsidRPr="008952B8">
              <w:br/>
              <w:t xml:space="preserve">газ/воздух, % об.: </w:t>
            </w:r>
            <w:r w:rsidRPr="008952B8">
              <w:rPr>
                <w:b/>
              </w:rPr>
              <w:t>2,0–11,6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>485 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>91,9 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529"/>
              </w:tabs>
              <w:spacing w:before="40" w:after="120"/>
            </w:pPr>
            <w:r w:rsidRPr="008952B8">
              <w:t>Предельное значение на рабочем месте:</w:t>
            </w:r>
            <w:r w:rsidRPr="008952B8">
              <w:br/>
              <w:t xml:space="preserve">--- </w:t>
            </w:r>
            <w:r w:rsidRPr="008952B8">
              <w:rPr>
                <w:b/>
              </w:rPr>
              <w:t>частей на миллион</w:t>
            </w:r>
          </w:p>
        </w:tc>
        <w:tc>
          <w:tcPr>
            <w:tcW w:w="3259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E67E3C" w:rsidRPr="008952B8" w:rsidTr="00E67E3C">
        <w:tc>
          <w:tcPr>
            <w:tcW w:w="7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952B8">
              <w:rPr>
                <w:i/>
                <w:sz w:val="16"/>
              </w:rPr>
              <w:t>Равновесие пар – жидкость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BB1FB5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G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  <w:lang w:val="en-US"/>
              </w:rPr>
              <w:t>–</w:t>
            </w:r>
            <w:r w:rsidRPr="008952B8">
              <w:rPr>
                <w:sz w:val="18"/>
              </w:rPr>
              <w:t>10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4,28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559,9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9,05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  <w:lang w:val="en-US"/>
              </w:rPr>
              <w:t>–</w:t>
            </w: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5,01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552,9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10,54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5,83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545,7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12,22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6,75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538,3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14,11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7,78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530,7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16,25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8,91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522,8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18,62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10,16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514,7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21,28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11,53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506,4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24,23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13,04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497,7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27,53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14,69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488,6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16,49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479,1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18,44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469,2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20,56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458,6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  <w:r w:rsidRPr="008952B8">
        <w:rPr>
          <w:spacing w:val="0"/>
          <w:w w:val="100"/>
        </w:rPr>
        <w:t>Свойства вещества БУТАН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799"/>
              </w:tabs>
              <w:spacing w:before="40" w:after="120"/>
            </w:pPr>
            <w:r w:rsidRPr="008952B8">
              <w:t>Наименование:</w:t>
            </w:r>
            <w:r w:rsidRPr="008952B8">
              <w:tab/>
            </w:r>
            <w:r w:rsidRPr="008952B8">
              <w:rPr>
                <w:b/>
              </w:rPr>
              <w:t>БУТАН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1011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799"/>
              </w:tabs>
              <w:spacing w:before="40" w:after="120"/>
            </w:pPr>
            <w:r w:rsidRPr="008952B8">
              <w:t>Формула:</w:t>
            </w:r>
            <w:r w:rsidRPr="008952B8">
              <w:tab/>
            </w:r>
            <w:r w:rsidRPr="008952B8">
              <w:rPr>
                <w:b/>
              </w:rPr>
              <w:t>C</w:t>
            </w:r>
            <w:r w:rsidRPr="008952B8">
              <w:rPr>
                <w:b/>
                <w:vertAlign w:val="subscript"/>
              </w:rPr>
              <w:t>4</w:t>
            </w:r>
            <w:r w:rsidRPr="008952B8">
              <w:rPr>
                <w:b/>
              </w:rPr>
              <w:t>H</w:t>
            </w:r>
            <w:r w:rsidRPr="008952B8">
              <w:rPr>
                <w:b/>
                <w:vertAlign w:val="subscript"/>
              </w:rPr>
              <w:t>10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tabs>
                <w:tab w:val="left" w:pos="2799"/>
              </w:tabs>
              <w:spacing w:before="40" w:after="120"/>
            </w:pPr>
            <w:r w:rsidRPr="008952B8">
              <w:t>Температура кипения:</w:t>
            </w:r>
            <w:r w:rsidRPr="008952B8">
              <w:tab/>
            </w:r>
            <w:r w:rsidRPr="008952B8">
              <w:rPr>
                <w:b/>
              </w:rPr>
              <w:t xml:space="preserve">1,0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rPr>
                <w:b/>
              </w:rPr>
              <w:t xml:space="preserve"> = 58 (58,123)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Плотность пара относительно плотности воздуха = 1 (15 </w:t>
            </w:r>
            <w:r w:rsidRPr="008952B8">
              <w:sym w:font="Symbol" w:char="F0B0"/>
            </w:r>
            <w:r w:rsidRPr="008952B8">
              <w:t xml:space="preserve">C): </w:t>
            </w:r>
            <w:r w:rsidRPr="008952B8">
              <w:rPr>
                <w:b/>
              </w:rPr>
              <w:t>2,01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70" w:type="dxa"/>
            <w:gridSpan w:val="2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>Легковоспламеняющаяся смесь,</w:t>
            </w:r>
            <w:r w:rsidRPr="008952B8">
              <w:br/>
              <w:t xml:space="preserve">газ/воздух, % об.: </w:t>
            </w:r>
            <w:r w:rsidRPr="008952B8">
              <w:rPr>
                <w:b/>
              </w:rPr>
              <w:t>1,4–9,4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>365 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 xml:space="preserve">152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Предельное значение на рабочем месте: </w:t>
            </w:r>
            <w:r w:rsidRPr="008952B8">
              <w:rPr>
                <w:b/>
              </w:rPr>
              <w:t>1 000 частей на миллион</w:t>
            </w:r>
          </w:p>
        </w:tc>
        <w:tc>
          <w:tcPr>
            <w:tcW w:w="3259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E67E3C" w:rsidRPr="008952B8" w:rsidTr="00E67E3C">
        <w:tc>
          <w:tcPr>
            <w:tcW w:w="7370" w:type="dxa"/>
            <w:gridSpan w:val="4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952B8">
              <w:rPr>
                <w:i/>
                <w:sz w:val="16"/>
              </w:rPr>
              <w:t>Равновесие пар – жидкость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BB1FB5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G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0,70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611,9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1,90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0,85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606,5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2,27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1,03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601,1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2,72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1,24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595,6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3,23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1,48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590,1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3,81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1,76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584,4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4,49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2,07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578,7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5,23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2,43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572,9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6,09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2,83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566,9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7,04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3,27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560,9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3,77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554,7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4,32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548,5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4,93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542,0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  <w:lang w:val="en-US"/>
        </w:rPr>
      </w:pPr>
      <w:r w:rsidRPr="008952B8">
        <w:rPr>
          <w:spacing w:val="0"/>
          <w:w w:val="100"/>
        </w:rPr>
        <w:t>Свойства вещества ИЗОБУТАН</w:t>
      </w: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111"/>
        <w:gridCol w:w="3280"/>
      </w:tblGrid>
      <w:tr w:rsidR="00E67E3C" w:rsidRPr="008952B8" w:rsidTr="00E67E3C"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2543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Наименование: </w:t>
            </w:r>
            <w:r w:rsidRPr="008952B8">
              <w:rPr>
                <w:color w:val="000000"/>
                <w:spacing w:val="0"/>
                <w:w w:val="100"/>
              </w:rPr>
              <w:tab/>
            </w:r>
            <w:r w:rsidRPr="008952B8">
              <w:rPr>
                <w:b/>
                <w:color w:val="000000"/>
                <w:spacing w:val="0"/>
                <w:w w:val="100"/>
              </w:rPr>
              <w:t>ИЗОБУТАН</w:t>
            </w:r>
          </w:p>
        </w:tc>
        <w:tc>
          <w:tcPr>
            <w:tcW w:w="3280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№ ООН: </w:t>
            </w:r>
            <w:r w:rsidRPr="008952B8">
              <w:rPr>
                <w:b/>
                <w:color w:val="000000"/>
                <w:spacing w:val="0"/>
                <w:w w:val="100"/>
              </w:rPr>
              <w:t>1969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1134"/>
                <w:tab w:val="left" w:pos="2543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spacing w:val="0"/>
                <w:w w:val="100"/>
              </w:rPr>
              <w:t xml:space="preserve">Формула: </w:t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t>C</w:t>
            </w:r>
            <w:r w:rsidRPr="008952B8">
              <w:rPr>
                <w:b/>
                <w:color w:val="000000"/>
                <w:spacing w:val="0"/>
                <w:w w:val="100"/>
                <w:vertAlign w:val="subscript"/>
              </w:rPr>
              <w:t>4</w:t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t>H</w:t>
            </w:r>
            <w:r w:rsidRPr="008952B8">
              <w:rPr>
                <w:b/>
                <w:color w:val="000000"/>
                <w:spacing w:val="0"/>
                <w:w w:val="100"/>
                <w:vertAlign w:val="subscript"/>
              </w:rPr>
              <w:t>10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2543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Температура кипения: </w:t>
            </w:r>
            <w:r w:rsidRPr="008952B8">
              <w:rPr>
                <w:color w:val="000000"/>
                <w:spacing w:val="0"/>
                <w:w w:val="100"/>
              </w:rPr>
              <w:tab/>
              <w:t>–</w:t>
            </w:r>
            <w:r w:rsidRPr="008952B8">
              <w:rPr>
                <w:b/>
                <w:color w:val="000000"/>
                <w:spacing w:val="0"/>
                <w:w w:val="100"/>
              </w:rPr>
              <w:t xml:space="preserve">12 </w:t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Молярная масса: </w:t>
            </w:r>
            <w:r w:rsidRPr="008952B8">
              <w:rPr>
                <w:b/>
                <w:i/>
                <w:color w:val="000000"/>
                <w:spacing w:val="0"/>
                <w:w w:val="100"/>
                <w:lang w:val="fr-FR"/>
              </w:rPr>
              <w:t>M</w:t>
            </w:r>
            <w:r w:rsidRPr="008952B8">
              <w:rPr>
                <w:b/>
                <w:color w:val="000000"/>
                <w:spacing w:val="0"/>
                <w:w w:val="100"/>
              </w:rPr>
              <w:t xml:space="preserve"> = 58 (58,123)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Плотность пара относительно плотности воздуха = 1 (15 °</w:t>
            </w:r>
            <w:r w:rsidRPr="008952B8">
              <w:rPr>
                <w:color w:val="000000"/>
                <w:spacing w:val="0"/>
                <w:w w:val="100"/>
                <w:lang w:val="fr-FR"/>
              </w:rPr>
              <w:t>C</w:t>
            </w:r>
            <w:r w:rsidRPr="008952B8">
              <w:rPr>
                <w:color w:val="000000"/>
                <w:spacing w:val="0"/>
                <w:w w:val="100"/>
              </w:rPr>
              <w:t xml:space="preserve">): </w:t>
            </w:r>
            <w:r w:rsidRPr="008952B8">
              <w:rPr>
                <w:b/>
                <w:color w:val="000000"/>
                <w:spacing w:val="0"/>
                <w:w w:val="100"/>
              </w:rPr>
              <w:t>2,01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7391" w:type="dxa"/>
            <w:gridSpan w:val="2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Легковоспламеняющаяся смесь,</w:t>
            </w:r>
            <w:r w:rsidRPr="008952B8">
              <w:rPr>
                <w:color w:val="000000"/>
                <w:spacing w:val="0"/>
                <w:w w:val="100"/>
              </w:rPr>
              <w:br/>
              <w:t xml:space="preserve">газ/воздух, % об.: </w:t>
            </w:r>
            <w:r w:rsidRPr="008952B8">
              <w:rPr>
                <w:b/>
                <w:color w:val="000000"/>
                <w:spacing w:val="0"/>
                <w:w w:val="100"/>
              </w:rPr>
              <w:t>1,5–9,4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  <w:rPr>
                <w:color w:val="000000"/>
                <w:lang w:val="fr-FR"/>
              </w:rPr>
            </w:pPr>
            <w:r w:rsidRPr="008952B8">
              <w:rPr>
                <w:color w:val="000000"/>
              </w:rPr>
              <w:t>Температура самовоспламенения</w:t>
            </w:r>
            <w:r w:rsidRPr="008952B8">
              <w:rPr>
                <w:color w:val="000000"/>
                <w:lang w:val="fr-FR"/>
              </w:rPr>
              <w:t>:</w:t>
            </w:r>
            <w:r w:rsidRPr="008952B8">
              <w:rPr>
                <w:color w:val="000000"/>
              </w:rPr>
              <w:t xml:space="preserve"> </w:t>
            </w:r>
            <w:r w:rsidRPr="008952B8">
              <w:rPr>
                <w:b/>
                <w:color w:val="000000"/>
              </w:rPr>
              <w:t>460</w:t>
            </w:r>
            <w:r w:rsidRPr="008952B8">
              <w:rPr>
                <w:b/>
                <w:color w:val="000000"/>
                <w:lang w:val="fr-FR"/>
              </w:rPr>
              <w:t xml:space="preserve"> </w:t>
            </w:r>
            <w:r w:rsidRPr="008952B8">
              <w:rPr>
                <w:b/>
                <w:color w:val="0000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  <w:rPr>
                <w:color w:val="000000"/>
              </w:rPr>
            </w:pPr>
            <w:r w:rsidRPr="008952B8">
              <w:rPr>
                <w:color w:val="000000"/>
              </w:rPr>
              <w:t xml:space="preserve">Критическая температура: </w:t>
            </w:r>
            <w:r w:rsidRPr="008952B8">
              <w:sym w:font="Symbol" w:char="F07E"/>
            </w:r>
            <w:r w:rsidRPr="008952B8">
              <w:t xml:space="preserve"> </w:t>
            </w:r>
            <w:r w:rsidRPr="008952B8">
              <w:rPr>
                <w:b/>
                <w:color w:val="000000"/>
              </w:rPr>
              <w:t xml:space="preserve">152 </w:t>
            </w:r>
            <w:r w:rsidRPr="008952B8">
              <w:rPr>
                <w:b/>
                <w:color w:val="0000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lang w:val="fr-FR"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Предельное значение на рабочем месте: </w:t>
            </w:r>
            <w:r w:rsidRPr="008952B8">
              <w:rPr>
                <w:b/>
                <w:color w:val="000000"/>
                <w:spacing w:val="0"/>
                <w:w w:val="100"/>
              </w:rPr>
              <w:t>1</w:t>
            </w:r>
            <w:r w:rsidR="008952B8">
              <w:rPr>
                <w:b/>
                <w:color w:val="000000"/>
                <w:spacing w:val="0"/>
                <w:w w:val="100"/>
              </w:rPr>
              <w:t> </w:t>
            </w:r>
            <w:r w:rsidRPr="008952B8">
              <w:rPr>
                <w:b/>
                <w:color w:val="000000"/>
                <w:spacing w:val="0"/>
                <w:w w:val="100"/>
              </w:rPr>
              <w:t>000</w:t>
            </w:r>
            <w:r w:rsidR="008952B8">
              <w:rPr>
                <w:b/>
                <w:color w:val="000000"/>
                <w:spacing w:val="0"/>
                <w:w w:val="100"/>
                <w:lang w:val="en-US"/>
              </w:rPr>
              <w:t> </w:t>
            </w:r>
            <w:r w:rsidRPr="008952B8">
              <w:rPr>
                <w:b/>
                <w:color w:val="000000"/>
                <w:spacing w:val="0"/>
                <w:w w:val="100"/>
              </w:rPr>
              <w:t>частей на миллион</w:t>
            </w:r>
          </w:p>
        </w:tc>
        <w:tc>
          <w:tcPr>
            <w:tcW w:w="3280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847"/>
        <w:gridCol w:w="1848"/>
        <w:gridCol w:w="1848"/>
        <w:gridCol w:w="1848"/>
      </w:tblGrid>
      <w:tr w:rsidR="00E67E3C" w:rsidRPr="008952B8" w:rsidTr="00E67E3C">
        <w:tc>
          <w:tcPr>
            <w:tcW w:w="7391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i/>
                <w:spacing w:val="0"/>
                <w:w w:val="100"/>
                <w:sz w:val="16"/>
              </w:rPr>
            </w:pPr>
            <w:r w:rsidRPr="008952B8">
              <w:rPr>
                <w:i/>
                <w:spacing w:val="0"/>
                <w:w w:val="100"/>
                <w:sz w:val="16"/>
              </w:rPr>
              <w:t>Равновесие пар − жидкость</w:t>
            </w:r>
          </w:p>
        </w:tc>
      </w:tr>
      <w:tr w:rsidR="00E67E3C" w:rsidRPr="008952B8" w:rsidTr="00E67E3C">
        <w:trPr>
          <w:trHeight w:val="339"/>
        </w:trPr>
        <w:tc>
          <w:tcPr>
            <w:tcW w:w="184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i/>
                <w:color w:val="000000"/>
                <w:sz w:val="18"/>
                <w:szCs w:val="18"/>
              </w:rPr>
              <w:t>T</w:t>
            </w:r>
            <w:r w:rsidRPr="008952B8">
              <w:rPr>
                <w:b/>
                <w:sz w:val="18"/>
                <w:szCs w:val="18"/>
              </w:rPr>
              <w:t xml:space="preserve"> </w:t>
            </w:r>
            <w:r w:rsidRPr="008952B8">
              <w:rPr>
                <w:b/>
                <w:color w:val="000000"/>
                <w:sz w:val="18"/>
                <w:szCs w:val="18"/>
              </w:rPr>
              <w:t>[</w:t>
            </w:r>
            <w:r w:rsidRPr="008952B8">
              <w:rPr>
                <w:b/>
                <w:sz w:val="18"/>
                <w:szCs w:val="18"/>
              </w:rPr>
              <w:sym w:font="Symbol" w:char="F0B0"/>
            </w:r>
            <w:r w:rsidRPr="008952B8">
              <w:rPr>
                <w:b/>
                <w:color w:val="000000"/>
                <w:sz w:val="18"/>
                <w:szCs w:val="18"/>
              </w:rPr>
              <w:t>C]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i/>
                <w:sz w:val="18"/>
                <w:szCs w:val="18"/>
              </w:rPr>
              <w:t>p</w:t>
            </w:r>
            <w:r w:rsidRPr="008952B8">
              <w:rPr>
                <w:b/>
                <w:sz w:val="18"/>
                <w:szCs w:val="18"/>
              </w:rPr>
              <w:t xml:space="preserve"> </w:t>
            </w:r>
            <w:r w:rsidRPr="008952B8">
              <w:rPr>
                <w:b/>
                <w:sz w:val="18"/>
                <w:szCs w:val="18"/>
                <w:vertAlign w:val="subscript"/>
              </w:rPr>
              <w:t>max</w:t>
            </w:r>
            <w:r w:rsidRPr="008952B8">
              <w:rPr>
                <w:b/>
                <w:sz w:val="18"/>
                <w:szCs w:val="18"/>
              </w:rPr>
              <w:t xml:space="preserve"> [бар]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sz w:val="18"/>
                <w:szCs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szCs w:val="18"/>
                <w:vertAlign w:val="subscript"/>
              </w:rPr>
              <w:t>L</w:t>
            </w:r>
            <w:r w:rsidRPr="008952B8">
              <w:rPr>
                <w:b/>
                <w:color w:val="000000"/>
                <w:sz w:val="18"/>
                <w:szCs w:val="18"/>
              </w:rPr>
              <w:t xml:space="preserve"> [кг/м</w:t>
            </w:r>
            <w:r w:rsidRPr="008952B8">
              <w:rPr>
                <w:b/>
                <w:color w:val="000000"/>
                <w:sz w:val="18"/>
                <w:szCs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  <w:szCs w:val="18"/>
              </w:rPr>
              <w:t>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sz w:val="18"/>
                <w:szCs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szCs w:val="18"/>
                <w:vertAlign w:val="subscript"/>
              </w:rPr>
              <w:t xml:space="preserve">G </w:t>
            </w:r>
            <w:r w:rsidRPr="008952B8">
              <w:rPr>
                <w:b/>
                <w:color w:val="000000"/>
                <w:sz w:val="18"/>
                <w:szCs w:val="18"/>
              </w:rPr>
              <w:t>[кг/м</w:t>
            </w:r>
            <w:r w:rsidRPr="008952B8">
              <w:rPr>
                <w:b/>
                <w:color w:val="000000"/>
                <w:sz w:val="18"/>
                <w:szCs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  <w:szCs w:val="18"/>
              </w:rPr>
              <w:t>]</w:t>
            </w:r>
          </w:p>
        </w:tc>
      </w:tr>
      <w:tr w:rsidR="00E67E3C" w:rsidRPr="008952B8" w:rsidTr="00E67E3C">
        <w:tc>
          <w:tcPr>
            <w:tcW w:w="1847" w:type="dxa"/>
            <w:tcBorders>
              <w:top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  <w:lang w:val="en-US"/>
              </w:rPr>
              <w:t>–</w:t>
            </w:r>
            <w:r w:rsidRPr="008952B8">
              <w:rPr>
                <w:spacing w:val="0"/>
                <w:w w:val="100"/>
                <w:sz w:val="18"/>
                <w:szCs w:val="18"/>
              </w:rPr>
              <w:t>10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1,08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592,0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2,96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  <w:lang w:val="en-US"/>
              </w:rPr>
              <w:t>–</w:t>
            </w:r>
            <w:r w:rsidRPr="008952B8">
              <w:rPr>
                <w:spacing w:val="0"/>
                <w:w w:val="100"/>
                <w:sz w:val="18"/>
                <w:szCs w:val="1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1,31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586,3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3,55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1,56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580,6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4,18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1,86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574,8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4,94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2,20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568,9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5,79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2,58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562,9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6,73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3,00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556,8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7,77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3,48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550,5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8,96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4,01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544,2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10,28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4,60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537,6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5,25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531,0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45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5,96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524,1</w:t>
            </w:r>
          </w:p>
        </w:tc>
        <w:tc>
          <w:tcPr>
            <w:tcW w:w="1848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50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6,74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517,1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left"/>
              <w:rPr>
                <w:spacing w:val="0"/>
                <w:w w:val="100"/>
                <w:sz w:val="18"/>
                <w:szCs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  <w:r w:rsidRPr="008952B8">
        <w:rPr>
          <w:spacing w:val="0"/>
          <w:w w:val="100"/>
        </w:rPr>
        <w:t>Свойства вещества 1-БУТИЛЕН</w:t>
      </w: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111"/>
        <w:gridCol w:w="3280"/>
      </w:tblGrid>
      <w:tr w:rsidR="00E67E3C" w:rsidRPr="008952B8" w:rsidTr="00E67E3C"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2556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Наименование: </w:t>
            </w:r>
            <w:r w:rsidRPr="008952B8">
              <w:rPr>
                <w:color w:val="000000"/>
                <w:spacing w:val="0"/>
                <w:w w:val="100"/>
              </w:rPr>
              <w:tab/>
            </w:r>
            <w:r w:rsidRPr="008952B8">
              <w:rPr>
                <w:b/>
                <w:spacing w:val="0"/>
                <w:w w:val="100"/>
              </w:rPr>
              <w:t>1-БУТИЛЕН</w:t>
            </w:r>
          </w:p>
        </w:tc>
        <w:tc>
          <w:tcPr>
            <w:tcW w:w="3280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№ ООН: </w:t>
            </w:r>
            <w:r w:rsidRPr="008952B8">
              <w:rPr>
                <w:b/>
                <w:spacing w:val="0"/>
                <w:w w:val="100"/>
              </w:rPr>
              <w:t>1012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1134"/>
                <w:tab w:val="left" w:pos="2556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spacing w:val="0"/>
                <w:w w:val="100"/>
              </w:rPr>
              <w:t xml:space="preserve">Формула: </w:t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b/>
                <w:spacing w:val="0"/>
                <w:w w:val="100"/>
              </w:rPr>
              <w:t>С</w:t>
            </w:r>
            <w:r w:rsidRPr="008952B8">
              <w:rPr>
                <w:b/>
                <w:spacing w:val="0"/>
                <w:w w:val="100"/>
                <w:vertAlign w:val="subscript"/>
              </w:rPr>
              <w:t>4</w:t>
            </w:r>
            <w:r w:rsidRPr="008952B8">
              <w:rPr>
                <w:b/>
                <w:spacing w:val="0"/>
                <w:w w:val="100"/>
              </w:rPr>
              <w:t>Н</w:t>
            </w:r>
            <w:r w:rsidRPr="008952B8">
              <w:rPr>
                <w:b/>
                <w:spacing w:val="0"/>
                <w:w w:val="100"/>
                <w:vertAlign w:val="subscript"/>
              </w:rPr>
              <w:t>8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clear" w:pos="2268"/>
                <w:tab w:val="left" w:pos="2556"/>
              </w:tabs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Температура кипения: </w:t>
            </w:r>
            <w:r w:rsidRPr="008952B8">
              <w:rPr>
                <w:color w:val="000000"/>
                <w:spacing w:val="0"/>
                <w:w w:val="100"/>
              </w:rPr>
              <w:tab/>
              <w:t>–</w:t>
            </w:r>
            <w:r w:rsidRPr="008952B8">
              <w:rPr>
                <w:b/>
                <w:color w:val="000000"/>
                <w:spacing w:val="0"/>
                <w:w w:val="100"/>
              </w:rPr>
              <w:t xml:space="preserve">6 </w:t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Молярная масса: </w:t>
            </w:r>
            <w:r w:rsidRPr="008952B8">
              <w:rPr>
                <w:b/>
                <w:i/>
                <w:spacing w:val="0"/>
                <w:w w:val="100"/>
              </w:rPr>
              <w:t>M</w:t>
            </w:r>
            <w:r w:rsidRPr="008952B8">
              <w:rPr>
                <w:spacing w:val="0"/>
                <w:w w:val="100"/>
              </w:rPr>
              <w:t xml:space="preserve"> </w:t>
            </w:r>
            <w:r w:rsidRPr="008952B8">
              <w:rPr>
                <w:b/>
                <w:spacing w:val="0"/>
                <w:w w:val="100"/>
              </w:rPr>
              <w:t>= 56 (56,107)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Плотность пара относительно плотности воздуха = 1 (15 °</w:t>
            </w:r>
            <w:r w:rsidRPr="008952B8">
              <w:rPr>
                <w:color w:val="000000"/>
                <w:spacing w:val="0"/>
                <w:w w:val="100"/>
                <w:lang w:val="fr-FR"/>
              </w:rPr>
              <w:t>C</w:t>
            </w:r>
            <w:r w:rsidRPr="008952B8">
              <w:rPr>
                <w:color w:val="000000"/>
                <w:spacing w:val="0"/>
                <w:w w:val="100"/>
              </w:rPr>
              <w:t xml:space="preserve">): </w:t>
            </w:r>
            <w:r w:rsidRPr="008952B8">
              <w:rPr>
                <w:b/>
                <w:spacing w:val="0"/>
                <w:w w:val="100"/>
              </w:rPr>
              <w:t>1,94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7391" w:type="dxa"/>
            <w:gridSpan w:val="2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Легковоспламеняющаяся смесь,</w:t>
            </w:r>
            <w:r w:rsidRPr="008952B8">
              <w:rPr>
                <w:color w:val="000000"/>
                <w:spacing w:val="0"/>
                <w:w w:val="100"/>
              </w:rPr>
              <w:br/>
              <w:t xml:space="preserve">газ/воздух, % об.: </w:t>
            </w:r>
            <w:r w:rsidRPr="008952B8">
              <w:rPr>
                <w:b/>
                <w:spacing w:val="0"/>
                <w:w w:val="100"/>
              </w:rPr>
              <w:t>1,5−10,6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  <w:rPr>
                <w:color w:val="000000"/>
                <w:lang w:val="fr-FR"/>
              </w:rPr>
            </w:pPr>
            <w:r w:rsidRPr="008952B8">
              <w:rPr>
                <w:color w:val="000000"/>
              </w:rPr>
              <w:t>Температура самовоспламенения</w:t>
            </w:r>
            <w:r w:rsidRPr="008952B8">
              <w:rPr>
                <w:color w:val="000000"/>
                <w:lang w:val="fr-FR"/>
              </w:rPr>
              <w:t>:</w:t>
            </w:r>
            <w:r w:rsidRPr="008952B8">
              <w:rPr>
                <w:color w:val="000000"/>
              </w:rPr>
              <w:t xml:space="preserve"> </w:t>
            </w:r>
            <w:r w:rsidRPr="008952B8">
              <w:rPr>
                <w:b/>
                <w:color w:val="000000"/>
              </w:rPr>
              <w:t>360</w:t>
            </w:r>
            <w:r w:rsidRPr="008952B8">
              <w:rPr>
                <w:b/>
                <w:color w:val="000000"/>
                <w:lang w:val="fr-FR"/>
              </w:rPr>
              <w:t xml:space="preserve"> </w:t>
            </w:r>
            <w:r w:rsidRPr="008952B8">
              <w:rPr>
                <w:b/>
                <w:color w:val="0000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spacing w:before="40" w:after="120"/>
              <w:rPr>
                <w:color w:val="000000"/>
              </w:rPr>
            </w:pPr>
            <w:r w:rsidRPr="008952B8">
              <w:rPr>
                <w:color w:val="000000"/>
              </w:rPr>
              <w:t xml:space="preserve">Критическая температура: </w:t>
            </w:r>
            <w:r w:rsidRPr="008952B8">
              <w:rPr>
                <w:b/>
              </w:rPr>
              <w:t xml:space="preserve">146,4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Предельное значение на рабочем месте: </w:t>
            </w:r>
            <w:r w:rsidRPr="008952B8">
              <w:rPr>
                <w:color w:val="000000"/>
                <w:spacing w:val="0"/>
                <w:w w:val="100"/>
              </w:rPr>
              <w:br/>
            </w:r>
            <w:r w:rsidRPr="008952B8">
              <w:rPr>
                <w:b/>
                <w:spacing w:val="0"/>
                <w:w w:val="100"/>
              </w:rPr>
              <w:t>--- частей на миллион</w:t>
            </w:r>
          </w:p>
        </w:tc>
        <w:tc>
          <w:tcPr>
            <w:tcW w:w="3280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847"/>
        <w:gridCol w:w="1848"/>
        <w:gridCol w:w="1848"/>
        <w:gridCol w:w="1848"/>
      </w:tblGrid>
      <w:tr w:rsidR="00E67E3C" w:rsidRPr="008952B8" w:rsidTr="00E67E3C">
        <w:tc>
          <w:tcPr>
            <w:tcW w:w="7391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i/>
                <w:spacing w:val="0"/>
                <w:w w:val="100"/>
                <w:sz w:val="16"/>
              </w:rPr>
            </w:pPr>
            <w:r w:rsidRPr="008952B8">
              <w:rPr>
                <w:i/>
                <w:spacing w:val="0"/>
                <w:w w:val="100"/>
                <w:sz w:val="16"/>
              </w:rPr>
              <w:t>Равновесие пар − жидкость</w:t>
            </w:r>
          </w:p>
        </w:tc>
      </w:tr>
      <w:tr w:rsidR="00E67E3C" w:rsidRPr="008952B8" w:rsidTr="00E67E3C">
        <w:trPr>
          <w:trHeight w:val="339"/>
        </w:trPr>
        <w:tc>
          <w:tcPr>
            <w:tcW w:w="184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i/>
                <w:color w:val="000000"/>
                <w:sz w:val="18"/>
                <w:szCs w:val="18"/>
              </w:rPr>
              <w:t>T</w:t>
            </w:r>
            <w:r w:rsidRPr="008952B8">
              <w:rPr>
                <w:b/>
                <w:sz w:val="18"/>
                <w:szCs w:val="18"/>
              </w:rPr>
              <w:t xml:space="preserve"> </w:t>
            </w:r>
            <w:r w:rsidRPr="008952B8">
              <w:rPr>
                <w:b/>
                <w:color w:val="000000"/>
                <w:sz w:val="18"/>
                <w:szCs w:val="18"/>
              </w:rPr>
              <w:t>[</w:t>
            </w:r>
            <w:r w:rsidRPr="008952B8">
              <w:rPr>
                <w:b/>
                <w:sz w:val="18"/>
                <w:szCs w:val="18"/>
              </w:rPr>
              <w:sym w:font="Symbol" w:char="F0B0"/>
            </w:r>
            <w:r w:rsidRPr="008952B8">
              <w:rPr>
                <w:b/>
                <w:color w:val="000000"/>
                <w:sz w:val="18"/>
                <w:szCs w:val="18"/>
              </w:rPr>
              <w:t>C]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i/>
                <w:sz w:val="18"/>
                <w:szCs w:val="18"/>
              </w:rPr>
              <w:t>p</w:t>
            </w:r>
            <w:r w:rsidRPr="008952B8">
              <w:rPr>
                <w:b/>
                <w:sz w:val="18"/>
                <w:szCs w:val="18"/>
              </w:rPr>
              <w:t xml:space="preserve"> </w:t>
            </w:r>
            <w:r w:rsidRPr="008952B8">
              <w:rPr>
                <w:b/>
                <w:sz w:val="18"/>
                <w:szCs w:val="18"/>
                <w:vertAlign w:val="subscript"/>
              </w:rPr>
              <w:t>max</w:t>
            </w:r>
            <w:r w:rsidRPr="008952B8">
              <w:rPr>
                <w:b/>
                <w:sz w:val="18"/>
                <w:szCs w:val="18"/>
              </w:rPr>
              <w:t xml:space="preserve"> [бар]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sz w:val="18"/>
                <w:szCs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szCs w:val="18"/>
                <w:vertAlign w:val="subscript"/>
              </w:rPr>
              <w:t>L</w:t>
            </w:r>
            <w:r w:rsidRPr="008952B8">
              <w:rPr>
                <w:b/>
                <w:color w:val="000000"/>
                <w:sz w:val="18"/>
                <w:szCs w:val="18"/>
              </w:rPr>
              <w:t xml:space="preserve"> [кг/м</w:t>
            </w:r>
            <w:r w:rsidRPr="008952B8">
              <w:rPr>
                <w:b/>
                <w:color w:val="000000"/>
                <w:sz w:val="18"/>
                <w:szCs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  <w:szCs w:val="18"/>
              </w:rPr>
              <w:t>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 w:rsidRPr="008952B8">
              <w:rPr>
                <w:b/>
                <w:sz w:val="18"/>
                <w:szCs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szCs w:val="18"/>
                <w:vertAlign w:val="subscript"/>
              </w:rPr>
              <w:t xml:space="preserve">G </w:t>
            </w:r>
            <w:r w:rsidRPr="008952B8">
              <w:rPr>
                <w:b/>
                <w:color w:val="000000"/>
                <w:sz w:val="18"/>
                <w:szCs w:val="18"/>
              </w:rPr>
              <w:t>[кг/м</w:t>
            </w:r>
            <w:r w:rsidRPr="008952B8">
              <w:rPr>
                <w:b/>
                <w:color w:val="000000"/>
                <w:sz w:val="18"/>
                <w:szCs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  <w:szCs w:val="18"/>
              </w:rPr>
              <w:t>]</w:t>
            </w:r>
          </w:p>
        </w:tc>
      </w:tr>
      <w:tr w:rsidR="00E67E3C" w:rsidRPr="008952B8" w:rsidTr="00E67E3C">
        <w:tc>
          <w:tcPr>
            <w:tcW w:w="18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–10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0,87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626,9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2,29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–5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1,06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621,2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2,75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1,28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615,5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3,28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1,54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609,7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3,90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1,83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603,9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4,59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2,16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597,9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5,36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2,54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591,8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6,26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2,96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585,7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7,24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3,44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579,4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8,37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3,97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573,0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4,56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566,4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5,21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559,8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50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5,93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552,9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  <w:r w:rsidRPr="008952B8">
        <w:rPr>
          <w:spacing w:val="0"/>
          <w:w w:val="100"/>
        </w:rPr>
        <w:t>Свойства вещества ИЗОБУТИЛЕН</w:t>
      </w: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4111"/>
        <w:gridCol w:w="3280"/>
      </w:tblGrid>
      <w:tr w:rsidR="00E67E3C" w:rsidRPr="008952B8" w:rsidTr="00E67E3C">
        <w:tc>
          <w:tcPr>
            <w:tcW w:w="4111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</w:tabs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Наименование: </w:t>
            </w:r>
            <w:r w:rsidRPr="008952B8">
              <w:rPr>
                <w:color w:val="000000"/>
                <w:spacing w:val="0"/>
                <w:w w:val="100"/>
              </w:rPr>
              <w:tab/>
            </w:r>
            <w:r w:rsidRPr="008952B8">
              <w:rPr>
                <w:b/>
                <w:spacing w:val="0"/>
                <w:w w:val="100"/>
              </w:rPr>
              <w:t>ИЗОБУТИЛЕН</w:t>
            </w:r>
          </w:p>
        </w:tc>
        <w:tc>
          <w:tcPr>
            <w:tcW w:w="3280" w:type="dxa"/>
            <w:tcBorders>
              <w:top w:val="single" w:sz="6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№ ООН: </w:t>
            </w:r>
            <w:r w:rsidRPr="008952B8">
              <w:rPr>
                <w:b/>
                <w:spacing w:val="0"/>
                <w:w w:val="100"/>
              </w:rPr>
              <w:t>1055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  <w:tab w:val="left" w:pos="1134"/>
              </w:tabs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spacing w:val="0"/>
                <w:w w:val="100"/>
              </w:rPr>
              <w:t xml:space="preserve">Формула: </w:t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spacing w:val="0"/>
                <w:w w:val="100"/>
              </w:rPr>
              <w:tab/>
            </w:r>
            <w:r w:rsidRPr="008952B8">
              <w:rPr>
                <w:b/>
                <w:spacing w:val="0"/>
                <w:w w:val="100"/>
              </w:rPr>
              <w:t>С</w:t>
            </w:r>
            <w:r w:rsidRPr="008952B8">
              <w:rPr>
                <w:b/>
                <w:spacing w:val="0"/>
                <w:w w:val="100"/>
                <w:vertAlign w:val="subscript"/>
              </w:rPr>
              <w:t>4</w:t>
            </w:r>
            <w:r w:rsidRPr="008952B8">
              <w:rPr>
                <w:b/>
                <w:spacing w:val="0"/>
                <w:w w:val="100"/>
              </w:rPr>
              <w:t>Н</w:t>
            </w:r>
            <w:r w:rsidRPr="008952B8">
              <w:rPr>
                <w:b/>
                <w:spacing w:val="0"/>
                <w:w w:val="100"/>
                <w:vertAlign w:val="subscript"/>
              </w:rPr>
              <w:t>8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tabs>
                <w:tab w:val="clear" w:pos="1701"/>
              </w:tabs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Температура кипения: </w:t>
            </w:r>
            <w:r w:rsidRPr="008952B8">
              <w:rPr>
                <w:color w:val="000000"/>
                <w:spacing w:val="0"/>
                <w:w w:val="100"/>
              </w:rPr>
              <w:tab/>
              <w:t>–</w:t>
            </w:r>
            <w:r w:rsidRPr="008952B8">
              <w:rPr>
                <w:b/>
                <w:color w:val="000000"/>
                <w:spacing w:val="0"/>
                <w:w w:val="100"/>
              </w:rPr>
              <w:t xml:space="preserve">7 </w:t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spacing w:val="0"/>
                <w:w w:val="1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Молярная масса: </w:t>
            </w:r>
            <w:r w:rsidRPr="008952B8">
              <w:rPr>
                <w:b/>
                <w:i/>
                <w:spacing w:val="0"/>
                <w:w w:val="100"/>
              </w:rPr>
              <w:t>M</w:t>
            </w:r>
            <w:r w:rsidRPr="008952B8">
              <w:rPr>
                <w:spacing w:val="0"/>
                <w:w w:val="100"/>
              </w:rPr>
              <w:t xml:space="preserve"> </w:t>
            </w:r>
            <w:r w:rsidRPr="008952B8">
              <w:rPr>
                <w:b/>
                <w:spacing w:val="0"/>
                <w:w w:val="100"/>
              </w:rPr>
              <w:t>= 56 (56,107)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Плотность пара относительно плотности воздуха = 1 (15 °</w:t>
            </w:r>
            <w:r w:rsidRPr="008952B8">
              <w:rPr>
                <w:color w:val="000000"/>
                <w:spacing w:val="0"/>
                <w:w w:val="100"/>
                <w:lang w:val="fr-FR"/>
              </w:rPr>
              <w:t>C</w:t>
            </w:r>
            <w:r w:rsidRPr="008952B8">
              <w:rPr>
                <w:color w:val="000000"/>
                <w:spacing w:val="0"/>
                <w:w w:val="100"/>
              </w:rPr>
              <w:t xml:space="preserve">): </w:t>
            </w:r>
            <w:r w:rsidRPr="008952B8">
              <w:rPr>
                <w:b/>
                <w:spacing w:val="0"/>
                <w:w w:val="100"/>
              </w:rPr>
              <w:t>1,94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E67E3C" w:rsidRPr="008952B8" w:rsidTr="00E67E3C">
        <w:tc>
          <w:tcPr>
            <w:tcW w:w="7391" w:type="dxa"/>
            <w:gridSpan w:val="2"/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>Легковоспламеняющаяся смесь,</w:t>
            </w:r>
            <w:r w:rsidRPr="008952B8">
              <w:rPr>
                <w:color w:val="000000"/>
                <w:spacing w:val="0"/>
                <w:w w:val="100"/>
              </w:rPr>
              <w:br/>
              <w:t xml:space="preserve">газ/воздух, % об.: </w:t>
            </w:r>
            <w:r w:rsidRPr="008952B8">
              <w:rPr>
                <w:b/>
                <w:spacing w:val="0"/>
                <w:w w:val="100"/>
              </w:rPr>
              <w:t>1,6−10,0</w:t>
            </w:r>
          </w:p>
        </w:tc>
      </w:tr>
      <w:tr w:rsidR="00E67E3C" w:rsidRPr="008952B8" w:rsidTr="00E67E3C">
        <w:tc>
          <w:tcPr>
            <w:tcW w:w="4111" w:type="dxa"/>
            <w:shd w:val="clear" w:color="auto" w:fill="auto"/>
          </w:tcPr>
          <w:p w:rsidR="00E67E3C" w:rsidRPr="008952B8" w:rsidRDefault="00E67E3C" w:rsidP="008952B8">
            <w:pPr>
              <w:spacing w:before="40" w:after="120" w:line="240" w:lineRule="exact"/>
              <w:rPr>
                <w:color w:val="000000"/>
                <w:lang w:val="fr-FR"/>
              </w:rPr>
            </w:pPr>
            <w:r w:rsidRPr="008952B8">
              <w:rPr>
                <w:color w:val="000000"/>
              </w:rPr>
              <w:t>Температура самовоспламенения</w:t>
            </w:r>
            <w:r w:rsidRPr="008952B8">
              <w:rPr>
                <w:color w:val="000000"/>
                <w:lang w:val="fr-FR"/>
              </w:rPr>
              <w:t>:</w:t>
            </w:r>
            <w:r w:rsidRPr="008952B8">
              <w:rPr>
                <w:b/>
              </w:rPr>
              <w:t xml:space="preserve"> 465</w:t>
            </w:r>
            <w:r w:rsidRPr="008952B8">
              <w:rPr>
                <w:color w:val="000000"/>
              </w:rPr>
              <w:t xml:space="preserve"> </w:t>
            </w:r>
            <w:r w:rsidRPr="008952B8">
              <w:rPr>
                <w:b/>
                <w:color w:val="000000"/>
                <w:lang w:val="fr-FR"/>
              </w:rPr>
              <w:sym w:font="Symbol" w:char="F0B0"/>
            </w:r>
            <w:r w:rsidRPr="008952B8">
              <w:rPr>
                <w:b/>
                <w:color w:val="000000"/>
                <w:lang w:val="fr-FR"/>
              </w:rPr>
              <w:t>C</w:t>
            </w:r>
          </w:p>
        </w:tc>
        <w:tc>
          <w:tcPr>
            <w:tcW w:w="3280" w:type="dxa"/>
            <w:shd w:val="clear" w:color="auto" w:fill="auto"/>
          </w:tcPr>
          <w:p w:rsidR="00E67E3C" w:rsidRPr="008952B8" w:rsidRDefault="00E67E3C" w:rsidP="008952B8">
            <w:pPr>
              <w:spacing w:before="40" w:after="120" w:line="240" w:lineRule="exact"/>
              <w:rPr>
                <w:color w:val="000000"/>
              </w:rPr>
            </w:pPr>
            <w:r w:rsidRPr="008952B8">
              <w:rPr>
                <w:color w:val="000000"/>
              </w:rPr>
              <w:t xml:space="preserve">Критическая температура: </w:t>
            </w:r>
            <w:r w:rsidRPr="008952B8">
              <w:rPr>
                <w:b/>
              </w:rPr>
              <w:t xml:space="preserve">144,7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  <w:r w:rsidRPr="008952B8">
              <w:rPr>
                <w:color w:val="000000"/>
                <w:spacing w:val="0"/>
                <w:w w:val="100"/>
              </w:rPr>
              <w:t xml:space="preserve">Предельное значение на рабочем месте: </w:t>
            </w:r>
            <w:r w:rsidRPr="008952B8">
              <w:rPr>
                <w:color w:val="000000"/>
                <w:spacing w:val="0"/>
                <w:w w:val="100"/>
              </w:rPr>
              <w:br/>
            </w:r>
            <w:r w:rsidRPr="008952B8">
              <w:rPr>
                <w:b/>
                <w:spacing w:val="0"/>
                <w:w w:val="100"/>
              </w:rPr>
              <w:t>--- частей на миллион</w:t>
            </w:r>
          </w:p>
        </w:tc>
        <w:tc>
          <w:tcPr>
            <w:tcW w:w="3280" w:type="dxa"/>
            <w:tcBorders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pStyle w:val="SingleTxtGR"/>
              <w:suppressAutoHyphens/>
              <w:spacing w:before="40" w:line="240" w:lineRule="exact"/>
              <w:ind w:left="0" w:right="0"/>
              <w:jc w:val="left"/>
              <w:rPr>
                <w:spacing w:val="0"/>
                <w:w w:val="100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91" w:type="dxa"/>
        <w:tblInd w:w="1134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847"/>
        <w:gridCol w:w="1848"/>
        <w:gridCol w:w="1848"/>
        <w:gridCol w:w="1848"/>
      </w:tblGrid>
      <w:tr w:rsidR="00E67E3C" w:rsidRPr="008952B8" w:rsidTr="00E67E3C">
        <w:tc>
          <w:tcPr>
            <w:tcW w:w="7391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i/>
                <w:spacing w:val="0"/>
                <w:w w:val="100"/>
                <w:sz w:val="16"/>
              </w:rPr>
            </w:pPr>
            <w:r w:rsidRPr="008952B8">
              <w:rPr>
                <w:i/>
                <w:spacing w:val="0"/>
                <w:w w:val="100"/>
                <w:sz w:val="16"/>
              </w:rPr>
              <w:t>Равновесие пар − жидкость</w:t>
            </w:r>
          </w:p>
        </w:tc>
      </w:tr>
      <w:tr w:rsidR="00E67E3C" w:rsidRPr="008952B8" w:rsidTr="00E67E3C">
        <w:trPr>
          <w:trHeight w:val="353"/>
        </w:trPr>
        <w:tc>
          <w:tcPr>
            <w:tcW w:w="1847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</w:rPr>
            </w:pPr>
            <w:r w:rsidRPr="008952B8">
              <w:rPr>
                <w:b/>
                <w:i/>
                <w:color w:val="000000"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</w:t>
            </w:r>
            <w:r w:rsidRPr="008952B8">
              <w:rPr>
                <w:b/>
                <w:color w:val="000000"/>
                <w:sz w:val="18"/>
              </w:rPr>
              <w:t>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color w:val="000000"/>
                <w:sz w:val="18"/>
              </w:rPr>
              <w:t>C]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8952B8">
              <w:rPr>
                <w:b/>
                <w:sz w:val="18"/>
              </w:rPr>
              <w:t xml:space="preserve"> </w:t>
            </w:r>
            <w:r w:rsidRPr="008952B8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vertAlign w:val="subscript"/>
              </w:rPr>
              <w:t>L</w:t>
            </w:r>
            <w:r w:rsidRPr="008952B8">
              <w:rPr>
                <w:b/>
                <w:color w:val="000000"/>
                <w:sz w:val="18"/>
              </w:rPr>
              <w:t xml:space="preserve"> [кг/м</w:t>
            </w:r>
            <w:r w:rsidRPr="008952B8">
              <w:rPr>
                <w:b/>
                <w:color w:val="000000"/>
                <w:sz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</w:rPr>
              <w:t>]</w:t>
            </w:r>
          </w:p>
        </w:tc>
        <w:tc>
          <w:tcPr>
            <w:tcW w:w="184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spacing w:before="40" w:after="40" w:line="240" w:lineRule="auto"/>
              <w:jc w:val="center"/>
              <w:rPr>
                <w:b/>
                <w:color w:val="000000"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color w:val="000000"/>
                <w:sz w:val="18"/>
                <w:vertAlign w:val="subscript"/>
              </w:rPr>
              <w:t xml:space="preserve">G </w:t>
            </w:r>
            <w:r w:rsidRPr="008952B8">
              <w:rPr>
                <w:b/>
                <w:color w:val="000000"/>
                <w:sz w:val="18"/>
              </w:rPr>
              <w:t>[кг/м</w:t>
            </w:r>
            <w:r w:rsidRPr="008952B8">
              <w:rPr>
                <w:b/>
                <w:color w:val="000000"/>
                <w:sz w:val="18"/>
                <w:vertAlign w:val="superscript"/>
              </w:rPr>
              <w:t>3</w:t>
            </w:r>
            <w:r w:rsidRPr="008952B8">
              <w:rPr>
                <w:b/>
                <w:color w:val="000000"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8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–10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0,89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628,5</w:t>
            </w:r>
          </w:p>
        </w:tc>
        <w:tc>
          <w:tcPr>
            <w:tcW w:w="184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2,34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–5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1,09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622,8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2,83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1,31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617,0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3,36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1,57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611,2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3,98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1,87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605,2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4,69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15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2,20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599,2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5,47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2,59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593,0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6,39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25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3,02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586,8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7,40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3,50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580,4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8,52</w:t>
            </w: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35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4,04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573,9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40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4,65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567,3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45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5,31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560,5</w:t>
            </w:r>
          </w:p>
        </w:tc>
        <w:tc>
          <w:tcPr>
            <w:tcW w:w="1848" w:type="dxa"/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8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50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6,05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  <w:r w:rsidRPr="008952B8">
              <w:rPr>
                <w:spacing w:val="0"/>
                <w:w w:val="100"/>
                <w:sz w:val="18"/>
                <w:szCs w:val="18"/>
              </w:rPr>
              <w:t>553,6</w:t>
            </w:r>
          </w:p>
        </w:tc>
        <w:tc>
          <w:tcPr>
            <w:tcW w:w="184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67E3C" w:rsidRPr="008952B8" w:rsidRDefault="00E67E3C" w:rsidP="008952B8">
            <w:pPr>
              <w:pStyle w:val="SingleTxtGR"/>
              <w:suppressAutoHyphens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  <w:sz w:val="18"/>
                <w:szCs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  <w:r w:rsidRPr="008952B8">
        <w:rPr>
          <w:spacing w:val="0"/>
          <w:w w:val="100"/>
        </w:rPr>
        <w:t>Свойства вещества 1,3-БУТАДИЕН СТАБИЛИЗИРОВАННЫЙ</w:t>
      </w:r>
    </w:p>
    <w:tbl>
      <w:tblPr>
        <w:tblW w:w="7380" w:type="dxa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7"/>
        <w:gridCol w:w="3143"/>
      </w:tblGrid>
      <w:tr w:rsidR="00E67E3C" w:rsidRPr="008952B8" w:rsidTr="00E67E3C">
        <w:tc>
          <w:tcPr>
            <w:tcW w:w="4237" w:type="dxa"/>
            <w:tcBorders>
              <w:top w:val="single" w:sz="4" w:space="0" w:color="auto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1473"/>
              </w:tabs>
              <w:spacing w:before="40" w:after="120"/>
              <w:ind w:left="1473" w:hanging="1473"/>
            </w:pPr>
            <w:r w:rsidRPr="008952B8">
              <w:t xml:space="preserve">Наименование: </w:t>
            </w:r>
            <w:r w:rsidRPr="008952B8">
              <w:tab/>
            </w:r>
            <w:r w:rsidRPr="008952B8">
              <w:rPr>
                <w:b/>
              </w:rPr>
              <w:t>1,3-БУТАДИЕН СТАБИЛИЗИРОВАННЫЙ</w:t>
            </w:r>
          </w:p>
        </w:tc>
        <w:tc>
          <w:tcPr>
            <w:tcW w:w="3143" w:type="dxa"/>
            <w:tcBorders>
              <w:top w:val="single" w:sz="4" w:space="0" w:color="auto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1010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1473"/>
              </w:tabs>
              <w:spacing w:before="40" w:after="120"/>
              <w:ind w:left="1473" w:hanging="1473"/>
            </w:pPr>
            <w:r w:rsidRPr="008952B8">
              <w:t xml:space="preserve">Формула: </w:t>
            </w:r>
            <w:r w:rsidRPr="008952B8">
              <w:tab/>
            </w:r>
            <w:r w:rsidRPr="008952B8">
              <w:rPr>
                <w:b/>
              </w:rPr>
              <w:t>С</w:t>
            </w:r>
            <w:r w:rsidRPr="008952B8">
              <w:rPr>
                <w:b/>
                <w:vertAlign w:val="subscript"/>
              </w:rPr>
              <w:t>4</w:t>
            </w:r>
            <w:r w:rsidRPr="008952B8">
              <w:rPr>
                <w:b/>
              </w:rPr>
              <w:t>Н</w:t>
            </w:r>
            <w:r w:rsidRPr="008952B8">
              <w:rPr>
                <w:b/>
                <w:vertAlign w:val="subscript"/>
              </w:rPr>
              <w:t>6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1473"/>
              </w:tabs>
              <w:spacing w:before="40" w:after="120"/>
              <w:ind w:left="1473" w:hanging="1473"/>
            </w:pPr>
            <w:r w:rsidRPr="008952B8">
              <w:t>Температура кипения:</w:t>
            </w:r>
            <w:r w:rsidRPr="008952B8">
              <w:rPr>
                <w:b/>
              </w:rPr>
              <w:t xml:space="preserve"> </w:t>
            </w:r>
            <w:r w:rsidRPr="008952B8">
              <w:rPr>
                <w:b/>
              </w:rPr>
              <w:tab/>
              <w:t xml:space="preserve">–5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t xml:space="preserve"> </w:t>
            </w:r>
            <w:r w:rsidRPr="008952B8">
              <w:rPr>
                <w:b/>
              </w:rPr>
              <w:t>= 54 (54,092)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>Плотность пара относительно плотности</w:t>
            </w:r>
            <w:r w:rsidRPr="008952B8">
              <w:br/>
              <w:t>воздуха = 1 (15</w:t>
            </w:r>
            <w:r w:rsidRPr="008952B8">
              <w:sym w:font="Symbol" w:char="F0B0"/>
            </w:r>
            <w:r w:rsidRPr="008952B8">
              <w:t>C):</w:t>
            </w:r>
            <w:r w:rsidRPr="008952B8">
              <w:rPr>
                <w:b/>
              </w:rPr>
              <w:t xml:space="preserve"> 1,88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Легковоспламеняющаяся смесь, </w:t>
            </w:r>
            <w:r w:rsidR="008952B8" w:rsidRPr="008952B8">
              <w:br/>
            </w:r>
            <w:r w:rsidRPr="008952B8">
              <w:t>газ/воздух,</w:t>
            </w:r>
            <w:r w:rsidR="008952B8" w:rsidRPr="008952B8">
              <w:t xml:space="preserve"> </w:t>
            </w:r>
            <w:r w:rsidRPr="008952B8">
              <w:t xml:space="preserve">% об.: </w:t>
            </w:r>
            <w:r w:rsidRPr="008952B8">
              <w:rPr>
                <w:b/>
              </w:rPr>
              <w:t>1,4−16,3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 xml:space="preserve">415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 xml:space="preserve">152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single" w:sz="12" w:space="0" w:color="auto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>Предельное значение на рабочем месте:</w:t>
            </w:r>
            <w:r w:rsidRPr="008952B8">
              <w:br/>
              <w:t>---</w:t>
            </w:r>
            <w:r w:rsidRPr="008952B8">
              <w:rPr>
                <w:b/>
              </w:rPr>
              <w:t xml:space="preserve"> частей на миллион</w:t>
            </w:r>
          </w:p>
        </w:tc>
        <w:tc>
          <w:tcPr>
            <w:tcW w:w="3143" w:type="dxa"/>
            <w:tcBorders>
              <w:top w:val="nil"/>
              <w:bottom w:val="single" w:sz="12" w:space="0" w:color="auto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tbl>
      <w:tblPr>
        <w:tblW w:w="7380" w:type="dxa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9"/>
        <w:gridCol w:w="2410"/>
        <w:gridCol w:w="1911"/>
        <w:gridCol w:w="1800"/>
      </w:tblGrid>
      <w:tr w:rsidR="00E67E3C" w:rsidRPr="008952B8" w:rsidTr="00E67E3C">
        <w:tc>
          <w:tcPr>
            <w:tcW w:w="73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40" w:after="40"/>
              <w:jc w:val="center"/>
              <w:rPr>
                <w:i/>
                <w:sz w:val="16"/>
                <w:szCs w:val="16"/>
              </w:rPr>
            </w:pPr>
            <w:r w:rsidRPr="008952B8">
              <w:rPr>
                <w:i/>
                <w:sz w:val="16"/>
                <w:szCs w:val="16"/>
              </w:rPr>
              <w:t>Равновесие пар − жидкость</w:t>
            </w:r>
          </w:p>
        </w:tc>
      </w:tr>
      <w:tr w:rsidR="00E67E3C" w:rsidRPr="008952B8" w:rsidTr="00E67E3C">
        <w:trPr>
          <w:trHeight w:val="291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sz w:val="18"/>
              </w:rPr>
              <w:t xml:space="preserve"> </w:t>
            </w:r>
            <w:r w:rsidRPr="008952B8">
              <w:rPr>
                <w:b/>
                <w:sz w:val="18"/>
              </w:rPr>
              <w:t>[</w:t>
            </w:r>
            <w:r w:rsidRPr="008952B8">
              <w:rPr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8952B8">
              <w:rPr>
                <w:b/>
                <w:sz w:val="18"/>
              </w:rPr>
              <w:t xml:space="preserve"> </w:t>
            </w:r>
            <w:r w:rsidRPr="008952B8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91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40" w:after="40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 xml:space="preserve">G </w:t>
            </w:r>
            <w:r w:rsidRPr="008952B8">
              <w:rPr>
                <w:b/>
                <w:sz w:val="18"/>
              </w:rPr>
              <w:t>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259" w:type="dxa"/>
            <w:tcBorders>
              <w:top w:val="single" w:sz="12" w:space="0" w:color="auto"/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–10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0,81</w:t>
            </w:r>
          </w:p>
        </w:tc>
        <w:tc>
          <w:tcPr>
            <w:tcW w:w="1911" w:type="dxa"/>
            <w:tcBorders>
              <w:top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656,7</w:t>
            </w:r>
          </w:p>
        </w:tc>
        <w:tc>
          <w:tcPr>
            <w:tcW w:w="1800" w:type="dxa"/>
            <w:tcBorders>
              <w:top w:val="single" w:sz="12" w:space="0" w:color="auto"/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2,05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–5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0,99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651,0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2,47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0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1,19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645,2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2,93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1,44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639,3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3,50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1,71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633,4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4,11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15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2,03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627,3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4,83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20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2,39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621,2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5,64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2,80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614,9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6,56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30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3,25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608,6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7,56</w:t>
            </w: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35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3,76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602,1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40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4,33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595,5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259" w:type="dxa"/>
            <w:tcBorders>
              <w:lef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45</w:t>
            </w:r>
          </w:p>
        </w:tc>
        <w:tc>
          <w:tcPr>
            <w:tcW w:w="2410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4,97</w:t>
            </w:r>
          </w:p>
        </w:tc>
        <w:tc>
          <w:tcPr>
            <w:tcW w:w="1911" w:type="dxa"/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588,7</w:t>
            </w:r>
          </w:p>
        </w:tc>
        <w:tc>
          <w:tcPr>
            <w:tcW w:w="1800" w:type="dxa"/>
            <w:tcBorders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  <w:tr w:rsidR="00E67E3C" w:rsidRPr="008952B8" w:rsidTr="00E67E3C">
        <w:tc>
          <w:tcPr>
            <w:tcW w:w="1259" w:type="dxa"/>
            <w:tcBorders>
              <w:left w:val="nil"/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50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5,67</w:t>
            </w:r>
          </w:p>
        </w:tc>
        <w:tc>
          <w:tcPr>
            <w:tcW w:w="1911" w:type="dxa"/>
            <w:tcBorders>
              <w:bottom w:val="single" w:sz="12" w:space="0" w:color="auto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  <w:r w:rsidRPr="008952B8">
              <w:rPr>
                <w:sz w:val="18"/>
                <w:szCs w:val="18"/>
              </w:rPr>
              <w:t>581,9</w:t>
            </w:r>
          </w:p>
        </w:tc>
        <w:tc>
          <w:tcPr>
            <w:tcW w:w="1800" w:type="dxa"/>
            <w:tcBorders>
              <w:bottom w:val="single" w:sz="12" w:space="0" w:color="auto"/>
              <w:right w:val="nil"/>
            </w:tcBorders>
            <w:vAlign w:val="center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  <w:szCs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  <w:lang w:val="en-US"/>
        </w:rPr>
      </w:pPr>
      <w:r w:rsidRPr="008952B8">
        <w:rPr>
          <w:spacing w:val="0"/>
          <w:w w:val="100"/>
        </w:rPr>
        <w:t>Свойства вещества АММИАК БЕЗВОДНЫЙ</w:t>
      </w:r>
    </w:p>
    <w:tbl>
      <w:tblPr>
        <w:tblW w:w="7380" w:type="dxa"/>
        <w:tblInd w:w="1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7"/>
        <w:gridCol w:w="3143"/>
      </w:tblGrid>
      <w:tr w:rsidR="00E67E3C" w:rsidRPr="008952B8" w:rsidTr="00E67E3C">
        <w:tc>
          <w:tcPr>
            <w:tcW w:w="4237" w:type="dxa"/>
            <w:tcBorders>
              <w:top w:val="single" w:sz="4" w:space="0" w:color="auto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2607"/>
              </w:tabs>
              <w:spacing w:before="40" w:after="120"/>
              <w:ind w:left="2607" w:hanging="2607"/>
            </w:pPr>
            <w:r w:rsidRPr="008952B8">
              <w:t xml:space="preserve">Наименование: </w:t>
            </w:r>
            <w:r w:rsidRPr="008952B8">
              <w:tab/>
            </w:r>
            <w:r w:rsidRPr="008952B8">
              <w:rPr>
                <w:b/>
              </w:rPr>
              <w:t>АММИАК БЕЗВОДНЫЙ</w:t>
            </w:r>
          </w:p>
        </w:tc>
        <w:tc>
          <w:tcPr>
            <w:tcW w:w="3143" w:type="dxa"/>
            <w:tcBorders>
              <w:top w:val="single" w:sz="4" w:space="0" w:color="auto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1005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2607"/>
              </w:tabs>
              <w:spacing w:before="40" w:after="120"/>
              <w:ind w:left="2607" w:hanging="2607"/>
            </w:pPr>
            <w:r w:rsidRPr="008952B8">
              <w:t xml:space="preserve">Формула: </w:t>
            </w:r>
            <w:r w:rsidRPr="008952B8">
              <w:tab/>
            </w:r>
            <w:r w:rsidRPr="008952B8">
              <w:rPr>
                <w:b/>
              </w:rPr>
              <w:t>NH</w:t>
            </w:r>
            <w:r w:rsidRPr="008952B8">
              <w:rPr>
                <w:b/>
                <w:vertAlign w:val="subscript"/>
              </w:rPr>
              <w:t>3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tabs>
                <w:tab w:val="left" w:pos="2607"/>
              </w:tabs>
              <w:spacing w:before="40" w:after="120"/>
              <w:ind w:left="2607" w:hanging="2607"/>
            </w:pPr>
            <w:r w:rsidRPr="008952B8">
              <w:t xml:space="preserve">Температура кипения: </w:t>
            </w:r>
            <w:r w:rsidRPr="008952B8">
              <w:tab/>
            </w:r>
            <w:r w:rsidRPr="008952B8">
              <w:rPr>
                <w:b/>
              </w:rPr>
              <w:t xml:space="preserve">–33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t xml:space="preserve"> </w:t>
            </w:r>
            <w:r w:rsidRPr="008952B8">
              <w:rPr>
                <w:b/>
              </w:rPr>
              <w:t>= 17 (17,032)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>Плотность пара относительно плотности</w:t>
            </w:r>
            <w:r w:rsidRPr="008952B8">
              <w:br/>
              <w:t xml:space="preserve">воздуха = 1 (15 </w:t>
            </w:r>
            <w:r w:rsidRPr="008952B8">
              <w:sym w:font="Symbol" w:char="F0B0"/>
            </w:r>
            <w:r w:rsidRPr="008952B8">
              <w:t xml:space="preserve">C): </w:t>
            </w:r>
            <w:r w:rsidRPr="008952B8">
              <w:rPr>
                <w:b/>
              </w:rPr>
              <w:t>0,59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Легковоспламеняющаяся смесь, </w:t>
            </w:r>
            <w:r w:rsidR="008952B8" w:rsidRPr="008952B8">
              <w:br/>
            </w:r>
            <w:r w:rsidRPr="008952B8">
              <w:t>газ/воздух,</w:t>
            </w:r>
            <w:r w:rsidR="008952B8" w:rsidRPr="008952B8">
              <w:t xml:space="preserve"> </w:t>
            </w:r>
            <w:r w:rsidRPr="008952B8">
              <w:t xml:space="preserve">% об.: </w:t>
            </w:r>
            <w:r w:rsidRPr="008952B8">
              <w:rPr>
                <w:b/>
              </w:rPr>
              <w:t>–15,4−33,6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nil"/>
            </w:tcBorders>
          </w:tcPr>
          <w:p w:rsidR="00E67E3C" w:rsidRPr="008952B8" w:rsidRDefault="00E67E3C" w:rsidP="008952B8">
            <w:pPr>
              <w:spacing w:before="40" w:after="120"/>
              <w:ind w:right="-39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 xml:space="preserve">630 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  <w:r w:rsidRPr="008952B8">
              <w:rPr>
                <w:sz w:val="18"/>
                <w:szCs w:val="18"/>
              </w:rPr>
              <w:t>**</w:t>
            </w:r>
          </w:p>
        </w:tc>
        <w:tc>
          <w:tcPr>
            <w:tcW w:w="3143" w:type="dxa"/>
            <w:tcBorders>
              <w:top w:val="nil"/>
              <w:bottom w:val="nil"/>
              <w:right w:val="nil"/>
            </w:tcBorders>
          </w:tcPr>
          <w:p w:rsidR="00E67E3C" w:rsidRPr="008952B8" w:rsidRDefault="00E67E3C" w:rsidP="008952B8">
            <w:pPr>
              <w:spacing w:before="40" w:after="120"/>
              <w:ind w:right="-65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>132,4 </w:t>
            </w:r>
            <w:r w:rsidRPr="008952B8"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E67E3C">
        <w:tc>
          <w:tcPr>
            <w:tcW w:w="4237" w:type="dxa"/>
            <w:tcBorders>
              <w:top w:val="nil"/>
              <w:left w:val="nil"/>
              <w:bottom w:val="single" w:sz="12" w:space="0" w:color="auto"/>
            </w:tcBorders>
          </w:tcPr>
          <w:p w:rsidR="00E67E3C" w:rsidRPr="008952B8" w:rsidRDefault="00E67E3C" w:rsidP="008952B8">
            <w:pPr>
              <w:spacing w:before="40" w:after="120"/>
            </w:pPr>
            <w:r w:rsidRPr="008952B8">
              <w:t>Предельное значение на рабочем месте:</w:t>
            </w:r>
            <w:r w:rsidRPr="008952B8">
              <w:br/>
            </w:r>
            <w:r w:rsidRPr="008952B8">
              <w:rPr>
                <w:b/>
              </w:rPr>
              <w:t>20 частей на миллион</w:t>
            </w:r>
          </w:p>
        </w:tc>
        <w:tc>
          <w:tcPr>
            <w:tcW w:w="3143" w:type="dxa"/>
            <w:tcBorders>
              <w:top w:val="nil"/>
              <w:bottom w:val="single" w:sz="12" w:space="0" w:color="auto"/>
              <w:right w:val="nil"/>
            </w:tcBorders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E67E3C" w:rsidRPr="008952B8" w:rsidRDefault="00E67E3C" w:rsidP="008952B8">
      <w:pPr>
        <w:pStyle w:val="SingleTxtGR"/>
        <w:suppressAutoHyphens/>
        <w:spacing w:before="120" w:after="240" w:line="220" w:lineRule="exact"/>
        <w:ind w:firstLine="142"/>
        <w:jc w:val="left"/>
        <w:rPr>
          <w:spacing w:val="0"/>
          <w:w w:val="100"/>
          <w:sz w:val="18"/>
        </w:rPr>
      </w:pPr>
      <w:r w:rsidRPr="008952B8">
        <w:rPr>
          <w:spacing w:val="0"/>
          <w:w w:val="100"/>
          <w:sz w:val="18"/>
        </w:rPr>
        <w:t xml:space="preserve">**  При +450 </w:t>
      </w:r>
      <w:r w:rsidRPr="008952B8">
        <w:rPr>
          <w:spacing w:val="0"/>
          <w:w w:val="100"/>
          <w:sz w:val="18"/>
        </w:rPr>
        <w:sym w:font="Symbol" w:char="F0B0"/>
      </w:r>
      <w:r w:rsidRPr="008952B8">
        <w:rPr>
          <w:spacing w:val="0"/>
          <w:w w:val="100"/>
          <w:sz w:val="18"/>
        </w:rPr>
        <w:t>C начинается разложение с выделением весьма легковоспламеняющегося водорода (в газообразном виде).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E67E3C" w:rsidRPr="008952B8" w:rsidTr="00E67E3C">
        <w:trPr>
          <w:tblHeader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952B8">
              <w:rPr>
                <w:i/>
                <w:sz w:val="16"/>
              </w:rPr>
              <w:br w:type="page"/>
              <w:t>Равновесие пар − жидкость</w:t>
            </w:r>
          </w:p>
        </w:tc>
      </w:tr>
      <w:tr w:rsidR="00E67E3C" w:rsidRPr="008952B8" w:rsidTr="00E67E3C">
        <w:trPr>
          <w:trHeight w:val="296"/>
          <w:tblHeader/>
        </w:trPr>
        <w:tc>
          <w:tcPr>
            <w:tcW w:w="24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8952B8">
              <w:rPr>
                <w:b/>
                <w:sz w:val="18"/>
              </w:rPr>
              <w:t xml:space="preserve"> </w:t>
            </w:r>
            <w:r w:rsidRPr="008952B8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G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2409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–35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0,93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684,6</w:t>
            </w:r>
          </w:p>
        </w:tc>
        <w:tc>
          <w:tcPr>
            <w:tcW w:w="2410" w:type="dxa"/>
            <w:tcBorders>
              <w:top w:val="single" w:sz="12" w:space="0" w:color="auto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1,19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678,2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–25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1,51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671,8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–20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1,89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665,2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–15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2,35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658,6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–10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2,89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651,9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3,52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645,0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4,26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638,1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3,4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5,12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631,1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4,1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6,10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623,9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4,9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7,23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616,6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5,7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8,50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609,2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6,7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9,95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601,6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7,8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11,57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593,9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9,0</w:t>
            </w: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13,39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585,9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15,42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577,9</w:t>
            </w:r>
          </w:p>
        </w:tc>
        <w:tc>
          <w:tcPr>
            <w:tcW w:w="2410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45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17,68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569,6</w:t>
            </w:r>
          </w:p>
        </w:tc>
        <w:tc>
          <w:tcPr>
            <w:tcW w:w="2410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  <w:tr w:rsidR="00E67E3C" w:rsidRPr="008952B8" w:rsidTr="00E67E3C">
        <w:tc>
          <w:tcPr>
            <w:tcW w:w="2409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50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20,17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561,1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20" w:after="20"/>
              <w:jc w:val="center"/>
              <w:rPr>
                <w:sz w:val="18"/>
              </w:rPr>
            </w:pPr>
          </w:p>
        </w:tc>
      </w:tr>
    </w:tbl>
    <w:p w:rsidR="00E67E3C" w:rsidRPr="008952B8" w:rsidRDefault="00E67E3C" w:rsidP="008952B8">
      <w:pPr>
        <w:pStyle w:val="SingleTxtGR"/>
        <w:suppressAutoHyphens/>
        <w:rPr>
          <w:spacing w:val="0"/>
          <w:w w:val="100"/>
        </w:rPr>
      </w:pPr>
    </w:p>
    <w:p w:rsidR="00E67E3C" w:rsidRPr="008952B8" w:rsidRDefault="00E67E3C" w:rsidP="008952B8">
      <w:pPr>
        <w:spacing w:line="240" w:lineRule="auto"/>
      </w:pPr>
      <w:r w:rsidRPr="008952B8">
        <w:br w:type="page"/>
      </w:r>
    </w:p>
    <w:p w:rsidR="00E67E3C" w:rsidRPr="008952B8" w:rsidRDefault="00E67E3C" w:rsidP="008952B8">
      <w:pPr>
        <w:pStyle w:val="SingleTxtGR"/>
        <w:suppressAutoHyphens/>
        <w:rPr>
          <w:spacing w:val="0"/>
          <w:w w:val="100"/>
          <w:lang w:val="en-US"/>
        </w:rPr>
      </w:pPr>
      <w:r w:rsidRPr="008952B8">
        <w:rPr>
          <w:spacing w:val="0"/>
          <w:w w:val="100"/>
        </w:rPr>
        <w:t>Свойства вещества ВИНИЛХЛОРИД СТАБИЛИЗИРОВАННЫЙ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E67E3C" w:rsidRPr="008952B8" w:rsidTr="00F420B5">
        <w:tc>
          <w:tcPr>
            <w:tcW w:w="4111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E67E3C" w:rsidRPr="008952B8" w:rsidRDefault="00E67E3C" w:rsidP="008952B8">
            <w:pPr>
              <w:tabs>
                <w:tab w:val="left" w:pos="1537"/>
              </w:tabs>
              <w:spacing w:before="40" w:after="120"/>
              <w:ind w:left="1537" w:hanging="1537"/>
            </w:pPr>
            <w:r w:rsidRPr="008952B8">
              <w:t xml:space="preserve">Наименование: </w:t>
            </w:r>
            <w:r w:rsidR="00F420B5" w:rsidRPr="008952B8">
              <w:tab/>
            </w:r>
            <w:r w:rsidRPr="008952B8">
              <w:rPr>
                <w:b/>
              </w:rPr>
              <w:t>ВИНИЛХЛОРИД СТАБИЛИЗИРОВАННЫЙ</w:t>
            </w:r>
          </w:p>
        </w:tc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№ ООН: </w:t>
            </w:r>
            <w:r w:rsidRPr="008952B8">
              <w:rPr>
                <w:b/>
              </w:rPr>
              <w:t>1086</w:t>
            </w:r>
          </w:p>
        </w:tc>
      </w:tr>
      <w:tr w:rsidR="00E67E3C" w:rsidRPr="008952B8" w:rsidTr="00F420B5"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7E3C" w:rsidRPr="008952B8" w:rsidRDefault="00E67E3C" w:rsidP="008952B8">
            <w:pPr>
              <w:tabs>
                <w:tab w:val="left" w:pos="1537"/>
              </w:tabs>
              <w:spacing w:before="40" w:after="120"/>
              <w:ind w:left="1537" w:hanging="1537"/>
            </w:pPr>
            <w:r w:rsidRPr="008952B8">
              <w:t xml:space="preserve">Формула: </w:t>
            </w:r>
            <w:r w:rsidR="00F420B5" w:rsidRPr="008952B8">
              <w:tab/>
            </w:r>
            <w:r w:rsidRPr="008952B8">
              <w:rPr>
                <w:b/>
              </w:rPr>
              <w:t>C</w:t>
            </w:r>
            <w:r w:rsidRPr="008952B8">
              <w:rPr>
                <w:b/>
                <w:vertAlign w:val="subscript"/>
              </w:rPr>
              <w:t>2</w:t>
            </w:r>
            <w:r w:rsidRPr="008952B8">
              <w:rPr>
                <w:b/>
              </w:rPr>
              <w:t>H</w:t>
            </w:r>
            <w:r w:rsidRPr="008952B8">
              <w:rPr>
                <w:b/>
                <w:vertAlign w:val="subscript"/>
              </w:rPr>
              <w:t>3</w:t>
            </w:r>
            <w:r w:rsidRPr="008952B8">
              <w:rPr>
                <w:b/>
              </w:rPr>
              <w:t>Cl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F420B5"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7E3C" w:rsidRPr="008952B8" w:rsidRDefault="00E67E3C" w:rsidP="008952B8">
            <w:pPr>
              <w:tabs>
                <w:tab w:val="left" w:pos="1537"/>
              </w:tabs>
              <w:spacing w:before="40" w:after="120"/>
              <w:ind w:left="1537" w:hanging="1537"/>
            </w:pPr>
            <w:r w:rsidRPr="008952B8">
              <w:t>Температура кипения:</w:t>
            </w:r>
            <w:r w:rsidRPr="008952B8">
              <w:rPr>
                <w:b/>
              </w:rPr>
              <w:t xml:space="preserve"> </w:t>
            </w:r>
            <w:r w:rsidR="00F420B5" w:rsidRPr="008952B8">
              <w:rPr>
                <w:b/>
              </w:rPr>
              <w:tab/>
            </w:r>
            <w:r w:rsidRPr="008952B8">
              <w:rPr>
                <w:b/>
              </w:rPr>
              <w:t>–14 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Молярная масса: </w:t>
            </w:r>
            <w:r w:rsidRPr="008952B8">
              <w:rPr>
                <w:b/>
                <w:i/>
              </w:rPr>
              <w:t>M</w:t>
            </w:r>
            <w:r w:rsidRPr="008952B8">
              <w:rPr>
                <w:b/>
              </w:rPr>
              <w:t xml:space="preserve"> = 62,50</w:t>
            </w:r>
          </w:p>
        </w:tc>
      </w:tr>
      <w:tr w:rsidR="00E67E3C" w:rsidRPr="008952B8" w:rsidTr="00F420B5"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Плотность пара относительно плотности воздуха = 1 (15 </w:t>
            </w:r>
            <w:r w:rsidRPr="008952B8">
              <w:sym w:font="Symbol" w:char="F0B0"/>
            </w:r>
            <w:r w:rsidRPr="008952B8">
              <w:t>C):</w:t>
            </w:r>
            <w:r w:rsidRPr="008952B8">
              <w:rPr>
                <w:b/>
              </w:rPr>
              <w:t xml:space="preserve"> 2,16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  <w:tr w:rsidR="00E67E3C" w:rsidRPr="008952B8" w:rsidTr="00E67E3C">
        <w:tc>
          <w:tcPr>
            <w:tcW w:w="737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Легковоспламеняющаяся смесь, </w:t>
            </w:r>
            <w:r w:rsidR="008952B8" w:rsidRPr="008952B8">
              <w:br/>
            </w:r>
            <w:r w:rsidRPr="008952B8">
              <w:t>газ/воздух,</w:t>
            </w:r>
            <w:r w:rsidR="008952B8" w:rsidRPr="008952B8">
              <w:t xml:space="preserve"> </w:t>
            </w:r>
            <w:r w:rsidRPr="008952B8">
              <w:t>% об.: –</w:t>
            </w:r>
            <w:r w:rsidRPr="008952B8">
              <w:rPr>
                <w:b/>
              </w:rPr>
              <w:t>3,8−31,0</w:t>
            </w:r>
          </w:p>
        </w:tc>
      </w:tr>
      <w:tr w:rsidR="00E67E3C" w:rsidRPr="008952B8" w:rsidTr="00F420B5">
        <w:tc>
          <w:tcPr>
            <w:tcW w:w="411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Температура самовоспламенения: </w:t>
            </w:r>
            <w:r w:rsidRPr="008952B8">
              <w:rPr>
                <w:b/>
              </w:rPr>
              <w:t xml:space="preserve">415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Критическая температура: </w:t>
            </w:r>
            <w:r w:rsidRPr="008952B8">
              <w:rPr>
                <w:b/>
              </w:rPr>
              <w:t xml:space="preserve">158,4 </w:t>
            </w:r>
            <w:r w:rsidRPr="008952B8">
              <w:rPr>
                <w:b/>
              </w:rPr>
              <w:sym w:font="Symbol" w:char="F0B0"/>
            </w:r>
            <w:r w:rsidRPr="008952B8">
              <w:rPr>
                <w:b/>
              </w:rPr>
              <w:t>C</w:t>
            </w:r>
          </w:p>
        </w:tc>
      </w:tr>
      <w:tr w:rsidR="00E67E3C" w:rsidRPr="008952B8" w:rsidTr="00F420B5">
        <w:tc>
          <w:tcPr>
            <w:tcW w:w="4111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  <w:r w:rsidRPr="008952B8">
              <w:t xml:space="preserve">Предельное значение на рабочем месте: </w:t>
            </w:r>
            <w:r w:rsidRPr="008952B8">
              <w:rPr>
                <w:b/>
              </w:rPr>
              <w:t>3 части на миллион</w:t>
            </w:r>
            <w:r w:rsidRPr="00BB1FB5">
              <w:rPr>
                <w:sz w:val="18"/>
                <w:szCs w:val="18"/>
              </w:rPr>
              <w:t>*</w:t>
            </w:r>
          </w:p>
        </w:tc>
        <w:tc>
          <w:tcPr>
            <w:tcW w:w="3259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E67E3C" w:rsidRPr="008952B8" w:rsidRDefault="00E67E3C" w:rsidP="008952B8">
            <w:pPr>
              <w:spacing w:before="40" w:after="120"/>
            </w:pPr>
          </w:p>
        </w:tc>
      </w:tr>
    </w:tbl>
    <w:p w:rsidR="00E67E3C" w:rsidRPr="008952B8" w:rsidRDefault="00E67E3C" w:rsidP="008952B8">
      <w:pPr>
        <w:pStyle w:val="SingleTxtGR"/>
        <w:suppressAutoHyphens/>
        <w:spacing w:before="120" w:after="240"/>
        <w:ind w:firstLine="142"/>
        <w:jc w:val="left"/>
        <w:rPr>
          <w:spacing w:val="0"/>
          <w:w w:val="100"/>
          <w:sz w:val="18"/>
        </w:rPr>
      </w:pPr>
      <w:r w:rsidRPr="008952B8">
        <w:rPr>
          <w:spacing w:val="0"/>
          <w:w w:val="100"/>
          <w:sz w:val="18"/>
        </w:rPr>
        <w:t>*  Винилхлорид стабилизированный является канцерогеном.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E67E3C" w:rsidRPr="008952B8" w:rsidTr="00E67E3C">
        <w:trPr>
          <w:tblHeader/>
        </w:trPr>
        <w:tc>
          <w:tcPr>
            <w:tcW w:w="73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i/>
                <w:sz w:val="16"/>
              </w:rPr>
            </w:pPr>
            <w:r w:rsidRPr="008952B8">
              <w:rPr>
                <w:i/>
                <w:sz w:val="16"/>
              </w:rPr>
              <w:t>Равновесие пар − жидкость</w:t>
            </w:r>
          </w:p>
        </w:tc>
      </w:tr>
      <w:tr w:rsidR="00E67E3C" w:rsidRPr="008952B8" w:rsidTr="00E67E3C">
        <w:trPr>
          <w:tblHeader/>
        </w:trPr>
        <w:tc>
          <w:tcPr>
            <w:tcW w:w="184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T</w:t>
            </w:r>
            <w:r w:rsidRPr="008952B8">
              <w:rPr>
                <w:b/>
                <w:sz w:val="18"/>
              </w:rPr>
              <w:t xml:space="preserve"> [</w:t>
            </w:r>
            <w:r w:rsidRPr="008952B8">
              <w:rPr>
                <w:b/>
                <w:sz w:val="18"/>
              </w:rPr>
              <w:sym w:font="Symbol" w:char="F0B0"/>
            </w:r>
            <w:r w:rsidRPr="008952B8">
              <w:rPr>
                <w:b/>
                <w:sz w:val="18"/>
              </w:rPr>
              <w:t>C]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i/>
                <w:sz w:val="18"/>
              </w:rPr>
              <w:t>p</w:t>
            </w:r>
            <w:r w:rsidRPr="008952B8">
              <w:rPr>
                <w:b/>
                <w:sz w:val="18"/>
              </w:rPr>
              <w:t xml:space="preserve"> </w:t>
            </w:r>
            <w:r w:rsidRPr="008952B8">
              <w:rPr>
                <w:b/>
                <w:sz w:val="18"/>
                <w:vertAlign w:val="subscript"/>
              </w:rPr>
              <w:t>max</w:t>
            </w:r>
            <w:r w:rsidRPr="008952B8">
              <w:rPr>
                <w:b/>
                <w:sz w:val="18"/>
              </w:rPr>
              <w:t xml:space="preserve"> [бар]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L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 w:line="200" w:lineRule="exact"/>
              <w:jc w:val="center"/>
              <w:rPr>
                <w:b/>
                <w:sz w:val="18"/>
              </w:rPr>
            </w:pPr>
            <w:r w:rsidRPr="008952B8">
              <w:rPr>
                <w:b/>
                <w:sz w:val="18"/>
              </w:rPr>
              <w:sym w:font="Symbol" w:char="F072"/>
            </w:r>
            <w:r w:rsidRPr="008952B8">
              <w:rPr>
                <w:b/>
                <w:sz w:val="18"/>
                <w:vertAlign w:val="subscript"/>
              </w:rPr>
              <w:t>G</w:t>
            </w:r>
            <w:r w:rsidRPr="008952B8">
              <w:rPr>
                <w:b/>
                <w:sz w:val="18"/>
              </w:rPr>
              <w:t xml:space="preserve"> [кг/м</w:t>
            </w:r>
            <w:r w:rsidRPr="008952B8">
              <w:rPr>
                <w:b/>
                <w:sz w:val="18"/>
                <w:vertAlign w:val="superscript"/>
              </w:rPr>
              <w:t>3</w:t>
            </w:r>
            <w:r w:rsidRPr="008952B8">
              <w:rPr>
                <w:b/>
                <w:sz w:val="18"/>
              </w:rPr>
              <w:t>]</w:t>
            </w:r>
          </w:p>
        </w:tc>
      </w:tr>
      <w:tr w:rsidR="00E67E3C" w:rsidRPr="008952B8" w:rsidTr="00E67E3C">
        <w:tc>
          <w:tcPr>
            <w:tcW w:w="1841" w:type="dxa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–10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1,16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962,3</w:t>
            </w:r>
          </w:p>
        </w:tc>
        <w:tc>
          <w:tcPr>
            <w:tcW w:w="1843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3,5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–5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1,40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954,8</w:t>
            </w:r>
          </w:p>
        </w:tc>
        <w:tc>
          <w:tcPr>
            <w:tcW w:w="1843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947,3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939,7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6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931,9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7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2,83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924,1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916,1</w:t>
            </w:r>
          </w:p>
        </w:tc>
        <w:tc>
          <w:tcPr>
            <w:tcW w:w="1843" w:type="dxa"/>
            <w:tcBorders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</w:t>
            </w:r>
          </w:p>
        </w:tc>
      </w:tr>
      <w:tr w:rsidR="00E67E3C" w:rsidRPr="008952B8" w:rsidTr="00E67E3C">
        <w:tc>
          <w:tcPr>
            <w:tcW w:w="1841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25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3,89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907,9</w:t>
            </w:r>
          </w:p>
        </w:tc>
        <w:tc>
          <w:tcPr>
            <w:tcW w:w="1843" w:type="dxa"/>
            <w:tcBorders>
              <w:bottom w:val="nil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8952B8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11</w:t>
            </w:r>
          </w:p>
        </w:tc>
      </w:tr>
      <w:tr w:rsidR="00E67E3C" w:rsidRPr="008952B8" w:rsidTr="00E67E3C">
        <w:tc>
          <w:tcPr>
            <w:tcW w:w="1841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E67E3C" w:rsidRPr="008952B8" w:rsidRDefault="00E67E3C" w:rsidP="00E67E3C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30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E67E3C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4,52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</w:tcBorders>
            <w:shd w:val="clear" w:color="auto" w:fill="auto"/>
            <w:vAlign w:val="bottom"/>
          </w:tcPr>
          <w:p w:rsidR="00E67E3C" w:rsidRPr="008952B8" w:rsidRDefault="00E67E3C" w:rsidP="00E67E3C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899,6</w:t>
            </w:r>
          </w:p>
        </w:tc>
        <w:tc>
          <w:tcPr>
            <w:tcW w:w="1843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:rsidR="00E67E3C" w:rsidRPr="008952B8" w:rsidRDefault="00E67E3C" w:rsidP="00E67E3C">
            <w:pPr>
              <w:spacing w:before="40" w:after="40"/>
              <w:jc w:val="center"/>
              <w:rPr>
                <w:sz w:val="18"/>
              </w:rPr>
            </w:pPr>
            <w:r w:rsidRPr="008952B8">
              <w:rPr>
                <w:sz w:val="18"/>
              </w:rPr>
              <w:t>13</w:t>
            </w:r>
          </w:p>
        </w:tc>
      </w:tr>
    </w:tbl>
    <w:p w:rsidR="00F420B5" w:rsidRPr="00F420B5" w:rsidRDefault="00F420B5" w:rsidP="00F420B5">
      <w:pPr>
        <w:pStyle w:val="HChG"/>
      </w:pPr>
      <w:r w:rsidRPr="00F420B5">
        <w:tab/>
        <w:t>4.</w:t>
      </w:r>
      <w:r w:rsidRPr="00F420B5">
        <w:tab/>
        <w:t>Свидетельство о допущении; техническое оборудование</w:t>
      </w:r>
    </w:p>
    <w:p w:rsidR="00F420B5" w:rsidRPr="00F420B5" w:rsidRDefault="00F420B5" w:rsidP="00F420B5">
      <w:pPr>
        <w:pStyle w:val="SingleTxtG"/>
      </w:pPr>
      <w:r w:rsidRPr="00F420B5">
        <w:tab/>
        <w:t>Следует выбрать свидетельство о допущении, в том числе на техническое оборудование.</w:t>
      </w:r>
    </w:p>
    <w:p w:rsidR="00F420B5" w:rsidRPr="00F420B5" w:rsidRDefault="00F420B5" w:rsidP="00F420B5">
      <w:pPr>
        <w:pStyle w:val="SingleTxtG"/>
      </w:pPr>
      <w:r w:rsidRPr="00F420B5">
        <w:br w:type="page"/>
      </w:r>
    </w:p>
    <w:p w:rsidR="00F420B5" w:rsidRPr="00F420B5" w:rsidRDefault="00F420B5" w:rsidP="00F420B5">
      <w:pPr>
        <w:pStyle w:val="HChG"/>
      </w:pPr>
      <w:r w:rsidRPr="00F420B5">
        <w:tab/>
      </w:r>
      <w:r w:rsidRPr="00F420B5">
        <w:tab/>
        <w:t>Свидетельство о допущении ВОПОГ № 001</w:t>
      </w:r>
    </w:p>
    <w:p w:rsidR="00F420B5" w:rsidRPr="00F420B5" w:rsidRDefault="00F420B5" w:rsidP="00F420B5">
      <w:pPr>
        <w:pStyle w:val="SingleTxtG"/>
        <w:tabs>
          <w:tab w:val="left" w:pos="1701"/>
          <w:tab w:val="left" w:pos="4536"/>
        </w:tabs>
      </w:pPr>
      <w:r w:rsidRPr="00F420B5">
        <w:t>1.</w:t>
      </w:r>
      <w:r w:rsidRPr="00F420B5">
        <w:tab/>
        <w:t>Название судна:</w:t>
      </w:r>
      <w:r w:rsidRPr="00F420B5">
        <w:tab/>
      </w:r>
      <w:r w:rsidRPr="00F420B5">
        <w:tab/>
        <w:t>GASEX</w:t>
      </w:r>
    </w:p>
    <w:p w:rsidR="00F420B5" w:rsidRPr="00F420B5" w:rsidRDefault="00F420B5" w:rsidP="00F420B5">
      <w:pPr>
        <w:pStyle w:val="SingleTxtG"/>
        <w:tabs>
          <w:tab w:val="left" w:pos="1701"/>
          <w:tab w:val="left" w:pos="4536"/>
        </w:tabs>
      </w:pPr>
      <w:r w:rsidRPr="00F420B5">
        <w:t>2.</w:t>
      </w:r>
      <w:r w:rsidRPr="00F420B5">
        <w:tab/>
        <w:t>Регистровый номер ЕИН:</w:t>
      </w:r>
      <w:r w:rsidRPr="00F420B5">
        <w:tab/>
        <w:t>04090000</w:t>
      </w:r>
    </w:p>
    <w:p w:rsidR="00F420B5" w:rsidRPr="00F420B5" w:rsidRDefault="00F420B5" w:rsidP="00F420B5">
      <w:pPr>
        <w:pStyle w:val="SingleTxtG"/>
        <w:tabs>
          <w:tab w:val="left" w:pos="1701"/>
          <w:tab w:val="left" w:pos="4536"/>
        </w:tabs>
      </w:pPr>
      <w:r w:rsidRPr="00F420B5">
        <w:t>3.</w:t>
      </w:r>
      <w:r w:rsidRPr="00F420B5">
        <w:tab/>
        <w:t>Тип судна:</w:t>
      </w:r>
      <w:r w:rsidRPr="00F420B5">
        <w:tab/>
      </w:r>
      <w:r w:rsidRPr="00F420B5">
        <w:tab/>
        <w:t xml:space="preserve">Самоходный танкер </w:t>
      </w:r>
    </w:p>
    <w:p w:rsidR="00F420B5" w:rsidRPr="00F420B5" w:rsidRDefault="00F420B5" w:rsidP="00F420B5">
      <w:pPr>
        <w:pStyle w:val="SingleTxtG"/>
        <w:tabs>
          <w:tab w:val="left" w:pos="1701"/>
          <w:tab w:val="left" w:pos="4536"/>
        </w:tabs>
      </w:pPr>
      <w:r w:rsidRPr="00F420B5">
        <w:t>4.</w:t>
      </w:r>
      <w:r w:rsidRPr="00F420B5">
        <w:tab/>
        <w:t>Тип танкера:</w:t>
      </w:r>
      <w:r w:rsidRPr="00F420B5">
        <w:tab/>
      </w:r>
      <w:r w:rsidRPr="00F420B5">
        <w:tab/>
        <w:t>G</w:t>
      </w:r>
    </w:p>
    <w:p w:rsidR="00F420B5" w:rsidRPr="00F420B5" w:rsidRDefault="00F420B5" w:rsidP="008952B8">
      <w:pPr>
        <w:pStyle w:val="SingleTxtG"/>
        <w:jc w:val="left"/>
      </w:pPr>
      <w:r w:rsidRPr="00F420B5">
        <w:t>5.</w:t>
      </w:r>
      <w:r w:rsidRPr="00F420B5">
        <w:tab/>
        <w:t>Конструкция грузовых танков:</w:t>
      </w:r>
      <w:r w:rsidRPr="00F420B5">
        <w:tab/>
        <w:t>1.</w:t>
      </w:r>
      <w:r w:rsidRPr="00F420B5">
        <w:tab/>
        <w:t>Грузовые танки высокого давления</w:t>
      </w:r>
      <w:r w:rsidRPr="00F420B5">
        <w:rPr>
          <w:vertAlign w:val="superscript"/>
        </w:rPr>
        <w:footnoteReference w:customMarkFollows="1" w:id="3"/>
        <w:t>1)</w:t>
      </w:r>
      <w:r w:rsidRPr="00F420B5">
        <w:t xml:space="preserve"> </w:t>
      </w:r>
      <w:r w:rsidRPr="00F420B5">
        <w:rPr>
          <w:vertAlign w:val="superscript"/>
        </w:rPr>
        <w:footnoteReference w:customMarkFollows="1" w:id="4"/>
        <w:t>2)</w:t>
      </w:r>
    </w:p>
    <w:p w:rsidR="00F420B5" w:rsidRPr="00F420B5" w:rsidRDefault="00F420B5" w:rsidP="008952B8">
      <w:pPr>
        <w:pStyle w:val="SingleTxtG"/>
        <w:jc w:val="left"/>
      </w:pPr>
      <w:r w:rsidRPr="00F420B5">
        <w:tab/>
      </w:r>
      <w:r w:rsidRPr="00F420B5">
        <w:tab/>
      </w:r>
      <w:r w:rsidRPr="00F420B5">
        <w:tab/>
      </w:r>
      <w:r w:rsidRPr="00F420B5">
        <w:tab/>
      </w:r>
      <w:r w:rsidRPr="00F420B5">
        <w:tab/>
      </w:r>
      <w:r w:rsidRPr="00F420B5">
        <w:tab/>
      </w:r>
      <w:r>
        <w:tab/>
      </w:r>
      <w:r w:rsidRPr="00620B05">
        <w:rPr>
          <w:strike/>
        </w:rPr>
        <w:t xml:space="preserve">2. </w:t>
      </w:r>
      <w:r w:rsidRPr="00620B05">
        <w:rPr>
          <w:strike/>
        </w:rPr>
        <w:tab/>
        <w:t>Закрытые грузовые танки</w:t>
      </w:r>
      <w:r w:rsidRPr="00F420B5">
        <w:rPr>
          <w:vertAlign w:val="superscript"/>
        </w:rPr>
        <w:t>1) 2)</w:t>
      </w:r>
    </w:p>
    <w:p w:rsidR="00F420B5" w:rsidRPr="00F420B5" w:rsidRDefault="00F420B5" w:rsidP="008952B8">
      <w:pPr>
        <w:pStyle w:val="SingleTxtG"/>
        <w:tabs>
          <w:tab w:val="left" w:pos="4536"/>
        </w:tabs>
        <w:ind w:left="5103" w:hanging="3969"/>
        <w:jc w:val="left"/>
      </w:pPr>
      <w:r w:rsidRPr="00F420B5">
        <w:tab/>
      </w:r>
      <w:r w:rsidRPr="00620B05">
        <w:rPr>
          <w:strike/>
        </w:rPr>
        <w:t xml:space="preserve">3. </w:t>
      </w:r>
      <w:r w:rsidRPr="00620B05">
        <w:rPr>
          <w:strike/>
        </w:rPr>
        <w:tab/>
        <w:t>Открытые грузовые танки с пламегасителями</w:t>
      </w:r>
      <w:r w:rsidRPr="00F420B5">
        <w:rPr>
          <w:vertAlign w:val="superscript"/>
        </w:rPr>
        <w:t>1) 2)</w:t>
      </w:r>
    </w:p>
    <w:p w:rsidR="00F420B5" w:rsidRPr="00F420B5" w:rsidRDefault="00F420B5" w:rsidP="008952B8">
      <w:pPr>
        <w:pStyle w:val="SingleTxtG"/>
        <w:jc w:val="left"/>
      </w:pPr>
      <w:r w:rsidRPr="00F420B5">
        <w:tab/>
      </w:r>
      <w:r w:rsidRPr="00F420B5">
        <w:tab/>
      </w:r>
      <w:r w:rsidRPr="00F420B5">
        <w:tab/>
      </w:r>
      <w:r w:rsidRPr="00F420B5">
        <w:tab/>
      </w:r>
      <w:r>
        <w:tab/>
      </w:r>
      <w:r w:rsidRPr="00F420B5">
        <w:tab/>
      </w:r>
      <w:r w:rsidRPr="00F420B5">
        <w:tab/>
      </w:r>
      <w:r w:rsidRPr="00620B05">
        <w:rPr>
          <w:strike/>
        </w:rPr>
        <w:t xml:space="preserve">4. </w:t>
      </w:r>
      <w:r w:rsidRPr="00620B05">
        <w:rPr>
          <w:strike/>
        </w:rPr>
        <w:tab/>
        <w:t>Открытые грузовые танки</w:t>
      </w:r>
      <w:r w:rsidRPr="00F420B5">
        <w:rPr>
          <w:vertAlign w:val="superscript"/>
        </w:rPr>
        <w:t>1) 2)</w:t>
      </w:r>
    </w:p>
    <w:p w:rsidR="00F420B5" w:rsidRPr="00F420B5" w:rsidRDefault="00F420B5" w:rsidP="008952B8">
      <w:pPr>
        <w:pStyle w:val="SingleTxtG"/>
        <w:jc w:val="left"/>
        <w:rPr>
          <w:vertAlign w:val="superscript"/>
        </w:rPr>
      </w:pPr>
      <w:r w:rsidRPr="00F420B5">
        <w:t>6.</w:t>
      </w:r>
      <w:r w:rsidRPr="00F420B5">
        <w:tab/>
        <w:t>Тип грузовых танков:</w:t>
      </w:r>
      <w:r w:rsidRPr="00F420B5">
        <w:tab/>
      </w:r>
      <w:r w:rsidRPr="00F420B5">
        <w:tab/>
        <w:t xml:space="preserve">1. </w:t>
      </w:r>
      <w:r w:rsidRPr="00F420B5">
        <w:tab/>
        <w:t>Вкладные грузовые танки</w:t>
      </w:r>
      <w:r w:rsidRPr="00F420B5">
        <w:rPr>
          <w:vertAlign w:val="superscript"/>
        </w:rPr>
        <w:t>1) 2)</w:t>
      </w:r>
    </w:p>
    <w:p w:rsidR="00F420B5" w:rsidRPr="00F420B5" w:rsidRDefault="00F420B5" w:rsidP="008952B8">
      <w:pPr>
        <w:pStyle w:val="SingleTxtG"/>
        <w:jc w:val="left"/>
      </w:pPr>
      <w:r w:rsidRPr="00F420B5">
        <w:rPr>
          <w:vertAlign w:val="superscript"/>
        </w:rPr>
        <w:tab/>
      </w:r>
      <w:r w:rsidRPr="00F420B5">
        <w:rPr>
          <w:vertAlign w:val="superscript"/>
        </w:rPr>
        <w:tab/>
      </w:r>
      <w:r w:rsidRPr="00F420B5">
        <w:rPr>
          <w:vertAlign w:val="superscript"/>
        </w:rPr>
        <w:tab/>
      </w:r>
      <w:r w:rsidRPr="00F420B5">
        <w:rPr>
          <w:vertAlign w:val="superscript"/>
        </w:rPr>
        <w:tab/>
      </w:r>
      <w:r w:rsidRPr="00F420B5">
        <w:rPr>
          <w:vertAlign w:val="superscript"/>
        </w:rPr>
        <w:tab/>
      </w:r>
      <w:r>
        <w:rPr>
          <w:vertAlign w:val="superscript"/>
        </w:rPr>
        <w:tab/>
      </w:r>
      <w:r w:rsidRPr="00F420B5">
        <w:rPr>
          <w:vertAlign w:val="superscript"/>
        </w:rPr>
        <w:tab/>
      </w:r>
      <w:r w:rsidRPr="00620B05">
        <w:rPr>
          <w:strike/>
        </w:rPr>
        <w:t xml:space="preserve">2. </w:t>
      </w:r>
      <w:r w:rsidRPr="00620B05">
        <w:rPr>
          <w:strike/>
        </w:rPr>
        <w:tab/>
        <w:t>Встроенные грузовые танки</w:t>
      </w:r>
      <w:r w:rsidRPr="00F420B5">
        <w:rPr>
          <w:vertAlign w:val="superscript"/>
        </w:rPr>
        <w:t>1) 2)</w:t>
      </w:r>
    </w:p>
    <w:p w:rsidR="00F420B5" w:rsidRPr="00F420B5" w:rsidRDefault="00F420B5" w:rsidP="008952B8">
      <w:pPr>
        <w:pStyle w:val="SingleTxtG"/>
        <w:tabs>
          <w:tab w:val="left" w:pos="4536"/>
        </w:tabs>
        <w:ind w:left="5103" w:hanging="3969"/>
        <w:jc w:val="left"/>
      </w:pPr>
      <w:r>
        <w:tab/>
      </w:r>
      <w:r w:rsidRPr="00620B05">
        <w:rPr>
          <w:strike/>
        </w:rPr>
        <w:t xml:space="preserve">3. </w:t>
      </w:r>
      <w:r w:rsidRPr="00620B05">
        <w:rPr>
          <w:strike/>
        </w:rPr>
        <w:tab/>
        <w:t>Грузовые танки, стенки которых не являются частью корпуса</w:t>
      </w:r>
      <w:r w:rsidRPr="00F420B5">
        <w:rPr>
          <w:vertAlign w:val="superscript"/>
        </w:rPr>
        <w:t>1) 2)</w:t>
      </w:r>
    </w:p>
    <w:p w:rsidR="00F420B5" w:rsidRPr="00F420B5" w:rsidRDefault="00F420B5" w:rsidP="005C58F1">
      <w:pPr>
        <w:pStyle w:val="SingleTxtG"/>
        <w:tabs>
          <w:tab w:val="left" w:pos="1701"/>
          <w:tab w:val="right" w:pos="8504"/>
        </w:tabs>
        <w:ind w:left="1701" w:hanging="567"/>
        <w:jc w:val="left"/>
      </w:pPr>
      <w:r w:rsidRPr="00F420B5">
        <w:t>7.</w:t>
      </w:r>
      <w:r w:rsidRPr="00F420B5">
        <w:tab/>
        <w:t xml:space="preserve">Давление срабатывания </w:t>
      </w:r>
      <w:ins w:id="156" w:author="Larisa Maykovskaya" w:date="2018-11-20T16:37:00Z">
        <w:r w:rsidR="00750DB5" w:rsidRPr="006028D3">
          <w:rPr>
            <w:strike/>
          </w:rPr>
          <w:t>клапанов повышенного давления/</w:t>
        </w:r>
      </w:ins>
      <w:r w:rsidR="0064196E">
        <w:br/>
      </w:r>
      <w:r w:rsidRPr="00620B05">
        <w:rPr>
          <w:strike/>
        </w:rPr>
        <w:t>быстродействующих выпускных клапанов/</w:t>
      </w:r>
      <w:r w:rsidRPr="00F420B5">
        <w:br/>
        <w:t>предохранительных клапанов</w:t>
      </w:r>
      <w:r w:rsidRPr="00F420B5">
        <w:rPr>
          <w:vertAlign w:val="superscript"/>
        </w:rPr>
        <w:t>1) 2)</w:t>
      </w:r>
      <w:r w:rsidRPr="00F420B5">
        <w:t xml:space="preserve">: </w:t>
      </w:r>
      <w:r w:rsidRPr="00F420B5">
        <w:tab/>
        <w:t>1,580 кПа</w:t>
      </w:r>
    </w:p>
    <w:p w:rsidR="00F420B5" w:rsidRPr="00F420B5" w:rsidRDefault="00F420B5" w:rsidP="00F420B5">
      <w:pPr>
        <w:pStyle w:val="SingleTxtG"/>
      </w:pPr>
      <w:r w:rsidRPr="00F420B5">
        <w:t>8.</w:t>
      </w:r>
      <w:r w:rsidRPr="00F420B5">
        <w:tab/>
        <w:t>Дополнительное оборудование: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 xml:space="preserve">устройство для взятия проб </w:t>
      </w:r>
      <w:r>
        <w:br/>
      </w:r>
      <w:r w:rsidRPr="00F420B5">
        <w:t xml:space="preserve">штуцер для присоединения устройства для взятия проб </w:t>
      </w:r>
      <w:r>
        <w:tab/>
      </w:r>
      <w:r w:rsidRPr="00F420B5">
        <w:t>да/</w:t>
      </w:r>
      <w:r w:rsidRPr="00620B05">
        <w:rPr>
          <w:strike/>
        </w:rPr>
        <w:t>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 xml:space="preserve">отверстие для взятия проб </w:t>
      </w:r>
      <w:r>
        <w:tab/>
      </w:r>
      <w:r w:rsidRPr="00620B05">
        <w:rPr>
          <w:strike/>
        </w:rPr>
        <w:t>да</w:t>
      </w:r>
      <w:r w:rsidRPr="00F420B5">
        <w:t>/нет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 xml:space="preserve">водораспылительная система </w:t>
      </w:r>
      <w:r>
        <w:tab/>
      </w:r>
      <w:r w:rsidRPr="00F420B5">
        <w:t>да/</w:t>
      </w:r>
      <w:r w:rsidRPr="00620B05">
        <w:rPr>
          <w:strike/>
        </w:rPr>
        <w:t>нет</w:t>
      </w:r>
      <w:r w:rsidRPr="00F420B5">
        <w:rPr>
          <w:vertAlign w:val="superscript"/>
        </w:rPr>
        <w:t>1) 2)</w:t>
      </w:r>
      <w:r w:rsidRPr="00F420B5">
        <w:br/>
        <w:t xml:space="preserve">сигнализатор внутреннего давления 40 кПа </w:t>
      </w:r>
      <w:r>
        <w:tab/>
      </w:r>
      <w:r w:rsidRPr="00620B05">
        <w:rPr>
          <w:strike/>
        </w:rPr>
        <w:t>да</w:t>
      </w:r>
      <w:r w:rsidRPr="00F420B5">
        <w:t>/нет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>система подогрева груза</w:t>
      </w:r>
      <w:r w:rsidRPr="00F420B5">
        <w:br/>
        <w:t xml:space="preserve">возможность подогрева груза с берега </w:t>
      </w:r>
      <w:r>
        <w:tab/>
      </w:r>
      <w:r w:rsidRPr="00620B05">
        <w:rPr>
          <w:strike/>
        </w:rPr>
        <w:t>да</w:t>
      </w:r>
      <w:r w:rsidRPr="00F420B5">
        <w:t>/нет</w:t>
      </w:r>
      <w:r w:rsidRPr="00F420B5">
        <w:rPr>
          <w:vertAlign w:val="superscript"/>
        </w:rPr>
        <w:t>1) 2)</w:t>
      </w:r>
      <w:r w:rsidRPr="00F420B5">
        <w:br/>
        <w:t xml:space="preserve">судовая установка для подогрева груза </w:t>
      </w:r>
      <w:r>
        <w:tab/>
      </w:r>
      <w:r w:rsidRPr="00620B05">
        <w:rPr>
          <w:strike/>
        </w:rPr>
        <w:t>да</w:t>
      </w:r>
      <w:r w:rsidRPr="00F420B5">
        <w:t>/нет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 xml:space="preserve">система охлаждения груза </w:t>
      </w:r>
      <w:r>
        <w:tab/>
      </w:r>
      <w:r w:rsidRPr="00620B05">
        <w:rPr>
          <w:strike/>
        </w:rPr>
        <w:t>да</w:t>
      </w:r>
      <w:r w:rsidRPr="00F420B5">
        <w:t>/нет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 xml:space="preserve">установка для закачивания инертного газа </w:t>
      </w:r>
      <w:r>
        <w:tab/>
      </w:r>
      <w:r w:rsidRPr="00BB1FB5">
        <w:t>да</w:t>
      </w:r>
      <w:r w:rsidRPr="00F420B5">
        <w:t>/</w:t>
      </w:r>
      <w:r w:rsidRPr="00BB1FB5">
        <w:rPr>
          <w:strike/>
        </w:rPr>
        <w:t>нет</w:t>
      </w:r>
      <w:r w:rsidRPr="00F420B5">
        <w:rPr>
          <w:vertAlign w:val="superscript"/>
        </w:rPr>
        <w:t>1) 2)</w:t>
      </w:r>
    </w:p>
    <w:p w:rsidR="00F420B5" w:rsidRPr="00F420B5" w:rsidRDefault="00F420B5" w:rsidP="00F420B5">
      <w:pPr>
        <w:pStyle w:val="Bullet1G"/>
        <w:tabs>
          <w:tab w:val="right" w:pos="8504"/>
        </w:tabs>
        <w:jc w:val="left"/>
      </w:pPr>
      <w:r w:rsidRPr="00F420B5">
        <w:t>подпалубное отделение грузовых насосов</w:t>
      </w:r>
      <w:r>
        <w:tab/>
      </w:r>
      <w:r w:rsidRPr="00BB1FB5">
        <w:rPr>
          <w:strike/>
        </w:rPr>
        <w:t>да</w:t>
      </w:r>
      <w:r w:rsidRPr="00F420B5">
        <w:t>/</w:t>
      </w:r>
      <w:r w:rsidRPr="00BB1FB5">
        <w:t>нет</w:t>
      </w:r>
      <w:r w:rsidRPr="00F420B5">
        <w:rPr>
          <w:vertAlign w:val="superscript"/>
        </w:rPr>
        <w:t>1) 2)</w:t>
      </w:r>
    </w:p>
    <w:p w:rsidR="00F420B5" w:rsidRPr="00F420B5" w:rsidRDefault="006028D3" w:rsidP="00F420B5">
      <w:pPr>
        <w:pStyle w:val="Bullet1G"/>
        <w:tabs>
          <w:tab w:val="right" w:pos="8504"/>
        </w:tabs>
        <w:jc w:val="left"/>
      </w:pPr>
      <w:ins w:id="157" w:author="Larisa Maykovskaya" w:date="2018-11-20T16:39:00Z">
        <w:r w:rsidRPr="00CA243A">
          <w:t>Система вентиляции согласно пункту 9.3.x.12.4 b</w:t>
        </w:r>
      </w:ins>
      <w:ins w:id="158" w:author="Larisa Maykovskaya" w:date="2018-11-22T11:00:00Z">
        <w:r w:rsidR="00BB1FB5">
          <w:t>)</w:t>
        </w:r>
      </w:ins>
      <w:ins w:id="159" w:author="Larisa Maykovskaya" w:date="2018-11-20T16:39:00Z">
        <w:r>
          <w:br/>
        </w:r>
      </w:ins>
      <w:del w:id="160" w:author="Larisa Maykovskaya" w:date="2018-11-20T16:39:00Z">
        <w:r w:rsidR="00F420B5" w:rsidRPr="00F420B5" w:rsidDel="006028D3">
          <w:delText xml:space="preserve">устройство для сброса давления в </w:delText>
        </w:r>
        <w:r w:rsidR="0064196E" w:rsidDel="006028D3">
          <w:delText>жилом помещении</w:delText>
        </w:r>
        <w:r w:rsidR="0064196E" w:rsidDel="006028D3">
          <w:br/>
          <w:delText>на корме</w:delText>
        </w:r>
      </w:del>
      <w:r w:rsidR="00F420B5" w:rsidRPr="00F420B5">
        <w:tab/>
      </w:r>
      <w:r w:rsidR="00F420B5" w:rsidRPr="00620B05">
        <w:rPr>
          <w:strike/>
        </w:rPr>
        <w:t>да</w:t>
      </w:r>
      <w:r w:rsidR="00F420B5" w:rsidRPr="00F420B5">
        <w:t>/нет</w:t>
      </w:r>
      <w:r w:rsidR="00F420B5" w:rsidRPr="006028D3">
        <w:rPr>
          <w:sz w:val="18"/>
          <w:szCs w:val="18"/>
          <w:vertAlign w:val="superscript"/>
          <w:rPrChange w:id="161" w:author="Larisa Maykovskaya" w:date="2018-11-20T16:40:00Z">
            <w:rPr>
              <w:vertAlign w:val="superscript"/>
            </w:rPr>
          </w:rPrChange>
        </w:rPr>
        <w:t>1)</w:t>
      </w:r>
      <w:ins w:id="162" w:author="Larisa Maykovskaya" w:date="2018-11-20T16:45:00Z">
        <w:r>
          <w:rPr>
            <w:sz w:val="18"/>
            <w:szCs w:val="18"/>
            <w:vertAlign w:val="superscript"/>
          </w:rPr>
          <w:t xml:space="preserve"> </w:t>
        </w:r>
      </w:ins>
      <w:ins w:id="163" w:author="Larisa Maykovskaya" w:date="2018-11-20T16:39:00Z">
        <w:r>
          <w:rPr>
            <w:rStyle w:val="FootnoteReference"/>
          </w:rPr>
          <w:footnoteReference w:customMarkFollows="1" w:id="5"/>
          <w:t>3)</w:t>
        </w:r>
      </w:ins>
    </w:p>
    <w:p w:rsidR="00F420B5" w:rsidRPr="006028D3" w:rsidDel="006028D3" w:rsidRDefault="00F420B5" w:rsidP="00F420B5">
      <w:pPr>
        <w:pStyle w:val="Bullet1G"/>
        <w:tabs>
          <w:tab w:val="left" w:leader="dot" w:pos="5103"/>
          <w:tab w:val="right" w:pos="8504"/>
        </w:tabs>
        <w:jc w:val="left"/>
        <w:rPr>
          <w:del w:id="167" w:author="Larisa Maykovskaya" w:date="2018-11-20T16:44:00Z"/>
          <w:rPrChange w:id="168" w:author="Larisa Maykovskaya" w:date="2018-11-20T16:44:00Z">
            <w:rPr>
              <w:del w:id="169" w:author="Larisa Maykovskaya" w:date="2018-11-20T16:44:00Z"/>
              <w:vertAlign w:val="superscript"/>
            </w:rPr>
          </w:rPrChange>
        </w:rPr>
      </w:pPr>
      <w:del w:id="170" w:author="Larisa Maykovskaya" w:date="2018-11-20T16:44:00Z">
        <w:r w:rsidRPr="00F420B5" w:rsidDel="006028D3">
          <w:delText>газовозвратный трубопровод</w:delText>
        </w:r>
        <w:r w:rsidRPr="00F420B5" w:rsidDel="006028D3">
          <w:br/>
          <w:delText xml:space="preserve">согласно </w:delText>
        </w:r>
        <w:r w:rsidDel="006028D3">
          <w:tab/>
        </w:r>
        <w:r w:rsidDel="006028D3">
          <w:br/>
        </w:r>
        <w:r w:rsidRPr="00F420B5" w:rsidDel="006028D3">
          <w:delText xml:space="preserve">подогреваемые трубопровод и установка </w:delText>
        </w:r>
        <w:r w:rsidDel="006028D3">
          <w:tab/>
        </w:r>
        <w:r w:rsidRPr="00F420B5" w:rsidDel="006028D3">
          <w:delText>да/нет</w:delText>
        </w:r>
        <w:r w:rsidRPr="00F420B5" w:rsidDel="006028D3">
          <w:rPr>
            <w:vertAlign w:val="superscript"/>
          </w:rPr>
          <w:delText>1) 2)</w:delText>
        </w:r>
      </w:del>
    </w:p>
    <w:p w:rsidR="006028D3" w:rsidRPr="006028D3" w:rsidRDefault="006028D3">
      <w:pPr>
        <w:pStyle w:val="Bullet1G"/>
        <w:tabs>
          <w:tab w:val="right" w:pos="8504"/>
        </w:tabs>
        <w:jc w:val="left"/>
        <w:rPr>
          <w:ins w:id="171" w:author="Larisa Maykovskaya" w:date="2018-11-20T16:45:00Z"/>
          <w:rPrChange w:id="172" w:author="Larisa Maykovskaya" w:date="2018-11-20T16:45:00Z">
            <w:rPr>
              <w:ins w:id="173" w:author="Larisa Maykovskaya" w:date="2018-11-20T16:45:00Z"/>
              <w:vertAlign w:val="superscript"/>
            </w:rPr>
          </w:rPrChange>
        </w:rPr>
        <w:pPrChange w:id="174" w:author="Larisa Maykovskaya" w:date="2018-11-20T16:45:00Z">
          <w:pPr>
            <w:pStyle w:val="Bullet1G"/>
            <w:tabs>
              <w:tab w:val="left" w:leader="dot" w:pos="5103"/>
              <w:tab w:val="right" w:pos="8504"/>
            </w:tabs>
            <w:jc w:val="left"/>
          </w:pPr>
        </w:pPrChange>
      </w:pPr>
      <w:ins w:id="175" w:author="Larisa Maykovskaya" w:date="2018-11-20T16:44:00Z">
        <w:r w:rsidRPr="00CA243A">
          <w:t xml:space="preserve">соответствует правилам постройки согласно пункту 9.3.x.12.4 b) </w:t>
        </w:r>
        <w:r>
          <w:br/>
        </w:r>
        <w:r w:rsidRPr="00CA243A">
          <w:t>или 9.3.x.12.4 c), 9.3.x.51 и 9.3.x.52</w:t>
        </w:r>
        <w:r>
          <w:t xml:space="preserve"> </w:t>
        </w:r>
        <w:r>
          <w:tab/>
          <w:t>да/нет</w:t>
        </w:r>
        <w:r>
          <w:rPr>
            <w:vertAlign w:val="superscript"/>
          </w:rPr>
          <w:t>1) 3)</w:t>
        </w:r>
      </w:ins>
    </w:p>
    <w:p w:rsidR="006028D3" w:rsidRPr="00F420B5" w:rsidRDefault="006028D3">
      <w:pPr>
        <w:pStyle w:val="Bullet1G"/>
        <w:tabs>
          <w:tab w:val="right" w:pos="8504"/>
        </w:tabs>
        <w:jc w:val="left"/>
        <w:rPr>
          <w:ins w:id="176" w:author="Larisa Maykovskaya" w:date="2018-11-20T16:44:00Z"/>
        </w:rPr>
        <w:pPrChange w:id="177" w:author="Larisa Maykovskaya" w:date="2018-11-20T16:45:00Z">
          <w:pPr>
            <w:pStyle w:val="Bullet1G"/>
            <w:tabs>
              <w:tab w:val="left" w:leader="dot" w:pos="5103"/>
              <w:tab w:val="right" w:pos="8504"/>
            </w:tabs>
            <w:jc w:val="left"/>
          </w:pPr>
        </w:pPrChange>
      </w:pPr>
      <w:ins w:id="178" w:author="Larisa Maykovskaya" w:date="2018-11-20T16:45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F420B5" w:rsidRPr="00F420B5" w:rsidRDefault="00F420B5" w:rsidP="00F420B5">
      <w:pPr>
        <w:pStyle w:val="Bullet1G"/>
        <w:tabs>
          <w:tab w:val="left" w:leader="dot" w:pos="5103"/>
          <w:tab w:val="right" w:pos="8504"/>
        </w:tabs>
        <w:jc w:val="left"/>
      </w:pPr>
      <w:r w:rsidRPr="00F420B5">
        <w:t xml:space="preserve">соответствует правилам постройки согласно </w:t>
      </w:r>
      <w:r>
        <w:br/>
      </w:r>
      <w:r w:rsidRPr="00F420B5">
        <w:t>замечанию (замечаниям)</w:t>
      </w:r>
      <w:r>
        <w:tab/>
      </w:r>
      <w:r w:rsidRPr="00F420B5">
        <w:t>в колонке 20 таблицы С главы 3.2</w:t>
      </w:r>
      <w:r w:rsidRPr="00F420B5">
        <w:rPr>
          <w:vertAlign w:val="superscript"/>
        </w:rPr>
        <w:t>1) 2)</w:t>
      </w:r>
    </w:p>
    <w:p w:rsidR="00F420B5" w:rsidRPr="00F420B5" w:rsidRDefault="00F420B5">
      <w:pPr>
        <w:pStyle w:val="SingleTxtG"/>
        <w:ind w:left="1701" w:hanging="567"/>
        <w:pPrChange w:id="179" w:author="Larisa Maykovskaya" w:date="2018-11-20T16:46:00Z">
          <w:pPr>
            <w:pStyle w:val="SingleTxtG"/>
          </w:pPr>
        </w:pPrChange>
      </w:pPr>
      <w:r w:rsidRPr="00F420B5">
        <w:t>9.</w:t>
      </w:r>
      <w:r w:rsidRPr="00F420B5">
        <w:tab/>
      </w:r>
      <w:ins w:id="180" w:author="Larisa Maykovskaya" w:date="2018-11-20T16:46:00Z">
        <w:r w:rsidR="006028D3" w:rsidRPr="000167CD">
          <w:t>Электрические и неэлектрические установки и оборудование для использования во взрывоопасных зонах:</w:t>
        </w:r>
      </w:ins>
      <w:del w:id="181" w:author="Larisa Maykovskaya" w:date="2018-11-20T16:46:00Z">
        <w:r w:rsidRPr="00F420B5" w:rsidDel="006028D3">
          <w:delText>Электрооборудование</w:delText>
        </w:r>
      </w:del>
      <w:r w:rsidRPr="00F420B5">
        <w:t>:</w:t>
      </w:r>
    </w:p>
    <w:p w:rsidR="00F420B5" w:rsidRPr="00F420B5" w:rsidRDefault="00F420B5" w:rsidP="00F420B5">
      <w:pPr>
        <w:pStyle w:val="Bullet1G"/>
      </w:pPr>
      <w:r w:rsidRPr="00F420B5">
        <w:t>температурный класс: T4</w:t>
      </w:r>
    </w:p>
    <w:p w:rsidR="00F420B5" w:rsidRPr="00F420B5" w:rsidRDefault="00F420B5" w:rsidP="00F420B5">
      <w:pPr>
        <w:pStyle w:val="Bullet1G"/>
      </w:pPr>
      <w:r w:rsidRPr="00F420B5">
        <w:t>группа взрывоопасности: IIB</w:t>
      </w:r>
    </w:p>
    <w:p w:rsidR="006028D3" w:rsidRDefault="00F420B5" w:rsidP="00095D50">
      <w:pPr>
        <w:pStyle w:val="SingleTxtG"/>
        <w:rPr>
          <w:ins w:id="182" w:author="Larisa Maykovskaya" w:date="2018-11-20T16:47:00Z"/>
        </w:rPr>
      </w:pPr>
      <w:r w:rsidRPr="00F420B5">
        <w:t>10.</w:t>
      </w:r>
      <w:r w:rsidRPr="00F420B5">
        <w:tab/>
      </w:r>
      <w:ins w:id="183" w:author="Larisa Maykovskaya" w:date="2018-11-20T16:47:00Z">
        <w:r w:rsidR="006028D3" w:rsidRPr="000167CD">
          <w:t>Автономные системы защиты:</w:t>
        </w:r>
      </w:ins>
    </w:p>
    <w:p w:rsidR="007A4CE4" w:rsidRDefault="007A4CE4">
      <w:pPr>
        <w:pStyle w:val="Bullet1G"/>
        <w:rPr>
          <w:ins w:id="184" w:author="Larisa Maykovskaya" w:date="2018-11-20T16:47:00Z"/>
        </w:rPr>
        <w:pPrChange w:id="185" w:author="Larisa Maykovskaya" w:date="2018-11-20T16:47:00Z">
          <w:pPr>
            <w:pStyle w:val="SingleTxtG"/>
          </w:pPr>
        </w:pPrChange>
      </w:pPr>
      <w:ins w:id="186" w:author="Larisa Maykovskaya" w:date="2018-11-20T16:47:00Z">
        <w:r w:rsidRPr="000167CD">
          <w:t>Группа взрывоопасности/подгруппа группы взрывоопасности II B</w:t>
        </w:r>
      </w:ins>
    </w:p>
    <w:p w:rsidR="00095D50" w:rsidRPr="00F420B5" w:rsidRDefault="007A4CE4" w:rsidP="007A4CE4">
      <w:pPr>
        <w:pStyle w:val="SingleTxtG"/>
        <w:tabs>
          <w:tab w:val="left" w:pos="1134"/>
        </w:tabs>
        <w:ind w:left="1701" w:hanging="567"/>
      </w:pPr>
      <w:ins w:id="187" w:author="Larisa Maykovskaya" w:date="2018-11-20T16:48:00Z">
        <w:r>
          <w:t>11.</w:t>
        </w:r>
        <w:r>
          <w:tab/>
        </w:r>
      </w:ins>
      <w:r w:rsidR="00F420B5" w:rsidRPr="00F420B5">
        <w:t>Скорость загрузки</w:t>
      </w:r>
      <w:r w:rsidR="00095D50" w:rsidRPr="00F420B5">
        <w:t>/разгрузки:</w:t>
      </w:r>
      <w:r>
        <w:t xml:space="preserve"> </w:t>
      </w:r>
      <w:r w:rsidR="00095D50" w:rsidRPr="00F420B5">
        <w:t>м</w:t>
      </w:r>
      <w:r w:rsidR="00095D50" w:rsidRPr="00F420B5">
        <w:rPr>
          <w:vertAlign w:val="superscript"/>
        </w:rPr>
        <w:t>3</w:t>
      </w:r>
      <w:r w:rsidR="00095D50" w:rsidRPr="00F420B5">
        <w:t>/ч</w:t>
      </w:r>
      <w:r w:rsidR="00095D50" w:rsidRPr="00F420B5">
        <w:rPr>
          <w:bCs/>
          <w:vertAlign w:val="superscript"/>
        </w:rPr>
        <w:t xml:space="preserve">1 </w:t>
      </w:r>
      <w:r w:rsidR="00095D50" w:rsidRPr="00F420B5">
        <w:t>или см. инструкции по</w:t>
      </w:r>
      <w:r w:rsidR="00095D50" w:rsidRPr="00F420B5">
        <w:rPr>
          <w:iCs/>
        </w:rPr>
        <w:t xml:space="preserve"> загрузке и разгрузке</w:t>
      </w:r>
      <w:r w:rsidR="00095D50" w:rsidRPr="00F420B5">
        <w:rPr>
          <w:bCs/>
          <w:vertAlign w:val="superscript"/>
        </w:rPr>
        <w:t>1</w:t>
      </w:r>
      <w:r>
        <w:rPr>
          <w:bCs/>
          <w:vertAlign w:val="superscript"/>
        </w:rPr>
        <w:t>)</w:t>
      </w:r>
      <w:r w:rsidR="00095D50" w:rsidRPr="00F420B5">
        <w:t xml:space="preserve"> </w:t>
      </w:r>
    </w:p>
    <w:p w:rsidR="00F420B5" w:rsidRPr="00F420B5" w:rsidRDefault="00F420B5" w:rsidP="00F420B5">
      <w:pPr>
        <w:pStyle w:val="SingleTxtG"/>
      </w:pPr>
      <w:del w:id="188" w:author="Larisa Maykovskaya" w:date="2018-11-20T16:51:00Z">
        <w:r w:rsidRPr="00F420B5" w:rsidDel="007A4CE4">
          <w:delText>11</w:delText>
        </w:r>
      </w:del>
      <w:ins w:id="189" w:author="Larisa Maykovskaya" w:date="2018-11-20T16:51:00Z">
        <w:r w:rsidR="007A4CE4" w:rsidRPr="007A4CE4">
          <w:rPr>
            <w:rPrChange w:id="190" w:author="Larisa Maykovskaya" w:date="2018-11-20T16:51:00Z">
              <w:rPr>
                <w:lang w:val="en-US"/>
              </w:rPr>
            </w:rPrChange>
          </w:rPr>
          <w:t>12</w:t>
        </w:r>
      </w:ins>
      <w:r w:rsidRPr="00F420B5">
        <w:t>.</w:t>
      </w:r>
      <w:r w:rsidRPr="00F420B5">
        <w:tab/>
        <w:t>Допустимая относительная массовая плотность: 1,00</w:t>
      </w:r>
    </w:p>
    <w:p w:rsidR="007A4CE4" w:rsidRDefault="00F420B5">
      <w:pPr>
        <w:pStyle w:val="SingleTxtG"/>
        <w:tabs>
          <w:tab w:val="right" w:pos="8364"/>
        </w:tabs>
        <w:ind w:left="1701" w:hanging="567"/>
        <w:jc w:val="left"/>
        <w:rPr>
          <w:ins w:id="191" w:author="Larisa Maykovskaya" w:date="2018-11-20T17:04:00Z"/>
          <w:vertAlign w:val="superscript"/>
        </w:rPr>
        <w:pPrChange w:id="192" w:author="Larisa Maykovskaya" w:date="2018-11-20T16:54:00Z">
          <w:pPr>
            <w:pStyle w:val="SingleTxtG"/>
            <w:ind w:left="1701" w:hanging="567"/>
          </w:pPr>
        </w:pPrChange>
      </w:pPr>
      <w:del w:id="193" w:author="Larisa Maykovskaya" w:date="2018-11-20T16:51:00Z">
        <w:r w:rsidRPr="00F420B5" w:rsidDel="007A4CE4">
          <w:delText>12</w:delText>
        </w:r>
      </w:del>
      <w:ins w:id="194" w:author="Larisa Maykovskaya" w:date="2018-11-20T16:51:00Z">
        <w:r w:rsidR="007A4CE4" w:rsidRPr="007A4CE4">
          <w:rPr>
            <w:rPrChange w:id="195" w:author="Larisa Maykovskaya" w:date="2018-11-20T16:51:00Z">
              <w:rPr>
                <w:lang w:val="en-US"/>
              </w:rPr>
            </w:rPrChange>
          </w:rPr>
          <w:t>13</w:t>
        </w:r>
      </w:ins>
      <w:r w:rsidRPr="00F420B5">
        <w:t>.</w:t>
      </w:r>
      <w:r w:rsidRPr="00F420B5">
        <w:tab/>
        <w:t>Дополнительные замечания</w:t>
      </w:r>
      <w:del w:id="196" w:author="Larisa Maykovskaya" w:date="2018-11-20T16:52:00Z">
        <w:r w:rsidRPr="00F420B5" w:rsidDel="007A4CE4">
          <w:rPr>
            <w:vertAlign w:val="superscript"/>
          </w:rPr>
          <w:delText>1)</w:delText>
        </w:r>
      </w:del>
      <w:r w:rsidRPr="00F420B5">
        <w:t>:</w:t>
      </w:r>
      <w:ins w:id="197" w:author="Larisa Maykovskaya" w:date="2018-11-20T16:51:00Z">
        <w:r w:rsidR="007A4CE4">
          <w:br/>
        </w:r>
      </w:ins>
      <w:ins w:id="198" w:author="Larisa Maykovskaya" w:date="2018-11-20T16:53:00Z">
        <w:r w:rsidR="007A4CE4" w:rsidRPr="000167CD">
          <w:t>Судно соответствует правилам постройки, предусмотренным в подразделах 9.3.x.12, 9.3.x.51, 9.3.x.52</w:t>
        </w:r>
        <w:r w:rsidR="007A4CE4">
          <w:tab/>
        </w:r>
        <w:r w:rsidR="007A4CE4" w:rsidRPr="000167CD">
          <w:t>да/нет</w:t>
        </w:r>
        <w:r w:rsidR="007A4CE4" w:rsidRPr="00AC3917">
          <w:rPr>
            <w:vertAlign w:val="superscript"/>
          </w:rPr>
          <w:t>1), 3)</w:t>
        </w:r>
      </w:ins>
    </w:p>
    <w:p w:rsidR="00320E38" w:rsidRPr="0023522E" w:rsidRDefault="00320E38" w:rsidP="00320E38">
      <w:pPr>
        <w:pStyle w:val="SingleTxtG"/>
        <w:tabs>
          <w:tab w:val="right" w:leader="dot" w:pos="8364"/>
        </w:tabs>
        <w:ind w:left="1701" w:hanging="567"/>
        <w:jc w:val="left"/>
        <w:rPr>
          <w:ins w:id="199" w:author="Larisa Maykovskaya" w:date="2018-11-20T17:04:00Z"/>
        </w:rPr>
      </w:pPr>
      <w:ins w:id="200" w:author="Larisa Maykovskaya" w:date="2018-11-20T17:04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F420B5" w:rsidRPr="00F420B5" w:rsidRDefault="00F420B5">
      <w:pPr>
        <w:pStyle w:val="SingleTxtG"/>
        <w:ind w:left="1701" w:hanging="567"/>
        <w:jc w:val="left"/>
        <w:pPrChange w:id="201" w:author="Larisa Maykovskaya" w:date="2018-11-20T16:51:00Z">
          <w:pPr>
            <w:pStyle w:val="SingleTxtG"/>
            <w:ind w:left="1701" w:hanging="567"/>
          </w:pPr>
        </w:pPrChange>
      </w:pPr>
      <w:del w:id="202" w:author="Larisa Maykovskaya" w:date="2018-11-20T16:53:00Z">
        <w:r w:rsidRPr="00F420B5" w:rsidDel="007A4CE4">
          <w:tab/>
        </w:r>
        <w:r w:rsidR="00095D50" w:rsidRPr="00AC3917" w:rsidDel="007A4CE4">
          <w:delText>Данный штуцер для</w:delText>
        </w:r>
        <w:r w:rsidR="00095D50" w:rsidRPr="00F420B5" w:rsidDel="007A4CE4">
          <w:delText xml:space="preserve"> </w:delText>
        </w:r>
        <w:r w:rsidRPr="00F420B5" w:rsidDel="007A4CE4">
          <w:delText>подсоединения устройства для взятия проб предусмотрен для прибора ETS</w:delText>
        </w:r>
      </w:del>
    </w:p>
    <w:p w:rsidR="00F420B5" w:rsidRPr="00F420B5" w:rsidRDefault="00F420B5" w:rsidP="005C58F1">
      <w:pPr>
        <w:pStyle w:val="HChG"/>
      </w:pPr>
      <w:r w:rsidRPr="00F420B5">
        <w:br w:type="page"/>
      </w:r>
      <w:r w:rsidR="006B6262">
        <w:tab/>
      </w:r>
      <w:r w:rsidR="006B6262">
        <w:tab/>
      </w:r>
      <w:r w:rsidRPr="00F420B5">
        <w:t>Техническое оборудование самоходного танкера GASEX</w:t>
      </w:r>
    </w:p>
    <w:p w:rsidR="00F420B5" w:rsidRPr="00F420B5" w:rsidRDefault="00F420B5" w:rsidP="005C58F1">
      <w:pPr>
        <w:pStyle w:val="H1G"/>
      </w:pPr>
      <w:r w:rsidRPr="00F420B5">
        <w:tab/>
        <w:t>A.</w:t>
      </w:r>
      <w:r w:rsidRPr="00F420B5">
        <w:tab/>
        <w:t>Грузовые танки</w:t>
      </w:r>
    </w:p>
    <w:p w:rsidR="00F420B5" w:rsidRPr="00F420B5" w:rsidRDefault="00F420B5" w:rsidP="00FB4FAC">
      <w:pPr>
        <w:pStyle w:val="SingleTxtG"/>
        <w:tabs>
          <w:tab w:val="right" w:pos="6237"/>
        </w:tabs>
      </w:pPr>
      <w:r w:rsidRPr="00F420B5">
        <w:t>Количество:</w:t>
      </w:r>
      <w:r w:rsidRPr="00F420B5">
        <w:tab/>
        <w:t>6</w:t>
      </w:r>
    </w:p>
    <w:p w:rsidR="00F420B5" w:rsidRPr="00F420B5" w:rsidRDefault="00F420B5" w:rsidP="00FB4FAC">
      <w:pPr>
        <w:pStyle w:val="SingleTxtG"/>
        <w:tabs>
          <w:tab w:val="right" w:pos="6237"/>
        </w:tabs>
      </w:pPr>
      <w:r w:rsidRPr="00F420B5">
        <w:t>Объем на один грузовой танк:</w:t>
      </w:r>
      <w:r w:rsidRPr="00F420B5">
        <w:tab/>
        <w:t>250 м</w:t>
      </w:r>
      <w:r w:rsidRPr="00F420B5">
        <w:rPr>
          <w:vertAlign w:val="superscript"/>
        </w:rPr>
        <w:t>3</w:t>
      </w:r>
    </w:p>
    <w:p w:rsidR="00F420B5" w:rsidRPr="00F420B5" w:rsidRDefault="00F420B5" w:rsidP="00FB4FAC">
      <w:pPr>
        <w:pStyle w:val="SingleTxtG"/>
        <w:tabs>
          <w:tab w:val="right" w:pos="6237"/>
        </w:tabs>
      </w:pPr>
      <w:r w:rsidRPr="00F420B5">
        <w:t>Минимальная допустимая температура:</w:t>
      </w:r>
      <w:r w:rsidRPr="00F420B5">
        <w:tab/>
        <w:t xml:space="preserve">–10 </w:t>
      </w:r>
      <w:r w:rsidRPr="00F420B5">
        <w:sym w:font="Symbol" w:char="F0B0"/>
      </w:r>
      <w:r w:rsidRPr="00F420B5">
        <w:t>C</w:t>
      </w:r>
    </w:p>
    <w:p w:rsidR="00F420B5" w:rsidRPr="00F420B5" w:rsidRDefault="00F420B5" w:rsidP="005C58F1">
      <w:pPr>
        <w:pStyle w:val="H1GR"/>
        <w:tabs>
          <w:tab w:val="left" w:pos="1134"/>
          <w:tab w:val="left" w:pos="1701"/>
          <w:tab w:val="left" w:pos="5670"/>
        </w:tabs>
        <w:ind w:left="5670" w:hanging="5670"/>
      </w:pPr>
      <w:r w:rsidRPr="00F420B5">
        <w:tab/>
        <w:t>B.</w:t>
      </w:r>
      <w:r w:rsidRPr="00F420B5">
        <w:tab/>
        <w:t>Насосы:</w:t>
      </w:r>
      <w:r w:rsidRPr="00F420B5">
        <w:tab/>
      </w:r>
      <w:r w:rsidR="005C58F1" w:rsidRPr="005C58F1">
        <w:rPr>
          <w:b w:val="0"/>
          <w:sz w:val="20"/>
        </w:rPr>
        <w:tab/>
      </w:r>
      <w:r w:rsidRPr="005C58F1">
        <w:rPr>
          <w:b w:val="0"/>
          <w:sz w:val="20"/>
        </w:rPr>
        <w:t>по одному погружному насосу на грузовой танк</w:t>
      </w:r>
    </w:p>
    <w:p w:rsidR="00F420B5" w:rsidRPr="00F420B5" w:rsidRDefault="005C58F1" w:rsidP="005C58F1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>
        <w:tab/>
      </w:r>
      <w:r w:rsidR="00F420B5" w:rsidRPr="00F420B5">
        <w:t>C.</w:t>
      </w:r>
      <w:r w:rsidR="00F420B5" w:rsidRPr="00F420B5">
        <w:tab/>
        <w:t>Компрессоры:</w:t>
      </w:r>
      <w:r>
        <w:tab/>
      </w:r>
      <w:r w:rsidRPr="005C58F1">
        <w:rPr>
          <w:b w:val="0"/>
          <w:sz w:val="20"/>
        </w:rPr>
        <w:tab/>
      </w:r>
      <w:r w:rsidR="00F420B5" w:rsidRPr="005C58F1">
        <w:rPr>
          <w:b w:val="0"/>
          <w:sz w:val="20"/>
        </w:rPr>
        <w:t>2 компрессора</w:t>
      </w:r>
    </w:p>
    <w:p w:rsidR="00F420B5" w:rsidRPr="00F420B5" w:rsidRDefault="005C58F1" w:rsidP="005C58F1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>
        <w:tab/>
      </w:r>
      <w:r w:rsidR="00F420B5" w:rsidRPr="00F420B5">
        <w:t>D.</w:t>
      </w:r>
      <w:r w:rsidR="00F420B5" w:rsidRPr="00F420B5">
        <w:tab/>
        <w:t>Системы трубопроводов:</w:t>
      </w:r>
      <w:r w:rsidR="00F420B5" w:rsidRPr="00F420B5">
        <w:tab/>
      </w:r>
      <w:r w:rsidRPr="005C58F1">
        <w:rPr>
          <w:b w:val="0"/>
          <w:sz w:val="20"/>
        </w:rPr>
        <w:tab/>
      </w:r>
      <w:r w:rsidR="00F420B5" w:rsidRPr="005C58F1">
        <w:rPr>
          <w:b w:val="0"/>
          <w:sz w:val="20"/>
        </w:rPr>
        <w:t>отдельные для жидкостей и для газов (паров)</w:t>
      </w:r>
    </w:p>
    <w:p w:rsidR="00F420B5" w:rsidRPr="00F420B5" w:rsidRDefault="005C58F1" w:rsidP="005C58F1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>
        <w:tab/>
      </w:r>
      <w:r w:rsidR="00F420B5" w:rsidRPr="00F420B5">
        <w:t>E.</w:t>
      </w:r>
      <w:r w:rsidR="00F420B5" w:rsidRPr="00F420B5">
        <w:tab/>
        <w:t>Возможность продольной продувки:</w:t>
      </w:r>
      <w:r w:rsidR="00F420B5" w:rsidRPr="00F420B5">
        <w:tab/>
      </w:r>
      <w:r w:rsidR="00F420B5" w:rsidRPr="005C58F1">
        <w:rPr>
          <w:b w:val="0"/>
          <w:sz w:val="20"/>
        </w:rPr>
        <w:t>да</w:t>
      </w:r>
    </w:p>
    <w:p w:rsidR="00F420B5" w:rsidRPr="00F420B5" w:rsidRDefault="00F420B5" w:rsidP="005C58F1">
      <w:pPr>
        <w:pStyle w:val="HChG"/>
      </w:pPr>
      <w:r w:rsidRPr="00F420B5">
        <w:br w:type="page"/>
      </w:r>
      <w:r w:rsidRPr="00F420B5">
        <w:tab/>
        <w:t>Приложение II</w:t>
      </w:r>
    </w:p>
    <w:p w:rsidR="00F420B5" w:rsidRPr="00F420B5" w:rsidRDefault="00F420B5" w:rsidP="005C58F1">
      <w:pPr>
        <w:pStyle w:val="HChG"/>
      </w:pPr>
      <w:r w:rsidRPr="00F420B5">
        <w:tab/>
      </w:r>
      <w:r w:rsidRPr="00F420B5">
        <w:tab/>
        <w:t xml:space="preserve">Карточки с данными − вопросы существа </w:t>
      </w:r>
      <w:r w:rsidRPr="00F420B5">
        <w:br/>
        <w:t>по специализированному курсу по химическим продуктам</w:t>
      </w:r>
    </w:p>
    <w:p w:rsidR="00F420B5" w:rsidRPr="00F420B5" w:rsidRDefault="00F420B5" w:rsidP="005C58F1">
      <w:pPr>
        <w:pStyle w:val="HChG"/>
      </w:pPr>
      <w:r w:rsidRPr="00F420B5">
        <w:tab/>
        <w:t>1.</w:t>
      </w:r>
      <w:r w:rsidRPr="00F420B5">
        <w:tab/>
        <w:t>Описание ситуации</w:t>
      </w:r>
    </w:p>
    <w:p w:rsidR="00F420B5" w:rsidRPr="00F420B5" w:rsidRDefault="00F420B5" w:rsidP="00F420B5">
      <w:pPr>
        <w:pStyle w:val="SingleTxtG"/>
      </w:pPr>
      <w:r w:rsidRPr="00F420B5">
        <w:tab/>
        <w:t>Эта часть экзамена основана на следующем описании ситуации:</w:t>
      </w:r>
    </w:p>
    <w:p w:rsidR="00F420B5" w:rsidRPr="00F420B5" w:rsidRDefault="00F420B5" w:rsidP="00F420B5">
      <w:pPr>
        <w:pStyle w:val="SingleTxtG"/>
      </w:pPr>
      <w:r w:rsidRPr="00F420B5">
        <w:tab/>
        <w:t>Ваш самоходный танкер (НАЗВАНИЕ СУДНА) имеет свидетельство о допущении №</w:t>
      </w:r>
      <w:r w:rsidR="005C58F1">
        <w:t> </w:t>
      </w:r>
      <w:r w:rsidRPr="00F420B5">
        <w:t>(хх).</w:t>
      </w:r>
    </w:p>
    <w:p w:rsidR="00F420B5" w:rsidRPr="00F420B5" w:rsidRDefault="00F420B5" w:rsidP="00F420B5">
      <w:pPr>
        <w:pStyle w:val="SingleTxtG"/>
      </w:pPr>
      <w:r w:rsidRPr="00F420B5">
        <w:tab/>
        <w:t>Вам поручено перевезти 1 500 т вещества под № ООН XXXX (НАИМЕНОВАНИЕ, класс, классификационный код, группа упаковки).</w:t>
      </w:r>
    </w:p>
    <w:p w:rsidR="00F420B5" w:rsidRPr="00F420B5" w:rsidRDefault="00F420B5" w:rsidP="00F420B5">
      <w:pPr>
        <w:pStyle w:val="SingleTxtG"/>
      </w:pPr>
      <w:r w:rsidRPr="00F420B5">
        <w:tab/>
        <w:t>Ваш танкер не загружен. Предыдущим грузом было вещество под № ООН ХХХХ (НАИМЕНОВАНИЕ, класс, классификационный код, группа упаковки).</w:t>
      </w:r>
    </w:p>
    <w:p w:rsidR="00F420B5" w:rsidRPr="00F420B5" w:rsidRDefault="00F420B5" w:rsidP="00F420B5">
      <w:pPr>
        <w:pStyle w:val="SingleTxtG"/>
      </w:pPr>
      <w:r w:rsidRPr="00F420B5">
        <w:tab/>
        <w:t>Температура окружающей среды во время загрузки составляет +9 °C.</w:t>
      </w:r>
    </w:p>
    <w:p w:rsidR="00F420B5" w:rsidRPr="00F420B5" w:rsidRDefault="00F420B5" w:rsidP="005C58F1">
      <w:pPr>
        <w:pStyle w:val="HChG"/>
      </w:pPr>
      <w:r w:rsidRPr="00F420B5">
        <w:tab/>
      </w:r>
      <w:r w:rsidR="00095D50" w:rsidRPr="00F420B5">
        <w:t>2</w:t>
      </w:r>
      <w:r w:rsidRPr="00F420B5">
        <w:t>.</w:t>
      </w:r>
      <w:r w:rsidRPr="00F420B5">
        <w:tab/>
        <w:t>Вопросы</w:t>
      </w:r>
    </w:p>
    <w:p w:rsidR="00F420B5" w:rsidRPr="00F420B5" w:rsidRDefault="00F420B5" w:rsidP="00F420B5">
      <w:pPr>
        <w:pStyle w:val="SingleTxtG"/>
      </w:pPr>
      <w:r w:rsidRPr="00F420B5">
        <w:tab/>
        <w:t>Составление вопросов должно осуществляться в соответствии с нижеследующей схемой. При этом следует соблюдать логическую последовательность.</w:t>
      </w:r>
    </w:p>
    <w:p w:rsidR="00F420B5" w:rsidRPr="00F420B5" w:rsidRDefault="00F420B5" w:rsidP="005C58F1">
      <w:pPr>
        <w:pStyle w:val="H1G"/>
      </w:pPr>
      <w:r w:rsidRPr="00F420B5">
        <w:tab/>
        <w:t>А.</w:t>
      </w:r>
      <w:r w:rsidRPr="00F420B5">
        <w:tab/>
        <w:t>Загрузка (включая подготовку)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>Общие вопросы:</w:t>
      </w:r>
    </w:p>
    <w:p w:rsidR="00F420B5" w:rsidRPr="00F420B5" w:rsidRDefault="00F420B5" w:rsidP="00BB2D13">
      <w:pPr>
        <w:pStyle w:val="Bullet1G"/>
      </w:pPr>
      <w:r w:rsidRPr="00F420B5">
        <w:t>Выбрать три вопроса из А-1−А-11.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>Вопросы, касающиеся конкретного вещества:</w:t>
      </w:r>
    </w:p>
    <w:p w:rsidR="00F420B5" w:rsidRPr="00F420B5" w:rsidRDefault="00F420B5" w:rsidP="00BB2D13">
      <w:pPr>
        <w:pStyle w:val="Bullet1G"/>
      </w:pPr>
      <w:r w:rsidRPr="00F420B5">
        <w:t>Выбрать один вопрос из Е-1−Е-20.</w:t>
      </w:r>
    </w:p>
    <w:p w:rsidR="00F420B5" w:rsidRPr="00F420B5" w:rsidRDefault="00F420B5" w:rsidP="005C58F1">
      <w:pPr>
        <w:pStyle w:val="H1G"/>
      </w:pPr>
      <w:r w:rsidRPr="00F420B5">
        <w:tab/>
        <w:t xml:space="preserve">B. </w:t>
      </w:r>
      <w:r w:rsidRPr="00F420B5">
        <w:tab/>
        <w:t>Перевозка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 xml:space="preserve">Общие вопросы: </w:t>
      </w:r>
    </w:p>
    <w:p w:rsidR="00F420B5" w:rsidRPr="00F420B5" w:rsidRDefault="00F420B5" w:rsidP="00BB2D13">
      <w:pPr>
        <w:pStyle w:val="Bullet1G"/>
      </w:pPr>
      <w:r w:rsidRPr="00F420B5">
        <w:t>Выбрать три вопроса из B-1−B-10.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>Вопросы, касающиеся конкретного вещества:</w:t>
      </w:r>
    </w:p>
    <w:p w:rsidR="00F420B5" w:rsidRPr="00F420B5" w:rsidRDefault="00F420B5" w:rsidP="00BB2D13">
      <w:pPr>
        <w:pStyle w:val="Bullet1G"/>
      </w:pPr>
      <w:r w:rsidRPr="00F420B5">
        <w:t>Выбрать один вопрос из Е-1−Е-20.</w:t>
      </w:r>
    </w:p>
    <w:p w:rsidR="00F420B5" w:rsidRPr="00F420B5" w:rsidRDefault="00F420B5" w:rsidP="00BB2D13">
      <w:pPr>
        <w:pStyle w:val="H1G"/>
      </w:pPr>
      <w:r w:rsidRPr="00F420B5">
        <w:tab/>
        <w:t xml:space="preserve">C. </w:t>
      </w:r>
      <w:r w:rsidRPr="00F420B5">
        <w:tab/>
        <w:t>Разгрузка (включая подготовку)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>Общие вопросы:</w:t>
      </w:r>
    </w:p>
    <w:p w:rsidR="00F420B5" w:rsidRPr="00F420B5" w:rsidRDefault="00F420B5" w:rsidP="00BB2D13">
      <w:pPr>
        <w:pStyle w:val="Bullet1G"/>
      </w:pPr>
      <w:r w:rsidRPr="00F420B5">
        <w:t>Выбрать три вопроса из С-1−С-10.</w:t>
      </w:r>
    </w:p>
    <w:p w:rsidR="00F420B5" w:rsidRPr="00F420B5" w:rsidRDefault="00F420B5" w:rsidP="00BB2D13">
      <w:pPr>
        <w:pStyle w:val="H1G"/>
      </w:pPr>
      <w:r w:rsidRPr="00F420B5">
        <w:tab/>
        <w:t>D.</w:t>
      </w:r>
      <w:r w:rsidRPr="00F420B5">
        <w:tab/>
        <w:t>Промывка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 xml:space="preserve">Общие вопросы: </w:t>
      </w:r>
    </w:p>
    <w:p w:rsidR="00F420B5" w:rsidRPr="00F420B5" w:rsidRDefault="00F420B5" w:rsidP="00BB2D13">
      <w:pPr>
        <w:pStyle w:val="Bullet1G"/>
      </w:pPr>
      <w:r w:rsidRPr="00F420B5">
        <w:t>Выбрать три вопроса из D-1−D-13.</w:t>
      </w:r>
    </w:p>
    <w:p w:rsidR="00F420B5" w:rsidRPr="00F420B5" w:rsidRDefault="00F420B5" w:rsidP="005C58F1">
      <w:pPr>
        <w:pStyle w:val="H23G"/>
      </w:pPr>
      <w:r w:rsidRPr="00F420B5">
        <w:tab/>
      </w:r>
      <w:r w:rsidRPr="00F420B5">
        <w:tab/>
        <w:t>Вопросы, касающиеся конкретного вещества:</w:t>
      </w:r>
    </w:p>
    <w:p w:rsidR="00F420B5" w:rsidRPr="00F420B5" w:rsidRDefault="00F420B5" w:rsidP="00BB2D13">
      <w:pPr>
        <w:pStyle w:val="Bullet1G"/>
      </w:pPr>
      <w:r w:rsidRPr="00F420B5">
        <w:t>Выбрать один вопрос из Е-1−Е-20.</w:t>
      </w:r>
    </w:p>
    <w:p w:rsidR="00F420B5" w:rsidRPr="00F420B5" w:rsidRDefault="00F420B5" w:rsidP="0023522E">
      <w:pPr>
        <w:pStyle w:val="HChG"/>
      </w:pPr>
      <w:r w:rsidRPr="00F420B5">
        <w:tab/>
      </w:r>
      <w:r w:rsidR="00095D50" w:rsidRPr="00F420B5">
        <w:t>3</w:t>
      </w:r>
      <w:r w:rsidRPr="00F420B5">
        <w:t>.</w:t>
      </w:r>
      <w:r w:rsidRPr="00F420B5">
        <w:tab/>
        <w:t>Вещество и его характеристики</w:t>
      </w:r>
    </w:p>
    <w:p w:rsidR="00F420B5" w:rsidRPr="00F420B5" w:rsidRDefault="00F420B5" w:rsidP="00F420B5">
      <w:pPr>
        <w:pStyle w:val="SingleTxtG"/>
      </w:pPr>
      <w:r w:rsidRPr="00F420B5">
        <w:tab/>
        <w:t>Следует выбрать одно вещество из следующего перечня и включить его с его свойствами в описание ситуации 1.</w:t>
      </w:r>
    </w:p>
    <w:p w:rsidR="00F420B5" w:rsidRPr="00F420B5" w:rsidRDefault="00F420B5" w:rsidP="00F420B5">
      <w:pPr>
        <w:pStyle w:val="SingleTxtG"/>
      </w:pPr>
      <w:r w:rsidRPr="00F420B5">
        <w:tab/>
        <w:t>Вещества, перечисленные в таблице, могут быть отнесены к свидетельствам о допущении, предусмотренным в разделе 4.</w:t>
      </w:r>
    </w:p>
    <w:p w:rsidR="0030724B" w:rsidRDefault="0030724B" w:rsidP="00D071B5">
      <w:pPr>
        <w:pStyle w:val="SingleTxtG"/>
        <w:sectPr w:rsidR="0030724B" w:rsidSect="00C74496">
          <w:headerReference w:type="even" r:id="rId14"/>
          <w:headerReference w:type="default" r:id="rId15"/>
          <w:footerReference w:type="even" r:id="rId16"/>
          <w:footerReference w:type="default" r:id="rId17"/>
          <w:footerReference w:type="first" r:id="rId18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tbl>
      <w:tblPr>
        <w:tblW w:w="4862" w:type="pct"/>
        <w:tblBorders>
          <w:top w:val="single" w:sz="4" w:space="0" w:color="auto"/>
          <w:bottom w:val="single" w:sz="12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90"/>
        <w:gridCol w:w="5165"/>
        <w:gridCol w:w="1417"/>
        <w:gridCol w:w="2126"/>
        <w:gridCol w:w="1839"/>
        <w:gridCol w:w="2556"/>
      </w:tblGrid>
      <w:tr w:rsidR="0030724B" w:rsidRPr="0092755C" w:rsidTr="00AD47D6">
        <w:tc>
          <w:tcPr>
            <w:tcW w:w="28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№ ООН</w:t>
            </w:r>
          </w:p>
        </w:tc>
        <w:tc>
          <w:tcPr>
            <w:tcW w:w="185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Наименование и описание</w:t>
            </w:r>
          </w:p>
        </w:tc>
        <w:tc>
          <w:tcPr>
            <w:tcW w:w="51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Класс</w:t>
            </w:r>
          </w:p>
        </w:tc>
        <w:tc>
          <w:tcPr>
            <w:tcW w:w="76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Классификационный код</w:t>
            </w:r>
          </w:p>
        </w:tc>
        <w:tc>
          <w:tcPr>
            <w:tcW w:w="66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Группа упаковки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30724B" w:rsidRPr="0092755C" w:rsidRDefault="0030724B" w:rsidP="00AD47D6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92755C">
              <w:rPr>
                <w:i/>
                <w:sz w:val="16"/>
              </w:rPr>
              <w:t>№ свидетельства о допущении</w:t>
            </w:r>
          </w:p>
        </w:tc>
      </w:tr>
      <w:tr w:rsidR="0030724B" w:rsidRPr="0092755C" w:rsidTr="00AD47D6">
        <w:tc>
          <w:tcPr>
            <w:tcW w:w="5000" w:type="pct"/>
            <w:gridSpan w:val="6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92755C" w:rsidRDefault="0030724B" w:rsidP="00AD47D6">
            <w:pPr>
              <w:spacing w:before="120" w:after="120"/>
              <w:jc w:val="center"/>
              <w:rPr>
                <w:b/>
              </w:rPr>
            </w:pPr>
            <w:r w:rsidRPr="0092755C">
              <w:rPr>
                <w:b/>
              </w:rPr>
              <w:t>Легковоспламеняющиеся вещества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1089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АЦЕТАЛЬДЕГИД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1125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н-БУТИЛАМИН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FC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  <w:lang w:val="fr-CH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1155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 xml:space="preserve">ЭФИР ДИЭТИЛОВЫЙ 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1275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ПРОПИОНАЛЬДЕГИД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1991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ХЛОРОПРЕН СТАБИЛИЗИРОВАННЫЙ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FT1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5000" w:type="pct"/>
            <w:gridSpan w:val="6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120" w:after="120"/>
              <w:jc w:val="center"/>
              <w:rPr>
                <w:b/>
              </w:rPr>
            </w:pPr>
            <w:r w:rsidRPr="0030724B">
              <w:rPr>
                <w:b/>
              </w:rPr>
              <w:t>Токсичные вещества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1163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ДИМЕТИЛГИДРАЗИН НЕСИММЕТРИЧНЫЙ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TFC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2023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ЭПИХЛОРГИДРИН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2205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АДИПОНИТРИЛ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2487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ФЕНИЛИЗОЦИАНАТ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01, 02, 03, 04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2831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1,1,1-ТРИХЛОРЭТАН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  <w:lang w:val="fr-CH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5000" w:type="pct"/>
            <w:gridSpan w:val="6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120" w:after="120"/>
              <w:jc w:val="center"/>
              <w:rPr>
                <w:b/>
              </w:rPr>
            </w:pPr>
            <w:r w:rsidRPr="0030724B">
              <w:rPr>
                <w:b/>
              </w:rPr>
              <w:t>Вещества, подверженные кристаллизации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1605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ЭТИЛЕНДИБРОМИД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1662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НИТРОБЕНЗОЛ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01, 02, 04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2021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2-ХЛОРФЕНОЛ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01, 02, 04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2218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КИСЛОТА АКРИЛОВАЯ СТАБИЛИЗИРОВАННАЯ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CF1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2238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ХЛОРТОЛУОЛЫ (п-ХЛОРТОЛУОЛ)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01, 02</w:t>
            </w:r>
          </w:p>
        </w:tc>
      </w:tr>
      <w:tr w:rsidR="0030724B" w:rsidRPr="0030724B" w:rsidTr="00AD47D6">
        <w:tc>
          <w:tcPr>
            <w:tcW w:w="5000" w:type="pct"/>
            <w:gridSpan w:val="6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120" w:after="120"/>
              <w:jc w:val="center"/>
              <w:rPr>
                <w:b/>
              </w:rPr>
            </w:pPr>
            <w:r w:rsidRPr="0030724B">
              <w:rPr>
                <w:b/>
              </w:rPr>
              <w:t>Вещества, подверженные полимеризации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1092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АКРОЛЕИН СТАБИЛИЗИРОВАННЫЙ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6.1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TF1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  <w:lang w:val="fr-CH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1218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ИЗОПРЕН СТАБИЛИЗИРОВАННЫЙ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1280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ПРОПИЛЕНОКСИД</w:t>
            </w:r>
          </w:p>
        </w:tc>
        <w:tc>
          <w:tcPr>
            <w:tcW w:w="510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03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1919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МЕТИЛАКРИЛАТ СТАБИЛИЗИРОВАННЫЙ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</w:t>
            </w:r>
          </w:p>
        </w:tc>
        <w:tc>
          <w:tcPr>
            <w:tcW w:w="920" w:type="pct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  <w:lang w:val="fr-CH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</w:t>
            </w:r>
          </w:p>
        </w:tc>
      </w:tr>
      <w:tr w:rsidR="0030724B" w:rsidRPr="0030724B" w:rsidTr="00AD47D6">
        <w:tc>
          <w:tcPr>
            <w:tcW w:w="284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2348</w:t>
            </w:r>
          </w:p>
        </w:tc>
        <w:tc>
          <w:tcPr>
            <w:tcW w:w="1859" w:type="pct"/>
            <w:shd w:val="clear" w:color="auto" w:fill="auto"/>
          </w:tcPr>
          <w:p w:rsidR="0030724B" w:rsidRPr="0030724B" w:rsidRDefault="0030724B" w:rsidP="00AD47D6">
            <w:pPr>
              <w:spacing w:before="40" w:after="40"/>
              <w:rPr>
                <w:rFonts w:cs="Times New Roman"/>
                <w:sz w:val="18"/>
                <w:szCs w:val="18"/>
              </w:rPr>
            </w:pPr>
            <w:r w:rsidRPr="0030724B">
              <w:rPr>
                <w:rFonts w:cs="Times New Roman"/>
                <w:sz w:val="18"/>
                <w:szCs w:val="18"/>
              </w:rPr>
              <w:t>н-БУТИЛАКРИЛАТ СТАБИЛИЗИРОВАННЫЙ</w:t>
            </w:r>
          </w:p>
        </w:tc>
        <w:tc>
          <w:tcPr>
            <w:tcW w:w="510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765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F1</w:t>
            </w:r>
          </w:p>
        </w:tc>
        <w:tc>
          <w:tcPr>
            <w:tcW w:w="662" w:type="pct"/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III</w:t>
            </w:r>
          </w:p>
        </w:tc>
        <w:tc>
          <w:tcPr>
            <w:tcW w:w="920" w:type="pct"/>
            <w:tcBorders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30724B" w:rsidRPr="0030724B" w:rsidRDefault="0030724B" w:rsidP="00AD47D6">
            <w:pPr>
              <w:spacing w:before="40" w:after="4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30724B">
              <w:rPr>
                <w:rFonts w:cs="Times New Roman"/>
                <w:b/>
                <w:sz w:val="18"/>
                <w:szCs w:val="18"/>
              </w:rPr>
              <w:t>01, 03</w:t>
            </w:r>
          </w:p>
        </w:tc>
      </w:tr>
    </w:tbl>
    <w:p w:rsidR="0023522E" w:rsidRDefault="0023522E" w:rsidP="0030724B">
      <w:pPr>
        <w:sectPr w:rsidR="0023522E" w:rsidSect="0030724B">
          <w:headerReference w:type="even" r:id="rId19"/>
          <w:headerReference w:type="default" r:id="rId20"/>
          <w:footerReference w:type="even" r:id="rId21"/>
          <w:footerReference w:type="default" r:id="rId22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</w:p>
    <w:p w:rsidR="0023522E" w:rsidRPr="0023522E" w:rsidRDefault="0023522E" w:rsidP="0023522E">
      <w:pPr>
        <w:pStyle w:val="HChG"/>
      </w:pPr>
      <w:r w:rsidRPr="0023522E">
        <w:rPr>
          <w:lang w:val="fr-CH"/>
        </w:rPr>
        <w:tab/>
      </w:r>
      <w:r w:rsidRPr="0023522E">
        <w:t>4.</w:t>
      </w:r>
      <w:r w:rsidRPr="0023522E">
        <w:tab/>
        <w:t>Свидетельство о допущении</w:t>
      </w:r>
    </w:p>
    <w:p w:rsidR="0023522E" w:rsidRPr="0023522E" w:rsidRDefault="0023522E" w:rsidP="0023522E">
      <w:pPr>
        <w:pStyle w:val="SingleTxtG"/>
      </w:pPr>
      <w:r w:rsidRPr="0023522E">
        <w:tab/>
        <w:t>Следует выбрать свидетельство о допущении (01, 02, 03 или 04). Выбор должен соответствовать описанию ситуации.</w:t>
      </w:r>
    </w:p>
    <w:p w:rsidR="00E063F9" w:rsidRDefault="0023522E" w:rsidP="0023522E">
      <w:pPr>
        <w:pStyle w:val="SingleTxtG"/>
        <w:rPr>
          <w:b/>
        </w:rPr>
      </w:pPr>
      <w:r w:rsidRPr="0023522E">
        <w:rPr>
          <w:b/>
        </w:rPr>
        <w:tab/>
      </w:r>
    </w:p>
    <w:p w:rsidR="00E063F9" w:rsidRDefault="00E063F9">
      <w:pPr>
        <w:suppressAutoHyphens w:val="0"/>
        <w:spacing w:line="240" w:lineRule="auto"/>
        <w:rPr>
          <w:rFonts w:eastAsia="Times New Roman" w:cs="Times New Roman"/>
          <w:b/>
          <w:szCs w:val="20"/>
        </w:rPr>
      </w:pPr>
      <w:r>
        <w:rPr>
          <w:b/>
        </w:rPr>
        <w:br w:type="page"/>
      </w:r>
    </w:p>
    <w:p w:rsidR="0023522E" w:rsidRPr="0023522E" w:rsidRDefault="00E063F9" w:rsidP="00E063F9">
      <w:pPr>
        <w:pStyle w:val="HChG"/>
      </w:pPr>
      <w:r>
        <w:tab/>
      </w:r>
      <w:r w:rsidR="0023522E" w:rsidRPr="0023522E">
        <w:tab/>
        <w:t>Свидетельство о допущении ВОПОГ № 01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1.</w:t>
      </w:r>
      <w:r w:rsidRPr="0023522E">
        <w:tab/>
        <w:t>Название судна:</w:t>
      </w:r>
      <w:r w:rsidRPr="0023522E">
        <w:tab/>
        <w:t>ALBAN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2.</w:t>
      </w:r>
      <w:r w:rsidRPr="0023522E">
        <w:tab/>
        <w:t>Регистровый номер ЕИН:</w:t>
      </w:r>
      <w:r w:rsidRPr="0023522E">
        <w:tab/>
        <w:t>04010000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3.</w:t>
      </w:r>
      <w:r w:rsidRPr="0023522E">
        <w:tab/>
        <w:t>Тип судна:</w:t>
      </w:r>
      <w:r w:rsidRPr="0023522E">
        <w:tab/>
        <w:t xml:space="preserve">Самоходный танкер 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4.</w:t>
      </w:r>
      <w:r w:rsidRPr="0023522E">
        <w:tab/>
        <w:t>Тип танкера:</w:t>
      </w:r>
      <w:r w:rsidRPr="0023522E">
        <w:tab/>
        <w:t>C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>5.</w:t>
      </w:r>
      <w:r w:rsidRPr="0023522E">
        <w:tab/>
        <w:t>Конструкция грузовых танков:</w:t>
      </w:r>
      <w:r w:rsidRPr="0023522E">
        <w:tab/>
      </w:r>
      <w:r w:rsidRPr="000E3D51">
        <w:rPr>
          <w:strike/>
        </w:rPr>
        <w:t>1.</w:t>
      </w:r>
      <w:r w:rsidRPr="000E3D51">
        <w:rPr>
          <w:strike/>
        </w:rPr>
        <w:tab/>
        <w:t>Грузовые танки высокого давления</w:t>
      </w:r>
      <w:r w:rsidRPr="0023522E">
        <w:rPr>
          <w:vertAlign w:val="superscript"/>
        </w:rPr>
        <w:footnoteReference w:id="6"/>
      </w:r>
      <w:r w:rsidRPr="0023522E">
        <w:rPr>
          <w:vertAlign w:val="superscript"/>
        </w:rPr>
        <w:t>) </w:t>
      </w:r>
      <w:r w:rsidRPr="0023522E">
        <w:rPr>
          <w:vertAlign w:val="superscript"/>
        </w:rPr>
        <w:footnoteReference w:customMarkFollows="1" w:id="7"/>
        <w:t>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rPr>
          <w:vertAlign w:val="superscript"/>
        </w:rPr>
        <w:tab/>
      </w:r>
      <w:r w:rsidRPr="0023522E">
        <w:tab/>
        <w:t>2.</w:t>
      </w:r>
      <w:r w:rsidRPr="0023522E">
        <w:tab/>
        <w:t>Закрытые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>3.</w:t>
      </w:r>
      <w:r w:rsidRPr="000E3D51">
        <w:rPr>
          <w:strike/>
        </w:rPr>
        <w:tab/>
        <w:t>Открытые грузовые танки с пламегасителями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 xml:space="preserve">4. </w:t>
      </w:r>
      <w:r w:rsidRPr="000E3D51">
        <w:rPr>
          <w:strike/>
        </w:rPr>
        <w:tab/>
        <w:t>Открытые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>6.</w:t>
      </w:r>
      <w:r w:rsidRPr="0023522E">
        <w:tab/>
        <w:t>Тип грузовых танков:</w:t>
      </w:r>
      <w:r w:rsidRPr="0023522E">
        <w:tab/>
      </w:r>
      <w:r w:rsidRPr="000E3D51">
        <w:rPr>
          <w:strike/>
        </w:rPr>
        <w:t xml:space="preserve">1. </w:t>
      </w:r>
      <w:r w:rsidRPr="000E3D51">
        <w:rPr>
          <w:strike/>
        </w:rPr>
        <w:tab/>
        <w:t>Вкладные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  <w:t>2.</w:t>
      </w:r>
      <w:r w:rsidRPr="0023522E">
        <w:tab/>
        <w:t>Встроенные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>3.</w:t>
      </w:r>
      <w:r w:rsidRPr="000E3D51">
        <w:rPr>
          <w:strike/>
        </w:rPr>
        <w:tab/>
        <w:t>Грузовые танки, стенки которых не являются частью внешнего корпуса</w:t>
      </w:r>
      <w:r w:rsidRPr="0023522E">
        <w:rPr>
          <w:vertAlign w:val="superscript"/>
        </w:rPr>
        <w:t>1) 2)</w:t>
      </w:r>
    </w:p>
    <w:p w:rsidR="0023522E" w:rsidRPr="0023522E" w:rsidRDefault="0023522E" w:rsidP="00BF1C07">
      <w:pPr>
        <w:pStyle w:val="SingleTxtG"/>
        <w:tabs>
          <w:tab w:val="left" w:pos="1701"/>
          <w:tab w:val="right" w:pos="8364"/>
        </w:tabs>
        <w:ind w:left="1701" w:hanging="567"/>
        <w:jc w:val="left"/>
      </w:pPr>
      <w:r w:rsidRPr="0023522E">
        <w:t>7.</w:t>
      </w:r>
      <w:r w:rsidRPr="0023522E">
        <w:tab/>
        <w:t xml:space="preserve">Давление срабатывания </w:t>
      </w:r>
      <w:ins w:id="203" w:author="Larisa Maykovskaya" w:date="2018-11-20T16:55:00Z">
        <w:r w:rsidR="004F7F94">
          <w:t>клапанов повышенного давления/</w:t>
        </w:r>
        <w:r w:rsidR="004F7F94">
          <w:br/>
        </w:r>
      </w:ins>
      <w:r w:rsidRPr="0023522E">
        <w:t>быстродействующих выпускных клапанов/</w:t>
      </w:r>
      <w:r w:rsidRPr="0023522E">
        <w:br/>
      </w:r>
      <w:r w:rsidRPr="004F7F94">
        <w:rPr>
          <w:strike/>
          <w:rPrChange w:id="204" w:author="Larisa Maykovskaya" w:date="2018-11-20T16:56:00Z">
            <w:rPr/>
          </w:rPrChange>
        </w:rPr>
        <w:t>предохранительных клапанов</w:t>
      </w:r>
      <w:r w:rsidRPr="0023522E">
        <w:rPr>
          <w:vertAlign w:val="superscript"/>
        </w:rPr>
        <w:t xml:space="preserve"> 1) 2)</w:t>
      </w:r>
      <w:r w:rsidRPr="0023522E">
        <w:t xml:space="preserve">: </w:t>
      </w:r>
      <w:r w:rsidRPr="0023522E">
        <w:tab/>
        <w:t>50 кПа</w:t>
      </w:r>
    </w:p>
    <w:p w:rsidR="0023522E" w:rsidRPr="0023522E" w:rsidRDefault="0023522E" w:rsidP="00E063F9">
      <w:pPr>
        <w:pStyle w:val="SingleTxtG"/>
        <w:tabs>
          <w:tab w:val="left" w:pos="1701"/>
          <w:tab w:val="right" w:pos="8364"/>
        </w:tabs>
        <w:ind w:left="0" w:firstLine="1134"/>
        <w:jc w:val="left"/>
      </w:pPr>
      <w:r w:rsidRPr="0023522E">
        <w:t>8.</w:t>
      </w:r>
      <w:r w:rsidRPr="0023522E">
        <w:tab/>
        <w:t>Дополнительное оборудование: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 xml:space="preserve">устройство для взятия проб </w:t>
      </w:r>
      <w:r w:rsidRPr="0023522E">
        <w:br/>
      </w:r>
      <w:r w:rsidRPr="0023522E">
        <w:rPr>
          <w:b/>
        </w:rPr>
        <w:t>штуцер для присоединения устройства для взятия проб</w:t>
      </w:r>
      <w:r w:rsidRPr="0023522E">
        <w:tab/>
        <w:t>да/</w:t>
      </w:r>
      <w:r w:rsidR="000E3D51" w:rsidRPr="000E3D51">
        <w:rPr>
          <w:strike/>
        </w:rPr>
        <w:t>нет</w:t>
      </w:r>
      <w:r w:rsidR="000E3D51" w:rsidRPr="0023522E">
        <w:rPr>
          <w:vertAlign w:val="superscript"/>
        </w:rPr>
        <w:t xml:space="preserve"> 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отверстие для взятия проб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 xml:space="preserve">водораспылительная система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сигнализатор внутреннего давления 40 кПа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>система подогрева груза</w:t>
      </w:r>
      <w:r w:rsidRPr="0023522E">
        <w:br/>
        <w:t xml:space="preserve">возможность подогрева груза с берега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судовая установка для подогрева груза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>система охлаждения груза</w:t>
      </w:r>
      <w:r w:rsidRPr="0023522E">
        <w:tab/>
      </w:r>
      <w:r w:rsidRPr="006B6262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 xml:space="preserve">установка для закачивания инертного газа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Bullet1G"/>
        <w:tabs>
          <w:tab w:val="right" w:pos="8364"/>
        </w:tabs>
        <w:jc w:val="left"/>
      </w:pPr>
      <w:r w:rsidRPr="0023522E">
        <w:t xml:space="preserve">подпалубное отделение грузовых насосов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</w:t>
      </w:r>
    </w:p>
    <w:p w:rsidR="0023522E" w:rsidRPr="0023522E" w:rsidRDefault="00320E38" w:rsidP="00E063F9">
      <w:pPr>
        <w:pStyle w:val="Bullet1G"/>
        <w:tabs>
          <w:tab w:val="right" w:pos="8364"/>
        </w:tabs>
        <w:jc w:val="left"/>
      </w:pPr>
      <w:ins w:id="205" w:author="Larisa Maykovskaya" w:date="2018-11-20T16:57:00Z">
        <w:r w:rsidRPr="00CA243A">
          <w:t>Система вентиляции согласно пункту 9.3.x.12.4 b)</w:t>
        </w:r>
        <w:r>
          <w:br/>
        </w:r>
      </w:ins>
      <w:del w:id="206" w:author="Larisa Maykovskaya" w:date="2018-11-20T16:57:00Z">
        <w:r w:rsidR="0023522E" w:rsidRPr="0023522E" w:rsidDel="00320E38">
          <w:delText>устройство для сброса давления в жилом помещении</w:delText>
        </w:r>
        <w:r w:rsidR="0023522E" w:rsidRPr="0023522E" w:rsidDel="00320E38">
          <w:rPr>
            <w:vertAlign w:val="superscript"/>
          </w:rPr>
          <w:br/>
        </w:r>
        <w:r w:rsidR="0023522E" w:rsidRPr="0023522E" w:rsidDel="00320E38">
          <w:delText>на корме</w:delText>
        </w:r>
        <w:r w:rsidR="00E063F9" w:rsidRPr="00E063F9" w:rsidDel="00320E38">
          <w:delText xml:space="preserve"> </w:delText>
        </w:r>
      </w:del>
      <w:r w:rsidR="00E063F9" w:rsidRPr="0023522E">
        <w:tab/>
        <w:t>да/</w:t>
      </w:r>
      <w:r w:rsidR="00E063F9" w:rsidRPr="006B6262">
        <w:t>нет</w:t>
      </w:r>
      <w:r w:rsidR="00E063F9" w:rsidRPr="00320E38">
        <w:rPr>
          <w:sz w:val="18"/>
          <w:szCs w:val="18"/>
          <w:vertAlign w:val="superscript"/>
          <w:rPrChange w:id="207" w:author="Larisa Maykovskaya" w:date="2018-11-20T16:58:00Z">
            <w:rPr>
              <w:vertAlign w:val="superscript"/>
            </w:rPr>
          </w:rPrChange>
        </w:rPr>
        <w:t>1)</w:t>
      </w:r>
      <w:ins w:id="208" w:author="Larisa Maykovskaya" w:date="2018-11-20T16:58:00Z">
        <w:r>
          <w:rPr>
            <w:vertAlign w:val="superscript"/>
          </w:rPr>
          <w:t xml:space="preserve"> </w:t>
        </w:r>
        <w:r>
          <w:rPr>
            <w:rStyle w:val="FootnoteReference"/>
          </w:rPr>
          <w:footnoteReference w:customMarkFollows="1" w:id="8"/>
          <w:t>3)</w:t>
        </w:r>
      </w:ins>
    </w:p>
    <w:p w:rsidR="0023522E" w:rsidRPr="00320E38" w:rsidDel="00320E38" w:rsidRDefault="0023522E" w:rsidP="00E063F9">
      <w:pPr>
        <w:pStyle w:val="Bullet1G"/>
        <w:tabs>
          <w:tab w:val="right" w:pos="8364"/>
        </w:tabs>
        <w:jc w:val="left"/>
        <w:rPr>
          <w:del w:id="211" w:author="Larisa Maykovskaya" w:date="2018-11-20T16:57:00Z"/>
          <w:rPrChange w:id="212" w:author="Larisa Maykovskaya" w:date="2018-11-20T16:59:00Z">
            <w:rPr>
              <w:del w:id="213" w:author="Larisa Maykovskaya" w:date="2018-11-20T16:57:00Z"/>
              <w:vertAlign w:val="superscript"/>
            </w:rPr>
          </w:rPrChange>
        </w:rPr>
      </w:pPr>
      <w:del w:id="214" w:author="Larisa Maykovskaya" w:date="2018-11-20T16:57:00Z">
        <w:r w:rsidRPr="0023522E" w:rsidDel="004F7F94">
          <w:delText>газовозвратный трубопровод</w:delText>
        </w:r>
        <w:r w:rsidRPr="0023522E" w:rsidDel="004F7F94">
          <w:br/>
          <w:delText>согласно пункту 9.3.2.22.5 с)</w:delText>
        </w:r>
        <w:r w:rsidRPr="0023522E" w:rsidDel="004F7F94">
          <w:br/>
          <w:delText>подогреваемые трубопровод и установка</w:delText>
        </w:r>
        <w:r w:rsidRPr="0023522E" w:rsidDel="004F7F94">
          <w:tab/>
          <w:delText>да/нет</w:delText>
        </w:r>
        <w:r w:rsidRPr="0023522E" w:rsidDel="004F7F94">
          <w:rPr>
            <w:vertAlign w:val="superscript"/>
          </w:rPr>
          <w:delText>1) 2)</w:delText>
        </w:r>
      </w:del>
    </w:p>
    <w:p w:rsidR="00320E38" w:rsidRPr="00320E38" w:rsidRDefault="00320E38" w:rsidP="00E063F9">
      <w:pPr>
        <w:pStyle w:val="Bullet1G"/>
        <w:tabs>
          <w:tab w:val="right" w:pos="8364"/>
        </w:tabs>
        <w:jc w:val="left"/>
        <w:rPr>
          <w:ins w:id="215" w:author="Larisa Maykovskaya" w:date="2018-11-20T16:59:00Z"/>
          <w:rPrChange w:id="216" w:author="Larisa Maykovskaya" w:date="2018-11-20T16:59:00Z">
            <w:rPr>
              <w:ins w:id="217" w:author="Larisa Maykovskaya" w:date="2018-11-20T16:59:00Z"/>
              <w:vertAlign w:val="superscript"/>
            </w:rPr>
          </w:rPrChange>
        </w:rPr>
      </w:pPr>
      <w:ins w:id="218" w:author="Larisa Maykovskaya" w:date="2018-11-20T16:59:00Z">
        <w:r w:rsidRPr="00CA243A">
          <w:t xml:space="preserve">соответствует правилам постройки согласно пункту 9.3.x.12.4 b) </w:t>
        </w:r>
        <w:r>
          <w:br/>
        </w:r>
        <w:r w:rsidRPr="00CA243A">
          <w:t>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</w:ins>
    </w:p>
    <w:p w:rsidR="00320E38" w:rsidRPr="0023522E" w:rsidRDefault="00320E38" w:rsidP="00E063F9">
      <w:pPr>
        <w:pStyle w:val="Bullet1G"/>
        <w:tabs>
          <w:tab w:val="right" w:pos="8364"/>
        </w:tabs>
        <w:jc w:val="left"/>
        <w:rPr>
          <w:ins w:id="219" w:author="Larisa Maykovskaya" w:date="2018-11-20T16:59:00Z"/>
        </w:rPr>
      </w:pPr>
      <w:bookmarkStart w:id="220" w:name="_Hlk530495672"/>
      <w:ins w:id="221" w:author="Larisa Maykovskaya" w:date="2018-11-20T17:00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  <w:bookmarkEnd w:id="220"/>
    </w:p>
    <w:p w:rsidR="0023522E" w:rsidRPr="0023522E" w:rsidRDefault="0023522E" w:rsidP="00E063F9">
      <w:pPr>
        <w:pStyle w:val="Bullet1G"/>
        <w:tabs>
          <w:tab w:val="left" w:leader="dot" w:pos="5103"/>
          <w:tab w:val="right" w:pos="8364"/>
        </w:tabs>
        <w:jc w:val="left"/>
      </w:pPr>
      <w:r w:rsidRPr="0023522E">
        <w:t xml:space="preserve">соответствует правилам постройки согласно </w:t>
      </w:r>
      <w:r w:rsidR="00E063F9">
        <w:br/>
      </w:r>
      <w:r w:rsidRPr="0023522E">
        <w:t xml:space="preserve">замечанию (замечаниям) </w:t>
      </w:r>
      <w:r w:rsidR="00E063F9">
        <w:tab/>
      </w:r>
      <w:r w:rsidR="00BF1C07" w:rsidRPr="00BF1C07">
        <w:t xml:space="preserve"> </w:t>
      </w:r>
      <w:r w:rsidRPr="0023522E">
        <w:t>в колонке 20 таблицы C главы 3.2</w:t>
      </w:r>
      <w:r w:rsidRPr="0023522E">
        <w:rPr>
          <w:vertAlign w:val="superscript"/>
        </w:rPr>
        <w:t>1) 2)</w:t>
      </w:r>
    </w:p>
    <w:p w:rsidR="0023522E" w:rsidRPr="0023522E" w:rsidRDefault="0023522E">
      <w:pPr>
        <w:pStyle w:val="SingleTxtG"/>
        <w:ind w:left="1701" w:hanging="567"/>
        <w:pPrChange w:id="222" w:author="Larisa Maykovskaya" w:date="2018-11-20T17:00:00Z">
          <w:pPr>
            <w:pStyle w:val="SingleTxtG"/>
          </w:pPr>
        </w:pPrChange>
      </w:pPr>
      <w:r w:rsidRPr="0023522E">
        <w:t>9.</w:t>
      </w:r>
      <w:r w:rsidRPr="0023522E">
        <w:tab/>
      </w:r>
      <w:bookmarkStart w:id="223" w:name="_Hlk530495740"/>
      <w:ins w:id="224" w:author="Larisa Maykovskaya" w:date="2018-11-20T17:00:00Z">
        <w:r w:rsidR="00320E38" w:rsidRPr="000167CD">
          <w:t>Электрические и неэлектрические установки и оборудование для использования во взрывоопасных зонах:</w:t>
        </w:r>
      </w:ins>
      <w:bookmarkEnd w:id="223"/>
      <w:del w:id="225" w:author="Larisa Maykovskaya" w:date="2018-11-20T17:00:00Z">
        <w:r w:rsidRPr="0023522E" w:rsidDel="00320E38">
          <w:delText>Электрооборудование</w:delText>
        </w:r>
      </w:del>
      <w:r w:rsidRPr="0023522E">
        <w:t>:</w:t>
      </w:r>
    </w:p>
    <w:p w:rsidR="0023522E" w:rsidRPr="0023522E" w:rsidRDefault="0023522E" w:rsidP="00E063F9">
      <w:pPr>
        <w:pStyle w:val="Bullet1G"/>
      </w:pPr>
      <w:r w:rsidRPr="0023522E">
        <w:t>температурный класс: T4</w:t>
      </w:r>
    </w:p>
    <w:p w:rsidR="0023522E" w:rsidRPr="0023522E" w:rsidRDefault="0023522E" w:rsidP="00E063F9">
      <w:pPr>
        <w:pStyle w:val="Bullet1G"/>
      </w:pPr>
      <w:r w:rsidRPr="0023522E">
        <w:t>группа взрывоопасности: IIB</w:t>
      </w:r>
    </w:p>
    <w:p w:rsidR="00320E38" w:rsidRDefault="0023522E" w:rsidP="0023522E">
      <w:pPr>
        <w:pStyle w:val="SingleTxtG"/>
        <w:rPr>
          <w:ins w:id="226" w:author="Larisa Maykovskaya" w:date="2018-11-20T17:00:00Z"/>
        </w:rPr>
      </w:pPr>
      <w:r w:rsidRPr="0023522E">
        <w:t>10.</w:t>
      </w:r>
      <w:r w:rsidRPr="0023522E">
        <w:tab/>
      </w:r>
      <w:ins w:id="227" w:author="Larisa Maykovskaya" w:date="2018-11-20T17:00:00Z">
        <w:r w:rsidR="00320E38" w:rsidRPr="000167CD">
          <w:t>Автономные системы защиты:</w:t>
        </w:r>
      </w:ins>
    </w:p>
    <w:p w:rsidR="00320E38" w:rsidRDefault="00320E38">
      <w:pPr>
        <w:pStyle w:val="Bullet1G"/>
        <w:rPr>
          <w:ins w:id="228" w:author="Larisa Maykovskaya" w:date="2018-11-20T17:00:00Z"/>
        </w:rPr>
        <w:pPrChange w:id="229" w:author="Larisa Maykovskaya" w:date="2018-11-20T17:01:00Z">
          <w:pPr>
            <w:pStyle w:val="SingleTxtG"/>
          </w:pPr>
        </w:pPrChange>
      </w:pPr>
      <w:bookmarkStart w:id="230" w:name="_Hlk530495800"/>
      <w:ins w:id="231" w:author="Larisa Maykovskaya" w:date="2018-11-20T17:01:00Z">
        <w:r w:rsidRPr="000167CD">
          <w:t>Группа взрывоопасности/подгруппа группы взрывоопасности II B</w:t>
        </w:r>
      </w:ins>
      <w:bookmarkEnd w:id="230"/>
    </w:p>
    <w:p w:rsidR="0023522E" w:rsidRPr="0023522E" w:rsidRDefault="00320E38" w:rsidP="0023522E">
      <w:pPr>
        <w:pStyle w:val="SingleTxtG"/>
      </w:pPr>
      <w:ins w:id="232" w:author="Larisa Maykovskaya" w:date="2018-11-20T17:01:00Z">
        <w:r>
          <w:t>11.</w:t>
        </w:r>
        <w:r>
          <w:tab/>
        </w:r>
      </w:ins>
      <w:r w:rsidR="0023522E" w:rsidRPr="0023522E">
        <w:t>Скорость загрузки</w:t>
      </w:r>
      <w:r w:rsidR="0023522E" w:rsidRPr="0023522E">
        <w:rPr>
          <w:b/>
        </w:rPr>
        <w:t>/</w:t>
      </w:r>
      <w:r w:rsidR="0023522E" w:rsidRPr="00320E38">
        <w:rPr>
          <w:rPrChange w:id="233" w:author="Larisa Maykovskaya" w:date="2018-11-20T17:01:00Z">
            <w:rPr>
              <w:b/>
            </w:rPr>
          </w:rPrChange>
        </w:rPr>
        <w:t>разгрузки</w:t>
      </w:r>
      <w:r w:rsidR="0023522E" w:rsidRPr="0023522E">
        <w:t>: 800 м</w:t>
      </w:r>
      <w:r w:rsidR="0023522E" w:rsidRPr="0023522E">
        <w:rPr>
          <w:vertAlign w:val="superscript"/>
        </w:rPr>
        <w:t>3</w:t>
      </w:r>
      <w:r w:rsidR="0023522E" w:rsidRPr="0023522E">
        <w:t>/ч</w:t>
      </w:r>
    </w:p>
    <w:p w:rsidR="0023522E" w:rsidRPr="0023522E" w:rsidRDefault="0023522E" w:rsidP="0023522E">
      <w:pPr>
        <w:pStyle w:val="SingleTxtG"/>
      </w:pPr>
      <w:del w:id="234" w:author="Larisa Maykovskaya" w:date="2018-11-20T17:01:00Z">
        <w:r w:rsidRPr="0023522E" w:rsidDel="00320E38">
          <w:delText>11</w:delText>
        </w:r>
      </w:del>
      <w:ins w:id="235" w:author="Larisa Maykovskaya" w:date="2018-11-20T17:01:00Z">
        <w:r w:rsidR="00320E38">
          <w:t>12</w:t>
        </w:r>
      </w:ins>
      <w:r w:rsidRPr="0023522E">
        <w:t>.</w:t>
      </w:r>
      <w:r w:rsidRPr="0023522E">
        <w:tab/>
        <w:t>Допустимая относительная массовая плотность: 1,50</w:t>
      </w:r>
    </w:p>
    <w:p w:rsidR="0023522E" w:rsidRDefault="0023522E" w:rsidP="00E063F9">
      <w:pPr>
        <w:pStyle w:val="SingleTxtG"/>
        <w:ind w:left="1701" w:hanging="567"/>
        <w:rPr>
          <w:ins w:id="236" w:author="Larisa Maykovskaya" w:date="2018-11-20T17:02:00Z"/>
        </w:rPr>
      </w:pPr>
      <w:del w:id="237" w:author="Larisa Maykovskaya" w:date="2018-11-20T17:01:00Z">
        <w:r w:rsidRPr="0023522E" w:rsidDel="00320E38">
          <w:delText>12</w:delText>
        </w:r>
      </w:del>
      <w:ins w:id="238" w:author="Larisa Maykovskaya" w:date="2018-11-20T17:01:00Z">
        <w:r w:rsidR="00320E38">
          <w:t>13</w:t>
        </w:r>
      </w:ins>
      <w:r w:rsidRPr="0023522E">
        <w:t>.</w:t>
      </w:r>
      <w:r w:rsidRPr="0023522E">
        <w:tab/>
        <w:t>Дополнительные замечания</w:t>
      </w:r>
      <w:del w:id="239" w:author="Larisa Maykovskaya" w:date="2018-11-20T17:02:00Z">
        <w:r w:rsidRPr="0023522E" w:rsidDel="00320E38">
          <w:rPr>
            <w:vertAlign w:val="superscript"/>
          </w:rPr>
          <w:delText>1)</w:delText>
        </w:r>
      </w:del>
      <w:r w:rsidRPr="0023522E">
        <w:t xml:space="preserve">: </w:t>
      </w:r>
      <w:del w:id="240" w:author="Larisa Maykovskaya" w:date="2018-11-20T17:02:00Z">
        <w:r w:rsidRPr="0023522E" w:rsidDel="00320E38">
          <w:delText>Возможность подсоединения устройства для взятия проб предусмотрена для пробоотборника DOPAK, тип DPM</w:delText>
        </w:r>
        <w:r w:rsidRPr="0023522E" w:rsidDel="00320E38">
          <w:noBreakHyphen/>
          <w:delText>1000</w:delText>
        </w:r>
      </w:del>
    </w:p>
    <w:p w:rsidR="00320E38" w:rsidRDefault="00320E38">
      <w:pPr>
        <w:pStyle w:val="SingleTxtG"/>
        <w:tabs>
          <w:tab w:val="right" w:pos="8364"/>
        </w:tabs>
        <w:ind w:left="1701" w:hanging="567"/>
        <w:jc w:val="left"/>
        <w:rPr>
          <w:ins w:id="241" w:author="Larisa Maykovskaya" w:date="2018-11-20T17:03:00Z"/>
          <w:vertAlign w:val="superscript"/>
        </w:rPr>
        <w:pPrChange w:id="242" w:author="Larisa Maykovskaya" w:date="2018-11-20T17:02:00Z">
          <w:pPr>
            <w:pStyle w:val="SingleTxtG"/>
            <w:ind w:left="1701" w:hanging="567"/>
          </w:pPr>
        </w:pPrChange>
      </w:pPr>
      <w:bookmarkStart w:id="243" w:name="_Hlk530496153"/>
      <w:ins w:id="244" w:author="Larisa Maykovskaya" w:date="2018-11-20T17:02:00Z">
        <w:r>
          <w:tab/>
        </w:r>
        <w:r w:rsidRPr="000167CD">
          <w:t xml:space="preserve">Судно соответствует правилам постройки, предусмотренным </w:t>
        </w:r>
      </w:ins>
      <w:ins w:id="245" w:author="Larisa Maykovskaya" w:date="2018-11-20T17:03:00Z">
        <w:r>
          <w:br/>
        </w:r>
      </w:ins>
      <w:ins w:id="246" w:author="Larisa Maykovskaya" w:date="2018-11-20T17:02:00Z">
        <w:r w:rsidRPr="000167CD">
          <w:t>в 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  <w:bookmarkEnd w:id="243"/>
    </w:p>
    <w:p w:rsidR="00320E38" w:rsidRPr="0023522E" w:rsidRDefault="00320E38">
      <w:pPr>
        <w:pStyle w:val="SingleTxtG"/>
        <w:tabs>
          <w:tab w:val="right" w:leader="dot" w:pos="8364"/>
        </w:tabs>
        <w:ind w:left="1701" w:hanging="567"/>
        <w:jc w:val="left"/>
        <w:pPrChange w:id="247" w:author="Larisa Maykovskaya" w:date="2018-11-20T17:03:00Z">
          <w:pPr>
            <w:pStyle w:val="SingleTxtG"/>
            <w:ind w:left="1701" w:hanging="567"/>
          </w:pPr>
        </w:pPrChange>
      </w:pPr>
      <w:ins w:id="248" w:author="Larisa Maykovskaya" w:date="2018-11-20T17:03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23522E" w:rsidRPr="0023522E" w:rsidRDefault="0023522E" w:rsidP="00E063F9">
      <w:pPr>
        <w:pStyle w:val="HChG"/>
      </w:pPr>
      <w:r w:rsidRPr="0023522E">
        <w:br w:type="page"/>
      </w:r>
      <w:r w:rsidRPr="0023522E">
        <w:tab/>
      </w:r>
      <w:r w:rsidRPr="0023522E">
        <w:tab/>
        <w:t>Свидетельство о допущении ВОПОГ № 02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1.</w:t>
      </w:r>
      <w:r w:rsidRPr="0023522E">
        <w:tab/>
        <w:t>Название судна:</w:t>
      </w:r>
      <w:r w:rsidRPr="0023522E">
        <w:tab/>
        <w:t>BALDA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2.</w:t>
      </w:r>
      <w:r w:rsidRPr="0023522E">
        <w:tab/>
        <w:t>Регистровый номер ЕИН:</w:t>
      </w:r>
      <w:r w:rsidRPr="0023522E">
        <w:tab/>
        <w:t>04020000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3.</w:t>
      </w:r>
      <w:r w:rsidRPr="0023522E">
        <w:tab/>
        <w:t>Тип судна:</w:t>
      </w:r>
      <w:r w:rsidRPr="0023522E">
        <w:tab/>
        <w:t xml:space="preserve">Самоходный танкер 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4.</w:t>
      </w:r>
      <w:r w:rsidRPr="0023522E">
        <w:tab/>
        <w:t>Тип танкера:</w:t>
      </w:r>
      <w:r w:rsidRPr="0023522E">
        <w:tab/>
        <w:t>C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5.</w:t>
      </w:r>
      <w:r w:rsidRPr="0023522E">
        <w:tab/>
        <w:t>Конструкция грузовых танков:</w:t>
      </w:r>
      <w:r w:rsidRPr="0023522E">
        <w:tab/>
      </w:r>
      <w:r w:rsidRPr="000E3D51">
        <w:rPr>
          <w:strike/>
        </w:rPr>
        <w:t>1.</w:t>
      </w:r>
      <w:r w:rsidRPr="000E3D51">
        <w:rPr>
          <w:strike/>
        </w:rPr>
        <w:tab/>
        <w:t>Грузовые танки высокого давления</w:t>
      </w:r>
      <w:r w:rsidRPr="0023522E">
        <w:rPr>
          <w:vertAlign w:val="superscript"/>
        </w:rPr>
        <w:footnoteReference w:customMarkFollows="1" w:id="9"/>
        <w:t>1) </w:t>
      </w:r>
      <w:r w:rsidRPr="0023522E">
        <w:rPr>
          <w:vertAlign w:val="superscript"/>
        </w:rPr>
        <w:footnoteReference w:customMarkFollows="1" w:id="10"/>
        <w:t>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ab/>
      </w:r>
      <w:r w:rsidRPr="0023522E">
        <w:tab/>
        <w:t xml:space="preserve">2. </w:t>
      </w:r>
      <w:r w:rsidRPr="0023522E">
        <w:tab/>
        <w:t>Закрытые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 xml:space="preserve">3. </w:t>
      </w:r>
      <w:r w:rsidRPr="000E3D51">
        <w:rPr>
          <w:strike/>
        </w:rPr>
        <w:tab/>
        <w:t>Открытые грузовые танки с пламегасителями</w:t>
      </w:r>
      <w:r w:rsidRPr="0023522E">
        <w:rPr>
          <w:vertAlign w:val="superscript"/>
        </w:rPr>
        <w:t>1) 2)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 xml:space="preserve">4. </w:t>
      </w:r>
      <w:r w:rsidRPr="000E3D51">
        <w:rPr>
          <w:strike/>
        </w:rPr>
        <w:tab/>
        <w:t>Открытые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6.</w:t>
      </w:r>
      <w:r w:rsidRPr="0023522E">
        <w:tab/>
        <w:t>Тип грузовых танков:</w:t>
      </w:r>
      <w:r w:rsidRPr="0023522E">
        <w:tab/>
      </w:r>
      <w:r w:rsidRPr="000E3D51">
        <w:rPr>
          <w:strike/>
        </w:rPr>
        <w:t xml:space="preserve">1. </w:t>
      </w:r>
      <w:r w:rsidRPr="000E3D51">
        <w:rPr>
          <w:strike/>
        </w:rPr>
        <w:tab/>
        <w:t>Вкладные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  <w:t xml:space="preserve">2. </w:t>
      </w:r>
      <w:r w:rsidRPr="0023522E">
        <w:tab/>
        <w:t>Встроенные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 xml:space="preserve">3. </w:t>
      </w:r>
      <w:r w:rsidRPr="000E3D51">
        <w:rPr>
          <w:strike/>
        </w:rPr>
        <w:tab/>
        <w:t>Грузовые танки, стенки которых не</w:t>
      </w:r>
      <w:r w:rsidRPr="000E3D51">
        <w:rPr>
          <w:strike/>
          <w:lang w:val="en-US"/>
        </w:rPr>
        <w:t> </w:t>
      </w:r>
      <w:r w:rsidRPr="000E3D51">
        <w:rPr>
          <w:strike/>
        </w:rPr>
        <w:t>являются частью корпуса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right" w:pos="8364"/>
        </w:tabs>
        <w:ind w:left="1701" w:hanging="567"/>
        <w:jc w:val="left"/>
      </w:pPr>
      <w:r w:rsidRPr="0023522E">
        <w:t>7.</w:t>
      </w:r>
      <w:r w:rsidRPr="0023522E">
        <w:tab/>
        <w:t xml:space="preserve">Давление срабатывания </w:t>
      </w:r>
      <w:ins w:id="249" w:author="Larisa Maykovskaya" w:date="2018-11-20T17:05:00Z">
        <w:r w:rsidR="00320E38">
          <w:t>клапанов повышенного давления/</w:t>
        </w:r>
        <w:r w:rsidR="00320E38">
          <w:br/>
        </w:r>
      </w:ins>
      <w:r w:rsidRPr="0023522E">
        <w:t>быстродействующих выпускных клапанов/</w:t>
      </w:r>
      <w:ins w:id="250" w:author="Larisa Maykovskaya" w:date="2018-11-20T17:05:00Z">
        <w:r w:rsidR="00320E38">
          <w:br/>
        </w:r>
      </w:ins>
      <w:r w:rsidRPr="00320E38">
        <w:rPr>
          <w:strike/>
          <w:rPrChange w:id="251" w:author="Larisa Maykovskaya" w:date="2018-11-20T17:05:00Z">
            <w:rPr/>
          </w:rPrChange>
        </w:rPr>
        <w:t>предохранительных клапанов</w:t>
      </w:r>
      <w:r w:rsidRPr="0023522E">
        <w:rPr>
          <w:vertAlign w:val="superscript"/>
        </w:rPr>
        <w:t>1) 2)</w:t>
      </w:r>
      <w:r w:rsidRPr="0023522E">
        <w:t xml:space="preserve">: </w:t>
      </w:r>
      <w:r w:rsidRPr="0023522E">
        <w:tab/>
        <w:t>30 кПа</w:t>
      </w:r>
    </w:p>
    <w:p w:rsidR="0023522E" w:rsidRPr="0023522E" w:rsidRDefault="0023522E" w:rsidP="00BF1C07">
      <w:pPr>
        <w:pStyle w:val="SingleTxtG"/>
        <w:tabs>
          <w:tab w:val="left" w:pos="1701"/>
          <w:tab w:val="right" w:pos="8364"/>
        </w:tabs>
      </w:pPr>
      <w:r w:rsidRPr="0023522E">
        <w:t>8.</w:t>
      </w:r>
      <w:r w:rsidRPr="0023522E">
        <w:tab/>
        <w:t>Дополнительное оборудование: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>устройство для взятия проб</w:t>
      </w:r>
      <w:r w:rsidRPr="0023522E">
        <w:br/>
      </w:r>
      <w:r w:rsidRPr="000E3D51">
        <w:t>штуцер для присоединения устройства для взятия проб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отверстие для взятия проб 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водораспылительная система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сигнализатор внутреннего давления 40 кПа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>система подогрева груза</w:t>
      </w:r>
      <w:r w:rsidRPr="0023522E">
        <w:br/>
        <w:t>возможность подогрева груза с берега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>судовая установка для подогрева груза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система охлаждения груза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установка для закачивания инертного газа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подпалубное отделение грузовых насосов </w:t>
      </w:r>
      <w:r w:rsidRPr="0023522E">
        <w:tab/>
      </w:r>
      <w:r w:rsidRPr="000E3D51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</w:t>
      </w:r>
    </w:p>
    <w:p w:rsidR="00320E38" w:rsidRPr="00320E38" w:rsidRDefault="00320E38" w:rsidP="007003A1">
      <w:pPr>
        <w:pStyle w:val="Bullet1G"/>
        <w:tabs>
          <w:tab w:val="right" w:pos="8364"/>
        </w:tabs>
        <w:jc w:val="left"/>
        <w:rPr>
          <w:ins w:id="252" w:author="Larisa Maykovskaya" w:date="2018-11-20T17:07:00Z"/>
          <w:rPrChange w:id="253" w:author="Larisa Maykovskaya" w:date="2018-11-20T17:07:00Z">
            <w:rPr>
              <w:ins w:id="254" w:author="Larisa Maykovskaya" w:date="2018-11-20T17:07:00Z"/>
              <w:vertAlign w:val="superscript"/>
            </w:rPr>
          </w:rPrChange>
        </w:rPr>
      </w:pPr>
      <w:bookmarkStart w:id="255" w:name="_Hlk530496398"/>
      <w:ins w:id="256" w:author="Larisa Maykovskaya" w:date="2018-11-20T17:06:00Z">
        <w:r w:rsidRPr="00CA243A">
          <w:t>Система вентиляции согласно пункту 9.3.x.12.4 b)</w:t>
        </w:r>
        <w:bookmarkEnd w:id="255"/>
        <w:r>
          <w:br/>
        </w:r>
      </w:ins>
      <w:del w:id="257" w:author="Larisa Maykovskaya" w:date="2018-11-20T17:06:00Z">
        <w:r w:rsidR="0023522E" w:rsidRPr="0023522E" w:rsidDel="00320E38">
          <w:delText>устройство для сброса давления в</w:delText>
        </w:r>
      </w:del>
      <w:ins w:id="258" w:author="Larisa Maykovskaya" w:date="2018-11-20T17:14:00Z">
        <w:r w:rsidR="007003A1">
          <w:t xml:space="preserve"> </w:t>
        </w:r>
      </w:ins>
      <w:del w:id="259" w:author="Larisa Maykovskaya" w:date="2018-11-20T17:14:00Z">
        <w:r w:rsidR="007003A1" w:rsidDel="007003A1">
          <w:delText>жилом помещении</w:delText>
        </w:r>
        <w:r w:rsidR="007003A1" w:rsidDel="007003A1">
          <w:br/>
          <w:delText>на корме</w:delText>
        </w:r>
      </w:del>
      <w:r w:rsidR="0023522E" w:rsidRPr="0023522E">
        <w:tab/>
        <w:t>да/нет</w:t>
      </w:r>
      <w:r w:rsidR="0023522E" w:rsidRPr="00320E38">
        <w:rPr>
          <w:sz w:val="18"/>
          <w:szCs w:val="18"/>
          <w:vertAlign w:val="superscript"/>
          <w:rPrChange w:id="260" w:author="Larisa Maykovskaya" w:date="2018-11-20T17:07:00Z">
            <w:rPr>
              <w:vertAlign w:val="superscript"/>
            </w:rPr>
          </w:rPrChange>
        </w:rPr>
        <w:t>1)</w:t>
      </w:r>
      <w:ins w:id="261" w:author="Larisa Maykovskaya" w:date="2018-11-20T17:07:00Z">
        <w:r>
          <w:rPr>
            <w:vertAlign w:val="superscript"/>
          </w:rPr>
          <w:t xml:space="preserve"> </w:t>
        </w:r>
        <w:r>
          <w:rPr>
            <w:rStyle w:val="FootnoteReference"/>
          </w:rPr>
          <w:footnoteReference w:customMarkFollows="1" w:id="11"/>
          <w:t>3)</w:t>
        </w:r>
      </w:ins>
    </w:p>
    <w:p w:rsidR="0023522E" w:rsidRPr="00320E38" w:rsidDel="00320E38" w:rsidRDefault="0023522E">
      <w:pPr>
        <w:pStyle w:val="Bullet1G"/>
        <w:tabs>
          <w:tab w:val="left" w:leader="dot" w:pos="4395"/>
          <w:tab w:val="right" w:pos="8364"/>
        </w:tabs>
        <w:jc w:val="left"/>
        <w:rPr>
          <w:del w:id="263" w:author="Larisa Maykovskaya" w:date="2018-11-20T17:07:00Z"/>
          <w:rPrChange w:id="264" w:author="Larisa Maykovskaya" w:date="2018-11-20T17:07:00Z">
            <w:rPr>
              <w:del w:id="265" w:author="Larisa Maykovskaya" w:date="2018-11-20T17:07:00Z"/>
              <w:vertAlign w:val="superscript"/>
            </w:rPr>
          </w:rPrChange>
        </w:rPr>
        <w:pPrChange w:id="266" w:author="Larisa Maykovskaya" w:date="2018-11-20T17:06:00Z">
          <w:pPr>
            <w:pStyle w:val="Bullet1G"/>
            <w:tabs>
              <w:tab w:val="right" w:pos="8364"/>
            </w:tabs>
            <w:jc w:val="left"/>
          </w:pPr>
        </w:pPrChange>
      </w:pPr>
      <w:del w:id="267" w:author="Larisa Maykovskaya" w:date="2018-11-20T17:07:00Z">
        <w:r w:rsidRPr="0023522E" w:rsidDel="00320E38">
          <w:delText>газоотводный/газовозвратный трубопровод</w:delText>
        </w:r>
        <w:r w:rsidRPr="0023522E" w:rsidDel="00320E38">
          <w:br/>
          <w:delText>согласно пункту 9.3.2.22.5 с)</w:delText>
        </w:r>
        <w:r w:rsidRPr="0023522E" w:rsidDel="00320E38">
          <w:br/>
          <w:delText>подогреваемые трубопровод и установка</w:delText>
        </w:r>
      </w:del>
    </w:p>
    <w:p w:rsidR="00320E38" w:rsidRPr="00F44DA8" w:rsidRDefault="00F44DA8">
      <w:pPr>
        <w:pStyle w:val="Bullet1G"/>
        <w:tabs>
          <w:tab w:val="left" w:leader="dot" w:pos="4395"/>
          <w:tab w:val="right" w:pos="8364"/>
        </w:tabs>
        <w:jc w:val="left"/>
        <w:rPr>
          <w:ins w:id="268" w:author="Larisa Maykovskaya" w:date="2018-11-20T17:08:00Z"/>
          <w:rPrChange w:id="269" w:author="Larisa Maykovskaya" w:date="2018-11-20T17:08:00Z">
            <w:rPr>
              <w:ins w:id="270" w:author="Larisa Maykovskaya" w:date="2018-11-20T17:08:00Z"/>
              <w:vertAlign w:val="superscript"/>
            </w:rPr>
          </w:rPrChange>
        </w:rPr>
        <w:pPrChange w:id="271" w:author="Larisa Maykovskaya" w:date="2018-11-20T17:06:00Z">
          <w:pPr>
            <w:pStyle w:val="Bullet1G"/>
            <w:tabs>
              <w:tab w:val="right" w:pos="8364"/>
            </w:tabs>
            <w:jc w:val="left"/>
          </w:pPr>
        </w:pPrChange>
      </w:pPr>
      <w:bookmarkStart w:id="272" w:name="_Hlk530496510"/>
      <w:ins w:id="273" w:author="Larisa Maykovskaya" w:date="2018-11-20T17:08:00Z">
        <w:r w:rsidRPr="00CA243A">
          <w:t xml:space="preserve">соответствует правилам постройки согласно пункту 9.3.x.12.4 b) </w:t>
        </w:r>
        <w:r>
          <w:br/>
        </w:r>
        <w:r w:rsidRPr="00CA243A">
          <w:t>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  <w:bookmarkEnd w:id="272"/>
      </w:ins>
    </w:p>
    <w:p w:rsidR="00F44DA8" w:rsidRPr="0023522E" w:rsidRDefault="00F44DA8">
      <w:pPr>
        <w:pStyle w:val="Bullet1G"/>
        <w:tabs>
          <w:tab w:val="left" w:leader="dot" w:pos="4395"/>
          <w:tab w:val="right" w:pos="8364"/>
        </w:tabs>
        <w:jc w:val="left"/>
        <w:rPr>
          <w:ins w:id="274" w:author="Larisa Maykovskaya" w:date="2018-11-20T17:07:00Z"/>
        </w:rPr>
        <w:pPrChange w:id="275" w:author="Larisa Maykovskaya" w:date="2018-11-20T17:06:00Z">
          <w:pPr>
            <w:pStyle w:val="Bullet1G"/>
            <w:tabs>
              <w:tab w:val="right" w:pos="8364"/>
            </w:tabs>
            <w:jc w:val="left"/>
          </w:pPr>
        </w:pPrChange>
      </w:pPr>
      <w:ins w:id="276" w:author="Larisa Maykovskaya" w:date="2018-11-20T17:08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23522E" w:rsidRPr="0023522E" w:rsidRDefault="0023522E" w:rsidP="00BF1C07">
      <w:pPr>
        <w:pStyle w:val="Bullet1G"/>
        <w:tabs>
          <w:tab w:val="left" w:leader="dot" w:pos="5103"/>
          <w:tab w:val="right" w:pos="8364"/>
        </w:tabs>
        <w:jc w:val="left"/>
      </w:pPr>
      <w:r w:rsidRPr="0023522E">
        <w:t xml:space="preserve">соответствует правилам постройки согласно </w:t>
      </w:r>
      <w:r w:rsidR="00BF1C07">
        <w:br/>
      </w:r>
      <w:r w:rsidRPr="0023522E">
        <w:t xml:space="preserve">замечанию (замечаниям) </w:t>
      </w:r>
      <w:r w:rsidR="00BF1C07">
        <w:tab/>
      </w:r>
      <w:r w:rsidR="00BF1C07" w:rsidRPr="00BF1C07">
        <w:t xml:space="preserve"> </w:t>
      </w:r>
      <w:r w:rsidRPr="0023522E">
        <w:t>в</w:t>
      </w:r>
      <w:r w:rsidRPr="0023522E">
        <w:rPr>
          <w:lang w:val="en-US"/>
        </w:rPr>
        <w:t> </w:t>
      </w:r>
      <w:r w:rsidRPr="0023522E">
        <w:t>колонке 20 таблицы C главы 3.2</w:t>
      </w:r>
      <w:r w:rsidRPr="0023522E">
        <w:rPr>
          <w:vertAlign w:val="superscript"/>
        </w:rPr>
        <w:t>1) 2)</w:t>
      </w:r>
    </w:p>
    <w:p w:rsidR="0023522E" w:rsidRPr="0023522E" w:rsidRDefault="0023522E">
      <w:pPr>
        <w:pStyle w:val="SingleTxtG"/>
        <w:ind w:left="1701" w:hanging="567"/>
        <w:pPrChange w:id="277" w:author="Larisa Maykovskaya" w:date="2018-11-20T17:09:00Z">
          <w:pPr>
            <w:pStyle w:val="SingleTxtG"/>
          </w:pPr>
        </w:pPrChange>
      </w:pPr>
      <w:r w:rsidRPr="0023522E">
        <w:t>9.</w:t>
      </w:r>
      <w:r w:rsidRPr="0023522E">
        <w:tab/>
      </w:r>
      <w:ins w:id="278" w:author="Larisa Maykovskaya" w:date="2018-11-20T17:09:00Z">
        <w:r w:rsidR="00F44DA8" w:rsidRPr="000167CD">
          <w:t>Электрические и неэлектрические установки и оборудование для использования во взрывоопасных зонах</w:t>
        </w:r>
      </w:ins>
      <w:del w:id="279" w:author="Larisa Maykovskaya" w:date="2018-11-20T17:09:00Z">
        <w:r w:rsidRPr="0023522E" w:rsidDel="00F44DA8">
          <w:delText>Электрооборудование</w:delText>
        </w:r>
      </w:del>
      <w:r w:rsidRPr="0023522E">
        <w:t>:</w:t>
      </w:r>
    </w:p>
    <w:p w:rsidR="0023522E" w:rsidRPr="0023522E" w:rsidRDefault="0023522E" w:rsidP="00BF1C07">
      <w:pPr>
        <w:pStyle w:val="Bullet1G"/>
      </w:pPr>
      <w:r w:rsidRPr="0023522E">
        <w:t>температурный класс: T3</w:t>
      </w:r>
    </w:p>
    <w:p w:rsidR="0023522E" w:rsidRPr="0023522E" w:rsidRDefault="0023522E" w:rsidP="00BF1C07">
      <w:pPr>
        <w:pStyle w:val="Bullet1G"/>
      </w:pPr>
      <w:r w:rsidRPr="0023522E">
        <w:t>группа взрывоопасности: IIB</w:t>
      </w:r>
    </w:p>
    <w:p w:rsidR="00F44DA8" w:rsidRDefault="0023522E" w:rsidP="0023522E">
      <w:pPr>
        <w:pStyle w:val="SingleTxtG"/>
        <w:rPr>
          <w:ins w:id="280" w:author="Larisa Maykovskaya" w:date="2018-11-20T17:09:00Z"/>
        </w:rPr>
      </w:pPr>
      <w:r w:rsidRPr="0023522E">
        <w:t>10.</w:t>
      </w:r>
      <w:r w:rsidRPr="0023522E">
        <w:tab/>
      </w:r>
      <w:bookmarkStart w:id="281" w:name="_Hlk530496581"/>
      <w:ins w:id="282" w:author="Larisa Maykovskaya" w:date="2018-11-20T17:09:00Z">
        <w:r w:rsidR="00F44DA8" w:rsidRPr="000167CD">
          <w:t>Автономные системы защиты:</w:t>
        </w:r>
        <w:bookmarkEnd w:id="281"/>
      </w:ins>
    </w:p>
    <w:p w:rsidR="00F44DA8" w:rsidRDefault="00F44DA8">
      <w:pPr>
        <w:pStyle w:val="Bullet1G"/>
        <w:rPr>
          <w:ins w:id="283" w:author="Larisa Maykovskaya" w:date="2018-11-20T17:09:00Z"/>
        </w:rPr>
        <w:pPrChange w:id="284" w:author="Larisa Maykovskaya" w:date="2018-11-20T17:09:00Z">
          <w:pPr>
            <w:pStyle w:val="SingleTxtG"/>
          </w:pPr>
        </w:pPrChange>
      </w:pPr>
      <w:ins w:id="285" w:author="Larisa Maykovskaya" w:date="2018-11-20T17:10:00Z">
        <w:r w:rsidRPr="000167CD">
          <w:t>Группа взрывоопасности/подгруппа группы взрывоопасности II B</w:t>
        </w:r>
      </w:ins>
    </w:p>
    <w:p w:rsidR="0023522E" w:rsidRPr="0023522E" w:rsidRDefault="00F44DA8" w:rsidP="0023522E">
      <w:pPr>
        <w:pStyle w:val="SingleTxtG"/>
      </w:pPr>
      <w:ins w:id="286" w:author="Larisa Maykovskaya" w:date="2018-11-20T17:10:00Z">
        <w:r>
          <w:t>11.</w:t>
        </w:r>
        <w:r>
          <w:tab/>
        </w:r>
      </w:ins>
      <w:r w:rsidR="0023522E" w:rsidRPr="0023522E">
        <w:t>Скорость загрузки</w:t>
      </w:r>
      <w:r w:rsidR="0023522E" w:rsidRPr="0023522E">
        <w:rPr>
          <w:b/>
        </w:rPr>
        <w:t>/</w:t>
      </w:r>
      <w:r w:rsidR="0023522E" w:rsidRPr="00F44DA8">
        <w:rPr>
          <w:rPrChange w:id="287" w:author="Larisa Maykovskaya" w:date="2018-11-20T17:10:00Z">
            <w:rPr>
              <w:b/>
            </w:rPr>
          </w:rPrChange>
        </w:rPr>
        <w:t>разгрузки</w:t>
      </w:r>
      <w:r w:rsidR="0023522E" w:rsidRPr="00F44DA8">
        <w:t>:</w:t>
      </w:r>
      <w:r w:rsidR="0023522E" w:rsidRPr="0023522E">
        <w:t xml:space="preserve"> 800 м</w:t>
      </w:r>
      <w:r w:rsidR="0023522E" w:rsidRPr="0023522E">
        <w:rPr>
          <w:vertAlign w:val="superscript"/>
        </w:rPr>
        <w:t>3</w:t>
      </w:r>
      <w:r w:rsidR="0023522E" w:rsidRPr="0023522E">
        <w:t>/ч</w:t>
      </w:r>
    </w:p>
    <w:p w:rsidR="0023522E" w:rsidRPr="0023522E" w:rsidRDefault="0023522E" w:rsidP="0023522E">
      <w:pPr>
        <w:pStyle w:val="SingleTxtG"/>
      </w:pPr>
      <w:del w:id="288" w:author="Larisa Maykovskaya" w:date="2018-11-20T17:10:00Z">
        <w:r w:rsidRPr="0023522E" w:rsidDel="00F44DA8">
          <w:delText>11</w:delText>
        </w:r>
      </w:del>
      <w:ins w:id="289" w:author="Larisa Maykovskaya" w:date="2018-11-20T17:10:00Z">
        <w:r w:rsidR="00F44DA8">
          <w:t>12</w:t>
        </w:r>
      </w:ins>
      <w:r w:rsidRPr="0023522E">
        <w:t>.</w:t>
      </w:r>
      <w:r w:rsidRPr="0023522E">
        <w:tab/>
        <w:t>Допустимая относительная массовая плотность: 1,00</w:t>
      </w:r>
    </w:p>
    <w:p w:rsidR="0023522E" w:rsidRDefault="0023522E" w:rsidP="00BF1C07">
      <w:pPr>
        <w:pStyle w:val="SingleTxtG"/>
        <w:ind w:left="1701" w:hanging="567"/>
        <w:rPr>
          <w:ins w:id="290" w:author="Larisa Maykovskaya" w:date="2018-11-20T17:10:00Z"/>
        </w:rPr>
      </w:pPr>
      <w:del w:id="291" w:author="Larisa Maykovskaya" w:date="2018-11-20T17:10:00Z">
        <w:r w:rsidRPr="0023522E" w:rsidDel="00F44DA8">
          <w:delText>12</w:delText>
        </w:r>
      </w:del>
      <w:ins w:id="292" w:author="Larisa Maykovskaya" w:date="2018-11-20T17:10:00Z">
        <w:r w:rsidR="00F44DA8">
          <w:t>13</w:t>
        </w:r>
      </w:ins>
      <w:r w:rsidRPr="0023522E">
        <w:t>.</w:t>
      </w:r>
      <w:r w:rsidRPr="0023522E">
        <w:tab/>
        <w:t>Дополнительные замечания</w:t>
      </w:r>
      <w:del w:id="293" w:author="Larisa Maykovskaya" w:date="2018-11-20T17:10:00Z">
        <w:r w:rsidRPr="0023522E" w:rsidDel="00F44DA8">
          <w:rPr>
            <w:vertAlign w:val="superscript"/>
          </w:rPr>
          <w:delText>1)</w:delText>
        </w:r>
      </w:del>
      <w:r w:rsidRPr="0023522E">
        <w:t xml:space="preserve">: </w:t>
      </w:r>
      <w:del w:id="294" w:author="Larisa Maykovskaya" w:date="2018-11-20T17:10:00Z">
        <w:r w:rsidRPr="0023522E" w:rsidDel="00F44DA8">
          <w:delText xml:space="preserve">Возможность подсоединения устройства для взятия проб предусмотрена для пробоотборника </w:delText>
        </w:r>
        <w:r w:rsidRPr="0023522E" w:rsidDel="00F44DA8">
          <w:rPr>
            <w:lang w:val="en-US"/>
          </w:rPr>
          <w:delText>HERMetic</w:delText>
        </w:r>
        <w:r w:rsidRPr="0023522E" w:rsidDel="00F44DA8">
          <w:delText xml:space="preserve"> полузакрытого типа</w:delText>
        </w:r>
      </w:del>
    </w:p>
    <w:p w:rsidR="00F44DA8" w:rsidRDefault="00F44DA8">
      <w:pPr>
        <w:pStyle w:val="SingleTxtG"/>
        <w:tabs>
          <w:tab w:val="right" w:pos="8364"/>
        </w:tabs>
        <w:ind w:left="1701" w:hanging="567"/>
        <w:jc w:val="left"/>
        <w:rPr>
          <w:ins w:id="295" w:author="Larisa Maykovskaya" w:date="2018-11-20T17:11:00Z"/>
          <w:vertAlign w:val="superscript"/>
        </w:rPr>
        <w:pPrChange w:id="296" w:author="Larisa Maykovskaya" w:date="2018-11-20T17:11:00Z">
          <w:pPr>
            <w:pStyle w:val="SingleTxtG"/>
            <w:ind w:left="1701" w:hanging="567"/>
          </w:pPr>
        </w:pPrChange>
      </w:pPr>
      <w:ins w:id="297" w:author="Larisa Maykovskaya" w:date="2018-11-20T17:10:00Z">
        <w:r>
          <w:tab/>
        </w:r>
        <w:r w:rsidRPr="000167CD">
          <w:t xml:space="preserve">Судно соответствует правилам постройки, предусмотренным </w:t>
        </w:r>
      </w:ins>
      <w:ins w:id="298" w:author="Larisa Maykovskaya" w:date="2018-11-20T17:11:00Z">
        <w:r>
          <w:br/>
        </w:r>
      </w:ins>
      <w:ins w:id="299" w:author="Larisa Maykovskaya" w:date="2018-11-20T17:10:00Z">
        <w:r w:rsidRPr="000167CD">
          <w:t>в 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</w:p>
    <w:p w:rsidR="00F44DA8" w:rsidRPr="0023522E" w:rsidRDefault="00F44DA8" w:rsidP="00F44DA8">
      <w:pPr>
        <w:pStyle w:val="SingleTxtG"/>
        <w:tabs>
          <w:tab w:val="right" w:leader="dot" w:pos="8364"/>
        </w:tabs>
        <w:ind w:left="1701" w:hanging="567"/>
        <w:jc w:val="left"/>
        <w:rPr>
          <w:ins w:id="300" w:author="Larisa Maykovskaya" w:date="2018-11-20T17:11:00Z"/>
        </w:rPr>
      </w:pPr>
      <w:ins w:id="301" w:author="Larisa Maykovskaya" w:date="2018-11-20T17:11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23522E" w:rsidRPr="0023522E" w:rsidRDefault="0023522E" w:rsidP="00BF1C07">
      <w:pPr>
        <w:pStyle w:val="HChG"/>
      </w:pPr>
      <w:r w:rsidRPr="0023522E">
        <w:br w:type="page"/>
      </w:r>
      <w:r w:rsidRPr="0023522E">
        <w:tab/>
      </w:r>
      <w:r w:rsidRPr="0023522E">
        <w:tab/>
        <w:t>Свидетельство о допущении ВОПОГ № 03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1.</w:t>
      </w:r>
      <w:r w:rsidRPr="0023522E">
        <w:tab/>
        <w:t>Название судна:</w:t>
      </w:r>
      <w:r w:rsidRPr="0023522E">
        <w:tab/>
        <w:t>CALDEZ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2.</w:t>
      </w:r>
      <w:r w:rsidRPr="0023522E">
        <w:tab/>
        <w:t>Регистровый номер ЕИН:</w:t>
      </w:r>
      <w:r w:rsidRPr="0023522E">
        <w:tab/>
        <w:t>04030000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3.</w:t>
      </w:r>
      <w:r w:rsidRPr="0023522E">
        <w:tab/>
        <w:t>Тип судна:</w:t>
      </w:r>
      <w:r w:rsidRPr="0023522E">
        <w:tab/>
        <w:t xml:space="preserve">Самоходный танкер 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4.</w:t>
      </w:r>
      <w:r w:rsidRPr="0023522E">
        <w:tab/>
        <w:t>Тип танкера:</w:t>
      </w:r>
      <w:r w:rsidRPr="0023522E">
        <w:tab/>
        <w:t>C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5.</w:t>
      </w:r>
      <w:r w:rsidRPr="0023522E">
        <w:tab/>
        <w:t>Конструкция грузовых танков:</w:t>
      </w:r>
      <w:r w:rsidRPr="0023522E">
        <w:tab/>
        <w:t>1.</w:t>
      </w:r>
      <w:r w:rsidRPr="0023522E">
        <w:tab/>
        <w:t>Грузовые танки высокого давления</w:t>
      </w:r>
      <w:r w:rsidRPr="0023522E">
        <w:rPr>
          <w:vertAlign w:val="superscript"/>
        </w:rPr>
        <w:footnoteReference w:customMarkFollows="1" w:id="12"/>
        <w:t>1) </w:t>
      </w:r>
      <w:r w:rsidRPr="0023522E">
        <w:rPr>
          <w:vertAlign w:val="superscript"/>
        </w:rPr>
        <w:footnoteReference w:customMarkFollows="1" w:id="13"/>
        <w:t>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ab/>
      </w:r>
      <w:r w:rsidRPr="0023522E">
        <w:tab/>
      </w:r>
      <w:r w:rsidRPr="000E3D51">
        <w:rPr>
          <w:strike/>
        </w:rPr>
        <w:t xml:space="preserve">2. </w:t>
      </w:r>
      <w:r w:rsidRPr="000E3D51">
        <w:rPr>
          <w:strike/>
        </w:rPr>
        <w:tab/>
        <w:t>Закрытые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ab/>
      </w:r>
      <w:r w:rsidRPr="0023522E">
        <w:tab/>
      </w:r>
      <w:r w:rsidRPr="000E3D51">
        <w:rPr>
          <w:strike/>
        </w:rPr>
        <w:t xml:space="preserve">3. </w:t>
      </w:r>
      <w:r w:rsidRPr="000E3D51">
        <w:rPr>
          <w:strike/>
        </w:rPr>
        <w:tab/>
        <w:t>Открытые грузовые танки с пламегасителями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0E3D51">
        <w:rPr>
          <w:strike/>
        </w:rPr>
        <w:t xml:space="preserve">4. </w:t>
      </w:r>
      <w:r w:rsidRPr="000E3D51">
        <w:rPr>
          <w:strike/>
        </w:rPr>
        <w:tab/>
        <w:t>Открытые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>6.</w:t>
      </w:r>
      <w:r w:rsidRPr="0023522E">
        <w:tab/>
        <w:t>Тип грузовых танков:</w:t>
      </w:r>
      <w:r w:rsidRPr="0023522E">
        <w:tab/>
        <w:t xml:space="preserve">1. </w:t>
      </w:r>
      <w:r w:rsidRPr="0023522E">
        <w:tab/>
        <w:t>Вкладные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ab/>
      </w:r>
      <w:r w:rsidRPr="0023522E">
        <w:tab/>
      </w:r>
      <w:r w:rsidRPr="006B6262">
        <w:rPr>
          <w:strike/>
        </w:rPr>
        <w:t xml:space="preserve">2. </w:t>
      </w:r>
      <w:r w:rsidRPr="006B6262">
        <w:rPr>
          <w:strike/>
        </w:rPr>
        <w:tab/>
        <w:t>Встроенные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6B6262">
        <w:rPr>
          <w:u w:val="single"/>
        </w:rPr>
        <w:t xml:space="preserve">3. </w:t>
      </w:r>
      <w:r w:rsidRPr="006B6262">
        <w:rPr>
          <w:u w:val="single"/>
        </w:rPr>
        <w:tab/>
        <w:t>Грузовые танки, стенки которых не</w:t>
      </w:r>
      <w:r w:rsidRPr="006B6262">
        <w:rPr>
          <w:u w:val="single"/>
          <w:lang w:val="en-US"/>
        </w:rPr>
        <w:t> </w:t>
      </w:r>
      <w:r w:rsidRPr="006B6262">
        <w:rPr>
          <w:u w:val="single"/>
        </w:rPr>
        <w:t>являются частью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SingleTxtG"/>
        <w:tabs>
          <w:tab w:val="right" w:pos="8364"/>
        </w:tabs>
        <w:ind w:left="1701" w:hanging="567"/>
        <w:jc w:val="left"/>
      </w:pPr>
      <w:r w:rsidRPr="0023522E">
        <w:t>7.</w:t>
      </w:r>
      <w:r w:rsidRPr="0023522E">
        <w:tab/>
        <w:t xml:space="preserve">Давление срабатывания </w:t>
      </w:r>
      <w:del w:id="302" w:author="Larisa Maykovskaya" w:date="2018-11-20T17:37:00Z">
        <w:r w:rsidR="00732734" w:rsidDel="00732734">
          <w:delText>клапанов повышенного давления/</w:delText>
        </w:r>
        <w:r w:rsidR="00732734" w:rsidDel="00732734">
          <w:br/>
        </w:r>
      </w:del>
      <w:r w:rsidRPr="000E3D51">
        <w:rPr>
          <w:strike/>
        </w:rPr>
        <w:t>быстродействующих выпускных клапанов/</w:t>
      </w:r>
      <w:r w:rsidRPr="0023522E">
        <w:br/>
        <w:t>предохранительных клапанов</w:t>
      </w:r>
      <w:r w:rsidRPr="0023522E">
        <w:rPr>
          <w:vertAlign w:val="superscript"/>
        </w:rPr>
        <w:t>1) 2)</w:t>
      </w:r>
      <w:r w:rsidRPr="0023522E">
        <w:t xml:space="preserve">: </w:t>
      </w:r>
      <w:r w:rsidRPr="0023522E">
        <w:tab/>
        <w:t>400 кПа</w:t>
      </w:r>
    </w:p>
    <w:p w:rsidR="0023522E" w:rsidRPr="0023522E" w:rsidRDefault="0023522E" w:rsidP="00BF1C07">
      <w:pPr>
        <w:pStyle w:val="SingleTxtG"/>
        <w:tabs>
          <w:tab w:val="left" w:pos="1701"/>
          <w:tab w:val="right" w:pos="8364"/>
        </w:tabs>
      </w:pPr>
      <w:r w:rsidRPr="0023522E">
        <w:t>8.</w:t>
      </w:r>
      <w:r w:rsidRPr="0023522E">
        <w:tab/>
        <w:t>Дополнительное оборудование: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>устройство для взятия проб</w:t>
      </w:r>
      <w:r w:rsidRPr="0023522E">
        <w:br/>
      </w:r>
      <w:r w:rsidRPr="000E3D51">
        <w:t>штуцер для присоединения устройства для взятия проб</w:t>
      </w:r>
      <w:r w:rsidRPr="0023522E">
        <w:tab/>
        <w:t>да/</w:t>
      </w:r>
      <w:r w:rsidRPr="000E3D51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отверстие для взятия проб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водораспылительная система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сигнализатор внутреннего давления 40 кПа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>система подогрева груза</w:t>
      </w:r>
      <w:r w:rsidRPr="0023522E">
        <w:br/>
        <w:t xml:space="preserve">возможность подогрева груза с берега 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rPr>
          <w:vertAlign w:val="superscript"/>
        </w:rPr>
        <w:br/>
      </w:r>
      <w:r w:rsidRPr="0023522E">
        <w:t xml:space="preserve">судовая установка для подогрева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система охлаждения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установка для закачивания инертного газа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BF1C07">
      <w:pPr>
        <w:pStyle w:val="Bullet1G"/>
        <w:tabs>
          <w:tab w:val="right" w:pos="8364"/>
        </w:tabs>
        <w:jc w:val="left"/>
      </w:pPr>
      <w:r w:rsidRPr="0023522E">
        <w:t xml:space="preserve">подпалубное отделение грузовых насосов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</w:t>
      </w:r>
    </w:p>
    <w:p w:rsidR="0023522E" w:rsidRPr="0023522E" w:rsidRDefault="007003A1" w:rsidP="007003A1">
      <w:pPr>
        <w:pStyle w:val="Bullet1G"/>
        <w:tabs>
          <w:tab w:val="right" w:pos="8364"/>
        </w:tabs>
        <w:jc w:val="left"/>
      </w:pPr>
      <w:ins w:id="303" w:author="Larisa Maykovskaya" w:date="2018-11-20T17:13:00Z">
        <w:r w:rsidRPr="00CA243A">
          <w:t>Система вентиляции согласно пункту 9.3.x.12.4 b)</w:t>
        </w:r>
        <w:r>
          <w:br/>
        </w:r>
      </w:ins>
      <w:del w:id="304" w:author="Larisa Maykovskaya" w:date="2018-11-20T17:13:00Z">
        <w:r w:rsidR="0023522E" w:rsidRPr="0023522E" w:rsidDel="007003A1">
          <w:delText>устройство для сброса давления в</w:delText>
        </w:r>
      </w:del>
      <w:del w:id="305" w:author="Larisa Maykovskaya" w:date="2018-11-20T17:14:00Z">
        <w:r w:rsidDel="007003A1">
          <w:delText xml:space="preserve"> жилом помещении</w:delText>
        </w:r>
        <w:r w:rsidDel="007003A1">
          <w:br/>
          <w:delText>на корме</w:delText>
        </w:r>
      </w:del>
      <w:r w:rsidR="0023522E" w:rsidRPr="0023522E">
        <w:tab/>
        <w:t>да/нет</w:t>
      </w:r>
      <w:r w:rsidR="0023522E" w:rsidRPr="00BF1C07">
        <w:rPr>
          <w:vertAlign w:val="superscript"/>
        </w:rPr>
        <w:t>1)</w:t>
      </w:r>
      <w:ins w:id="306" w:author="Larisa Maykovskaya" w:date="2018-11-20T17:15:00Z">
        <w:r>
          <w:rPr>
            <w:vertAlign w:val="superscript"/>
          </w:rPr>
          <w:t xml:space="preserve"> </w:t>
        </w:r>
        <w:r>
          <w:rPr>
            <w:rStyle w:val="FootnoteReference"/>
          </w:rPr>
          <w:footnoteReference w:customMarkFollows="1" w:id="14"/>
          <w:t>3)</w:t>
        </w:r>
      </w:ins>
    </w:p>
    <w:p w:rsidR="0023522E" w:rsidRPr="007003A1" w:rsidDel="007003A1" w:rsidRDefault="0023522E" w:rsidP="00BF1C07">
      <w:pPr>
        <w:pStyle w:val="Bullet1G"/>
        <w:tabs>
          <w:tab w:val="right" w:pos="8364"/>
        </w:tabs>
        <w:jc w:val="left"/>
        <w:rPr>
          <w:del w:id="309" w:author="Larisa Maykovskaya" w:date="2018-11-20T17:15:00Z"/>
          <w:rPrChange w:id="310" w:author="Larisa Maykovskaya" w:date="2018-11-20T17:15:00Z">
            <w:rPr>
              <w:del w:id="311" w:author="Larisa Maykovskaya" w:date="2018-11-20T17:15:00Z"/>
              <w:vertAlign w:val="superscript"/>
            </w:rPr>
          </w:rPrChange>
        </w:rPr>
      </w:pPr>
      <w:del w:id="312" w:author="Larisa Maykovskaya" w:date="2018-11-20T17:15:00Z">
        <w:r w:rsidRPr="0023522E" w:rsidDel="007003A1">
          <w:delText>газовозвратный трубопровод</w:delText>
        </w:r>
        <w:r w:rsidRPr="0023522E" w:rsidDel="007003A1">
          <w:br/>
          <w:delText xml:space="preserve">согласно пункту 9.3.2.22.5 с) </w:delText>
        </w:r>
        <w:r w:rsidRPr="0023522E" w:rsidDel="007003A1">
          <w:br/>
          <w:delText>подогреваемые трубопровод и установка</w:delText>
        </w:r>
      </w:del>
    </w:p>
    <w:p w:rsidR="007003A1" w:rsidRPr="007003A1" w:rsidRDefault="007003A1" w:rsidP="00BF1C07">
      <w:pPr>
        <w:pStyle w:val="Bullet1G"/>
        <w:tabs>
          <w:tab w:val="right" w:pos="8364"/>
        </w:tabs>
        <w:jc w:val="left"/>
        <w:rPr>
          <w:ins w:id="313" w:author="Larisa Maykovskaya" w:date="2018-11-20T17:15:00Z"/>
          <w:rPrChange w:id="314" w:author="Larisa Maykovskaya" w:date="2018-11-20T17:15:00Z">
            <w:rPr>
              <w:ins w:id="315" w:author="Larisa Maykovskaya" w:date="2018-11-20T17:15:00Z"/>
              <w:vertAlign w:val="superscript"/>
            </w:rPr>
          </w:rPrChange>
        </w:rPr>
      </w:pPr>
      <w:ins w:id="316" w:author="Larisa Maykovskaya" w:date="2018-11-20T17:15:00Z">
        <w:r w:rsidRPr="00CA243A">
          <w:t>оответствует правилам постройки согласно пункту 9.3.x.12.4 b) 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</w:ins>
    </w:p>
    <w:p w:rsidR="007003A1" w:rsidRPr="0023522E" w:rsidRDefault="007003A1" w:rsidP="00BF1C07">
      <w:pPr>
        <w:pStyle w:val="Bullet1G"/>
        <w:tabs>
          <w:tab w:val="right" w:pos="8364"/>
        </w:tabs>
        <w:jc w:val="left"/>
        <w:rPr>
          <w:ins w:id="317" w:author="Larisa Maykovskaya" w:date="2018-11-20T17:15:00Z"/>
        </w:rPr>
      </w:pPr>
      <w:ins w:id="318" w:author="Larisa Maykovskaya" w:date="2018-11-20T17:16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23522E" w:rsidRPr="0023522E" w:rsidRDefault="0023522E" w:rsidP="00BF1C07">
      <w:pPr>
        <w:pStyle w:val="Bullet1G"/>
        <w:tabs>
          <w:tab w:val="left" w:leader="dot" w:pos="5103"/>
          <w:tab w:val="right" w:pos="8364"/>
        </w:tabs>
        <w:jc w:val="left"/>
      </w:pPr>
      <w:r w:rsidRPr="0023522E">
        <w:t xml:space="preserve">соответствует правилам постройки согласно </w:t>
      </w:r>
      <w:r w:rsidR="00BF1C07">
        <w:br/>
      </w:r>
      <w:r w:rsidRPr="0023522E">
        <w:t xml:space="preserve">замечанию (замечаниям) </w:t>
      </w:r>
      <w:r w:rsidR="00BF1C07">
        <w:tab/>
      </w:r>
      <w:r w:rsidRPr="0023522E">
        <w:t xml:space="preserve"> в</w:t>
      </w:r>
      <w:r w:rsidRPr="0023522E">
        <w:rPr>
          <w:lang w:val="en-US"/>
        </w:rPr>
        <w:t> </w:t>
      </w:r>
      <w:r w:rsidRPr="0023522E">
        <w:t xml:space="preserve"> колонке 20 таблицы C главы 3.2</w:t>
      </w:r>
      <w:r w:rsidRPr="0023522E">
        <w:rPr>
          <w:vertAlign w:val="superscript"/>
        </w:rPr>
        <w:t>1) 2)</w:t>
      </w:r>
    </w:p>
    <w:p w:rsidR="0023522E" w:rsidRPr="0023522E" w:rsidRDefault="0023522E">
      <w:pPr>
        <w:pStyle w:val="SingleTxtG"/>
        <w:ind w:left="1701" w:hanging="567"/>
        <w:pPrChange w:id="319" w:author="Larisa Maykovskaya" w:date="2018-11-20T17:16:00Z">
          <w:pPr>
            <w:pStyle w:val="SingleTxtG"/>
          </w:pPr>
        </w:pPrChange>
      </w:pPr>
      <w:r w:rsidRPr="0023522E">
        <w:t>9.</w:t>
      </w:r>
      <w:r w:rsidRPr="0023522E">
        <w:tab/>
      </w:r>
      <w:ins w:id="320" w:author="Larisa Maykovskaya" w:date="2018-11-20T17:16:00Z">
        <w:r w:rsidR="007003A1" w:rsidRPr="000167CD">
          <w:t>Электрические и неэлектрические установки и оборудование для использования во взрывоопасных зонах</w:t>
        </w:r>
      </w:ins>
      <w:del w:id="321" w:author="Larisa Maykovskaya" w:date="2018-11-20T17:16:00Z">
        <w:r w:rsidRPr="0023522E" w:rsidDel="007003A1">
          <w:delText>Электрооборудование</w:delText>
        </w:r>
      </w:del>
      <w:r w:rsidRPr="0023522E">
        <w:t>:</w:t>
      </w:r>
    </w:p>
    <w:p w:rsidR="0023522E" w:rsidRPr="0023522E" w:rsidRDefault="0023522E" w:rsidP="00BF1C07">
      <w:pPr>
        <w:pStyle w:val="Bullet1G"/>
      </w:pPr>
      <w:r w:rsidRPr="0023522E">
        <w:t>температурный класс: T4</w:t>
      </w:r>
    </w:p>
    <w:p w:rsidR="0023522E" w:rsidRPr="0023522E" w:rsidRDefault="0023522E" w:rsidP="00BF1C07">
      <w:pPr>
        <w:pStyle w:val="Bullet1G"/>
      </w:pPr>
      <w:r w:rsidRPr="0023522E">
        <w:t>группа взрывоопасности: IIB</w:t>
      </w:r>
    </w:p>
    <w:p w:rsidR="007003A1" w:rsidRDefault="0023522E" w:rsidP="0023522E">
      <w:pPr>
        <w:pStyle w:val="SingleTxtG"/>
        <w:rPr>
          <w:ins w:id="322" w:author="Larisa Maykovskaya" w:date="2018-11-20T17:16:00Z"/>
        </w:rPr>
      </w:pPr>
      <w:r w:rsidRPr="0023522E">
        <w:t>10.</w:t>
      </w:r>
      <w:r w:rsidRPr="0023522E">
        <w:tab/>
      </w:r>
      <w:ins w:id="323" w:author="Larisa Maykovskaya" w:date="2018-11-20T17:16:00Z">
        <w:r w:rsidR="007003A1" w:rsidRPr="000167CD">
          <w:t>Автономные системы защиты:</w:t>
        </w:r>
      </w:ins>
    </w:p>
    <w:p w:rsidR="007003A1" w:rsidRDefault="007003A1">
      <w:pPr>
        <w:pStyle w:val="Bullet1G"/>
        <w:rPr>
          <w:ins w:id="324" w:author="Larisa Maykovskaya" w:date="2018-11-20T17:16:00Z"/>
        </w:rPr>
        <w:pPrChange w:id="325" w:author="Larisa Maykovskaya" w:date="2018-11-20T17:16:00Z">
          <w:pPr>
            <w:pStyle w:val="SingleTxtG"/>
          </w:pPr>
        </w:pPrChange>
      </w:pPr>
      <w:ins w:id="326" w:author="Larisa Maykovskaya" w:date="2018-11-20T17:16:00Z">
        <w:r w:rsidRPr="000167CD">
          <w:t>Группа взрывоопасности/подгруппа группы взрывоопасности II B</w:t>
        </w:r>
      </w:ins>
    </w:p>
    <w:p w:rsidR="0023522E" w:rsidRPr="0023522E" w:rsidRDefault="007003A1" w:rsidP="0023522E">
      <w:pPr>
        <w:pStyle w:val="SingleTxtG"/>
      </w:pPr>
      <w:ins w:id="327" w:author="Larisa Maykovskaya" w:date="2018-11-20T17:16:00Z">
        <w:r>
          <w:t>11.</w:t>
        </w:r>
        <w:r>
          <w:tab/>
        </w:r>
      </w:ins>
      <w:r w:rsidR="0023522E" w:rsidRPr="0023522E">
        <w:t>Скорость загрузки</w:t>
      </w:r>
      <w:r w:rsidR="0023522E" w:rsidRPr="0023522E">
        <w:rPr>
          <w:b/>
        </w:rPr>
        <w:t>/</w:t>
      </w:r>
      <w:r w:rsidR="0023522E" w:rsidRPr="00BF3AB7">
        <w:t>разгрузки</w:t>
      </w:r>
      <w:r w:rsidR="0023522E" w:rsidRPr="0023522E">
        <w:t>: 800 м</w:t>
      </w:r>
      <w:r w:rsidR="0023522E" w:rsidRPr="0023522E">
        <w:rPr>
          <w:vertAlign w:val="superscript"/>
        </w:rPr>
        <w:t>3</w:t>
      </w:r>
      <w:r w:rsidR="0023522E" w:rsidRPr="0023522E">
        <w:t>/ч</w:t>
      </w:r>
    </w:p>
    <w:p w:rsidR="0023522E" w:rsidRPr="0023522E" w:rsidRDefault="0023522E" w:rsidP="0023522E">
      <w:pPr>
        <w:pStyle w:val="SingleTxtG"/>
      </w:pPr>
      <w:del w:id="328" w:author="Larisa Maykovskaya" w:date="2018-11-20T17:16:00Z">
        <w:r w:rsidRPr="0023522E" w:rsidDel="007003A1">
          <w:delText>11</w:delText>
        </w:r>
      </w:del>
      <w:ins w:id="329" w:author="Larisa Maykovskaya" w:date="2018-11-20T17:16:00Z">
        <w:r w:rsidR="007003A1">
          <w:t>12</w:t>
        </w:r>
      </w:ins>
      <w:r w:rsidRPr="0023522E">
        <w:t>.</w:t>
      </w:r>
      <w:r w:rsidRPr="0023522E">
        <w:tab/>
        <w:t>Допустимая относительная массовая плотность: 1,00</w:t>
      </w:r>
    </w:p>
    <w:p w:rsidR="0023522E" w:rsidRDefault="0023522E" w:rsidP="00BF1C07">
      <w:pPr>
        <w:pStyle w:val="SingleTxtG"/>
        <w:ind w:left="1701" w:hanging="567"/>
        <w:rPr>
          <w:ins w:id="330" w:author="Larisa Maykovskaya" w:date="2018-11-20T17:17:00Z"/>
        </w:rPr>
      </w:pPr>
      <w:del w:id="331" w:author="Larisa Maykovskaya" w:date="2018-11-20T17:17:00Z">
        <w:r w:rsidRPr="0023522E" w:rsidDel="007003A1">
          <w:delText>12</w:delText>
        </w:r>
      </w:del>
      <w:ins w:id="332" w:author="Larisa Maykovskaya" w:date="2018-11-20T17:17:00Z">
        <w:r w:rsidR="007003A1">
          <w:t>13</w:t>
        </w:r>
      </w:ins>
      <w:r w:rsidRPr="0023522E">
        <w:t>.</w:t>
      </w:r>
      <w:r w:rsidRPr="0023522E">
        <w:tab/>
        <w:t>Дополнительные замечания</w:t>
      </w:r>
      <w:del w:id="333" w:author="Larisa Maykovskaya" w:date="2018-11-20T17:17:00Z">
        <w:r w:rsidRPr="0023522E" w:rsidDel="007003A1">
          <w:rPr>
            <w:vertAlign w:val="superscript"/>
          </w:rPr>
          <w:delText>1)</w:delText>
        </w:r>
      </w:del>
      <w:r w:rsidRPr="0023522E">
        <w:t xml:space="preserve">: </w:t>
      </w:r>
      <w:del w:id="334" w:author="Larisa Maykovskaya" w:date="2018-11-20T17:17:00Z">
        <w:r w:rsidRPr="0023522E" w:rsidDel="007003A1">
          <w:delText>Возможность подсоединения устройства для взятия проб предусмотрена для пробоотборника DOPAK, тип DPM</w:delText>
        </w:r>
        <w:r w:rsidRPr="0023522E" w:rsidDel="007003A1">
          <w:noBreakHyphen/>
          <w:delText>1000</w:delText>
        </w:r>
      </w:del>
    </w:p>
    <w:p w:rsidR="007003A1" w:rsidRDefault="007003A1">
      <w:pPr>
        <w:pStyle w:val="SingleTxtG"/>
        <w:tabs>
          <w:tab w:val="right" w:pos="8364"/>
        </w:tabs>
        <w:ind w:left="1701" w:hanging="567"/>
        <w:jc w:val="left"/>
        <w:rPr>
          <w:ins w:id="335" w:author="Larisa Maykovskaya" w:date="2018-11-20T17:17:00Z"/>
          <w:vertAlign w:val="superscript"/>
        </w:rPr>
        <w:pPrChange w:id="336" w:author="Larisa Maykovskaya" w:date="2018-11-20T17:17:00Z">
          <w:pPr>
            <w:pStyle w:val="SingleTxtG"/>
            <w:ind w:left="1701" w:hanging="567"/>
          </w:pPr>
        </w:pPrChange>
      </w:pPr>
      <w:ins w:id="337" w:author="Larisa Maykovskaya" w:date="2018-11-20T17:17:00Z">
        <w:r>
          <w:tab/>
        </w:r>
        <w:r w:rsidRPr="000167CD">
          <w:t xml:space="preserve">Судно соответствует правилам постройки, предусмотренным </w:t>
        </w:r>
        <w:r>
          <w:br/>
        </w:r>
        <w:r w:rsidRPr="000167CD">
          <w:t>в 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</w:p>
    <w:p w:rsidR="007003A1" w:rsidRPr="0023522E" w:rsidRDefault="007003A1" w:rsidP="007003A1">
      <w:pPr>
        <w:pStyle w:val="SingleTxtG"/>
        <w:tabs>
          <w:tab w:val="right" w:leader="dot" w:pos="8364"/>
        </w:tabs>
        <w:ind w:left="1701" w:hanging="567"/>
        <w:jc w:val="left"/>
        <w:rPr>
          <w:ins w:id="338" w:author="Larisa Maykovskaya" w:date="2018-11-20T17:17:00Z"/>
        </w:rPr>
      </w:pPr>
      <w:ins w:id="339" w:author="Larisa Maykovskaya" w:date="2018-11-20T17:17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7003A1" w:rsidRPr="0023522E" w:rsidRDefault="007003A1">
      <w:pPr>
        <w:pStyle w:val="SingleTxtG"/>
        <w:tabs>
          <w:tab w:val="right" w:pos="8364"/>
        </w:tabs>
        <w:ind w:left="1701" w:hanging="567"/>
        <w:jc w:val="left"/>
        <w:pPrChange w:id="340" w:author="Larisa Maykovskaya" w:date="2018-11-20T17:17:00Z">
          <w:pPr>
            <w:pStyle w:val="SingleTxtG"/>
            <w:ind w:left="1701" w:hanging="567"/>
          </w:pPr>
        </w:pPrChange>
      </w:pPr>
    </w:p>
    <w:p w:rsidR="0023522E" w:rsidRPr="0023522E" w:rsidRDefault="0023522E" w:rsidP="0023522E">
      <w:pPr>
        <w:pStyle w:val="SingleTxtG"/>
      </w:pPr>
      <w:r w:rsidRPr="0023522E">
        <w:br w:type="page"/>
      </w:r>
    </w:p>
    <w:p w:rsidR="0023522E" w:rsidRPr="0023522E" w:rsidRDefault="002E23C5" w:rsidP="002E23C5">
      <w:pPr>
        <w:pStyle w:val="HChG"/>
      </w:pPr>
      <w:r>
        <w:tab/>
      </w:r>
      <w:r>
        <w:tab/>
      </w:r>
      <w:r w:rsidR="0023522E" w:rsidRPr="0023522E">
        <w:t>Свидетельство о допущении ВОПОГ № 04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1.</w:t>
      </w:r>
      <w:r w:rsidRPr="0023522E">
        <w:tab/>
        <w:t>Название судна:</w:t>
      </w:r>
      <w:r w:rsidRPr="0023522E">
        <w:tab/>
      </w:r>
      <w:r w:rsidRPr="0023522E">
        <w:tab/>
        <w:t>DALDORF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 xml:space="preserve">2. </w:t>
      </w:r>
      <w:r w:rsidRPr="0023522E">
        <w:tab/>
        <w:t>Регистровый номер ЕИН:</w:t>
      </w:r>
      <w:r w:rsidRPr="0023522E">
        <w:tab/>
        <w:t>04040000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 xml:space="preserve">3. </w:t>
      </w:r>
      <w:r w:rsidRPr="0023522E">
        <w:tab/>
        <w:t>Тип судна:</w:t>
      </w:r>
      <w:r w:rsidRPr="0023522E">
        <w:tab/>
      </w:r>
      <w:r w:rsidRPr="0023522E">
        <w:tab/>
        <w:t xml:space="preserve">Самоходный танкер </w:t>
      </w:r>
    </w:p>
    <w:p w:rsidR="0023522E" w:rsidRPr="0023522E" w:rsidRDefault="0023522E" w:rsidP="00E063F9">
      <w:pPr>
        <w:pStyle w:val="SingleTxtG"/>
        <w:tabs>
          <w:tab w:val="left" w:pos="1701"/>
          <w:tab w:val="left" w:pos="5103"/>
        </w:tabs>
      </w:pPr>
      <w:r w:rsidRPr="0023522E">
        <w:t>4.</w:t>
      </w:r>
      <w:r w:rsidRPr="0023522E">
        <w:tab/>
        <w:t>Тип танкера:</w:t>
      </w:r>
      <w:r w:rsidRPr="0023522E">
        <w:tab/>
      </w:r>
      <w:r w:rsidRPr="0023522E">
        <w:tab/>
        <w:t>C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>5.</w:t>
      </w:r>
      <w:r w:rsidRPr="0023522E">
        <w:tab/>
        <w:t>Конструкция грузовых танков:</w:t>
      </w:r>
      <w:r w:rsidRPr="0023522E">
        <w:tab/>
      </w:r>
      <w:r w:rsidRPr="00BF3AB7">
        <w:rPr>
          <w:strike/>
        </w:rPr>
        <w:t>1.</w:t>
      </w:r>
      <w:r w:rsidRPr="00BF3AB7">
        <w:rPr>
          <w:strike/>
        </w:rPr>
        <w:tab/>
        <w:t>Грузовые танки высокого давления</w:t>
      </w:r>
      <w:r w:rsidRPr="0023522E">
        <w:rPr>
          <w:vertAlign w:val="superscript"/>
        </w:rPr>
        <w:footnoteReference w:customMarkFollows="1" w:id="15"/>
        <w:t>1) </w:t>
      </w:r>
      <w:r w:rsidRPr="0023522E">
        <w:rPr>
          <w:vertAlign w:val="superscript"/>
        </w:rPr>
        <w:footnoteReference w:customMarkFollows="1" w:id="16"/>
        <w:t>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rPr>
          <w:vertAlign w:val="superscript"/>
        </w:rPr>
        <w:tab/>
      </w:r>
      <w:r w:rsidRPr="0023522E">
        <w:rPr>
          <w:vertAlign w:val="superscript"/>
        </w:rPr>
        <w:tab/>
      </w:r>
      <w:r w:rsidRPr="0023522E">
        <w:t xml:space="preserve">2. </w:t>
      </w:r>
      <w:r w:rsidRPr="0023522E">
        <w:tab/>
        <w:t>Закрытые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  <w:rPr>
          <w:vertAlign w:val="superscript"/>
        </w:rPr>
      </w:pPr>
      <w:r w:rsidRPr="0023522E">
        <w:tab/>
      </w:r>
      <w:r w:rsidRPr="0023522E">
        <w:tab/>
      </w:r>
      <w:r w:rsidRPr="00BF3AB7">
        <w:rPr>
          <w:strike/>
        </w:rPr>
        <w:t>3.</w:t>
      </w:r>
      <w:r w:rsidRPr="00BF3AB7">
        <w:rPr>
          <w:strike/>
        </w:rPr>
        <w:tab/>
        <w:t>Открытые грузовые танки с пламегасителями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rPr>
          <w:vertAlign w:val="superscript"/>
        </w:rPr>
        <w:tab/>
      </w:r>
      <w:r w:rsidRPr="0023522E">
        <w:rPr>
          <w:vertAlign w:val="superscript"/>
        </w:rPr>
        <w:tab/>
      </w:r>
      <w:r w:rsidRPr="00BF3AB7">
        <w:rPr>
          <w:strike/>
        </w:rPr>
        <w:t>4.</w:t>
      </w:r>
      <w:r w:rsidRPr="00BF3AB7">
        <w:rPr>
          <w:strike/>
        </w:rPr>
        <w:tab/>
        <w:t>Открытые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6.</w:t>
      </w:r>
      <w:r w:rsidRPr="0023522E">
        <w:tab/>
        <w:t>Тип грузовых танков:</w:t>
      </w:r>
      <w:r w:rsidRPr="0023522E">
        <w:tab/>
      </w:r>
      <w:r w:rsidRPr="00BF3AB7">
        <w:rPr>
          <w:strike/>
        </w:rPr>
        <w:t>1.</w:t>
      </w:r>
      <w:r w:rsidRPr="00BF3AB7">
        <w:rPr>
          <w:strike/>
        </w:rPr>
        <w:tab/>
        <w:t>Вкладные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  <w:t xml:space="preserve">2. </w:t>
      </w:r>
      <w:r w:rsidRPr="0023522E">
        <w:tab/>
        <w:t>Встроенные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3. </w:t>
      </w:r>
      <w:r w:rsidRPr="00BF3AB7">
        <w:rPr>
          <w:strike/>
        </w:rPr>
        <w:tab/>
        <w:t>Грузовые танки, стенки которых не являются частью корпуса</w:t>
      </w:r>
      <w:r w:rsidRPr="0023522E">
        <w:rPr>
          <w:vertAlign w:val="superscript"/>
        </w:rPr>
        <w:t>1) 2)</w:t>
      </w:r>
    </w:p>
    <w:p w:rsidR="0023522E" w:rsidRPr="0023522E" w:rsidRDefault="0023522E" w:rsidP="00BF3AB7">
      <w:pPr>
        <w:pStyle w:val="SingleTxtG"/>
        <w:tabs>
          <w:tab w:val="left" w:pos="1701"/>
          <w:tab w:val="right" w:pos="8364"/>
        </w:tabs>
        <w:ind w:left="1701" w:hanging="567"/>
        <w:jc w:val="left"/>
      </w:pPr>
      <w:r w:rsidRPr="0023522E">
        <w:t>7.</w:t>
      </w:r>
      <w:r w:rsidRPr="0023522E">
        <w:tab/>
        <w:t xml:space="preserve">Давление срабатывания </w:t>
      </w:r>
      <w:ins w:id="341" w:author="Larisa Maykovskaya" w:date="2018-11-20T17:39:00Z">
        <w:r w:rsidR="00E401C4">
          <w:t>клапанов повышенного давления/</w:t>
        </w:r>
      </w:ins>
      <w:del w:id="342" w:author="Larisa Maykovskaya" w:date="2018-11-20T17:37:00Z">
        <w:r w:rsidR="00732734" w:rsidDel="00732734">
          <w:br/>
        </w:r>
      </w:del>
      <w:r w:rsidRPr="0023522E">
        <w:t>быстродействующих выпускных клапанов/</w:t>
      </w:r>
      <w:r w:rsidRPr="0023522E">
        <w:br/>
      </w:r>
      <w:r w:rsidRPr="00E401C4">
        <w:rPr>
          <w:strike/>
          <w:rPrChange w:id="343" w:author="Larisa Maykovskaya" w:date="2018-11-20T17:39:00Z">
            <w:rPr/>
          </w:rPrChange>
        </w:rPr>
        <w:t>предохранительных клапанов</w:t>
      </w:r>
      <w:r w:rsidRPr="0023522E">
        <w:rPr>
          <w:vertAlign w:val="superscript"/>
        </w:rPr>
        <w:t>1) 2)</w:t>
      </w:r>
      <w:r w:rsidRPr="0023522E">
        <w:t xml:space="preserve">: </w:t>
      </w:r>
      <w:r w:rsidRPr="0023522E">
        <w:tab/>
        <w:t>25 кПа</w:t>
      </w:r>
    </w:p>
    <w:p w:rsidR="0023522E" w:rsidRPr="0023522E" w:rsidRDefault="0023522E" w:rsidP="00463ADF">
      <w:pPr>
        <w:pStyle w:val="SingleTxtG"/>
        <w:tabs>
          <w:tab w:val="left" w:pos="1701"/>
          <w:tab w:val="right" w:pos="8364"/>
        </w:tabs>
        <w:jc w:val="left"/>
      </w:pPr>
      <w:r w:rsidRPr="0023522E">
        <w:t>8.</w:t>
      </w:r>
      <w:r w:rsidRPr="0023522E">
        <w:tab/>
        <w:t>Дополнительное оборудование: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>устройство для взятия проб</w:t>
      </w:r>
      <w:r w:rsidRPr="0023522E">
        <w:br/>
        <w:t xml:space="preserve">штуцер для присоединения устройства для взятия проб 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br/>
        <w:t>отверстие для взятия проб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водораспылительная система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  <w:r w:rsidRPr="0023522E">
        <w:br/>
        <w:t xml:space="preserve">сигнализатор внутреннего давления 40 кПа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>система подогрева груза</w:t>
      </w:r>
      <w:r w:rsidRPr="0023522E">
        <w:br/>
        <w:t xml:space="preserve">возможность подогрева груза с берега 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br/>
        <w:t xml:space="preserve">судовая установка для подогрева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система охлаждения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установка для закачивания инертного газа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подпалубное отделение грузовых насосов </w:t>
      </w:r>
      <w:r w:rsidRPr="0023522E">
        <w:tab/>
      </w:r>
      <w:r w:rsidRPr="006B6262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 xml:space="preserve">1) </w:t>
      </w:r>
    </w:p>
    <w:p w:rsidR="0023522E" w:rsidRPr="0023522E" w:rsidRDefault="002E23C5">
      <w:pPr>
        <w:pStyle w:val="Bullet1G"/>
        <w:tabs>
          <w:tab w:val="right" w:pos="8364"/>
        </w:tabs>
        <w:jc w:val="left"/>
        <w:pPrChange w:id="344" w:author="Larisa Maykovskaya" w:date="2018-11-20T17:21:00Z">
          <w:pPr>
            <w:pStyle w:val="Bullet1G"/>
            <w:tabs>
              <w:tab w:val="left" w:leader="dot" w:pos="4395"/>
              <w:tab w:val="right" w:pos="8364"/>
            </w:tabs>
            <w:jc w:val="left"/>
          </w:pPr>
        </w:pPrChange>
      </w:pPr>
      <w:ins w:id="345" w:author="Larisa Maykovskaya" w:date="2018-11-20T17:22:00Z">
        <w:r w:rsidRPr="00CA243A">
          <w:t>Система вентиляции согласно пункту 9.3.x.12.4 b)</w:t>
        </w:r>
        <w:r>
          <w:br/>
        </w:r>
      </w:ins>
      <w:del w:id="346" w:author="Larisa Maykovskaya" w:date="2018-11-20T17:22:00Z">
        <w:r w:rsidR="0023522E" w:rsidRPr="0023522E" w:rsidDel="002E23C5">
          <w:delText xml:space="preserve">устройство для сброса давления в </w:delText>
        </w:r>
        <w:r w:rsidDel="002E23C5">
          <w:delText>жилом помещении</w:delText>
        </w:r>
        <w:r w:rsidDel="002E23C5">
          <w:br/>
          <w:delText>на корме</w:delText>
        </w:r>
      </w:del>
      <w:r w:rsidR="0023522E" w:rsidRPr="0023522E">
        <w:tab/>
        <w:t>да/нет</w:t>
      </w:r>
      <w:r w:rsidR="0023522E" w:rsidRPr="002E23C5">
        <w:rPr>
          <w:sz w:val="18"/>
          <w:szCs w:val="18"/>
          <w:vertAlign w:val="superscript"/>
          <w:rPrChange w:id="347" w:author="Larisa Maykovskaya" w:date="2018-11-20T17:21:00Z">
            <w:rPr>
              <w:vertAlign w:val="superscript"/>
            </w:rPr>
          </w:rPrChange>
        </w:rPr>
        <w:t>1)</w:t>
      </w:r>
      <w:ins w:id="348" w:author="Larisa Maykovskaya" w:date="2018-11-20T17:20:00Z">
        <w:r>
          <w:rPr>
            <w:vertAlign w:val="superscript"/>
          </w:rPr>
          <w:t xml:space="preserve"> </w:t>
        </w:r>
        <w:r>
          <w:rPr>
            <w:rStyle w:val="FootnoteReference"/>
          </w:rPr>
          <w:footnoteReference w:customMarkFollows="1" w:id="17"/>
          <w:t>3)</w:t>
        </w:r>
      </w:ins>
    </w:p>
    <w:p w:rsidR="0023522E" w:rsidRPr="002E23C5" w:rsidDel="002E23C5" w:rsidRDefault="0023522E" w:rsidP="00463ADF">
      <w:pPr>
        <w:pStyle w:val="Bullet1G"/>
        <w:tabs>
          <w:tab w:val="right" w:pos="8364"/>
        </w:tabs>
        <w:jc w:val="left"/>
        <w:rPr>
          <w:del w:id="351" w:author="Larisa Maykovskaya" w:date="2018-11-20T17:22:00Z"/>
          <w:rPrChange w:id="352" w:author="Larisa Maykovskaya" w:date="2018-11-20T17:22:00Z">
            <w:rPr>
              <w:del w:id="353" w:author="Larisa Maykovskaya" w:date="2018-11-20T17:22:00Z"/>
              <w:vertAlign w:val="superscript"/>
            </w:rPr>
          </w:rPrChange>
        </w:rPr>
      </w:pPr>
      <w:del w:id="354" w:author="Larisa Maykovskaya" w:date="2018-11-20T17:22:00Z">
        <w:r w:rsidRPr="0023522E" w:rsidDel="002E23C5">
          <w:delText xml:space="preserve">газовозвратный трубопровод </w:delText>
        </w:r>
        <w:r w:rsidRPr="0023522E" w:rsidDel="002E23C5">
          <w:br/>
          <w:delText>согласно пункту 9.3.2.22.5 с)</w:delText>
        </w:r>
        <w:r w:rsidRPr="0023522E" w:rsidDel="002E23C5">
          <w:br/>
          <w:delText>подогреваемые трубопровод и установка</w:delText>
        </w:r>
      </w:del>
    </w:p>
    <w:p w:rsidR="002E23C5" w:rsidRPr="002E23C5" w:rsidRDefault="002E23C5" w:rsidP="00463ADF">
      <w:pPr>
        <w:pStyle w:val="Bullet1G"/>
        <w:tabs>
          <w:tab w:val="right" w:pos="8364"/>
        </w:tabs>
        <w:jc w:val="left"/>
        <w:rPr>
          <w:ins w:id="355" w:author="Larisa Maykovskaya" w:date="2018-11-20T17:22:00Z"/>
          <w:rPrChange w:id="356" w:author="Larisa Maykovskaya" w:date="2018-11-20T17:22:00Z">
            <w:rPr>
              <w:ins w:id="357" w:author="Larisa Maykovskaya" w:date="2018-11-20T17:22:00Z"/>
              <w:vertAlign w:val="superscript"/>
            </w:rPr>
          </w:rPrChange>
        </w:rPr>
      </w:pPr>
      <w:ins w:id="358" w:author="Larisa Maykovskaya" w:date="2018-11-20T17:22:00Z">
        <w:r w:rsidRPr="00CA243A">
          <w:t>с</w:t>
        </w:r>
        <w:bookmarkStart w:id="359" w:name="_Hlk530497472"/>
        <w:r w:rsidRPr="00CA243A">
          <w:t xml:space="preserve">оответствует правилам постройки согласно пункту 9.3.x.12.4 b) </w:t>
        </w:r>
        <w:r>
          <w:br/>
        </w:r>
        <w:r w:rsidRPr="00CA243A">
          <w:t>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  <w:bookmarkEnd w:id="359"/>
      </w:ins>
    </w:p>
    <w:p w:rsidR="002E23C5" w:rsidRPr="0023522E" w:rsidRDefault="002E23C5" w:rsidP="00463ADF">
      <w:pPr>
        <w:pStyle w:val="Bullet1G"/>
        <w:tabs>
          <w:tab w:val="right" w:pos="8364"/>
        </w:tabs>
        <w:jc w:val="left"/>
        <w:rPr>
          <w:ins w:id="360" w:author="Larisa Maykovskaya" w:date="2018-11-20T17:22:00Z"/>
        </w:rPr>
      </w:pPr>
      <w:ins w:id="361" w:author="Larisa Maykovskaya" w:date="2018-11-20T17:22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23522E" w:rsidRPr="0023522E" w:rsidRDefault="0023522E" w:rsidP="00463ADF">
      <w:pPr>
        <w:pStyle w:val="Bullet1G"/>
        <w:tabs>
          <w:tab w:val="left" w:leader="dot" w:pos="5103"/>
          <w:tab w:val="right" w:pos="8364"/>
        </w:tabs>
        <w:jc w:val="left"/>
      </w:pPr>
      <w:r w:rsidRPr="0023522E">
        <w:t xml:space="preserve">соответствует правилам постройки согласно </w:t>
      </w:r>
      <w:r w:rsidR="00463ADF">
        <w:br/>
      </w:r>
      <w:r w:rsidRPr="0023522E">
        <w:t xml:space="preserve">замечанию (замечаниям) </w:t>
      </w:r>
      <w:r w:rsidR="00463ADF">
        <w:tab/>
      </w:r>
      <w:r w:rsidRPr="0023522E">
        <w:t xml:space="preserve"> в колонке 20 таблицы C главы 3.2</w:t>
      </w:r>
      <w:r w:rsidRPr="0023522E">
        <w:rPr>
          <w:vertAlign w:val="superscript"/>
        </w:rPr>
        <w:t>1) 2)</w:t>
      </w:r>
    </w:p>
    <w:p w:rsidR="0023522E" w:rsidRPr="0023522E" w:rsidRDefault="0023522E">
      <w:pPr>
        <w:pStyle w:val="SingleTxtG"/>
        <w:ind w:left="1701" w:hanging="567"/>
        <w:pPrChange w:id="362" w:author="Larisa Maykovskaya" w:date="2018-11-20T17:20:00Z">
          <w:pPr>
            <w:pStyle w:val="SingleTxtG"/>
          </w:pPr>
        </w:pPrChange>
      </w:pPr>
      <w:r w:rsidRPr="0023522E">
        <w:t>9.</w:t>
      </w:r>
      <w:r w:rsidRPr="0023522E">
        <w:tab/>
      </w:r>
      <w:bookmarkStart w:id="363" w:name="_Hlk530497504"/>
      <w:ins w:id="364" w:author="Larisa Maykovskaya" w:date="2018-11-20T17:20:00Z">
        <w:r w:rsidR="002E23C5" w:rsidRPr="000167CD">
          <w:t>Электрические и неэлектрические установки и оборудование для использования во взрывоопасных зонах</w:t>
        </w:r>
      </w:ins>
      <w:bookmarkEnd w:id="363"/>
      <w:del w:id="365" w:author="Larisa Maykovskaya" w:date="2018-11-20T17:20:00Z">
        <w:r w:rsidRPr="0023522E" w:rsidDel="002E23C5">
          <w:delText>Электрооборудование</w:delText>
        </w:r>
      </w:del>
      <w:r w:rsidRPr="0023522E">
        <w:t>:</w:t>
      </w:r>
    </w:p>
    <w:p w:rsidR="0023522E" w:rsidRPr="0023522E" w:rsidRDefault="0023522E" w:rsidP="00463ADF">
      <w:pPr>
        <w:pStyle w:val="Bullet1G"/>
      </w:pPr>
      <w:r w:rsidRPr="0023522E">
        <w:t>температурный класс: T2</w:t>
      </w:r>
    </w:p>
    <w:p w:rsidR="0023522E" w:rsidRPr="0023522E" w:rsidRDefault="0023522E" w:rsidP="00463ADF">
      <w:pPr>
        <w:pStyle w:val="Bullet1G"/>
      </w:pPr>
      <w:r w:rsidRPr="0023522E">
        <w:t>группа взрывоопасности: IIA</w:t>
      </w:r>
    </w:p>
    <w:p w:rsidR="002E23C5" w:rsidRDefault="0023522E" w:rsidP="0023522E">
      <w:pPr>
        <w:pStyle w:val="SingleTxtG"/>
        <w:rPr>
          <w:ins w:id="366" w:author="Larisa Maykovskaya" w:date="2018-11-20T17:19:00Z"/>
        </w:rPr>
      </w:pPr>
      <w:r w:rsidRPr="0023522E">
        <w:t>10.</w:t>
      </w:r>
      <w:r w:rsidRPr="0023522E">
        <w:tab/>
      </w:r>
      <w:ins w:id="367" w:author="Larisa Maykovskaya" w:date="2018-11-20T17:19:00Z">
        <w:r w:rsidR="002E23C5" w:rsidRPr="000167CD">
          <w:t>Автономные системы защиты:</w:t>
        </w:r>
      </w:ins>
    </w:p>
    <w:p w:rsidR="002E23C5" w:rsidRDefault="002E23C5">
      <w:pPr>
        <w:pStyle w:val="Bullet1G"/>
        <w:rPr>
          <w:ins w:id="368" w:author="Larisa Maykovskaya" w:date="2018-11-20T17:19:00Z"/>
        </w:rPr>
        <w:pPrChange w:id="369" w:author="Larisa Maykovskaya" w:date="2018-11-20T17:20:00Z">
          <w:pPr>
            <w:pStyle w:val="SingleTxtG"/>
          </w:pPr>
        </w:pPrChange>
      </w:pPr>
      <w:ins w:id="370" w:author="Larisa Maykovskaya" w:date="2018-11-20T17:20:00Z">
        <w:r w:rsidRPr="000167CD">
          <w:t>Группа взрывоопасности/подгруппа группы взрывоопасности II B</w:t>
        </w:r>
      </w:ins>
    </w:p>
    <w:p w:rsidR="0023522E" w:rsidRPr="0023522E" w:rsidRDefault="002E23C5" w:rsidP="0023522E">
      <w:pPr>
        <w:pStyle w:val="SingleTxtG"/>
      </w:pPr>
      <w:ins w:id="371" w:author="Larisa Maykovskaya" w:date="2018-11-20T17:19:00Z">
        <w:r>
          <w:t>11.</w:t>
        </w:r>
        <w:r>
          <w:tab/>
        </w:r>
      </w:ins>
      <w:r w:rsidR="0023522E" w:rsidRPr="0023522E">
        <w:t>Скорость загрузки/разгрузки: 800 м</w:t>
      </w:r>
      <w:r w:rsidR="0023522E" w:rsidRPr="0023522E">
        <w:rPr>
          <w:vertAlign w:val="superscript"/>
        </w:rPr>
        <w:t>3</w:t>
      </w:r>
      <w:r w:rsidR="0023522E" w:rsidRPr="0023522E">
        <w:t>/ч</w:t>
      </w:r>
    </w:p>
    <w:p w:rsidR="0023522E" w:rsidRPr="0023522E" w:rsidRDefault="0023522E" w:rsidP="0023522E">
      <w:pPr>
        <w:pStyle w:val="SingleTxtG"/>
      </w:pPr>
      <w:del w:id="372" w:author="Larisa Maykovskaya" w:date="2018-11-20T17:19:00Z">
        <w:r w:rsidRPr="0023522E" w:rsidDel="002E23C5">
          <w:delText>11</w:delText>
        </w:r>
      </w:del>
      <w:ins w:id="373" w:author="Larisa Maykovskaya" w:date="2018-11-20T17:19:00Z">
        <w:r w:rsidR="002E23C5">
          <w:t>12</w:t>
        </w:r>
      </w:ins>
      <w:r w:rsidRPr="0023522E">
        <w:t>.</w:t>
      </w:r>
      <w:r w:rsidRPr="0023522E">
        <w:tab/>
        <w:t>Допустимая относительная массовая плотность: 1,10</w:t>
      </w:r>
    </w:p>
    <w:p w:rsidR="0023522E" w:rsidRDefault="0023522E" w:rsidP="00463ADF">
      <w:pPr>
        <w:pStyle w:val="SingleTxtG"/>
        <w:ind w:left="1701" w:hanging="567"/>
        <w:rPr>
          <w:ins w:id="374" w:author="Larisa Maykovskaya" w:date="2018-11-20T17:18:00Z"/>
        </w:rPr>
      </w:pPr>
      <w:del w:id="375" w:author="Larisa Maykovskaya" w:date="2018-11-20T17:19:00Z">
        <w:r w:rsidRPr="0023522E" w:rsidDel="002E23C5">
          <w:delText>12</w:delText>
        </w:r>
      </w:del>
      <w:ins w:id="376" w:author="Larisa Maykovskaya" w:date="2018-11-20T17:19:00Z">
        <w:r w:rsidR="002E23C5">
          <w:t>13</w:t>
        </w:r>
      </w:ins>
      <w:r w:rsidRPr="0023522E">
        <w:t>.</w:t>
      </w:r>
      <w:r w:rsidRPr="0023522E">
        <w:tab/>
        <w:t>Дополнительные замечания</w:t>
      </w:r>
      <w:del w:id="377" w:author="Larisa Maykovskaya" w:date="2018-11-20T17:19:00Z">
        <w:r w:rsidRPr="0023522E" w:rsidDel="002E23C5">
          <w:rPr>
            <w:vertAlign w:val="superscript"/>
          </w:rPr>
          <w:delText>1)</w:delText>
        </w:r>
      </w:del>
      <w:r w:rsidRPr="0023522E">
        <w:t>:</w:t>
      </w:r>
      <w:r w:rsidRPr="0023522E">
        <w:tab/>
      </w:r>
      <w:del w:id="378" w:author="Larisa Maykovskaya" w:date="2018-11-20T17:19:00Z">
        <w:r w:rsidRPr="0023522E" w:rsidDel="002E23C5">
          <w:delText xml:space="preserve">Возможность подсоединения устройства для взятия проб предусмотрена для пробоотборника </w:delText>
        </w:r>
        <w:r w:rsidRPr="0023522E" w:rsidDel="002E23C5">
          <w:rPr>
            <w:lang w:val="en-US"/>
          </w:rPr>
          <w:delText>HERMetic</w:delText>
        </w:r>
        <w:r w:rsidRPr="0023522E" w:rsidDel="002E23C5">
          <w:delText xml:space="preserve"> закрытого типа</w:delText>
        </w:r>
      </w:del>
    </w:p>
    <w:p w:rsidR="002E23C5" w:rsidRDefault="002E23C5">
      <w:pPr>
        <w:pStyle w:val="SingleTxtG"/>
        <w:tabs>
          <w:tab w:val="right" w:pos="8364"/>
        </w:tabs>
        <w:ind w:left="1701" w:hanging="567"/>
        <w:jc w:val="left"/>
        <w:rPr>
          <w:ins w:id="379" w:author="Larisa Maykovskaya" w:date="2018-11-20T17:18:00Z"/>
        </w:rPr>
        <w:pPrChange w:id="380" w:author="Larisa Maykovskaya" w:date="2018-11-20T17:19:00Z">
          <w:pPr>
            <w:pStyle w:val="SingleTxtG"/>
            <w:ind w:left="1701" w:hanging="567"/>
          </w:pPr>
        </w:pPrChange>
      </w:pPr>
      <w:ins w:id="381" w:author="Larisa Maykovskaya" w:date="2018-11-20T17:18:00Z">
        <w:r>
          <w:tab/>
        </w:r>
        <w:r w:rsidRPr="000167CD">
          <w:t>Судно соответствует правилам постройки, предусмотренным в</w:t>
        </w:r>
      </w:ins>
      <w:ins w:id="382" w:author="Larisa Maykovskaya" w:date="2018-11-20T17:19:00Z">
        <w:r>
          <w:t> </w:t>
        </w:r>
      </w:ins>
      <w:ins w:id="383" w:author="Larisa Maykovskaya" w:date="2018-11-20T17:18:00Z">
        <w:r w:rsidRPr="000167CD">
          <w:t>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</w:p>
    <w:p w:rsidR="002E23C5" w:rsidRPr="0023522E" w:rsidRDefault="002E23C5" w:rsidP="002E23C5">
      <w:pPr>
        <w:pStyle w:val="SingleTxtG"/>
        <w:tabs>
          <w:tab w:val="right" w:leader="dot" w:pos="8364"/>
        </w:tabs>
        <w:ind w:left="1701" w:hanging="567"/>
        <w:jc w:val="left"/>
        <w:rPr>
          <w:ins w:id="384" w:author="Larisa Maykovskaya" w:date="2018-11-20T17:18:00Z"/>
        </w:rPr>
      </w:pPr>
      <w:ins w:id="385" w:author="Larisa Maykovskaya" w:date="2018-11-20T17:18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2E23C5" w:rsidRPr="0023522E" w:rsidRDefault="002E23C5" w:rsidP="00463ADF">
      <w:pPr>
        <w:pStyle w:val="SingleTxtG"/>
        <w:ind w:left="1701" w:hanging="567"/>
      </w:pPr>
    </w:p>
    <w:p w:rsidR="0023522E" w:rsidRPr="0023522E" w:rsidRDefault="0023522E" w:rsidP="0023522E">
      <w:pPr>
        <w:pStyle w:val="SingleTxtG"/>
      </w:pPr>
      <w:r w:rsidRPr="0023522E">
        <w:br w:type="page"/>
      </w:r>
    </w:p>
    <w:p w:rsidR="0023522E" w:rsidRPr="0023522E" w:rsidRDefault="0023522E" w:rsidP="00463ADF">
      <w:pPr>
        <w:pStyle w:val="HChG"/>
      </w:pPr>
      <w:r w:rsidRPr="0023522E">
        <w:t>Приложение III</w:t>
      </w:r>
    </w:p>
    <w:p w:rsidR="0023522E" w:rsidRPr="0023522E" w:rsidRDefault="0023522E" w:rsidP="00463ADF">
      <w:pPr>
        <w:pStyle w:val="HChG"/>
      </w:pPr>
      <w:r w:rsidRPr="0023522E">
        <w:tab/>
      </w:r>
      <w:r w:rsidRPr="0023522E">
        <w:tab/>
        <w:t>Примеры вопросов существа для экзаменов по</w:t>
      </w:r>
      <w:r w:rsidRPr="0023522E">
        <w:rPr>
          <w:lang w:val="en-US"/>
        </w:rPr>
        <w:t> </w:t>
      </w:r>
      <w:r w:rsidRPr="0023522E">
        <w:t>специализированным курсам по газам и</w:t>
      </w:r>
      <w:r w:rsidR="00463ADF" w:rsidRPr="00463ADF">
        <w:t xml:space="preserve"> </w:t>
      </w:r>
      <w:r w:rsidRPr="0023522E">
        <w:t>химическим продуктам</w:t>
      </w:r>
    </w:p>
    <w:p w:rsidR="0023522E" w:rsidRPr="0023522E" w:rsidRDefault="0023522E" w:rsidP="00463ADF">
      <w:pPr>
        <w:pStyle w:val="HChG"/>
      </w:pPr>
      <w:r w:rsidRPr="0023522E">
        <w:tab/>
      </w:r>
      <w:r w:rsidRPr="0023522E">
        <w:tab/>
        <w:t>Пример вопроса существа − Газы</w:t>
      </w:r>
    </w:p>
    <w:p w:rsidR="0023522E" w:rsidRPr="0023522E" w:rsidRDefault="0023522E" w:rsidP="00463ADF">
      <w:pPr>
        <w:pStyle w:val="H23G"/>
      </w:pPr>
      <w:r w:rsidRPr="0023522E">
        <w:tab/>
      </w:r>
      <w:r w:rsidRPr="0023522E">
        <w:tab/>
        <w:t>Описание ситуации:</w:t>
      </w:r>
    </w:p>
    <w:p w:rsidR="0023522E" w:rsidRPr="0023522E" w:rsidRDefault="0023522E" w:rsidP="0023522E">
      <w:pPr>
        <w:pStyle w:val="SingleTxtG"/>
      </w:pPr>
      <w:r w:rsidRPr="0023522E">
        <w:tab/>
        <w:t xml:space="preserve">Ваш самоходный танкер GASEX имеет свидетельство о допущении 001. Танкер содержит газ под № ООН 1011 БУТАН; давление в грузовом танке составляет 0,2 бар (избыточное давление). </w:t>
      </w:r>
    </w:p>
    <w:p w:rsidR="0023522E" w:rsidRPr="0023522E" w:rsidRDefault="0023522E" w:rsidP="0023522E">
      <w:pPr>
        <w:pStyle w:val="SingleTxtG"/>
      </w:pPr>
      <w:r w:rsidRPr="0023522E">
        <w:tab/>
        <w:t>На терминале 1 судно должно быть загружено до максимума веществом под № ООН 1086 ВИНИЛХЛОРИД СТАБИЛИЗИРОВАННЫЙ, класс 2, классификационный код</w:t>
      </w:r>
      <w:r w:rsidR="00463ADF">
        <w:rPr>
          <w:lang w:val="en-US"/>
        </w:rPr>
        <w:t> </w:t>
      </w:r>
      <w:r w:rsidRPr="0023522E">
        <w:t>2F; оно должно быть затем разгружено на терминале 2.</w:t>
      </w:r>
    </w:p>
    <w:p w:rsidR="0023522E" w:rsidRPr="0023522E" w:rsidRDefault="0023522E" w:rsidP="00463ADF">
      <w:pPr>
        <w:pStyle w:val="H23G"/>
      </w:pPr>
      <w:r w:rsidRPr="0023522E">
        <w:tab/>
      </w:r>
      <w:r w:rsidRPr="0023522E">
        <w:tab/>
        <w:t>Порт загрузки − терминал 1</w:t>
      </w:r>
    </w:p>
    <w:p w:rsidR="0023522E" w:rsidRPr="0023522E" w:rsidRDefault="0023522E" w:rsidP="0023522E">
      <w:pPr>
        <w:pStyle w:val="SingleTxtG"/>
      </w:pPr>
      <w:r w:rsidRPr="0023522E">
        <w:tab/>
        <w:t>Вещество, подлежащее загрузке, хранится в сферических резервуарах.</w:t>
      </w:r>
    </w:p>
    <w:p w:rsidR="0023522E" w:rsidRPr="0023522E" w:rsidRDefault="0023522E" w:rsidP="0023522E">
      <w:pPr>
        <w:pStyle w:val="SingleTxtG"/>
      </w:pPr>
      <w:r w:rsidRPr="0023522E">
        <w:tab/>
        <w:t>Терминал может обеспечить подачу азота со скоростью до 1</w:t>
      </w:r>
      <w:r w:rsidR="00463ADF">
        <w:rPr>
          <w:lang w:val="en-US"/>
        </w:rPr>
        <w:t> </w:t>
      </w:r>
      <w:r w:rsidRPr="0023522E">
        <w:t>000 м</w:t>
      </w:r>
      <w:r w:rsidRPr="0023522E">
        <w:rPr>
          <w:vertAlign w:val="superscript"/>
        </w:rPr>
        <w:t>3</w:t>
      </w:r>
      <w:r w:rsidRPr="0023522E">
        <w:t>/ч при максимальном давлении 5 бар (избыточное давление) и располагает факельной установкой производительностью 1</w:t>
      </w:r>
      <w:r w:rsidR="00463ADF">
        <w:rPr>
          <w:lang w:val="en-US"/>
        </w:rPr>
        <w:t> </w:t>
      </w:r>
      <w:r w:rsidRPr="0023522E">
        <w:t>000 м</w:t>
      </w:r>
      <w:r w:rsidRPr="0023522E">
        <w:rPr>
          <w:vertAlign w:val="superscript"/>
        </w:rPr>
        <w:t>3</w:t>
      </w:r>
      <w:r w:rsidRPr="0023522E">
        <w:t>/ч.</w:t>
      </w:r>
    </w:p>
    <w:p w:rsidR="0023522E" w:rsidRPr="0023522E" w:rsidRDefault="0023522E" w:rsidP="0023522E">
      <w:pPr>
        <w:pStyle w:val="SingleTxtG"/>
      </w:pPr>
      <w:r w:rsidRPr="0023522E">
        <w:tab/>
        <w:t>Во время загрузки пары/газы не должны попадать обратно в наземный сферический резервуар.</w:t>
      </w:r>
    </w:p>
    <w:p w:rsidR="0023522E" w:rsidRPr="0023522E" w:rsidRDefault="0023522E" w:rsidP="0023522E">
      <w:pPr>
        <w:pStyle w:val="SingleTxtG"/>
      </w:pPr>
      <w:r w:rsidRPr="0023522E">
        <w:tab/>
        <w:t>Скорость загрузки с терминала − 250 м</w:t>
      </w:r>
      <w:r w:rsidRPr="0023522E">
        <w:rPr>
          <w:vertAlign w:val="superscript"/>
        </w:rPr>
        <w:t>3</w:t>
      </w:r>
      <w:r w:rsidRPr="0023522E">
        <w:t>/ч.</w:t>
      </w:r>
    </w:p>
    <w:p w:rsidR="0023522E" w:rsidRPr="0023522E" w:rsidRDefault="0023522E" w:rsidP="0023522E">
      <w:pPr>
        <w:pStyle w:val="SingleTxtG"/>
      </w:pPr>
      <w:r w:rsidRPr="0023522E">
        <w:tab/>
        <w:t>Температура вещества и температура окружающей среды составляют 10 °C.</w:t>
      </w:r>
    </w:p>
    <w:p w:rsidR="0023522E" w:rsidRPr="0023522E" w:rsidRDefault="0023522E" w:rsidP="00463ADF">
      <w:pPr>
        <w:pStyle w:val="H23G"/>
      </w:pPr>
      <w:r w:rsidRPr="0023522E">
        <w:tab/>
      </w:r>
      <w:r w:rsidRPr="0023522E">
        <w:tab/>
        <w:t>Порт разгрузки − терминал 2</w:t>
      </w:r>
    </w:p>
    <w:p w:rsidR="0023522E" w:rsidRPr="0023522E" w:rsidRDefault="0023522E" w:rsidP="0023522E">
      <w:pPr>
        <w:pStyle w:val="SingleTxtG"/>
      </w:pPr>
      <w:r w:rsidRPr="0023522E">
        <w:tab/>
        <w:t>Судно разгружается с использованием судовых насосов. Необходимо выгрузить максимально возможное количество вещества.</w:t>
      </w:r>
    </w:p>
    <w:p w:rsidR="0023522E" w:rsidRPr="0023522E" w:rsidRDefault="0023522E" w:rsidP="0023522E">
      <w:pPr>
        <w:pStyle w:val="SingleTxtG"/>
      </w:pPr>
      <w:r w:rsidRPr="0023522E">
        <w:tab/>
        <w:t>Разгрузка осуществляется во временное сферическое хранилище. Имеется газовозвратный трубопровод.</w:t>
      </w:r>
    </w:p>
    <w:p w:rsidR="0023522E" w:rsidRPr="0023522E" w:rsidRDefault="0023522E" w:rsidP="0023522E">
      <w:pPr>
        <w:pStyle w:val="SingleTxtG"/>
      </w:pPr>
      <w:r w:rsidRPr="0023522E">
        <w:tab/>
        <w:t>Температура окружающей среды составляет 10 °C.</w:t>
      </w:r>
    </w:p>
    <w:p w:rsidR="0023522E" w:rsidRPr="0023522E" w:rsidRDefault="0023522E" w:rsidP="0023522E">
      <w:pPr>
        <w:pStyle w:val="SingleTxtG"/>
      </w:pPr>
      <w:r w:rsidRPr="0023522E">
        <w:tab/>
        <w:t>Во время экзамена разрешается пользоваться текстами правил и технической литературой, предусмотренными в подразделе 8.2.2.7 ВОПОГ.</w:t>
      </w:r>
    </w:p>
    <w:p w:rsidR="0023522E" w:rsidRPr="0023522E" w:rsidRDefault="0023522E" w:rsidP="0023522E">
      <w:pPr>
        <w:pStyle w:val="SingleTxtG"/>
      </w:pPr>
      <w:r w:rsidRPr="0023522E">
        <w:tab/>
        <w:t>В вашем распоряжении имеются следующие документы:</w:t>
      </w:r>
    </w:p>
    <w:p w:rsidR="0023522E" w:rsidRPr="0023522E" w:rsidRDefault="0023522E" w:rsidP="00463ADF">
      <w:pPr>
        <w:pStyle w:val="Bullet1G"/>
      </w:pPr>
      <w:r w:rsidRPr="0023522E">
        <w:t>свидетельство о допущении № 001;</w:t>
      </w:r>
    </w:p>
    <w:p w:rsidR="0023522E" w:rsidRPr="0023522E" w:rsidRDefault="0023522E" w:rsidP="00463ADF">
      <w:pPr>
        <w:pStyle w:val="Bullet1G"/>
      </w:pPr>
      <w:r w:rsidRPr="0023522E">
        <w:t>карточка с данными по оборудованию самоходного танкера GASEX;</w:t>
      </w:r>
    </w:p>
    <w:p w:rsidR="0023522E" w:rsidRPr="0023522E" w:rsidRDefault="0023522E" w:rsidP="00463ADF">
      <w:pPr>
        <w:pStyle w:val="Bullet1G"/>
      </w:pPr>
      <w:r w:rsidRPr="0023522E">
        <w:t>карточки с данными, касающимися свойств двух веществ;</w:t>
      </w:r>
    </w:p>
    <w:p w:rsidR="0023522E" w:rsidRPr="0023522E" w:rsidRDefault="0023522E" w:rsidP="00463ADF">
      <w:pPr>
        <w:pStyle w:val="Bullet1G"/>
      </w:pPr>
      <w:r w:rsidRPr="0023522E">
        <w:t>паспорта безопасности двух веществ.</w:t>
      </w:r>
    </w:p>
    <w:p w:rsidR="0023522E" w:rsidRPr="0023522E" w:rsidRDefault="0023522E" w:rsidP="00463ADF">
      <w:pPr>
        <w:pStyle w:val="HChG"/>
      </w:pPr>
      <w:r w:rsidRPr="0023522E">
        <w:br w:type="page"/>
      </w:r>
      <w:r w:rsidR="00463ADF">
        <w:tab/>
      </w:r>
      <w:r w:rsidR="00463ADF">
        <w:tab/>
      </w:r>
      <w:r w:rsidRPr="0023522E">
        <w:t>Свидетельство о допущении ВОПОГ № 001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</w:pPr>
      <w:r w:rsidRPr="0023522E">
        <w:t>1.</w:t>
      </w:r>
      <w:r w:rsidRPr="0023522E">
        <w:tab/>
        <w:t>Название судна:</w:t>
      </w:r>
      <w:r w:rsidRPr="0023522E">
        <w:tab/>
      </w:r>
      <w:r w:rsidRPr="0023522E">
        <w:tab/>
        <w:t>GASEX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</w:pPr>
      <w:r w:rsidRPr="0023522E">
        <w:t xml:space="preserve">2. </w:t>
      </w:r>
      <w:r w:rsidRPr="0023522E">
        <w:tab/>
        <w:t>Регистровый номер ЕИН:</w:t>
      </w:r>
      <w:r w:rsidRPr="0023522E">
        <w:tab/>
        <w:t>04090000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</w:pPr>
      <w:r w:rsidRPr="0023522E">
        <w:t xml:space="preserve">3. </w:t>
      </w:r>
      <w:r w:rsidRPr="0023522E">
        <w:tab/>
        <w:t>Тип судна:</w:t>
      </w:r>
      <w:r w:rsidRPr="0023522E">
        <w:tab/>
      </w:r>
      <w:r w:rsidRPr="0023522E">
        <w:tab/>
        <w:t>Самоходный танкер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</w:pPr>
      <w:r w:rsidRPr="0023522E">
        <w:t>4.</w:t>
      </w:r>
      <w:r w:rsidRPr="0023522E">
        <w:tab/>
        <w:t>Тип танкера:</w:t>
      </w:r>
      <w:r w:rsidRPr="0023522E">
        <w:tab/>
      </w:r>
      <w:r w:rsidRPr="0023522E">
        <w:tab/>
        <w:t>G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5.</w:t>
      </w:r>
      <w:r w:rsidRPr="0023522E">
        <w:tab/>
        <w:t>Конструкция грузовых танков:</w:t>
      </w:r>
      <w:r w:rsidRPr="0023522E">
        <w:tab/>
        <w:t xml:space="preserve">1. </w:t>
      </w:r>
      <w:r w:rsidRPr="0023522E">
        <w:tab/>
        <w:t>Грузовые танки высокого давления</w:t>
      </w:r>
      <w:r w:rsidRPr="0023522E">
        <w:rPr>
          <w:vertAlign w:val="superscript"/>
        </w:rPr>
        <w:footnoteReference w:customMarkFollows="1" w:id="18"/>
        <w:t>1) </w:t>
      </w:r>
      <w:r w:rsidRPr="0023522E">
        <w:rPr>
          <w:vertAlign w:val="superscript"/>
        </w:rPr>
        <w:footnoteReference w:customMarkFollows="1" w:id="19"/>
        <w:t>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2. </w:t>
      </w:r>
      <w:r w:rsidRPr="00BF3AB7">
        <w:rPr>
          <w:strike/>
        </w:rPr>
        <w:tab/>
        <w:t>Закрытые грузовые танки</w:t>
      </w:r>
      <w:r w:rsidRPr="0023522E">
        <w:rPr>
          <w:vertAlign w:val="superscript"/>
        </w:rPr>
        <w:t>1) 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3. </w:t>
      </w:r>
      <w:r w:rsidRPr="00BF3AB7">
        <w:rPr>
          <w:strike/>
        </w:rPr>
        <w:tab/>
        <w:t>Открытые грузовые танки с пламегасителями</w:t>
      </w:r>
      <w:r w:rsidRPr="0023522E">
        <w:rPr>
          <w:vertAlign w:val="superscript"/>
        </w:rPr>
        <w:t>1) 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4. </w:t>
      </w:r>
      <w:r w:rsidRPr="00BF3AB7">
        <w:rPr>
          <w:strike/>
        </w:rPr>
        <w:tab/>
        <w:t>Открытые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>6.</w:t>
      </w:r>
      <w:r w:rsidRPr="0023522E">
        <w:tab/>
        <w:t>Тип грузовых танков:</w:t>
      </w:r>
      <w:r w:rsidRPr="0023522E">
        <w:tab/>
        <w:t xml:space="preserve">1. </w:t>
      </w:r>
      <w:r w:rsidRPr="0023522E">
        <w:tab/>
        <w:t>Вкладные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2. </w:t>
      </w:r>
      <w:r w:rsidRPr="00BF3AB7">
        <w:rPr>
          <w:strike/>
        </w:rPr>
        <w:tab/>
        <w:t>Встроенные грузовые танки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23522E">
        <w:tab/>
      </w:r>
      <w:r w:rsidRPr="0023522E">
        <w:tab/>
      </w:r>
      <w:r w:rsidRPr="00BF3AB7">
        <w:rPr>
          <w:strike/>
        </w:rPr>
        <w:t xml:space="preserve">3. </w:t>
      </w:r>
      <w:r w:rsidRPr="00BF3AB7">
        <w:rPr>
          <w:strike/>
        </w:rPr>
        <w:tab/>
        <w:t>Грузовые танки, стенки которых не являются частью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SingleTxtG"/>
        <w:tabs>
          <w:tab w:val="left" w:pos="1701"/>
          <w:tab w:val="right" w:pos="8364"/>
        </w:tabs>
        <w:ind w:left="1701" w:hanging="567"/>
        <w:jc w:val="left"/>
      </w:pPr>
      <w:r w:rsidRPr="0023522E">
        <w:t>7.</w:t>
      </w:r>
      <w:r w:rsidRPr="0023522E">
        <w:tab/>
        <w:t xml:space="preserve">Давление срабатывания </w:t>
      </w:r>
      <w:del w:id="386" w:author="Larisa Maykovskaya" w:date="2018-11-20T17:40:00Z">
        <w:r w:rsidR="00E401C4" w:rsidDel="00E401C4">
          <w:delText>клапанов повышенного давления/</w:delText>
        </w:r>
        <w:r w:rsidR="00E401C4" w:rsidDel="00E401C4">
          <w:br/>
        </w:r>
      </w:del>
      <w:r w:rsidRPr="00BF3AB7">
        <w:rPr>
          <w:strike/>
        </w:rPr>
        <w:t>быстродействующих выпускных клапанов/</w:t>
      </w:r>
      <w:r w:rsidRPr="0023522E">
        <w:br/>
        <w:t>предохранительных клапанов</w:t>
      </w:r>
      <w:r w:rsidRPr="0023522E">
        <w:rPr>
          <w:vertAlign w:val="superscript"/>
        </w:rPr>
        <w:t>1) 2)</w:t>
      </w:r>
      <w:r w:rsidRPr="0023522E">
        <w:t>:</w:t>
      </w:r>
      <w:r w:rsidRPr="0023522E">
        <w:tab/>
        <w:t>1 580 кПа</w:t>
      </w:r>
    </w:p>
    <w:p w:rsidR="0023522E" w:rsidRPr="0023522E" w:rsidRDefault="0023522E" w:rsidP="00463ADF">
      <w:pPr>
        <w:pStyle w:val="SingleTxtG"/>
        <w:tabs>
          <w:tab w:val="left" w:pos="1701"/>
          <w:tab w:val="right" w:pos="8364"/>
        </w:tabs>
        <w:jc w:val="left"/>
      </w:pPr>
      <w:r w:rsidRPr="0023522E">
        <w:t>8.</w:t>
      </w:r>
      <w:r w:rsidRPr="0023522E">
        <w:tab/>
        <w:t>Дополнительное оборудование: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>устройство для взятия проб</w:t>
      </w:r>
      <w:r w:rsidRPr="0023522E">
        <w:br/>
        <w:t>штуцер для присоединения устройства для взятия проб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t xml:space="preserve"> </w:t>
      </w:r>
      <w:r w:rsidRPr="0023522E">
        <w:br/>
        <w:t xml:space="preserve">отверстие для взятия проб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водораспылительная система 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  <w:r w:rsidRPr="0023522E">
        <w:t xml:space="preserve"> </w:t>
      </w:r>
      <w:r w:rsidRPr="0023522E">
        <w:br/>
        <w:t xml:space="preserve">сигнализатор внутреннего давления 40 кПа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>система подогрева груза</w:t>
      </w:r>
      <w:r w:rsidRPr="0023522E">
        <w:br/>
        <w:t xml:space="preserve">возможность подогрева груза с берега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  <w:r w:rsidRPr="0023522E">
        <w:t xml:space="preserve"> </w:t>
      </w:r>
      <w:r w:rsidRPr="0023522E">
        <w:br/>
        <w:t xml:space="preserve">судовая установка для подогрева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система охлаждения груза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установка для закачивания инертного газа </w:t>
      </w:r>
      <w:r w:rsidRPr="0023522E">
        <w:tab/>
        <w:t>да/</w:t>
      </w:r>
      <w:r w:rsidRPr="00BF3AB7">
        <w:rPr>
          <w:strike/>
        </w:rPr>
        <w:t>нет</w:t>
      </w:r>
      <w:r w:rsidRPr="0023522E">
        <w:rPr>
          <w:vertAlign w:val="superscript"/>
        </w:rPr>
        <w:t>1) 2)</w:t>
      </w:r>
    </w:p>
    <w:p w:rsidR="0023522E" w:rsidRPr="0023522E" w:rsidRDefault="0023522E" w:rsidP="00463ADF">
      <w:pPr>
        <w:pStyle w:val="Bullet1G"/>
        <w:tabs>
          <w:tab w:val="right" w:pos="8364"/>
        </w:tabs>
        <w:jc w:val="left"/>
      </w:pPr>
      <w:r w:rsidRPr="0023522E">
        <w:t xml:space="preserve">подпалубное отделение грузовых насосов </w:t>
      </w:r>
      <w:r w:rsidRPr="0023522E">
        <w:tab/>
      </w:r>
      <w:r w:rsidRPr="00BF3AB7">
        <w:rPr>
          <w:strike/>
        </w:rPr>
        <w:t>да</w:t>
      </w:r>
      <w:r w:rsidRPr="0023522E">
        <w:t>/нет</w:t>
      </w:r>
      <w:r w:rsidRPr="0023522E">
        <w:rPr>
          <w:vertAlign w:val="superscript"/>
        </w:rPr>
        <w:t>1)</w:t>
      </w:r>
    </w:p>
    <w:p w:rsidR="0023522E" w:rsidRPr="0023522E" w:rsidRDefault="002E23C5" w:rsidP="002E23C5">
      <w:pPr>
        <w:pStyle w:val="Bullet1G"/>
        <w:tabs>
          <w:tab w:val="right" w:pos="8364"/>
        </w:tabs>
        <w:jc w:val="left"/>
      </w:pPr>
      <w:ins w:id="387" w:author="Larisa Maykovskaya" w:date="2018-11-20T17:23:00Z">
        <w:r w:rsidRPr="00CA243A">
          <w:t>Система вентиляции согласно пункту 9.3.x.12.4 b)</w:t>
        </w:r>
        <w:r>
          <w:br/>
        </w:r>
      </w:ins>
      <w:del w:id="388" w:author="Larisa Maykovskaya" w:date="2018-11-20T17:23:00Z">
        <w:r w:rsidR="0023522E" w:rsidRPr="0023522E" w:rsidDel="002E23C5">
          <w:delText xml:space="preserve">устройство для сброса давления в </w:delText>
        </w:r>
        <w:r w:rsidDel="002E23C5">
          <w:delText>жилом помещении</w:delText>
        </w:r>
        <w:r w:rsidDel="002E23C5">
          <w:br/>
          <w:delText>на корме</w:delText>
        </w:r>
      </w:del>
      <w:r w:rsidR="0023522E" w:rsidRPr="0023522E">
        <w:tab/>
        <w:t>да/</w:t>
      </w:r>
      <w:r w:rsidR="0023522E" w:rsidRPr="002E23C5">
        <w:rPr>
          <w:strike/>
          <w:rPrChange w:id="389" w:author="Larisa Maykovskaya" w:date="2018-11-20T17:24:00Z">
            <w:rPr/>
          </w:rPrChange>
        </w:rPr>
        <w:t>нет</w:t>
      </w:r>
      <w:r w:rsidR="0023522E" w:rsidRPr="00463ADF">
        <w:rPr>
          <w:vertAlign w:val="superscript"/>
        </w:rPr>
        <w:t>1)</w:t>
      </w:r>
      <w:ins w:id="390" w:author="Larisa Maykovskaya" w:date="2018-11-20T17:25:00Z">
        <w:r>
          <w:rPr>
            <w:vertAlign w:val="superscript"/>
          </w:rPr>
          <w:t xml:space="preserve"> </w:t>
        </w:r>
        <w:r>
          <w:rPr>
            <w:rStyle w:val="FootnoteReference"/>
          </w:rPr>
          <w:footnoteReference w:customMarkFollows="1" w:id="20"/>
          <w:t>3)</w:t>
        </w:r>
      </w:ins>
    </w:p>
    <w:p w:rsidR="0023522E" w:rsidRPr="002E23C5" w:rsidDel="002E23C5" w:rsidRDefault="0023522E" w:rsidP="00463ADF">
      <w:pPr>
        <w:pStyle w:val="Bullet1G"/>
        <w:tabs>
          <w:tab w:val="right" w:pos="8364"/>
        </w:tabs>
        <w:jc w:val="left"/>
        <w:rPr>
          <w:del w:id="393" w:author="Larisa Maykovskaya" w:date="2018-11-20T17:23:00Z"/>
          <w:rPrChange w:id="394" w:author="Larisa Maykovskaya" w:date="2018-11-20T17:24:00Z">
            <w:rPr>
              <w:del w:id="395" w:author="Larisa Maykovskaya" w:date="2018-11-20T17:23:00Z"/>
              <w:vertAlign w:val="superscript"/>
            </w:rPr>
          </w:rPrChange>
        </w:rPr>
      </w:pPr>
      <w:del w:id="396" w:author="Larisa Maykovskaya" w:date="2018-11-20T17:23:00Z">
        <w:r w:rsidRPr="0023522E" w:rsidDel="002E23C5">
          <w:delText xml:space="preserve">газовозвратный трубопровод </w:delText>
        </w:r>
        <w:r w:rsidRPr="0023522E" w:rsidDel="002E23C5">
          <w:br/>
          <w:delText xml:space="preserve">согласно </w:delText>
        </w:r>
        <w:r w:rsidRPr="0023522E" w:rsidDel="002E23C5">
          <w:br/>
          <w:delText>подогреваемые трубопровод и установка</w:delText>
        </w:r>
        <w:r w:rsidRPr="0023522E" w:rsidDel="002E23C5">
          <w:tab/>
          <w:delText>да/нет</w:delText>
        </w:r>
        <w:r w:rsidRPr="0023522E" w:rsidDel="002E23C5">
          <w:rPr>
            <w:vertAlign w:val="superscript"/>
          </w:rPr>
          <w:delText>1) 2)</w:delText>
        </w:r>
      </w:del>
    </w:p>
    <w:p w:rsidR="002E23C5" w:rsidRPr="002E23C5" w:rsidRDefault="002E23C5" w:rsidP="00463ADF">
      <w:pPr>
        <w:pStyle w:val="Bullet1G"/>
        <w:tabs>
          <w:tab w:val="right" w:pos="8364"/>
        </w:tabs>
        <w:jc w:val="left"/>
        <w:rPr>
          <w:ins w:id="397" w:author="Larisa Maykovskaya" w:date="2018-11-20T17:24:00Z"/>
          <w:rPrChange w:id="398" w:author="Larisa Maykovskaya" w:date="2018-11-20T17:24:00Z">
            <w:rPr>
              <w:ins w:id="399" w:author="Larisa Maykovskaya" w:date="2018-11-20T17:24:00Z"/>
              <w:vertAlign w:val="superscript"/>
            </w:rPr>
          </w:rPrChange>
        </w:rPr>
      </w:pPr>
      <w:ins w:id="400" w:author="Larisa Maykovskaya" w:date="2018-11-20T17:24:00Z">
        <w:r w:rsidRPr="00CA243A">
          <w:t xml:space="preserve">соответствует правилам постройки согласно пункту 9.3.x.12.4 b) </w:t>
        </w:r>
        <w:r>
          <w:br/>
        </w:r>
        <w:r w:rsidRPr="00CA243A">
          <w:t>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</w:ins>
    </w:p>
    <w:p w:rsidR="002E23C5" w:rsidRPr="0023522E" w:rsidRDefault="002E23C5" w:rsidP="00463ADF">
      <w:pPr>
        <w:pStyle w:val="Bullet1G"/>
        <w:tabs>
          <w:tab w:val="right" w:pos="8364"/>
        </w:tabs>
        <w:jc w:val="left"/>
        <w:rPr>
          <w:ins w:id="401" w:author="Larisa Maykovskaya" w:date="2018-11-20T17:24:00Z"/>
        </w:rPr>
      </w:pPr>
      <w:ins w:id="402" w:author="Larisa Maykovskaya" w:date="2018-11-20T17:24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23522E" w:rsidRPr="0023522E" w:rsidRDefault="0023522E" w:rsidP="00463ADF">
      <w:pPr>
        <w:pStyle w:val="Bullet1G"/>
        <w:tabs>
          <w:tab w:val="left" w:leader="dot" w:pos="5103"/>
          <w:tab w:val="right" w:pos="8364"/>
        </w:tabs>
        <w:jc w:val="left"/>
      </w:pPr>
      <w:r w:rsidRPr="0023522E">
        <w:t xml:space="preserve">соответствует правилам постройки согласно </w:t>
      </w:r>
      <w:r w:rsidR="00463ADF">
        <w:br/>
      </w:r>
      <w:r w:rsidRPr="0023522E">
        <w:t xml:space="preserve">замечанию (замечаниям) </w:t>
      </w:r>
      <w:r w:rsidR="00463ADF">
        <w:tab/>
      </w:r>
      <w:r w:rsidRPr="0023522E">
        <w:t xml:space="preserve"> в колонке 20 таблицы C главы 3.2</w:t>
      </w:r>
      <w:r w:rsidRPr="0023522E">
        <w:rPr>
          <w:vertAlign w:val="superscript"/>
        </w:rPr>
        <w:t>1) 2)</w:t>
      </w:r>
    </w:p>
    <w:p w:rsidR="0023522E" w:rsidRPr="0023522E" w:rsidRDefault="0023522E">
      <w:pPr>
        <w:pStyle w:val="SingleTxtG"/>
        <w:ind w:left="1701" w:hanging="567"/>
        <w:pPrChange w:id="403" w:author="Larisa Maykovskaya" w:date="2018-11-20T17:25:00Z">
          <w:pPr>
            <w:pStyle w:val="SingleTxtG"/>
          </w:pPr>
        </w:pPrChange>
      </w:pPr>
      <w:r w:rsidRPr="0023522E">
        <w:t>9.</w:t>
      </w:r>
      <w:r w:rsidRPr="0023522E">
        <w:tab/>
      </w:r>
      <w:ins w:id="404" w:author="Larisa Maykovskaya" w:date="2018-11-20T17:25:00Z">
        <w:r w:rsidR="002E23C5" w:rsidRPr="000167CD">
          <w:t>Электрические и неэлектрические установки и оборудование для использования во взрывоопасных зонах</w:t>
        </w:r>
      </w:ins>
      <w:del w:id="405" w:author="Larisa Maykovskaya" w:date="2018-11-20T17:25:00Z">
        <w:r w:rsidRPr="0023522E" w:rsidDel="002E23C5">
          <w:delText>Электрооборудование</w:delText>
        </w:r>
      </w:del>
      <w:r w:rsidRPr="0023522E">
        <w:t>:</w:t>
      </w:r>
    </w:p>
    <w:p w:rsidR="0023522E" w:rsidRPr="0023522E" w:rsidRDefault="0023522E" w:rsidP="00463ADF">
      <w:pPr>
        <w:pStyle w:val="Bullet1G"/>
      </w:pPr>
      <w:r w:rsidRPr="0023522E">
        <w:t>температурный класс: T4</w:t>
      </w:r>
    </w:p>
    <w:p w:rsidR="0023522E" w:rsidRPr="0023522E" w:rsidRDefault="0023522E" w:rsidP="00463ADF">
      <w:pPr>
        <w:pStyle w:val="Bullet1G"/>
      </w:pPr>
      <w:r w:rsidRPr="0023522E">
        <w:t>группа взрывоопасности: IIB</w:t>
      </w:r>
    </w:p>
    <w:p w:rsidR="002E23C5" w:rsidRDefault="0023522E" w:rsidP="0023522E">
      <w:pPr>
        <w:pStyle w:val="SingleTxtG"/>
        <w:rPr>
          <w:ins w:id="406" w:author="Larisa Maykovskaya" w:date="2018-11-20T17:25:00Z"/>
        </w:rPr>
      </w:pPr>
      <w:r w:rsidRPr="0023522E">
        <w:t>10.</w:t>
      </w:r>
      <w:r w:rsidRPr="0023522E">
        <w:tab/>
      </w:r>
      <w:ins w:id="407" w:author="Larisa Maykovskaya" w:date="2018-11-20T17:25:00Z">
        <w:r w:rsidR="002E23C5" w:rsidRPr="000167CD">
          <w:t>Автономные системы защиты:</w:t>
        </w:r>
      </w:ins>
    </w:p>
    <w:p w:rsidR="002E23C5" w:rsidRDefault="002E23C5">
      <w:pPr>
        <w:pStyle w:val="Bullet1G"/>
        <w:rPr>
          <w:ins w:id="408" w:author="Larisa Maykovskaya" w:date="2018-11-20T17:25:00Z"/>
        </w:rPr>
        <w:pPrChange w:id="409" w:author="Larisa Maykovskaya" w:date="2018-11-20T17:25:00Z">
          <w:pPr>
            <w:pStyle w:val="SingleTxtG"/>
          </w:pPr>
        </w:pPrChange>
      </w:pPr>
      <w:ins w:id="410" w:author="Larisa Maykovskaya" w:date="2018-11-20T17:25:00Z">
        <w:r w:rsidRPr="000167CD">
          <w:t>Группа взрывоопасности/подгруппа группы взрывоопасности II B</w:t>
        </w:r>
      </w:ins>
    </w:p>
    <w:p w:rsidR="0023522E" w:rsidRPr="0023522E" w:rsidRDefault="002E23C5" w:rsidP="0023522E">
      <w:pPr>
        <w:pStyle w:val="SingleTxtG"/>
      </w:pPr>
      <w:ins w:id="411" w:author="Larisa Maykovskaya" w:date="2018-11-20T17:25:00Z">
        <w:r>
          <w:t>11.</w:t>
        </w:r>
        <w:r>
          <w:tab/>
        </w:r>
      </w:ins>
      <w:r w:rsidR="0023522E" w:rsidRPr="0023522E">
        <w:t xml:space="preserve">Скорость загрузки/разгрузки: </w:t>
      </w:r>
      <w:del w:id="412" w:author="Larisa Maykovskaya" w:date="2018-11-20T17:27:00Z">
        <w:r w:rsidR="0023522E" w:rsidRPr="0023522E" w:rsidDel="002E23C5">
          <w:delText>Допустимая массовая плотность:</w:delText>
        </w:r>
      </w:del>
    </w:p>
    <w:p w:rsidR="0023522E" w:rsidRPr="0023522E" w:rsidRDefault="0023522E" w:rsidP="0023522E">
      <w:pPr>
        <w:pStyle w:val="SingleTxtG"/>
      </w:pPr>
      <w:del w:id="413" w:author="Larisa Maykovskaya" w:date="2018-11-20T17:25:00Z">
        <w:r w:rsidRPr="0023522E" w:rsidDel="002E23C5">
          <w:delText>11</w:delText>
        </w:r>
      </w:del>
      <w:ins w:id="414" w:author="Larisa Maykovskaya" w:date="2018-11-20T17:25:00Z">
        <w:r w:rsidR="002E23C5">
          <w:t>12</w:t>
        </w:r>
      </w:ins>
      <w:r w:rsidRPr="0023522E">
        <w:t>.</w:t>
      </w:r>
      <w:r w:rsidRPr="0023522E">
        <w:tab/>
        <w:t>Допустимая относительная массовая плотность: 1,00</w:t>
      </w:r>
    </w:p>
    <w:p w:rsidR="0023522E" w:rsidRDefault="0023522E" w:rsidP="00463ADF">
      <w:pPr>
        <w:pStyle w:val="SingleTxtG"/>
        <w:ind w:left="1701" w:hanging="567"/>
        <w:rPr>
          <w:ins w:id="415" w:author="Larisa Maykovskaya" w:date="2018-11-20T17:27:00Z"/>
        </w:rPr>
      </w:pPr>
      <w:del w:id="416" w:author="Larisa Maykovskaya" w:date="2018-11-20T17:25:00Z">
        <w:r w:rsidRPr="0023522E" w:rsidDel="002E23C5">
          <w:delText>12</w:delText>
        </w:r>
      </w:del>
      <w:ins w:id="417" w:author="Larisa Maykovskaya" w:date="2018-11-20T17:25:00Z">
        <w:r w:rsidR="002E23C5">
          <w:t>13</w:t>
        </w:r>
      </w:ins>
      <w:r w:rsidRPr="0023522E">
        <w:t>.</w:t>
      </w:r>
      <w:r w:rsidRPr="0023522E">
        <w:tab/>
        <w:t>Дополнительные замечания</w:t>
      </w:r>
      <w:del w:id="418" w:author="Larisa Maykovskaya" w:date="2018-11-20T17:27:00Z">
        <w:r w:rsidRPr="0023522E" w:rsidDel="002E23C5">
          <w:rPr>
            <w:vertAlign w:val="superscript"/>
          </w:rPr>
          <w:delText>1)</w:delText>
        </w:r>
      </w:del>
      <w:r w:rsidRPr="0023522E">
        <w:t>:</w:t>
      </w:r>
      <w:r w:rsidRPr="0023522E">
        <w:tab/>
      </w:r>
      <w:del w:id="419" w:author="Larisa Maykovskaya" w:date="2018-11-20T17:27:00Z">
        <w:r w:rsidRPr="0023522E" w:rsidDel="002E23C5">
          <w:delText>Возможность подсоединения устройства для взятия проб предусмотрена для прибора ETS</w:delText>
        </w:r>
      </w:del>
    </w:p>
    <w:p w:rsidR="002E23C5" w:rsidRDefault="002E23C5" w:rsidP="002E23C5">
      <w:pPr>
        <w:pStyle w:val="SingleTxtG"/>
        <w:tabs>
          <w:tab w:val="right" w:pos="8364"/>
        </w:tabs>
        <w:ind w:left="1701" w:hanging="567"/>
        <w:jc w:val="left"/>
        <w:rPr>
          <w:ins w:id="420" w:author="Larisa Maykovskaya" w:date="2018-11-20T17:27:00Z"/>
        </w:rPr>
      </w:pPr>
      <w:ins w:id="421" w:author="Larisa Maykovskaya" w:date="2018-11-20T17:27:00Z">
        <w:r>
          <w:tab/>
        </w:r>
        <w:r w:rsidRPr="000167CD">
          <w:t>Судно соответствует правилам постройки, предусмотренным в</w:t>
        </w:r>
        <w:r>
          <w:t> </w:t>
        </w:r>
        <w:r w:rsidRPr="000167CD">
          <w:t>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</w:p>
    <w:p w:rsidR="002E23C5" w:rsidRPr="0023522E" w:rsidRDefault="002E23C5" w:rsidP="002E23C5">
      <w:pPr>
        <w:pStyle w:val="SingleTxtG"/>
        <w:tabs>
          <w:tab w:val="right" w:leader="dot" w:pos="8364"/>
        </w:tabs>
        <w:ind w:left="1701" w:hanging="567"/>
        <w:jc w:val="left"/>
        <w:rPr>
          <w:ins w:id="422" w:author="Larisa Maykovskaya" w:date="2018-11-20T17:27:00Z"/>
        </w:rPr>
      </w:pPr>
      <w:ins w:id="423" w:author="Larisa Maykovskaya" w:date="2018-11-20T17:27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2E23C5" w:rsidRPr="0023522E" w:rsidRDefault="002E23C5" w:rsidP="00463ADF">
      <w:pPr>
        <w:pStyle w:val="SingleTxtG"/>
        <w:ind w:left="1701" w:hanging="567"/>
      </w:pPr>
    </w:p>
    <w:p w:rsidR="0023522E" w:rsidRPr="0023522E" w:rsidRDefault="0023522E" w:rsidP="00463ADF">
      <w:pPr>
        <w:pStyle w:val="HChG"/>
      </w:pPr>
      <w:r w:rsidRPr="0023522E">
        <w:br w:type="page"/>
      </w:r>
      <w:r w:rsidR="00AD47D6">
        <w:tab/>
      </w:r>
      <w:r w:rsidR="00AD47D6">
        <w:tab/>
      </w:r>
      <w:r w:rsidRPr="0023522E">
        <w:t>Техническое оборудование самоходного танкера GASEX</w:t>
      </w:r>
    </w:p>
    <w:p w:rsidR="0023522E" w:rsidRPr="0023522E" w:rsidRDefault="0023522E" w:rsidP="00463ADF">
      <w:pPr>
        <w:pStyle w:val="H1G"/>
      </w:pPr>
      <w:r w:rsidRPr="0023522E">
        <w:tab/>
        <w:t xml:space="preserve">A. </w:t>
      </w:r>
      <w:r w:rsidRPr="0023522E">
        <w:tab/>
        <w:t>Грузовые танки</w:t>
      </w:r>
    </w:p>
    <w:p w:rsidR="0023522E" w:rsidRPr="0023522E" w:rsidRDefault="0023522E" w:rsidP="00FB4FAC">
      <w:pPr>
        <w:pStyle w:val="SingleTxtG"/>
        <w:tabs>
          <w:tab w:val="left" w:pos="1701"/>
          <w:tab w:val="right" w:pos="6237"/>
        </w:tabs>
      </w:pPr>
      <w:r w:rsidRPr="0023522E">
        <w:t>Количество:</w:t>
      </w:r>
      <w:r w:rsidRPr="0023522E">
        <w:tab/>
        <w:t>6</w:t>
      </w:r>
    </w:p>
    <w:p w:rsidR="0023522E" w:rsidRPr="0023522E" w:rsidRDefault="0023522E" w:rsidP="00FB4FAC">
      <w:pPr>
        <w:pStyle w:val="SingleTxtG"/>
        <w:tabs>
          <w:tab w:val="left" w:pos="1701"/>
          <w:tab w:val="right" w:pos="6237"/>
        </w:tabs>
      </w:pPr>
      <w:r w:rsidRPr="0023522E">
        <w:t>Объем на один грузовой танк:</w:t>
      </w:r>
      <w:r w:rsidRPr="0023522E">
        <w:tab/>
        <w:t>250 м</w:t>
      </w:r>
      <w:r w:rsidRPr="0023522E">
        <w:rPr>
          <w:vertAlign w:val="superscript"/>
        </w:rPr>
        <w:t>3</w:t>
      </w:r>
    </w:p>
    <w:p w:rsidR="0023522E" w:rsidRPr="0023522E" w:rsidRDefault="0023522E" w:rsidP="00FB4FAC">
      <w:pPr>
        <w:pStyle w:val="SingleTxtG"/>
        <w:tabs>
          <w:tab w:val="left" w:pos="1701"/>
          <w:tab w:val="right" w:pos="6237"/>
        </w:tabs>
      </w:pPr>
      <w:r w:rsidRPr="0023522E">
        <w:t>Минимальная допустимая температура:</w:t>
      </w:r>
      <w:r w:rsidRPr="0023522E">
        <w:tab/>
        <w:t xml:space="preserve">–10 </w:t>
      </w:r>
      <w:r w:rsidRPr="0023522E">
        <w:sym w:font="Symbol" w:char="F0B0"/>
      </w:r>
      <w:r w:rsidRPr="0023522E">
        <w:t>C</w:t>
      </w:r>
    </w:p>
    <w:p w:rsidR="0023522E" w:rsidRPr="0023522E" w:rsidRDefault="0023522E" w:rsidP="00AD47D6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 w:rsidRPr="0023522E">
        <w:tab/>
        <w:t xml:space="preserve">B. </w:t>
      </w:r>
      <w:r w:rsidRPr="0023522E">
        <w:tab/>
        <w:t>Насосы:</w:t>
      </w:r>
      <w:r w:rsidRPr="0023522E">
        <w:tab/>
      </w:r>
      <w:r w:rsidRPr="00AD47D6">
        <w:rPr>
          <w:b w:val="0"/>
          <w:sz w:val="20"/>
        </w:rPr>
        <w:tab/>
        <w:t>по одному погружному насосу на грузовой танк</w:t>
      </w:r>
    </w:p>
    <w:p w:rsidR="0023522E" w:rsidRPr="0023522E" w:rsidRDefault="0023522E" w:rsidP="00AD47D6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 w:rsidRPr="0023522E">
        <w:tab/>
        <w:t xml:space="preserve">C. </w:t>
      </w:r>
      <w:r w:rsidRPr="0023522E">
        <w:tab/>
        <w:t>Компрессоры:</w:t>
      </w:r>
      <w:r w:rsidRPr="0023522E">
        <w:tab/>
      </w:r>
      <w:r w:rsidRPr="00AD47D6">
        <w:rPr>
          <w:b w:val="0"/>
          <w:sz w:val="20"/>
        </w:rPr>
        <w:tab/>
        <w:t>2 компрессора</w:t>
      </w:r>
    </w:p>
    <w:p w:rsidR="0023522E" w:rsidRPr="0023522E" w:rsidRDefault="0023522E" w:rsidP="00AD47D6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 w:rsidRPr="0023522E">
        <w:tab/>
        <w:t xml:space="preserve">D. </w:t>
      </w:r>
      <w:r w:rsidRPr="0023522E">
        <w:tab/>
        <w:t xml:space="preserve">Системы трубопроводов: </w:t>
      </w:r>
      <w:r w:rsidRPr="0023522E">
        <w:tab/>
      </w:r>
      <w:r w:rsidRPr="00AD47D6">
        <w:rPr>
          <w:b w:val="0"/>
          <w:sz w:val="20"/>
        </w:rPr>
        <w:t>отдельные для жидкостей и для газов (паров)</w:t>
      </w:r>
    </w:p>
    <w:p w:rsidR="0023522E" w:rsidRPr="0023522E" w:rsidRDefault="0023522E" w:rsidP="00AD47D6">
      <w:pPr>
        <w:pStyle w:val="H1G"/>
        <w:tabs>
          <w:tab w:val="left" w:pos="1134"/>
          <w:tab w:val="left" w:pos="1701"/>
          <w:tab w:val="left" w:pos="5670"/>
        </w:tabs>
        <w:ind w:left="5670" w:hanging="5670"/>
      </w:pPr>
      <w:r w:rsidRPr="0023522E">
        <w:tab/>
        <w:t xml:space="preserve">E. </w:t>
      </w:r>
      <w:r w:rsidRPr="0023522E">
        <w:tab/>
        <w:t xml:space="preserve">Возможность продольной продувки: </w:t>
      </w:r>
      <w:r w:rsidRPr="0023522E">
        <w:tab/>
      </w:r>
      <w:r w:rsidRPr="00AD47D6">
        <w:rPr>
          <w:b w:val="0"/>
          <w:sz w:val="20"/>
        </w:rPr>
        <w:t>да</w:t>
      </w:r>
    </w:p>
    <w:p w:rsidR="00AD47D6" w:rsidRDefault="00AD47D6">
      <w:pPr>
        <w:suppressAutoHyphens w:val="0"/>
        <w:spacing w:line="240" w:lineRule="auto"/>
        <w:rPr>
          <w:rFonts w:eastAsia="Times New Roman" w:cs="Times New Roman"/>
          <w:spacing w:val="4"/>
          <w:w w:val="103"/>
          <w:kern w:val="14"/>
          <w:szCs w:val="20"/>
        </w:rPr>
      </w:pPr>
      <w:r>
        <w:br w:type="page"/>
      </w:r>
    </w:p>
    <w:p w:rsidR="00AD47D6" w:rsidRPr="00AD47D6" w:rsidRDefault="00AD47D6" w:rsidP="00AD47D6">
      <w:pPr>
        <w:pStyle w:val="SingleTxtGR"/>
        <w:rPr>
          <w:spacing w:val="0"/>
          <w:w w:val="100"/>
        </w:rPr>
      </w:pPr>
      <w:r w:rsidRPr="00AD47D6">
        <w:rPr>
          <w:spacing w:val="0"/>
          <w:w w:val="100"/>
        </w:rPr>
        <w:t>Свойства вещества БУТАН</w:t>
      </w:r>
    </w:p>
    <w:tbl>
      <w:tblPr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AD47D6" w:rsidRPr="00AD47D6" w:rsidTr="00AD47D6">
        <w:tc>
          <w:tcPr>
            <w:tcW w:w="4111" w:type="dxa"/>
            <w:tcBorders>
              <w:top w:val="single" w:sz="8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tabs>
                <w:tab w:val="clear" w:pos="1701"/>
                <w:tab w:val="clear" w:pos="2268"/>
                <w:tab w:val="left" w:pos="2529"/>
              </w:tabs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Наименование: </w:t>
            </w:r>
            <w:r w:rsidRPr="00AD47D6">
              <w:rPr>
                <w:spacing w:val="0"/>
                <w:w w:val="100"/>
              </w:rPr>
              <w:tab/>
            </w:r>
            <w:r w:rsidRPr="00AD47D6">
              <w:rPr>
                <w:b/>
                <w:spacing w:val="0"/>
                <w:w w:val="100"/>
              </w:rPr>
              <w:t>БУТАН</w:t>
            </w:r>
          </w:p>
        </w:tc>
        <w:tc>
          <w:tcPr>
            <w:tcW w:w="3259" w:type="dxa"/>
            <w:tcBorders>
              <w:top w:val="single" w:sz="8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№ ООН: </w:t>
            </w:r>
            <w:r w:rsidRPr="00AD47D6">
              <w:rPr>
                <w:b/>
                <w:spacing w:val="0"/>
                <w:w w:val="100"/>
              </w:rPr>
              <w:t>1011</w:t>
            </w: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tabs>
                <w:tab w:val="clear" w:pos="1701"/>
                <w:tab w:val="clear" w:pos="2268"/>
                <w:tab w:val="left" w:pos="2529"/>
              </w:tabs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Формула: </w:t>
            </w:r>
            <w:r w:rsidRPr="00AD47D6">
              <w:rPr>
                <w:spacing w:val="0"/>
                <w:w w:val="100"/>
              </w:rPr>
              <w:tab/>
            </w:r>
            <w:r w:rsidRPr="00AD47D6">
              <w:rPr>
                <w:b/>
                <w:spacing w:val="0"/>
                <w:w w:val="100"/>
              </w:rPr>
              <w:t>С</w:t>
            </w:r>
            <w:r w:rsidRPr="00AD47D6">
              <w:rPr>
                <w:b/>
                <w:spacing w:val="0"/>
                <w:w w:val="100"/>
                <w:vertAlign w:val="subscript"/>
              </w:rPr>
              <w:t>4</w:t>
            </w:r>
            <w:r w:rsidRPr="00AD47D6">
              <w:rPr>
                <w:b/>
                <w:spacing w:val="0"/>
                <w:w w:val="100"/>
              </w:rPr>
              <w:t>Н</w:t>
            </w:r>
            <w:r w:rsidRPr="00AD47D6">
              <w:rPr>
                <w:b/>
                <w:spacing w:val="0"/>
                <w:w w:val="100"/>
                <w:vertAlign w:val="subscript"/>
              </w:rPr>
              <w:t>10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tabs>
                <w:tab w:val="clear" w:pos="1701"/>
                <w:tab w:val="clear" w:pos="2268"/>
                <w:tab w:val="left" w:pos="2529"/>
              </w:tabs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Температура кипения: </w:t>
            </w:r>
            <w:r w:rsidRPr="00AD47D6">
              <w:rPr>
                <w:spacing w:val="0"/>
                <w:w w:val="100"/>
              </w:rPr>
              <w:tab/>
            </w:r>
            <w:r w:rsidRPr="00AD47D6">
              <w:rPr>
                <w:b/>
                <w:spacing w:val="0"/>
                <w:w w:val="100"/>
              </w:rPr>
              <w:t xml:space="preserve">1,0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Молярная масса: </w:t>
            </w:r>
            <w:r w:rsidRPr="00AD47D6">
              <w:rPr>
                <w:b/>
                <w:i/>
                <w:spacing w:val="0"/>
                <w:w w:val="100"/>
              </w:rPr>
              <w:t>M</w:t>
            </w:r>
            <w:r w:rsidRPr="00AD47D6">
              <w:rPr>
                <w:b/>
                <w:spacing w:val="0"/>
                <w:w w:val="100"/>
              </w:rPr>
              <w:t xml:space="preserve"> = 58 (58,123)</w:t>
            </w: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Плотность пара относительно</w:t>
            </w:r>
            <w:r w:rsidRPr="00AD47D6">
              <w:rPr>
                <w:spacing w:val="0"/>
                <w:w w:val="100"/>
              </w:rPr>
              <w:br/>
              <w:t xml:space="preserve">плотности воздуха = 1 (15 </w:t>
            </w:r>
            <w:r w:rsidRPr="00AD47D6">
              <w:rPr>
                <w:spacing w:val="0"/>
                <w:w w:val="100"/>
              </w:rPr>
              <w:sym w:font="Symbol" w:char="F0B0"/>
            </w:r>
            <w:r w:rsidRPr="00AD47D6">
              <w:rPr>
                <w:spacing w:val="0"/>
                <w:w w:val="100"/>
              </w:rPr>
              <w:t xml:space="preserve">C): </w:t>
            </w:r>
            <w:r w:rsidRPr="00AD47D6">
              <w:rPr>
                <w:b/>
                <w:spacing w:val="0"/>
                <w:w w:val="100"/>
              </w:rPr>
              <w:t>2,01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Легковоспламеняющаяся смесь, газ/воздух, % об.: </w:t>
            </w:r>
            <w:r w:rsidRPr="00AD47D6">
              <w:rPr>
                <w:b/>
                <w:spacing w:val="0"/>
                <w:w w:val="100"/>
              </w:rPr>
              <w:t>1,4–9,4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Температура самовоспламенения: </w:t>
            </w:r>
            <w:r w:rsidRPr="00AD47D6">
              <w:rPr>
                <w:b/>
                <w:spacing w:val="0"/>
                <w:w w:val="100"/>
              </w:rPr>
              <w:t xml:space="preserve">365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Критическая температура: </w:t>
            </w:r>
            <w:r w:rsidRPr="00AD47D6">
              <w:rPr>
                <w:b/>
                <w:spacing w:val="0"/>
                <w:w w:val="100"/>
              </w:rPr>
              <w:t xml:space="preserve">152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</w:tr>
      <w:tr w:rsidR="00AD47D6" w:rsidRPr="00AD47D6" w:rsidTr="00AD47D6"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Предельное значение на рабочем месте: </w:t>
            </w:r>
            <w:r w:rsidRPr="00AD47D6">
              <w:rPr>
                <w:b/>
                <w:spacing w:val="0"/>
                <w:w w:val="100"/>
              </w:rPr>
              <w:t>1</w:t>
            </w:r>
            <w:r w:rsidR="006B6262">
              <w:rPr>
                <w:b/>
                <w:spacing w:val="0"/>
                <w:w w:val="100"/>
              </w:rPr>
              <w:t> </w:t>
            </w:r>
            <w:r w:rsidRPr="00AD47D6">
              <w:rPr>
                <w:b/>
                <w:spacing w:val="0"/>
                <w:w w:val="100"/>
              </w:rPr>
              <w:t>000</w:t>
            </w:r>
            <w:r w:rsidR="006B6262">
              <w:rPr>
                <w:b/>
                <w:spacing w:val="0"/>
                <w:w w:val="100"/>
              </w:rPr>
              <w:t> </w:t>
            </w:r>
            <w:r w:rsidRPr="00AD47D6">
              <w:rPr>
                <w:b/>
                <w:spacing w:val="0"/>
                <w:w w:val="100"/>
              </w:rPr>
              <w:t>частей на миллион</w:t>
            </w:r>
          </w:p>
        </w:tc>
        <w:tc>
          <w:tcPr>
            <w:tcW w:w="3259" w:type="dxa"/>
            <w:tcBorders>
              <w:bottom w:val="single" w:sz="12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</w:tbl>
    <w:p w:rsidR="00AD47D6" w:rsidRPr="00AD47D6" w:rsidRDefault="00AD47D6" w:rsidP="00AD47D6">
      <w:pPr>
        <w:pStyle w:val="SingleTxtGR"/>
        <w:rPr>
          <w:spacing w:val="0"/>
          <w:w w:val="100"/>
        </w:rPr>
      </w:pPr>
    </w:p>
    <w:tbl>
      <w:tblPr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AD47D6" w:rsidRPr="00AD47D6" w:rsidTr="00AD47D6">
        <w:trPr>
          <w:tblHeader/>
        </w:trPr>
        <w:tc>
          <w:tcPr>
            <w:tcW w:w="9639" w:type="dxa"/>
            <w:gridSpan w:val="4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00" w:lineRule="atLeast"/>
              <w:ind w:left="0" w:right="0"/>
              <w:jc w:val="center"/>
              <w:rPr>
                <w:i/>
                <w:spacing w:val="0"/>
                <w:w w:val="100"/>
                <w:sz w:val="16"/>
              </w:rPr>
            </w:pPr>
            <w:r w:rsidRPr="00AD47D6">
              <w:rPr>
                <w:i/>
                <w:spacing w:val="0"/>
                <w:w w:val="100"/>
                <w:sz w:val="16"/>
              </w:rPr>
              <w:t>Равновесие пар − жидкость</w:t>
            </w:r>
          </w:p>
        </w:tc>
      </w:tr>
      <w:tr w:rsidR="00AD47D6" w:rsidRPr="00AD47D6" w:rsidTr="00AD47D6">
        <w:trPr>
          <w:tblHeader/>
        </w:trPr>
        <w:tc>
          <w:tcPr>
            <w:tcW w:w="2409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i/>
                <w:spacing w:val="0"/>
                <w:w w:val="100"/>
              </w:rPr>
              <w:t xml:space="preserve">T </w:t>
            </w:r>
            <w:r w:rsidRPr="00AD47D6">
              <w:rPr>
                <w:b/>
                <w:spacing w:val="0"/>
                <w:w w:val="100"/>
              </w:rPr>
              <w:t>[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C]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i/>
                <w:spacing w:val="0"/>
                <w:w w:val="100"/>
              </w:rPr>
              <w:t>p</w:t>
            </w:r>
            <w:r w:rsidRPr="00AD47D6">
              <w:rPr>
                <w:b/>
                <w:spacing w:val="0"/>
                <w:w w:val="100"/>
              </w:rPr>
              <w:t xml:space="preserve"> </w:t>
            </w:r>
            <w:r w:rsidRPr="00AD47D6">
              <w:rPr>
                <w:b/>
                <w:spacing w:val="0"/>
                <w:w w:val="100"/>
                <w:vertAlign w:val="subscript"/>
              </w:rPr>
              <w:t xml:space="preserve">max </w:t>
            </w:r>
            <w:r w:rsidRPr="00AD47D6">
              <w:rPr>
                <w:b/>
                <w:spacing w:val="0"/>
                <w:w w:val="100"/>
              </w:rPr>
              <w:t>[бар]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spacing w:val="0"/>
                <w:w w:val="100"/>
              </w:rPr>
              <w:sym w:font="Symbol" w:char="F072"/>
            </w:r>
            <w:r w:rsidRPr="00AD47D6">
              <w:rPr>
                <w:b/>
                <w:spacing w:val="0"/>
                <w:w w:val="100"/>
                <w:vertAlign w:val="subscript"/>
              </w:rPr>
              <w:t>L</w:t>
            </w:r>
            <w:r w:rsidRPr="00AD47D6">
              <w:rPr>
                <w:b/>
                <w:spacing w:val="0"/>
                <w:w w:val="100"/>
              </w:rPr>
              <w:t xml:space="preserve"> [кг/м</w:t>
            </w:r>
            <w:r w:rsidRPr="00AD47D6">
              <w:rPr>
                <w:b/>
                <w:spacing w:val="0"/>
                <w:w w:val="100"/>
                <w:vertAlign w:val="superscript"/>
              </w:rPr>
              <w:t>3</w:t>
            </w:r>
            <w:r w:rsidRPr="00AD47D6">
              <w:rPr>
                <w:b/>
                <w:spacing w:val="0"/>
                <w:w w:val="100"/>
              </w:rPr>
              <w:t>]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spacing w:val="0"/>
                <w:w w:val="100"/>
              </w:rPr>
              <w:sym w:font="Symbol" w:char="F072"/>
            </w:r>
            <w:r w:rsidRPr="00AD47D6">
              <w:rPr>
                <w:b/>
                <w:spacing w:val="0"/>
                <w:w w:val="100"/>
                <w:vertAlign w:val="subscript"/>
              </w:rPr>
              <w:t>G</w:t>
            </w:r>
            <w:r w:rsidRPr="00AD47D6">
              <w:rPr>
                <w:b/>
                <w:spacing w:val="0"/>
                <w:w w:val="100"/>
              </w:rPr>
              <w:t xml:space="preserve"> [кг/м</w:t>
            </w:r>
            <w:r w:rsidRPr="00AD47D6">
              <w:rPr>
                <w:b/>
                <w:spacing w:val="0"/>
                <w:w w:val="100"/>
                <w:vertAlign w:val="superscript"/>
              </w:rPr>
              <w:t>3</w:t>
            </w:r>
            <w:r w:rsidRPr="00AD47D6">
              <w:rPr>
                <w:b/>
                <w:spacing w:val="0"/>
                <w:w w:val="100"/>
              </w:rPr>
              <w:t>]</w:t>
            </w:r>
          </w:p>
        </w:tc>
      </w:tr>
      <w:tr w:rsidR="00AD47D6" w:rsidRPr="00AD47D6" w:rsidTr="00AD47D6">
        <w:tc>
          <w:tcPr>
            <w:tcW w:w="240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–10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0,70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611,9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1,90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–5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0,85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606,5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2,27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1,03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601,1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2,72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1,24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595,6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3,23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1,48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590,1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3,81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1,76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584,4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4,49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2,07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578,7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5,23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2,43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572,9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6,09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2,83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566,9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7,04</w:t>
            </w: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3,27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560,9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40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3,77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554,7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2409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4,32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548,5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240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50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4,93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542,0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</w:p>
        </w:tc>
      </w:tr>
    </w:tbl>
    <w:p w:rsidR="00AD47D6" w:rsidRPr="00AD47D6" w:rsidRDefault="00AD47D6" w:rsidP="00AD47D6">
      <w:pPr>
        <w:pStyle w:val="SingleTxtGR"/>
        <w:rPr>
          <w:spacing w:val="0"/>
          <w:w w:val="100"/>
        </w:rPr>
      </w:pPr>
    </w:p>
    <w:p w:rsidR="00AD47D6" w:rsidRPr="00AD47D6" w:rsidRDefault="00AD47D6" w:rsidP="00AD47D6">
      <w:pPr>
        <w:spacing w:line="240" w:lineRule="auto"/>
      </w:pPr>
      <w:r w:rsidRPr="00AD47D6">
        <w:br w:type="page"/>
      </w:r>
    </w:p>
    <w:p w:rsidR="00AD47D6" w:rsidRPr="00AD47D6" w:rsidRDefault="00AD47D6" w:rsidP="00AD47D6">
      <w:pPr>
        <w:pStyle w:val="SingleTxtGR"/>
        <w:rPr>
          <w:spacing w:val="0"/>
          <w:w w:val="100"/>
        </w:rPr>
      </w:pPr>
      <w:r w:rsidRPr="00AD47D6">
        <w:rPr>
          <w:spacing w:val="0"/>
          <w:w w:val="100"/>
        </w:rPr>
        <w:t>Свойства вещества ВИНИЛХЛОРИД СТАБИЛИЗИРОВАННЫЙ</w:t>
      </w:r>
    </w:p>
    <w:tbl>
      <w:tblPr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111"/>
        <w:gridCol w:w="3259"/>
      </w:tblGrid>
      <w:tr w:rsidR="00AD47D6" w:rsidRPr="00AD47D6" w:rsidTr="00AD47D6">
        <w:tc>
          <w:tcPr>
            <w:tcW w:w="4111" w:type="dxa"/>
            <w:tcBorders>
              <w:top w:val="single" w:sz="8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tabs>
                <w:tab w:val="clear" w:pos="1701"/>
                <w:tab w:val="left" w:pos="1537"/>
              </w:tabs>
              <w:spacing w:before="40"/>
              <w:ind w:left="1395" w:right="0" w:hanging="1395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Наименование:</w:t>
            </w:r>
            <w:r w:rsidRPr="00AD47D6">
              <w:rPr>
                <w:spacing w:val="0"/>
                <w:w w:val="100"/>
              </w:rPr>
              <w:tab/>
            </w:r>
            <w:r w:rsidRPr="00AD47D6">
              <w:rPr>
                <w:b/>
                <w:spacing w:val="0"/>
                <w:w w:val="100"/>
              </w:rPr>
              <w:t>ВИНИЛХЛОРИД СТАБИЛИЗИРОВАННЫЙ</w:t>
            </w:r>
          </w:p>
        </w:tc>
        <w:tc>
          <w:tcPr>
            <w:tcW w:w="3259" w:type="dxa"/>
            <w:tcBorders>
              <w:top w:val="single" w:sz="8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№ ООН: </w:t>
            </w:r>
            <w:r w:rsidRPr="00AD47D6">
              <w:rPr>
                <w:b/>
                <w:spacing w:val="0"/>
                <w:w w:val="100"/>
              </w:rPr>
              <w:t>1086</w:t>
            </w: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tabs>
                <w:tab w:val="clear" w:pos="1701"/>
                <w:tab w:val="left" w:pos="1395"/>
              </w:tabs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Формула: </w:t>
            </w:r>
            <w:r w:rsidRPr="00AD47D6">
              <w:rPr>
                <w:spacing w:val="0"/>
                <w:w w:val="100"/>
              </w:rPr>
              <w:tab/>
            </w:r>
            <w:r w:rsidRPr="00AD47D6">
              <w:rPr>
                <w:b/>
                <w:spacing w:val="0"/>
                <w:w w:val="100"/>
              </w:rPr>
              <w:t>C</w:t>
            </w:r>
            <w:r w:rsidRPr="00AD47D6">
              <w:rPr>
                <w:b/>
                <w:spacing w:val="0"/>
                <w:w w:val="100"/>
                <w:vertAlign w:val="subscript"/>
              </w:rPr>
              <w:t>2</w:t>
            </w:r>
            <w:r w:rsidRPr="00AD47D6">
              <w:rPr>
                <w:b/>
                <w:spacing w:val="0"/>
                <w:w w:val="100"/>
              </w:rPr>
              <w:t>H</w:t>
            </w:r>
            <w:r w:rsidRPr="00AD47D6">
              <w:rPr>
                <w:b/>
                <w:spacing w:val="0"/>
                <w:w w:val="100"/>
                <w:vertAlign w:val="subscript"/>
              </w:rPr>
              <w:t>3</w:t>
            </w:r>
            <w:r w:rsidRPr="00AD47D6">
              <w:rPr>
                <w:b/>
                <w:spacing w:val="0"/>
                <w:w w:val="100"/>
              </w:rPr>
              <w:t>Cl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Температура кипения: </w:t>
            </w:r>
            <w:r w:rsidRPr="00AD47D6">
              <w:rPr>
                <w:spacing w:val="0"/>
                <w:w w:val="100"/>
              </w:rPr>
              <w:tab/>
              <w:t>–</w:t>
            </w:r>
            <w:r w:rsidRPr="00AD47D6">
              <w:rPr>
                <w:b/>
                <w:spacing w:val="0"/>
                <w:w w:val="100"/>
              </w:rPr>
              <w:t xml:space="preserve">13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Молярная масса: </w:t>
            </w:r>
            <w:r w:rsidRPr="00AD47D6">
              <w:rPr>
                <w:b/>
                <w:i/>
                <w:spacing w:val="0"/>
                <w:w w:val="100"/>
              </w:rPr>
              <w:t>M</w:t>
            </w:r>
            <w:r w:rsidRPr="00AD47D6">
              <w:rPr>
                <w:b/>
                <w:spacing w:val="0"/>
                <w:w w:val="100"/>
              </w:rPr>
              <w:t xml:space="preserve"> = 62,50</w:t>
            </w: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Плотность пара относительно </w:t>
            </w:r>
            <w:r w:rsidRPr="00AD47D6">
              <w:rPr>
                <w:spacing w:val="0"/>
                <w:w w:val="100"/>
              </w:rPr>
              <w:br/>
              <w:t xml:space="preserve">плотности воздуха = 1 (15 </w:t>
            </w:r>
            <w:r w:rsidRPr="00AD47D6">
              <w:rPr>
                <w:spacing w:val="0"/>
                <w:w w:val="100"/>
              </w:rPr>
              <w:sym w:font="Symbol" w:char="F0B0"/>
            </w:r>
            <w:r w:rsidRPr="00AD47D6">
              <w:rPr>
                <w:spacing w:val="0"/>
                <w:w w:val="100"/>
              </w:rPr>
              <w:t xml:space="preserve">C): </w:t>
            </w:r>
            <w:r w:rsidRPr="00AD47D6">
              <w:rPr>
                <w:b/>
                <w:spacing w:val="0"/>
                <w:w w:val="100"/>
              </w:rPr>
              <w:t>2,16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Легковоспламеняющаяся смесь, газ/воздух, %</w:t>
            </w:r>
            <w:r>
              <w:rPr>
                <w:spacing w:val="0"/>
                <w:w w:val="100"/>
                <w:lang w:val="en-US"/>
              </w:rPr>
              <w:t> </w:t>
            </w:r>
            <w:r w:rsidRPr="00AD47D6">
              <w:rPr>
                <w:spacing w:val="0"/>
                <w:w w:val="100"/>
              </w:rPr>
              <w:t>об.: –</w:t>
            </w:r>
            <w:r w:rsidRPr="00AD47D6">
              <w:rPr>
                <w:b/>
                <w:spacing w:val="0"/>
                <w:w w:val="100"/>
              </w:rPr>
              <w:t>3,8–31,0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  <w:tr w:rsidR="00AD47D6" w:rsidRPr="00AD47D6" w:rsidTr="00AD47D6">
        <w:tc>
          <w:tcPr>
            <w:tcW w:w="4111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Температура самовоспламенения: </w:t>
            </w:r>
            <w:r w:rsidRPr="00AD47D6">
              <w:rPr>
                <w:b/>
                <w:spacing w:val="0"/>
                <w:w w:val="100"/>
              </w:rPr>
              <w:t xml:space="preserve">415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  <w:tc>
          <w:tcPr>
            <w:tcW w:w="3259" w:type="dxa"/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Критическая температура: </w:t>
            </w:r>
            <w:r w:rsidRPr="00AD47D6">
              <w:rPr>
                <w:b/>
                <w:spacing w:val="0"/>
                <w:w w:val="100"/>
              </w:rPr>
              <w:t xml:space="preserve">158,4 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</w:t>
            </w:r>
          </w:p>
        </w:tc>
      </w:tr>
      <w:tr w:rsidR="00AD47D6" w:rsidRPr="00AD47D6" w:rsidTr="00AD47D6">
        <w:tc>
          <w:tcPr>
            <w:tcW w:w="4111" w:type="dxa"/>
            <w:tcBorders>
              <w:bottom w:val="single" w:sz="12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 xml:space="preserve">Предельное значение на рабочем месте: </w:t>
            </w:r>
            <w:r w:rsidRPr="00AD47D6">
              <w:rPr>
                <w:spacing w:val="0"/>
                <w:w w:val="100"/>
              </w:rPr>
              <w:br/>
            </w:r>
            <w:r w:rsidRPr="00AD47D6">
              <w:rPr>
                <w:b/>
                <w:spacing w:val="0"/>
                <w:w w:val="100"/>
              </w:rPr>
              <w:t>3 части на миллион</w:t>
            </w:r>
            <w:r w:rsidRPr="00AD47D6">
              <w:rPr>
                <w:spacing w:val="0"/>
                <w:w w:val="100"/>
              </w:rPr>
              <w:t>*</w:t>
            </w:r>
          </w:p>
        </w:tc>
        <w:tc>
          <w:tcPr>
            <w:tcW w:w="3259" w:type="dxa"/>
            <w:tcBorders>
              <w:bottom w:val="single" w:sz="12" w:space="0" w:color="auto"/>
            </w:tcBorders>
            <w:shd w:val="clear" w:color="auto" w:fill="auto"/>
          </w:tcPr>
          <w:p w:rsidR="00AD47D6" w:rsidRPr="00AD47D6" w:rsidRDefault="00AD47D6" w:rsidP="00AD47D6">
            <w:pPr>
              <w:pStyle w:val="SingleTxtGR"/>
              <w:spacing w:before="40"/>
              <w:ind w:left="0" w:right="0"/>
              <w:jc w:val="left"/>
              <w:rPr>
                <w:spacing w:val="0"/>
                <w:w w:val="100"/>
              </w:rPr>
            </w:pPr>
          </w:p>
        </w:tc>
      </w:tr>
    </w:tbl>
    <w:p w:rsidR="00AD47D6" w:rsidRPr="00AD47D6" w:rsidRDefault="00AD47D6" w:rsidP="00AD47D6">
      <w:pPr>
        <w:pStyle w:val="SingleTxtGR"/>
        <w:spacing w:before="120" w:after="240"/>
        <w:ind w:firstLine="85"/>
        <w:rPr>
          <w:spacing w:val="0"/>
          <w:w w:val="100"/>
          <w:sz w:val="18"/>
          <w:szCs w:val="18"/>
        </w:rPr>
      </w:pPr>
      <w:r w:rsidRPr="00AD47D6">
        <w:rPr>
          <w:spacing w:val="0"/>
          <w:w w:val="100"/>
          <w:sz w:val="18"/>
          <w:szCs w:val="18"/>
          <w:lang w:val="fr-FR"/>
        </w:rPr>
        <w:t xml:space="preserve">*  </w:t>
      </w:r>
      <w:r w:rsidRPr="00AD47D6">
        <w:rPr>
          <w:spacing w:val="0"/>
          <w:w w:val="100"/>
          <w:sz w:val="18"/>
          <w:szCs w:val="18"/>
        </w:rPr>
        <w:t>Винилхлорид</w:t>
      </w:r>
      <w:r w:rsidRPr="00AD47D6">
        <w:rPr>
          <w:spacing w:val="0"/>
          <w:w w:val="100"/>
          <w:sz w:val="18"/>
          <w:szCs w:val="18"/>
          <w:lang w:val="fr-FR"/>
        </w:rPr>
        <w:t xml:space="preserve"> </w:t>
      </w:r>
      <w:r w:rsidRPr="00AD47D6">
        <w:rPr>
          <w:spacing w:val="0"/>
          <w:w w:val="100"/>
          <w:sz w:val="18"/>
          <w:szCs w:val="18"/>
        </w:rPr>
        <w:t>стабилизированный</w:t>
      </w:r>
      <w:r w:rsidRPr="00AD47D6">
        <w:rPr>
          <w:b/>
          <w:spacing w:val="0"/>
          <w:w w:val="100"/>
          <w:sz w:val="18"/>
          <w:szCs w:val="18"/>
          <w:lang w:val="fr-FR"/>
        </w:rPr>
        <w:t xml:space="preserve"> </w:t>
      </w:r>
      <w:r w:rsidRPr="00AD47D6">
        <w:rPr>
          <w:spacing w:val="0"/>
          <w:w w:val="100"/>
          <w:sz w:val="18"/>
          <w:szCs w:val="18"/>
        </w:rPr>
        <w:t>является канцерогеном.</w:t>
      </w:r>
    </w:p>
    <w:tbl>
      <w:tblPr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41"/>
        <w:gridCol w:w="1843"/>
        <w:gridCol w:w="1843"/>
        <w:gridCol w:w="1843"/>
      </w:tblGrid>
      <w:tr w:rsidR="00AD47D6" w:rsidRPr="00AD47D6" w:rsidTr="00AD47D6">
        <w:trPr>
          <w:tblHeader/>
        </w:trPr>
        <w:tc>
          <w:tcPr>
            <w:tcW w:w="7370" w:type="dxa"/>
            <w:gridSpan w:val="4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00" w:lineRule="atLeast"/>
              <w:ind w:left="0" w:right="0"/>
              <w:jc w:val="center"/>
              <w:rPr>
                <w:i/>
                <w:spacing w:val="0"/>
                <w:w w:val="100"/>
                <w:sz w:val="16"/>
              </w:rPr>
            </w:pPr>
            <w:r w:rsidRPr="00AD47D6">
              <w:rPr>
                <w:i/>
                <w:spacing w:val="0"/>
                <w:w w:val="100"/>
                <w:sz w:val="16"/>
              </w:rPr>
              <w:t>Равновесие пар − жидкость</w:t>
            </w:r>
          </w:p>
        </w:tc>
      </w:tr>
      <w:tr w:rsidR="00AD47D6" w:rsidRPr="00AD47D6" w:rsidTr="00AD47D6">
        <w:trPr>
          <w:tblHeader/>
        </w:trPr>
        <w:tc>
          <w:tcPr>
            <w:tcW w:w="1841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i/>
                <w:spacing w:val="0"/>
                <w:w w:val="100"/>
              </w:rPr>
              <w:t xml:space="preserve">T </w:t>
            </w:r>
            <w:r w:rsidRPr="00AD47D6">
              <w:rPr>
                <w:b/>
                <w:spacing w:val="0"/>
                <w:w w:val="100"/>
              </w:rPr>
              <w:t>[</w:t>
            </w:r>
            <w:r w:rsidRPr="00AD47D6">
              <w:rPr>
                <w:b/>
                <w:spacing w:val="0"/>
                <w:w w:val="100"/>
              </w:rPr>
              <w:sym w:font="Symbol" w:char="F0B0"/>
            </w:r>
            <w:r w:rsidRPr="00AD47D6">
              <w:rPr>
                <w:b/>
                <w:spacing w:val="0"/>
                <w:w w:val="100"/>
              </w:rPr>
              <w:t>C]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i/>
                <w:spacing w:val="0"/>
                <w:w w:val="100"/>
              </w:rPr>
              <w:t>p</w:t>
            </w:r>
            <w:r w:rsidRPr="00AD47D6">
              <w:rPr>
                <w:b/>
                <w:spacing w:val="0"/>
                <w:w w:val="100"/>
              </w:rPr>
              <w:t xml:space="preserve"> </w:t>
            </w:r>
            <w:r w:rsidRPr="00AD47D6">
              <w:rPr>
                <w:b/>
                <w:spacing w:val="0"/>
                <w:w w:val="100"/>
                <w:vertAlign w:val="subscript"/>
              </w:rPr>
              <w:t xml:space="preserve">max </w:t>
            </w:r>
            <w:r w:rsidRPr="00AD47D6">
              <w:rPr>
                <w:b/>
                <w:spacing w:val="0"/>
                <w:w w:val="100"/>
              </w:rPr>
              <w:t>[бар]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spacing w:val="0"/>
                <w:w w:val="100"/>
              </w:rPr>
              <w:sym w:font="Symbol" w:char="F072"/>
            </w:r>
            <w:r w:rsidRPr="00AD47D6">
              <w:rPr>
                <w:b/>
                <w:spacing w:val="0"/>
                <w:w w:val="100"/>
                <w:vertAlign w:val="subscript"/>
              </w:rPr>
              <w:t>L</w:t>
            </w:r>
            <w:r w:rsidRPr="00AD47D6">
              <w:rPr>
                <w:b/>
                <w:spacing w:val="0"/>
                <w:w w:val="100"/>
              </w:rPr>
              <w:t xml:space="preserve"> [кг/м</w:t>
            </w:r>
            <w:r w:rsidRPr="00AD47D6">
              <w:rPr>
                <w:b/>
                <w:spacing w:val="0"/>
                <w:w w:val="100"/>
                <w:vertAlign w:val="superscript"/>
              </w:rPr>
              <w:t>3</w:t>
            </w:r>
            <w:r w:rsidRPr="00AD47D6">
              <w:rPr>
                <w:b/>
                <w:spacing w:val="0"/>
                <w:w w:val="100"/>
              </w:rPr>
              <w:t>]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/>
              <w:ind w:left="0" w:right="0"/>
              <w:jc w:val="center"/>
              <w:rPr>
                <w:b/>
                <w:spacing w:val="0"/>
                <w:w w:val="100"/>
              </w:rPr>
            </w:pPr>
            <w:r w:rsidRPr="00AD47D6">
              <w:rPr>
                <w:b/>
                <w:spacing w:val="0"/>
                <w:w w:val="100"/>
              </w:rPr>
              <w:sym w:font="Symbol" w:char="F072"/>
            </w:r>
            <w:r w:rsidRPr="00AD47D6">
              <w:rPr>
                <w:b/>
                <w:spacing w:val="0"/>
                <w:w w:val="100"/>
                <w:vertAlign w:val="subscript"/>
              </w:rPr>
              <w:t>G</w:t>
            </w:r>
            <w:r w:rsidRPr="00AD47D6">
              <w:rPr>
                <w:b/>
                <w:spacing w:val="0"/>
                <w:w w:val="100"/>
              </w:rPr>
              <w:t xml:space="preserve"> [кг/м</w:t>
            </w:r>
            <w:r w:rsidRPr="00AD47D6">
              <w:rPr>
                <w:b/>
                <w:spacing w:val="0"/>
                <w:w w:val="100"/>
                <w:vertAlign w:val="superscript"/>
              </w:rPr>
              <w:t>3</w:t>
            </w:r>
            <w:r w:rsidRPr="00AD47D6">
              <w:rPr>
                <w:b/>
                <w:spacing w:val="0"/>
                <w:w w:val="100"/>
              </w:rPr>
              <w:t>]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–10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1,16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962,3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3,5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–5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954,8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1,69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947,3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2,02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939,7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6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2,40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931,9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7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2,83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924,1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8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20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3,33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916,1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</w:t>
            </w:r>
          </w:p>
        </w:tc>
      </w:tr>
      <w:tr w:rsidR="00AD47D6" w:rsidRPr="00AD47D6" w:rsidTr="00AD47D6">
        <w:tc>
          <w:tcPr>
            <w:tcW w:w="1841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25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3,89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907,9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11</w:t>
            </w:r>
          </w:p>
        </w:tc>
      </w:tr>
      <w:tr w:rsidR="00AD47D6" w:rsidRPr="00AD47D6" w:rsidTr="00AD47D6">
        <w:tc>
          <w:tcPr>
            <w:tcW w:w="184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30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4,52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899,6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D47D6" w:rsidRPr="00AD47D6" w:rsidRDefault="00AD47D6" w:rsidP="00AD47D6">
            <w:pPr>
              <w:pStyle w:val="SingleTxtGR"/>
              <w:spacing w:before="40" w:after="40" w:line="220" w:lineRule="exact"/>
              <w:ind w:left="0" w:right="0"/>
              <w:jc w:val="center"/>
              <w:rPr>
                <w:spacing w:val="0"/>
                <w:w w:val="100"/>
              </w:rPr>
            </w:pPr>
            <w:r w:rsidRPr="00AD47D6">
              <w:rPr>
                <w:spacing w:val="0"/>
                <w:w w:val="100"/>
              </w:rPr>
              <w:t>13</w:t>
            </w:r>
          </w:p>
        </w:tc>
      </w:tr>
    </w:tbl>
    <w:p w:rsidR="00AD47D6" w:rsidRPr="00AD47D6" w:rsidRDefault="00AD47D6" w:rsidP="00AD47D6">
      <w:pPr>
        <w:pStyle w:val="SingleTxtGR"/>
        <w:rPr>
          <w:spacing w:val="0"/>
          <w:w w:val="100"/>
        </w:rPr>
      </w:pPr>
    </w:p>
    <w:p w:rsidR="00AD47D6" w:rsidRPr="00AD47D6" w:rsidRDefault="00AD47D6" w:rsidP="00AD47D6">
      <w:pPr>
        <w:spacing w:line="240" w:lineRule="auto"/>
      </w:pPr>
      <w:r w:rsidRPr="00AD47D6">
        <w:br w:type="page"/>
      </w:r>
    </w:p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6"/>
        <w:gridCol w:w="1100"/>
      </w:tblGrid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r w:rsidRPr="00AD47D6">
              <w:br w:type="page"/>
            </w:r>
            <w:r w:rsidRPr="00AD47D6">
              <w:rPr>
                <w:i/>
                <w:iCs/>
              </w:rPr>
              <w:t>Подготовка к загрузке</w:t>
            </w:r>
          </w:p>
        </w:tc>
        <w:tc>
          <w:tcPr>
            <w:tcW w:w="1100" w:type="dxa"/>
          </w:tcPr>
          <w:p w:rsidR="00AD47D6" w:rsidRPr="00AD47D6" w:rsidRDefault="00AD47D6" w:rsidP="00AD47D6">
            <w:r w:rsidRPr="00AD47D6">
              <w:t>A – 1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 xml:space="preserve">Кратко перечислите по крайней мере пять общих требований безопасности, </w:t>
            </w:r>
            <w:r w:rsidRPr="00AD47D6">
              <w:br/>
              <w:t>применимых до начала загрузки.</w:t>
            </w:r>
          </w:p>
        </w:tc>
      </w:tr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00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6"/>
        <w:gridCol w:w="1100"/>
      </w:tblGrid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Подготовка к загрузке</w:t>
            </w:r>
          </w:p>
        </w:tc>
        <w:tc>
          <w:tcPr>
            <w:tcW w:w="1100" w:type="dxa"/>
          </w:tcPr>
          <w:p w:rsidR="00AD47D6" w:rsidRPr="00AD47D6" w:rsidRDefault="00AD47D6" w:rsidP="00AD47D6">
            <w:r w:rsidRPr="00AD47D6">
              <w:t>A – 2b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 xml:space="preserve">Какая остаточная концентрация БУТАНА допускается в грузовых танках до </w:t>
            </w:r>
            <w:r w:rsidRPr="00AD47D6">
              <w:br/>
              <w:t>начала загрузки?</w:t>
            </w:r>
          </w:p>
        </w:tc>
      </w:tr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00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6"/>
        <w:gridCol w:w="1100"/>
      </w:tblGrid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Подготовка к загрузке</w:t>
            </w:r>
          </w:p>
        </w:tc>
        <w:tc>
          <w:tcPr>
            <w:tcW w:w="1100" w:type="dxa"/>
          </w:tcPr>
          <w:p w:rsidR="00AD47D6" w:rsidRPr="00AD47D6" w:rsidRDefault="00AD47D6" w:rsidP="00AD47D6">
            <w:r w:rsidRPr="00AD47D6">
              <w:t>A – 4/1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 xml:space="preserve">Необходимо ли делать в транспортном документе запись относительно вещества, </w:t>
            </w:r>
            <w:r w:rsidRPr="00AD47D6">
              <w:br/>
              <w:t>подлежащего загрузке, и если да, то какую?</w:t>
            </w:r>
          </w:p>
        </w:tc>
      </w:tr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00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80"/>
        <w:gridCol w:w="1086"/>
      </w:tblGrid>
      <w:tr w:rsidR="00AD47D6" w:rsidRPr="00AD47D6" w:rsidTr="00AD47D6">
        <w:tc>
          <w:tcPr>
            <w:tcW w:w="8480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Продувка грузовых танков</w:t>
            </w:r>
          </w:p>
        </w:tc>
        <w:tc>
          <w:tcPr>
            <w:tcW w:w="1086" w:type="dxa"/>
          </w:tcPr>
          <w:p w:rsidR="00AD47D6" w:rsidRPr="00AD47D6" w:rsidRDefault="00AD47D6" w:rsidP="00AD47D6">
            <w:r w:rsidRPr="00AD47D6">
              <w:t>B – 2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Какой метод продувки вы применяете и почему?</w:t>
            </w:r>
          </w:p>
        </w:tc>
      </w:tr>
      <w:tr w:rsidR="00AD47D6" w:rsidRPr="00AD47D6" w:rsidTr="00AD47D6">
        <w:tc>
          <w:tcPr>
            <w:tcW w:w="8480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086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6"/>
        <w:gridCol w:w="1100"/>
      </w:tblGrid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Продувка грузовых танков</w:t>
            </w:r>
          </w:p>
        </w:tc>
        <w:tc>
          <w:tcPr>
            <w:tcW w:w="1100" w:type="dxa"/>
          </w:tcPr>
          <w:p w:rsidR="00AD47D6" w:rsidRPr="00AD47D6" w:rsidRDefault="00AD47D6" w:rsidP="00AD47D6">
            <w:r w:rsidRPr="00AD47D6">
              <w:t>B – 6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Какое давление вы хотите получить в грузовом танке после продувки и почему?</w:t>
            </w:r>
          </w:p>
        </w:tc>
      </w:tr>
      <w:tr w:rsidR="00AD47D6" w:rsidRPr="00AD47D6" w:rsidTr="00AD47D6">
        <w:tc>
          <w:tcPr>
            <w:tcW w:w="8466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00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2"/>
        <w:gridCol w:w="1114"/>
      </w:tblGrid>
      <w:tr w:rsidR="00AD47D6" w:rsidRPr="00AD47D6" w:rsidTr="00AD47D6">
        <w:tc>
          <w:tcPr>
            <w:tcW w:w="8452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Продувка грузовых танков</w:t>
            </w:r>
          </w:p>
        </w:tc>
        <w:tc>
          <w:tcPr>
            <w:tcW w:w="1114" w:type="dxa"/>
          </w:tcPr>
          <w:p w:rsidR="00AD47D6" w:rsidRPr="00AD47D6" w:rsidRDefault="00AD47D6" w:rsidP="00AD47D6">
            <w:r w:rsidRPr="00AD47D6">
              <w:t>B – 10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В том случае, если ваше судно прибыло с верфи, каким образом вы проверяете</w:t>
            </w:r>
            <w:r w:rsidRPr="00AD47D6">
              <w:br/>
              <w:t>герметичность системы трубопроводов и грузовых танков?</w:t>
            </w:r>
          </w:p>
        </w:tc>
      </w:tr>
      <w:tr w:rsidR="00AD47D6" w:rsidRPr="00AD47D6" w:rsidTr="00AD47D6">
        <w:tc>
          <w:tcPr>
            <w:tcW w:w="8452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14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52"/>
        <w:gridCol w:w="1114"/>
      </w:tblGrid>
      <w:tr w:rsidR="00AD47D6" w:rsidRPr="00AD47D6" w:rsidTr="00AD47D6">
        <w:tc>
          <w:tcPr>
            <w:tcW w:w="8452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Загрузка</w:t>
            </w:r>
          </w:p>
        </w:tc>
        <w:tc>
          <w:tcPr>
            <w:tcW w:w="1114" w:type="dxa"/>
          </w:tcPr>
          <w:p w:rsidR="00AD47D6" w:rsidRPr="00AD47D6" w:rsidRDefault="00AD47D6" w:rsidP="00AD47D6">
            <w:r w:rsidRPr="00AD47D6">
              <w:t>C – 1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 xml:space="preserve">Укажите, каким именно образом вы закачиваете первую часть продукта в ваш/ваши </w:t>
            </w:r>
            <w:r w:rsidRPr="00AD47D6">
              <w:br/>
              <w:t xml:space="preserve">грузовой(ые) танк(и) в начале загрузки и почему вы так делаете. </w:t>
            </w:r>
            <w:r w:rsidRPr="00AD47D6">
              <w:br/>
              <w:t xml:space="preserve">(В виде газа (пара)? В виде жидкости? В каждый грузовой танк по отдельности или </w:t>
            </w:r>
            <w:r w:rsidRPr="00AD47D6">
              <w:br/>
              <w:t xml:space="preserve">одновременно в несколько грузовых танков? Через продувочный трубопровод или </w:t>
            </w:r>
            <w:r w:rsidRPr="00AD47D6">
              <w:br/>
              <w:t>через нижний трубопровод?)</w:t>
            </w:r>
          </w:p>
        </w:tc>
      </w:tr>
      <w:tr w:rsidR="00AD47D6" w:rsidRPr="00AD47D6" w:rsidTr="00AD47D6">
        <w:tc>
          <w:tcPr>
            <w:tcW w:w="8452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14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8"/>
        <w:gridCol w:w="1128"/>
      </w:tblGrid>
      <w:tr w:rsidR="00AD47D6" w:rsidRPr="00AD47D6" w:rsidTr="00AD47D6">
        <w:tc>
          <w:tcPr>
            <w:tcW w:w="8438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Загрузка</w:t>
            </w:r>
          </w:p>
        </w:tc>
        <w:tc>
          <w:tcPr>
            <w:tcW w:w="1128" w:type="dxa"/>
          </w:tcPr>
          <w:p w:rsidR="00AD47D6" w:rsidRPr="00AD47D6" w:rsidRDefault="00AD47D6" w:rsidP="00AD47D6">
            <w:r w:rsidRPr="00AD47D6">
              <w:t>C – 4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Возвращаете ли вы газы или азот при загрузке? Если да, то куда? Если нет, то почему</w:t>
            </w:r>
            <w:r w:rsidRPr="00AD47D6">
              <w:br/>
              <w:t xml:space="preserve">вы это не делаете? </w:t>
            </w:r>
          </w:p>
        </w:tc>
      </w:tr>
      <w:tr w:rsidR="00AD47D6" w:rsidRPr="00AD47D6" w:rsidTr="00AD47D6">
        <w:tc>
          <w:tcPr>
            <w:tcW w:w="8438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28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8"/>
        <w:gridCol w:w="1128"/>
      </w:tblGrid>
      <w:tr w:rsidR="00AD47D6" w:rsidRPr="00AD47D6" w:rsidTr="00AD47D6">
        <w:tc>
          <w:tcPr>
            <w:tcW w:w="8438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Загрузка</w:t>
            </w:r>
          </w:p>
        </w:tc>
        <w:tc>
          <w:tcPr>
            <w:tcW w:w="1128" w:type="dxa"/>
          </w:tcPr>
          <w:p w:rsidR="00AD47D6" w:rsidRPr="00AD47D6" w:rsidRDefault="00AD47D6" w:rsidP="00AD47D6">
            <w:r w:rsidRPr="00AD47D6">
              <w:t>C – 5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 xml:space="preserve">Какие средства индивидуальной защиты должны применять лица, осуществляющие </w:t>
            </w:r>
            <w:r w:rsidRPr="00AD47D6">
              <w:br/>
              <w:t xml:space="preserve">подсоединение или отсоединение погрузочно-разгрузочных трубопроводов или </w:t>
            </w:r>
            <w:r w:rsidRPr="00AD47D6">
              <w:br/>
              <w:t xml:space="preserve">газовозвратных трубопроводов? </w:t>
            </w:r>
            <w:r w:rsidRPr="00AD47D6">
              <w:br/>
              <w:t>Укажите также соответствующее положение ВОПОГ.</w:t>
            </w:r>
          </w:p>
        </w:tc>
      </w:tr>
      <w:tr w:rsidR="00AD47D6" w:rsidRPr="00AD47D6" w:rsidTr="00AD47D6">
        <w:tc>
          <w:tcPr>
            <w:tcW w:w="8438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28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0"/>
        <w:gridCol w:w="1156"/>
      </w:tblGrid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Загрузка</w:t>
            </w:r>
          </w:p>
        </w:tc>
        <w:tc>
          <w:tcPr>
            <w:tcW w:w="1156" w:type="dxa"/>
          </w:tcPr>
          <w:p w:rsidR="00AD47D6" w:rsidRPr="00AD47D6" w:rsidRDefault="00AD47D6" w:rsidP="00AD47D6">
            <w:r w:rsidRPr="00AD47D6">
              <w:t>C – 7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На какое давление в грузовых танках вы рассчитываете после окончания загрузки?</w:t>
            </w:r>
          </w:p>
        </w:tc>
      </w:tr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56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pPr>
              <w:rPr>
                <w:i/>
              </w:rPr>
            </w:pPr>
            <w:r w:rsidRPr="00AD47D6">
              <w:br w:type="page"/>
            </w:r>
            <w:r w:rsidRPr="00AD47D6">
              <w:rPr>
                <w:i/>
                <w:iCs/>
              </w:rPr>
              <w:t>Расчет груза</w:t>
            </w:r>
          </w:p>
        </w:tc>
        <w:tc>
          <w:tcPr>
            <w:tcW w:w="1156" w:type="dxa"/>
          </w:tcPr>
          <w:p w:rsidR="00AD47D6" w:rsidRPr="00AD47D6" w:rsidRDefault="00AD47D6" w:rsidP="00AD47D6">
            <w:r w:rsidRPr="00AD47D6">
              <w:t>D – 1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Рассчитайте общую массу загруженной жидкости в кг.</w:t>
            </w:r>
            <w:r w:rsidRPr="00AD47D6">
              <w:br/>
              <w:t>(Не только дайте ответ, но и полностью изложите метод расчета)</w:t>
            </w:r>
          </w:p>
        </w:tc>
      </w:tr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56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FB4FAC" w:rsidRDefault="00FB4FAC" w:rsidP="00AD47D6"/>
    <w:p w:rsidR="00FB4FAC" w:rsidRDefault="00FB4FAC">
      <w:pPr>
        <w:suppressAutoHyphens w:val="0"/>
        <w:spacing w:line="240" w:lineRule="auto"/>
      </w:pPr>
      <w:r>
        <w:br w:type="page"/>
      </w:r>
    </w:p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0"/>
        <w:gridCol w:w="1156"/>
      </w:tblGrid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Расчет груза</w:t>
            </w:r>
          </w:p>
        </w:tc>
        <w:tc>
          <w:tcPr>
            <w:tcW w:w="1156" w:type="dxa"/>
          </w:tcPr>
          <w:p w:rsidR="00AD47D6" w:rsidRPr="00AD47D6" w:rsidRDefault="00AD47D6" w:rsidP="00AD47D6">
            <w:r w:rsidRPr="00AD47D6">
              <w:t>D – 2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Рассчитайте общую массу газа в кг.</w:t>
            </w:r>
            <w:r w:rsidRPr="00AD47D6">
              <w:br/>
              <w:t>(Не только дайте ответ, но и полностью изложите метод расчета)</w:t>
            </w:r>
          </w:p>
        </w:tc>
      </w:tr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56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4"/>
        <w:gridCol w:w="1142"/>
      </w:tblGrid>
      <w:tr w:rsidR="00AD47D6" w:rsidRPr="00AD47D6" w:rsidTr="00AD47D6">
        <w:tc>
          <w:tcPr>
            <w:tcW w:w="8424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Расчет груза</w:t>
            </w:r>
          </w:p>
        </w:tc>
        <w:tc>
          <w:tcPr>
            <w:tcW w:w="1142" w:type="dxa"/>
          </w:tcPr>
          <w:p w:rsidR="00AD47D6" w:rsidRPr="00AD47D6" w:rsidRDefault="00AD47D6" w:rsidP="00AD47D6">
            <w:r w:rsidRPr="00AD47D6">
              <w:t>D – 3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Рассчитайте общую массу груза в кг.</w:t>
            </w:r>
            <w:r w:rsidRPr="00AD47D6">
              <w:br/>
              <w:t>(Не только дайте ответ, но и полностью изложите метод расчета)</w:t>
            </w:r>
          </w:p>
        </w:tc>
      </w:tr>
      <w:tr w:rsidR="00AD47D6" w:rsidRPr="00AD47D6" w:rsidTr="00AD47D6">
        <w:tc>
          <w:tcPr>
            <w:tcW w:w="8424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42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4"/>
        <w:gridCol w:w="1142"/>
      </w:tblGrid>
      <w:tr w:rsidR="00AD47D6" w:rsidRPr="00AD47D6" w:rsidTr="00AD47D6">
        <w:tc>
          <w:tcPr>
            <w:tcW w:w="8424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 xml:space="preserve">Разгрузка </w:t>
            </w:r>
          </w:p>
        </w:tc>
        <w:tc>
          <w:tcPr>
            <w:tcW w:w="1142" w:type="dxa"/>
          </w:tcPr>
          <w:p w:rsidR="00AD47D6" w:rsidRPr="00AD47D6" w:rsidRDefault="00AD47D6" w:rsidP="00AD47D6">
            <w:r w:rsidRPr="00AD47D6">
              <w:t>E – 1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Укажите, какой эффективный метод (минимальные остаточные количества) вы будете</w:t>
            </w:r>
            <w:r w:rsidRPr="00AD47D6">
              <w:br/>
              <w:t>применять при разгрузке, с тем чтобы выгрузить как можно большее количество</w:t>
            </w:r>
            <w:r w:rsidRPr="00AD47D6">
              <w:br/>
              <w:t>продукта.</w:t>
            </w:r>
            <w:r w:rsidRPr="00AD47D6">
              <w:br/>
              <w:t xml:space="preserve">В этом отношении проанализируйте возможность использования насосов или </w:t>
            </w:r>
            <w:r w:rsidRPr="00AD47D6">
              <w:br/>
              <w:t xml:space="preserve">компрессоров либо насосов и компрессоров; уравнительных трубопроводов; </w:t>
            </w:r>
            <w:r w:rsidRPr="00AD47D6">
              <w:br/>
              <w:t>последовательность разгрузки грузовых танков; виды разгрузки жидкостей и т.д.</w:t>
            </w:r>
          </w:p>
        </w:tc>
      </w:tr>
      <w:tr w:rsidR="00AD47D6" w:rsidRPr="00AD47D6" w:rsidTr="00AD47D6">
        <w:tc>
          <w:tcPr>
            <w:tcW w:w="8424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42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Pr="00AD47D6" w:rsidRDefault="00AD47D6" w:rsidP="00AD47D6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10"/>
        <w:gridCol w:w="1156"/>
      </w:tblGrid>
      <w:tr w:rsidR="00AD47D6" w:rsidRPr="00AD47D6" w:rsidTr="00AD47D6">
        <w:trPr>
          <w:trHeight w:val="56"/>
        </w:trPr>
        <w:tc>
          <w:tcPr>
            <w:tcW w:w="8410" w:type="dxa"/>
          </w:tcPr>
          <w:p w:rsidR="00AD47D6" w:rsidRPr="00AD47D6" w:rsidRDefault="00AD47D6" w:rsidP="00AD47D6">
            <w:r w:rsidRPr="00AD47D6">
              <w:rPr>
                <w:i/>
                <w:iCs/>
              </w:rPr>
              <w:t>Разгрузка</w:t>
            </w:r>
          </w:p>
        </w:tc>
        <w:tc>
          <w:tcPr>
            <w:tcW w:w="1156" w:type="dxa"/>
          </w:tcPr>
          <w:p w:rsidR="00AD47D6" w:rsidRPr="00AD47D6" w:rsidRDefault="00AD47D6" w:rsidP="00AD47D6">
            <w:r w:rsidRPr="00AD47D6">
              <w:t>E – 2</w:t>
            </w:r>
          </w:p>
        </w:tc>
      </w:tr>
      <w:tr w:rsidR="00AD47D6" w:rsidRPr="00AD47D6" w:rsidTr="00AD47D6">
        <w:tc>
          <w:tcPr>
            <w:tcW w:w="9566" w:type="dxa"/>
            <w:gridSpan w:val="2"/>
          </w:tcPr>
          <w:p w:rsidR="00AD47D6" w:rsidRPr="00AD47D6" w:rsidRDefault="00AD47D6" w:rsidP="00AD47D6">
            <w:r w:rsidRPr="00AD47D6">
              <w:t>На какие конечные значения давления</w:t>
            </w:r>
            <w:r w:rsidRPr="006B6262">
              <w:t xml:space="preserve"> </w:t>
            </w:r>
            <w:r w:rsidR="00095D50" w:rsidRPr="006B6262">
              <w:t>(эффективное давление в грузовом танке)</w:t>
            </w:r>
            <w:r w:rsidRPr="00AD47D6">
              <w:rPr>
                <w:color w:val="FF0000"/>
              </w:rPr>
              <w:br/>
            </w:r>
            <w:r w:rsidRPr="00AD47D6">
              <w:t>вы рассчитываете после по возможности максимально полной разгрузки?</w:t>
            </w:r>
          </w:p>
        </w:tc>
      </w:tr>
      <w:tr w:rsidR="00AD47D6" w:rsidRPr="00AD47D6" w:rsidTr="00AD47D6">
        <w:tc>
          <w:tcPr>
            <w:tcW w:w="8410" w:type="dxa"/>
          </w:tcPr>
          <w:p w:rsidR="00AD47D6" w:rsidRPr="00AD47D6" w:rsidRDefault="00AD47D6" w:rsidP="00AD47D6">
            <w:pPr>
              <w:jc w:val="right"/>
            </w:pPr>
            <w:r w:rsidRPr="00AD47D6">
              <w:t>Баллы:</w:t>
            </w:r>
          </w:p>
        </w:tc>
        <w:tc>
          <w:tcPr>
            <w:tcW w:w="1156" w:type="dxa"/>
          </w:tcPr>
          <w:p w:rsidR="00AD47D6" w:rsidRPr="00AD47D6" w:rsidRDefault="00AD47D6" w:rsidP="00AD47D6">
            <w:pPr>
              <w:rPr>
                <w:bCs/>
              </w:rPr>
            </w:pPr>
          </w:p>
        </w:tc>
      </w:tr>
    </w:tbl>
    <w:p w:rsidR="00AD47D6" w:rsidRDefault="00AD47D6" w:rsidP="00AD47D6">
      <w:pPr>
        <w:pStyle w:val="SingleTxtGR"/>
        <w:rPr>
          <w:spacing w:val="0"/>
          <w:w w:val="100"/>
        </w:rPr>
      </w:pPr>
    </w:p>
    <w:p w:rsidR="00AD47D6" w:rsidRDefault="00AD47D6">
      <w:pPr>
        <w:suppressAutoHyphens w:val="0"/>
        <w:spacing w:line="240" w:lineRule="auto"/>
        <w:rPr>
          <w:rFonts w:eastAsia="Times New Roman" w:cs="Times New Roman"/>
          <w:kern w:val="14"/>
          <w:szCs w:val="20"/>
        </w:rPr>
      </w:pPr>
      <w:r>
        <w:br w:type="page"/>
      </w:r>
    </w:p>
    <w:p w:rsidR="00AD47D6" w:rsidRPr="00AD47D6" w:rsidRDefault="00AD47D6" w:rsidP="00AD47D6">
      <w:pPr>
        <w:pStyle w:val="HChG"/>
      </w:pPr>
      <w:r w:rsidRPr="00AD47D6">
        <w:tab/>
      </w:r>
      <w:r w:rsidRPr="00AD47D6">
        <w:tab/>
        <w:t>Пример вопроса существа − Химические продукты</w:t>
      </w:r>
    </w:p>
    <w:p w:rsidR="00AD47D6" w:rsidRPr="00AD47D6" w:rsidRDefault="00AD47D6" w:rsidP="00AD47D6">
      <w:pPr>
        <w:pStyle w:val="H1G"/>
      </w:pPr>
      <w:r w:rsidRPr="00AD47D6">
        <w:tab/>
      </w:r>
      <w:r w:rsidRPr="00AD47D6">
        <w:tab/>
        <w:t>Описание ситуации:</w:t>
      </w:r>
    </w:p>
    <w:p w:rsidR="00AD47D6" w:rsidRPr="00AD47D6" w:rsidRDefault="00AD47D6" w:rsidP="00AD47D6">
      <w:pPr>
        <w:pStyle w:val="SingleTxtG"/>
      </w:pPr>
      <w:r w:rsidRPr="00AD47D6">
        <w:t xml:space="preserve">Ваш самоходный танкер </w:t>
      </w:r>
      <w:r w:rsidRPr="00AD47D6">
        <w:rPr>
          <w:b/>
        </w:rPr>
        <w:t>ALBAN</w:t>
      </w:r>
      <w:r w:rsidRPr="00AD47D6">
        <w:t xml:space="preserve"> имеет свидетельство о допущении № 01.</w:t>
      </w:r>
    </w:p>
    <w:p w:rsidR="00AD47D6" w:rsidRPr="00AD47D6" w:rsidRDefault="00AD47D6" w:rsidP="00AD47D6">
      <w:pPr>
        <w:pStyle w:val="SingleTxtG"/>
      </w:pPr>
      <w:r w:rsidRPr="00AD47D6">
        <w:t xml:space="preserve">Вам поручено перевезти 1 500 т вещества </w:t>
      </w:r>
      <w:r w:rsidRPr="00AD47D6">
        <w:rPr>
          <w:b/>
          <w:lang w:val="en-US"/>
        </w:rPr>
        <w:t>UN</w:t>
      </w:r>
      <w:r w:rsidRPr="00AD47D6">
        <w:rPr>
          <w:b/>
        </w:rPr>
        <w:t xml:space="preserve"> 1662 НИТРОБЕНЗОЛ, класс 6.1, классификационный код Т1</w:t>
      </w:r>
      <w:r w:rsidRPr="00AD47D6">
        <w:t>, группа упаковки II.</w:t>
      </w:r>
    </w:p>
    <w:p w:rsidR="00AD47D6" w:rsidRPr="00AD47D6" w:rsidRDefault="00AD47D6" w:rsidP="00AD47D6">
      <w:pPr>
        <w:pStyle w:val="SingleTxtG"/>
      </w:pPr>
      <w:r w:rsidRPr="00AD47D6">
        <w:t xml:space="preserve">Ваш танкер не загружен. Предыдущим грузом было вещество </w:t>
      </w:r>
      <w:r w:rsidRPr="006B6262">
        <w:rPr>
          <w:b/>
          <w:lang w:val="en-US"/>
        </w:rPr>
        <w:t>UN</w:t>
      </w:r>
      <w:r w:rsidRPr="006B6262">
        <w:rPr>
          <w:b/>
        </w:rPr>
        <w:t xml:space="preserve"> 2205 АДИПОНИТРИЛ, класс 6.1, классификационный код Т1, группа упаковки II</w:t>
      </w:r>
      <w:r w:rsidRPr="00AD47D6">
        <w:t>.</w:t>
      </w:r>
    </w:p>
    <w:p w:rsidR="00AD47D6" w:rsidRPr="00AD47D6" w:rsidRDefault="00AD47D6" w:rsidP="00AD47D6">
      <w:pPr>
        <w:pStyle w:val="SingleTxtG"/>
      </w:pPr>
      <w:r w:rsidRPr="00AD47D6">
        <w:t>Температура окружающей среды во время загрузки составляет +9 °C.</w:t>
      </w:r>
    </w:p>
    <w:p w:rsidR="00AD47D6" w:rsidRPr="00AD47D6" w:rsidRDefault="00AD47D6" w:rsidP="00AD47D6">
      <w:pPr>
        <w:pStyle w:val="SingleTxtG"/>
      </w:pPr>
      <w:r w:rsidRPr="00AD47D6">
        <w:t>Во время экзамена разрешается пользоваться текстами правил и технической литературой, предусмотренными в подразделе 8.2.2.7 ВОПОГ.</w:t>
      </w:r>
    </w:p>
    <w:p w:rsidR="00AD47D6" w:rsidRPr="00AD47D6" w:rsidRDefault="00AD47D6" w:rsidP="00AD47D6">
      <w:pPr>
        <w:pStyle w:val="SingleTxtG"/>
      </w:pPr>
      <w:r w:rsidRPr="00AD47D6">
        <w:t>В вашем распоряжении имеются следующие документы:</w:t>
      </w:r>
    </w:p>
    <w:p w:rsidR="00AD47D6" w:rsidRPr="00AD47D6" w:rsidRDefault="00AD47D6" w:rsidP="00AD47D6">
      <w:pPr>
        <w:pStyle w:val="Bullet1G"/>
      </w:pPr>
      <w:r w:rsidRPr="00AD47D6">
        <w:t>свидетельство о допущении № 01;</w:t>
      </w:r>
    </w:p>
    <w:p w:rsidR="00AD47D6" w:rsidRPr="00AD47D6" w:rsidRDefault="00AD47D6" w:rsidP="00AD47D6">
      <w:pPr>
        <w:pStyle w:val="Bullet1G"/>
      </w:pPr>
      <w:r w:rsidRPr="00AD47D6">
        <w:t>паспорта безопасности двух веществ.</w:t>
      </w:r>
    </w:p>
    <w:p w:rsidR="00AD47D6" w:rsidRPr="00AD47D6" w:rsidRDefault="00AD47D6" w:rsidP="00AD47D6">
      <w:pPr>
        <w:pStyle w:val="SingleTxtGR"/>
      </w:pPr>
      <w:r w:rsidRPr="00AD47D6">
        <w:br w:type="page"/>
      </w:r>
    </w:p>
    <w:p w:rsidR="00AD47D6" w:rsidRPr="00AD47D6" w:rsidRDefault="00AD47D6" w:rsidP="00AD47D6">
      <w:pPr>
        <w:pStyle w:val="HChG"/>
      </w:pPr>
      <w:r>
        <w:tab/>
      </w:r>
      <w:r>
        <w:tab/>
      </w:r>
      <w:r w:rsidRPr="00AD47D6">
        <w:t>Свидетельство о допущении ВОПОГ № 01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</w:pPr>
      <w:r w:rsidRPr="00AD47D6">
        <w:t>1.</w:t>
      </w:r>
      <w:r w:rsidRPr="00AD47D6">
        <w:tab/>
        <w:t>Название судна:</w:t>
      </w:r>
      <w:r w:rsidRPr="00AD47D6">
        <w:tab/>
        <w:t>ALBAN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</w:pPr>
      <w:r w:rsidRPr="00AD47D6">
        <w:t xml:space="preserve">2. </w:t>
      </w:r>
      <w:r w:rsidRPr="00AD47D6">
        <w:tab/>
        <w:t>Регистровый номер ЕИН:</w:t>
      </w:r>
      <w:r w:rsidRPr="00AD47D6">
        <w:tab/>
        <w:t>04010000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</w:pPr>
      <w:r w:rsidRPr="00AD47D6">
        <w:t xml:space="preserve">3. </w:t>
      </w:r>
      <w:r w:rsidRPr="00AD47D6">
        <w:tab/>
        <w:t>Тип судна:</w:t>
      </w:r>
      <w:r w:rsidRPr="00AD47D6">
        <w:tab/>
      </w:r>
      <w:r w:rsidRPr="00AD47D6">
        <w:tab/>
        <w:t>Самоходный танкер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</w:pPr>
      <w:r w:rsidRPr="00AD47D6">
        <w:t>4.</w:t>
      </w:r>
      <w:r w:rsidRPr="00AD47D6">
        <w:tab/>
        <w:t>Тип танкера:</w:t>
      </w:r>
      <w:r w:rsidRPr="00AD47D6">
        <w:tab/>
      </w:r>
      <w:r w:rsidRPr="00AD47D6">
        <w:tab/>
        <w:t>С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>5.</w:t>
      </w:r>
      <w:r w:rsidRPr="00AD47D6">
        <w:tab/>
        <w:t>Конструкция грузовых танков:</w:t>
      </w:r>
      <w:r w:rsidRPr="00AD47D6">
        <w:tab/>
      </w:r>
      <w:r w:rsidRPr="00BF3AB7">
        <w:rPr>
          <w:strike/>
        </w:rPr>
        <w:t>1.</w:t>
      </w:r>
      <w:r w:rsidRPr="00BF3AB7">
        <w:rPr>
          <w:strike/>
        </w:rPr>
        <w:tab/>
        <w:t>Грузовые танки высокого давления</w:t>
      </w:r>
      <w:r w:rsidRPr="00AD47D6">
        <w:rPr>
          <w:vertAlign w:val="superscript"/>
        </w:rPr>
        <w:footnoteReference w:customMarkFollows="1" w:id="21"/>
        <w:t>1)</w:t>
      </w:r>
      <w:r w:rsidRPr="00AD47D6">
        <w:t> </w:t>
      </w:r>
      <w:r w:rsidRPr="00AD47D6">
        <w:rPr>
          <w:vertAlign w:val="superscript"/>
        </w:rPr>
        <w:footnoteReference w:customMarkFollows="1" w:id="22"/>
        <w:t>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ab/>
      </w:r>
      <w:r w:rsidRPr="00AD47D6">
        <w:tab/>
        <w:t>2.</w:t>
      </w:r>
      <w:r w:rsidRPr="00AD47D6">
        <w:tab/>
        <w:t>Закрытые грузовые танки</w:t>
      </w:r>
      <w:r w:rsidRPr="00AD47D6">
        <w:rPr>
          <w:vertAlign w:val="superscript"/>
        </w:rPr>
        <w:t>1) 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ab/>
      </w:r>
      <w:r w:rsidRPr="00AD47D6">
        <w:tab/>
      </w:r>
      <w:r w:rsidRPr="00BF3AB7">
        <w:rPr>
          <w:strike/>
        </w:rPr>
        <w:t>3.</w:t>
      </w:r>
      <w:r w:rsidRPr="00BF3AB7">
        <w:rPr>
          <w:strike/>
        </w:rPr>
        <w:tab/>
        <w:t>Открытые грузовые танки с пламегасителями</w:t>
      </w:r>
      <w:r w:rsidRPr="00AD47D6">
        <w:rPr>
          <w:vertAlign w:val="superscript"/>
        </w:rPr>
        <w:t>1) 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ab/>
      </w:r>
      <w:r w:rsidRPr="00AD47D6">
        <w:tab/>
      </w:r>
      <w:r w:rsidRPr="00BF3AB7">
        <w:rPr>
          <w:strike/>
        </w:rPr>
        <w:t>4.</w:t>
      </w:r>
      <w:r w:rsidRPr="00BF3AB7">
        <w:rPr>
          <w:strike/>
        </w:rPr>
        <w:tab/>
        <w:t>Открытые грузовые танки</w:t>
      </w:r>
      <w:r w:rsidRPr="00AD47D6">
        <w:rPr>
          <w:vertAlign w:val="superscript"/>
        </w:rPr>
        <w:t>1) 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>6.</w:t>
      </w:r>
      <w:r w:rsidRPr="00AD47D6">
        <w:tab/>
        <w:t>Тип грузовых танков:</w:t>
      </w:r>
      <w:r w:rsidRPr="00AD47D6">
        <w:tab/>
      </w:r>
      <w:r w:rsidRPr="00BF3AB7">
        <w:rPr>
          <w:strike/>
        </w:rPr>
        <w:t>1.</w:t>
      </w:r>
      <w:r w:rsidRPr="00BF3AB7">
        <w:rPr>
          <w:strike/>
        </w:rPr>
        <w:tab/>
        <w:t>Вкладные грузовые танки</w:t>
      </w:r>
      <w:r w:rsidRPr="00AD47D6">
        <w:rPr>
          <w:vertAlign w:val="superscript"/>
        </w:rPr>
        <w:t>1) 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ab/>
      </w:r>
      <w:r w:rsidRPr="00AD47D6">
        <w:tab/>
        <w:t>2.</w:t>
      </w:r>
      <w:r w:rsidRPr="00AD47D6">
        <w:tab/>
        <w:t>Встроенные грузовые танки</w:t>
      </w:r>
      <w:r w:rsidRPr="00AD47D6">
        <w:rPr>
          <w:vertAlign w:val="superscript"/>
        </w:rPr>
        <w:t>1) 2)</w:t>
      </w:r>
    </w:p>
    <w:p w:rsidR="00AD47D6" w:rsidRPr="00AD47D6" w:rsidRDefault="00AD47D6" w:rsidP="00AD47D6">
      <w:pPr>
        <w:pStyle w:val="SingleTxtG"/>
        <w:tabs>
          <w:tab w:val="left" w:pos="1701"/>
          <w:tab w:val="left" w:pos="5103"/>
        </w:tabs>
        <w:ind w:left="5670" w:hanging="4536"/>
        <w:jc w:val="left"/>
      </w:pPr>
      <w:r w:rsidRPr="00AD47D6">
        <w:tab/>
      </w:r>
      <w:r w:rsidRPr="00AD47D6">
        <w:tab/>
      </w:r>
      <w:r w:rsidRPr="00BF3AB7">
        <w:rPr>
          <w:strike/>
        </w:rPr>
        <w:t>3.</w:t>
      </w:r>
      <w:r w:rsidRPr="00BF3AB7">
        <w:rPr>
          <w:strike/>
        </w:rPr>
        <w:tab/>
        <w:t>Грузовые танки, стенки которых не являются частью корпуса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SingleTxtG"/>
        <w:tabs>
          <w:tab w:val="right" w:pos="8364"/>
        </w:tabs>
        <w:ind w:left="1701" w:hanging="567"/>
        <w:jc w:val="left"/>
      </w:pPr>
      <w:r w:rsidRPr="00AD47D6">
        <w:t>7.</w:t>
      </w:r>
      <w:r w:rsidRPr="00AD47D6">
        <w:tab/>
        <w:t xml:space="preserve">Давление срабатывания </w:t>
      </w:r>
      <w:ins w:id="424" w:author="Larisa Maykovskaya" w:date="2018-11-20T17:40:00Z">
        <w:r w:rsidR="00E401C4">
          <w:t>клапанов повышенного давления</w:t>
        </w:r>
      </w:ins>
      <w:ins w:id="425" w:author="Larisa Maykovskaya" w:date="2018-11-20T17:41:00Z">
        <w:r w:rsidR="00E401C4">
          <w:t>/</w:t>
        </w:r>
      </w:ins>
      <w:ins w:id="426" w:author="Larisa Maykovskaya" w:date="2018-11-20T17:40:00Z">
        <w:r w:rsidR="00E401C4">
          <w:br/>
        </w:r>
      </w:ins>
      <w:r w:rsidRPr="00AD47D6">
        <w:t>быстродействующих выпускных клапанов/</w:t>
      </w:r>
      <w:ins w:id="427" w:author="Larisa Maykovskaya" w:date="2018-11-20T17:41:00Z">
        <w:r w:rsidR="00E401C4">
          <w:br/>
        </w:r>
      </w:ins>
      <w:del w:id="428" w:author="Larisa Maykovskaya" w:date="2018-11-20T17:41:00Z">
        <w:r w:rsidRPr="00E401C4" w:rsidDel="00E401C4">
          <w:rPr>
            <w:strike/>
            <w:rPrChange w:id="429" w:author="Larisa Maykovskaya" w:date="2018-11-20T17:41:00Z">
              <w:rPr/>
            </w:rPrChange>
          </w:rPr>
          <w:delText xml:space="preserve"> </w:delText>
        </w:r>
      </w:del>
      <w:r w:rsidRPr="00E401C4">
        <w:rPr>
          <w:strike/>
          <w:rPrChange w:id="430" w:author="Larisa Maykovskaya" w:date="2018-11-20T17:41:00Z">
            <w:rPr/>
          </w:rPrChange>
        </w:rPr>
        <w:t>предохранительных клапанов</w:t>
      </w:r>
      <w:r w:rsidRPr="00AD47D6">
        <w:rPr>
          <w:vertAlign w:val="superscript"/>
        </w:rPr>
        <w:t>1) 2)</w:t>
      </w:r>
      <w:r w:rsidRPr="00AD47D6">
        <w:t>:</w:t>
      </w:r>
      <w:r w:rsidRPr="00AD47D6">
        <w:tab/>
        <w:t>50 кПа</w:t>
      </w:r>
    </w:p>
    <w:p w:rsidR="00AD47D6" w:rsidRPr="00AD47D6" w:rsidRDefault="00AD47D6" w:rsidP="00EA21EC">
      <w:pPr>
        <w:pStyle w:val="SingleTxtG"/>
        <w:tabs>
          <w:tab w:val="left" w:pos="1701"/>
          <w:tab w:val="right" w:pos="8364"/>
        </w:tabs>
      </w:pPr>
      <w:r w:rsidRPr="00AD47D6">
        <w:t>8.</w:t>
      </w:r>
      <w:r w:rsidRPr="00AD47D6">
        <w:tab/>
        <w:t>Дополнительное оборудование: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>устройство для взятия проб</w:t>
      </w:r>
      <w:r w:rsidRPr="00AD47D6">
        <w:br/>
        <w:t>штуцер для присоединения устройства для взятия проб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  <w:r w:rsidRPr="00AD47D6">
        <w:t xml:space="preserve"> </w:t>
      </w:r>
      <w:r w:rsidRPr="00AD47D6">
        <w:br/>
        <w:t xml:space="preserve">отверстие для взятия проб 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 xml:space="preserve">водораспылительная система 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  <w:r w:rsidRPr="00AD47D6">
        <w:t xml:space="preserve"> </w:t>
      </w:r>
      <w:r w:rsidRPr="00AD47D6">
        <w:br/>
        <w:t xml:space="preserve">сигнализатор внутреннего давления 40 кПа 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>система подогрева груза</w:t>
      </w:r>
      <w:r w:rsidRPr="00AD47D6">
        <w:br/>
        <w:t xml:space="preserve">возможность подогрева груза с берега 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  <w:r w:rsidRPr="00AD47D6">
        <w:t xml:space="preserve"> </w:t>
      </w:r>
      <w:r w:rsidRPr="00AD47D6">
        <w:br/>
        <w:t>судовая установка для подогрева груза</w:t>
      </w:r>
      <w:r w:rsidRPr="00AD47D6">
        <w:tab/>
        <w:t>да/</w:t>
      </w:r>
      <w:r w:rsidRPr="00BF3AB7">
        <w:rPr>
          <w:strike/>
        </w:rPr>
        <w:t>нет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 xml:space="preserve">система охлаждения груза </w:t>
      </w:r>
      <w:r w:rsidRPr="00AD47D6">
        <w:tab/>
      </w:r>
      <w:r w:rsidRPr="00BF3AB7">
        <w:rPr>
          <w:strike/>
        </w:rPr>
        <w:t>да</w:t>
      </w:r>
      <w:r w:rsidRPr="00AD47D6">
        <w:t>/нет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 xml:space="preserve">установка для закачивания инертного газа </w:t>
      </w:r>
      <w:r w:rsidRPr="00AD47D6">
        <w:tab/>
      </w:r>
      <w:r w:rsidRPr="00BF3AB7">
        <w:rPr>
          <w:strike/>
        </w:rPr>
        <w:t>да</w:t>
      </w:r>
      <w:r w:rsidRPr="00AD47D6">
        <w:t>/нет</w:t>
      </w:r>
      <w:r w:rsidRPr="00AD47D6">
        <w:rPr>
          <w:vertAlign w:val="superscript"/>
        </w:rPr>
        <w:t>1) 2)</w:t>
      </w:r>
    </w:p>
    <w:p w:rsidR="00AD47D6" w:rsidRPr="00AD47D6" w:rsidRDefault="00AD47D6" w:rsidP="00EA21EC">
      <w:pPr>
        <w:pStyle w:val="Bullet1G"/>
        <w:tabs>
          <w:tab w:val="right" w:pos="8364"/>
        </w:tabs>
        <w:jc w:val="left"/>
      </w:pPr>
      <w:r w:rsidRPr="00AD47D6">
        <w:t xml:space="preserve">подпалубное отделение грузовых насосов </w:t>
      </w:r>
      <w:r w:rsidRPr="00AD47D6">
        <w:tab/>
      </w:r>
      <w:r w:rsidRPr="00BF3AB7">
        <w:rPr>
          <w:strike/>
        </w:rPr>
        <w:t>да</w:t>
      </w:r>
      <w:r w:rsidRPr="00AD47D6">
        <w:t>/нет</w:t>
      </w:r>
      <w:r w:rsidRPr="00AD47D6">
        <w:rPr>
          <w:vertAlign w:val="superscript"/>
        </w:rPr>
        <w:t xml:space="preserve">1) </w:t>
      </w:r>
    </w:p>
    <w:p w:rsidR="00AD47D6" w:rsidRPr="00AD47D6" w:rsidRDefault="000C75B1" w:rsidP="00EA21EC">
      <w:pPr>
        <w:pStyle w:val="Bullet1G"/>
        <w:tabs>
          <w:tab w:val="right" w:pos="8364"/>
        </w:tabs>
        <w:jc w:val="left"/>
      </w:pPr>
      <w:ins w:id="431" w:author="Larisa Maykovskaya" w:date="2018-11-20T17:30:00Z">
        <w:r w:rsidRPr="00CA243A">
          <w:t>Система вентиляции согласно пункту 9.3.x.12.4 b)</w:t>
        </w:r>
        <w:r>
          <w:br/>
        </w:r>
      </w:ins>
      <w:del w:id="432" w:author="Larisa Maykovskaya" w:date="2018-11-20T17:30:00Z">
        <w:r w:rsidR="00AD47D6" w:rsidRPr="00AD47D6" w:rsidDel="000C75B1">
          <w:delText>устройство для сброса давления в жилом</w:delText>
        </w:r>
      </w:del>
      <w:ins w:id="433" w:author="Larisa Maykovskaya" w:date="2018-11-20T17:30:00Z">
        <w:r>
          <w:t xml:space="preserve"> </w:t>
        </w:r>
      </w:ins>
      <w:del w:id="434" w:author="Larisa Maykovskaya" w:date="2018-11-20T17:30:00Z">
        <w:r w:rsidR="00AD47D6" w:rsidRPr="00AD47D6" w:rsidDel="000C75B1">
          <w:delText xml:space="preserve">помещении </w:delText>
        </w:r>
      </w:del>
      <w:ins w:id="435" w:author="Larisa Maykovskaya" w:date="2018-11-20T17:30:00Z">
        <w:r>
          <w:br/>
        </w:r>
      </w:ins>
      <w:del w:id="436" w:author="Larisa Maykovskaya" w:date="2018-11-20T17:30:00Z">
        <w:r w:rsidR="00AD47D6" w:rsidRPr="00AD47D6" w:rsidDel="000C75B1">
          <w:delText>на корме</w:delText>
        </w:r>
        <w:r w:rsidR="00EA21EC" w:rsidRPr="00EA21EC" w:rsidDel="000C75B1">
          <w:delText xml:space="preserve"> </w:delText>
        </w:r>
      </w:del>
      <w:r w:rsidR="00EA21EC" w:rsidRPr="00AD47D6">
        <w:tab/>
        <w:t>да/нет</w:t>
      </w:r>
      <w:r w:rsidR="00EA21EC" w:rsidRPr="00AD47D6">
        <w:rPr>
          <w:vertAlign w:val="superscript"/>
        </w:rPr>
        <w:t>1)</w:t>
      </w:r>
      <w:ins w:id="437" w:author="Larisa Maykovskaya" w:date="2018-11-20T17:29:00Z">
        <w:r>
          <w:rPr>
            <w:vertAlign w:val="superscript"/>
          </w:rPr>
          <w:t xml:space="preserve"> </w:t>
        </w:r>
      </w:ins>
      <w:ins w:id="438" w:author="Larisa Maykovskaya" w:date="2018-11-20T17:30:00Z">
        <w:r>
          <w:rPr>
            <w:rStyle w:val="FootnoteReference"/>
          </w:rPr>
          <w:footnoteReference w:customMarkFollows="1" w:id="23"/>
          <w:t>3)</w:t>
        </w:r>
      </w:ins>
    </w:p>
    <w:p w:rsidR="00AD47D6" w:rsidRPr="000C75B1" w:rsidDel="000C75B1" w:rsidRDefault="00AD47D6" w:rsidP="00EA21EC">
      <w:pPr>
        <w:pStyle w:val="Bullet1G"/>
        <w:tabs>
          <w:tab w:val="right" w:pos="8364"/>
        </w:tabs>
        <w:jc w:val="left"/>
        <w:rPr>
          <w:del w:id="441" w:author="Larisa Maykovskaya" w:date="2018-11-20T17:30:00Z"/>
          <w:rPrChange w:id="442" w:author="Larisa Maykovskaya" w:date="2018-11-20T17:30:00Z">
            <w:rPr>
              <w:del w:id="443" w:author="Larisa Maykovskaya" w:date="2018-11-20T17:30:00Z"/>
              <w:vertAlign w:val="superscript"/>
            </w:rPr>
          </w:rPrChange>
        </w:rPr>
      </w:pPr>
      <w:del w:id="444" w:author="Larisa Maykovskaya" w:date="2018-11-20T17:30:00Z">
        <w:r w:rsidRPr="00AD47D6" w:rsidDel="000C75B1">
          <w:delText xml:space="preserve">газовозвратный </w:delText>
        </w:r>
        <w:r w:rsidRPr="00AD47D6" w:rsidDel="000C75B1">
          <w:br/>
          <w:delText>трубопровод согласно пункту 9.3.2.22.5 с)</w:delText>
        </w:r>
        <w:r w:rsidRPr="00AD47D6" w:rsidDel="000C75B1">
          <w:br/>
          <w:delText>подогреваемые трубопровод и установка</w:delText>
        </w:r>
        <w:r w:rsidRPr="00AD47D6" w:rsidDel="000C75B1">
          <w:tab/>
          <w:delText>да/нет</w:delText>
        </w:r>
        <w:r w:rsidRPr="00AD47D6" w:rsidDel="000C75B1">
          <w:rPr>
            <w:vertAlign w:val="superscript"/>
          </w:rPr>
          <w:delText>1) 2)</w:delText>
        </w:r>
      </w:del>
    </w:p>
    <w:p w:rsidR="000C75B1" w:rsidRPr="000C75B1" w:rsidRDefault="000C75B1" w:rsidP="00EA21EC">
      <w:pPr>
        <w:pStyle w:val="Bullet1G"/>
        <w:tabs>
          <w:tab w:val="right" w:pos="8364"/>
        </w:tabs>
        <w:jc w:val="left"/>
        <w:rPr>
          <w:ins w:id="445" w:author="Larisa Maykovskaya" w:date="2018-11-20T17:31:00Z"/>
          <w:rPrChange w:id="446" w:author="Larisa Maykovskaya" w:date="2018-11-20T17:31:00Z">
            <w:rPr>
              <w:ins w:id="447" w:author="Larisa Maykovskaya" w:date="2018-11-20T17:31:00Z"/>
              <w:vertAlign w:val="superscript"/>
            </w:rPr>
          </w:rPrChange>
        </w:rPr>
      </w:pPr>
      <w:ins w:id="448" w:author="Larisa Maykovskaya" w:date="2018-11-20T17:30:00Z">
        <w:r w:rsidRPr="00CA243A">
          <w:t xml:space="preserve">соответствует правилам постройки согласно пункту 9.3.x.12.4 b) </w:t>
        </w:r>
      </w:ins>
      <w:ins w:id="449" w:author="Larisa Maykovskaya" w:date="2018-11-20T17:31:00Z">
        <w:r>
          <w:br/>
        </w:r>
      </w:ins>
      <w:ins w:id="450" w:author="Larisa Maykovskaya" w:date="2018-11-20T17:30:00Z">
        <w:r w:rsidRPr="00CA243A">
          <w:t>или 9.3.x.12.4 c), 9.3.x.51 и 9.3.x.52</w:t>
        </w:r>
        <w:r>
          <w:tab/>
          <w:t>да/нет</w:t>
        </w:r>
        <w:r>
          <w:rPr>
            <w:vertAlign w:val="superscript"/>
          </w:rPr>
          <w:t>1) 3)</w:t>
        </w:r>
      </w:ins>
    </w:p>
    <w:p w:rsidR="000C75B1" w:rsidRPr="00AD47D6" w:rsidRDefault="000C75B1" w:rsidP="00EA21EC">
      <w:pPr>
        <w:pStyle w:val="Bullet1G"/>
        <w:tabs>
          <w:tab w:val="right" w:pos="8364"/>
        </w:tabs>
        <w:jc w:val="left"/>
        <w:rPr>
          <w:ins w:id="451" w:author="Larisa Maykovskaya" w:date="2018-11-20T17:30:00Z"/>
        </w:rPr>
      </w:pPr>
      <w:ins w:id="452" w:author="Larisa Maykovskaya" w:date="2018-11-20T17:31:00Z">
        <w:r w:rsidRPr="00CA243A">
          <w:t xml:space="preserve">газоотводный трубопровод и подогреваемая установка </w:t>
        </w:r>
        <w:r>
          <w:tab/>
        </w:r>
        <w:r w:rsidRPr="006629F0">
          <w:rPr>
            <w:strike/>
          </w:rPr>
          <w:t>да</w:t>
        </w:r>
        <w:r w:rsidRPr="0012270A">
          <w:t>/нет</w:t>
        </w:r>
        <w:r w:rsidRPr="0012270A">
          <w:rPr>
            <w:vertAlign w:val="superscript"/>
          </w:rPr>
          <w:t>1)</w:t>
        </w:r>
        <w:r>
          <w:rPr>
            <w:vertAlign w:val="superscript"/>
          </w:rPr>
          <w:t xml:space="preserve"> 2)</w:t>
        </w:r>
      </w:ins>
    </w:p>
    <w:p w:rsidR="00AD47D6" w:rsidRPr="00AD47D6" w:rsidRDefault="00AD47D6" w:rsidP="00EA21EC">
      <w:pPr>
        <w:pStyle w:val="Bullet1G"/>
        <w:tabs>
          <w:tab w:val="left" w:leader="dot" w:pos="5103"/>
          <w:tab w:val="right" w:pos="8364"/>
        </w:tabs>
        <w:jc w:val="left"/>
      </w:pPr>
      <w:r w:rsidRPr="00AD47D6">
        <w:t xml:space="preserve">соответствует правилам постройки согласно </w:t>
      </w:r>
      <w:r w:rsidR="00EA21EC">
        <w:br/>
      </w:r>
      <w:r w:rsidRPr="00AD47D6">
        <w:t xml:space="preserve">замечанию (замечаниям) </w:t>
      </w:r>
      <w:r w:rsidR="00EA21EC">
        <w:tab/>
      </w:r>
      <w:r w:rsidRPr="00AD47D6">
        <w:t xml:space="preserve"> в колонке 20 таблицы С главы 3.2</w:t>
      </w:r>
      <w:r w:rsidRPr="00AD47D6">
        <w:rPr>
          <w:vertAlign w:val="superscript"/>
        </w:rPr>
        <w:t>1) 2)</w:t>
      </w:r>
    </w:p>
    <w:p w:rsidR="00AD47D6" w:rsidRPr="00AD47D6" w:rsidRDefault="00AD47D6">
      <w:pPr>
        <w:pStyle w:val="SingleTxtG"/>
        <w:ind w:left="1701" w:hanging="567"/>
        <w:pPrChange w:id="453" w:author="Larisa Maykovskaya" w:date="2018-11-20T17:29:00Z">
          <w:pPr>
            <w:pStyle w:val="SingleTxtG"/>
          </w:pPr>
        </w:pPrChange>
      </w:pPr>
      <w:r w:rsidRPr="00AD47D6">
        <w:t>9.</w:t>
      </w:r>
      <w:r w:rsidRPr="00AD47D6">
        <w:tab/>
      </w:r>
      <w:ins w:id="454" w:author="Larisa Maykovskaya" w:date="2018-11-20T17:29:00Z">
        <w:r w:rsidR="000C75B1" w:rsidRPr="000167CD">
          <w:t>Электрические и неэлектрические установки и оборудование для использования во взрывоопасных зонах</w:t>
        </w:r>
      </w:ins>
      <w:del w:id="455" w:author="Larisa Maykovskaya" w:date="2018-11-20T17:29:00Z">
        <w:r w:rsidRPr="00AD47D6" w:rsidDel="000C75B1">
          <w:delText>Электрооборудование</w:delText>
        </w:r>
      </w:del>
      <w:r w:rsidRPr="00AD47D6">
        <w:t>:</w:t>
      </w:r>
    </w:p>
    <w:p w:rsidR="00AD47D6" w:rsidRPr="00AD47D6" w:rsidRDefault="00AD47D6" w:rsidP="00EA21EC">
      <w:pPr>
        <w:pStyle w:val="Bullet1G"/>
      </w:pPr>
      <w:r w:rsidRPr="00AD47D6">
        <w:t>температурный класс: Т4</w:t>
      </w:r>
    </w:p>
    <w:p w:rsidR="00AD47D6" w:rsidRPr="00AD47D6" w:rsidRDefault="00AD47D6" w:rsidP="00EA21EC">
      <w:pPr>
        <w:pStyle w:val="Bullet1G"/>
      </w:pPr>
      <w:r w:rsidRPr="00AD47D6">
        <w:t>группа взрывоопасности: IIB</w:t>
      </w:r>
    </w:p>
    <w:p w:rsidR="000C75B1" w:rsidRDefault="00AD47D6" w:rsidP="00AD47D6">
      <w:pPr>
        <w:pStyle w:val="SingleTxtG"/>
        <w:rPr>
          <w:ins w:id="456" w:author="Larisa Maykovskaya" w:date="2018-11-20T17:28:00Z"/>
        </w:rPr>
      </w:pPr>
      <w:r w:rsidRPr="00AD47D6">
        <w:t>10.</w:t>
      </w:r>
      <w:r w:rsidRPr="00AD47D6">
        <w:tab/>
      </w:r>
      <w:ins w:id="457" w:author="Larisa Maykovskaya" w:date="2018-11-20T17:28:00Z">
        <w:r w:rsidR="000C75B1" w:rsidRPr="000167CD">
          <w:t>Автономные системы защиты:</w:t>
        </w:r>
      </w:ins>
    </w:p>
    <w:p w:rsidR="000C75B1" w:rsidRDefault="000C75B1">
      <w:pPr>
        <w:pStyle w:val="Bullet1G"/>
        <w:rPr>
          <w:ins w:id="458" w:author="Larisa Maykovskaya" w:date="2018-11-20T17:28:00Z"/>
        </w:rPr>
        <w:pPrChange w:id="459" w:author="Larisa Maykovskaya" w:date="2018-11-20T17:29:00Z">
          <w:pPr>
            <w:pStyle w:val="SingleTxtG"/>
          </w:pPr>
        </w:pPrChange>
      </w:pPr>
      <w:ins w:id="460" w:author="Larisa Maykovskaya" w:date="2018-11-20T17:29:00Z">
        <w:r w:rsidRPr="000167CD">
          <w:t>Группа взрывоопасности/подгруппа группы взрывоопасности II B</w:t>
        </w:r>
      </w:ins>
    </w:p>
    <w:p w:rsidR="00AD47D6" w:rsidRPr="00AD47D6" w:rsidRDefault="000C75B1" w:rsidP="00AD47D6">
      <w:pPr>
        <w:pStyle w:val="SingleTxtG"/>
      </w:pPr>
      <w:ins w:id="461" w:author="Larisa Maykovskaya" w:date="2018-11-20T17:28:00Z">
        <w:r>
          <w:t>11.</w:t>
        </w:r>
        <w:r>
          <w:tab/>
        </w:r>
      </w:ins>
      <w:r w:rsidR="00AD47D6" w:rsidRPr="00AD47D6">
        <w:t>Скорость загрузки/разгрузки: 800 м</w:t>
      </w:r>
      <w:r w:rsidR="00AD47D6" w:rsidRPr="00AD47D6">
        <w:rPr>
          <w:vertAlign w:val="superscript"/>
        </w:rPr>
        <w:t>3</w:t>
      </w:r>
      <w:r w:rsidR="00AD47D6" w:rsidRPr="00AD47D6">
        <w:t>/ч</w:t>
      </w:r>
    </w:p>
    <w:p w:rsidR="00AD47D6" w:rsidRPr="00AD47D6" w:rsidRDefault="00AD47D6" w:rsidP="00AD47D6">
      <w:pPr>
        <w:pStyle w:val="SingleTxtG"/>
      </w:pPr>
      <w:del w:id="462" w:author="Larisa Maykovskaya" w:date="2018-11-20T17:28:00Z">
        <w:r w:rsidRPr="00AD47D6" w:rsidDel="000C75B1">
          <w:delText>11</w:delText>
        </w:r>
      </w:del>
      <w:ins w:id="463" w:author="Larisa Maykovskaya" w:date="2018-11-20T17:28:00Z">
        <w:r w:rsidR="000C75B1">
          <w:t>12</w:t>
        </w:r>
      </w:ins>
      <w:r w:rsidRPr="00AD47D6">
        <w:t>.</w:t>
      </w:r>
      <w:r w:rsidRPr="00AD47D6">
        <w:tab/>
        <w:t>Допустимая относительная массовая плотность: 1,50</w:t>
      </w:r>
    </w:p>
    <w:p w:rsidR="00AD47D6" w:rsidRDefault="00AD47D6" w:rsidP="00EA21EC">
      <w:pPr>
        <w:pStyle w:val="SingleTxtG"/>
        <w:ind w:left="1701" w:hanging="567"/>
        <w:rPr>
          <w:ins w:id="464" w:author="Larisa Maykovskaya" w:date="2018-11-20T17:28:00Z"/>
        </w:rPr>
      </w:pPr>
      <w:del w:id="465" w:author="Larisa Maykovskaya" w:date="2018-11-20T17:28:00Z">
        <w:r w:rsidRPr="00AD47D6" w:rsidDel="000C75B1">
          <w:delText>12</w:delText>
        </w:r>
      </w:del>
      <w:ins w:id="466" w:author="Larisa Maykovskaya" w:date="2018-11-20T17:28:00Z">
        <w:r w:rsidR="000C75B1">
          <w:t>13</w:t>
        </w:r>
      </w:ins>
      <w:r w:rsidRPr="00AD47D6">
        <w:t>.</w:t>
      </w:r>
      <w:r w:rsidRPr="00AD47D6">
        <w:tab/>
        <w:t>Дополнительные замечания</w:t>
      </w:r>
      <w:del w:id="467" w:author="Larisa Maykovskaya" w:date="2018-11-20T17:28:00Z">
        <w:r w:rsidRPr="00AD47D6" w:rsidDel="000C75B1">
          <w:rPr>
            <w:vertAlign w:val="superscript"/>
          </w:rPr>
          <w:delText>1)</w:delText>
        </w:r>
      </w:del>
      <w:r w:rsidRPr="00AD47D6">
        <w:t xml:space="preserve">: </w:t>
      </w:r>
      <w:del w:id="468" w:author="Larisa Maykovskaya" w:date="2018-11-20T17:28:00Z">
        <w:r w:rsidRPr="00AD47D6" w:rsidDel="000C75B1">
          <w:delText>Возможность подсоединения устройства для взятия проб предусмотрена для пробоотборника DOPAK, тип DPM−1000</w:delText>
        </w:r>
      </w:del>
    </w:p>
    <w:p w:rsidR="000C75B1" w:rsidRDefault="000C75B1" w:rsidP="000C75B1">
      <w:pPr>
        <w:pStyle w:val="SingleTxtG"/>
        <w:tabs>
          <w:tab w:val="right" w:pos="8364"/>
        </w:tabs>
        <w:ind w:left="1701" w:hanging="567"/>
        <w:jc w:val="left"/>
        <w:rPr>
          <w:ins w:id="469" w:author="Larisa Maykovskaya" w:date="2018-11-20T17:28:00Z"/>
        </w:rPr>
      </w:pPr>
      <w:ins w:id="470" w:author="Larisa Maykovskaya" w:date="2018-11-20T17:28:00Z">
        <w:r>
          <w:tab/>
        </w:r>
        <w:r w:rsidRPr="000167CD">
          <w:t>Судно соответствует правилам постройки, предусмотренным в</w:t>
        </w:r>
        <w:r>
          <w:t> </w:t>
        </w:r>
        <w:r w:rsidRPr="000167CD">
          <w:t>подразделах 9.3.x.12, 9.3.x.51, 9.3.x.52</w:t>
        </w:r>
        <w:r>
          <w:tab/>
        </w:r>
        <w:r w:rsidRPr="000167CD">
          <w:t>да/нет</w:t>
        </w:r>
        <w:r w:rsidRPr="00AC3917">
          <w:rPr>
            <w:vertAlign w:val="superscript"/>
          </w:rPr>
          <w:t>1), 3)</w:t>
        </w:r>
      </w:ins>
    </w:p>
    <w:p w:rsidR="000C75B1" w:rsidRPr="0023522E" w:rsidRDefault="000C75B1" w:rsidP="000C75B1">
      <w:pPr>
        <w:pStyle w:val="SingleTxtG"/>
        <w:tabs>
          <w:tab w:val="right" w:leader="dot" w:pos="8364"/>
        </w:tabs>
        <w:ind w:left="1701" w:hanging="567"/>
        <w:jc w:val="left"/>
        <w:rPr>
          <w:ins w:id="471" w:author="Larisa Maykovskaya" w:date="2018-11-20T17:28:00Z"/>
        </w:rPr>
      </w:pPr>
      <w:ins w:id="472" w:author="Larisa Maykovskaya" w:date="2018-11-20T17:28:00Z">
        <w:r>
          <w:rPr>
            <w:vertAlign w:val="superscript"/>
          </w:rPr>
          <w:tab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  <w:r>
          <w:rPr>
            <w:vertAlign w:val="superscript"/>
          </w:rPr>
          <w:br/>
        </w:r>
        <w:r>
          <w:rPr>
            <w:vertAlign w:val="superscript"/>
          </w:rPr>
          <w:tab/>
        </w:r>
      </w:ins>
    </w:p>
    <w:p w:rsidR="000C75B1" w:rsidRDefault="000C75B1" w:rsidP="00EA21EC">
      <w:pPr>
        <w:pStyle w:val="SingleTxtG"/>
        <w:ind w:left="1701" w:hanging="567"/>
      </w:pPr>
    </w:p>
    <w:p w:rsidR="00EA21EC" w:rsidRDefault="00EA21EC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Загрузка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A – 3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Грузовые танки вашего танкера были опорожнены, но, вероятно, не были очищены </w:t>
            </w:r>
            <w:r w:rsidRPr="00EA21EC">
              <w:br/>
              <w:t>от предыдущего продукта (см. введение). Что вы должны сделать с точки зрения </w:t>
            </w:r>
            <w:r w:rsidRPr="00EA21EC">
              <w:br/>
              <w:t xml:space="preserve">обеспечения безопасности перед принятием на борт нового груза? Укажите также </w:t>
            </w:r>
            <w:r w:rsidRPr="00EA21EC">
              <w:br/>
              <w:t>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Загрузка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A – 6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Во время загрузки газоотводный коллектор соединен с береговым сооружением. От </w:t>
            </w:r>
            <w:r w:rsidRPr="00EA21EC">
              <w:br/>
              <w:t>чего зависит максимальная скорость загрузки и где указана допустимая максимальная </w:t>
            </w:r>
            <w:r w:rsidRPr="00EA21EC">
              <w:br/>
              <w:t xml:space="preserve">скорость загрузки? Обоснуйте ваш ответ и укажите также соответствующее </w:t>
            </w:r>
            <w:r w:rsidRPr="00EA21EC">
              <w:br/>
              <w:t>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Загрузка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A – 10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При каком значении степени наполнения должны срабатывать сигнализатор уровня </w:t>
            </w:r>
            <w:r w:rsidRPr="00EA21EC">
              <w:br/>
              <w:t xml:space="preserve">и устройство, предотвращающее перелив? Укажите также соответствующее </w:t>
            </w:r>
            <w:r w:rsidRPr="00EA21EC">
              <w:br/>
              <w:t>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Вопрос, касающийся конкретного вещества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E – 1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При существующей температуре окружающей среды можете ли вы загружать это </w:t>
            </w:r>
            <w:r w:rsidRPr="00EA21EC">
              <w:br/>
              <w:t xml:space="preserve">вещество в ваше судно? Обоснуйте ваш ответ и укажите также соответствующее </w:t>
            </w:r>
            <w:r w:rsidRPr="00EA21EC">
              <w:br/>
              <w:t>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Перевозка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B – 2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Укажите по меньшей мере восемь документов, которые, согласно ВОПОГ, должны </w:t>
            </w:r>
            <w:r w:rsidRPr="00EA21EC">
              <w:br/>
              <w:t xml:space="preserve">находиться на борту вашего судна во время перевозки. 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r w:rsidRPr="00EA21EC">
              <w:rPr>
                <w:i/>
              </w:rPr>
              <w:t>Перевозка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B – 3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В ходе рейса вы хотите пришвартоваться вблизи жилого района. На каком минимальном </w:t>
            </w:r>
            <w:r w:rsidRPr="00EA21EC">
              <w:br/>
              <w:t xml:space="preserve">расстоянии от такого района вы должны находиться в случае отсутствия зоны стоянки, </w:t>
            </w:r>
            <w:r w:rsidRPr="00EA21EC">
              <w:br/>
              <w:t>указанной компетентным органом? Укажите 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r w:rsidRPr="00EA21EC">
              <w:rPr>
                <w:i/>
              </w:rPr>
              <w:t>Перевозка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B – 6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Во время перевозки некоторых веществ на борту судна запрещается нахождение лиц</w:t>
            </w:r>
            <w:r w:rsidR="00286476" w:rsidRPr="00286476">
              <w:t xml:space="preserve"> </w:t>
            </w:r>
            <w:r w:rsidRPr="00EA21EC">
              <w:br/>
              <w:t xml:space="preserve">моложе 14 лет. Применимо ли это предписание в случае вещества </w:t>
            </w:r>
            <w:r w:rsidR="002E6423">
              <w:br/>
            </w:r>
            <w:r w:rsidRPr="00EA21EC">
              <w:t xml:space="preserve">под № ООН 1662 НИТРОБЕНЗОЛА? </w:t>
            </w:r>
            <w:r w:rsidR="00286476">
              <w:br/>
            </w:r>
            <w:r w:rsidRPr="00EA21EC">
              <w:t>Укажите 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Вопрос, касающийся конкретного вещества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E – 9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Во время перевозки этого вещества вы констатируете на основании показаний прибора </w:t>
            </w:r>
            <w:r w:rsidRPr="00EA21EC">
              <w:br/>
              <w:t xml:space="preserve">для измерения давления, что давление в грузовом танке повышается. Что вы должны </w:t>
            </w:r>
            <w:r w:rsidRPr="00EA21EC">
              <w:br/>
              <w:t>сделать, чтобы предотвратить возникновение избыточного давления?</w:t>
            </w:r>
            <w:r w:rsidR="00F43DD1" w:rsidRPr="00F43DD1">
              <w:t xml:space="preserve"> </w:t>
            </w:r>
            <w:r w:rsidRPr="00EA21EC">
              <w:t xml:space="preserve">Обоснуйте </w:t>
            </w:r>
            <w:r w:rsidRPr="00EA21EC">
              <w:br/>
              <w:t>ваш ответ и укажите 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FB4FAC">
            <w:pPr>
              <w:rPr>
                <w:i/>
              </w:rPr>
            </w:pPr>
            <w:r w:rsidRPr="00EA21EC">
              <w:rPr>
                <w:i/>
              </w:rPr>
              <w:t>Разгрузка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C – 1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Во время разгрузки вы слышите нерегулярный шум, исходящий из разгрузочного </w:t>
            </w:r>
            <w:r w:rsidRPr="00EA21EC">
              <w:br/>
              <w:t>насоса, расположенного на палубе. a: В чем может быть причина?</w:t>
            </w:r>
            <w:r w:rsidR="00F43DD1" w:rsidRPr="00F43DD1">
              <w:t xml:space="preserve"> </w:t>
            </w:r>
            <w:r w:rsidRPr="00EA21EC">
              <w:t xml:space="preserve">b: Что вы должны </w:t>
            </w:r>
            <w:r w:rsidRPr="00EA21EC">
              <w:br/>
              <w:t>сделать?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FB4FAC" w:rsidRDefault="00FB4FAC" w:rsidP="00EA21EC"/>
    <w:p w:rsidR="00FB4FAC" w:rsidRDefault="00FB4FAC">
      <w:pPr>
        <w:suppressAutoHyphens w:val="0"/>
        <w:spacing w:line="240" w:lineRule="auto"/>
      </w:pPr>
      <w:r>
        <w:br w:type="page"/>
      </w:r>
    </w:p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Разгрузка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C – 5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О чем вы должны заботиться в первую очередь во время разгрузки грузовых танков? </w:t>
            </w:r>
          </w:p>
          <w:p w:rsidR="00EA21EC" w:rsidRPr="00EA21EC" w:rsidRDefault="00EA21EC" w:rsidP="007003A1">
            <w:r w:rsidRPr="00EA21EC">
              <w:t>Обоснуйте ваш ответ.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Разгрузка (включая подготовку)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C – 9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На судне выставлен только один синий конус/огонь. Необходимо ли контролировать </w:t>
            </w:r>
            <w:r w:rsidRPr="00EA21EC">
              <w:br/>
              <w:t xml:space="preserve">разгрузку на борту? На что, среди прочего, необходимо обращать внимание? Укажите </w:t>
            </w:r>
            <w:r w:rsidRPr="00EA21EC">
              <w:br/>
              <w:t>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r w:rsidRPr="00EA21EC">
              <w:rPr>
                <w:i/>
              </w:rPr>
              <w:t>Промывка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D – 1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 xml:space="preserve">Согласно ВОПОГ, при каких условиях можно входить в грузовой танк без защитного </w:t>
            </w:r>
            <w:r w:rsidRPr="00EA21EC">
              <w:br/>
              <w:t>снаряжения? Укажите 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r w:rsidRPr="00EA21EC">
              <w:rPr>
                <w:i/>
              </w:rPr>
              <w:t>Промывка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D – 4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Вы производите дегазацию на ходу судна. Вблизи рулевой рубки вы измеряете </w:t>
            </w:r>
            <w:r w:rsidRPr="00EA21EC">
              <w:br/>
              <w:t xml:space="preserve">концентрацию, которая на 25% ниже нижнего предела взрываемости вещества. </w:t>
            </w:r>
            <w:r w:rsidRPr="00EA21EC">
              <w:br/>
              <w:t xml:space="preserve">Должны ли вы предпринять что-либо и если да, то что? Укажите также </w:t>
            </w:r>
            <w:r w:rsidRPr="00EA21EC">
              <w:br/>
              <w:t>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r w:rsidRPr="00EA21EC">
              <w:rPr>
                <w:i/>
              </w:rPr>
              <w:t>Промывка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D – 11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Концентрация газов должна измеряться каждый час в течение первых двух часов </w:t>
            </w:r>
            <w:r w:rsidRPr="00EA21EC">
              <w:br/>
              <w:t xml:space="preserve">после начала дегазации.  Кто должен осуществлять эти действия? Укажите также </w:t>
            </w:r>
            <w:r w:rsidRPr="00EA21EC">
              <w:br/>
              <w:t>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EA21EC" w:rsidRPr="00EA21EC" w:rsidRDefault="00EA21EC" w:rsidP="00EA21EC"/>
    <w:tbl>
      <w:tblPr>
        <w:tblW w:w="9566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4"/>
        <w:gridCol w:w="992"/>
      </w:tblGrid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rPr>
                <w:i/>
              </w:rPr>
            </w:pPr>
            <w:r w:rsidRPr="00EA21EC">
              <w:rPr>
                <w:i/>
              </w:rPr>
              <w:t>Вопрос, касающийся конкретного вещества</w:t>
            </w:r>
          </w:p>
        </w:tc>
        <w:tc>
          <w:tcPr>
            <w:tcW w:w="992" w:type="dxa"/>
          </w:tcPr>
          <w:p w:rsidR="00EA21EC" w:rsidRPr="00EA21EC" w:rsidRDefault="00EA21EC" w:rsidP="007003A1">
            <w:r w:rsidRPr="00EA21EC">
              <w:t>E – 12</w:t>
            </w:r>
          </w:p>
        </w:tc>
      </w:tr>
      <w:tr w:rsidR="00EA21EC" w:rsidRPr="00EA21EC" w:rsidTr="00EA21EC">
        <w:tc>
          <w:tcPr>
            <w:tcW w:w="9566" w:type="dxa"/>
            <w:gridSpan w:val="2"/>
          </w:tcPr>
          <w:p w:rsidR="00EA21EC" w:rsidRPr="00EA21EC" w:rsidRDefault="00EA21EC" w:rsidP="007003A1">
            <w:r w:rsidRPr="00EA21EC">
              <w:t>Какой вид опасности этого вещества является преобладающим и какие виды </w:t>
            </w:r>
            <w:r w:rsidRPr="00EA21EC">
              <w:br/>
              <w:t xml:space="preserve">опасности − дополнительными? Дайте пояснения по этим видам опасности и укажите </w:t>
            </w:r>
            <w:r w:rsidRPr="00EA21EC">
              <w:br/>
              <w:t>также соответствующее положение ВОПОГ.</w:t>
            </w:r>
          </w:p>
        </w:tc>
      </w:tr>
      <w:tr w:rsidR="00EA21EC" w:rsidRPr="00EA21EC" w:rsidTr="00EA21EC">
        <w:tc>
          <w:tcPr>
            <w:tcW w:w="8574" w:type="dxa"/>
          </w:tcPr>
          <w:p w:rsidR="00EA21EC" w:rsidRPr="00EA21EC" w:rsidRDefault="00EA21EC" w:rsidP="007003A1">
            <w:pPr>
              <w:jc w:val="right"/>
            </w:pPr>
            <w:r w:rsidRPr="00EA21EC">
              <w:t>Баллы:</w:t>
            </w:r>
          </w:p>
        </w:tc>
        <w:tc>
          <w:tcPr>
            <w:tcW w:w="992" w:type="dxa"/>
          </w:tcPr>
          <w:p w:rsidR="00EA21EC" w:rsidRPr="00EA21EC" w:rsidRDefault="00EA21EC" w:rsidP="007003A1"/>
        </w:tc>
      </w:tr>
    </w:tbl>
    <w:p w:rsidR="00D071B5" w:rsidRPr="00EA21EC" w:rsidRDefault="00EA21EC" w:rsidP="00EA21E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071B5" w:rsidRPr="00EA21EC" w:rsidRDefault="00D071B5" w:rsidP="00EA21EC">
      <w:pPr>
        <w:pStyle w:val="SingleTxtG"/>
        <w:jc w:val="center"/>
        <w:rPr>
          <w:u w:val="single"/>
        </w:rPr>
      </w:pPr>
    </w:p>
    <w:sectPr w:rsidR="00D071B5" w:rsidRPr="00EA21EC" w:rsidSect="0023522E">
      <w:headerReference w:type="even" r:id="rId23"/>
      <w:headerReference w:type="default" r:id="rId24"/>
      <w:footerReference w:type="even" r:id="rId25"/>
      <w:footerReference w:type="default" r:id="rId2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903" w:rsidRPr="00A312BC" w:rsidRDefault="00140903" w:rsidP="00A312BC"/>
  </w:endnote>
  <w:endnote w:type="continuationSeparator" w:id="0">
    <w:p w:rsidR="00140903" w:rsidRPr="00A312BC" w:rsidRDefault="0014090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Default="00140903" w:rsidP="008764AD">
    <w:pPr>
      <w:pStyle w:val="Footer"/>
    </w:pPr>
    <w:r w:rsidRPr="00C74496">
      <w:rPr>
        <w:b/>
        <w:sz w:val="18"/>
      </w:rPr>
      <w:fldChar w:fldCharType="begin"/>
    </w:r>
    <w:r w:rsidRPr="00C74496">
      <w:rPr>
        <w:b/>
        <w:sz w:val="18"/>
      </w:rPr>
      <w:instrText xml:space="preserve"> PAGE  \* MERGEFORMAT </w:instrText>
    </w:r>
    <w:r w:rsidRPr="00C74496">
      <w:rPr>
        <w:b/>
        <w:sz w:val="18"/>
      </w:rPr>
      <w:fldChar w:fldCharType="separate"/>
    </w:r>
    <w:r w:rsidR="00B736AE">
      <w:rPr>
        <w:b/>
        <w:noProof/>
        <w:sz w:val="18"/>
      </w:rPr>
      <w:t>20</w:t>
    </w:r>
    <w:r w:rsidRPr="00C74496">
      <w:rPr>
        <w:b/>
        <w:sz w:val="18"/>
      </w:rPr>
      <w:fldChar w:fldCharType="end"/>
    </w:r>
    <w:r>
      <w:rPr>
        <w:b/>
        <w:sz w:val="18"/>
      </w:rPr>
      <w:tab/>
    </w:r>
    <w:r>
      <w:t>GE.18-17821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Default="00140903" w:rsidP="008764AD">
    <w:pPr>
      <w:pStyle w:val="Footer"/>
    </w:pPr>
    <w:r>
      <w:t>GE.18-17821</w:t>
    </w:r>
    <w:r>
      <w:tab/>
    </w:r>
    <w:r w:rsidRPr="00C74496">
      <w:rPr>
        <w:b/>
        <w:sz w:val="18"/>
      </w:rPr>
      <w:fldChar w:fldCharType="begin"/>
    </w:r>
    <w:r w:rsidRPr="00C74496">
      <w:rPr>
        <w:b/>
        <w:sz w:val="18"/>
      </w:rPr>
      <w:instrText xml:space="preserve"> PAGE  \* MERGEFORMAT </w:instrText>
    </w:r>
    <w:r w:rsidRPr="00C74496">
      <w:rPr>
        <w:b/>
        <w:sz w:val="18"/>
      </w:rPr>
      <w:fldChar w:fldCharType="separate"/>
    </w:r>
    <w:r w:rsidR="00B736AE">
      <w:rPr>
        <w:b/>
        <w:noProof/>
        <w:sz w:val="18"/>
      </w:rPr>
      <w:t>19</w:t>
    </w:r>
    <w:r w:rsidRPr="00C7449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C74496" w:rsidRDefault="00140903" w:rsidP="00C74496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18-17821  (R)</w:t>
    </w:r>
    <w:r>
      <w:rPr>
        <w:lang w:val="en-US"/>
      </w:rPr>
      <w:t xml:space="preserve">   201118   221118</w:t>
    </w:r>
    <w:r>
      <w:br/>
    </w:r>
    <w:r w:rsidRPr="00C74496">
      <w:rPr>
        <w:rFonts w:ascii="C39T30Lfz" w:hAnsi="C39T30Lfz"/>
        <w:kern w:val="14"/>
        <w:sz w:val="56"/>
      </w:rPr>
      <w:t></w:t>
    </w:r>
    <w:r w:rsidRPr="00C74496">
      <w:rPr>
        <w:rFonts w:ascii="C39T30Lfz" w:hAnsi="C39T30Lfz"/>
        <w:kern w:val="14"/>
        <w:sz w:val="56"/>
      </w:rPr>
      <w:t></w:t>
    </w:r>
    <w:r w:rsidRPr="00C74496">
      <w:rPr>
        <w:rFonts w:ascii="C39T30Lfz" w:hAnsi="C39T30Lfz"/>
        <w:kern w:val="14"/>
        <w:sz w:val="56"/>
      </w:rPr>
      <w:t></w:t>
    </w:r>
    <w:r w:rsidRPr="00C74496">
      <w:rPr>
        <w:rFonts w:ascii="C39T30Lfz" w:hAnsi="C39T30Lfz"/>
        <w:kern w:val="14"/>
        <w:sz w:val="56"/>
      </w:rPr>
      <w:t></w:t>
    </w:r>
    <w:r w:rsidRPr="00C74496">
      <w:rPr>
        <w:rFonts w:ascii="C39T30Lfz" w:hAnsi="C39T30Lfz"/>
        <w:kern w:val="14"/>
        <w:sz w:val="56"/>
      </w:rPr>
      <w:t></w:t>
    </w:r>
    <w:r w:rsidRPr="00C74496">
      <w:rPr>
        <w:rFonts w:ascii="C39T30Lfz" w:hAnsi="C39T30Lfz"/>
        <w:kern w:val="14"/>
        <w:sz w:val="56"/>
      </w:rPr>
      <w:t></w:t>
    </w:r>
    <w:r w:rsidRPr="00C74496">
      <w:rPr>
        <w:rFonts w:ascii="C39T30Lfz" w:hAnsi="C39T30Lfz"/>
        <w:kern w:val="14"/>
        <w:sz w:val="56"/>
      </w:rPr>
      <w:t></w:t>
    </w:r>
    <w:r w:rsidRPr="00C74496">
      <w:rPr>
        <w:rFonts w:ascii="C39T30Lfz" w:hAnsi="C39T30Lfz"/>
        <w:kern w:val="14"/>
        <w:sz w:val="56"/>
      </w:rPr>
      <w:t></w:t>
    </w:r>
    <w:r w:rsidRPr="00C7449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30724B" w:rsidRDefault="00140903" w:rsidP="0030724B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6" name="Надпись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40903" w:rsidRDefault="00140903" w:rsidP="0030724B">
                          <w:pPr>
                            <w:pStyle w:val="Footer"/>
                          </w:pPr>
                          <w:r w:rsidRPr="00C74496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C74496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C74496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B736AE">
                            <w:rPr>
                              <w:b/>
                              <w:noProof/>
                              <w:sz w:val="18"/>
                            </w:rPr>
                            <w:t>30</w:t>
                          </w:r>
                          <w:r w:rsidRPr="00C74496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GE.18-17821</w:t>
                          </w:r>
                        </w:p>
                        <w:p w:rsidR="00140903" w:rsidRDefault="0014090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8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40903" w:rsidRDefault="00140903" w:rsidP="0030724B">
                    <w:pPr>
                      <w:pStyle w:val="a8"/>
                    </w:pPr>
                    <w:r w:rsidRPr="00C74496">
                      <w:rPr>
                        <w:b/>
                        <w:sz w:val="18"/>
                      </w:rPr>
                      <w:fldChar w:fldCharType="begin"/>
                    </w:r>
                    <w:r w:rsidRPr="00C74496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C74496">
                      <w:rPr>
                        <w:b/>
                        <w:sz w:val="18"/>
                      </w:rPr>
                      <w:fldChar w:fldCharType="separate"/>
                    </w:r>
                    <w:r w:rsidR="00B736AE">
                      <w:rPr>
                        <w:b/>
                        <w:noProof/>
                        <w:sz w:val="18"/>
                      </w:rPr>
                      <w:t>30</w:t>
                    </w:r>
                    <w:r w:rsidRPr="00C74496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GE.18-17821</w:t>
                    </w:r>
                  </w:p>
                  <w:p w:rsidR="00140903" w:rsidRDefault="00140903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30724B" w:rsidRDefault="00140903" w:rsidP="0030724B">
    <w:pPr>
      <w:pStyle w:val="Foot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4" name="Надпись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40903" w:rsidRDefault="00140903" w:rsidP="0030724B">
                          <w:pPr>
                            <w:pStyle w:val="Footer"/>
                          </w:pPr>
                          <w:r>
                            <w:t>GE.18-17821</w:t>
                          </w:r>
                          <w:r>
                            <w:tab/>
                          </w:r>
                          <w:r w:rsidRPr="00C74496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C74496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C74496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31</w:t>
                          </w:r>
                          <w:r w:rsidRPr="00C74496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140903" w:rsidRDefault="0014090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4" o:spid="_x0000_s1029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40903" w:rsidRDefault="00140903" w:rsidP="0030724B">
                    <w:pPr>
                      <w:pStyle w:val="a8"/>
                    </w:pPr>
                    <w:r>
                      <w:t>GE.18-17821</w:t>
                    </w:r>
                    <w:r>
                      <w:tab/>
                    </w:r>
                    <w:r w:rsidRPr="00C74496">
                      <w:rPr>
                        <w:b/>
                        <w:sz w:val="18"/>
                      </w:rPr>
                      <w:fldChar w:fldCharType="begin"/>
                    </w:r>
                    <w:r w:rsidRPr="00C74496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C74496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31</w:t>
                    </w:r>
                    <w:r w:rsidRPr="00C74496">
                      <w:rPr>
                        <w:b/>
                        <w:sz w:val="18"/>
                      </w:rPr>
                      <w:fldChar w:fldCharType="end"/>
                    </w:r>
                  </w:p>
                  <w:p w:rsidR="00140903" w:rsidRDefault="00140903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23522E" w:rsidRDefault="00140903" w:rsidP="0023522E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B736AE">
      <w:rPr>
        <w:b/>
        <w:noProof/>
        <w:sz w:val="18"/>
      </w:rPr>
      <w:t>52</w:t>
    </w:r>
    <w:r>
      <w:rPr>
        <w:b/>
        <w:sz w:val="18"/>
      </w:rPr>
      <w:fldChar w:fldCharType="end"/>
    </w:r>
    <w:r>
      <w:tab/>
      <w:t>GE.</w:t>
    </w:r>
    <w:r w:rsidRPr="0023522E">
      <w:t>18</w:t>
    </w:r>
    <w:r>
      <w:t>-</w:t>
    </w:r>
    <w:r w:rsidRPr="0023522E">
      <w:t>17821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30724B" w:rsidRDefault="00140903" w:rsidP="0030724B">
    <w:pPr>
      <w:pStyle w:val="Footer"/>
    </w:pPr>
    <w:r>
      <w:t>GE.18-17821</w:t>
    </w:r>
    <w:r>
      <w:tab/>
    </w:r>
    <w:r w:rsidRPr="00C74496">
      <w:rPr>
        <w:b/>
        <w:sz w:val="18"/>
      </w:rPr>
      <w:fldChar w:fldCharType="begin"/>
    </w:r>
    <w:r w:rsidRPr="00C74496">
      <w:rPr>
        <w:b/>
        <w:sz w:val="18"/>
      </w:rPr>
      <w:instrText xml:space="preserve"> PAGE  \* MERGEFORMAT </w:instrText>
    </w:r>
    <w:r w:rsidRPr="00C74496">
      <w:rPr>
        <w:b/>
        <w:sz w:val="18"/>
      </w:rPr>
      <w:fldChar w:fldCharType="separate"/>
    </w:r>
    <w:r w:rsidR="00B736AE">
      <w:rPr>
        <w:b/>
        <w:noProof/>
        <w:sz w:val="18"/>
      </w:rPr>
      <w:t>51</w:t>
    </w:r>
    <w:r w:rsidRPr="00C7449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903" w:rsidRPr="001075E9" w:rsidRDefault="0014090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40903" w:rsidRDefault="0014090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140903" w:rsidRPr="00502D60" w:rsidRDefault="00140903" w:rsidP="00AA1EA4">
      <w:pPr>
        <w:pStyle w:val="FootnoteText"/>
      </w:pPr>
      <w:r w:rsidRPr="003958DF">
        <w:rPr>
          <w:rStyle w:val="FootnoteReference"/>
          <w:szCs w:val="18"/>
          <w:vertAlign w:val="baseline"/>
        </w:rPr>
        <w:tab/>
        <w:t>*</w:t>
      </w:r>
      <w:r w:rsidRPr="00502D60">
        <w:rPr>
          <w:rStyle w:val="FootnoteReference"/>
          <w:sz w:val="20"/>
        </w:rPr>
        <w:tab/>
      </w:r>
      <w:r>
        <w:t>Распространено на немецком языке Центральной комиссией судоходства</w:t>
      </w:r>
      <w:r w:rsidRPr="003958DF">
        <w:t xml:space="preserve"> </w:t>
      </w:r>
      <w:r>
        <w:t>по Рейну</w:t>
      </w:r>
      <w:r w:rsidRPr="00704A5A">
        <w:t xml:space="preserve"> </w:t>
      </w:r>
      <w:r>
        <w:t xml:space="preserve">под условным обозначением </w:t>
      </w:r>
      <w:r w:rsidRPr="0043425A">
        <w:rPr>
          <w:lang w:val="fr-FR"/>
        </w:rPr>
        <w:t>CCNR</w:t>
      </w:r>
      <w:r w:rsidRPr="003A1824">
        <w:t>/</w:t>
      </w:r>
      <w:r w:rsidRPr="0043425A">
        <w:rPr>
          <w:lang w:val="fr-FR"/>
        </w:rPr>
        <w:t>ZKR</w:t>
      </w:r>
      <w:r w:rsidRPr="00502D60">
        <w:t>/</w:t>
      </w:r>
      <w:r w:rsidRPr="0043425A">
        <w:rPr>
          <w:lang w:val="fr-FR"/>
        </w:rPr>
        <w:t>ADN</w:t>
      </w:r>
      <w:r w:rsidRPr="00502D60">
        <w:t>/</w:t>
      </w:r>
      <w:r w:rsidRPr="0043425A">
        <w:rPr>
          <w:lang w:val="fr-FR"/>
        </w:rPr>
        <w:t>WP</w:t>
      </w:r>
      <w:r w:rsidRPr="00502D60">
        <w:t>.15/</w:t>
      </w:r>
      <w:r w:rsidRPr="0043425A">
        <w:rPr>
          <w:lang w:val="fr-FR"/>
        </w:rPr>
        <w:t>AC</w:t>
      </w:r>
      <w:r w:rsidRPr="00502D60">
        <w:t>.2/201</w:t>
      </w:r>
      <w:r>
        <w:t>9</w:t>
      </w:r>
      <w:r w:rsidRPr="00EC5D1C">
        <w:t>/</w:t>
      </w:r>
      <w:r w:rsidRPr="00502D60">
        <w:t>7.</w:t>
      </w:r>
    </w:p>
  </w:footnote>
  <w:footnote w:id="2">
    <w:p w:rsidR="00140903" w:rsidRPr="00502D60" w:rsidRDefault="00140903" w:rsidP="00AA1EA4">
      <w:pPr>
        <w:pStyle w:val="FootnoteText"/>
      </w:pPr>
      <w:r w:rsidRPr="003958DF">
        <w:rPr>
          <w:rStyle w:val="FootnoteReference"/>
          <w:szCs w:val="18"/>
          <w:vertAlign w:val="baseline"/>
        </w:rPr>
        <w:tab/>
        <w:t>**</w:t>
      </w:r>
      <w:r w:rsidRPr="003958DF">
        <w:rPr>
          <w:rStyle w:val="FootnoteReference"/>
          <w:vertAlign w:val="baseline"/>
        </w:rPr>
        <w:tab/>
      </w:r>
      <w:r w:rsidRPr="002802CC">
        <w:t>В соответствии с программой работы Комитета по внутреннему транспорту на 201</w:t>
      </w:r>
      <w:r>
        <w:t>8</w:t>
      </w:r>
      <w:r w:rsidRPr="002802CC">
        <w:t>–201</w:t>
      </w:r>
      <w:r>
        <w:t>9</w:t>
      </w:r>
      <w:r w:rsidRPr="002802CC">
        <w:t xml:space="preserve"> годы (</w:t>
      </w:r>
      <w:r w:rsidRPr="002802CC">
        <w:rPr>
          <w:lang w:val="en-US"/>
        </w:rPr>
        <w:t>ECE</w:t>
      </w:r>
      <w:r w:rsidRPr="002802CC">
        <w:t>/</w:t>
      </w:r>
      <w:r w:rsidRPr="002802CC">
        <w:rPr>
          <w:lang w:val="en-US"/>
        </w:rPr>
        <w:t>TRANS</w:t>
      </w:r>
      <w:r w:rsidRPr="002802CC">
        <w:t>/201</w:t>
      </w:r>
      <w:r>
        <w:t>8</w:t>
      </w:r>
      <w:r w:rsidRPr="002802CC">
        <w:t>/2</w:t>
      </w:r>
      <w:r>
        <w:t>1</w:t>
      </w:r>
      <w:r w:rsidRPr="002802CC">
        <w:t>/</w:t>
      </w:r>
      <w:r w:rsidRPr="002802CC">
        <w:rPr>
          <w:lang w:val="en-US"/>
        </w:rPr>
        <w:t>Add</w:t>
      </w:r>
      <w:r w:rsidRPr="002802CC">
        <w:t>.1 (9.3)).</w:t>
      </w:r>
    </w:p>
  </w:footnote>
  <w:footnote w:id="3">
    <w:p w:rsidR="00140903" w:rsidRDefault="00140903" w:rsidP="00F420B5">
      <w:pPr>
        <w:pStyle w:val="FootnoteText"/>
      </w:pPr>
      <w:r>
        <w:tab/>
      </w:r>
      <w:r>
        <w:rPr>
          <w:rStyle w:val="FootnoteReference"/>
        </w:rPr>
        <w:t>1)</w:t>
      </w:r>
      <w:r>
        <w:tab/>
        <w:t>Ненужное вычеркнуть.</w:t>
      </w:r>
    </w:p>
  </w:footnote>
  <w:footnote w:id="4">
    <w:p w:rsidR="00140903" w:rsidRDefault="00140903" w:rsidP="00F420B5">
      <w:pPr>
        <w:pStyle w:val="FootnoteText"/>
      </w:pPr>
      <w:r>
        <w:tab/>
      </w:r>
      <w:r>
        <w:rPr>
          <w:rStyle w:val="FootnoteReference"/>
        </w:rPr>
        <w:t>2)</w:t>
      </w:r>
      <w:r>
        <w:tab/>
        <w:t>Если танки разных типов, см. стр. 3.</w:t>
      </w:r>
    </w:p>
  </w:footnote>
  <w:footnote w:id="5">
    <w:p w:rsidR="00140903" w:rsidRDefault="00140903">
      <w:pPr>
        <w:pStyle w:val="FootnoteText"/>
      </w:pPr>
      <w:ins w:id="164" w:author="Larisa Maykovskaya" w:date="2018-11-20T16:40:00Z">
        <w:r>
          <w:tab/>
        </w:r>
      </w:ins>
      <w:ins w:id="165" w:author="Larisa Maykovskaya" w:date="2018-11-20T16:39:00Z">
        <w:r>
          <w:rPr>
            <w:rStyle w:val="FootnoteReference"/>
          </w:rPr>
          <w:t>3)</w:t>
        </w:r>
        <w:r>
          <w:t xml:space="preserve"> </w:t>
        </w:r>
      </w:ins>
      <w:ins w:id="166" w:author="Larisa Maykovskaya" w:date="2018-11-20T16:40:00Z"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  <w:footnote w:id="6">
    <w:p w:rsidR="00140903" w:rsidRDefault="00140903" w:rsidP="0023522E">
      <w:pPr>
        <w:pStyle w:val="FootnoteText"/>
        <w:rPr>
          <w:szCs w:val="18"/>
        </w:rPr>
      </w:pPr>
      <w:r w:rsidRPr="00C23E3C">
        <w:tab/>
      </w:r>
      <w:r>
        <w:rPr>
          <w:rStyle w:val="FootnoteReference"/>
        </w:rPr>
        <w:t>1)</w:t>
      </w:r>
      <w:r>
        <w:tab/>
      </w:r>
      <w:r>
        <w:rPr>
          <w:spacing w:val="4"/>
          <w:w w:val="103"/>
          <w:szCs w:val="18"/>
        </w:rPr>
        <w:t>Ненужное вычеркнуть.</w:t>
      </w:r>
    </w:p>
  </w:footnote>
  <w:footnote w:id="7">
    <w:p w:rsidR="00140903" w:rsidRDefault="00140903" w:rsidP="0023522E">
      <w:pPr>
        <w:pStyle w:val="FootnoteText"/>
        <w:rPr>
          <w:szCs w:val="18"/>
        </w:rPr>
      </w:pPr>
      <w:r>
        <w:tab/>
      </w:r>
      <w:r>
        <w:rPr>
          <w:rStyle w:val="FootnoteReference"/>
        </w:rPr>
        <w:t>2)</w:t>
      </w:r>
      <w:r>
        <w:tab/>
      </w:r>
      <w:r>
        <w:rPr>
          <w:spacing w:val="4"/>
          <w:w w:val="103"/>
          <w:szCs w:val="18"/>
        </w:rPr>
        <w:t>Если танки разных типов, см. стр. 3.</w:t>
      </w:r>
    </w:p>
  </w:footnote>
  <w:footnote w:id="8">
    <w:p w:rsidR="00140903" w:rsidRDefault="00140903">
      <w:pPr>
        <w:pStyle w:val="FootnoteText"/>
      </w:pPr>
      <w:ins w:id="209" w:author="Larisa Maykovskaya" w:date="2018-11-20T16:58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bookmarkStart w:id="210" w:name="_Hlk530495351"/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  <w:bookmarkEnd w:id="210"/>
    </w:p>
  </w:footnote>
  <w:footnote w:id="9">
    <w:p w:rsidR="00140903" w:rsidRPr="008037FB" w:rsidRDefault="00140903" w:rsidP="0023522E">
      <w:pPr>
        <w:pStyle w:val="FootnoteText"/>
      </w:pPr>
      <w:r>
        <w:tab/>
      </w:r>
      <w:r w:rsidRPr="008037FB">
        <w:rPr>
          <w:rStyle w:val="FootnoteReference"/>
        </w:rPr>
        <w:t>1</w:t>
      </w:r>
      <w:r>
        <w:rPr>
          <w:rStyle w:val="FootnoteReference"/>
        </w:rPr>
        <w:t>)</w:t>
      </w:r>
      <w:r w:rsidRPr="008037FB">
        <w:t xml:space="preserve"> </w:t>
      </w:r>
      <w:r>
        <w:tab/>
      </w:r>
      <w:r>
        <w:rPr>
          <w:spacing w:val="4"/>
          <w:w w:val="103"/>
          <w:szCs w:val="18"/>
        </w:rPr>
        <w:t>Ненужное вычеркнуть.</w:t>
      </w:r>
    </w:p>
  </w:footnote>
  <w:footnote w:id="10">
    <w:p w:rsidR="00140903" w:rsidRDefault="00140903" w:rsidP="0023522E">
      <w:pPr>
        <w:pStyle w:val="FootnoteText"/>
        <w:rPr>
          <w:szCs w:val="18"/>
        </w:rPr>
      </w:pPr>
      <w:r>
        <w:tab/>
      </w:r>
      <w:r>
        <w:rPr>
          <w:rStyle w:val="FootnoteReference"/>
        </w:rPr>
        <w:t>2)</w:t>
      </w:r>
      <w:r>
        <w:t xml:space="preserve"> </w:t>
      </w:r>
      <w:r>
        <w:tab/>
      </w:r>
      <w:r>
        <w:rPr>
          <w:spacing w:val="4"/>
          <w:w w:val="103"/>
          <w:szCs w:val="18"/>
        </w:rPr>
        <w:t>Если танки разных типов, см. стр. 3.</w:t>
      </w:r>
    </w:p>
  </w:footnote>
  <w:footnote w:id="11">
    <w:p w:rsidR="00140903" w:rsidRDefault="00140903">
      <w:pPr>
        <w:pStyle w:val="FootnoteText"/>
      </w:pPr>
      <w:ins w:id="262" w:author="Larisa Maykovskaya" w:date="2018-11-20T17:07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  <w:footnote w:id="12">
    <w:p w:rsidR="00140903" w:rsidRPr="00293A90" w:rsidRDefault="00140903" w:rsidP="0023522E">
      <w:pPr>
        <w:pStyle w:val="FootnoteText"/>
      </w:pPr>
      <w:r>
        <w:tab/>
      </w:r>
      <w:r w:rsidRPr="0048146C">
        <w:rPr>
          <w:rStyle w:val="FootnoteReference"/>
        </w:rPr>
        <w:t>1</w:t>
      </w:r>
      <w:r w:rsidRPr="00293A90">
        <w:rPr>
          <w:vertAlign w:val="superscript"/>
        </w:rPr>
        <w:t>)</w:t>
      </w:r>
      <w:r w:rsidRPr="0048146C">
        <w:t xml:space="preserve"> </w:t>
      </w:r>
      <w:r>
        <w:tab/>
      </w:r>
      <w:r>
        <w:rPr>
          <w:spacing w:val="4"/>
          <w:w w:val="103"/>
          <w:szCs w:val="18"/>
        </w:rPr>
        <w:t>Ненужное вычеркнуть.</w:t>
      </w:r>
    </w:p>
  </w:footnote>
  <w:footnote w:id="13">
    <w:p w:rsidR="00140903" w:rsidRDefault="00140903" w:rsidP="0023522E">
      <w:pPr>
        <w:pStyle w:val="FootnoteText"/>
        <w:rPr>
          <w:szCs w:val="18"/>
        </w:rPr>
      </w:pPr>
      <w:r>
        <w:tab/>
      </w:r>
      <w:r>
        <w:rPr>
          <w:rStyle w:val="FootnoteReference"/>
        </w:rPr>
        <w:t>2)</w:t>
      </w:r>
      <w:r>
        <w:t xml:space="preserve"> </w:t>
      </w:r>
      <w:r>
        <w:tab/>
      </w:r>
      <w:r>
        <w:rPr>
          <w:spacing w:val="4"/>
          <w:w w:val="103"/>
          <w:szCs w:val="18"/>
        </w:rPr>
        <w:t>Если танки разных типов, см. стр. 3.</w:t>
      </w:r>
    </w:p>
  </w:footnote>
  <w:footnote w:id="14">
    <w:p w:rsidR="00140903" w:rsidRDefault="00140903" w:rsidP="007003A1">
      <w:pPr>
        <w:pStyle w:val="FootnoteText"/>
        <w:rPr>
          <w:ins w:id="307" w:author="Larisa Maykovskaya" w:date="2018-11-20T17:15:00Z"/>
        </w:rPr>
      </w:pPr>
      <w:ins w:id="308" w:author="Larisa Maykovskaya" w:date="2018-11-20T17:15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  <w:footnote w:id="15">
    <w:p w:rsidR="00140903" w:rsidRDefault="00140903" w:rsidP="0023522E">
      <w:pPr>
        <w:pStyle w:val="FootnoteText"/>
      </w:pPr>
      <w:r w:rsidRPr="009C5033">
        <w:tab/>
      </w:r>
      <w:r>
        <w:rPr>
          <w:rStyle w:val="FootnoteReference"/>
        </w:rPr>
        <w:t>1</w:t>
      </w:r>
      <w:r>
        <w:rPr>
          <w:vertAlign w:val="superscript"/>
        </w:rPr>
        <w:t>)</w:t>
      </w:r>
      <w:r w:rsidRPr="009C5033">
        <w:rPr>
          <w:vertAlign w:val="superscript"/>
        </w:rPr>
        <w:tab/>
      </w:r>
      <w:r>
        <w:t>Ненужное вычеркнуть.</w:t>
      </w:r>
    </w:p>
  </w:footnote>
  <w:footnote w:id="16">
    <w:p w:rsidR="00140903" w:rsidRDefault="00140903" w:rsidP="0023522E">
      <w:pPr>
        <w:pStyle w:val="FootnoteText"/>
      </w:pPr>
      <w:r>
        <w:tab/>
      </w:r>
      <w:r>
        <w:rPr>
          <w:rStyle w:val="FootnoteReference"/>
        </w:rPr>
        <w:t>2</w:t>
      </w:r>
      <w:r>
        <w:rPr>
          <w:vertAlign w:val="superscript"/>
        </w:rPr>
        <w:t>)</w:t>
      </w:r>
      <w:r>
        <w:rPr>
          <w:vertAlign w:val="superscript"/>
        </w:rPr>
        <w:tab/>
      </w:r>
      <w:r>
        <w:t>Если танки разных типов, см. стр. 3.</w:t>
      </w:r>
    </w:p>
  </w:footnote>
  <w:footnote w:id="17">
    <w:p w:rsidR="00140903" w:rsidRDefault="00140903" w:rsidP="002E23C5">
      <w:pPr>
        <w:pStyle w:val="FootnoteText"/>
        <w:rPr>
          <w:ins w:id="349" w:author="Larisa Maykovskaya" w:date="2018-11-20T17:20:00Z"/>
        </w:rPr>
      </w:pPr>
      <w:ins w:id="350" w:author="Larisa Maykovskaya" w:date="2018-11-20T17:20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  <w:footnote w:id="18">
    <w:p w:rsidR="00140903" w:rsidRDefault="00140903" w:rsidP="0023522E">
      <w:pPr>
        <w:pStyle w:val="FootnoteText"/>
      </w:pPr>
      <w:r>
        <w:tab/>
      </w:r>
      <w:r>
        <w:rPr>
          <w:rStyle w:val="FootnoteReference"/>
        </w:rPr>
        <w:t>1</w:t>
      </w:r>
      <w:r>
        <w:rPr>
          <w:vertAlign w:val="superscript"/>
        </w:rPr>
        <w:t>)</w:t>
      </w:r>
      <w:r>
        <w:t xml:space="preserve"> </w:t>
      </w:r>
      <w:r>
        <w:tab/>
        <w:t>Ненужное вычеркнуть.</w:t>
      </w:r>
    </w:p>
  </w:footnote>
  <w:footnote w:id="19">
    <w:p w:rsidR="00140903" w:rsidRDefault="00140903" w:rsidP="0023522E">
      <w:pPr>
        <w:pStyle w:val="FootnoteText"/>
      </w:pPr>
      <w:r>
        <w:tab/>
      </w:r>
      <w:r>
        <w:rPr>
          <w:rStyle w:val="FootnoteReference"/>
        </w:rPr>
        <w:t>2</w:t>
      </w:r>
      <w:r>
        <w:rPr>
          <w:vertAlign w:val="superscript"/>
        </w:rPr>
        <w:t>)</w:t>
      </w:r>
      <w:r>
        <w:t xml:space="preserve"> </w:t>
      </w:r>
      <w:r>
        <w:tab/>
        <w:t>Если танки разных типов, см. стр. 3.</w:t>
      </w:r>
    </w:p>
  </w:footnote>
  <w:footnote w:id="20">
    <w:p w:rsidR="00140903" w:rsidRDefault="00140903" w:rsidP="002E23C5">
      <w:pPr>
        <w:pStyle w:val="FootnoteText"/>
        <w:rPr>
          <w:ins w:id="391" w:author="Larisa Maykovskaya" w:date="2018-11-20T17:25:00Z"/>
        </w:rPr>
      </w:pPr>
      <w:ins w:id="392" w:author="Larisa Maykovskaya" w:date="2018-11-20T17:25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  <w:footnote w:id="21">
    <w:p w:rsidR="00140903" w:rsidRDefault="00140903" w:rsidP="00AD47D6">
      <w:pPr>
        <w:pStyle w:val="FootnoteText"/>
      </w:pPr>
      <w:r>
        <w:tab/>
      </w:r>
      <w:r w:rsidRPr="00F2055B">
        <w:rPr>
          <w:rStyle w:val="FootnoteReference"/>
        </w:rPr>
        <w:t>1)</w:t>
      </w:r>
      <w:r w:rsidRPr="00F2055B">
        <w:t xml:space="preserve"> </w:t>
      </w:r>
      <w:r>
        <w:tab/>
        <w:t>Ненужное вычеркнуть.</w:t>
      </w:r>
    </w:p>
  </w:footnote>
  <w:footnote w:id="22">
    <w:p w:rsidR="00140903" w:rsidRDefault="00140903" w:rsidP="00AD47D6">
      <w:pPr>
        <w:pStyle w:val="FootnoteText"/>
      </w:pPr>
      <w:r>
        <w:tab/>
      </w:r>
      <w:r>
        <w:rPr>
          <w:rStyle w:val="FootnoteReference"/>
        </w:rPr>
        <w:t>2)</w:t>
      </w:r>
      <w:r>
        <w:t xml:space="preserve"> </w:t>
      </w:r>
      <w:r>
        <w:tab/>
        <w:t>Если танки разных типов, см. стр. 3.</w:t>
      </w:r>
    </w:p>
  </w:footnote>
  <w:footnote w:id="23">
    <w:p w:rsidR="00140903" w:rsidRDefault="00140903" w:rsidP="000C75B1">
      <w:pPr>
        <w:pStyle w:val="FootnoteText"/>
        <w:rPr>
          <w:ins w:id="439" w:author="Larisa Maykovskaya" w:date="2018-11-20T17:30:00Z"/>
        </w:rPr>
      </w:pPr>
      <w:ins w:id="440" w:author="Larisa Maykovskaya" w:date="2018-11-20T17:30:00Z">
        <w:r>
          <w:tab/>
        </w:r>
        <w:r>
          <w:rPr>
            <w:rStyle w:val="FootnoteReference"/>
          </w:rPr>
          <w:t>3)</w:t>
        </w:r>
        <w:r>
          <w:t xml:space="preserve"> </w:t>
        </w:r>
        <w:r>
          <w:tab/>
        </w:r>
        <w:r w:rsidRPr="00CA243A">
          <w:rPr>
            <w:spacing w:val="4"/>
            <w:w w:val="103"/>
            <w:szCs w:val="18"/>
          </w:rPr>
          <w:t xml:space="preserve">Вместо </w:t>
        </w:r>
        <w:r>
          <w:rPr>
            <w:spacing w:val="4"/>
            <w:w w:val="103"/>
            <w:szCs w:val="18"/>
          </w:rPr>
          <w:t>«</w:t>
        </w:r>
        <w:r w:rsidRPr="00CA243A">
          <w:rPr>
            <w:spacing w:val="4"/>
            <w:w w:val="103"/>
            <w:szCs w:val="18"/>
          </w:rPr>
          <w:t>x</w:t>
        </w:r>
        <w:r>
          <w:rPr>
            <w:spacing w:val="4"/>
            <w:w w:val="103"/>
            <w:szCs w:val="18"/>
          </w:rPr>
          <w:t>»</w:t>
        </w:r>
        <w:r w:rsidRPr="00CA243A">
          <w:rPr>
            <w:spacing w:val="4"/>
            <w:w w:val="103"/>
            <w:szCs w:val="18"/>
          </w:rPr>
          <w:t xml:space="preserve"> включить соответствующую цифру.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C74496" w:rsidRDefault="008807D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40903">
      <w:t>ECE/TRANS/WP.15/AC.2/2019/7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C74496" w:rsidRDefault="008807DF" w:rsidP="00C7449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40903">
      <w:t>ECE/TRANS/WP.15/AC.2/2019/7</w:t>
    </w:r>
    <w:r>
      <w:fldChar w:fldCharType="end"/>
    </w:r>
  </w:p>
  <w:p w:rsidR="00140903" w:rsidRDefault="0014090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30724B" w:rsidRDefault="00140903" w:rsidP="0030724B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5" name="Надпись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140903" w:rsidRPr="00C74496" w:rsidRDefault="008807DF" w:rsidP="0030724B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140903">
                            <w:t>ECE/TRANS/WP.15/AC.2/2019/7</w:t>
                          </w:r>
                          <w:r>
                            <w:fldChar w:fldCharType="end"/>
                          </w:r>
                        </w:p>
                        <w:p w:rsidR="00140903" w:rsidRDefault="0014090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5" o:spid="_x0000_s1026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140903" w:rsidRPr="00C74496" w:rsidRDefault="00140903" w:rsidP="0030724B">
                    <w:pPr>
                      <w:pStyle w:val="a5"/>
                    </w:pPr>
                    <w:fldSimple w:instr=" TITLE  \* MERGEFORMAT ">
                      <w:r>
                        <w:t>ECE/TRANS/WP.15/AC.2/2019/7</w:t>
                      </w:r>
                    </w:fldSimple>
                  </w:p>
                  <w:p w:rsidR="00140903" w:rsidRDefault="00140903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30724B" w:rsidRDefault="00140903" w:rsidP="0030724B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13" name="Надпись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140903" w:rsidRPr="00C74496" w:rsidRDefault="008807DF" w:rsidP="0030724B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140903">
                            <w:t>ECE/TRANS/WP.15/AC.2/2019/7</w:t>
                          </w:r>
                          <w:r>
                            <w:fldChar w:fldCharType="end"/>
                          </w:r>
                        </w:p>
                        <w:p w:rsidR="00140903" w:rsidRDefault="00140903" w:rsidP="0030724B"/>
                        <w:p w:rsidR="00140903" w:rsidRDefault="00140903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3" o:spid="_x0000_s1027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140903" w:rsidRPr="00C74496" w:rsidRDefault="00140903" w:rsidP="0030724B">
                    <w:pPr>
                      <w:pStyle w:val="a5"/>
                      <w:jc w:val="right"/>
                    </w:pPr>
                    <w:fldSimple w:instr=" TITLE  \* MERGEFORMAT ">
                      <w:r>
                        <w:t>ECE/TRANS/WP.15/AC.2/2019/7</w:t>
                      </w:r>
                    </w:fldSimple>
                  </w:p>
                  <w:p w:rsidR="00140903" w:rsidRDefault="00140903" w:rsidP="0030724B"/>
                  <w:p w:rsidR="00140903" w:rsidRDefault="00140903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23522E" w:rsidRDefault="008807DF" w:rsidP="0023522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140903">
      <w:t>ECE/TRANS/WP.15/AC.2/2019/7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0903" w:rsidRPr="0023522E" w:rsidRDefault="008807DF" w:rsidP="0023522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140903">
      <w:t>ECE/TRANS/WP.15/AC.2/2019/7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arisa Maykovskaya">
    <w15:presenceInfo w15:providerId="None" w15:userId="Larisa Maykovskaya"/>
  </w15:person>
  <w15:person w15:author="Yuri Boichuk">
    <w15:presenceInfo w15:providerId="None" w15:userId="Yuri Boich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2F2"/>
    <w:rsid w:val="00033EE1"/>
    <w:rsid w:val="00042B72"/>
    <w:rsid w:val="000558BD"/>
    <w:rsid w:val="00095D50"/>
    <w:rsid w:val="000A5DAA"/>
    <w:rsid w:val="000B57E7"/>
    <w:rsid w:val="000B6373"/>
    <w:rsid w:val="000C75B1"/>
    <w:rsid w:val="000E3D51"/>
    <w:rsid w:val="000E4E5B"/>
    <w:rsid w:val="000F09DF"/>
    <w:rsid w:val="000F61B2"/>
    <w:rsid w:val="0010365C"/>
    <w:rsid w:val="001075E9"/>
    <w:rsid w:val="0010784E"/>
    <w:rsid w:val="00140903"/>
    <w:rsid w:val="0014152F"/>
    <w:rsid w:val="00180183"/>
    <w:rsid w:val="0018024D"/>
    <w:rsid w:val="0018649F"/>
    <w:rsid w:val="00196389"/>
    <w:rsid w:val="001B3EF6"/>
    <w:rsid w:val="001C4BFD"/>
    <w:rsid w:val="001C7A89"/>
    <w:rsid w:val="002124E2"/>
    <w:rsid w:val="00215BA2"/>
    <w:rsid w:val="0023522E"/>
    <w:rsid w:val="00247A09"/>
    <w:rsid w:val="00255343"/>
    <w:rsid w:val="0027151D"/>
    <w:rsid w:val="00286476"/>
    <w:rsid w:val="002A2EFC"/>
    <w:rsid w:val="002B0106"/>
    <w:rsid w:val="002B74B1"/>
    <w:rsid w:val="002C0E18"/>
    <w:rsid w:val="002D5AAC"/>
    <w:rsid w:val="002E23C5"/>
    <w:rsid w:val="002E5067"/>
    <w:rsid w:val="002E6423"/>
    <w:rsid w:val="002F405F"/>
    <w:rsid w:val="002F7EEC"/>
    <w:rsid w:val="00301299"/>
    <w:rsid w:val="00305C08"/>
    <w:rsid w:val="00305D67"/>
    <w:rsid w:val="0030724B"/>
    <w:rsid w:val="00307FB6"/>
    <w:rsid w:val="003142F2"/>
    <w:rsid w:val="00317339"/>
    <w:rsid w:val="00320E38"/>
    <w:rsid w:val="00322004"/>
    <w:rsid w:val="003402C2"/>
    <w:rsid w:val="00381C24"/>
    <w:rsid w:val="00387CD4"/>
    <w:rsid w:val="003958D0"/>
    <w:rsid w:val="003958DF"/>
    <w:rsid w:val="003A0D43"/>
    <w:rsid w:val="003A48CE"/>
    <w:rsid w:val="003B00E5"/>
    <w:rsid w:val="003E0B46"/>
    <w:rsid w:val="00407B78"/>
    <w:rsid w:val="00424203"/>
    <w:rsid w:val="00436537"/>
    <w:rsid w:val="00452493"/>
    <w:rsid w:val="00453318"/>
    <w:rsid w:val="00454AF2"/>
    <w:rsid w:val="00454E07"/>
    <w:rsid w:val="00463ADF"/>
    <w:rsid w:val="00472C5C"/>
    <w:rsid w:val="00474566"/>
    <w:rsid w:val="004A6C08"/>
    <w:rsid w:val="004E05B7"/>
    <w:rsid w:val="004F7F94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58F1"/>
    <w:rsid w:val="005D7914"/>
    <w:rsid w:val="005E2B41"/>
    <w:rsid w:val="005F0B42"/>
    <w:rsid w:val="005F54EC"/>
    <w:rsid w:val="006028D3"/>
    <w:rsid w:val="00617A43"/>
    <w:rsid w:val="00620B05"/>
    <w:rsid w:val="006345DB"/>
    <w:rsid w:val="00640F49"/>
    <w:rsid w:val="0064196E"/>
    <w:rsid w:val="00680D03"/>
    <w:rsid w:val="00681A10"/>
    <w:rsid w:val="006A1ED8"/>
    <w:rsid w:val="006B6262"/>
    <w:rsid w:val="006C2031"/>
    <w:rsid w:val="006D461A"/>
    <w:rsid w:val="006F35EE"/>
    <w:rsid w:val="007003A1"/>
    <w:rsid w:val="007021FF"/>
    <w:rsid w:val="00712895"/>
    <w:rsid w:val="00732734"/>
    <w:rsid w:val="00734ACB"/>
    <w:rsid w:val="00750DB5"/>
    <w:rsid w:val="00757357"/>
    <w:rsid w:val="00792497"/>
    <w:rsid w:val="007A4CE4"/>
    <w:rsid w:val="007B29A7"/>
    <w:rsid w:val="00803DFC"/>
    <w:rsid w:val="00806737"/>
    <w:rsid w:val="00825F8D"/>
    <w:rsid w:val="00834B71"/>
    <w:rsid w:val="008410E6"/>
    <w:rsid w:val="00850BD6"/>
    <w:rsid w:val="00857D1F"/>
    <w:rsid w:val="0086445C"/>
    <w:rsid w:val="008764AD"/>
    <w:rsid w:val="008807DF"/>
    <w:rsid w:val="00894693"/>
    <w:rsid w:val="008952B8"/>
    <w:rsid w:val="008A08D7"/>
    <w:rsid w:val="008A37C8"/>
    <w:rsid w:val="008A5355"/>
    <w:rsid w:val="008B6909"/>
    <w:rsid w:val="008C2EC5"/>
    <w:rsid w:val="008D13A6"/>
    <w:rsid w:val="008D53B6"/>
    <w:rsid w:val="008F7609"/>
    <w:rsid w:val="00906890"/>
    <w:rsid w:val="00911BE4"/>
    <w:rsid w:val="009140A7"/>
    <w:rsid w:val="00951972"/>
    <w:rsid w:val="009608F3"/>
    <w:rsid w:val="009A24AC"/>
    <w:rsid w:val="009B0A87"/>
    <w:rsid w:val="009C59D7"/>
    <w:rsid w:val="009C6FE6"/>
    <w:rsid w:val="009D7E7D"/>
    <w:rsid w:val="00A14DA8"/>
    <w:rsid w:val="00A20532"/>
    <w:rsid w:val="00A312BC"/>
    <w:rsid w:val="00A84021"/>
    <w:rsid w:val="00A84D35"/>
    <w:rsid w:val="00A917B3"/>
    <w:rsid w:val="00AA1EA4"/>
    <w:rsid w:val="00AB4B51"/>
    <w:rsid w:val="00AD47D6"/>
    <w:rsid w:val="00B10CC7"/>
    <w:rsid w:val="00B24908"/>
    <w:rsid w:val="00B36DF7"/>
    <w:rsid w:val="00B539E7"/>
    <w:rsid w:val="00B62458"/>
    <w:rsid w:val="00B70C8A"/>
    <w:rsid w:val="00B736AE"/>
    <w:rsid w:val="00BB1FB5"/>
    <w:rsid w:val="00BB2D13"/>
    <w:rsid w:val="00BC18B2"/>
    <w:rsid w:val="00BD33EE"/>
    <w:rsid w:val="00BE1CC7"/>
    <w:rsid w:val="00BF1C07"/>
    <w:rsid w:val="00BF3AB7"/>
    <w:rsid w:val="00C106D6"/>
    <w:rsid w:val="00C10A34"/>
    <w:rsid w:val="00C119AE"/>
    <w:rsid w:val="00C60F0C"/>
    <w:rsid w:val="00C64D12"/>
    <w:rsid w:val="00C71E84"/>
    <w:rsid w:val="00C74496"/>
    <w:rsid w:val="00C805C9"/>
    <w:rsid w:val="00C92939"/>
    <w:rsid w:val="00CA1679"/>
    <w:rsid w:val="00CB151C"/>
    <w:rsid w:val="00CB2712"/>
    <w:rsid w:val="00CE5A1A"/>
    <w:rsid w:val="00CF55F6"/>
    <w:rsid w:val="00D0041F"/>
    <w:rsid w:val="00D071B5"/>
    <w:rsid w:val="00D17152"/>
    <w:rsid w:val="00D33D63"/>
    <w:rsid w:val="00D34D45"/>
    <w:rsid w:val="00D47F86"/>
    <w:rsid w:val="00D5253A"/>
    <w:rsid w:val="00D74E1C"/>
    <w:rsid w:val="00D873A8"/>
    <w:rsid w:val="00D90028"/>
    <w:rsid w:val="00D90138"/>
    <w:rsid w:val="00D9145B"/>
    <w:rsid w:val="00DD78D1"/>
    <w:rsid w:val="00DE32CD"/>
    <w:rsid w:val="00DF5767"/>
    <w:rsid w:val="00DF71B9"/>
    <w:rsid w:val="00E063F9"/>
    <w:rsid w:val="00E12151"/>
    <w:rsid w:val="00E12C5F"/>
    <w:rsid w:val="00E401C4"/>
    <w:rsid w:val="00E67E3C"/>
    <w:rsid w:val="00E73F76"/>
    <w:rsid w:val="00EA21EC"/>
    <w:rsid w:val="00EA2C9F"/>
    <w:rsid w:val="00EA420E"/>
    <w:rsid w:val="00EC5D1C"/>
    <w:rsid w:val="00ED0BDA"/>
    <w:rsid w:val="00EE142A"/>
    <w:rsid w:val="00EF1360"/>
    <w:rsid w:val="00EF3220"/>
    <w:rsid w:val="00F027DB"/>
    <w:rsid w:val="00F2523A"/>
    <w:rsid w:val="00F420B5"/>
    <w:rsid w:val="00F43903"/>
    <w:rsid w:val="00F43DD1"/>
    <w:rsid w:val="00F44DA8"/>
    <w:rsid w:val="00F94155"/>
    <w:rsid w:val="00F9783F"/>
    <w:rsid w:val="00FB4FAC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AA594B0-7338-4A83-B55F-1BABD234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,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3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,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,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,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,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,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4_GR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,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,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,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,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HMGR">
    <w:name w:val="_ H __M_GR"/>
    <w:basedOn w:val="Normal"/>
    <w:next w:val="Normal"/>
    <w:qFormat/>
    <w:rsid w:val="00C7449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C7449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C7449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link w:val="H23GR0"/>
    <w:qFormat/>
    <w:rsid w:val="00C7449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C74496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w w:val="103"/>
      <w:kern w:val="14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C7449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SingleTxtGR">
    <w:name w:val="_ Single Txt_GR"/>
    <w:basedOn w:val="Normal"/>
    <w:qFormat/>
    <w:rsid w:val="00C74496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</w:rPr>
  </w:style>
  <w:style w:type="paragraph" w:customStyle="1" w:styleId="SLGR">
    <w:name w:val="__S_L_GR"/>
    <w:basedOn w:val="Normal"/>
    <w:next w:val="Normal"/>
    <w:qFormat/>
    <w:rsid w:val="00C74496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pacing w:val="4"/>
      <w:w w:val="103"/>
      <w:kern w:val="14"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C74496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C74496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C74496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C74496"/>
    <w:pPr>
      <w:tabs>
        <w:tab w:val="num" w:pos="1701"/>
      </w:tabs>
      <w:suppressAutoHyphens w:val="0"/>
      <w:spacing w:after="120"/>
      <w:ind w:left="1701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Bullet2GR">
    <w:name w:val="_Bullet 2_GR"/>
    <w:basedOn w:val="Normal"/>
    <w:qFormat/>
    <w:rsid w:val="00C74496"/>
    <w:pPr>
      <w:tabs>
        <w:tab w:val="num" w:pos="2268"/>
      </w:tabs>
      <w:suppressAutoHyphens w:val="0"/>
      <w:spacing w:after="120"/>
      <w:ind w:left="2268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C74496"/>
    <w:pPr>
      <w:tabs>
        <w:tab w:val="left" w:pos="567"/>
        <w:tab w:val="num" w:pos="1491"/>
      </w:tabs>
      <w:suppressAutoHyphens w:val="0"/>
      <w:spacing w:after="120"/>
      <w:ind w:left="1134" w:right="1134"/>
      <w:jc w:val="both"/>
      <w:outlineLvl w:val="0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character" w:customStyle="1" w:styleId="H23GR0">
    <w:name w:val="_ H_2/3_GR Знак"/>
    <w:link w:val="H23GR"/>
    <w:rsid w:val="00C74496"/>
    <w:rPr>
      <w:b/>
      <w:spacing w:val="4"/>
      <w:w w:val="103"/>
      <w:kern w:val="14"/>
      <w:lang w:val="ru-RU" w:eastAsia="ru-RU"/>
    </w:rPr>
  </w:style>
  <w:style w:type="character" w:customStyle="1" w:styleId="SingleTxtGChar">
    <w:name w:val="_ Single Txt_G Char"/>
    <w:link w:val="SingleTxtG"/>
    <w:rsid w:val="00C74496"/>
    <w:rPr>
      <w:lang w:val="ru-RU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744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4496"/>
    <w:pPr>
      <w:suppressAutoHyphens w:val="0"/>
      <w:spacing w:line="240" w:lineRule="auto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4496"/>
    <w:rPr>
      <w:spacing w:val="4"/>
      <w:w w:val="103"/>
      <w:kern w:val="14"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44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4496"/>
    <w:rPr>
      <w:b/>
      <w:bCs/>
      <w:spacing w:val="4"/>
      <w:w w:val="103"/>
      <w:kern w:val="14"/>
      <w:lang w:val="ru-RU" w:eastAsia="en-US"/>
    </w:rPr>
  </w:style>
  <w:style w:type="paragraph" w:styleId="Revision">
    <w:name w:val="Revision"/>
    <w:hidden/>
    <w:uiPriority w:val="99"/>
    <w:semiHidden/>
    <w:rsid w:val="00AA1EA4"/>
    <w:rPr>
      <w:spacing w:val="4"/>
      <w:w w:val="103"/>
      <w:kern w:val="14"/>
      <w:lang w:val="ru-RU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58D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file:///\\conf-share1\LS\RUS\COMMON\MSWDocs\_3Final\www.ccr-zkr.org" TargetMode="External"/><Relationship Id="rId18" Type="http://schemas.openxmlformats.org/officeDocument/2006/relationships/footer" Target="footer3.xm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file:///\\conf-share1\LS\RUS\COMMON\MSWDocs\_3Final\www.ccr-zkr.org" TargetMode="External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ns/danger/publi/adn/catalog_%20of_questions.html" TargetMode="Externa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header" Target="header5.xml"/><Relationship Id="rId28" Type="http://schemas.microsoft.com/office/2011/relationships/people" Target="people.xml"/><Relationship Id="rId10" Type="http://schemas.openxmlformats.org/officeDocument/2006/relationships/hyperlink" Target="file:///\\conf-share1\LS\RUS\COMMON\MSWDocs\_3Final\www.ccr-zkr.or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danger/publi/adn/catalog_of_questions.html" TargetMode="External"/><Relationship Id="rId14" Type="http://schemas.openxmlformats.org/officeDocument/2006/relationships/header" Target="header1.xml"/><Relationship Id="rId22" Type="http://schemas.openxmlformats.org/officeDocument/2006/relationships/footer" Target="footer5.xml"/><Relationship Id="rId27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A36D-2FFC-4644-BD73-3F76036F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9769</Words>
  <Characters>55685</Characters>
  <Application>Microsoft Office Word</Application>
  <DocSecurity>0</DocSecurity>
  <Lines>464</Lines>
  <Paragraphs>130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ECE/TRANS/WP.15/AC.2/2019/7</vt:lpstr>
      <vt:lpstr>ECE/TRANS/WP.15/AC.2/2019/7</vt:lpstr>
      <vt:lpstr>A/</vt:lpstr>
    </vt:vector>
  </TitlesOfParts>
  <Company>DCM</Company>
  <LinksUpToDate>false</LinksUpToDate>
  <CharactersWithSpaces>65324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ECE/TRANS/WP.15/AC.2/2019/7</dc:title>
  <dc:subject/>
  <dc:creator>Larisa MAYKOVSKAYA</dc:creator>
  <cp:keywords/>
  <cp:lastModifiedBy>Marie-Claude Collet</cp:lastModifiedBy>
  <cp:revision>2</cp:revision>
  <cp:lastPrinted>2018-11-22T15:13:00Z</cp:lastPrinted>
  <dcterms:created xsi:type="dcterms:W3CDTF">2018-12-19T12:04:00Z</dcterms:created>
  <dcterms:modified xsi:type="dcterms:W3CDTF">2018-12-19T12:04:00Z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