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84CA" w14:textId="705D80E6" w:rsidR="0014014E" w:rsidRPr="0014014E" w:rsidRDefault="0014014E" w:rsidP="0014014E">
      <w:pPr>
        <w:suppressAutoHyphens/>
        <w:overflowPunct/>
        <w:autoSpaceDE/>
        <w:autoSpaceDN/>
        <w:adjustRightInd/>
        <w:spacing w:line="240" w:lineRule="atLeast"/>
        <w:ind w:left="5387" w:right="-286"/>
        <w:textAlignment w:val="auto"/>
        <w:outlineLvl w:val="0"/>
        <w:rPr>
          <w:rFonts w:ascii="Arial" w:eastAsia="Arial" w:hAnsi="Arial" w:cs="Arial"/>
          <w:bCs/>
          <w:sz w:val="20"/>
          <w:szCs w:val="24"/>
          <w:lang w:val="en-GB" w:eastAsia="de-DE"/>
        </w:rPr>
      </w:pPr>
      <w:bookmarkStart w:id="8" w:name="_GoBack"/>
      <w:bookmarkEnd w:id="8"/>
      <w:r w:rsidRPr="0014014E">
        <w:rPr>
          <w:rFonts w:ascii="Arial" w:eastAsia="Arial" w:hAnsi="Arial" w:cs="Arial"/>
          <w:bCs/>
          <w:noProof/>
          <w:sz w:val="20"/>
          <w:szCs w:val="24"/>
          <w:lang w:val="fr-FR"/>
        </w:rPr>
        <w:drawing>
          <wp:anchor distT="0" distB="0" distL="114300" distR="114300" simplePos="0" relativeHeight="251675648" behindDoc="0" locked="0" layoutInCell="1" allowOverlap="1" wp14:anchorId="11B405BC" wp14:editId="424CBD10">
            <wp:simplePos x="0" y="0"/>
            <wp:positionH relativeFrom="column">
              <wp:posOffset>0</wp:posOffset>
            </wp:positionH>
            <wp:positionV relativeFrom="paragraph">
              <wp:posOffset>-68580</wp:posOffset>
            </wp:positionV>
            <wp:extent cx="1713865" cy="604520"/>
            <wp:effectExtent l="0" t="0" r="635" b="508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014E">
        <w:rPr>
          <w:rFonts w:ascii="Arial" w:eastAsia="Arial" w:hAnsi="Arial" w:cs="Arial"/>
          <w:bCs/>
          <w:sz w:val="20"/>
          <w:szCs w:val="24"/>
          <w:lang w:val="en-GB" w:eastAsia="de-DE"/>
        </w:rPr>
        <w:t>CCNR-ZKR/ADN/WP.15/AC.2/2019/</w:t>
      </w:r>
      <w:r>
        <w:rPr>
          <w:rFonts w:ascii="Arial" w:eastAsia="Arial" w:hAnsi="Arial" w:cs="Arial"/>
          <w:bCs/>
          <w:sz w:val="20"/>
          <w:szCs w:val="24"/>
          <w:lang w:val="en-GB" w:eastAsia="de-DE"/>
        </w:rPr>
        <w:t>7</w:t>
      </w:r>
    </w:p>
    <w:p w14:paraId="48B0043C" w14:textId="5083C421" w:rsidR="0014014E" w:rsidRPr="0014014E" w:rsidRDefault="0014014E" w:rsidP="0014014E">
      <w:pPr>
        <w:tabs>
          <w:tab w:val="right" w:pos="3856"/>
          <w:tab w:val="left" w:pos="5670"/>
        </w:tabs>
        <w:overflowPunct/>
        <w:autoSpaceDE/>
        <w:autoSpaceDN/>
        <w:adjustRightInd/>
        <w:ind w:left="5387"/>
        <w:textAlignment w:val="auto"/>
        <w:rPr>
          <w:rFonts w:ascii="Arial" w:eastAsia="Arial" w:hAnsi="Arial" w:cs="Arial"/>
          <w:sz w:val="20"/>
          <w:szCs w:val="24"/>
          <w:lang w:val="de-DE" w:eastAsia="de-DE"/>
        </w:rPr>
      </w:pPr>
      <w:r w:rsidRPr="0014014E">
        <w:rPr>
          <w:rFonts w:ascii="Arial" w:eastAsia="Arial" w:hAnsi="Arial" w:cs="Arial"/>
          <w:sz w:val="20"/>
          <w:szCs w:val="24"/>
          <w:lang w:val="de-DE" w:eastAsia="de-DE"/>
        </w:rPr>
        <w:t xml:space="preserve">25. </w:t>
      </w:r>
      <w:r>
        <w:rPr>
          <w:rFonts w:ascii="Arial" w:eastAsia="Arial" w:hAnsi="Arial" w:cs="Arial"/>
          <w:sz w:val="20"/>
          <w:szCs w:val="24"/>
          <w:lang w:val="de-DE" w:eastAsia="de-DE"/>
        </w:rPr>
        <w:t>Oktober</w:t>
      </w:r>
      <w:r w:rsidRPr="0014014E">
        <w:rPr>
          <w:rFonts w:ascii="Arial" w:eastAsia="Arial" w:hAnsi="Arial" w:cs="Arial"/>
          <w:sz w:val="20"/>
          <w:szCs w:val="24"/>
          <w:lang w:val="de-DE" w:eastAsia="de-DE"/>
        </w:rPr>
        <w:t xml:space="preserve"> 2018</w:t>
      </w:r>
    </w:p>
    <w:p w14:paraId="239F5D3F" w14:textId="77777777" w:rsidR="0014014E" w:rsidRPr="0014014E" w:rsidRDefault="0014014E" w:rsidP="0014014E">
      <w:pPr>
        <w:tabs>
          <w:tab w:val="right" w:pos="3856"/>
          <w:tab w:val="left" w:pos="5670"/>
        </w:tabs>
        <w:overflowPunct/>
        <w:autoSpaceDE/>
        <w:autoSpaceDN/>
        <w:adjustRightInd/>
        <w:ind w:left="5387" w:right="565"/>
        <w:textAlignment w:val="auto"/>
        <w:rPr>
          <w:rFonts w:ascii="Arial" w:hAnsi="Arial" w:cs="Arial"/>
          <w:sz w:val="16"/>
          <w:szCs w:val="24"/>
          <w:lang w:val="de-DE"/>
        </w:rPr>
      </w:pPr>
      <w:proofErr w:type="spellStart"/>
      <w:r w:rsidRPr="0014014E">
        <w:rPr>
          <w:rFonts w:ascii="Arial" w:eastAsia="Arial" w:hAnsi="Arial" w:cs="Arial"/>
          <w:sz w:val="16"/>
          <w:szCs w:val="24"/>
          <w:lang w:val="de-DE"/>
        </w:rPr>
        <w:t>Or</w:t>
      </w:r>
      <w:proofErr w:type="spellEnd"/>
      <w:r w:rsidRPr="0014014E">
        <w:rPr>
          <w:rFonts w:ascii="Arial" w:eastAsia="Arial" w:hAnsi="Arial" w:cs="Arial"/>
          <w:sz w:val="16"/>
          <w:szCs w:val="24"/>
          <w:lang w:val="de-DE"/>
        </w:rPr>
        <w:t>. DEUTSCH</w:t>
      </w:r>
    </w:p>
    <w:p w14:paraId="33C8FF7F" w14:textId="77777777" w:rsidR="0014014E" w:rsidRPr="0014014E" w:rsidRDefault="0014014E" w:rsidP="0014014E">
      <w:pPr>
        <w:overflowPunct/>
        <w:autoSpaceDE/>
        <w:autoSpaceDN/>
        <w:adjustRightInd/>
        <w:textAlignment w:val="auto"/>
        <w:rPr>
          <w:rFonts w:ascii="Arial" w:hAnsi="Arial" w:cs="Arial"/>
          <w:sz w:val="16"/>
          <w:szCs w:val="24"/>
          <w:lang w:val="de-DE" w:eastAsia="de-DE"/>
        </w:rPr>
      </w:pPr>
    </w:p>
    <w:p w14:paraId="40FE7B29" w14:textId="77777777" w:rsidR="0014014E" w:rsidRPr="0014014E" w:rsidRDefault="0014014E" w:rsidP="0014014E">
      <w:pPr>
        <w:overflowPunct/>
        <w:autoSpaceDE/>
        <w:autoSpaceDN/>
        <w:adjustRightInd/>
        <w:textAlignment w:val="auto"/>
        <w:rPr>
          <w:rFonts w:ascii="Arial" w:hAnsi="Arial" w:cs="Arial"/>
          <w:sz w:val="16"/>
          <w:szCs w:val="24"/>
          <w:lang w:val="de-DE" w:eastAsia="de-DE"/>
        </w:rPr>
      </w:pPr>
    </w:p>
    <w:p w14:paraId="7DC7AD6E" w14:textId="77777777" w:rsidR="0014014E" w:rsidRPr="0014014E" w:rsidRDefault="0014014E" w:rsidP="0014014E">
      <w:pPr>
        <w:tabs>
          <w:tab w:val="left" w:pos="2977"/>
        </w:tabs>
        <w:overflowPunct/>
        <w:autoSpaceDE/>
        <w:autoSpaceDN/>
        <w:adjustRightInd/>
        <w:ind w:left="3958"/>
        <w:textAlignment w:val="auto"/>
        <w:rPr>
          <w:rFonts w:ascii="Arial" w:hAnsi="Arial"/>
          <w:noProof/>
          <w:snapToGrid w:val="0"/>
          <w:sz w:val="16"/>
          <w:szCs w:val="24"/>
          <w:lang w:val="de-DE"/>
        </w:rPr>
      </w:pPr>
      <w:r w:rsidRPr="0014014E">
        <w:rPr>
          <w:rFonts w:ascii="Arial" w:hAnsi="Arial"/>
          <w:noProof/>
          <w:snapToGrid w:val="0"/>
          <w:sz w:val="16"/>
          <w:szCs w:val="24"/>
          <w:lang w:val="de-DE"/>
        </w:rPr>
        <w:t>GEMEINSAME EXPERTENTAGUNG FÜR DIE DEM</w:t>
      </w:r>
    </w:p>
    <w:p w14:paraId="7055577C" w14:textId="77777777" w:rsidR="0014014E" w:rsidRPr="0014014E" w:rsidRDefault="0014014E" w:rsidP="0014014E">
      <w:pPr>
        <w:tabs>
          <w:tab w:val="left" w:pos="2977"/>
        </w:tabs>
        <w:overflowPunct/>
        <w:autoSpaceDE/>
        <w:autoSpaceDN/>
        <w:adjustRightInd/>
        <w:ind w:left="3958"/>
        <w:textAlignment w:val="auto"/>
        <w:rPr>
          <w:rFonts w:ascii="Arial" w:hAnsi="Arial"/>
          <w:noProof/>
          <w:snapToGrid w:val="0"/>
          <w:sz w:val="16"/>
          <w:szCs w:val="24"/>
          <w:lang w:val="de-DE"/>
        </w:rPr>
      </w:pPr>
      <w:r w:rsidRPr="0014014E">
        <w:rPr>
          <w:rFonts w:ascii="Arial" w:hAnsi="Arial"/>
          <w:noProof/>
          <w:snapToGrid w:val="0"/>
          <w:sz w:val="16"/>
          <w:szCs w:val="24"/>
          <w:lang w:val="de-DE"/>
        </w:rPr>
        <w:t>ÜBEREINKOMMEN ÜBER DIE INTERNATIONALE BEFÖRDERUNG</w:t>
      </w:r>
    </w:p>
    <w:p w14:paraId="150A19EC" w14:textId="77777777" w:rsidR="0014014E" w:rsidRPr="0014014E" w:rsidRDefault="0014014E" w:rsidP="0014014E">
      <w:pPr>
        <w:tabs>
          <w:tab w:val="left" w:pos="2977"/>
        </w:tabs>
        <w:overflowPunct/>
        <w:autoSpaceDE/>
        <w:autoSpaceDN/>
        <w:adjustRightInd/>
        <w:ind w:left="3958"/>
        <w:textAlignment w:val="auto"/>
        <w:rPr>
          <w:rFonts w:ascii="Arial" w:hAnsi="Arial"/>
          <w:noProof/>
          <w:snapToGrid w:val="0"/>
          <w:sz w:val="16"/>
          <w:szCs w:val="24"/>
          <w:lang w:val="de-DE"/>
        </w:rPr>
      </w:pPr>
      <w:r w:rsidRPr="0014014E">
        <w:rPr>
          <w:rFonts w:ascii="Arial" w:hAnsi="Arial"/>
          <w:noProof/>
          <w:snapToGrid w:val="0"/>
          <w:sz w:val="16"/>
          <w:szCs w:val="24"/>
          <w:lang w:val="de-DE"/>
        </w:rPr>
        <w:t>VON GEFÄHRLICHEN GÜTERN AUF BINNENWASSERSTRASSEN</w:t>
      </w:r>
    </w:p>
    <w:p w14:paraId="3F913F89" w14:textId="77777777" w:rsidR="0014014E" w:rsidRPr="0014014E" w:rsidRDefault="0014014E" w:rsidP="0014014E">
      <w:pPr>
        <w:tabs>
          <w:tab w:val="left" w:pos="2977"/>
        </w:tabs>
        <w:overflowPunct/>
        <w:autoSpaceDE/>
        <w:autoSpaceDN/>
        <w:adjustRightInd/>
        <w:ind w:left="3958"/>
        <w:textAlignment w:val="auto"/>
        <w:rPr>
          <w:rFonts w:ascii="Arial" w:hAnsi="Arial"/>
          <w:noProof/>
          <w:snapToGrid w:val="0"/>
          <w:sz w:val="16"/>
          <w:szCs w:val="24"/>
          <w:lang w:val="de-DE"/>
        </w:rPr>
      </w:pPr>
      <w:r w:rsidRPr="0014014E">
        <w:rPr>
          <w:rFonts w:ascii="Arial" w:hAnsi="Arial"/>
          <w:noProof/>
          <w:snapToGrid w:val="0"/>
          <w:sz w:val="16"/>
          <w:szCs w:val="24"/>
          <w:lang w:val="de-DE"/>
        </w:rPr>
        <w:t>BEIGEFÜGTE VERORDNUNG (ADN)</w:t>
      </w:r>
    </w:p>
    <w:p w14:paraId="423F4B94" w14:textId="77777777" w:rsidR="0014014E" w:rsidRPr="0014014E" w:rsidRDefault="0014014E" w:rsidP="0014014E">
      <w:pPr>
        <w:tabs>
          <w:tab w:val="left" w:pos="2977"/>
        </w:tabs>
        <w:overflowPunct/>
        <w:autoSpaceDE/>
        <w:autoSpaceDN/>
        <w:adjustRightInd/>
        <w:ind w:left="3958"/>
        <w:textAlignment w:val="auto"/>
        <w:rPr>
          <w:rFonts w:ascii="Arial" w:hAnsi="Arial"/>
          <w:noProof/>
          <w:snapToGrid w:val="0"/>
          <w:sz w:val="16"/>
          <w:szCs w:val="24"/>
          <w:lang w:val="de-DE"/>
        </w:rPr>
      </w:pPr>
      <w:r w:rsidRPr="0014014E">
        <w:rPr>
          <w:rFonts w:ascii="Arial" w:hAnsi="Arial"/>
          <w:noProof/>
          <w:snapToGrid w:val="0"/>
          <w:sz w:val="16"/>
          <w:szCs w:val="24"/>
          <w:lang w:val="de-DE"/>
        </w:rPr>
        <w:t>(SICHERHEITSAUSSCHUSS)</w:t>
      </w:r>
    </w:p>
    <w:p w14:paraId="11433A52" w14:textId="77777777" w:rsidR="0014014E" w:rsidRPr="0014014E" w:rsidRDefault="0014014E" w:rsidP="0014014E">
      <w:pPr>
        <w:tabs>
          <w:tab w:val="left" w:pos="2977"/>
        </w:tabs>
        <w:overflowPunct/>
        <w:autoSpaceDE/>
        <w:autoSpaceDN/>
        <w:adjustRightInd/>
        <w:ind w:left="3960"/>
        <w:textAlignment w:val="auto"/>
        <w:rPr>
          <w:rFonts w:ascii="Arial" w:hAnsi="Arial"/>
          <w:snapToGrid w:val="0"/>
          <w:sz w:val="16"/>
          <w:szCs w:val="24"/>
          <w:lang w:val="de-DE"/>
        </w:rPr>
      </w:pPr>
      <w:r w:rsidRPr="0014014E">
        <w:rPr>
          <w:rFonts w:ascii="Arial" w:hAnsi="Arial"/>
          <w:snapToGrid w:val="0"/>
          <w:sz w:val="16"/>
          <w:szCs w:val="24"/>
          <w:lang w:val="de-DE"/>
        </w:rPr>
        <w:t>(34. Tagung, Genf, 21. bis 25. Januar 2019)</w:t>
      </w:r>
    </w:p>
    <w:p w14:paraId="337F57BA" w14:textId="1A74A0ED" w:rsidR="0014014E" w:rsidRDefault="0014014E" w:rsidP="0014014E">
      <w:pPr>
        <w:tabs>
          <w:tab w:val="left" w:pos="2977"/>
        </w:tabs>
        <w:overflowPunct/>
        <w:autoSpaceDE/>
        <w:autoSpaceDN/>
        <w:adjustRightInd/>
        <w:ind w:left="3960"/>
        <w:textAlignment w:val="auto"/>
        <w:rPr>
          <w:rFonts w:ascii="Arial" w:hAnsi="Arial" w:cs="Arial"/>
          <w:sz w:val="16"/>
          <w:szCs w:val="16"/>
          <w:lang w:val="de-DE" w:eastAsia="en-US"/>
        </w:rPr>
      </w:pPr>
      <w:r w:rsidRPr="0014014E">
        <w:rPr>
          <w:rFonts w:ascii="Arial" w:hAnsi="Arial" w:cs="Arial"/>
          <w:sz w:val="16"/>
          <w:szCs w:val="16"/>
          <w:lang w:val="de-DE" w:eastAsia="en-US"/>
        </w:rPr>
        <w:t xml:space="preserve">Punkt </w:t>
      </w:r>
      <w:r>
        <w:rPr>
          <w:rFonts w:ascii="Arial" w:hAnsi="Arial" w:cs="Arial"/>
          <w:sz w:val="16"/>
          <w:szCs w:val="16"/>
          <w:lang w:val="de-DE" w:eastAsia="en-US"/>
        </w:rPr>
        <w:t>4 d)</w:t>
      </w:r>
      <w:r w:rsidRPr="0014014E">
        <w:rPr>
          <w:rFonts w:ascii="Arial" w:hAnsi="Arial" w:cs="Arial"/>
          <w:sz w:val="16"/>
          <w:szCs w:val="16"/>
          <w:lang w:val="de-DE" w:eastAsia="en-US"/>
        </w:rPr>
        <w:t xml:space="preserve"> zur vorläufigen Tagesordnung</w:t>
      </w:r>
    </w:p>
    <w:p w14:paraId="074E66CA" w14:textId="19CA195C" w:rsidR="0014014E" w:rsidRPr="009078E7" w:rsidRDefault="0014014E" w:rsidP="0014014E">
      <w:pPr>
        <w:tabs>
          <w:tab w:val="left" w:pos="2977"/>
        </w:tabs>
        <w:overflowPunct/>
        <w:autoSpaceDE/>
        <w:autoSpaceDN/>
        <w:adjustRightInd/>
        <w:ind w:left="3960"/>
        <w:textAlignment w:val="auto"/>
        <w:rPr>
          <w:rFonts w:ascii="Arial" w:hAnsi="Arial"/>
          <w:b/>
          <w:snapToGrid w:val="0"/>
          <w:sz w:val="16"/>
          <w:szCs w:val="16"/>
          <w:lang w:val="de-DE"/>
        </w:rPr>
      </w:pPr>
      <w:r w:rsidRPr="009078E7">
        <w:rPr>
          <w:rFonts w:ascii="Arial" w:hAnsi="Arial"/>
          <w:b/>
          <w:snapToGrid w:val="0"/>
          <w:sz w:val="16"/>
          <w:szCs w:val="16"/>
          <w:lang w:val="de-DE"/>
        </w:rPr>
        <w:t xml:space="preserve">Durchführung des Europäischen Übereinkommens über die internationale Beförderung von gefährlichen Gütern auf Binnenwasserstraßen (ADN): </w:t>
      </w:r>
      <w:proofErr w:type="spellStart"/>
      <w:r w:rsidRPr="009078E7">
        <w:rPr>
          <w:rFonts w:ascii="Arial" w:hAnsi="Arial"/>
          <w:b/>
          <w:snapToGrid w:val="0"/>
          <w:sz w:val="16"/>
          <w:szCs w:val="16"/>
          <w:lang w:val="de-DE"/>
        </w:rPr>
        <w:t>Sachkundigenausbidlung</w:t>
      </w:r>
      <w:proofErr w:type="spellEnd"/>
    </w:p>
    <w:p w14:paraId="20FB8B06" w14:textId="77777777" w:rsidR="009078E7" w:rsidRDefault="009078E7" w:rsidP="0014014E">
      <w:pPr>
        <w:tabs>
          <w:tab w:val="right" w:pos="851"/>
        </w:tabs>
        <w:suppressAutoHyphens/>
        <w:overflowPunct/>
        <w:autoSpaceDE/>
        <w:autoSpaceDN/>
        <w:adjustRightInd/>
        <w:spacing w:before="360" w:after="360" w:line="300" w:lineRule="exact"/>
        <w:ind w:left="1134" w:right="565" w:hanging="1134"/>
        <w:jc w:val="both"/>
        <w:textAlignment w:val="auto"/>
        <w:rPr>
          <w:b/>
          <w:bCs/>
          <w:snapToGrid w:val="0"/>
          <w:sz w:val="28"/>
          <w:szCs w:val="24"/>
          <w:lang w:val="de-DE"/>
        </w:rPr>
      </w:pPr>
    </w:p>
    <w:p w14:paraId="0BF898EA" w14:textId="77777777" w:rsidR="0014014E" w:rsidRPr="007B7593" w:rsidRDefault="0014014E" w:rsidP="0014014E">
      <w:pPr>
        <w:tabs>
          <w:tab w:val="right" w:pos="851"/>
        </w:tabs>
        <w:suppressAutoHyphens/>
        <w:overflowPunct/>
        <w:autoSpaceDE/>
        <w:autoSpaceDN/>
        <w:adjustRightInd/>
        <w:spacing w:before="360" w:after="360" w:line="300" w:lineRule="exact"/>
        <w:ind w:left="1134" w:right="565" w:hanging="1134"/>
        <w:jc w:val="both"/>
        <w:textAlignment w:val="auto"/>
        <w:rPr>
          <w:b/>
          <w:bCs/>
          <w:snapToGrid w:val="0"/>
          <w:sz w:val="28"/>
          <w:szCs w:val="24"/>
          <w:lang w:val="de-DE"/>
        </w:rPr>
      </w:pPr>
      <w:r w:rsidRPr="0014014E">
        <w:rPr>
          <w:b/>
          <w:bCs/>
          <w:snapToGrid w:val="0"/>
          <w:sz w:val="28"/>
          <w:szCs w:val="24"/>
          <w:lang w:val="de-DE"/>
        </w:rPr>
        <w:tab/>
      </w:r>
      <w:r w:rsidRPr="0014014E">
        <w:rPr>
          <w:b/>
          <w:bCs/>
          <w:snapToGrid w:val="0"/>
          <w:sz w:val="28"/>
          <w:szCs w:val="24"/>
          <w:lang w:val="de-DE"/>
        </w:rPr>
        <w:tab/>
      </w:r>
      <w:r w:rsidRPr="007B7593">
        <w:rPr>
          <w:b/>
          <w:bCs/>
          <w:snapToGrid w:val="0"/>
          <w:sz w:val="28"/>
          <w:szCs w:val="24"/>
          <w:lang w:val="de-DE"/>
        </w:rPr>
        <w:t>Richtlinie des Verwaltungsausschusses für die Verwendung des Fragenkatalogs für die Prüfung von ADN-Sachkundigen (Kapitel 8.2 ADN)</w:t>
      </w:r>
    </w:p>
    <w:p w14:paraId="5DFEC40D" w14:textId="4F59C13F" w:rsidR="0014014E" w:rsidRPr="0014014E" w:rsidRDefault="0014014E" w:rsidP="0014014E">
      <w:pPr>
        <w:keepNext/>
        <w:keepLines/>
        <w:tabs>
          <w:tab w:val="right" w:pos="851"/>
        </w:tabs>
        <w:suppressAutoHyphens/>
        <w:overflowPunct/>
        <w:autoSpaceDE/>
        <w:autoSpaceDN/>
        <w:adjustRightInd/>
        <w:spacing w:before="360" w:after="240" w:line="270" w:lineRule="exact"/>
        <w:ind w:left="1134" w:right="139" w:hanging="1134"/>
        <w:textAlignment w:val="auto"/>
        <w:rPr>
          <w:b/>
          <w:snapToGrid w:val="0"/>
          <w:lang w:val="de-DE"/>
        </w:rPr>
      </w:pPr>
      <w:r w:rsidRPr="0014014E">
        <w:rPr>
          <w:b/>
          <w:snapToGrid w:val="0"/>
          <w:lang w:val="de-DE"/>
        </w:rPr>
        <w:tab/>
      </w:r>
      <w:r w:rsidRPr="0014014E">
        <w:rPr>
          <w:b/>
          <w:snapToGrid w:val="0"/>
          <w:lang w:val="de-DE"/>
        </w:rPr>
        <w:tab/>
        <w:t xml:space="preserve">Vorgelegt von </w:t>
      </w:r>
      <w:r>
        <w:rPr>
          <w:b/>
          <w:snapToGrid w:val="0"/>
          <w:lang w:val="de-DE"/>
        </w:rPr>
        <w:t>der Zentralkommission für die Rheinschifffahrt(ZKR)</w:t>
      </w:r>
      <w:r w:rsidRPr="0014014E">
        <w:rPr>
          <w:b/>
          <w:bCs/>
          <w:sz w:val="20"/>
          <w:vertAlign w:val="superscript"/>
          <w:lang w:val="de-DE" w:eastAsia="en-US"/>
        </w:rPr>
        <w:footnoteReference w:customMarkFollows="1" w:id="2"/>
        <w:t>*,</w:t>
      </w:r>
      <w:r w:rsidRPr="0014014E">
        <w:rPr>
          <w:b/>
          <w:bCs/>
          <w:sz w:val="20"/>
          <w:vertAlign w:val="superscript"/>
          <w:lang w:val="de-DE" w:eastAsia="en-US"/>
        </w:rPr>
        <w:footnoteReference w:customMarkFollows="1" w:id="3"/>
        <w:t>**</w:t>
      </w:r>
    </w:p>
    <w:p w14:paraId="1E6A437E" w14:textId="77777777" w:rsidR="00973FF9" w:rsidRPr="00973FF9" w:rsidRDefault="00973FF9" w:rsidP="00973FF9">
      <w:pPr>
        <w:tabs>
          <w:tab w:val="right" w:pos="851"/>
        </w:tabs>
        <w:suppressAutoHyphens/>
        <w:overflowPunct/>
        <w:autoSpaceDE/>
        <w:adjustRightInd/>
        <w:snapToGrid w:val="0"/>
        <w:spacing w:line="300" w:lineRule="exact"/>
        <w:ind w:left="1134" w:right="1134" w:hanging="1134"/>
        <w:jc w:val="both"/>
        <w:textAlignment w:val="auto"/>
        <w:rPr>
          <w:rFonts w:ascii="Arial" w:hAnsi="Arial" w:cs="Arial"/>
          <w:b/>
          <w:bCs/>
          <w:sz w:val="16"/>
          <w:szCs w:val="16"/>
          <w:lang w:val="de-DE"/>
        </w:rPr>
      </w:pPr>
    </w:p>
    <w:p w14:paraId="2D50C9BA" w14:textId="77777777" w:rsidR="009078E7" w:rsidRPr="009078E7" w:rsidRDefault="009078E7" w:rsidP="009078E7">
      <w:pPr>
        <w:pStyle w:val="Heading1"/>
        <w:tabs>
          <w:tab w:val="left" w:pos="567"/>
        </w:tabs>
        <w:jc w:val="left"/>
        <w:rPr>
          <w:sz w:val="28"/>
          <w:szCs w:val="28"/>
        </w:rPr>
      </w:pPr>
      <w:r w:rsidRPr="009078E7">
        <w:rPr>
          <w:sz w:val="28"/>
          <w:szCs w:val="28"/>
        </w:rPr>
        <w:t>I.</w:t>
      </w:r>
      <w:r w:rsidRPr="009078E7">
        <w:rPr>
          <w:sz w:val="28"/>
          <w:szCs w:val="28"/>
        </w:rPr>
        <w:tab/>
        <w:t>Allgemeines</w:t>
      </w:r>
    </w:p>
    <w:p w14:paraId="0F57B3C6" w14:textId="77777777" w:rsidR="009078E7" w:rsidRPr="00331320" w:rsidRDefault="009078E7" w:rsidP="009078E7">
      <w:pPr>
        <w:pStyle w:val="BodyText"/>
      </w:pPr>
    </w:p>
    <w:p w14:paraId="3298662F" w14:textId="77777777" w:rsidR="009078E7" w:rsidRPr="00331320" w:rsidRDefault="009078E7" w:rsidP="009078E7">
      <w:pPr>
        <w:pStyle w:val="BodyText"/>
      </w:pPr>
      <w:r>
        <w:t>1.</w:t>
      </w:r>
      <w:r>
        <w:tab/>
      </w:r>
      <w:r w:rsidRPr="00331320">
        <w:t>Zur Erhöhung der Sicherheit bei der Beförderung gefährlicher Güter muss ein Sachkundiger an Bord sein, der besondere Kenntnisse hinsichtlich des Transports gefährlicher Güter nachweisen kann.</w:t>
      </w:r>
    </w:p>
    <w:p w14:paraId="1B94D5D8" w14:textId="77777777" w:rsidR="009078E7" w:rsidRPr="00331320" w:rsidRDefault="009078E7" w:rsidP="009078E7">
      <w:pPr>
        <w:tabs>
          <w:tab w:val="left" w:pos="567"/>
        </w:tabs>
        <w:jc w:val="both"/>
        <w:rPr>
          <w:sz w:val="20"/>
          <w:lang w:val="de-DE"/>
        </w:rPr>
      </w:pPr>
    </w:p>
    <w:p w14:paraId="37DC7EDC" w14:textId="77777777" w:rsidR="009078E7" w:rsidRPr="00331320" w:rsidRDefault="009078E7" w:rsidP="009078E7">
      <w:pPr>
        <w:tabs>
          <w:tab w:val="left" w:pos="567"/>
        </w:tabs>
        <w:jc w:val="both"/>
        <w:rPr>
          <w:sz w:val="20"/>
          <w:lang w:val="de-DE"/>
        </w:rPr>
      </w:pPr>
      <w:r>
        <w:rPr>
          <w:sz w:val="20"/>
          <w:lang w:val="de-DE"/>
        </w:rPr>
        <w:t>2.</w:t>
      </w:r>
      <w:r>
        <w:rPr>
          <w:sz w:val="20"/>
          <w:lang w:val="de-DE"/>
        </w:rPr>
        <w:tab/>
      </w:r>
      <w:r w:rsidRPr="00331320">
        <w:rPr>
          <w:sz w:val="20"/>
          <w:lang w:val="de-DE"/>
        </w:rPr>
        <w:t>Auf der Grundlage des Kapitels 8.2 ADN hat der Verwaltungsausschuss nach Artikel 17 des ADN Übereinkommens die nachstehende</w:t>
      </w:r>
      <w:r w:rsidRPr="00C77D64">
        <w:rPr>
          <w:sz w:val="20"/>
          <w:lang w:val="de-DE"/>
        </w:rPr>
        <w:t xml:space="preserve"> </w:t>
      </w:r>
      <w:r>
        <w:rPr>
          <w:sz w:val="20"/>
          <w:lang w:val="de-DE"/>
        </w:rPr>
        <w:t xml:space="preserve">Richtlinie </w:t>
      </w:r>
      <w:r w:rsidRPr="00331320">
        <w:rPr>
          <w:sz w:val="20"/>
          <w:lang w:val="de-DE"/>
        </w:rPr>
        <w:t xml:space="preserve">erarbeitet, nach denen in allen ADN - Vertragsstaaten die Prüfungen durchgeführt werden </w:t>
      </w:r>
      <w:r>
        <w:rPr>
          <w:sz w:val="20"/>
          <w:lang w:val="de-DE"/>
        </w:rPr>
        <w:t>müssen</w:t>
      </w:r>
      <w:r w:rsidRPr="00331320">
        <w:rPr>
          <w:sz w:val="20"/>
          <w:lang w:val="de-DE"/>
        </w:rPr>
        <w:t>.</w:t>
      </w:r>
    </w:p>
    <w:p w14:paraId="6DAC0CD7" w14:textId="77777777" w:rsidR="00973FF9" w:rsidRPr="00973FF9" w:rsidRDefault="00973FF9" w:rsidP="00973FF9">
      <w:pPr>
        <w:widowControl w:val="0"/>
        <w:ind w:left="1134" w:hanging="1134"/>
        <w:jc w:val="both"/>
        <w:textAlignment w:val="auto"/>
        <w:rPr>
          <w:sz w:val="20"/>
          <w:lang w:val="de-DE"/>
        </w:rPr>
      </w:pPr>
    </w:p>
    <w:p w14:paraId="44A239A3" w14:textId="77777777" w:rsidR="00973FF9" w:rsidRPr="00973FF9" w:rsidRDefault="00973FF9" w:rsidP="00973FF9">
      <w:pPr>
        <w:tabs>
          <w:tab w:val="right" w:pos="3856"/>
          <w:tab w:val="center" w:pos="4536"/>
          <w:tab w:val="left" w:pos="5387"/>
          <w:tab w:val="right" w:pos="9072"/>
        </w:tabs>
        <w:jc w:val="both"/>
        <w:textAlignment w:val="auto"/>
        <w:rPr>
          <w:rFonts w:ascii="Arial" w:hAnsi="Arial" w:cs="Arial"/>
          <w:b/>
          <w:bCs/>
          <w:color w:val="808080"/>
          <w:sz w:val="14"/>
          <w:szCs w:val="14"/>
          <w:lang w:val="de-DE" w:eastAsia="de-DE"/>
        </w:rPr>
      </w:pPr>
    </w:p>
    <w:p w14:paraId="1E8A0100" w14:textId="77777777" w:rsidR="00973FF9" w:rsidRPr="00973FF9" w:rsidRDefault="00973FF9" w:rsidP="00973FF9">
      <w:pPr>
        <w:overflowPunct/>
        <w:autoSpaceDE/>
        <w:autoSpaceDN/>
        <w:adjustRightInd/>
        <w:textAlignment w:val="auto"/>
        <w:rPr>
          <w:ins w:id="9" w:author="Martine Moench" w:date="2018-10-05T12:28:00Z"/>
          <w:rFonts w:ascii="Arial" w:hAnsi="Arial" w:cs="Arial"/>
          <w:b/>
          <w:bCs/>
          <w:color w:val="808080"/>
          <w:sz w:val="14"/>
          <w:szCs w:val="14"/>
          <w:lang w:val="de-DE"/>
        </w:rPr>
        <w:sectPr w:rsidR="00973FF9" w:rsidRPr="00973FF9">
          <w:footerReference w:type="even" r:id="rId9"/>
          <w:footerReference w:type="default" r:id="rId10"/>
          <w:pgSz w:w="11906" w:h="16838"/>
          <w:pgMar w:top="1418" w:right="1418" w:bottom="1418" w:left="1418" w:header="709" w:footer="709" w:gutter="0"/>
          <w:cols w:space="720"/>
        </w:sectPr>
      </w:pPr>
    </w:p>
    <w:p w14:paraId="4AFEBEA1" w14:textId="77777777" w:rsidR="00FB7758" w:rsidRDefault="00FB7758">
      <w:pPr>
        <w:tabs>
          <w:tab w:val="left" w:pos="567"/>
        </w:tabs>
        <w:jc w:val="both"/>
        <w:rPr>
          <w:sz w:val="20"/>
          <w:lang w:val="de-DE"/>
        </w:rPr>
      </w:pPr>
    </w:p>
    <w:p w14:paraId="29E40832" w14:textId="08FECACC" w:rsidR="008438CE" w:rsidRPr="00331320" w:rsidRDefault="005B49D5">
      <w:pPr>
        <w:tabs>
          <w:tab w:val="left" w:pos="567"/>
        </w:tabs>
        <w:jc w:val="both"/>
        <w:rPr>
          <w:sz w:val="20"/>
          <w:lang w:val="de-DE"/>
        </w:rPr>
      </w:pPr>
      <w:r>
        <w:rPr>
          <w:sz w:val="20"/>
          <w:lang w:val="de-DE"/>
        </w:rPr>
        <w:t>3.</w:t>
      </w:r>
      <w:r>
        <w:rPr>
          <w:sz w:val="20"/>
          <w:lang w:val="de-DE"/>
        </w:rPr>
        <w:tab/>
      </w:r>
      <w:r w:rsidR="008438CE" w:rsidRPr="00331320">
        <w:rPr>
          <w:sz w:val="20"/>
          <w:lang w:val="de-DE"/>
        </w:rPr>
        <w:t xml:space="preserve">Die Prüfungen nach Unterabschnitt 8.2.2.7 ADN werden durch eine </w:t>
      </w:r>
      <w:r w:rsidR="006140FB" w:rsidRPr="00331320">
        <w:rPr>
          <w:sz w:val="20"/>
          <w:lang w:val="de-DE"/>
        </w:rPr>
        <w:t xml:space="preserve">zuständige </w:t>
      </w:r>
      <w:r w:rsidR="002C410B" w:rsidRPr="00331320">
        <w:rPr>
          <w:sz w:val="20"/>
          <w:lang w:val="de-DE"/>
        </w:rPr>
        <w:t xml:space="preserve">Behörde oder </w:t>
      </w:r>
      <w:del w:id="10" w:author="Martine Moench" w:date="2018-10-05T12:28:00Z">
        <w:r w:rsidR="002C410B" w:rsidRPr="00331320">
          <w:rPr>
            <w:sz w:val="20"/>
            <w:lang w:val="de-DE"/>
          </w:rPr>
          <w:delText>eine</w:delText>
        </w:r>
        <w:r w:rsidR="006140FB" w:rsidRPr="00331320">
          <w:rPr>
            <w:sz w:val="20"/>
            <w:lang w:val="de-DE"/>
          </w:rPr>
          <w:delText>r</w:delText>
        </w:r>
      </w:del>
      <w:ins w:id="11" w:author="Martine Moench" w:date="2018-10-05T12:28:00Z">
        <w:r w:rsidR="00C16895">
          <w:rPr>
            <w:sz w:val="20"/>
            <w:lang w:val="de-DE"/>
          </w:rPr>
          <w:t xml:space="preserve">durch </w:t>
        </w:r>
        <w:r w:rsidR="002C410B" w:rsidRPr="00331320">
          <w:rPr>
            <w:sz w:val="20"/>
            <w:lang w:val="de-DE"/>
          </w:rPr>
          <w:t>eine</w:t>
        </w:r>
      </w:ins>
      <w:r w:rsidR="006140FB" w:rsidRPr="00331320">
        <w:rPr>
          <w:sz w:val="20"/>
          <w:lang w:val="de-DE"/>
        </w:rPr>
        <w:t xml:space="preserve"> von dieser </w:t>
      </w:r>
      <w:del w:id="12" w:author="Martine Moench" w:date="2018-10-05T12:28:00Z">
        <w:r w:rsidR="002C410B" w:rsidRPr="00331320">
          <w:rPr>
            <w:sz w:val="20"/>
            <w:lang w:val="de-DE"/>
          </w:rPr>
          <w:delText xml:space="preserve"> </w:delText>
        </w:r>
      </w:del>
      <w:r w:rsidR="006140FB" w:rsidRPr="00331320">
        <w:rPr>
          <w:sz w:val="20"/>
          <w:lang w:val="de-DE"/>
        </w:rPr>
        <w:t xml:space="preserve">bestimmten </w:t>
      </w:r>
      <w:r w:rsidR="00AE741D" w:rsidRPr="00331320">
        <w:rPr>
          <w:sz w:val="20"/>
          <w:lang w:val="de-DE"/>
        </w:rPr>
        <w:t>Prüfungsstelle</w:t>
      </w:r>
      <w:r w:rsidR="00257A03">
        <w:rPr>
          <w:sz w:val="20"/>
          <w:lang w:val="de-DE"/>
        </w:rPr>
        <w:t xml:space="preserve"> </w:t>
      </w:r>
      <w:ins w:id="13" w:author="Martine Moench" w:date="2018-10-05T12:28:00Z">
        <w:r w:rsidR="00257A03">
          <w:rPr>
            <w:sz w:val="20"/>
            <w:lang w:val="de-DE"/>
          </w:rPr>
          <w:t>in schriftlicher oder elektronischer Form</w:t>
        </w:r>
        <w:r w:rsidR="008438CE" w:rsidRPr="00331320">
          <w:rPr>
            <w:sz w:val="20"/>
            <w:lang w:val="de-DE"/>
          </w:rPr>
          <w:t xml:space="preserve"> </w:t>
        </w:r>
      </w:ins>
      <w:r w:rsidR="006140FB" w:rsidRPr="00331320">
        <w:rPr>
          <w:sz w:val="20"/>
          <w:lang w:val="de-DE"/>
        </w:rPr>
        <w:t>durchgeführt</w:t>
      </w:r>
      <w:r w:rsidR="008438CE" w:rsidRPr="00331320">
        <w:rPr>
          <w:sz w:val="20"/>
          <w:lang w:val="de-DE"/>
        </w:rPr>
        <w:t xml:space="preserve">. </w:t>
      </w:r>
      <w:r w:rsidR="00184836" w:rsidRPr="00331320">
        <w:rPr>
          <w:sz w:val="20"/>
          <w:lang w:val="de-DE"/>
        </w:rPr>
        <w:t xml:space="preserve">Die </w:t>
      </w:r>
      <w:r w:rsidR="00AE741D" w:rsidRPr="00331320">
        <w:rPr>
          <w:sz w:val="20"/>
          <w:lang w:val="de-DE"/>
        </w:rPr>
        <w:t>Prüfung</w:t>
      </w:r>
      <w:r w:rsidR="002C410B" w:rsidRPr="00331320">
        <w:rPr>
          <w:sz w:val="20"/>
          <w:lang w:val="de-DE"/>
        </w:rPr>
        <w:t xml:space="preserve"> erfolgt durch</w:t>
      </w:r>
      <w:r w:rsidR="008438CE" w:rsidRPr="00331320">
        <w:rPr>
          <w:sz w:val="20"/>
          <w:lang w:val="de-DE"/>
        </w:rPr>
        <w:t>:</w:t>
      </w:r>
    </w:p>
    <w:p w14:paraId="2C1B3A9C" w14:textId="77777777" w:rsidR="008438CE" w:rsidRPr="00331320" w:rsidRDefault="004D6756" w:rsidP="00874488">
      <w:pPr>
        <w:numPr>
          <w:ilvl w:val="0"/>
          <w:numId w:val="15"/>
        </w:numPr>
        <w:tabs>
          <w:tab w:val="left" w:pos="567"/>
        </w:tabs>
        <w:spacing w:before="120"/>
        <w:jc w:val="both"/>
        <w:rPr>
          <w:sz w:val="20"/>
          <w:lang w:val="de-DE"/>
        </w:rPr>
      </w:pPr>
      <w:r w:rsidRPr="00331320">
        <w:rPr>
          <w:sz w:val="20"/>
          <w:lang w:val="de-DE"/>
        </w:rPr>
        <w:t xml:space="preserve">im Falle eines Basiskurses mindestens </w:t>
      </w:r>
      <w:r w:rsidR="006140FB" w:rsidRPr="00331320">
        <w:rPr>
          <w:sz w:val="20"/>
          <w:lang w:val="de-DE"/>
        </w:rPr>
        <w:t xml:space="preserve">einen </w:t>
      </w:r>
      <w:r w:rsidR="008438CE" w:rsidRPr="00331320">
        <w:rPr>
          <w:sz w:val="20"/>
          <w:lang w:val="de-DE"/>
        </w:rPr>
        <w:t>Vorsitzenden und</w:t>
      </w:r>
    </w:p>
    <w:p w14:paraId="2BA44159" w14:textId="77777777" w:rsidR="008438CE" w:rsidRPr="00331320" w:rsidRDefault="004D6756" w:rsidP="005B49D5">
      <w:pPr>
        <w:numPr>
          <w:ilvl w:val="0"/>
          <w:numId w:val="15"/>
        </w:numPr>
        <w:spacing w:before="120"/>
        <w:jc w:val="both"/>
        <w:rPr>
          <w:sz w:val="20"/>
          <w:lang w:val="de-DE"/>
        </w:rPr>
      </w:pPr>
      <w:r w:rsidRPr="00331320">
        <w:rPr>
          <w:sz w:val="20"/>
          <w:lang w:val="de-DE"/>
        </w:rPr>
        <w:t xml:space="preserve">im Falle eines Aufbaukurses mindestens </w:t>
      </w:r>
      <w:r w:rsidR="006140FB" w:rsidRPr="00331320">
        <w:rPr>
          <w:sz w:val="20"/>
          <w:lang w:val="de-DE"/>
        </w:rPr>
        <w:t xml:space="preserve">einen </w:t>
      </w:r>
      <w:r w:rsidR="00EE3A1B" w:rsidRPr="00331320">
        <w:rPr>
          <w:sz w:val="20"/>
          <w:lang w:val="de-DE"/>
        </w:rPr>
        <w:t xml:space="preserve">Vorsitzenden </w:t>
      </w:r>
      <w:r w:rsidR="00744F2B" w:rsidRPr="00331320">
        <w:rPr>
          <w:sz w:val="20"/>
          <w:lang w:val="de-DE"/>
        </w:rPr>
        <w:t xml:space="preserve">und </w:t>
      </w:r>
      <w:r w:rsidR="006140FB" w:rsidRPr="00331320">
        <w:rPr>
          <w:sz w:val="20"/>
          <w:lang w:val="de-DE"/>
        </w:rPr>
        <w:t xml:space="preserve">einen </w:t>
      </w:r>
      <w:r w:rsidR="008438CE" w:rsidRPr="00331320">
        <w:rPr>
          <w:sz w:val="20"/>
          <w:lang w:val="de-DE"/>
        </w:rPr>
        <w:t>Beisitzer mit ausreichender Sachkunde</w:t>
      </w:r>
    </w:p>
    <w:p w14:paraId="576BC288" w14:textId="77777777" w:rsidR="008438CE" w:rsidRPr="00331320" w:rsidRDefault="005B49D5" w:rsidP="008438CE">
      <w:pPr>
        <w:tabs>
          <w:tab w:val="left" w:pos="567"/>
        </w:tabs>
        <w:spacing w:before="120"/>
        <w:jc w:val="both"/>
        <w:rPr>
          <w:sz w:val="20"/>
          <w:lang w:val="de-DE"/>
        </w:rPr>
      </w:pPr>
      <w:r>
        <w:rPr>
          <w:sz w:val="20"/>
          <w:lang w:val="de-DE"/>
        </w:rPr>
        <w:t>4.</w:t>
      </w:r>
      <w:r>
        <w:rPr>
          <w:sz w:val="20"/>
          <w:lang w:val="de-DE"/>
        </w:rPr>
        <w:tab/>
      </w:r>
      <w:r w:rsidR="00D65702" w:rsidRPr="00331320">
        <w:rPr>
          <w:sz w:val="20"/>
          <w:lang w:val="de-DE"/>
        </w:rPr>
        <w:t>Nach bestandener Prüfung wird die Bescheinigung über besondere Kenntnisse des ADN nach Unterabschnitt</w:t>
      </w:r>
      <w:r w:rsidR="00A73419">
        <w:rPr>
          <w:sz w:val="20"/>
          <w:lang w:val="de-DE"/>
        </w:rPr>
        <w:t> </w:t>
      </w:r>
      <w:r w:rsidR="00D65702" w:rsidRPr="00331320">
        <w:rPr>
          <w:sz w:val="20"/>
          <w:lang w:val="de-DE"/>
        </w:rPr>
        <w:t xml:space="preserve">8.2.2.8 </w:t>
      </w:r>
      <w:r w:rsidR="009940CA" w:rsidRPr="00331320">
        <w:rPr>
          <w:sz w:val="20"/>
          <w:lang w:val="de-DE"/>
        </w:rPr>
        <w:t xml:space="preserve">ADN </w:t>
      </w:r>
      <w:r w:rsidR="00D65702" w:rsidRPr="00331320">
        <w:rPr>
          <w:sz w:val="20"/>
          <w:lang w:val="de-DE"/>
        </w:rPr>
        <w:t xml:space="preserve">in Verbindung mit Unterabschnitt </w:t>
      </w:r>
      <w:r w:rsidR="00744F2B" w:rsidRPr="00331320">
        <w:rPr>
          <w:sz w:val="20"/>
          <w:lang w:val="de-DE"/>
        </w:rPr>
        <w:t xml:space="preserve">8.2.1.3, </w:t>
      </w:r>
      <w:r w:rsidR="00D65702" w:rsidRPr="00331320">
        <w:rPr>
          <w:sz w:val="20"/>
          <w:lang w:val="de-DE"/>
        </w:rPr>
        <w:t>8.2.1.5 oder 8.2.1.7 ADN erteilt.</w:t>
      </w:r>
    </w:p>
    <w:p w14:paraId="5C12B505" w14:textId="77777777" w:rsidR="00981E02" w:rsidRPr="00331320" w:rsidRDefault="00981E02" w:rsidP="00981E02">
      <w:pPr>
        <w:tabs>
          <w:tab w:val="left" w:pos="567"/>
        </w:tabs>
        <w:spacing w:before="120"/>
        <w:jc w:val="both"/>
        <w:rPr>
          <w:moveTo w:id="14" w:author="Martine Moench" w:date="2018-10-05T12:28:00Z"/>
          <w:sz w:val="20"/>
          <w:lang w:val="de-DE"/>
        </w:rPr>
      </w:pPr>
      <w:ins w:id="15" w:author="Martine Moench" w:date="2018-10-05T12:28:00Z">
        <w:r w:rsidRPr="00AB6F63">
          <w:rPr>
            <w:sz w:val="20"/>
            <w:lang w:val="de-DE"/>
          </w:rPr>
          <w:t>5</w:t>
        </w:r>
      </w:ins>
      <w:moveToRangeStart w:id="16" w:author="Martine Moench" w:date="2018-10-05T12:28:00Z" w:name="move526505859"/>
      <w:moveTo w:id="17" w:author="Martine Moench" w:date="2018-10-05T12:28:00Z">
        <w:r w:rsidRPr="00AB6F63">
          <w:rPr>
            <w:sz w:val="20"/>
            <w:lang w:val="de-DE"/>
          </w:rPr>
          <w:t>.</w:t>
        </w:r>
        <w:r w:rsidRPr="00AB6F63">
          <w:rPr>
            <w:sz w:val="20"/>
            <w:lang w:val="de-DE"/>
          </w:rPr>
          <w:tab/>
          <w:t>Bei Nichtbestehen der Prüfung werden dem Prüfungskandidaten die Gründe mitgeteilt. Im Falle des Nichtbestehens der Prüfungen Aufbaukurse („Gas“ bzw. „Chemie“) werden die Gründe schriftlich mitgeteilt.</w:t>
        </w:r>
      </w:moveTo>
    </w:p>
    <w:moveToRangeEnd w:id="16"/>
    <w:p w14:paraId="54B763F2" w14:textId="6CC78A2A" w:rsidR="00C77D64" w:rsidRDefault="005B49D5" w:rsidP="00C77D64">
      <w:pPr>
        <w:tabs>
          <w:tab w:val="left" w:pos="567"/>
        </w:tabs>
        <w:spacing w:before="120"/>
        <w:jc w:val="both"/>
        <w:rPr>
          <w:sz w:val="20"/>
          <w:lang w:val="de-DE"/>
        </w:rPr>
      </w:pPr>
      <w:del w:id="18" w:author="Martine Moench" w:date="2018-10-05T12:28:00Z">
        <w:r>
          <w:rPr>
            <w:sz w:val="20"/>
            <w:lang w:val="de-DE"/>
          </w:rPr>
          <w:delText>5</w:delText>
        </w:r>
      </w:del>
      <w:ins w:id="19" w:author="Martine Moench" w:date="2018-10-05T12:28:00Z">
        <w:r w:rsidR="00981E02">
          <w:rPr>
            <w:sz w:val="20"/>
            <w:lang w:val="de-DE"/>
          </w:rPr>
          <w:t>6</w:t>
        </w:r>
      </w:ins>
      <w:r>
        <w:rPr>
          <w:sz w:val="20"/>
          <w:lang w:val="de-DE"/>
        </w:rPr>
        <w:t>.</w:t>
      </w:r>
      <w:r>
        <w:rPr>
          <w:sz w:val="20"/>
          <w:lang w:val="de-DE"/>
        </w:rPr>
        <w:tab/>
      </w:r>
      <w:r w:rsidR="00C77D64">
        <w:rPr>
          <w:sz w:val="20"/>
          <w:lang w:val="de-DE"/>
        </w:rPr>
        <w:t xml:space="preserve">Die Abschlusstests der Wiederholungskurse nach Unterabschnitt 8.2.2.7.3.1 ADN </w:t>
      </w:r>
      <w:r w:rsidR="00C77D64" w:rsidRPr="00331320">
        <w:rPr>
          <w:sz w:val="20"/>
          <w:lang w:val="de-DE"/>
        </w:rPr>
        <w:t xml:space="preserve">werden durch </w:t>
      </w:r>
      <w:del w:id="20" w:author="Martine Moench" w:date="2018-10-05T12:28:00Z">
        <w:r w:rsidR="00C77D64">
          <w:rPr>
            <w:sz w:val="20"/>
            <w:lang w:val="de-DE"/>
          </w:rPr>
          <w:delText>einen Schulungsveranstalter</w:delText>
        </w:r>
      </w:del>
      <w:ins w:id="21" w:author="Martine Moench" w:date="2018-10-05T12:28:00Z">
        <w:r w:rsidR="00C16895">
          <w:rPr>
            <w:sz w:val="20"/>
            <w:lang w:val="de-DE"/>
          </w:rPr>
          <w:t>den Veranstalter des jeweiligen Kurses</w:t>
        </w:r>
      </w:ins>
      <w:r w:rsidR="00C16895" w:rsidRPr="00331320">
        <w:rPr>
          <w:sz w:val="20"/>
          <w:lang w:val="de-DE"/>
        </w:rPr>
        <w:t xml:space="preserve"> </w:t>
      </w:r>
      <w:r w:rsidR="00C77D64" w:rsidRPr="00331320">
        <w:rPr>
          <w:sz w:val="20"/>
          <w:lang w:val="de-DE"/>
        </w:rPr>
        <w:t>durchgeführt.</w:t>
      </w:r>
    </w:p>
    <w:p w14:paraId="1A8220AB" w14:textId="3E0C678B" w:rsidR="00C77D64" w:rsidRDefault="005B49D5" w:rsidP="00C77D64">
      <w:pPr>
        <w:tabs>
          <w:tab w:val="left" w:pos="567"/>
        </w:tabs>
        <w:spacing w:before="120"/>
        <w:jc w:val="both"/>
        <w:rPr>
          <w:sz w:val="20"/>
          <w:lang w:val="de-DE"/>
        </w:rPr>
      </w:pPr>
      <w:del w:id="22" w:author="Martine Moench" w:date="2018-10-05T12:28:00Z">
        <w:r>
          <w:rPr>
            <w:sz w:val="20"/>
            <w:lang w:val="de-DE"/>
          </w:rPr>
          <w:delText>6</w:delText>
        </w:r>
      </w:del>
      <w:ins w:id="23" w:author="Martine Moench" w:date="2018-10-05T12:28:00Z">
        <w:r w:rsidR="00981E02">
          <w:rPr>
            <w:sz w:val="20"/>
            <w:lang w:val="de-DE"/>
          </w:rPr>
          <w:t>7</w:t>
        </w:r>
      </w:ins>
      <w:r>
        <w:rPr>
          <w:sz w:val="20"/>
          <w:lang w:val="de-DE"/>
        </w:rPr>
        <w:t>.</w:t>
      </w:r>
      <w:r>
        <w:rPr>
          <w:sz w:val="20"/>
          <w:lang w:val="de-DE"/>
        </w:rPr>
        <w:tab/>
      </w:r>
      <w:r w:rsidR="00C77D64">
        <w:rPr>
          <w:sz w:val="20"/>
          <w:lang w:val="de-DE"/>
        </w:rPr>
        <w:t xml:space="preserve">Nach bestandenem Test </w:t>
      </w:r>
      <w:r w:rsidR="00796730">
        <w:rPr>
          <w:sz w:val="20"/>
          <w:lang w:val="de-DE"/>
        </w:rPr>
        <w:t xml:space="preserve">informiert </w:t>
      </w:r>
      <w:r w:rsidR="00C77D64">
        <w:rPr>
          <w:sz w:val="20"/>
          <w:lang w:val="de-DE"/>
        </w:rPr>
        <w:t xml:space="preserve">der Schulungsveranstalter </w:t>
      </w:r>
      <w:r w:rsidR="00796730">
        <w:rPr>
          <w:sz w:val="20"/>
          <w:lang w:val="de-DE"/>
        </w:rPr>
        <w:t xml:space="preserve">den </w:t>
      </w:r>
      <w:r w:rsidR="00C77D64">
        <w:rPr>
          <w:sz w:val="20"/>
          <w:lang w:val="de-DE"/>
        </w:rPr>
        <w:t xml:space="preserve">Kandidaten </w:t>
      </w:r>
      <w:r w:rsidR="00796730">
        <w:rPr>
          <w:sz w:val="20"/>
          <w:lang w:val="de-DE"/>
        </w:rPr>
        <w:t xml:space="preserve">und stellt ihm </w:t>
      </w:r>
      <w:r w:rsidR="00C77D64">
        <w:rPr>
          <w:sz w:val="20"/>
          <w:lang w:val="de-DE"/>
        </w:rPr>
        <w:t>eine schriftliche Bescheinigung zur Vorlage bei der zuständigen Behörde aus</w:t>
      </w:r>
      <w:r w:rsidR="00796730">
        <w:rPr>
          <w:sz w:val="20"/>
          <w:lang w:val="de-DE"/>
        </w:rPr>
        <w:t xml:space="preserve"> oder informiert die zuständige Behörde elektronisch</w:t>
      </w:r>
      <w:r w:rsidR="00C77D64">
        <w:rPr>
          <w:sz w:val="20"/>
          <w:lang w:val="de-DE"/>
        </w:rPr>
        <w:t>.</w:t>
      </w:r>
    </w:p>
    <w:p w14:paraId="0D2C0D3A" w14:textId="7CED03C1" w:rsidR="00F34F46" w:rsidRPr="00331320" w:rsidRDefault="005B49D5" w:rsidP="00C77D64">
      <w:pPr>
        <w:tabs>
          <w:tab w:val="left" w:pos="567"/>
        </w:tabs>
        <w:spacing w:before="120"/>
        <w:jc w:val="both"/>
        <w:rPr>
          <w:ins w:id="24" w:author="Martine Moench" w:date="2018-10-05T12:28:00Z"/>
          <w:sz w:val="20"/>
          <w:lang w:val="de-DE"/>
        </w:rPr>
      </w:pPr>
      <w:del w:id="25" w:author="Martine Moench" w:date="2018-10-05T12:28:00Z">
        <w:r>
          <w:rPr>
            <w:sz w:val="20"/>
            <w:lang w:val="de-DE"/>
          </w:rPr>
          <w:delText>7</w:delText>
        </w:r>
      </w:del>
      <w:ins w:id="26" w:author="Martine Moench" w:date="2018-10-05T12:28:00Z">
        <w:r w:rsidR="00257A03">
          <w:rPr>
            <w:sz w:val="20"/>
            <w:lang w:val="de-DE"/>
          </w:rPr>
          <w:t>7a.</w:t>
        </w:r>
        <w:r w:rsidR="00257A03">
          <w:rPr>
            <w:sz w:val="20"/>
            <w:lang w:val="de-DE"/>
          </w:rPr>
          <w:tab/>
          <w:t xml:space="preserve">Bei Nichtbestehen darf der Test frühestens nach </w:t>
        </w:r>
        <w:r w:rsidR="00C16895">
          <w:rPr>
            <w:sz w:val="20"/>
            <w:lang w:val="de-DE"/>
          </w:rPr>
          <w:t>drei</w:t>
        </w:r>
        <w:r w:rsidR="00257A03">
          <w:rPr>
            <w:sz w:val="20"/>
            <w:lang w:val="de-DE"/>
          </w:rPr>
          <w:t xml:space="preserve"> Tagen wiederholt werden.</w:t>
        </w:r>
        <w:r w:rsidR="00C673A4">
          <w:rPr>
            <w:sz w:val="20"/>
            <w:lang w:val="de-DE"/>
          </w:rPr>
          <w:t xml:space="preserve"> </w:t>
        </w:r>
        <w:r w:rsidR="007A0B82">
          <w:rPr>
            <w:sz w:val="20"/>
            <w:lang w:val="de-DE"/>
          </w:rPr>
          <w:t xml:space="preserve">Eine </w:t>
        </w:r>
        <w:r w:rsidR="00A46C98">
          <w:rPr>
            <w:sz w:val="20"/>
            <w:lang w:val="de-DE"/>
          </w:rPr>
          <w:t xml:space="preserve">erneute </w:t>
        </w:r>
        <w:r w:rsidR="007A0B82">
          <w:rPr>
            <w:sz w:val="20"/>
            <w:lang w:val="de-DE"/>
          </w:rPr>
          <w:t xml:space="preserve">Wiederholung des Tests ist </w:t>
        </w:r>
        <w:r w:rsidR="00A46C98">
          <w:rPr>
            <w:sz w:val="20"/>
            <w:lang w:val="de-DE"/>
          </w:rPr>
          <w:t xml:space="preserve">ebenfalls frühestens nach drei Tagen zulässig. </w:t>
        </w:r>
        <w:r w:rsidR="007A0B82">
          <w:rPr>
            <w:sz w:val="20"/>
            <w:lang w:val="de-DE"/>
          </w:rPr>
          <w:t xml:space="preserve">Wird der Test auch im dritten Durchgang nicht bestanden, ist ein neuer </w:t>
        </w:r>
        <w:r w:rsidR="00330550">
          <w:rPr>
            <w:sz w:val="20"/>
            <w:lang w:val="de-DE"/>
          </w:rPr>
          <w:t>Wiederholungskurs</w:t>
        </w:r>
        <w:r w:rsidR="007A0B82">
          <w:rPr>
            <w:sz w:val="20"/>
            <w:lang w:val="de-DE"/>
          </w:rPr>
          <w:t xml:space="preserve"> mit anschließende</w:t>
        </w:r>
        <w:r w:rsidR="00330550">
          <w:rPr>
            <w:sz w:val="20"/>
            <w:lang w:val="de-DE"/>
          </w:rPr>
          <w:t>m</w:t>
        </w:r>
        <w:r w:rsidR="007A0B82">
          <w:rPr>
            <w:sz w:val="20"/>
            <w:lang w:val="de-DE"/>
          </w:rPr>
          <w:t xml:space="preserve"> </w:t>
        </w:r>
        <w:r w:rsidR="00330550">
          <w:rPr>
            <w:sz w:val="20"/>
            <w:lang w:val="de-DE"/>
          </w:rPr>
          <w:t>Test innerhalb der Laufzeit der Bescheinigung</w:t>
        </w:r>
        <w:r w:rsidR="007A0B82">
          <w:rPr>
            <w:sz w:val="20"/>
            <w:lang w:val="de-DE"/>
          </w:rPr>
          <w:t xml:space="preserve"> zu absolvieren.</w:t>
        </w:r>
        <w:r w:rsidR="0098178F">
          <w:rPr>
            <w:sz w:val="20"/>
            <w:lang w:val="de-DE"/>
          </w:rPr>
          <w:t xml:space="preserve"> Ist dies nicht möglich, ist ein neuer Basiskurs zu besuchen.</w:t>
        </w:r>
      </w:ins>
    </w:p>
    <w:p w14:paraId="2BB5EF29" w14:textId="77777777" w:rsidR="00981E02" w:rsidRPr="00331320" w:rsidRDefault="00981E02" w:rsidP="00981E02">
      <w:pPr>
        <w:tabs>
          <w:tab w:val="left" w:pos="567"/>
        </w:tabs>
        <w:spacing w:before="120"/>
        <w:jc w:val="both"/>
        <w:rPr>
          <w:moveFrom w:id="27" w:author="Martine Moench" w:date="2018-10-05T12:28:00Z"/>
          <w:sz w:val="20"/>
          <w:lang w:val="de-DE"/>
        </w:rPr>
      </w:pPr>
      <w:moveFromRangeStart w:id="28" w:author="Martine Moench" w:date="2018-10-05T12:28:00Z" w:name="move526505859"/>
      <w:moveFrom w:id="29" w:author="Martine Moench" w:date="2018-10-05T12:28:00Z">
        <w:r w:rsidRPr="00AB6F63">
          <w:rPr>
            <w:sz w:val="20"/>
            <w:lang w:val="de-DE"/>
          </w:rPr>
          <w:t>.</w:t>
        </w:r>
        <w:r w:rsidRPr="00AB6F63">
          <w:rPr>
            <w:sz w:val="20"/>
            <w:lang w:val="de-DE"/>
          </w:rPr>
          <w:tab/>
          <w:t>Bei Nichtbestehen der Prüfung werden dem Prüfungskandidaten die Gründe mitgeteilt. Im Falle des Nichtbestehens der Prüfungen Aufbaukurse („Gas“ bzw. „Chemie“) werden die Gründe schriftlich mitgeteilt.</w:t>
        </w:r>
      </w:moveFrom>
    </w:p>
    <w:moveFromRangeEnd w:id="28"/>
    <w:p w14:paraId="6E041A06" w14:textId="77777777" w:rsidR="00D65702" w:rsidRPr="00331320" w:rsidRDefault="005B49D5" w:rsidP="008438CE">
      <w:pPr>
        <w:tabs>
          <w:tab w:val="left" w:pos="567"/>
        </w:tabs>
        <w:spacing w:before="120"/>
        <w:jc w:val="both"/>
        <w:rPr>
          <w:sz w:val="20"/>
          <w:lang w:val="de-DE"/>
        </w:rPr>
      </w:pPr>
      <w:r>
        <w:rPr>
          <w:sz w:val="20"/>
          <w:lang w:val="de-DE"/>
        </w:rPr>
        <w:t>8.</w:t>
      </w:r>
      <w:r>
        <w:rPr>
          <w:sz w:val="20"/>
          <w:lang w:val="de-DE"/>
        </w:rPr>
        <w:tab/>
      </w:r>
      <w:r w:rsidR="00744F2B" w:rsidRPr="00331320">
        <w:rPr>
          <w:sz w:val="20"/>
          <w:lang w:val="de-DE"/>
        </w:rPr>
        <w:t>Bei offensichtlich missverständlichen Fragen</w:t>
      </w:r>
      <w:r w:rsidR="006140FB" w:rsidRPr="00331320">
        <w:rPr>
          <w:sz w:val="20"/>
          <w:lang w:val="de-DE"/>
        </w:rPr>
        <w:t xml:space="preserve"> und Zweifeln an der Richtigkeit der vorgegebenen Antworten</w:t>
      </w:r>
      <w:r w:rsidR="00744F2B" w:rsidRPr="00331320">
        <w:rPr>
          <w:sz w:val="20"/>
          <w:lang w:val="de-DE"/>
        </w:rPr>
        <w:t xml:space="preserve"> sind die zuständigen Behörden aufgefordert, diese </w:t>
      </w:r>
      <w:ins w:id="30" w:author="Martine Moench" w:date="2018-10-05T12:28:00Z">
        <w:r w:rsidR="00A46C98">
          <w:rPr>
            <w:sz w:val="20"/>
            <w:lang w:val="de-DE"/>
          </w:rPr>
          <w:t xml:space="preserve">über die Delegation der jeweiligen Vertragspartei </w:t>
        </w:r>
      </w:ins>
      <w:r w:rsidR="00744F2B" w:rsidRPr="00331320">
        <w:rPr>
          <w:sz w:val="20"/>
          <w:lang w:val="de-DE"/>
        </w:rPr>
        <w:t>dem Sicherheitsausschuss mitzuteilen.</w:t>
      </w:r>
    </w:p>
    <w:p w14:paraId="2E673B9C" w14:textId="77777777" w:rsidR="00A453BA" w:rsidRPr="00331320" w:rsidRDefault="00A453BA" w:rsidP="008438CE">
      <w:pPr>
        <w:tabs>
          <w:tab w:val="left" w:pos="567"/>
        </w:tabs>
        <w:spacing w:before="120"/>
        <w:jc w:val="both"/>
        <w:rPr>
          <w:szCs w:val="24"/>
          <w:lang w:val="de-DE"/>
        </w:rPr>
      </w:pPr>
    </w:p>
    <w:p w14:paraId="4966AB02" w14:textId="77777777" w:rsidR="00A453BA" w:rsidRPr="009078E7" w:rsidRDefault="00D77A45" w:rsidP="00A453BA">
      <w:pPr>
        <w:pStyle w:val="PlainText1"/>
        <w:ind w:left="540" w:hanging="540"/>
        <w:jc w:val="both"/>
        <w:rPr>
          <w:rFonts w:ascii="Times New Roman" w:hAnsi="Times New Roman"/>
          <w:b/>
          <w:sz w:val="28"/>
          <w:szCs w:val="28"/>
          <w:lang w:val="de-DE"/>
        </w:rPr>
      </w:pPr>
      <w:r w:rsidRPr="009078E7">
        <w:rPr>
          <w:rFonts w:ascii="Times New Roman" w:hAnsi="Times New Roman"/>
          <w:b/>
          <w:sz w:val="28"/>
          <w:szCs w:val="28"/>
          <w:lang w:val="de-DE"/>
        </w:rPr>
        <w:t>II</w:t>
      </w:r>
      <w:r w:rsidR="00A453BA" w:rsidRPr="009078E7">
        <w:rPr>
          <w:rFonts w:ascii="Times New Roman" w:hAnsi="Times New Roman"/>
          <w:b/>
          <w:sz w:val="28"/>
          <w:szCs w:val="28"/>
          <w:lang w:val="de-DE"/>
        </w:rPr>
        <w:t>.</w:t>
      </w:r>
      <w:r w:rsidR="00A453BA" w:rsidRPr="009078E7">
        <w:rPr>
          <w:rFonts w:ascii="Times New Roman" w:hAnsi="Times New Roman"/>
          <w:b/>
          <w:sz w:val="28"/>
          <w:szCs w:val="28"/>
          <w:lang w:val="de-DE"/>
        </w:rPr>
        <w:tab/>
        <w:t>Bezeichnung für die Fragen der Fragenkataloge</w:t>
      </w:r>
    </w:p>
    <w:p w14:paraId="02BB55AE" w14:textId="77777777" w:rsidR="00C67C78" w:rsidRDefault="00C67C78" w:rsidP="00C67C78">
      <w:pPr>
        <w:jc w:val="both"/>
        <w:rPr>
          <w:sz w:val="20"/>
          <w:lang w:val="de-DE"/>
        </w:rPr>
      </w:pPr>
    </w:p>
    <w:p w14:paraId="67D2A18A" w14:textId="77777777" w:rsidR="00A453BA" w:rsidRPr="00331320" w:rsidRDefault="005B49D5" w:rsidP="00C67C78">
      <w:pPr>
        <w:jc w:val="both"/>
        <w:rPr>
          <w:sz w:val="20"/>
          <w:lang w:val="de-DE"/>
        </w:rPr>
      </w:pPr>
      <w:r>
        <w:rPr>
          <w:sz w:val="20"/>
          <w:lang w:val="de-DE"/>
        </w:rPr>
        <w:t>9.</w:t>
      </w:r>
      <w:r>
        <w:rPr>
          <w:sz w:val="20"/>
          <w:lang w:val="de-DE"/>
        </w:rPr>
        <w:tab/>
      </w:r>
      <w:r w:rsidR="00A453BA" w:rsidRPr="00331320">
        <w:rPr>
          <w:sz w:val="20"/>
          <w:lang w:val="de-DE"/>
        </w:rPr>
        <w:t>Die einzelnen Fragen des Fragenkataloges besitzen eine sprachunabhängige, fortlaufende und eindeutige Bezeichnung (Nummerierung).</w:t>
      </w:r>
    </w:p>
    <w:p w14:paraId="168C2738" w14:textId="77777777" w:rsidR="00A453BA" w:rsidRPr="00331320" w:rsidRDefault="005B49D5" w:rsidP="00A453BA">
      <w:pPr>
        <w:spacing w:before="120"/>
        <w:jc w:val="both"/>
        <w:rPr>
          <w:sz w:val="20"/>
          <w:lang w:val="de-DE"/>
        </w:rPr>
      </w:pPr>
      <w:r>
        <w:rPr>
          <w:sz w:val="20"/>
          <w:lang w:val="de-DE"/>
        </w:rPr>
        <w:t>10.</w:t>
      </w:r>
      <w:r>
        <w:rPr>
          <w:sz w:val="20"/>
          <w:lang w:val="de-DE"/>
        </w:rPr>
        <w:tab/>
      </w:r>
      <w:r w:rsidR="00A453BA" w:rsidRPr="00331320">
        <w:rPr>
          <w:sz w:val="20"/>
          <w:lang w:val="de-DE"/>
        </w:rPr>
        <w:t xml:space="preserve">Um mögliche </w:t>
      </w:r>
      <w:r w:rsidR="00456A1F" w:rsidRPr="00331320">
        <w:rPr>
          <w:sz w:val="20"/>
          <w:lang w:val="de-DE"/>
        </w:rPr>
        <w:t>elektronische Datenverarbeitungsverfahren</w:t>
      </w:r>
      <w:r w:rsidR="00A453BA" w:rsidRPr="00331320">
        <w:rPr>
          <w:sz w:val="20"/>
          <w:lang w:val="de-DE"/>
        </w:rPr>
        <w:t xml:space="preserve"> nicht einzuschränken, erfolgt die Nummerierung der Fragen für die Sachkundigenprüfung in Form einer aus acht Stellen bestehenden Ziffernfolge.</w:t>
      </w:r>
    </w:p>
    <w:p w14:paraId="19C95208" w14:textId="2CAF4BD7" w:rsidR="00A453BA" w:rsidRPr="00331320" w:rsidRDefault="005B49D5" w:rsidP="00A453BA">
      <w:pPr>
        <w:spacing w:before="120"/>
        <w:jc w:val="both"/>
        <w:rPr>
          <w:sz w:val="20"/>
          <w:lang w:val="de-DE"/>
        </w:rPr>
      </w:pPr>
      <w:r>
        <w:rPr>
          <w:sz w:val="20"/>
          <w:lang w:val="de-DE"/>
        </w:rPr>
        <w:t>11.</w:t>
      </w:r>
      <w:r>
        <w:rPr>
          <w:sz w:val="20"/>
          <w:lang w:val="de-DE"/>
        </w:rPr>
        <w:tab/>
      </w:r>
      <w:r w:rsidR="00A453BA" w:rsidRPr="00331320">
        <w:rPr>
          <w:sz w:val="20"/>
          <w:lang w:val="de-DE"/>
        </w:rPr>
        <w:t>Dabei gibt die erste Stelle an, ob es sich um einen Basis- oder einen Aufbaukurs („Gas“ bzw. „Chemie“) handelt.</w:t>
      </w:r>
    </w:p>
    <w:p w14:paraId="5B5CC9B5" w14:textId="77777777" w:rsidR="00A453BA" w:rsidRPr="00331320" w:rsidRDefault="005B49D5" w:rsidP="00A453BA">
      <w:pPr>
        <w:spacing w:before="120"/>
        <w:jc w:val="both"/>
        <w:rPr>
          <w:sz w:val="20"/>
          <w:lang w:val="de-DE"/>
        </w:rPr>
      </w:pPr>
      <w:r>
        <w:rPr>
          <w:sz w:val="20"/>
          <w:lang w:val="de-DE"/>
        </w:rPr>
        <w:t>12.</w:t>
      </w:r>
      <w:r>
        <w:rPr>
          <w:sz w:val="20"/>
          <w:lang w:val="de-DE"/>
        </w:rPr>
        <w:tab/>
      </w:r>
      <w:r w:rsidR="00A453BA" w:rsidRPr="00331320">
        <w:rPr>
          <w:sz w:val="20"/>
          <w:lang w:val="de-DE"/>
        </w:rPr>
        <w:t>Die zweite Stelle gibt an, ob es sich um den allgemeinen Teil des Kurses handelt oder die Fragen in dem Teil Trocken- oder Tankschifffahrt ihren Ursprung haben.</w:t>
      </w:r>
    </w:p>
    <w:p w14:paraId="11B30590" w14:textId="77777777" w:rsidR="00A453BA" w:rsidRPr="00331320" w:rsidRDefault="005B49D5" w:rsidP="00A453BA">
      <w:pPr>
        <w:spacing w:before="120"/>
        <w:jc w:val="both"/>
        <w:rPr>
          <w:sz w:val="20"/>
          <w:lang w:val="de-DE"/>
        </w:rPr>
      </w:pPr>
      <w:r>
        <w:rPr>
          <w:sz w:val="20"/>
          <w:lang w:val="de-DE"/>
        </w:rPr>
        <w:t>13.</w:t>
      </w:r>
      <w:r>
        <w:rPr>
          <w:sz w:val="20"/>
          <w:lang w:val="de-DE"/>
        </w:rPr>
        <w:tab/>
      </w:r>
      <w:r w:rsidR="00A453BA" w:rsidRPr="00331320">
        <w:rPr>
          <w:sz w:val="20"/>
          <w:lang w:val="de-DE"/>
        </w:rPr>
        <w:t>Die dritte Stelle gibt an, ob Grundkenntnisse, oder physikalische und chemische sowie praktische Kenntnisse bzw. Maßnahmen bei Notfällen den Inhalt der Frage darstellen.</w:t>
      </w:r>
    </w:p>
    <w:p w14:paraId="7D20E6D8" w14:textId="77777777" w:rsidR="009078E7" w:rsidRDefault="009078E7">
      <w:pPr>
        <w:overflowPunct/>
        <w:autoSpaceDE/>
        <w:autoSpaceDN/>
        <w:adjustRightInd/>
        <w:textAlignment w:val="auto"/>
        <w:rPr>
          <w:sz w:val="20"/>
          <w:lang w:val="de-DE"/>
        </w:rPr>
      </w:pPr>
      <w:r>
        <w:rPr>
          <w:sz w:val="20"/>
          <w:lang w:val="de-DE"/>
        </w:rPr>
        <w:br w:type="page"/>
      </w:r>
    </w:p>
    <w:p w14:paraId="1BE932DE" w14:textId="5387003C" w:rsidR="00A453BA" w:rsidRPr="00331320" w:rsidRDefault="005B49D5" w:rsidP="00A453BA">
      <w:pPr>
        <w:spacing w:before="120"/>
        <w:jc w:val="both"/>
        <w:rPr>
          <w:sz w:val="20"/>
          <w:lang w:val="de-DE"/>
        </w:rPr>
      </w:pPr>
      <w:r>
        <w:rPr>
          <w:sz w:val="20"/>
          <w:lang w:val="de-DE"/>
        </w:rPr>
        <w:lastRenderedPageBreak/>
        <w:t>14.</w:t>
      </w:r>
      <w:r>
        <w:rPr>
          <w:sz w:val="20"/>
          <w:lang w:val="de-DE"/>
        </w:rPr>
        <w:tab/>
      </w:r>
      <w:r w:rsidR="00A453BA" w:rsidRPr="00331320">
        <w:rPr>
          <w:sz w:val="20"/>
          <w:lang w:val="de-DE"/>
        </w:rPr>
        <w:t>Die Ziffern an der vierten, fünften und sechsten Stelle geben das Prüfungsziel wieder. Um die Lesbarkeit zu verbessern, wird der Punkt aus den Prüfungszielen übernommen. (z.B. 01.1, 10.0)</w:t>
      </w:r>
      <w:r w:rsidR="001F391B">
        <w:rPr>
          <w:sz w:val="20"/>
          <w:lang w:val="de-DE"/>
        </w:rPr>
        <w:t>.</w:t>
      </w:r>
    </w:p>
    <w:p w14:paraId="5C51220C" w14:textId="77777777" w:rsidR="00C74CF3" w:rsidRDefault="005B49D5" w:rsidP="00C67C78">
      <w:pPr>
        <w:spacing w:before="120" w:after="120"/>
        <w:jc w:val="both"/>
        <w:rPr>
          <w:sz w:val="20"/>
          <w:lang w:val="de-DE"/>
        </w:rPr>
      </w:pPr>
      <w:r>
        <w:rPr>
          <w:sz w:val="20"/>
          <w:lang w:val="de-DE"/>
        </w:rPr>
        <w:t>15.</w:t>
      </w:r>
      <w:r>
        <w:rPr>
          <w:sz w:val="20"/>
          <w:lang w:val="de-DE"/>
        </w:rPr>
        <w:tab/>
      </w:r>
      <w:r w:rsidR="00A453BA" w:rsidRPr="00331320">
        <w:rPr>
          <w:sz w:val="20"/>
          <w:lang w:val="de-DE"/>
        </w:rPr>
        <w:t>Die Ziffern an der siebten und achten Stelle geben die fortlaufende Nummer an. Sie sind durch Bindestrich vom inhaltlichen Teil der Bezeichnung getrennt.</w:t>
      </w: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1664"/>
        <w:gridCol w:w="4484"/>
      </w:tblGrid>
      <w:tr w:rsidR="00A453BA" w:rsidRPr="00331320" w14:paraId="72E1C9B8" w14:textId="77777777">
        <w:tc>
          <w:tcPr>
            <w:tcW w:w="2552" w:type="dxa"/>
          </w:tcPr>
          <w:p w14:paraId="5F538E1B" w14:textId="77777777" w:rsidR="00A453BA" w:rsidRPr="00331320" w:rsidRDefault="00A453BA" w:rsidP="00FF5222">
            <w:pPr>
              <w:spacing w:before="40" w:after="40"/>
              <w:jc w:val="center"/>
              <w:rPr>
                <w:sz w:val="20"/>
                <w:lang w:val="de-DE"/>
              </w:rPr>
            </w:pPr>
            <w:r w:rsidRPr="00331320">
              <w:rPr>
                <w:sz w:val="20"/>
                <w:lang w:val="de-DE"/>
              </w:rPr>
              <w:t>Stelle</w:t>
            </w:r>
          </w:p>
        </w:tc>
        <w:tc>
          <w:tcPr>
            <w:tcW w:w="1664" w:type="dxa"/>
          </w:tcPr>
          <w:p w14:paraId="237F9606" w14:textId="77777777" w:rsidR="00A453BA" w:rsidRPr="00331320" w:rsidRDefault="00A453BA" w:rsidP="00FF5222">
            <w:pPr>
              <w:spacing w:before="40" w:after="40"/>
              <w:jc w:val="center"/>
              <w:rPr>
                <w:sz w:val="20"/>
                <w:lang w:val="de-DE"/>
              </w:rPr>
            </w:pPr>
            <w:r w:rsidRPr="00331320">
              <w:rPr>
                <w:sz w:val="20"/>
                <w:lang w:val="de-DE"/>
              </w:rPr>
              <w:t>mögliche Ziffern</w:t>
            </w:r>
          </w:p>
        </w:tc>
        <w:tc>
          <w:tcPr>
            <w:tcW w:w="4484" w:type="dxa"/>
          </w:tcPr>
          <w:p w14:paraId="70AB3374" w14:textId="77777777" w:rsidR="00A453BA" w:rsidRPr="00331320" w:rsidRDefault="00A453BA" w:rsidP="00FF5222">
            <w:pPr>
              <w:spacing w:before="40" w:after="40"/>
              <w:jc w:val="center"/>
              <w:rPr>
                <w:sz w:val="20"/>
                <w:lang w:val="de-DE"/>
              </w:rPr>
            </w:pPr>
            <w:r w:rsidRPr="00331320">
              <w:rPr>
                <w:sz w:val="20"/>
                <w:lang w:val="de-DE"/>
              </w:rPr>
              <w:t>Inhalt</w:t>
            </w:r>
          </w:p>
        </w:tc>
      </w:tr>
      <w:tr w:rsidR="00A453BA" w:rsidRPr="00331320" w14:paraId="6B15EBEB" w14:textId="77777777">
        <w:tc>
          <w:tcPr>
            <w:tcW w:w="2552" w:type="dxa"/>
          </w:tcPr>
          <w:p w14:paraId="5B049D4A" w14:textId="77777777" w:rsidR="00A453BA" w:rsidRPr="00331320" w:rsidRDefault="00A453BA" w:rsidP="00FF5222">
            <w:pPr>
              <w:spacing w:before="40" w:after="40"/>
              <w:jc w:val="both"/>
              <w:rPr>
                <w:sz w:val="20"/>
                <w:lang w:val="de-DE"/>
              </w:rPr>
            </w:pPr>
            <w:r w:rsidRPr="00331320">
              <w:rPr>
                <w:sz w:val="20"/>
                <w:lang w:val="de-DE"/>
              </w:rPr>
              <w:t>1</w:t>
            </w:r>
          </w:p>
        </w:tc>
        <w:tc>
          <w:tcPr>
            <w:tcW w:w="1664" w:type="dxa"/>
          </w:tcPr>
          <w:p w14:paraId="5B130D0D" w14:textId="77777777" w:rsidR="00A453BA" w:rsidRPr="00331320" w:rsidRDefault="00A453BA" w:rsidP="00FF5222">
            <w:pPr>
              <w:spacing w:before="40" w:after="40"/>
              <w:jc w:val="both"/>
              <w:rPr>
                <w:sz w:val="20"/>
                <w:lang w:val="de-DE"/>
              </w:rPr>
            </w:pPr>
            <w:r w:rsidRPr="00331320">
              <w:rPr>
                <w:sz w:val="20"/>
                <w:lang w:val="de-DE"/>
              </w:rPr>
              <w:t>1</w:t>
            </w:r>
          </w:p>
        </w:tc>
        <w:tc>
          <w:tcPr>
            <w:tcW w:w="4484" w:type="dxa"/>
          </w:tcPr>
          <w:p w14:paraId="04E89E84" w14:textId="77777777" w:rsidR="00A453BA" w:rsidRPr="00331320" w:rsidRDefault="00A453BA" w:rsidP="00FF5222">
            <w:pPr>
              <w:spacing w:before="40" w:after="40"/>
              <w:jc w:val="both"/>
              <w:rPr>
                <w:sz w:val="20"/>
                <w:lang w:val="de-DE"/>
              </w:rPr>
            </w:pPr>
            <w:r w:rsidRPr="00331320">
              <w:rPr>
                <w:sz w:val="20"/>
                <w:lang w:val="de-DE"/>
              </w:rPr>
              <w:t>Basiskurs</w:t>
            </w:r>
          </w:p>
        </w:tc>
      </w:tr>
      <w:tr w:rsidR="00A453BA" w:rsidRPr="00331320" w14:paraId="2F9A632A" w14:textId="77777777">
        <w:tc>
          <w:tcPr>
            <w:tcW w:w="2552" w:type="dxa"/>
          </w:tcPr>
          <w:p w14:paraId="43087887" w14:textId="77777777" w:rsidR="00A453BA" w:rsidRPr="00331320" w:rsidRDefault="00A453BA" w:rsidP="00FF5222">
            <w:pPr>
              <w:spacing w:before="40" w:after="40"/>
              <w:jc w:val="both"/>
              <w:rPr>
                <w:sz w:val="20"/>
                <w:lang w:val="de-DE"/>
              </w:rPr>
            </w:pPr>
          </w:p>
        </w:tc>
        <w:tc>
          <w:tcPr>
            <w:tcW w:w="1664" w:type="dxa"/>
          </w:tcPr>
          <w:p w14:paraId="3704AAEF" w14:textId="77777777" w:rsidR="00A453BA" w:rsidRPr="00331320" w:rsidRDefault="00A453BA" w:rsidP="00FF5222">
            <w:pPr>
              <w:spacing w:before="40" w:after="40"/>
              <w:jc w:val="both"/>
              <w:rPr>
                <w:sz w:val="20"/>
                <w:lang w:val="de-DE"/>
              </w:rPr>
            </w:pPr>
            <w:r w:rsidRPr="00331320">
              <w:rPr>
                <w:sz w:val="20"/>
                <w:lang w:val="de-DE"/>
              </w:rPr>
              <w:t>2</w:t>
            </w:r>
          </w:p>
        </w:tc>
        <w:tc>
          <w:tcPr>
            <w:tcW w:w="4484" w:type="dxa"/>
          </w:tcPr>
          <w:p w14:paraId="491E6F23" w14:textId="77777777" w:rsidR="00A453BA" w:rsidRPr="00331320" w:rsidRDefault="00A453BA" w:rsidP="00FF5222">
            <w:pPr>
              <w:spacing w:before="40" w:after="40"/>
              <w:jc w:val="both"/>
              <w:rPr>
                <w:sz w:val="20"/>
                <w:lang w:val="de-DE"/>
              </w:rPr>
            </w:pPr>
            <w:r w:rsidRPr="00331320">
              <w:rPr>
                <w:sz w:val="20"/>
                <w:lang w:val="de-DE"/>
              </w:rPr>
              <w:t>Aufbaukurs „Gas“</w:t>
            </w:r>
          </w:p>
        </w:tc>
      </w:tr>
      <w:tr w:rsidR="00A453BA" w:rsidRPr="00331320" w14:paraId="410E064D" w14:textId="77777777">
        <w:tc>
          <w:tcPr>
            <w:tcW w:w="2552" w:type="dxa"/>
          </w:tcPr>
          <w:p w14:paraId="50DB06BE" w14:textId="77777777" w:rsidR="00A453BA" w:rsidRPr="00331320" w:rsidRDefault="00A453BA" w:rsidP="00FF5222">
            <w:pPr>
              <w:spacing w:before="40" w:after="40"/>
              <w:jc w:val="both"/>
              <w:rPr>
                <w:sz w:val="20"/>
                <w:lang w:val="de-DE"/>
              </w:rPr>
            </w:pPr>
          </w:p>
        </w:tc>
        <w:tc>
          <w:tcPr>
            <w:tcW w:w="1664" w:type="dxa"/>
          </w:tcPr>
          <w:p w14:paraId="7D9E819C" w14:textId="77777777" w:rsidR="00A453BA" w:rsidRPr="00331320" w:rsidRDefault="00A453BA" w:rsidP="00FF5222">
            <w:pPr>
              <w:spacing w:before="40" w:after="40"/>
              <w:jc w:val="both"/>
              <w:rPr>
                <w:sz w:val="20"/>
                <w:lang w:val="de-DE"/>
              </w:rPr>
            </w:pPr>
            <w:r w:rsidRPr="00331320">
              <w:rPr>
                <w:sz w:val="20"/>
                <w:lang w:val="de-DE"/>
              </w:rPr>
              <w:t>3</w:t>
            </w:r>
          </w:p>
        </w:tc>
        <w:tc>
          <w:tcPr>
            <w:tcW w:w="4484" w:type="dxa"/>
          </w:tcPr>
          <w:p w14:paraId="44DF2EAA" w14:textId="77777777" w:rsidR="00A453BA" w:rsidRPr="00331320" w:rsidRDefault="00A453BA" w:rsidP="00FF5222">
            <w:pPr>
              <w:spacing w:before="40" w:after="40"/>
              <w:jc w:val="both"/>
              <w:rPr>
                <w:sz w:val="20"/>
                <w:lang w:val="de-DE"/>
              </w:rPr>
            </w:pPr>
            <w:r w:rsidRPr="00331320">
              <w:rPr>
                <w:sz w:val="20"/>
                <w:lang w:val="de-DE"/>
              </w:rPr>
              <w:t>Aufbaukurs „Chemie“</w:t>
            </w:r>
          </w:p>
        </w:tc>
      </w:tr>
      <w:tr w:rsidR="00A453BA" w:rsidRPr="00331320" w14:paraId="16A1AF60" w14:textId="77777777">
        <w:tc>
          <w:tcPr>
            <w:tcW w:w="2552" w:type="dxa"/>
          </w:tcPr>
          <w:p w14:paraId="521489F2" w14:textId="77777777" w:rsidR="00A453BA" w:rsidRPr="00331320" w:rsidRDefault="00A453BA" w:rsidP="00FF5222">
            <w:pPr>
              <w:spacing w:before="40" w:after="40"/>
              <w:jc w:val="both"/>
              <w:rPr>
                <w:sz w:val="20"/>
                <w:lang w:val="de-DE"/>
              </w:rPr>
            </w:pPr>
            <w:r w:rsidRPr="00331320">
              <w:rPr>
                <w:sz w:val="20"/>
                <w:lang w:val="de-DE"/>
              </w:rPr>
              <w:t>2</w:t>
            </w:r>
          </w:p>
        </w:tc>
        <w:tc>
          <w:tcPr>
            <w:tcW w:w="1664" w:type="dxa"/>
          </w:tcPr>
          <w:p w14:paraId="78FCD7CF" w14:textId="77777777" w:rsidR="00A453BA" w:rsidRPr="00331320" w:rsidRDefault="00A453BA" w:rsidP="00FF5222">
            <w:pPr>
              <w:spacing w:before="40" w:after="40"/>
              <w:jc w:val="both"/>
              <w:rPr>
                <w:sz w:val="20"/>
                <w:lang w:val="de-DE"/>
              </w:rPr>
            </w:pPr>
            <w:r w:rsidRPr="00331320">
              <w:rPr>
                <w:sz w:val="20"/>
                <w:lang w:val="de-DE"/>
              </w:rPr>
              <w:t>1</w:t>
            </w:r>
          </w:p>
        </w:tc>
        <w:tc>
          <w:tcPr>
            <w:tcW w:w="4484" w:type="dxa"/>
          </w:tcPr>
          <w:p w14:paraId="16F02AAB" w14:textId="77777777" w:rsidR="00A453BA" w:rsidRPr="00331320" w:rsidRDefault="00A453BA" w:rsidP="00FF5222">
            <w:pPr>
              <w:spacing w:before="40" w:after="40"/>
              <w:jc w:val="both"/>
              <w:rPr>
                <w:sz w:val="20"/>
                <w:lang w:val="de-DE"/>
              </w:rPr>
            </w:pPr>
            <w:r w:rsidRPr="00331320">
              <w:rPr>
                <w:sz w:val="20"/>
                <w:lang w:val="de-DE"/>
              </w:rPr>
              <w:t>Allgemeiner Teil</w:t>
            </w:r>
          </w:p>
        </w:tc>
      </w:tr>
      <w:tr w:rsidR="00A453BA" w:rsidRPr="00331320" w14:paraId="5D31668B" w14:textId="77777777">
        <w:tc>
          <w:tcPr>
            <w:tcW w:w="2552" w:type="dxa"/>
          </w:tcPr>
          <w:p w14:paraId="53D1B3C4" w14:textId="77777777" w:rsidR="00A453BA" w:rsidRPr="00331320" w:rsidRDefault="00A453BA" w:rsidP="00FF5222">
            <w:pPr>
              <w:spacing w:before="40" w:after="40"/>
              <w:jc w:val="both"/>
              <w:rPr>
                <w:sz w:val="20"/>
                <w:lang w:val="de-DE"/>
              </w:rPr>
            </w:pPr>
          </w:p>
        </w:tc>
        <w:tc>
          <w:tcPr>
            <w:tcW w:w="1664" w:type="dxa"/>
          </w:tcPr>
          <w:p w14:paraId="2EEA4164" w14:textId="77777777" w:rsidR="00A453BA" w:rsidRPr="00331320" w:rsidRDefault="00A453BA" w:rsidP="00FF5222">
            <w:pPr>
              <w:spacing w:before="40" w:after="40"/>
              <w:jc w:val="both"/>
              <w:rPr>
                <w:sz w:val="20"/>
                <w:lang w:val="de-DE"/>
              </w:rPr>
            </w:pPr>
            <w:r w:rsidRPr="00331320">
              <w:rPr>
                <w:sz w:val="20"/>
                <w:lang w:val="de-DE"/>
              </w:rPr>
              <w:t>2</w:t>
            </w:r>
          </w:p>
        </w:tc>
        <w:tc>
          <w:tcPr>
            <w:tcW w:w="4484" w:type="dxa"/>
          </w:tcPr>
          <w:p w14:paraId="6BDB7556" w14:textId="77777777" w:rsidR="00A453BA" w:rsidRPr="00331320" w:rsidRDefault="00A453BA" w:rsidP="00FF5222">
            <w:pPr>
              <w:spacing w:before="40" w:after="40"/>
              <w:jc w:val="both"/>
              <w:rPr>
                <w:sz w:val="20"/>
                <w:lang w:val="de-DE"/>
              </w:rPr>
            </w:pPr>
            <w:r w:rsidRPr="00331320">
              <w:rPr>
                <w:sz w:val="20"/>
                <w:lang w:val="de-DE"/>
              </w:rPr>
              <w:t>Trockengüterschifffahrt</w:t>
            </w:r>
          </w:p>
        </w:tc>
      </w:tr>
      <w:tr w:rsidR="00A453BA" w:rsidRPr="00331320" w14:paraId="49350C4D" w14:textId="77777777">
        <w:tc>
          <w:tcPr>
            <w:tcW w:w="2552" w:type="dxa"/>
          </w:tcPr>
          <w:p w14:paraId="4B37B78A" w14:textId="77777777" w:rsidR="00A453BA" w:rsidRPr="00331320" w:rsidRDefault="00A453BA" w:rsidP="00FF5222">
            <w:pPr>
              <w:spacing w:before="40" w:after="40"/>
              <w:jc w:val="both"/>
              <w:rPr>
                <w:sz w:val="20"/>
                <w:lang w:val="de-DE"/>
              </w:rPr>
            </w:pPr>
          </w:p>
        </w:tc>
        <w:tc>
          <w:tcPr>
            <w:tcW w:w="1664" w:type="dxa"/>
          </w:tcPr>
          <w:p w14:paraId="33890931" w14:textId="77777777" w:rsidR="00A453BA" w:rsidRPr="00331320" w:rsidRDefault="00A453BA" w:rsidP="00FF5222">
            <w:pPr>
              <w:spacing w:before="40" w:after="40"/>
              <w:jc w:val="both"/>
              <w:rPr>
                <w:sz w:val="20"/>
                <w:lang w:val="de-DE"/>
              </w:rPr>
            </w:pPr>
            <w:r w:rsidRPr="00331320">
              <w:rPr>
                <w:sz w:val="20"/>
                <w:lang w:val="de-DE"/>
              </w:rPr>
              <w:t>3</w:t>
            </w:r>
          </w:p>
        </w:tc>
        <w:tc>
          <w:tcPr>
            <w:tcW w:w="4484" w:type="dxa"/>
          </w:tcPr>
          <w:p w14:paraId="2B327165" w14:textId="77777777" w:rsidR="00A453BA" w:rsidRPr="00331320" w:rsidRDefault="00A453BA" w:rsidP="00FF5222">
            <w:pPr>
              <w:spacing w:before="40" w:after="40"/>
              <w:jc w:val="both"/>
              <w:rPr>
                <w:sz w:val="20"/>
                <w:lang w:val="de-DE"/>
              </w:rPr>
            </w:pPr>
            <w:r w:rsidRPr="00331320">
              <w:rPr>
                <w:sz w:val="20"/>
                <w:lang w:val="de-DE"/>
              </w:rPr>
              <w:t>Tankschifffahrt</w:t>
            </w:r>
          </w:p>
        </w:tc>
      </w:tr>
      <w:tr w:rsidR="00A453BA" w:rsidRPr="00331320" w14:paraId="65B5EF61" w14:textId="77777777">
        <w:tc>
          <w:tcPr>
            <w:tcW w:w="2552" w:type="dxa"/>
          </w:tcPr>
          <w:p w14:paraId="1325D34C" w14:textId="77777777" w:rsidR="00A453BA" w:rsidRPr="00331320" w:rsidRDefault="00A453BA" w:rsidP="00FF5222">
            <w:pPr>
              <w:spacing w:before="40" w:after="40"/>
              <w:jc w:val="both"/>
              <w:rPr>
                <w:sz w:val="20"/>
                <w:lang w:val="de-DE"/>
              </w:rPr>
            </w:pPr>
            <w:r w:rsidRPr="00331320">
              <w:rPr>
                <w:sz w:val="20"/>
                <w:lang w:val="de-DE"/>
              </w:rPr>
              <w:t>3</w:t>
            </w:r>
          </w:p>
        </w:tc>
        <w:tc>
          <w:tcPr>
            <w:tcW w:w="1664" w:type="dxa"/>
          </w:tcPr>
          <w:p w14:paraId="2D27BE9C" w14:textId="77777777" w:rsidR="00A453BA" w:rsidRPr="00331320" w:rsidRDefault="00A453BA" w:rsidP="00FF5222">
            <w:pPr>
              <w:spacing w:before="40" w:after="40"/>
              <w:jc w:val="both"/>
              <w:rPr>
                <w:sz w:val="20"/>
                <w:lang w:val="de-DE"/>
              </w:rPr>
            </w:pPr>
            <w:r w:rsidRPr="00331320">
              <w:rPr>
                <w:sz w:val="20"/>
                <w:lang w:val="de-DE"/>
              </w:rPr>
              <w:t>0</w:t>
            </w:r>
          </w:p>
        </w:tc>
        <w:tc>
          <w:tcPr>
            <w:tcW w:w="4484" w:type="dxa"/>
          </w:tcPr>
          <w:p w14:paraId="68C842C2" w14:textId="77777777" w:rsidR="00A453BA" w:rsidRPr="00331320" w:rsidRDefault="00A453BA" w:rsidP="00FF5222">
            <w:pPr>
              <w:spacing w:before="40" w:after="40"/>
              <w:jc w:val="both"/>
              <w:rPr>
                <w:sz w:val="20"/>
                <w:lang w:val="de-DE"/>
              </w:rPr>
            </w:pPr>
            <w:r w:rsidRPr="00331320">
              <w:rPr>
                <w:sz w:val="20"/>
                <w:lang w:val="de-DE"/>
              </w:rPr>
              <w:t>Grundkenntnisse</w:t>
            </w:r>
          </w:p>
        </w:tc>
      </w:tr>
      <w:tr w:rsidR="00A453BA" w:rsidRPr="00331320" w14:paraId="0625B97B" w14:textId="77777777">
        <w:tc>
          <w:tcPr>
            <w:tcW w:w="2552" w:type="dxa"/>
          </w:tcPr>
          <w:p w14:paraId="0FAD5374" w14:textId="77777777" w:rsidR="00A453BA" w:rsidRPr="00331320" w:rsidRDefault="00A453BA" w:rsidP="00FF5222">
            <w:pPr>
              <w:spacing w:before="40" w:after="40"/>
              <w:jc w:val="both"/>
              <w:rPr>
                <w:sz w:val="20"/>
                <w:lang w:val="de-DE"/>
              </w:rPr>
            </w:pPr>
          </w:p>
        </w:tc>
        <w:tc>
          <w:tcPr>
            <w:tcW w:w="1664" w:type="dxa"/>
          </w:tcPr>
          <w:p w14:paraId="07673C3F" w14:textId="77777777" w:rsidR="00A453BA" w:rsidRPr="00331320" w:rsidRDefault="00A453BA" w:rsidP="00FF5222">
            <w:pPr>
              <w:spacing w:before="40" w:after="40"/>
              <w:jc w:val="both"/>
              <w:rPr>
                <w:sz w:val="20"/>
                <w:lang w:val="de-DE"/>
              </w:rPr>
            </w:pPr>
            <w:r w:rsidRPr="00331320">
              <w:rPr>
                <w:sz w:val="20"/>
                <w:lang w:val="de-DE"/>
              </w:rPr>
              <w:t>1</w:t>
            </w:r>
          </w:p>
        </w:tc>
        <w:tc>
          <w:tcPr>
            <w:tcW w:w="4484" w:type="dxa"/>
          </w:tcPr>
          <w:p w14:paraId="1E7EEBB8" w14:textId="77777777" w:rsidR="00A453BA" w:rsidRPr="00331320" w:rsidRDefault="00A453BA" w:rsidP="00FF5222">
            <w:pPr>
              <w:spacing w:before="40" w:after="40"/>
              <w:jc w:val="both"/>
              <w:rPr>
                <w:sz w:val="20"/>
                <w:lang w:val="de-DE"/>
              </w:rPr>
            </w:pPr>
            <w:r w:rsidRPr="00331320">
              <w:rPr>
                <w:sz w:val="20"/>
                <w:lang w:val="de-DE"/>
              </w:rPr>
              <w:t>physikalisch und chemische Kenntnisse</w:t>
            </w:r>
          </w:p>
        </w:tc>
      </w:tr>
      <w:tr w:rsidR="00A453BA" w:rsidRPr="00331320" w14:paraId="44D692E7" w14:textId="77777777">
        <w:tc>
          <w:tcPr>
            <w:tcW w:w="2552" w:type="dxa"/>
          </w:tcPr>
          <w:p w14:paraId="704949AB" w14:textId="77777777" w:rsidR="00A453BA" w:rsidRPr="00331320" w:rsidRDefault="00A453BA" w:rsidP="00FF5222">
            <w:pPr>
              <w:spacing w:before="40" w:after="40"/>
              <w:jc w:val="both"/>
              <w:rPr>
                <w:sz w:val="20"/>
                <w:lang w:val="de-DE"/>
              </w:rPr>
            </w:pPr>
          </w:p>
        </w:tc>
        <w:tc>
          <w:tcPr>
            <w:tcW w:w="1664" w:type="dxa"/>
          </w:tcPr>
          <w:p w14:paraId="469C28D8" w14:textId="77777777" w:rsidR="00A453BA" w:rsidRPr="00331320" w:rsidRDefault="00A453BA" w:rsidP="00FF5222">
            <w:pPr>
              <w:spacing w:before="40" w:after="40"/>
              <w:jc w:val="both"/>
              <w:rPr>
                <w:sz w:val="20"/>
                <w:lang w:val="de-DE"/>
              </w:rPr>
            </w:pPr>
            <w:r w:rsidRPr="00331320">
              <w:rPr>
                <w:sz w:val="20"/>
                <w:lang w:val="de-DE"/>
              </w:rPr>
              <w:t>2</w:t>
            </w:r>
          </w:p>
        </w:tc>
        <w:tc>
          <w:tcPr>
            <w:tcW w:w="4484" w:type="dxa"/>
          </w:tcPr>
          <w:p w14:paraId="6FD7CCBE" w14:textId="77777777" w:rsidR="00A453BA" w:rsidRPr="00331320" w:rsidRDefault="00A453BA" w:rsidP="00FF5222">
            <w:pPr>
              <w:spacing w:before="40" w:after="40"/>
              <w:jc w:val="both"/>
              <w:rPr>
                <w:sz w:val="20"/>
                <w:lang w:val="de-DE"/>
              </w:rPr>
            </w:pPr>
            <w:r w:rsidRPr="00331320">
              <w:rPr>
                <w:sz w:val="20"/>
                <w:lang w:val="de-DE"/>
              </w:rPr>
              <w:t>praktische Kenntnisse</w:t>
            </w:r>
          </w:p>
        </w:tc>
      </w:tr>
      <w:tr w:rsidR="00A453BA" w:rsidRPr="00331320" w14:paraId="105464B0" w14:textId="77777777">
        <w:tc>
          <w:tcPr>
            <w:tcW w:w="2552" w:type="dxa"/>
          </w:tcPr>
          <w:p w14:paraId="76CE87C0" w14:textId="77777777" w:rsidR="00A453BA" w:rsidRPr="00331320" w:rsidRDefault="00A453BA" w:rsidP="00FF5222">
            <w:pPr>
              <w:spacing w:before="40" w:after="40"/>
              <w:jc w:val="both"/>
              <w:rPr>
                <w:sz w:val="20"/>
                <w:lang w:val="de-DE"/>
              </w:rPr>
            </w:pPr>
          </w:p>
        </w:tc>
        <w:tc>
          <w:tcPr>
            <w:tcW w:w="1664" w:type="dxa"/>
          </w:tcPr>
          <w:p w14:paraId="6C3AB6CD" w14:textId="77777777" w:rsidR="00A453BA" w:rsidRPr="00331320" w:rsidRDefault="00A453BA" w:rsidP="00FF5222">
            <w:pPr>
              <w:spacing w:before="40" w:after="40"/>
              <w:jc w:val="both"/>
              <w:rPr>
                <w:sz w:val="20"/>
                <w:lang w:val="de-DE"/>
              </w:rPr>
            </w:pPr>
            <w:r w:rsidRPr="00331320">
              <w:rPr>
                <w:sz w:val="20"/>
                <w:lang w:val="de-DE"/>
              </w:rPr>
              <w:t>3</w:t>
            </w:r>
          </w:p>
        </w:tc>
        <w:tc>
          <w:tcPr>
            <w:tcW w:w="4484" w:type="dxa"/>
          </w:tcPr>
          <w:p w14:paraId="2383BF73" w14:textId="77777777" w:rsidR="00A453BA" w:rsidRPr="00331320" w:rsidRDefault="00A453BA" w:rsidP="00FF5222">
            <w:pPr>
              <w:spacing w:before="40" w:after="40"/>
              <w:jc w:val="both"/>
              <w:rPr>
                <w:sz w:val="20"/>
                <w:lang w:val="de-DE"/>
              </w:rPr>
            </w:pPr>
            <w:r w:rsidRPr="00331320">
              <w:rPr>
                <w:sz w:val="20"/>
                <w:lang w:val="de-DE"/>
              </w:rPr>
              <w:t>Maßnahmen bei Notfällen</w:t>
            </w:r>
          </w:p>
        </w:tc>
      </w:tr>
      <w:tr w:rsidR="00A453BA" w:rsidRPr="009078E7" w14:paraId="4172918A" w14:textId="77777777">
        <w:tc>
          <w:tcPr>
            <w:tcW w:w="2552" w:type="dxa"/>
          </w:tcPr>
          <w:p w14:paraId="10A77979" w14:textId="77777777" w:rsidR="00A453BA" w:rsidRPr="00331320" w:rsidRDefault="00A453BA" w:rsidP="00FF5222">
            <w:pPr>
              <w:spacing w:before="40" w:after="40"/>
              <w:jc w:val="both"/>
              <w:rPr>
                <w:sz w:val="20"/>
                <w:lang w:val="de-DE"/>
              </w:rPr>
            </w:pPr>
            <w:r w:rsidRPr="00331320">
              <w:rPr>
                <w:sz w:val="20"/>
                <w:lang w:val="de-DE"/>
              </w:rPr>
              <w:t>4 bis 6</w:t>
            </w:r>
          </w:p>
        </w:tc>
        <w:tc>
          <w:tcPr>
            <w:tcW w:w="1664" w:type="dxa"/>
          </w:tcPr>
          <w:p w14:paraId="03EBE004" w14:textId="77777777" w:rsidR="00A453BA" w:rsidRPr="00331320" w:rsidRDefault="00A453BA" w:rsidP="00FF5222">
            <w:pPr>
              <w:spacing w:before="40" w:after="40"/>
              <w:jc w:val="both"/>
              <w:rPr>
                <w:sz w:val="20"/>
                <w:lang w:val="de-DE"/>
              </w:rPr>
            </w:pPr>
            <w:r w:rsidRPr="00331320">
              <w:rPr>
                <w:sz w:val="20"/>
                <w:lang w:val="de-DE"/>
              </w:rPr>
              <w:t>0 bis 9</w:t>
            </w:r>
          </w:p>
        </w:tc>
        <w:tc>
          <w:tcPr>
            <w:tcW w:w="4484" w:type="dxa"/>
          </w:tcPr>
          <w:p w14:paraId="0AFDB0C1" w14:textId="77777777" w:rsidR="00A453BA" w:rsidRPr="00331320" w:rsidRDefault="00A453BA" w:rsidP="00DA71A3">
            <w:pPr>
              <w:spacing w:before="40" w:after="40"/>
              <w:jc w:val="both"/>
              <w:rPr>
                <w:sz w:val="20"/>
                <w:lang w:val="de-DE"/>
              </w:rPr>
            </w:pPr>
            <w:r w:rsidRPr="00331320">
              <w:rPr>
                <w:sz w:val="20"/>
                <w:lang w:val="de-DE"/>
              </w:rPr>
              <w:t xml:space="preserve">Prüfungsziel gemäß </w:t>
            </w:r>
            <w:r w:rsidR="00DA71A3">
              <w:rPr>
                <w:sz w:val="20"/>
                <w:lang w:val="de-DE"/>
              </w:rPr>
              <w:t>3.1.1, 3.2.1 und 3.3.1 nach dieser Richtlinie</w:t>
            </w:r>
          </w:p>
        </w:tc>
      </w:tr>
      <w:tr w:rsidR="00A453BA" w:rsidRPr="009078E7" w14:paraId="39572992" w14:textId="77777777">
        <w:tc>
          <w:tcPr>
            <w:tcW w:w="2552" w:type="dxa"/>
          </w:tcPr>
          <w:p w14:paraId="6346222A" w14:textId="77777777" w:rsidR="00A453BA" w:rsidRPr="00331320" w:rsidRDefault="00A453BA" w:rsidP="00FF5222">
            <w:pPr>
              <w:spacing w:before="40" w:after="40"/>
              <w:jc w:val="both"/>
              <w:rPr>
                <w:sz w:val="20"/>
                <w:lang w:val="de-DE"/>
              </w:rPr>
            </w:pPr>
            <w:r w:rsidRPr="00331320">
              <w:rPr>
                <w:sz w:val="20"/>
                <w:lang w:val="de-DE"/>
              </w:rPr>
              <w:t>7 und 8</w:t>
            </w:r>
          </w:p>
        </w:tc>
        <w:tc>
          <w:tcPr>
            <w:tcW w:w="1664" w:type="dxa"/>
          </w:tcPr>
          <w:p w14:paraId="14998698" w14:textId="77777777" w:rsidR="00A453BA" w:rsidRPr="00331320" w:rsidRDefault="00A453BA" w:rsidP="00FF5222">
            <w:pPr>
              <w:spacing w:before="40" w:after="40"/>
              <w:jc w:val="both"/>
              <w:rPr>
                <w:sz w:val="20"/>
                <w:lang w:val="de-DE"/>
              </w:rPr>
            </w:pPr>
            <w:r w:rsidRPr="00331320">
              <w:rPr>
                <w:sz w:val="20"/>
                <w:lang w:val="de-DE"/>
              </w:rPr>
              <w:t>0 bis 9</w:t>
            </w:r>
          </w:p>
        </w:tc>
        <w:tc>
          <w:tcPr>
            <w:tcW w:w="4484" w:type="dxa"/>
          </w:tcPr>
          <w:p w14:paraId="60CD26D2" w14:textId="77777777" w:rsidR="00A453BA" w:rsidRPr="00331320" w:rsidRDefault="00A453BA" w:rsidP="00FF5222">
            <w:pPr>
              <w:spacing w:before="40" w:after="40"/>
              <w:jc w:val="both"/>
              <w:rPr>
                <w:sz w:val="20"/>
                <w:lang w:val="de-DE"/>
              </w:rPr>
            </w:pPr>
            <w:r w:rsidRPr="00331320">
              <w:rPr>
                <w:sz w:val="20"/>
                <w:lang w:val="de-DE"/>
              </w:rPr>
              <w:t>fortlaufende Nummer – 99 Fragen maximal möglich</w:t>
            </w:r>
          </w:p>
        </w:tc>
      </w:tr>
    </w:tbl>
    <w:p w14:paraId="5FE2935D" w14:textId="77777777" w:rsidR="00A453BA" w:rsidRPr="00331320" w:rsidRDefault="005B49D5" w:rsidP="00A453BA">
      <w:pPr>
        <w:spacing w:before="120"/>
        <w:jc w:val="both"/>
        <w:rPr>
          <w:sz w:val="20"/>
          <w:lang w:val="de-DE"/>
        </w:rPr>
      </w:pPr>
      <w:r>
        <w:rPr>
          <w:sz w:val="20"/>
          <w:lang w:val="de-DE"/>
        </w:rPr>
        <w:t>16.</w:t>
      </w:r>
      <w:r>
        <w:rPr>
          <w:sz w:val="20"/>
          <w:lang w:val="de-DE"/>
        </w:rPr>
        <w:tab/>
      </w:r>
      <w:r w:rsidR="00A453BA" w:rsidRPr="00331320">
        <w:rPr>
          <w:sz w:val="20"/>
          <w:lang w:val="de-DE"/>
        </w:rPr>
        <w:t xml:space="preserve">„0“ </w:t>
      </w:r>
      <w:r w:rsidR="00EF6CCD" w:rsidRPr="00331320">
        <w:rPr>
          <w:sz w:val="20"/>
          <w:lang w:val="de-DE"/>
        </w:rPr>
        <w:t xml:space="preserve">wird </w:t>
      </w:r>
      <w:r w:rsidR="00A453BA" w:rsidRPr="00331320">
        <w:rPr>
          <w:sz w:val="20"/>
          <w:lang w:val="de-DE"/>
        </w:rPr>
        <w:t>zum Teil auch zum Auffüllen von Leerstellen genutzt.</w:t>
      </w:r>
    </w:p>
    <w:p w14:paraId="123C4203" w14:textId="77777777" w:rsidR="00A453BA" w:rsidRPr="00331320" w:rsidRDefault="00A453BA" w:rsidP="00A453BA">
      <w:pPr>
        <w:spacing w:before="120"/>
        <w:jc w:val="both"/>
        <w:rPr>
          <w:sz w:val="20"/>
          <w:u w:val="single"/>
          <w:lang w:val="de-DE"/>
        </w:rPr>
      </w:pPr>
      <w:r w:rsidRPr="00331320">
        <w:rPr>
          <w:sz w:val="20"/>
          <w:u w:val="single"/>
          <w:lang w:val="de-DE"/>
        </w:rPr>
        <w:t>Beispiele:</w:t>
      </w:r>
    </w:p>
    <w:p w14:paraId="2CBD1DCB" w14:textId="77777777" w:rsidR="00A453BA" w:rsidRPr="00331320" w:rsidRDefault="00A453BA" w:rsidP="00A453BA">
      <w:pPr>
        <w:spacing w:before="120"/>
        <w:ind w:left="2057" w:hanging="2057"/>
        <w:jc w:val="both"/>
        <w:rPr>
          <w:sz w:val="20"/>
          <w:lang w:val="de-DE"/>
        </w:rPr>
      </w:pPr>
      <w:r w:rsidRPr="00331320">
        <w:rPr>
          <w:sz w:val="20"/>
          <w:lang w:val="de-DE"/>
        </w:rPr>
        <w:t>110 06.0-01</w:t>
      </w:r>
      <w:r w:rsidRPr="00331320">
        <w:rPr>
          <w:sz w:val="20"/>
          <w:lang w:val="de-DE"/>
        </w:rPr>
        <w:tab/>
        <w:t>Basiskurs – Allgemeiner Teil – Grundkenntnisse – Prüfungsziel 6 – Frage 1</w:t>
      </w:r>
    </w:p>
    <w:p w14:paraId="6E2CD121" w14:textId="77777777" w:rsidR="00A453BA" w:rsidRPr="00331320" w:rsidRDefault="00A453BA" w:rsidP="00A453BA">
      <w:pPr>
        <w:spacing w:before="120"/>
        <w:ind w:left="2057" w:hanging="2057"/>
        <w:jc w:val="both"/>
        <w:rPr>
          <w:sz w:val="20"/>
          <w:lang w:val="de-DE"/>
        </w:rPr>
      </w:pPr>
      <w:r w:rsidRPr="00331320">
        <w:rPr>
          <w:sz w:val="20"/>
          <w:lang w:val="de-DE"/>
        </w:rPr>
        <w:t>231 01.1-11</w:t>
      </w:r>
      <w:r w:rsidRPr="00331320">
        <w:rPr>
          <w:sz w:val="20"/>
          <w:lang w:val="de-DE"/>
        </w:rPr>
        <w:tab/>
        <w:t>Aufbaukurs „Gas“ - Tankschifffahrt – physikalisch und chemische Kenntnisse – Prüfungsziel 1.1 – Frage 11</w:t>
      </w:r>
    </w:p>
    <w:p w14:paraId="485FDDC4" w14:textId="77777777" w:rsidR="00A453BA" w:rsidRPr="00331320" w:rsidRDefault="00DA71A3" w:rsidP="00A453BA">
      <w:pPr>
        <w:spacing w:before="120"/>
        <w:ind w:left="2057" w:hanging="2057"/>
        <w:jc w:val="both"/>
        <w:rPr>
          <w:sz w:val="20"/>
          <w:lang w:val="de-DE"/>
        </w:rPr>
      </w:pPr>
      <w:r w:rsidRPr="00331320">
        <w:rPr>
          <w:sz w:val="20"/>
          <w:lang w:val="de-DE"/>
        </w:rPr>
        <w:t>33</w:t>
      </w:r>
      <w:r>
        <w:rPr>
          <w:sz w:val="20"/>
          <w:lang w:val="de-DE"/>
        </w:rPr>
        <w:t>1</w:t>
      </w:r>
      <w:r w:rsidRPr="00331320">
        <w:rPr>
          <w:sz w:val="20"/>
          <w:lang w:val="de-DE"/>
        </w:rPr>
        <w:t xml:space="preserve"> </w:t>
      </w:r>
      <w:r w:rsidR="00A453BA" w:rsidRPr="00331320">
        <w:rPr>
          <w:sz w:val="20"/>
          <w:lang w:val="de-DE"/>
        </w:rPr>
        <w:t>12.0-16</w:t>
      </w:r>
      <w:r w:rsidR="00A453BA" w:rsidRPr="00331320">
        <w:rPr>
          <w:sz w:val="20"/>
          <w:lang w:val="de-DE"/>
        </w:rPr>
        <w:tab/>
        <w:t xml:space="preserve">Aufbaukurs „Chemie“ – Tankschifffahrt – </w:t>
      </w:r>
      <w:r>
        <w:rPr>
          <w:sz w:val="20"/>
          <w:lang w:val="de-DE"/>
        </w:rPr>
        <w:t>physikalische und chemische</w:t>
      </w:r>
      <w:r w:rsidRPr="00331320">
        <w:rPr>
          <w:sz w:val="20"/>
          <w:lang w:val="de-DE"/>
        </w:rPr>
        <w:t xml:space="preserve"> </w:t>
      </w:r>
      <w:r w:rsidR="00A453BA" w:rsidRPr="00331320">
        <w:rPr>
          <w:sz w:val="20"/>
          <w:lang w:val="de-DE"/>
        </w:rPr>
        <w:t>Kenntnisse– Prüfungsziel 12 – Frage 16</w:t>
      </w:r>
    </w:p>
    <w:p w14:paraId="20CB8EEF" w14:textId="36A1AFE2" w:rsidR="00A453BA" w:rsidRPr="00331320" w:rsidRDefault="008E7531" w:rsidP="00A453BA">
      <w:pPr>
        <w:spacing w:before="120"/>
        <w:jc w:val="both"/>
        <w:rPr>
          <w:sz w:val="20"/>
          <w:lang w:val="de-DE"/>
        </w:rPr>
      </w:pPr>
      <w:del w:id="31" w:author="Martine Moench" w:date="2018-10-05T12:28:00Z">
        <w:r>
          <w:rPr>
            <w:noProof/>
            <w:sz w:val="20"/>
            <w:lang w:val="de-DE"/>
          </w:rPr>
          <w:pict w14:anchorId="7DA4CEE2">
            <v:line id="_x0000_s1027" style="position:absolute;left:0;text-align:left;z-index:251665408" from="18.7pt,11.25pt" to="102.85pt,11.25pt">
              <v:stroke endarrow="block"/>
            </v:line>
          </w:pict>
        </w:r>
      </w:del>
      <w:ins w:id="32" w:author="Martine Moench" w:date="2018-10-05T12:28:00Z">
        <w:r w:rsidR="004E674A">
          <w:rPr>
            <w:noProof/>
            <w:sz w:val="20"/>
            <w:lang w:val="fr-FR"/>
          </w:rPr>
          <mc:AlternateContent>
            <mc:Choice Requires="wps">
              <w:drawing>
                <wp:anchor distT="0" distB="0" distL="114300" distR="114300" simplePos="0" relativeHeight="251655168" behindDoc="0" locked="0" layoutInCell="1" allowOverlap="1" wp14:anchorId="3AA82256" wp14:editId="5F3A14AF">
                  <wp:simplePos x="0" y="0"/>
                  <wp:positionH relativeFrom="column">
                    <wp:posOffset>237490</wp:posOffset>
                  </wp:positionH>
                  <wp:positionV relativeFrom="paragraph">
                    <wp:posOffset>142875</wp:posOffset>
                  </wp:positionV>
                  <wp:extent cx="106870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1660B"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1.25pt" to="102.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">
                  <v:stroke endarrow="block"/>
                </v:line>
              </w:pict>
            </mc:Fallback>
          </mc:AlternateContent>
        </w:r>
      </w:ins>
      <w:r w:rsidR="00A453BA" w:rsidRPr="00331320">
        <w:rPr>
          <w:sz w:val="20"/>
          <w:lang w:val="de-DE"/>
        </w:rPr>
        <w:t>3</w:t>
      </w:r>
      <w:r w:rsidR="00A453BA" w:rsidRPr="00331320">
        <w:rPr>
          <w:sz w:val="20"/>
          <w:lang w:val="de-DE"/>
        </w:rPr>
        <w:tab/>
      </w:r>
      <w:r w:rsidR="00A453BA" w:rsidRPr="00331320">
        <w:rPr>
          <w:sz w:val="20"/>
          <w:lang w:val="de-DE"/>
        </w:rPr>
        <w:tab/>
      </w:r>
      <w:r w:rsidR="00A453BA" w:rsidRPr="00331320">
        <w:rPr>
          <w:sz w:val="20"/>
          <w:lang w:val="de-DE"/>
        </w:rPr>
        <w:tab/>
        <w:t>Aufbaukurs „Chemie“</w:t>
      </w:r>
    </w:p>
    <w:p w14:paraId="3C371B6D" w14:textId="3EE04C91" w:rsidR="00A453BA" w:rsidRPr="00331320" w:rsidRDefault="008E7531" w:rsidP="00A453BA">
      <w:pPr>
        <w:tabs>
          <w:tab w:val="left" w:pos="187"/>
        </w:tabs>
        <w:spacing w:before="120"/>
        <w:jc w:val="both"/>
        <w:rPr>
          <w:sz w:val="20"/>
          <w:lang w:val="de-DE"/>
        </w:rPr>
      </w:pPr>
      <w:del w:id="33" w:author="Martine Moench" w:date="2018-10-05T12:28:00Z">
        <w:r>
          <w:rPr>
            <w:noProof/>
            <w:sz w:val="20"/>
            <w:lang w:val="de-DE"/>
          </w:rPr>
          <w:pict w14:anchorId="73E54DA3">
            <v:line id="_x0000_s1028" style="position:absolute;left:0;text-align:left;z-index:251667456" from="18.7pt,10.5pt" to="102.85pt,10.5pt">
              <v:stroke endarrow="block"/>
            </v:line>
          </w:pict>
        </w:r>
      </w:del>
      <w:ins w:id="34" w:author="Martine Moench" w:date="2018-10-05T12:28:00Z">
        <w:r w:rsidR="004E674A">
          <w:rPr>
            <w:noProof/>
            <w:sz w:val="20"/>
            <w:lang w:val="fr-FR"/>
          </w:rPr>
          <mc:AlternateContent>
            <mc:Choice Requires="wps">
              <w:drawing>
                <wp:anchor distT="0" distB="0" distL="114300" distR="114300" simplePos="0" relativeHeight="251656192" behindDoc="0" locked="0" layoutInCell="1" allowOverlap="1" wp14:anchorId="52385670" wp14:editId="5658F0DC">
                  <wp:simplePos x="0" y="0"/>
                  <wp:positionH relativeFrom="column">
                    <wp:posOffset>237490</wp:posOffset>
                  </wp:positionH>
                  <wp:positionV relativeFrom="paragraph">
                    <wp:posOffset>133350</wp:posOffset>
                  </wp:positionV>
                  <wp:extent cx="1068705"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87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EE3F7"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5pt" to="102.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">
                  <v:stroke endarrow="block"/>
                </v:line>
              </w:pict>
            </mc:Fallback>
          </mc:AlternateContent>
        </w:r>
      </w:ins>
      <w:r w:rsidR="00A453BA" w:rsidRPr="00331320">
        <w:rPr>
          <w:sz w:val="20"/>
          <w:lang w:val="de-DE"/>
        </w:rPr>
        <w:tab/>
        <w:t>3</w:t>
      </w:r>
      <w:r w:rsidR="00A453BA" w:rsidRPr="00331320">
        <w:rPr>
          <w:sz w:val="20"/>
          <w:lang w:val="de-DE"/>
        </w:rPr>
        <w:tab/>
      </w:r>
      <w:r w:rsidR="00A453BA" w:rsidRPr="00331320">
        <w:rPr>
          <w:sz w:val="20"/>
          <w:lang w:val="de-DE"/>
        </w:rPr>
        <w:tab/>
      </w:r>
      <w:r w:rsidR="00A453BA" w:rsidRPr="00331320">
        <w:rPr>
          <w:sz w:val="20"/>
          <w:lang w:val="de-DE"/>
        </w:rPr>
        <w:tab/>
        <w:t>Tankschifffahrt</w:t>
      </w:r>
    </w:p>
    <w:p w14:paraId="2923EBB5" w14:textId="4392419B" w:rsidR="00A453BA" w:rsidRPr="00331320" w:rsidRDefault="008E7531" w:rsidP="00A453BA">
      <w:pPr>
        <w:tabs>
          <w:tab w:val="left" w:pos="374"/>
        </w:tabs>
        <w:spacing w:before="120"/>
        <w:jc w:val="both"/>
        <w:rPr>
          <w:sz w:val="20"/>
          <w:lang w:val="de-DE"/>
        </w:rPr>
      </w:pPr>
      <w:del w:id="35" w:author="Martine Moench" w:date="2018-10-05T12:28:00Z">
        <w:r>
          <w:rPr>
            <w:noProof/>
            <w:sz w:val="20"/>
            <w:lang w:val="de-DE"/>
          </w:rPr>
          <w:pict w14:anchorId="3DE63529">
            <v:line id="_x0000_s1029" style="position:absolute;left:0;text-align:left;z-index:251669504" from="37.4pt,15.35pt" to="102.85pt,15.35pt">
              <v:stroke endarrow="block"/>
            </v:line>
          </w:pict>
        </w:r>
      </w:del>
      <w:ins w:id="36" w:author="Martine Moench" w:date="2018-10-05T12:28:00Z">
        <w:r w:rsidR="004E674A">
          <w:rPr>
            <w:noProof/>
            <w:sz w:val="20"/>
            <w:lang w:val="fr-FR"/>
          </w:rPr>
          <mc:AlternateContent>
            <mc:Choice Requires="wps">
              <w:drawing>
                <wp:anchor distT="0" distB="0" distL="114300" distR="114300" simplePos="0" relativeHeight="251657216" behindDoc="0" locked="0" layoutInCell="1" allowOverlap="1" wp14:anchorId="2D1D1086" wp14:editId="4F0FAE09">
                  <wp:simplePos x="0" y="0"/>
                  <wp:positionH relativeFrom="column">
                    <wp:posOffset>474980</wp:posOffset>
                  </wp:positionH>
                  <wp:positionV relativeFrom="paragraph">
                    <wp:posOffset>194945</wp:posOffset>
                  </wp:positionV>
                  <wp:extent cx="83121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ABB85"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15.35pt" to="102.8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">
                  <v:stroke endarrow="block"/>
                </v:line>
              </w:pict>
            </mc:Fallback>
          </mc:AlternateContent>
        </w:r>
      </w:ins>
      <w:r w:rsidR="00A453BA" w:rsidRPr="00331320">
        <w:rPr>
          <w:sz w:val="20"/>
          <w:lang w:val="de-DE"/>
        </w:rPr>
        <w:tab/>
      </w:r>
      <w:r w:rsidR="00DA71A3">
        <w:rPr>
          <w:sz w:val="20"/>
          <w:lang w:val="de-DE"/>
        </w:rPr>
        <w:t>1</w:t>
      </w:r>
      <w:r w:rsidR="00A453BA" w:rsidRPr="00331320">
        <w:rPr>
          <w:sz w:val="20"/>
          <w:lang w:val="de-DE"/>
        </w:rPr>
        <w:tab/>
      </w:r>
      <w:r w:rsidR="00A453BA" w:rsidRPr="00331320">
        <w:rPr>
          <w:sz w:val="20"/>
          <w:lang w:val="de-DE"/>
        </w:rPr>
        <w:tab/>
      </w:r>
      <w:r w:rsidR="00A453BA" w:rsidRPr="00331320">
        <w:rPr>
          <w:sz w:val="20"/>
          <w:lang w:val="de-DE"/>
        </w:rPr>
        <w:tab/>
      </w:r>
      <w:r w:rsidR="00DA71A3">
        <w:rPr>
          <w:sz w:val="20"/>
          <w:lang w:val="de-DE"/>
        </w:rPr>
        <w:t>physikalische und chemische</w:t>
      </w:r>
      <w:r w:rsidR="00DA71A3" w:rsidRPr="00331320">
        <w:rPr>
          <w:sz w:val="20"/>
          <w:lang w:val="de-DE"/>
        </w:rPr>
        <w:t xml:space="preserve"> </w:t>
      </w:r>
      <w:r w:rsidR="00A453BA" w:rsidRPr="00331320">
        <w:rPr>
          <w:sz w:val="20"/>
          <w:lang w:val="de-DE"/>
        </w:rPr>
        <w:t>Kenntnisse</w:t>
      </w:r>
    </w:p>
    <w:p w14:paraId="621640B0" w14:textId="5ADABAC0" w:rsidR="00A453BA" w:rsidRPr="00331320" w:rsidRDefault="008E7531" w:rsidP="00A453BA">
      <w:pPr>
        <w:tabs>
          <w:tab w:val="left" w:pos="561"/>
        </w:tabs>
        <w:spacing w:before="120"/>
        <w:jc w:val="both"/>
        <w:rPr>
          <w:sz w:val="20"/>
          <w:lang w:val="de-DE"/>
        </w:rPr>
      </w:pPr>
      <w:del w:id="37" w:author="Martine Moench" w:date="2018-10-05T12:28:00Z">
        <w:r>
          <w:rPr>
            <w:noProof/>
            <w:sz w:val="20"/>
            <w:lang w:val="de-DE"/>
          </w:rPr>
          <w:pict w14:anchorId="5CEBBDBC">
            <v:line id="_x0000_s1030" style="position:absolute;left:0;text-align:left;z-index:251671552" from="65.45pt,14.6pt" to="102.85pt,14.6pt">
              <v:stroke endarrow="block"/>
            </v:line>
          </w:pict>
        </w:r>
      </w:del>
      <w:ins w:id="38" w:author="Martine Moench" w:date="2018-10-05T12:28:00Z">
        <w:r w:rsidR="004E674A">
          <w:rPr>
            <w:noProof/>
            <w:sz w:val="20"/>
            <w:lang w:val="fr-FR"/>
          </w:rPr>
          <mc:AlternateContent>
            <mc:Choice Requires="wps">
              <w:drawing>
                <wp:anchor distT="0" distB="0" distL="114300" distR="114300" simplePos="0" relativeHeight="251658240" behindDoc="0" locked="0" layoutInCell="1" allowOverlap="1" wp14:anchorId="27946271" wp14:editId="0291545C">
                  <wp:simplePos x="0" y="0"/>
                  <wp:positionH relativeFrom="column">
                    <wp:posOffset>831215</wp:posOffset>
                  </wp:positionH>
                  <wp:positionV relativeFrom="paragraph">
                    <wp:posOffset>185420</wp:posOffset>
                  </wp:positionV>
                  <wp:extent cx="47498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80E43"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4.6pt" to="102.8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">
                  <v:stroke endarrow="block"/>
                </v:line>
              </w:pict>
            </mc:Fallback>
          </mc:AlternateContent>
        </w:r>
      </w:ins>
      <w:r w:rsidR="00A453BA" w:rsidRPr="00331320">
        <w:rPr>
          <w:sz w:val="20"/>
          <w:lang w:val="de-DE"/>
        </w:rPr>
        <w:tab/>
        <w:t>12.0</w:t>
      </w:r>
      <w:r w:rsidR="00A453BA" w:rsidRPr="00331320">
        <w:rPr>
          <w:sz w:val="20"/>
          <w:lang w:val="de-DE"/>
        </w:rPr>
        <w:tab/>
      </w:r>
      <w:r w:rsidR="00A453BA" w:rsidRPr="00331320">
        <w:rPr>
          <w:sz w:val="20"/>
          <w:lang w:val="de-DE"/>
        </w:rPr>
        <w:tab/>
        <w:t>Prüfungsziel 12</w:t>
      </w:r>
    </w:p>
    <w:p w14:paraId="0ABC9A26" w14:textId="3D940368" w:rsidR="00A453BA" w:rsidRPr="00331320" w:rsidRDefault="008E7531" w:rsidP="00A453BA">
      <w:pPr>
        <w:tabs>
          <w:tab w:val="left" w:pos="1122"/>
        </w:tabs>
        <w:spacing w:before="120"/>
        <w:jc w:val="both"/>
        <w:rPr>
          <w:sz w:val="20"/>
          <w:lang w:val="de-DE"/>
        </w:rPr>
      </w:pPr>
      <w:del w:id="39" w:author="Martine Moench" w:date="2018-10-05T12:28:00Z">
        <w:r>
          <w:rPr>
            <w:noProof/>
            <w:sz w:val="20"/>
            <w:lang w:val="de-DE"/>
          </w:rPr>
          <w:pict w14:anchorId="143B2F58">
            <v:line id="_x0000_s1031" style="position:absolute;left:0;text-align:left;z-index:251673600" from="74.8pt,13.85pt" to="102.85pt,13.85pt">
              <v:stroke endarrow="block"/>
            </v:line>
          </w:pict>
        </w:r>
      </w:del>
      <w:ins w:id="40" w:author="Martine Moench" w:date="2018-10-05T12:28:00Z">
        <w:r w:rsidR="004E674A">
          <w:rPr>
            <w:noProof/>
            <w:sz w:val="20"/>
            <w:lang w:val="fr-FR"/>
          </w:rPr>
          <mc:AlternateContent>
            <mc:Choice Requires="wps">
              <w:drawing>
                <wp:anchor distT="0" distB="0" distL="114300" distR="114300" simplePos="0" relativeHeight="251659264" behindDoc="0" locked="0" layoutInCell="1" allowOverlap="1" wp14:anchorId="1C5DEF97" wp14:editId="5ABD471A">
                  <wp:simplePos x="0" y="0"/>
                  <wp:positionH relativeFrom="column">
                    <wp:posOffset>949960</wp:posOffset>
                  </wp:positionH>
                  <wp:positionV relativeFrom="paragraph">
                    <wp:posOffset>175895</wp:posOffset>
                  </wp:positionV>
                  <wp:extent cx="356235"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F9192"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8pt,13.85pt" to="102.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">
                  <v:stroke endarrow="block"/>
                </v:line>
              </w:pict>
            </mc:Fallback>
          </mc:AlternateContent>
        </w:r>
      </w:ins>
      <w:r w:rsidR="00A453BA" w:rsidRPr="00331320">
        <w:rPr>
          <w:sz w:val="20"/>
          <w:lang w:val="de-DE"/>
        </w:rPr>
        <w:tab/>
        <w:t>16</w:t>
      </w:r>
      <w:r w:rsidR="00A453BA" w:rsidRPr="00331320">
        <w:rPr>
          <w:sz w:val="20"/>
          <w:lang w:val="de-DE"/>
        </w:rPr>
        <w:tab/>
      </w:r>
      <w:r w:rsidR="00A453BA" w:rsidRPr="00331320">
        <w:rPr>
          <w:sz w:val="20"/>
          <w:lang w:val="de-DE"/>
        </w:rPr>
        <w:tab/>
        <w:t>Frage 16</w:t>
      </w:r>
    </w:p>
    <w:p w14:paraId="0072611A" w14:textId="77777777" w:rsidR="00A453BA" w:rsidRPr="00331320" w:rsidRDefault="00A453BA" w:rsidP="00A453BA">
      <w:pPr>
        <w:spacing w:before="120"/>
        <w:jc w:val="both"/>
        <w:rPr>
          <w:sz w:val="20"/>
          <w:lang w:val="de-DE"/>
        </w:rPr>
      </w:pPr>
    </w:p>
    <w:p w14:paraId="3F03C5E3" w14:textId="77777777" w:rsidR="00456A1F" w:rsidRPr="00331320" w:rsidRDefault="007E38ED" w:rsidP="00A453BA">
      <w:pPr>
        <w:spacing w:before="120"/>
        <w:jc w:val="both"/>
        <w:rPr>
          <w:sz w:val="20"/>
          <w:lang w:val="de-DE"/>
        </w:rPr>
      </w:pPr>
      <w:r>
        <w:rPr>
          <w:sz w:val="20"/>
          <w:lang w:val="de-DE"/>
        </w:rPr>
        <w:t>17.</w:t>
      </w:r>
      <w:r>
        <w:rPr>
          <w:sz w:val="20"/>
          <w:lang w:val="de-DE"/>
        </w:rPr>
        <w:tab/>
      </w:r>
      <w:r w:rsidR="00456A1F" w:rsidRPr="00331320">
        <w:rPr>
          <w:sz w:val="20"/>
          <w:lang w:val="de-DE"/>
        </w:rPr>
        <w:t xml:space="preserve">Zusätzlich werden </w:t>
      </w:r>
      <w:r w:rsidR="006140FB" w:rsidRPr="00331320">
        <w:rPr>
          <w:sz w:val="20"/>
          <w:lang w:val="de-DE"/>
        </w:rPr>
        <w:t xml:space="preserve">den </w:t>
      </w:r>
      <w:r w:rsidR="00456A1F" w:rsidRPr="00331320">
        <w:rPr>
          <w:sz w:val="20"/>
          <w:lang w:val="de-DE"/>
        </w:rPr>
        <w:t xml:space="preserve">einzelnen Fragen nach ihrem Inhalt </w:t>
      </w:r>
      <w:r w:rsidR="006140FB" w:rsidRPr="00331320">
        <w:rPr>
          <w:sz w:val="20"/>
          <w:lang w:val="de-DE"/>
        </w:rPr>
        <w:t xml:space="preserve">die </w:t>
      </w:r>
      <w:r w:rsidR="00456A1F" w:rsidRPr="00331320">
        <w:rPr>
          <w:sz w:val="20"/>
          <w:lang w:val="de-DE"/>
        </w:rPr>
        <w:t>jeweiligen Fundstelle</w:t>
      </w:r>
      <w:r w:rsidR="006140FB" w:rsidRPr="00331320">
        <w:rPr>
          <w:sz w:val="20"/>
          <w:lang w:val="de-DE"/>
        </w:rPr>
        <w:t>n</w:t>
      </w:r>
      <w:r w:rsidR="00456A1F" w:rsidRPr="00331320">
        <w:rPr>
          <w:sz w:val="20"/>
          <w:lang w:val="de-DE"/>
        </w:rPr>
        <w:t xml:space="preserve"> im ADN zugeordnet.</w:t>
      </w:r>
    </w:p>
    <w:p w14:paraId="0ECB6C16" w14:textId="77777777" w:rsidR="00456A1F" w:rsidRPr="00331320" w:rsidRDefault="00456A1F" w:rsidP="00A453BA">
      <w:pPr>
        <w:spacing w:before="120"/>
        <w:jc w:val="both"/>
        <w:rPr>
          <w:sz w:val="20"/>
          <w:lang w:val="de-DE"/>
        </w:rPr>
      </w:pPr>
    </w:p>
    <w:p w14:paraId="2CFE4609" w14:textId="77777777" w:rsidR="008A7836" w:rsidRPr="009078E7" w:rsidRDefault="00D77A45">
      <w:pPr>
        <w:tabs>
          <w:tab w:val="left" w:pos="567"/>
        </w:tabs>
        <w:jc w:val="both"/>
        <w:rPr>
          <w:b/>
          <w:sz w:val="28"/>
          <w:szCs w:val="28"/>
          <w:lang w:val="de-DE"/>
        </w:rPr>
      </w:pPr>
      <w:r w:rsidRPr="009078E7">
        <w:rPr>
          <w:b/>
          <w:sz w:val="28"/>
          <w:szCs w:val="28"/>
          <w:lang w:val="de-DE"/>
        </w:rPr>
        <w:t>III</w:t>
      </w:r>
      <w:r w:rsidR="008A7836" w:rsidRPr="009078E7">
        <w:rPr>
          <w:b/>
          <w:sz w:val="28"/>
          <w:szCs w:val="28"/>
          <w:lang w:val="de-DE"/>
        </w:rPr>
        <w:t>.</w:t>
      </w:r>
      <w:r w:rsidR="008A7836" w:rsidRPr="009078E7">
        <w:rPr>
          <w:b/>
          <w:sz w:val="28"/>
          <w:szCs w:val="28"/>
          <w:lang w:val="de-DE"/>
        </w:rPr>
        <w:tab/>
        <w:t>Prüfungen</w:t>
      </w:r>
      <w:ins w:id="41" w:author="Martine Moench" w:date="2018-10-05T12:28:00Z">
        <w:r w:rsidR="00A46C98" w:rsidRPr="009078E7">
          <w:rPr>
            <w:b/>
            <w:sz w:val="28"/>
            <w:szCs w:val="28"/>
            <w:lang w:val="de-DE"/>
          </w:rPr>
          <w:t xml:space="preserve"> und Abschlusstests</w:t>
        </w:r>
      </w:ins>
    </w:p>
    <w:p w14:paraId="31D18A08" w14:textId="77777777" w:rsidR="008A7836" w:rsidRPr="00331320" w:rsidRDefault="008A7836">
      <w:pPr>
        <w:tabs>
          <w:tab w:val="left" w:pos="567"/>
        </w:tabs>
        <w:jc w:val="both"/>
        <w:rPr>
          <w:szCs w:val="24"/>
          <w:lang w:val="de-DE"/>
        </w:rPr>
      </w:pPr>
    </w:p>
    <w:p w14:paraId="4EA928AD" w14:textId="77777777" w:rsidR="008A7836" w:rsidRPr="007E71C4" w:rsidRDefault="00A453BA">
      <w:pPr>
        <w:tabs>
          <w:tab w:val="left" w:pos="567"/>
        </w:tabs>
        <w:jc w:val="both"/>
        <w:rPr>
          <w:b/>
          <w:szCs w:val="24"/>
          <w:lang w:val="de-DE"/>
        </w:rPr>
      </w:pPr>
      <w:r w:rsidRPr="007E71C4">
        <w:rPr>
          <w:b/>
          <w:szCs w:val="24"/>
          <w:lang w:val="de-DE"/>
        </w:rPr>
        <w:t>3</w:t>
      </w:r>
      <w:r w:rsidR="008A7836" w:rsidRPr="007E71C4">
        <w:rPr>
          <w:b/>
          <w:szCs w:val="24"/>
          <w:lang w:val="de-DE"/>
        </w:rPr>
        <w:t>.1</w:t>
      </w:r>
      <w:r w:rsidR="008A7836" w:rsidRPr="007E71C4">
        <w:rPr>
          <w:b/>
          <w:szCs w:val="24"/>
          <w:lang w:val="de-DE"/>
        </w:rPr>
        <w:tab/>
        <w:t>Basiskurs</w:t>
      </w:r>
    </w:p>
    <w:p w14:paraId="4A8A5189" w14:textId="77777777" w:rsidR="008A7836" w:rsidRPr="00331320" w:rsidRDefault="008A7836">
      <w:pPr>
        <w:tabs>
          <w:tab w:val="left" w:pos="567"/>
        </w:tabs>
        <w:jc w:val="both"/>
        <w:rPr>
          <w:szCs w:val="24"/>
          <w:lang w:val="de-DE"/>
        </w:rPr>
      </w:pPr>
    </w:p>
    <w:p w14:paraId="3766C2B2" w14:textId="72538EB6" w:rsidR="008A7836" w:rsidRPr="00331320" w:rsidRDefault="007E38ED" w:rsidP="000A2710">
      <w:pPr>
        <w:jc w:val="both"/>
        <w:rPr>
          <w:sz w:val="20"/>
          <w:lang w:val="de-DE"/>
        </w:rPr>
      </w:pPr>
      <w:r>
        <w:rPr>
          <w:sz w:val="20"/>
          <w:lang w:val="de-DE"/>
        </w:rPr>
        <w:t>18.</w:t>
      </w:r>
      <w:r>
        <w:rPr>
          <w:sz w:val="20"/>
          <w:lang w:val="de-DE"/>
        </w:rPr>
        <w:tab/>
      </w:r>
      <w:r w:rsidR="00531488" w:rsidRPr="00331320">
        <w:rPr>
          <w:sz w:val="20"/>
          <w:lang w:val="de-DE"/>
        </w:rPr>
        <w:t xml:space="preserve">Die Prüfungen </w:t>
      </w:r>
      <w:del w:id="42" w:author="Martine Moench" w:date="2018-10-05T12:28:00Z">
        <w:r w:rsidR="00531488" w:rsidRPr="00331320">
          <w:rPr>
            <w:sz w:val="20"/>
            <w:lang w:val="de-DE"/>
          </w:rPr>
          <w:delText>für den</w:delText>
        </w:r>
      </w:del>
      <w:ins w:id="43" w:author="Martine Moench" w:date="2018-10-05T12:28:00Z">
        <w:r w:rsidR="00A46C98">
          <w:rPr>
            <w:sz w:val="20"/>
            <w:lang w:val="de-DE"/>
          </w:rPr>
          <w:t>nach dem</w:t>
        </w:r>
      </w:ins>
      <w:r w:rsidR="00A46C98">
        <w:rPr>
          <w:sz w:val="20"/>
          <w:lang w:val="de-DE"/>
        </w:rPr>
        <w:t xml:space="preserve"> </w:t>
      </w:r>
      <w:r w:rsidR="00531488" w:rsidRPr="00331320">
        <w:rPr>
          <w:sz w:val="20"/>
          <w:lang w:val="de-DE"/>
        </w:rPr>
        <w:t xml:space="preserve">Basiskurs erfolgen nach den Vorgaben des </w:t>
      </w:r>
      <w:r w:rsidR="00EF6CCD" w:rsidRPr="00331320">
        <w:rPr>
          <w:sz w:val="20"/>
          <w:lang w:val="de-DE"/>
        </w:rPr>
        <w:t xml:space="preserve">Absatzes </w:t>
      </w:r>
      <w:r w:rsidR="00531488" w:rsidRPr="00331320">
        <w:rPr>
          <w:sz w:val="20"/>
          <w:lang w:val="de-DE"/>
        </w:rPr>
        <w:t>8.2.2.7.1</w:t>
      </w:r>
      <w:r w:rsidR="00EF6CCD" w:rsidRPr="00331320">
        <w:rPr>
          <w:sz w:val="20"/>
          <w:lang w:val="de-DE"/>
        </w:rPr>
        <w:t xml:space="preserve"> ADN.</w:t>
      </w:r>
      <w:ins w:id="44" w:author="Martine Moench" w:date="2018-10-05T12:28:00Z">
        <w:r w:rsidR="00A46C98">
          <w:rPr>
            <w:sz w:val="20"/>
            <w:lang w:val="de-DE"/>
          </w:rPr>
          <w:t xml:space="preserve"> Diese können entweder unmittelbar nach dem Lehrgang oder innerhalb von sechs Monaten nach Lehrgangsende durchgeführt werden. Die Prüfung muss innerhalb der sechs Monate bestanden werden, damit eine Bescheinigung nach Unterabschnitt 8.2.2.8 ADN ausgestellt werden kann.</w:t>
        </w:r>
      </w:ins>
    </w:p>
    <w:p w14:paraId="7C47FCE7" w14:textId="77777777" w:rsidR="008A7836" w:rsidRPr="00331320" w:rsidRDefault="008A7836" w:rsidP="000A2710">
      <w:pPr>
        <w:jc w:val="both"/>
        <w:rPr>
          <w:sz w:val="20"/>
          <w:lang w:val="de-DE"/>
        </w:rPr>
      </w:pPr>
    </w:p>
    <w:p w14:paraId="6D2842E3" w14:textId="77777777" w:rsidR="009078E7" w:rsidRDefault="009078E7">
      <w:pPr>
        <w:overflowPunct/>
        <w:autoSpaceDE/>
        <w:autoSpaceDN/>
        <w:adjustRightInd/>
        <w:textAlignment w:val="auto"/>
        <w:rPr>
          <w:sz w:val="20"/>
          <w:lang w:val="de-DE"/>
        </w:rPr>
      </w:pPr>
      <w:r>
        <w:rPr>
          <w:sz w:val="20"/>
          <w:lang w:val="de-DE"/>
        </w:rPr>
        <w:br w:type="page"/>
      </w:r>
    </w:p>
    <w:p w14:paraId="70BE2CBD" w14:textId="57442ABC" w:rsidR="008A7836" w:rsidRPr="00331320" w:rsidRDefault="007E38ED" w:rsidP="000A2710">
      <w:pPr>
        <w:jc w:val="both"/>
        <w:rPr>
          <w:sz w:val="20"/>
          <w:lang w:val="de-DE"/>
        </w:rPr>
      </w:pPr>
      <w:r>
        <w:rPr>
          <w:sz w:val="20"/>
          <w:lang w:val="de-DE"/>
        </w:rPr>
        <w:lastRenderedPageBreak/>
        <w:t>19.</w:t>
      </w:r>
      <w:ins w:id="45" w:author="Martine Moench" w:date="2018-10-05T12:28:00Z">
        <w:r w:rsidR="0098178F">
          <w:rPr>
            <w:sz w:val="20"/>
            <w:lang w:val="de-DE"/>
          </w:rPr>
          <w:t>a</w:t>
        </w:r>
      </w:ins>
      <w:r>
        <w:rPr>
          <w:sz w:val="20"/>
          <w:lang w:val="de-DE"/>
        </w:rPr>
        <w:tab/>
      </w:r>
      <w:r w:rsidR="008A7836" w:rsidRPr="00331320">
        <w:rPr>
          <w:sz w:val="20"/>
          <w:lang w:val="de-DE"/>
        </w:rPr>
        <w:t xml:space="preserve">Bei </w:t>
      </w:r>
      <w:r w:rsidR="00D719DD" w:rsidRPr="00331320">
        <w:rPr>
          <w:sz w:val="20"/>
          <w:lang w:val="de-DE"/>
        </w:rPr>
        <w:t>den</w:t>
      </w:r>
      <w:r w:rsidR="008A7836" w:rsidRPr="00331320">
        <w:rPr>
          <w:sz w:val="20"/>
          <w:lang w:val="de-DE"/>
        </w:rPr>
        <w:t xml:space="preserve"> Prüfungen de</w:t>
      </w:r>
      <w:r w:rsidR="00531488" w:rsidRPr="00331320">
        <w:rPr>
          <w:sz w:val="20"/>
          <w:lang w:val="de-DE"/>
        </w:rPr>
        <w:t>s</w:t>
      </w:r>
      <w:r w:rsidR="008A7836" w:rsidRPr="00331320">
        <w:rPr>
          <w:sz w:val="20"/>
          <w:lang w:val="de-DE"/>
        </w:rPr>
        <w:t xml:space="preserve"> Basiskurs</w:t>
      </w:r>
      <w:r w:rsidR="00531488" w:rsidRPr="00331320">
        <w:rPr>
          <w:sz w:val="20"/>
          <w:lang w:val="de-DE"/>
        </w:rPr>
        <w:t>es</w:t>
      </w:r>
      <w:r w:rsidR="008A7836" w:rsidRPr="00331320">
        <w:rPr>
          <w:sz w:val="20"/>
          <w:lang w:val="de-DE"/>
        </w:rPr>
        <w:t xml:space="preserve"> </w:t>
      </w:r>
      <w:r w:rsidR="00EF6CCD" w:rsidRPr="00331320">
        <w:rPr>
          <w:sz w:val="20"/>
          <w:lang w:val="de-DE"/>
        </w:rPr>
        <w:t>gibt es</w:t>
      </w:r>
      <w:r w:rsidR="008A7836" w:rsidRPr="00331320">
        <w:rPr>
          <w:sz w:val="20"/>
          <w:lang w:val="de-DE"/>
        </w:rPr>
        <w:t xml:space="preserve"> drei Möglichkeiten d</w:t>
      </w:r>
      <w:r w:rsidR="00531488" w:rsidRPr="00331320">
        <w:rPr>
          <w:sz w:val="20"/>
          <w:lang w:val="de-DE"/>
        </w:rPr>
        <w:t>ie</w:t>
      </w:r>
      <w:r w:rsidR="008A7836" w:rsidRPr="00331320">
        <w:rPr>
          <w:sz w:val="20"/>
          <w:lang w:val="de-DE"/>
        </w:rPr>
        <w:t xml:space="preserve"> Prüfung durchzuführen</w:t>
      </w:r>
      <w:r w:rsidR="00F738C4" w:rsidRPr="00331320">
        <w:rPr>
          <w:sz w:val="20"/>
          <w:lang w:val="de-DE"/>
        </w:rPr>
        <w:t>:</w:t>
      </w:r>
    </w:p>
    <w:p w14:paraId="4AC75468" w14:textId="77777777" w:rsidR="008A7836" w:rsidRPr="00331320" w:rsidRDefault="008A7836" w:rsidP="007E38ED">
      <w:pPr>
        <w:numPr>
          <w:ilvl w:val="0"/>
          <w:numId w:val="16"/>
        </w:numPr>
        <w:spacing w:before="60"/>
        <w:ind w:left="993" w:hanging="284"/>
        <w:jc w:val="both"/>
        <w:rPr>
          <w:sz w:val="20"/>
          <w:lang w:val="de-DE"/>
        </w:rPr>
      </w:pPr>
      <w:r w:rsidRPr="00331320">
        <w:rPr>
          <w:sz w:val="20"/>
          <w:lang w:val="de-DE"/>
        </w:rPr>
        <w:t>Prüfung ADN allgemein und ADN Trockengüterschiffe;</w:t>
      </w:r>
    </w:p>
    <w:p w14:paraId="5BFDFC76" w14:textId="77777777" w:rsidR="008A7836" w:rsidRPr="00331320" w:rsidRDefault="008A7836" w:rsidP="007E38ED">
      <w:pPr>
        <w:numPr>
          <w:ilvl w:val="0"/>
          <w:numId w:val="16"/>
        </w:numPr>
        <w:spacing w:before="60"/>
        <w:ind w:left="993" w:hanging="284"/>
        <w:jc w:val="both"/>
        <w:rPr>
          <w:sz w:val="20"/>
          <w:lang w:val="de-DE"/>
        </w:rPr>
      </w:pPr>
      <w:r w:rsidRPr="00331320">
        <w:rPr>
          <w:sz w:val="20"/>
          <w:lang w:val="de-DE"/>
        </w:rPr>
        <w:t>Prüfung ADN allgemein und ADN Tankschiffe; oder</w:t>
      </w:r>
    </w:p>
    <w:p w14:paraId="39CB1D2C" w14:textId="77777777" w:rsidR="008A7836" w:rsidRPr="00331320" w:rsidRDefault="008A7836" w:rsidP="007E38ED">
      <w:pPr>
        <w:numPr>
          <w:ilvl w:val="0"/>
          <w:numId w:val="16"/>
        </w:numPr>
        <w:spacing w:before="60"/>
        <w:ind w:left="993" w:hanging="284"/>
        <w:jc w:val="both"/>
        <w:rPr>
          <w:sz w:val="20"/>
          <w:lang w:val="de-DE"/>
        </w:rPr>
      </w:pPr>
      <w:r w:rsidRPr="00331320">
        <w:rPr>
          <w:sz w:val="20"/>
          <w:lang w:val="de-DE"/>
        </w:rPr>
        <w:t>Prüfung ADN allgemein, ADN Trockengüterschiffe und ADN Tankschiffe.</w:t>
      </w:r>
    </w:p>
    <w:p w14:paraId="402B06D0" w14:textId="77777777" w:rsidR="008A7836" w:rsidRDefault="008A7836" w:rsidP="000A2710">
      <w:pPr>
        <w:jc w:val="both"/>
        <w:rPr>
          <w:sz w:val="20"/>
          <w:lang w:val="de-DE"/>
        </w:rPr>
      </w:pPr>
    </w:p>
    <w:p w14:paraId="4DB12DA2" w14:textId="77777777" w:rsidR="007729F6" w:rsidRPr="00331320" w:rsidRDefault="007729F6" w:rsidP="000A2710">
      <w:pPr>
        <w:jc w:val="both"/>
        <w:rPr>
          <w:ins w:id="46" w:author="Martine Moench" w:date="2018-10-05T12:28:00Z"/>
          <w:sz w:val="20"/>
          <w:lang w:val="de-DE"/>
        </w:rPr>
      </w:pPr>
      <w:ins w:id="47" w:author="Martine Moench" w:date="2018-10-05T12:28:00Z">
        <w:r>
          <w:rPr>
            <w:sz w:val="20"/>
            <w:lang w:val="de-DE"/>
          </w:rPr>
          <w:t>19.b</w:t>
        </w:r>
        <w:r>
          <w:rPr>
            <w:sz w:val="20"/>
            <w:lang w:val="de-DE"/>
          </w:rPr>
          <w:tab/>
          <w:t>Vorgenannte Regelung gilt auch für Abschlusstests nach dem Wiederholungskurs.</w:t>
        </w:r>
      </w:ins>
    </w:p>
    <w:p w14:paraId="3ABB10C6" w14:textId="77777777" w:rsidR="009078E7" w:rsidRDefault="009078E7" w:rsidP="000A2710">
      <w:pPr>
        <w:jc w:val="both"/>
        <w:rPr>
          <w:sz w:val="20"/>
          <w:lang w:val="de-DE"/>
        </w:rPr>
      </w:pPr>
    </w:p>
    <w:p w14:paraId="2130720D" w14:textId="62B7A829" w:rsidR="008A7836" w:rsidRPr="00331320" w:rsidRDefault="007E38ED" w:rsidP="000A2710">
      <w:pPr>
        <w:jc w:val="both"/>
        <w:rPr>
          <w:sz w:val="20"/>
          <w:lang w:val="de-DE"/>
        </w:rPr>
      </w:pPr>
      <w:r>
        <w:rPr>
          <w:sz w:val="20"/>
          <w:lang w:val="de-DE"/>
        </w:rPr>
        <w:t>20.</w:t>
      </w:r>
      <w:r>
        <w:rPr>
          <w:sz w:val="20"/>
          <w:lang w:val="de-DE"/>
        </w:rPr>
        <w:tab/>
      </w:r>
      <w:r w:rsidR="008A7836" w:rsidRPr="00331320">
        <w:rPr>
          <w:sz w:val="20"/>
          <w:lang w:val="de-DE"/>
        </w:rPr>
        <w:t>Die d</w:t>
      </w:r>
      <w:r w:rsidR="00531488" w:rsidRPr="00331320">
        <w:rPr>
          <w:sz w:val="20"/>
          <w:lang w:val="de-DE"/>
        </w:rPr>
        <w:t>ies</w:t>
      </w:r>
      <w:r w:rsidR="008A7836" w:rsidRPr="00331320">
        <w:rPr>
          <w:sz w:val="20"/>
          <w:lang w:val="de-DE"/>
        </w:rPr>
        <w:t>em Fragenkatalog beigefügte Matrix</w:t>
      </w:r>
      <w:r w:rsidR="00AB3079" w:rsidRPr="00331320">
        <w:rPr>
          <w:sz w:val="20"/>
          <w:lang w:val="de-DE"/>
        </w:rPr>
        <w:t xml:space="preserve"> (</w:t>
      </w:r>
      <w:r w:rsidR="00EF6CCD" w:rsidRPr="00331320">
        <w:rPr>
          <w:sz w:val="20"/>
          <w:lang w:val="de-DE"/>
        </w:rPr>
        <w:t xml:space="preserve">siehe </w:t>
      </w:r>
      <w:r w:rsidR="00AB3079" w:rsidRPr="00331320">
        <w:rPr>
          <w:sz w:val="20"/>
          <w:lang w:val="de-DE"/>
        </w:rPr>
        <w:t>3.1.1)</w:t>
      </w:r>
      <w:r w:rsidR="008A7836" w:rsidRPr="00331320">
        <w:rPr>
          <w:sz w:val="20"/>
          <w:lang w:val="de-DE"/>
        </w:rPr>
        <w:t xml:space="preserve"> ist bei der Zusammenstellung der Prüfungsfragen anzuwenden.</w:t>
      </w:r>
    </w:p>
    <w:p w14:paraId="5A941A2A" w14:textId="77777777" w:rsidR="00EF6CCD" w:rsidRPr="00331320" w:rsidRDefault="00EF6CCD" w:rsidP="000A2710">
      <w:pPr>
        <w:jc w:val="both"/>
        <w:rPr>
          <w:sz w:val="20"/>
          <w:lang w:val="de-DE"/>
        </w:rPr>
      </w:pPr>
    </w:p>
    <w:p w14:paraId="7EBC94FF" w14:textId="77777777" w:rsidR="008D6F9C" w:rsidRPr="00331320" w:rsidRDefault="008D6F9C" w:rsidP="008D6F9C">
      <w:pPr>
        <w:jc w:val="both"/>
        <w:rPr>
          <w:ins w:id="48" w:author="Martine Moench" w:date="2018-10-05T12:28:00Z"/>
          <w:sz w:val="20"/>
          <w:lang w:val="de-DE"/>
        </w:rPr>
      </w:pPr>
      <w:ins w:id="49" w:author="Martine Moench" w:date="2018-10-05T12:28:00Z">
        <w:r>
          <w:rPr>
            <w:sz w:val="20"/>
            <w:lang w:val="de-DE"/>
          </w:rPr>
          <w:t>Die möglichen Antworten können in anderer Reihenfolge als im Fragenkatalog angegeben dargestellt werden.</w:t>
        </w:r>
      </w:ins>
    </w:p>
    <w:p w14:paraId="23ACEF61" w14:textId="77777777" w:rsidR="008D6F9C" w:rsidRDefault="008D6F9C">
      <w:pPr>
        <w:jc w:val="both"/>
        <w:rPr>
          <w:ins w:id="50" w:author="Martine Moench" w:date="2018-10-05T12:28:00Z"/>
          <w:sz w:val="20"/>
          <w:lang w:val="de-DE"/>
        </w:rPr>
      </w:pPr>
    </w:p>
    <w:p w14:paraId="3C680F91" w14:textId="77777777" w:rsidR="00EF6CCD" w:rsidRPr="00331320" w:rsidRDefault="007E38ED" w:rsidP="000A2710">
      <w:pPr>
        <w:jc w:val="both"/>
        <w:rPr>
          <w:sz w:val="20"/>
          <w:lang w:val="de-DE"/>
        </w:rPr>
      </w:pPr>
      <w:r>
        <w:rPr>
          <w:sz w:val="20"/>
          <w:lang w:val="de-DE"/>
        </w:rPr>
        <w:t>21.</w:t>
      </w:r>
      <w:r>
        <w:rPr>
          <w:sz w:val="20"/>
          <w:lang w:val="de-DE"/>
        </w:rPr>
        <w:tab/>
      </w:r>
      <w:r w:rsidR="00EF6CCD" w:rsidRPr="00331320">
        <w:rPr>
          <w:sz w:val="20"/>
          <w:lang w:val="de-DE"/>
        </w:rPr>
        <w:t>Gemäß 8.2.2.7.1.5 ADN wird die Prüfung als schriftliche Prüfung durchgeführt.</w:t>
      </w:r>
      <w:ins w:id="51" w:author="Martine Moench" w:date="2018-10-05T12:28:00Z">
        <w:r w:rsidR="00EF6CCD" w:rsidRPr="00331320">
          <w:rPr>
            <w:sz w:val="20"/>
            <w:lang w:val="de-DE"/>
          </w:rPr>
          <w:t xml:space="preserve"> </w:t>
        </w:r>
        <w:r w:rsidR="00257A03">
          <w:rPr>
            <w:sz w:val="20"/>
            <w:lang w:val="de-DE"/>
          </w:rPr>
          <w:t xml:space="preserve">Die Prüfung kann auch in elektronischer Form </w:t>
        </w:r>
        <w:r w:rsidR="0098178F">
          <w:rPr>
            <w:sz w:val="20"/>
            <w:lang w:val="de-DE"/>
          </w:rPr>
          <w:t xml:space="preserve">nach 8.2.2.7.1.7 </w:t>
        </w:r>
        <w:r w:rsidR="00257A03">
          <w:rPr>
            <w:sz w:val="20"/>
            <w:lang w:val="de-DE"/>
          </w:rPr>
          <w:t>erfolgen.</w:t>
        </w:r>
      </w:ins>
      <w:r w:rsidR="00257A03">
        <w:rPr>
          <w:sz w:val="20"/>
          <w:lang w:val="de-DE"/>
        </w:rPr>
        <w:t xml:space="preserve"> </w:t>
      </w:r>
      <w:r w:rsidR="00EF6CCD" w:rsidRPr="00331320">
        <w:rPr>
          <w:sz w:val="20"/>
          <w:lang w:val="de-DE"/>
        </w:rPr>
        <w:t>Dem Kandidaten sind jeweils 30</w:t>
      </w:r>
      <w:r w:rsidR="00B038F4">
        <w:rPr>
          <w:sz w:val="20"/>
          <w:lang w:val="de-DE"/>
        </w:rPr>
        <w:t> </w:t>
      </w:r>
      <w:r w:rsidR="00F738C4" w:rsidRPr="00331320">
        <w:rPr>
          <w:sz w:val="20"/>
          <w:lang w:val="de-DE"/>
        </w:rPr>
        <w:t xml:space="preserve">Multiple-Choice-Fragen </w:t>
      </w:r>
      <w:r w:rsidR="00EF6CCD" w:rsidRPr="00331320">
        <w:rPr>
          <w:sz w:val="20"/>
          <w:lang w:val="de-DE"/>
        </w:rPr>
        <w:t>zu stellen; es werden keine Fallfragen gestellt. Die Dauer der Prüfung beträgt 60</w:t>
      </w:r>
      <w:r w:rsidR="00B038F4">
        <w:rPr>
          <w:sz w:val="20"/>
          <w:lang w:val="de-DE"/>
        </w:rPr>
        <w:t> </w:t>
      </w:r>
      <w:r w:rsidR="00EF6CCD" w:rsidRPr="00331320">
        <w:rPr>
          <w:sz w:val="20"/>
          <w:lang w:val="de-DE"/>
        </w:rPr>
        <w:t xml:space="preserve">Minuten. Die Prüfung ist bestanden, wenn mindestens 25 der 30 Fragen richtig beantwortet sind. Bei dieser Prüfung sind die Texte der </w:t>
      </w:r>
      <w:r w:rsidR="00081EDE" w:rsidRPr="00F90213">
        <w:rPr>
          <w:sz w:val="20"/>
          <w:lang w:val="de-DE"/>
        </w:rPr>
        <w:t xml:space="preserve">Gefahrgutverordnungen und des CEVNI oder darauf beruhender Polizeiverordnungen </w:t>
      </w:r>
      <w:r w:rsidR="00EF6CCD" w:rsidRPr="00331320">
        <w:rPr>
          <w:sz w:val="20"/>
          <w:lang w:val="de-DE"/>
        </w:rPr>
        <w:t>als Hilfsmittel erlaubt.</w:t>
      </w:r>
    </w:p>
    <w:p w14:paraId="7F29F168" w14:textId="77777777" w:rsidR="00AB3079" w:rsidRPr="00331320" w:rsidRDefault="00AB3079" w:rsidP="000A2710">
      <w:pPr>
        <w:jc w:val="both"/>
        <w:rPr>
          <w:sz w:val="20"/>
          <w:lang w:val="de-DE"/>
        </w:rPr>
      </w:pPr>
    </w:p>
    <w:p w14:paraId="071F2AC8" w14:textId="55224EE8" w:rsidR="00257A03" w:rsidRDefault="007E38ED" w:rsidP="000A2710">
      <w:pPr>
        <w:jc w:val="both"/>
        <w:rPr>
          <w:sz w:val="20"/>
          <w:lang w:val="de-DE"/>
        </w:rPr>
      </w:pPr>
      <w:r>
        <w:rPr>
          <w:sz w:val="20"/>
          <w:lang w:val="de-DE"/>
        </w:rPr>
        <w:t>22.</w:t>
      </w:r>
      <w:r>
        <w:rPr>
          <w:sz w:val="20"/>
          <w:lang w:val="de-DE"/>
        </w:rPr>
        <w:tab/>
      </w:r>
      <w:r w:rsidR="00E54200" w:rsidRPr="00331320">
        <w:rPr>
          <w:sz w:val="20"/>
          <w:lang w:val="de-DE"/>
        </w:rPr>
        <w:t xml:space="preserve">Der Fragenkatalog „Basiskurs“ ist auf der Internetseite der UN-ECE unter http://unece.org/trans/danger/publi/adn/catalog_of_questions.html in französischer, englischer und russischer </w:t>
      </w:r>
      <w:ins w:id="52" w:author="Martine Moench" w:date="2018-10-05T12:28:00Z">
        <w:r w:rsidR="004E674A">
          <w:rPr>
            <w:sz w:val="20"/>
            <w:lang w:val="de-DE"/>
          </w:rPr>
          <w:t xml:space="preserve">sowie in deutscher </w:t>
        </w:r>
      </w:ins>
      <w:r w:rsidR="00E54200" w:rsidRPr="00331320">
        <w:rPr>
          <w:sz w:val="20"/>
          <w:lang w:val="de-DE"/>
        </w:rPr>
        <w:t xml:space="preserve">Sprache abgelegt. </w:t>
      </w:r>
      <w:r w:rsidR="007A0B82">
        <w:rPr>
          <w:sz w:val="20"/>
          <w:lang w:val="de-DE"/>
        </w:rPr>
        <w:t xml:space="preserve">Die deutsche </w:t>
      </w:r>
      <w:del w:id="53" w:author="Martine Moench" w:date="2018-10-05T12:28:00Z">
        <w:r w:rsidR="00E54200" w:rsidRPr="00331320">
          <w:rPr>
            <w:sz w:val="20"/>
            <w:lang w:val="de-DE"/>
          </w:rPr>
          <w:delText>Sprachfassung ist</w:delText>
        </w:r>
      </w:del>
      <w:ins w:id="54" w:author="Martine Moench" w:date="2018-10-05T12:28:00Z">
        <w:r w:rsidR="008D6F9C">
          <w:rPr>
            <w:sz w:val="20"/>
            <w:lang w:val="de-DE"/>
          </w:rPr>
          <w:t xml:space="preserve">und französische </w:t>
        </w:r>
        <w:r w:rsidR="007A0B82" w:rsidRPr="00331320">
          <w:rPr>
            <w:sz w:val="20"/>
            <w:lang w:val="de-DE"/>
          </w:rPr>
          <w:t>Sprach</w:t>
        </w:r>
        <w:r w:rsidR="007A0B82">
          <w:rPr>
            <w:sz w:val="20"/>
            <w:lang w:val="de-DE"/>
          </w:rPr>
          <w:t>fassung</w:t>
        </w:r>
        <w:r w:rsidR="008D6F9C">
          <w:rPr>
            <w:sz w:val="20"/>
            <w:lang w:val="de-DE"/>
          </w:rPr>
          <w:t>en sind</w:t>
        </w:r>
        <w:r w:rsidR="007A0B82">
          <w:rPr>
            <w:sz w:val="20"/>
            <w:lang w:val="de-DE"/>
          </w:rPr>
          <w:t xml:space="preserve"> zusätzlich</w:t>
        </w:r>
      </w:ins>
      <w:r w:rsidR="007A0B82">
        <w:rPr>
          <w:sz w:val="20"/>
          <w:lang w:val="de-DE"/>
        </w:rPr>
        <w:t xml:space="preserve"> auf der Internetseite der ZKR </w:t>
      </w:r>
      <w:del w:id="55" w:author="Martine Moench" w:date="2018-10-05T12:28:00Z">
        <w:r w:rsidR="00E54200" w:rsidRPr="00331320">
          <w:rPr>
            <w:sz w:val="20"/>
            <w:lang w:val="de-DE"/>
          </w:rPr>
          <w:delText>(www.ccr-zkr.org)</w:delText>
        </w:r>
      </w:del>
      <w:ins w:id="56" w:author="Martine Moench" w:date="2018-10-05T12:28:00Z">
        <w:r w:rsidR="007A0B82">
          <w:rPr>
            <w:sz w:val="20"/>
            <w:lang w:val="de-DE"/>
          </w:rPr>
          <w:t>(</w:t>
        </w:r>
        <w:r w:rsidR="007A0B82">
          <w:rPr>
            <w:sz w:val="20"/>
            <w:lang w:val="de-DE"/>
          </w:rPr>
          <w:fldChar w:fldCharType="begin"/>
        </w:r>
        <w:r w:rsidR="007A0B82">
          <w:rPr>
            <w:sz w:val="20"/>
            <w:lang w:val="de-DE"/>
          </w:rPr>
          <w:instrText xml:space="preserve"> HYPERLINK "http://www.ccr-zkr.org" </w:instrText>
        </w:r>
        <w:r w:rsidR="007A0B82">
          <w:rPr>
            <w:sz w:val="20"/>
            <w:lang w:val="de-DE"/>
          </w:rPr>
          <w:fldChar w:fldCharType="separate"/>
        </w:r>
        <w:r w:rsidR="007A0B82" w:rsidRPr="001B4031">
          <w:rPr>
            <w:rStyle w:val="Hyperlink"/>
            <w:sz w:val="20"/>
            <w:lang w:val="de-DE"/>
          </w:rPr>
          <w:t>www.ccr-zkr.org</w:t>
        </w:r>
        <w:r w:rsidR="007A0B82">
          <w:rPr>
            <w:sz w:val="20"/>
            <w:lang w:val="de-DE"/>
          </w:rPr>
          <w:fldChar w:fldCharType="end"/>
        </w:r>
        <w:r w:rsidR="007A0B82">
          <w:rPr>
            <w:sz w:val="20"/>
            <w:lang w:val="de-DE"/>
          </w:rPr>
          <w:t>)</w:t>
        </w:r>
      </w:ins>
      <w:r w:rsidR="007A0B82">
        <w:rPr>
          <w:sz w:val="20"/>
          <w:lang w:val="de-DE"/>
        </w:rPr>
        <w:t xml:space="preserve"> abgelegt.</w:t>
      </w:r>
    </w:p>
    <w:p w14:paraId="51B8E1D8" w14:textId="77777777" w:rsidR="00112539" w:rsidRDefault="00112539" w:rsidP="00E54200">
      <w:pPr>
        <w:ind w:left="540"/>
        <w:jc w:val="both"/>
        <w:rPr>
          <w:sz w:val="20"/>
          <w:lang w:val="de-DE"/>
        </w:rPr>
      </w:pPr>
    </w:p>
    <w:p w14:paraId="1C4DEDC7" w14:textId="77777777" w:rsidR="007E71C4" w:rsidRPr="00331320" w:rsidRDefault="007E71C4" w:rsidP="00E54200">
      <w:pPr>
        <w:ind w:left="540"/>
        <w:jc w:val="both"/>
        <w:rPr>
          <w:sz w:val="20"/>
          <w:lang w:val="de-DE"/>
        </w:rPr>
      </w:pPr>
    </w:p>
    <w:p w14:paraId="3CBCF53C" w14:textId="77777777" w:rsidR="008A7836" w:rsidRPr="007E71C4" w:rsidRDefault="00A453BA" w:rsidP="00F34439">
      <w:pPr>
        <w:pStyle w:val="PlainText1"/>
        <w:ind w:left="567" w:hanging="567"/>
        <w:jc w:val="both"/>
        <w:rPr>
          <w:rFonts w:ascii="Times New Roman" w:hAnsi="Times New Roman"/>
          <w:b/>
          <w:sz w:val="24"/>
          <w:szCs w:val="24"/>
          <w:lang w:val="de-DE"/>
        </w:rPr>
      </w:pPr>
      <w:r w:rsidRPr="007E71C4">
        <w:rPr>
          <w:rFonts w:ascii="Times New Roman" w:hAnsi="Times New Roman"/>
          <w:b/>
          <w:sz w:val="24"/>
          <w:szCs w:val="24"/>
          <w:lang w:val="de-DE"/>
        </w:rPr>
        <w:t>3</w:t>
      </w:r>
      <w:r w:rsidR="008A7836" w:rsidRPr="007E71C4">
        <w:rPr>
          <w:rFonts w:ascii="Times New Roman" w:hAnsi="Times New Roman"/>
          <w:b/>
          <w:sz w:val="24"/>
          <w:szCs w:val="24"/>
          <w:lang w:val="de-DE"/>
        </w:rPr>
        <w:t>.1.1</w:t>
      </w:r>
      <w:r w:rsidR="008A7836" w:rsidRPr="007E71C4">
        <w:rPr>
          <w:rFonts w:ascii="Times New Roman" w:hAnsi="Times New Roman"/>
          <w:b/>
          <w:sz w:val="24"/>
          <w:szCs w:val="24"/>
          <w:lang w:val="de-DE"/>
        </w:rPr>
        <w:tab/>
        <w:t>Matrix für die Prüfungen</w:t>
      </w:r>
      <w:ins w:id="57" w:author="Martine Moench" w:date="2018-10-05T12:28:00Z">
        <w:r w:rsidR="000F6E33" w:rsidRPr="007E71C4">
          <w:rPr>
            <w:rFonts w:ascii="Times New Roman" w:hAnsi="Times New Roman"/>
            <w:b/>
            <w:sz w:val="24"/>
            <w:szCs w:val="24"/>
            <w:lang w:val="de-DE"/>
          </w:rPr>
          <w:t xml:space="preserve"> nach dem Basiskurs</w:t>
        </w:r>
      </w:ins>
    </w:p>
    <w:p w14:paraId="3818C980" w14:textId="77777777" w:rsidR="00860D33" w:rsidRPr="00141FFF" w:rsidRDefault="00860D33" w:rsidP="00860D33">
      <w:pPr>
        <w:pStyle w:val="N2"/>
        <w:tabs>
          <w:tab w:val="clear" w:pos="-340"/>
          <w:tab w:val="clear" w:pos="284"/>
          <w:tab w:val="clear" w:pos="454"/>
          <w:tab w:val="clear" w:pos="680"/>
          <w:tab w:val="clear" w:pos="1418"/>
          <w:tab w:val="left" w:pos="851"/>
        </w:tabs>
        <w:ind w:left="1134"/>
        <w:rPr>
          <w:rFonts w:ascii="Times New Roman" w:hAnsi="Times New Roman"/>
          <w:sz w:val="20"/>
          <w:lang w:val="de-DE"/>
        </w:rPr>
      </w:pPr>
    </w:p>
    <w:p w14:paraId="29F71103" w14:textId="2039EA9B" w:rsidR="00F738C4" w:rsidRPr="00141FFF" w:rsidRDefault="007E38ED" w:rsidP="000A2710">
      <w:pPr>
        <w:jc w:val="both"/>
        <w:rPr>
          <w:sz w:val="20"/>
          <w:lang w:val="de-DE"/>
        </w:rPr>
      </w:pPr>
      <w:r>
        <w:rPr>
          <w:sz w:val="20"/>
          <w:lang w:val="de-DE"/>
        </w:rPr>
        <w:t>23.</w:t>
      </w:r>
      <w:r>
        <w:rPr>
          <w:sz w:val="20"/>
          <w:lang w:val="de-DE"/>
        </w:rPr>
        <w:tab/>
      </w:r>
      <w:r w:rsidR="00F738C4" w:rsidRPr="00141FFF">
        <w:rPr>
          <w:sz w:val="20"/>
          <w:lang w:val="de-DE"/>
        </w:rPr>
        <w:t>Die folgende</w:t>
      </w:r>
      <w:r w:rsidR="00D404CE" w:rsidRPr="00141FFF">
        <w:rPr>
          <w:sz w:val="20"/>
          <w:lang w:val="de-DE"/>
        </w:rPr>
        <w:t>n</w:t>
      </w:r>
      <w:r w:rsidR="00F738C4" w:rsidRPr="00141FFF">
        <w:rPr>
          <w:sz w:val="20"/>
          <w:lang w:val="de-DE"/>
        </w:rPr>
        <w:t xml:space="preserve"> </w:t>
      </w:r>
      <w:r w:rsidR="00D404CE" w:rsidRPr="00141FFF">
        <w:rPr>
          <w:sz w:val="20"/>
          <w:lang w:val="de-DE"/>
        </w:rPr>
        <w:t xml:space="preserve">Matrizen nach </w:t>
      </w:r>
      <w:r w:rsidR="00F738C4" w:rsidRPr="00141FFF">
        <w:rPr>
          <w:sz w:val="20"/>
          <w:lang w:val="de-DE"/>
        </w:rPr>
        <w:t xml:space="preserve">Absatz 8.2.2.7.1.4 ADN </w:t>
      </w:r>
      <w:r w:rsidR="00D404CE" w:rsidRPr="00141FFF">
        <w:rPr>
          <w:sz w:val="20"/>
          <w:lang w:val="de-DE"/>
        </w:rPr>
        <w:t xml:space="preserve">geben </w:t>
      </w:r>
      <w:r w:rsidR="00F738C4" w:rsidRPr="00141FFF">
        <w:rPr>
          <w:sz w:val="20"/>
          <w:lang w:val="de-DE"/>
        </w:rPr>
        <w:t>die Anzahl der im Fragenkatalog je Prüfungsziel enthaltenen Fragen</w:t>
      </w:r>
      <w:r w:rsidR="00D404CE" w:rsidRPr="00141FFF">
        <w:rPr>
          <w:sz w:val="20"/>
          <w:lang w:val="de-DE"/>
        </w:rPr>
        <w:t xml:space="preserve"> vor</w:t>
      </w:r>
      <w:r w:rsidR="00F738C4" w:rsidRPr="00141FFF">
        <w:rPr>
          <w:sz w:val="20"/>
          <w:lang w:val="de-DE"/>
        </w:rPr>
        <w:t xml:space="preserve">. Sie </w:t>
      </w:r>
      <w:r w:rsidR="00D404CE" w:rsidRPr="00141FFF">
        <w:rPr>
          <w:sz w:val="20"/>
          <w:lang w:val="de-DE"/>
        </w:rPr>
        <w:t xml:space="preserve">geben </w:t>
      </w:r>
      <w:r w:rsidR="00F738C4" w:rsidRPr="00141FFF">
        <w:rPr>
          <w:sz w:val="20"/>
          <w:lang w:val="de-DE"/>
        </w:rPr>
        <w:t xml:space="preserve">vor, wie viele Fragen aus den verschiedenen Prüfungszielen bei der Zusammenstellung der </w:t>
      </w:r>
      <w:del w:id="58" w:author="Martine Moench" w:date="2018-10-05T12:28:00Z">
        <w:r w:rsidR="00F738C4" w:rsidRPr="00141FFF">
          <w:rPr>
            <w:sz w:val="20"/>
            <w:lang w:val="de-DE"/>
          </w:rPr>
          <w:delText>Prüfung</w:delText>
        </w:r>
      </w:del>
      <w:ins w:id="59" w:author="Martine Moench" w:date="2018-10-05T12:28:00Z">
        <w:r w:rsidR="000F6E33">
          <w:rPr>
            <w:sz w:val="20"/>
            <w:lang w:val="de-DE"/>
          </w:rPr>
          <w:t>Fragebögen</w:t>
        </w:r>
      </w:ins>
      <w:r w:rsidR="000F6E33" w:rsidRPr="00141FFF">
        <w:rPr>
          <w:sz w:val="20"/>
          <w:lang w:val="de-DE"/>
        </w:rPr>
        <w:t xml:space="preserve"> </w:t>
      </w:r>
      <w:r w:rsidR="00F738C4" w:rsidRPr="00141FFF">
        <w:rPr>
          <w:sz w:val="20"/>
          <w:lang w:val="de-DE"/>
        </w:rPr>
        <w:t>auszuwählen sind.</w:t>
      </w:r>
    </w:p>
    <w:p w14:paraId="06546DF2" w14:textId="77777777" w:rsidR="00F738C4" w:rsidRPr="00141FFF" w:rsidRDefault="00F738C4" w:rsidP="000A2710">
      <w:pPr>
        <w:jc w:val="both"/>
        <w:rPr>
          <w:sz w:val="20"/>
          <w:lang w:val="de-DE"/>
        </w:rPr>
      </w:pPr>
    </w:p>
    <w:p w14:paraId="700A85D3" w14:textId="77777777" w:rsidR="00F738C4" w:rsidRPr="00141FFF" w:rsidRDefault="00F738C4" w:rsidP="000A2710">
      <w:pPr>
        <w:jc w:val="both"/>
        <w:rPr>
          <w:sz w:val="20"/>
          <w:lang w:val="de-DE"/>
        </w:rPr>
      </w:pPr>
      <w:r w:rsidRPr="00141FFF">
        <w:rPr>
          <w:sz w:val="20"/>
          <w:lang w:val="de-DE"/>
        </w:rPr>
        <w:t>Beispiel: Für das Prüfungsziel „Bau und Ausrüstung“ de</w:t>
      </w:r>
      <w:r w:rsidR="00F53D19" w:rsidRPr="00141FFF">
        <w:rPr>
          <w:sz w:val="20"/>
          <w:lang w:val="de-DE"/>
        </w:rPr>
        <w:t>s</w:t>
      </w:r>
      <w:r w:rsidRPr="00141FFF">
        <w:rPr>
          <w:sz w:val="20"/>
          <w:lang w:val="de-DE"/>
        </w:rPr>
        <w:t xml:space="preserve"> Prüfung</w:t>
      </w:r>
      <w:r w:rsidR="00F53D19" w:rsidRPr="00141FFF">
        <w:rPr>
          <w:sz w:val="20"/>
          <w:lang w:val="de-DE"/>
        </w:rPr>
        <w:t>steils</w:t>
      </w:r>
      <w:r w:rsidRPr="00141FFF">
        <w:rPr>
          <w:sz w:val="20"/>
          <w:lang w:val="de-DE"/>
        </w:rPr>
        <w:t xml:space="preserve"> „Trockengüterschif</w:t>
      </w:r>
      <w:r w:rsidR="006140FB" w:rsidRPr="00141FFF">
        <w:rPr>
          <w:sz w:val="20"/>
          <w:lang w:val="de-DE"/>
        </w:rPr>
        <w:t>f</w:t>
      </w:r>
      <w:r w:rsidRPr="00141FFF">
        <w:rPr>
          <w:sz w:val="20"/>
          <w:lang w:val="de-DE"/>
        </w:rPr>
        <w:t>fahrt“ sind insgesamt fünf Fragen auszuwählen: zwei Fragen aus dem Bereich „Allgemein“ und drei Fragen aus dem Bereich „</w:t>
      </w:r>
      <w:r w:rsidR="006140FB" w:rsidRPr="00141FFF">
        <w:rPr>
          <w:sz w:val="20"/>
          <w:lang w:val="de-DE"/>
        </w:rPr>
        <w:t xml:space="preserve">spezifisch </w:t>
      </w:r>
      <w:r w:rsidRPr="00141FFF">
        <w:rPr>
          <w:sz w:val="20"/>
          <w:lang w:val="de-DE"/>
        </w:rPr>
        <w:t>Trockengüterschiffe“.</w:t>
      </w:r>
      <w:r w:rsidR="00D404CE" w:rsidRPr="00141FFF">
        <w:rPr>
          <w:sz w:val="20"/>
          <w:lang w:val="de-DE"/>
        </w:rPr>
        <w:t xml:space="preserve"> Insgesamt besteht dieser Prüfungsteil aus 30 Fragen.</w:t>
      </w:r>
    </w:p>
    <w:p w14:paraId="5EBCD03C" w14:textId="77777777" w:rsidR="00860D33" w:rsidRPr="00141FFF" w:rsidRDefault="00860D33" w:rsidP="00F738C4">
      <w:pPr>
        <w:ind w:left="540"/>
        <w:jc w:val="both"/>
        <w:rPr>
          <w:sz w:val="20"/>
          <w:lang w:val="de-DE"/>
        </w:rPr>
      </w:pPr>
    </w:p>
    <w:p w14:paraId="0C8D6CE2" w14:textId="77777777" w:rsidR="008A7836" w:rsidRPr="00141FFF" w:rsidRDefault="008A7836" w:rsidP="00F34439">
      <w:pPr>
        <w:pStyle w:val="N2"/>
        <w:numPr>
          <w:ilvl w:val="0"/>
          <w:numId w:val="9"/>
        </w:numPr>
        <w:tabs>
          <w:tab w:val="clear" w:pos="-340"/>
          <w:tab w:val="clear" w:pos="284"/>
          <w:tab w:val="clear" w:pos="454"/>
          <w:tab w:val="clear" w:pos="680"/>
          <w:tab w:val="clear" w:pos="1418"/>
        </w:tabs>
        <w:spacing w:before="120"/>
        <w:ind w:left="851" w:hanging="284"/>
        <w:rPr>
          <w:rFonts w:ascii="Times New Roman" w:hAnsi="Times New Roman"/>
          <w:i/>
          <w:sz w:val="20"/>
          <w:lang w:val="de-DE"/>
        </w:rPr>
      </w:pPr>
      <w:r w:rsidRPr="00141FFF">
        <w:rPr>
          <w:rFonts w:ascii="Times New Roman" w:hAnsi="Times New Roman"/>
          <w:i/>
          <w:sz w:val="20"/>
          <w:lang w:val="de-DE"/>
        </w:rPr>
        <w:t>Trockengüterschifffahrt</w:t>
      </w:r>
    </w:p>
    <w:p w14:paraId="2896E0D6" w14:textId="77777777" w:rsidR="008A7836" w:rsidRPr="00141FFF" w:rsidRDefault="008A7836">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3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6"/>
        <w:gridCol w:w="3704"/>
        <w:gridCol w:w="879"/>
        <w:gridCol w:w="850"/>
        <w:gridCol w:w="1134"/>
        <w:gridCol w:w="1276"/>
        <w:gridCol w:w="1134"/>
      </w:tblGrid>
      <w:tr w:rsidR="00531488" w:rsidRPr="00141FFF" w14:paraId="774E4377"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3F3C3733" w14:textId="77777777" w:rsidR="00531488" w:rsidRPr="00141FFF" w:rsidRDefault="00531488"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b/>
                <w:sz w:val="20"/>
                <w:lang w:val="de-DE"/>
              </w:rPr>
            </w:pPr>
            <w:r w:rsidRPr="00141FFF">
              <w:rPr>
                <w:rFonts w:ascii="Times New Roman" w:hAnsi="Times New Roman"/>
                <w:b/>
                <w:sz w:val="20"/>
                <w:lang w:val="de-DE"/>
              </w:rPr>
              <w:t>Prüfungsziel</w:t>
            </w:r>
          </w:p>
        </w:tc>
        <w:tc>
          <w:tcPr>
            <w:tcW w:w="1729" w:type="dxa"/>
            <w:gridSpan w:val="2"/>
            <w:tcBorders>
              <w:top w:val="single" w:sz="6" w:space="0" w:color="auto"/>
              <w:left w:val="single" w:sz="6" w:space="0" w:color="auto"/>
              <w:bottom w:val="single" w:sz="6" w:space="0" w:color="auto"/>
              <w:right w:val="single" w:sz="6" w:space="0" w:color="auto"/>
            </w:tcBorders>
          </w:tcPr>
          <w:p w14:paraId="041E87FB" w14:textId="77777777" w:rsidR="00531488" w:rsidRPr="00141FFF" w:rsidRDefault="00531488" w:rsidP="00DF38AC">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Anzahl Fragen im Katalog</w:t>
            </w:r>
          </w:p>
        </w:tc>
        <w:tc>
          <w:tcPr>
            <w:tcW w:w="1134" w:type="dxa"/>
            <w:tcBorders>
              <w:top w:val="single" w:sz="6" w:space="0" w:color="auto"/>
              <w:left w:val="single" w:sz="6" w:space="0" w:color="auto"/>
              <w:bottom w:val="single" w:sz="6" w:space="0" w:color="auto"/>
              <w:right w:val="single" w:sz="6" w:space="0" w:color="auto"/>
            </w:tcBorders>
          </w:tcPr>
          <w:p w14:paraId="2253639B" w14:textId="77777777" w:rsidR="00531488" w:rsidRPr="00141FFF" w:rsidRDefault="00531488"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Allgemein</w:t>
            </w:r>
          </w:p>
        </w:tc>
        <w:tc>
          <w:tcPr>
            <w:tcW w:w="1276" w:type="dxa"/>
            <w:tcBorders>
              <w:top w:val="single" w:sz="6" w:space="0" w:color="auto"/>
              <w:left w:val="single" w:sz="6" w:space="0" w:color="auto"/>
              <w:bottom w:val="single" w:sz="6" w:space="0" w:color="auto"/>
              <w:right w:val="single" w:sz="6" w:space="0" w:color="auto"/>
            </w:tcBorders>
          </w:tcPr>
          <w:p w14:paraId="7420E65B" w14:textId="77777777" w:rsidR="00531488" w:rsidRPr="00141FFF" w:rsidRDefault="006140FB"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spezifisch Trockengü</w:t>
            </w:r>
            <w:r w:rsidR="00E51E3B" w:rsidRPr="00141FFF">
              <w:rPr>
                <w:rFonts w:ascii="Times New Roman" w:hAnsi="Times New Roman"/>
                <w:b/>
                <w:sz w:val="20"/>
                <w:lang w:val="de-DE"/>
              </w:rPr>
              <w:softHyphen/>
            </w:r>
            <w:r w:rsidRPr="00141FFF">
              <w:rPr>
                <w:rFonts w:ascii="Times New Roman" w:hAnsi="Times New Roman"/>
                <w:b/>
                <w:sz w:val="20"/>
                <w:lang w:val="de-DE"/>
              </w:rPr>
              <w:t>terschiffe</w:t>
            </w:r>
          </w:p>
        </w:tc>
        <w:tc>
          <w:tcPr>
            <w:tcW w:w="1134" w:type="dxa"/>
            <w:tcBorders>
              <w:top w:val="single" w:sz="6" w:space="0" w:color="auto"/>
              <w:left w:val="single" w:sz="6" w:space="0" w:color="auto"/>
              <w:bottom w:val="single" w:sz="6" w:space="0" w:color="auto"/>
              <w:right w:val="single" w:sz="6" w:space="0" w:color="auto"/>
            </w:tcBorders>
          </w:tcPr>
          <w:p w14:paraId="2D3221FA" w14:textId="77777777" w:rsidR="00531488" w:rsidRPr="00141FFF" w:rsidRDefault="00531488"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Insgesamt</w:t>
            </w:r>
          </w:p>
        </w:tc>
      </w:tr>
      <w:tr w:rsidR="000467D5" w:rsidRPr="00141FFF" w14:paraId="527FD5BA"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107F2FA8" w14:textId="77777777" w:rsidR="000467D5" w:rsidRPr="00141FFF" w:rsidRDefault="000467D5" w:rsidP="00DF38AC">
            <w:pPr>
              <w:pStyle w:val="N2"/>
              <w:tabs>
                <w:tab w:val="clear" w:pos="-340"/>
                <w:tab w:val="clear" w:pos="284"/>
                <w:tab w:val="clear" w:pos="454"/>
                <w:tab w:val="clear" w:pos="680"/>
                <w:tab w:val="clear" w:pos="1418"/>
                <w:tab w:val="left" w:pos="540"/>
              </w:tabs>
              <w:ind w:left="540" w:hanging="540"/>
              <w:rPr>
                <w:rFonts w:ascii="Times New Roman" w:hAnsi="Times New Roman"/>
                <w:sz w:val="16"/>
                <w:szCs w:val="16"/>
                <w:lang w:val="de-DE"/>
              </w:rPr>
            </w:pPr>
          </w:p>
        </w:tc>
        <w:tc>
          <w:tcPr>
            <w:tcW w:w="879" w:type="dxa"/>
            <w:tcBorders>
              <w:top w:val="single" w:sz="6" w:space="0" w:color="auto"/>
              <w:left w:val="single" w:sz="6" w:space="0" w:color="auto"/>
              <w:bottom w:val="single" w:sz="6" w:space="0" w:color="auto"/>
              <w:right w:val="single" w:sz="6" w:space="0" w:color="auto"/>
            </w:tcBorders>
          </w:tcPr>
          <w:p w14:paraId="7A540A6F" w14:textId="77777777" w:rsidR="000467D5" w:rsidRPr="00141FFF" w:rsidRDefault="0057164D" w:rsidP="00F738C4">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Allgemein</w:t>
            </w:r>
          </w:p>
        </w:tc>
        <w:tc>
          <w:tcPr>
            <w:tcW w:w="850" w:type="dxa"/>
            <w:tcBorders>
              <w:top w:val="single" w:sz="6" w:space="0" w:color="auto"/>
              <w:left w:val="single" w:sz="6" w:space="0" w:color="auto"/>
              <w:bottom w:val="single" w:sz="6" w:space="0" w:color="auto"/>
              <w:right w:val="single" w:sz="6" w:space="0" w:color="auto"/>
            </w:tcBorders>
          </w:tcPr>
          <w:p w14:paraId="05212C54" w14:textId="77777777" w:rsidR="000467D5" w:rsidRPr="00141FFF" w:rsidRDefault="006140FB" w:rsidP="00F738C4">
            <w:pPr>
              <w:pStyle w:val="N2"/>
              <w:tabs>
                <w:tab w:val="clear" w:pos="-340"/>
                <w:tab w:val="clear" w:pos="284"/>
                <w:tab w:val="clear" w:pos="454"/>
                <w:tab w:val="clear" w:pos="680"/>
                <w:tab w:val="clear" w:pos="1418"/>
                <w:tab w:val="left" w:pos="540"/>
              </w:tabs>
              <w:ind w:firstLine="0"/>
              <w:rPr>
                <w:rFonts w:ascii="Times New Roman" w:hAnsi="Times New Roman"/>
                <w:sz w:val="16"/>
                <w:szCs w:val="16"/>
                <w:lang w:val="de-DE"/>
              </w:rPr>
            </w:pPr>
            <w:r w:rsidRPr="00141FFF">
              <w:rPr>
                <w:rFonts w:ascii="Times New Roman" w:hAnsi="Times New Roman"/>
                <w:sz w:val="16"/>
                <w:szCs w:val="16"/>
                <w:lang w:val="de-DE"/>
              </w:rPr>
              <w:t>s</w:t>
            </w:r>
            <w:r w:rsidR="005B2C76" w:rsidRPr="00141FFF">
              <w:rPr>
                <w:rFonts w:ascii="Times New Roman" w:hAnsi="Times New Roman"/>
                <w:sz w:val="16"/>
                <w:szCs w:val="16"/>
                <w:lang w:val="de-DE"/>
              </w:rPr>
              <w:t>pezifisch</w:t>
            </w:r>
            <w:r w:rsidRPr="00141FFF">
              <w:rPr>
                <w:rFonts w:ascii="Times New Roman" w:hAnsi="Times New Roman"/>
                <w:sz w:val="16"/>
                <w:szCs w:val="16"/>
                <w:lang w:val="de-DE"/>
              </w:rPr>
              <w:t xml:space="preserve"> Trockengü</w:t>
            </w:r>
            <w:r w:rsidR="00A94B0E" w:rsidRPr="00141FFF">
              <w:rPr>
                <w:rFonts w:ascii="Times New Roman" w:hAnsi="Times New Roman"/>
                <w:sz w:val="16"/>
                <w:szCs w:val="16"/>
                <w:lang w:val="de-DE"/>
              </w:rPr>
              <w:softHyphen/>
            </w:r>
            <w:r w:rsidRPr="00141FFF">
              <w:rPr>
                <w:rFonts w:ascii="Times New Roman" w:hAnsi="Times New Roman"/>
                <w:sz w:val="16"/>
                <w:szCs w:val="16"/>
                <w:lang w:val="de-DE"/>
              </w:rPr>
              <w:t>terschiffe</w:t>
            </w:r>
          </w:p>
        </w:tc>
        <w:tc>
          <w:tcPr>
            <w:tcW w:w="1134" w:type="dxa"/>
            <w:tcBorders>
              <w:top w:val="single" w:sz="6" w:space="0" w:color="auto"/>
              <w:left w:val="single" w:sz="6" w:space="0" w:color="auto"/>
              <w:bottom w:val="single" w:sz="6" w:space="0" w:color="auto"/>
              <w:right w:val="single" w:sz="6" w:space="0" w:color="auto"/>
            </w:tcBorders>
          </w:tcPr>
          <w:p w14:paraId="64AE4A7C"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c>
          <w:tcPr>
            <w:tcW w:w="1276" w:type="dxa"/>
            <w:tcBorders>
              <w:top w:val="single" w:sz="6" w:space="0" w:color="auto"/>
              <w:left w:val="single" w:sz="6" w:space="0" w:color="auto"/>
              <w:bottom w:val="single" w:sz="6" w:space="0" w:color="auto"/>
              <w:right w:val="single" w:sz="6" w:space="0" w:color="auto"/>
            </w:tcBorders>
          </w:tcPr>
          <w:p w14:paraId="0D6C6B30" w14:textId="77777777" w:rsidR="000467D5"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c>
          <w:tcPr>
            <w:tcW w:w="1134" w:type="dxa"/>
            <w:tcBorders>
              <w:top w:val="single" w:sz="6" w:space="0" w:color="auto"/>
              <w:left w:val="single" w:sz="6" w:space="0" w:color="auto"/>
              <w:bottom w:val="single" w:sz="6" w:space="0" w:color="auto"/>
              <w:right w:val="single" w:sz="6" w:space="0" w:color="auto"/>
            </w:tcBorders>
          </w:tcPr>
          <w:p w14:paraId="1358D8BF" w14:textId="77777777" w:rsidR="000467D5"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r>
      <w:tr w:rsidR="000467D5" w:rsidRPr="00141FFF" w14:paraId="3A06FA19" w14:textId="77777777" w:rsidTr="00874488">
        <w:tc>
          <w:tcPr>
            <w:tcW w:w="406" w:type="dxa"/>
            <w:tcBorders>
              <w:top w:val="single" w:sz="6" w:space="0" w:color="auto"/>
              <w:left w:val="single" w:sz="6" w:space="0" w:color="auto"/>
              <w:bottom w:val="single" w:sz="6" w:space="0" w:color="auto"/>
              <w:right w:val="single" w:sz="6" w:space="0" w:color="auto"/>
            </w:tcBorders>
          </w:tcPr>
          <w:p w14:paraId="0D371F35"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3704" w:type="dxa"/>
            <w:tcBorders>
              <w:top w:val="single" w:sz="6" w:space="0" w:color="auto"/>
              <w:left w:val="single" w:sz="6" w:space="0" w:color="auto"/>
              <w:bottom w:val="single" w:sz="6" w:space="0" w:color="auto"/>
              <w:right w:val="single" w:sz="6" w:space="0" w:color="auto"/>
            </w:tcBorders>
          </w:tcPr>
          <w:p w14:paraId="16B4F78B"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Allgemein</w:t>
            </w:r>
          </w:p>
        </w:tc>
        <w:tc>
          <w:tcPr>
            <w:tcW w:w="879" w:type="dxa"/>
            <w:tcBorders>
              <w:top w:val="single" w:sz="6" w:space="0" w:color="auto"/>
              <w:left w:val="single" w:sz="6" w:space="0" w:color="auto"/>
              <w:bottom w:val="single" w:sz="6" w:space="0" w:color="auto"/>
              <w:right w:val="single" w:sz="6" w:space="0" w:color="auto"/>
            </w:tcBorders>
          </w:tcPr>
          <w:p w14:paraId="37894752" w14:textId="2C2D81EB"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60" w:author="Martine Moench" w:date="2018-10-08T12:02:00Z">
              <w:r w:rsidRPr="00141FFF" w:rsidDel="00333A63">
                <w:rPr>
                  <w:rFonts w:ascii="Times New Roman" w:hAnsi="Times New Roman"/>
                  <w:sz w:val="20"/>
                  <w:lang w:val="de-DE"/>
                </w:rPr>
                <w:delText>14</w:delText>
              </w:r>
            </w:del>
            <w:ins w:id="61" w:author="Martine Moench" w:date="2018-10-08T12:02:00Z">
              <w:r w:rsidR="00333A63">
                <w:rPr>
                  <w:rFonts w:ascii="Times New Roman" w:hAnsi="Times New Roman"/>
                  <w:sz w:val="20"/>
                  <w:lang w:val="de-DE"/>
                </w:rPr>
                <w:t>26</w:t>
              </w:r>
            </w:ins>
          </w:p>
        </w:tc>
        <w:tc>
          <w:tcPr>
            <w:tcW w:w="850" w:type="dxa"/>
            <w:tcBorders>
              <w:top w:val="single" w:sz="6" w:space="0" w:color="auto"/>
              <w:left w:val="single" w:sz="6" w:space="0" w:color="auto"/>
              <w:bottom w:val="single" w:sz="6" w:space="0" w:color="auto"/>
              <w:right w:val="single" w:sz="6" w:space="0" w:color="auto"/>
            </w:tcBorders>
          </w:tcPr>
          <w:p w14:paraId="2881D4A1"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7C6F50A"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46B33E39"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6566F662"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r>
      <w:tr w:rsidR="000467D5" w:rsidRPr="00141FFF" w14:paraId="0594980B" w14:textId="77777777" w:rsidTr="00874488">
        <w:tc>
          <w:tcPr>
            <w:tcW w:w="406" w:type="dxa"/>
            <w:tcBorders>
              <w:top w:val="single" w:sz="6" w:space="0" w:color="auto"/>
              <w:left w:val="single" w:sz="6" w:space="0" w:color="auto"/>
              <w:bottom w:val="single" w:sz="6" w:space="0" w:color="auto"/>
              <w:right w:val="single" w:sz="6" w:space="0" w:color="auto"/>
            </w:tcBorders>
          </w:tcPr>
          <w:p w14:paraId="38B56B85"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3704" w:type="dxa"/>
            <w:tcBorders>
              <w:top w:val="single" w:sz="6" w:space="0" w:color="auto"/>
              <w:left w:val="single" w:sz="6" w:space="0" w:color="auto"/>
              <w:bottom w:val="single" w:sz="6" w:space="0" w:color="auto"/>
              <w:right w:val="single" w:sz="6" w:space="0" w:color="auto"/>
            </w:tcBorders>
          </w:tcPr>
          <w:p w14:paraId="22EAB060"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Bau und Ausrüstung</w:t>
            </w:r>
          </w:p>
        </w:tc>
        <w:tc>
          <w:tcPr>
            <w:tcW w:w="879" w:type="dxa"/>
            <w:tcBorders>
              <w:top w:val="single" w:sz="6" w:space="0" w:color="auto"/>
              <w:left w:val="single" w:sz="6" w:space="0" w:color="auto"/>
              <w:bottom w:val="single" w:sz="6" w:space="0" w:color="auto"/>
              <w:right w:val="single" w:sz="6" w:space="0" w:color="auto"/>
            </w:tcBorders>
          </w:tcPr>
          <w:p w14:paraId="207D0B4C" w14:textId="77777777" w:rsidR="000467D5" w:rsidRPr="00141FFF" w:rsidRDefault="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20</w:t>
            </w:r>
          </w:p>
        </w:tc>
        <w:tc>
          <w:tcPr>
            <w:tcW w:w="850" w:type="dxa"/>
            <w:tcBorders>
              <w:top w:val="single" w:sz="6" w:space="0" w:color="auto"/>
              <w:left w:val="single" w:sz="6" w:space="0" w:color="auto"/>
              <w:bottom w:val="single" w:sz="6" w:space="0" w:color="auto"/>
              <w:right w:val="single" w:sz="6" w:space="0" w:color="auto"/>
            </w:tcBorders>
          </w:tcPr>
          <w:p w14:paraId="782733D4" w14:textId="77777777" w:rsidR="000467D5" w:rsidRPr="00141FFF" w:rsidRDefault="005C75EB">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26</w:t>
            </w:r>
          </w:p>
        </w:tc>
        <w:tc>
          <w:tcPr>
            <w:tcW w:w="1134" w:type="dxa"/>
            <w:tcBorders>
              <w:top w:val="single" w:sz="6" w:space="0" w:color="auto"/>
              <w:left w:val="single" w:sz="6" w:space="0" w:color="auto"/>
              <w:bottom w:val="single" w:sz="6" w:space="0" w:color="auto"/>
              <w:right w:val="single" w:sz="6" w:space="0" w:color="auto"/>
            </w:tcBorders>
          </w:tcPr>
          <w:p w14:paraId="12FC4853"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736F58D0"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1134" w:type="dxa"/>
            <w:tcBorders>
              <w:top w:val="single" w:sz="6" w:space="0" w:color="auto"/>
              <w:left w:val="single" w:sz="6" w:space="0" w:color="auto"/>
              <w:bottom w:val="single" w:sz="6" w:space="0" w:color="auto"/>
              <w:right w:val="single" w:sz="6" w:space="0" w:color="auto"/>
            </w:tcBorders>
          </w:tcPr>
          <w:p w14:paraId="11AF1A67"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r>
      <w:tr w:rsidR="000467D5" w:rsidRPr="00141FFF" w14:paraId="4BF853F4" w14:textId="77777777" w:rsidTr="00874488">
        <w:tc>
          <w:tcPr>
            <w:tcW w:w="406" w:type="dxa"/>
            <w:tcBorders>
              <w:top w:val="single" w:sz="6" w:space="0" w:color="auto"/>
              <w:left w:val="single" w:sz="6" w:space="0" w:color="auto"/>
              <w:bottom w:val="single" w:sz="6" w:space="0" w:color="auto"/>
              <w:right w:val="single" w:sz="6" w:space="0" w:color="auto"/>
            </w:tcBorders>
          </w:tcPr>
          <w:p w14:paraId="3099A16F"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3704" w:type="dxa"/>
            <w:tcBorders>
              <w:top w:val="single" w:sz="6" w:space="0" w:color="auto"/>
              <w:left w:val="single" w:sz="6" w:space="0" w:color="auto"/>
              <w:bottom w:val="single" w:sz="6" w:space="0" w:color="auto"/>
              <w:right w:val="single" w:sz="6" w:space="0" w:color="auto"/>
            </w:tcBorders>
          </w:tcPr>
          <w:p w14:paraId="10D2E516" w14:textId="77777777" w:rsidR="000467D5" w:rsidRPr="00141FFF" w:rsidRDefault="000467D5">
            <w:pPr>
              <w:pStyle w:val="N2"/>
              <w:tabs>
                <w:tab w:val="clear" w:pos="-340"/>
                <w:tab w:val="clear" w:pos="284"/>
                <w:tab w:val="clear" w:pos="454"/>
                <w:tab w:val="clear" w:pos="680"/>
                <w:tab w:val="clear" w:pos="1418"/>
                <w:tab w:val="left" w:pos="214"/>
              </w:tabs>
              <w:ind w:left="214" w:firstLine="0"/>
              <w:jc w:val="left"/>
              <w:rPr>
                <w:rFonts w:ascii="Times New Roman" w:hAnsi="Times New Roman"/>
                <w:sz w:val="20"/>
                <w:lang w:val="de-DE"/>
              </w:rPr>
            </w:pPr>
            <w:r w:rsidRPr="00141FFF">
              <w:rPr>
                <w:rFonts w:ascii="Times New Roman" w:hAnsi="Times New Roman"/>
                <w:sz w:val="20"/>
                <w:lang w:val="de-DE"/>
              </w:rPr>
              <w:t>Behandlung der Laderäume und angrenzende Räume</w:t>
            </w:r>
          </w:p>
        </w:tc>
        <w:tc>
          <w:tcPr>
            <w:tcW w:w="879" w:type="dxa"/>
            <w:tcBorders>
              <w:top w:val="single" w:sz="6" w:space="0" w:color="auto"/>
              <w:left w:val="single" w:sz="6" w:space="0" w:color="auto"/>
              <w:bottom w:val="single" w:sz="6" w:space="0" w:color="auto"/>
              <w:right w:val="single" w:sz="6" w:space="0" w:color="auto"/>
            </w:tcBorders>
          </w:tcPr>
          <w:p w14:paraId="05AB3498"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850" w:type="dxa"/>
            <w:tcBorders>
              <w:top w:val="single" w:sz="6" w:space="0" w:color="auto"/>
              <w:left w:val="single" w:sz="6" w:space="0" w:color="auto"/>
              <w:bottom w:val="single" w:sz="6" w:space="0" w:color="auto"/>
              <w:right w:val="single" w:sz="6" w:space="0" w:color="auto"/>
            </w:tcBorders>
          </w:tcPr>
          <w:p w14:paraId="140D5628"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19</w:t>
            </w:r>
          </w:p>
        </w:tc>
        <w:tc>
          <w:tcPr>
            <w:tcW w:w="1134" w:type="dxa"/>
            <w:tcBorders>
              <w:top w:val="single" w:sz="6" w:space="0" w:color="auto"/>
              <w:left w:val="single" w:sz="6" w:space="0" w:color="auto"/>
              <w:bottom w:val="single" w:sz="6" w:space="0" w:color="auto"/>
              <w:right w:val="single" w:sz="6" w:space="0" w:color="auto"/>
            </w:tcBorders>
          </w:tcPr>
          <w:p w14:paraId="5EAEF314"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78B02918"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19256DF7"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0467D5" w:rsidRPr="00141FFF" w14:paraId="4873CFA6" w14:textId="77777777" w:rsidTr="00874488">
        <w:tc>
          <w:tcPr>
            <w:tcW w:w="406" w:type="dxa"/>
            <w:tcBorders>
              <w:top w:val="single" w:sz="6" w:space="0" w:color="auto"/>
              <w:left w:val="single" w:sz="6" w:space="0" w:color="auto"/>
              <w:bottom w:val="single" w:sz="6" w:space="0" w:color="auto"/>
              <w:right w:val="single" w:sz="6" w:space="0" w:color="auto"/>
            </w:tcBorders>
          </w:tcPr>
          <w:p w14:paraId="10B98C76"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c>
          <w:tcPr>
            <w:tcW w:w="3704" w:type="dxa"/>
            <w:tcBorders>
              <w:top w:val="single" w:sz="6" w:space="0" w:color="auto"/>
              <w:left w:val="single" w:sz="6" w:space="0" w:color="auto"/>
              <w:bottom w:val="single" w:sz="6" w:space="0" w:color="auto"/>
              <w:right w:val="single" w:sz="6" w:space="0" w:color="auto"/>
            </w:tcBorders>
          </w:tcPr>
          <w:p w14:paraId="394E5605"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Messtechnik</w:t>
            </w:r>
          </w:p>
        </w:tc>
        <w:tc>
          <w:tcPr>
            <w:tcW w:w="879" w:type="dxa"/>
            <w:tcBorders>
              <w:top w:val="single" w:sz="6" w:space="0" w:color="auto"/>
              <w:left w:val="single" w:sz="6" w:space="0" w:color="auto"/>
              <w:bottom w:val="single" w:sz="6" w:space="0" w:color="auto"/>
              <w:right w:val="single" w:sz="6" w:space="0" w:color="auto"/>
            </w:tcBorders>
          </w:tcPr>
          <w:p w14:paraId="0D46DEC7" w14:textId="77777777" w:rsidR="000467D5" w:rsidRPr="00141FFF" w:rsidRDefault="00A553B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850" w:type="dxa"/>
            <w:tcBorders>
              <w:top w:val="single" w:sz="6" w:space="0" w:color="auto"/>
              <w:left w:val="single" w:sz="6" w:space="0" w:color="auto"/>
              <w:bottom w:val="single" w:sz="6" w:space="0" w:color="auto"/>
              <w:right w:val="single" w:sz="6" w:space="0" w:color="auto"/>
            </w:tcBorders>
          </w:tcPr>
          <w:p w14:paraId="72DD2D6A"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A243365"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49D47525"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769EE2E8"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0467D5" w:rsidRPr="00141FFF" w14:paraId="013AAB42" w14:textId="77777777" w:rsidTr="00874488">
        <w:tc>
          <w:tcPr>
            <w:tcW w:w="406" w:type="dxa"/>
            <w:tcBorders>
              <w:top w:val="single" w:sz="6" w:space="0" w:color="auto"/>
              <w:left w:val="single" w:sz="6" w:space="0" w:color="auto"/>
              <w:bottom w:val="single" w:sz="6" w:space="0" w:color="auto"/>
              <w:right w:val="single" w:sz="6" w:space="0" w:color="auto"/>
            </w:tcBorders>
          </w:tcPr>
          <w:p w14:paraId="1DF1E667"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c>
          <w:tcPr>
            <w:tcW w:w="3704" w:type="dxa"/>
            <w:tcBorders>
              <w:top w:val="single" w:sz="6" w:space="0" w:color="auto"/>
              <w:left w:val="single" w:sz="6" w:space="0" w:color="auto"/>
              <w:bottom w:val="single" w:sz="6" w:space="0" w:color="auto"/>
              <w:right w:val="single" w:sz="6" w:space="0" w:color="auto"/>
            </w:tcBorders>
          </w:tcPr>
          <w:p w14:paraId="6420C1C0"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Produktkenntnisse</w:t>
            </w:r>
          </w:p>
        </w:tc>
        <w:tc>
          <w:tcPr>
            <w:tcW w:w="879" w:type="dxa"/>
            <w:tcBorders>
              <w:top w:val="single" w:sz="6" w:space="0" w:color="auto"/>
              <w:left w:val="single" w:sz="6" w:space="0" w:color="auto"/>
              <w:bottom w:val="single" w:sz="6" w:space="0" w:color="auto"/>
              <w:right w:val="single" w:sz="6" w:space="0" w:color="auto"/>
            </w:tcBorders>
          </w:tcPr>
          <w:p w14:paraId="57B5D5C4"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78</w:t>
            </w:r>
          </w:p>
        </w:tc>
        <w:tc>
          <w:tcPr>
            <w:tcW w:w="850" w:type="dxa"/>
            <w:tcBorders>
              <w:top w:val="single" w:sz="6" w:space="0" w:color="auto"/>
              <w:left w:val="single" w:sz="6" w:space="0" w:color="auto"/>
              <w:bottom w:val="single" w:sz="6" w:space="0" w:color="auto"/>
              <w:right w:val="single" w:sz="6" w:space="0" w:color="auto"/>
            </w:tcBorders>
          </w:tcPr>
          <w:p w14:paraId="75D69312"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43D515B2"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60AE26C1"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41192D5"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0467D5" w:rsidRPr="00141FFF" w14:paraId="3C45745F" w14:textId="77777777" w:rsidTr="00874488">
        <w:tc>
          <w:tcPr>
            <w:tcW w:w="406" w:type="dxa"/>
            <w:tcBorders>
              <w:top w:val="single" w:sz="6" w:space="0" w:color="auto"/>
              <w:left w:val="single" w:sz="6" w:space="0" w:color="auto"/>
              <w:bottom w:val="single" w:sz="6" w:space="0" w:color="auto"/>
              <w:right w:val="single" w:sz="6" w:space="0" w:color="auto"/>
            </w:tcBorders>
          </w:tcPr>
          <w:p w14:paraId="42C8A718"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6</w:t>
            </w:r>
          </w:p>
        </w:tc>
        <w:tc>
          <w:tcPr>
            <w:tcW w:w="3704" w:type="dxa"/>
            <w:tcBorders>
              <w:top w:val="single" w:sz="6" w:space="0" w:color="auto"/>
              <w:left w:val="single" w:sz="6" w:space="0" w:color="auto"/>
              <w:bottom w:val="single" w:sz="6" w:space="0" w:color="auto"/>
              <w:right w:val="single" w:sz="6" w:space="0" w:color="auto"/>
            </w:tcBorders>
          </w:tcPr>
          <w:p w14:paraId="26BF0C54"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Laden, Löschen und Befördern</w:t>
            </w:r>
          </w:p>
        </w:tc>
        <w:tc>
          <w:tcPr>
            <w:tcW w:w="879" w:type="dxa"/>
            <w:tcBorders>
              <w:top w:val="single" w:sz="6" w:space="0" w:color="auto"/>
              <w:left w:val="single" w:sz="6" w:space="0" w:color="auto"/>
              <w:bottom w:val="single" w:sz="6" w:space="0" w:color="auto"/>
              <w:right w:val="single" w:sz="6" w:space="0" w:color="auto"/>
            </w:tcBorders>
          </w:tcPr>
          <w:p w14:paraId="0A48B1D5" w14:textId="77777777" w:rsidR="000467D5" w:rsidRPr="00141FFF" w:rsidRDefault="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850" w:type="dxa"/>
            <w:tcBorders>
              <w:top w:val="single" w:sz="6" w:space="0" w:color="auto"/>
              <w:left w:val="single" w:sz="6" w:space="0" w:color="auto"/>
              <w:bottom w:val="single" w:sz="6" w:space="0" w:color="auto"/>
              <w:right w:val="single" w:sz="6" w:space="0" w:color="auto"/>
            </w:tcBorders>
          </w:tcPr>
          <w:p w14:paraId="21DAFE84" w14:textId="2AD69701" w:rsidR="000467D5" w:rsidRPr="00141FFF" w:rsidRDefault="006524BB">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62" w:author="Martine Moench" w:date="2018-10-08T12:02:00Z">
              <w:r w:rsidRPr="00141FFF" w:rsidDel="00333A63">
                <w:rPr>
                  <w:rFonts w:ascii="Times New Roman" w:hAnsi="Times New Roman"/>
                  <w:sz w:val="20"/>
                  <w:lang w:val="de-DE"/>
                </w:rPr>
                <w:delText>70</w:delText>
              </w:r>
            </w:del>
            <w:ins w:id="63" w:author="Martine Moench" w:date="2018-10-08T12:02:00Z">
              <w:r w:rsidR="00333A63">
                <w:rPr>
                  <w:rFonts w:ascii="Times New Roman" w:hAnsi="Times New Roman"/>
                  <w:sz w:val="20"/>
                  <w:lang w:val="de-DE"/>
                </w:rPr>
                <w:t>80</w:t>
              </w:r>
            </w:ins>
          </w:p>
        </w:tc>
        <w:tc>
          <w:tcPr>
            <w:tcW w:w="1134" w:type="dxa"/>
            <w:tcBorders>
              <w:top w:val="single" w:sz="6" w:space="0" w:color="auto"/>
              <w:left w:val="single" w:sz="6" w:space="0" w:color="auto"/>
              <w:bottom w:val="single" w:sz="6" w:space="0" w:color="auto"/>
              <w:right w:val="single" w:sz="6" w:space="0" w:color="auto"/>
            </w:tcBorders>
          </w:tcPr>
          <w:p w14:paraId="6962C207"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0CBA699A"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c>
          <w:tcPr>
            <w:tcW w:w="1134" w:type="dxa"/>
            <w:tcBorders>
              <w:top w:val="single" w:sz="6" w:space="0" w:color="auto"/>
              <w:left w:val="single" w:sz="6" w:space="0" w:color="auto"/>
              <w:bottom w:val="single" w:sz="6" w:space="0" w:color="auto"/>
              <w:right w:val="single" w:sz="6" w:space="0" w:color="auto"/>
            </w:tcBorders>
          </w:tcPr>
          <w:p w14:paraId="6671F15D"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p>
        </w:tc>
      </w:tr>
      <w:tr w:rsidR="000467D5" w:rsidRPr="00141FFF" w14:paraId="1C6D9CCA" w14:textId="77777777" w:rsidTr="00874488">
        <w:tc>
          <w:tcPr>
            <w:tcW w:w="406" w:type="dxa"/>
            <w:tcBorders>
              <w:top w:val="single" w:sz="6" w:space="0" w:color="auto"/>
              <w:left w:val="single" w:sz="6" w:space="0" w:color="auto"/>
              <w:bottom w:val="single" w:sz="6" w:space="0" w:color="auto"/>
              <w:right w:val="single" w:sz="6" w:space="0" w:color="auto"/>
            </w:tcBorders>
          </w:tcPr>
          <w:p w14:paraId="4F8E3674"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p>
        </w:tc>
        <w:tc>
          <w:tcPr>
            <w:tcW w:w="3704" w:type="dxa"/>
            <w:tcBorders>
              <w:top w:val="single" w:sz="6" w:space="0" w:color="auto"/>
              <w:left w:val="single" w:sz="6" w:space="0" w:color="auto"/>
              <w:bottom w:val="single" w:sz="6" w:space="0" w:color="auto"/>
              <w:right w:val="single" w:sz="6" w:space="0" w:color="auto"/>
            </w:tcBorders>
          </w:tcPr>
          <w:p w14:paraId="1DCBE718" w14:textId="77777777" w:rsidR="000467D5" w:rsidRPr="00141FFF" w:rsidRDefault="000467D5">
            <w:pPr>
              <w:pStyle w:val="N2"/>
              <w:tabs>
                <w:tab w:val="clear" w:pos="-340"/>
                <w:tab w:val="clear" w:pos="284"/>
                <w:tab w:val="clear" w:pos="454"/>
                <w:tab w:val="clear" w:pos="680"/>
                <w:tab w:val="clear" w:pos="1418"/>
                <w:tab w:val="left" w:pos="214"/>
                <w:tab w:val="center" w:pos="1806"/>
                <w:tab w:val="left" w:pos="2240"/>
              </w:tabs>
              <w:ind w:left="214" w:firstLine="0"/>
              <w:rPr>
                <w:rFonts w:ascii="Times New Roman" w:hAnsi="Times New Roman"/>
                <w:sz w:val="20"/>
                <w:lang w:val="de-DE"/>
              </w:rPr>
            </w:pPr>
            <w:r w:rsidRPr="00141FFF">
              <w:rPr>
                <w:rFonts w:ascii="Times New Roman" w:hAnsi="Times New Roman"/>
                <w:sz w:val="20"/>
                <w:lang w:val="de-DE"/>
              </w:rPr>
              <w:t>Dokumente</w:t>
            </w:r>
            <w:r w:rsidRPr="00141FFF">
              <w:rPr>
                <w:rFonts w:ascii="Times New Roman" w:hAnsi="Times New Roman"/>
                <w:sz w:val="20"/>
                <w:lang w:val="de-DE"/>
              </w:rPr>
              <w:tab/>
            </w:r>
          </w:p>
        </w:tc>
        <w:tc>
          <w:tcPr>
            <w:tcW w:w="879" w:type="dxa"/>
            <w:tcBorders>
              <w:top w:val="single" w:sz="6" w:space="0" w:color="auto"/>
              <w:left w:val="single" w:sz="6" w:space="0" w:color="auto"/>
              <w:bottom w:val="single" w:sz="6" w:space="0" w:color="auto"/>
              <w:right w:val="single" w:sz="6" w:space="0" w:color="auto"/>
            </w:tcBorders>
          </w:tcPr>
          <w:p w14:paraId="326D4D39" w14:textId="77777777" w:rsidR="000467D5" w:rsidRPr="00141FFF" w:rsidRDefault="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850" w:type="dxa"/>
            <w:tcBorders>
              <w:top w:val="single" w:sz="6" w:space="0" w:color="auto"/>
              <w:left w:val="single" w:sz="6" w:space="0" w:color="auto"/>
              <w:bottom w:val="single" w:sz="6" w:space="0" w:color="auto"/>
              <w:right w:val="single" w:sz="6" w:space="0" w:color="auto"/>
            </w:tcBorders>
          </w:tcPr>
          <w:p w14:paraId="263864D1"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22</w:t>
            </w:r>
          </w:p>
        </w:tc>
        <w:tc>
          <w:tcPr>
            <w:tcW w:w="1134" w:type="dxa"/>
            <w:tcBorders>
              <w:top w:val="single" w:sz="6" w:space="0" w:color="auto"/>
              <w:left w:val="single" w:sz="6" w:space="0" w:color="auto"/>
              <w:bottom w:val="single" w:sz="6" w:space="0" w:color="auto"/>
              <w:right w:val="single" w:sz="6" w:space="0" w:color="auto"/>
            </w:tcBorders>
          </w:tcPr>
          <w:p w14:paraId="5C8068FC" w14:textId="77777777" w:rsidR="000467D5" w:rsidRPr="00141FFF" w:rsidRDefault="00FE0801">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45487B31"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08AAD302" w14:textId="77777777" w:rsidR="000467D5" w:rsidRPr="00141FFF" w:rsidRDefault="008102AC">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r>
      <w:tr w:rsidR="000467D5" w:rsidRPr="00141FFF" w14:paraId="0D58DD9A" w14:textId="77777777" w:rsidTr="00874488">
        <w:tc>
          <w:tcPr>
            <w:tcW w:w="406" w:type="dxa"/>
            <w:tcBorders>
              <w:top w:val="single" w:sz="6" w:space="0" w:color="auto"/>
              <w:left w:val="single" w:sz="6" w:space="0" w:color="auto"/>
              <w:bottom w:val="single" w:sz="6" w:space="0" w:color="auto"/>
              <w:right w:val="single" w:sz="6" w:space="0" w:color="auto"/>
            </w:tcBorders>
          </w:tcPr>
          <w:p w14:paraId="3424B98A"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8</w:t>
            </w:r>
          </w:p>
        </w:tc>
        <w:tc>
          <w:tcPr>
            <w:tcW w:w="3704" w:type="dxa"/>
            <w:tcBorders>
              <w:top w:val="single" w:sz="6" w:space="0" w:color="auto"/>
              <w:left w:val="single" w:sz="6" w:space="0" w:color="auto"/>
              <w:bottom w:val="single" w:sz="6" w:space="0" w:color="auto"/>
              <w:right w:val="single" w:sz="6" w:space="0" w:color="auto"/>
            </w:tcBorders>
          </w:tcPr>
          <w:p w14:paraId="7FEEB9E5" w14:textId="77777777" w:rsidR="000467D5" w:rsidRPr="00141FFF" w:rsidRDefault="000467D5">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Gefährdung und Präventionsmaßahmen</w:t>
            </w:r>
          </w:p>
        </w:tc>
        <w:tc>
          <w:tcPr>
            <w:tcW w:w="879" w:type="dxa"/>
            <w:tcBorders>
              <w:top w:val="single" w:sz="6" w:space="0" w:color="auto"/>
              <w:left w:val="single" w:sz="6" w:space="0" w:color="auto"/>
              <w:bottom w:val="single" w:sz="6" w:space="0" w:color="auto"/>
              <w:right w:val="single" w:sz="6" w:space="0" w:color="auto"/>
            </w:tcBorders>
          </w:tcPr>
          <w:p w14:paraId="045E936F" w14:textId="77777777" w:rsidR="000467D5" w:rsidRPr="00141FFF" w:rsidRDefault="005C75EB">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r>
              <w:rPr>
                <w:rFonts w:ascii="Times New Roman" w:hAnsi="Times New Roman"/>
                <w:sz w:val="20"/>
                <w:lang w:val="de-DE"/>
              </w:rPr>
              <w:t>3</w:t>
            </w:r>
          </w:p>
        </w:tc>
        <w:tc>
          <w:tcPr>
            <w:tcW w:w="850" w:type="dxa"/>
            <w:tcBorders>
              <w:top w:val="single" w:sz="6" w:space="0" w:color="auto"/>
              <w:left w:val="single" w:sz="6" w:space="0" w:color="auto"/>
              <w:bottom w:val="single" w:sz="6" w:space="0" w:color="auto"/>
              <w:right w:val="single" w:sz="6" w:space="0" w:color="auto"/>
            </w:tcBorders>
          </w:tcPr>
          <w:p w14:paraId="3B4ACBF0"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27</w:t>
            </w:r>
          </w:p>
        </w:tc>
        <w:tc>
          <w:tcPr>
            <w:tcW w:w="1134" w:type="dxa"/>
            <w:tcBorders>
              <w:top w:val="single" w:sz="6" w:space="0" w:color="auto"/>
              <w:left w:val="single" w:sz="6" w:space="0" w:color="auto"/>
              <w:bottom w:val="single" w:sz="6" w:space="0" w:color="auto"/>
              <w:right w:val="single" w:sz="6" w:space="0" w:color="auto"/>
            </w:tcBorders>
          </w:tcPr>
          <w:p w14:paraId="3F7E7C05" w14:textId="77777777" w:rsidR="000467D5" w:rsidRPr="00141FFF" w:rsidRDefault="00FE0801">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7268B0BE"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1134" w:type="dxa"/>
            <w:tcBorders>
              <w:top w:val="single" w:sz="6" w:space="0" w:color="auto"/>
              <w:left w:val="single" w:sz="6" w:space="0" w:color="auto"/>
              <w:bottom w:val="single" w:sz="6" w:space="0" w:color="auto"/>
              <w:right w:val="single" w:sz="6" w:space="0" w:color="auto"/>
            </w:tcBorders>
          </w:tcPr>
          <w:p w14:paraId="35515C90" w14:textId="77777777" w:rsidR="000467D5" w:rsidRPr="00141FFF" w:rsidRDefault="008102AC">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r>
      <w:tr w:rsidR="00FE0801" w:rsidRPr="00141FFF" w14:paraId="3C3D29A7" w14:textId="77777777" w:rsidTr="00874488">
        <w:tc>
          <w:tcPr>
            <w:tcW w:w="406" w:type="dxa"/>
            <w:tcBorders>
              <w:top w:val="single" w:sz="6" w:space="0" w:color="auto"/>
              <w:left w:val="single" w:sz="6" w:space="0" w:color="auto"/>
              <w:bottom w:val="single" w:sz="6" w:space="0" w:color="auto"/>
              <w:right w:val="single" w:sz="6" w:space="0" w:color="auto"/>
            </w:tcBorders>
          </w:tcPr>
          <w:p w14:paraId="253A15E5" w14:textId="77777777" w:rsidR="00FE0801" w:rsidRPr="00141FFF" w:rsidRDefault="00FE0801" w:rsidP="00B4526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9</w:t>
            </w:r>
          </w:p>
        </w:tc>
        <w:tc>
          <w:tcPr>
            <w:tcW w:w="3704" w:type="dxa"/>
            <w:tcBorders>
              <w:top w:val="single" w:sz="6" w:space="0" w:color="auto"/>
              <w:left w:val="single" w:sz="6" w:space="0" w:color="auto"/>
              <w:bottom w:val="single" w:sz="6" w:space="0" w:color="auto"/>
              <w:right w:val="single" w:sz="6" w:space="0" w:color="auto"/>
            </w:tcBorders>
          </w:tcPr>
          <w:p w14:paraId="4066A777" w14:textId="77777777" w:rsidR="00FE0801" w:rsidRPr="00141FFF" w:rsidRDefault="00FE0801" w:rsidP="00B4526D">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Stabilität</w:t>
            </w:r>
          </w:p>
        </w:tc>
        <w:tc>
          <w:tcPr>
            <w:tcW w:w="879" w:type="dxa"/>
            <w:tcBorders>
              <w:top w:val="single" w:sz="6" w:space="0" w:color="auto"/>
              <w:left w:val="single" w:sz="6" w:space="0" w:color="auto"/>
              <w:bottom w:val="single" w:sz="6" w:space="0" w:color="auto"/>
              <w:right w:val="single" w:sz="6" w:space="0" w:color="auto"/>
            </w:tcBorders>
          </w:tcPr>
          <w:p w14:paraId="3D335FB1" w14:textId="77777777" w:rsidR="00FE0801" w:rsidRPr="00141FFF" w:rsidRDefault="00217F13" w:rsidP="00B4526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850" w:type="dxa"/>
            <w:tcBorders>
              <w:top w:val="single" w:sz="6" w:space="0" w:color="auto"/>
              <w:left w:val="single" w:sz="6" w:space="0" w:color="auto"/>
              <w:bottom w:val="single" w:sz="6" w:space="0" w:color="auto"/>
              <w:right w:val="single" w:sz="6" w:space="0" w:color="auto"/>
            </w:tcBorders>
          </w:tcPr>
          <w:p w14:paraId="76EACC82" w14:textId="77777777" w:rsidR="00FE0801" w:rsidRPr="00141FFF" w:rsidRDefault="00217F13" w:rsidP="00B4526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r w:rsidR="00FE0801"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8B494CF" w14:textId="77777777" w:rsidR="00FE0801" w:rsidRPr="00141FFF" w:rsidRDefault="00FE0801" w:rsidP="00B4526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32BD8D29" w14:textId="77777777" w:rsidR="00FE0801" w:rsidRPr="00141FFF" w:rsidRDefault="00FE0801" w:rsidP="00B4526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34" w:type="dxa"/>
            <w:tcBorders>
              <w:top w:val="single" w:sz="6" w:space="0" w:color="auto"/>
              <w:left w:val="single" w:sz="6" w:space="0" w:color="auto"/>
              <w:bottom w:val="single" w:sz="6" w:space="0" w:color="auto"/>
              <w:right w:val="single" w:sz="6" w:space="0" w:color="auto"/>
            </w:tcBorders>
          </w:tcPr>
          <w:p w14:paraId="2CDD2E12" w14:textId="77777777" w:rsidR="00FE0801" w:rsidRPr="00141FFF" w:rsidRDefault="008102AC"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0467D5" w:rsidRPr="00141FFF" w14:paraId="29BDA5BE"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1173BF97" w14:textId="77777777" w:rsidR="000467D5" w:rsidRPr="00141FFF" w:rsidRDefault="000467D5">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141FFF">
              <w:rPr>
                <w:rFonts w:ascii="Times New Roman" w:hAnsi="Times New Roman"/>
                <w:sz w:val="20"/>
                <w:lang w:val="de-DE"/>
              </w:rPr>
              <w:t>Insgesamt</w:t>
            </w:r>
          </w:p>
        </w:tc>
        <w:tc>
          <w:tcPr>
            <w:tcW w:w="879" w:type="dxa"/>
            <w:tcBorders>
              <w:top w:val="single" w:sz="6" w:space="0" w:color="auto"/>
              <w:left w:val="single" w:sz="6" w:space="0" w:color="auto"/>
              <w:bottom w:val="single" w:sz="6" w:space="0" w:color="auto"/>
              <w:right w:val="single" w:sz="6" w:space="0" w:color="auto"/>
            </w:tcBorders>
          </w:tcPr>
          <w:p w14:paraId="2089C81E"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850" w:type="dxa"/>
            <w:tcBorders>
              <w:top w:val="single" w:sz="6" w:space="0" w:color="auto"/>
              <w:left w:val="single" w:sz="6" w:space="0" w:color="auto"/>
              <w:bottom w:val="single" w:sz="6" w:space="0" w:color="auto"/>
              <w:right w:val="single" w:sz="6" w:space="0" w:color="auto"/>
            </w:tcBorders>
          </w:tcPr>
          <w:p w14:paraId="60CEEC94"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34" w:type="dxa"/>
            <w:tcBorders>
              <w:top w:val="single" w:sz="6" w:space="0" w:color="auto"/>
              <w:left w:val="single" w:sz="6" w:space="0" w:color="auto"/>
              <w:bottom w:val="single" w:sz="6" w:space="0" w:color="auto"/>
              <w:right w:val="single" w:sz="6" w:space="0" w:color="auto"/>
            </w:tcBorders>
          </w:tcPr>
          <w:p w14:paraId="7D56E71E"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15</w:t>
            </w:r>
          </w:p>
        </w:tc>
        <w:tc>
          <w:tcPr>
            <w:tcW w:w="1276" w:type="dxa"/>
            <w:tcBorders>
              <w:top w:val="single" w:sz="6" w:space="0" w:color="auto"/>
              <w:left w:val="single" w:sz="6" w:space="0" w:color="auto"/>
              <w:bottom w:val="single" w:sz="6" w:space="0" w:color="auto"/>
              <w:right w:val="single" w:sz="6" w:space="0" w:color="auto"/>
            </w:tcBorders>
          </w:tcPr>
          <w:p w14:paraId="09ED65AF" w14:textId="77777777" w:rsidR="000467D5" w:rsidRPr="00141FFF" w:rsidRDefault="000467D5">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15</w:t>
            </w:r>
          </w:p>
        </w:tc>
        <w:tc>
          <w:tcPr>
            <w:tcW w:w="1134" w:type="dxa"/>
            <w:tcBorders>
              <w:top w:val="single" w:sz="6" w:space="0" w:color="auto"/>
              <w:left w:val="single" w:sz="6" w:space="0" w:color="auto"/>
              <w:bottom w:val="single" w:sz="6" w:space="0" w:color="auto"/>
              <w:right w:val="single" w:sz="6" w:space="0" w:color="auto"/>
            </w:tcBorders>
          </w:tcPr>
          <w:p w14:paraId="7362A0BF" w14:textId="77777777" w:rsidR="000467D5" w:rsidRPr="00141FFF" w:rsidRDefault="0057164D">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30</w:t>
            </w:r>
          </w:p>
        </w:tc>
      </w:tr>
    </w:tbl>
    <w:p w14:paraId="7A06C127" w14:textId="77777777" w:rsidR="00112539" w:rsidRPr="00141FFF" w:rsidRDefault="00CB7888" w:rsidP="00C87FA2">
      <w:pPr>
        <w:pStyle w:val="N2"/>
        <w:tabs>
          <w:tab w:val="clear" w:pos="-340"/>
          <w:tab w:val="clear" w:pos="284"/>
          <w:tab w:val="clear" w:pos="454"/>
          <w:tab w:val="clear" w:pos="680"/>
          <w:tab w:val="clear" w:pos="1418"/>
          <w:tab w:val="left" w:pos="1134"/>
        </w:tabs>
        <w:spacing w:before="120"/>
        <w:ind w:left="1134" w:hanging="539"/>
        <w:rPr>
          <w:rFonts w:ascii="Times New Roman" w:hAnsi="Times New Roman"/>
          <w:sz w:val="24"/>
          <w:szCs w:val="24"/>
          <w:lang w:val="de-DE"/>
        </w:rPr>
      </w:pPr>
      <w:r>
        <w:rPr>
          <w:rFonts w:ascii="Times New Roman" w:hAnsi="Times New Roman"/>
          <w:sz w:val="20"/>
          <w:lang w:val="de-DE"/>
        </w:rPr>
        <w:br w:type="page"/>
      </w:r>
    </w:p>
    <w:p w14:paraId="702CDB98" w14:textId="77777777" w:rsidR="008A7836" w:rsidRPr="00141FFF" w:rsidRDefault="00691C75" w:rsidP="00F34439">
      <w:pPr>
        <w:pStyle w:val="N2"/>
        <w:numPr>
          <w:ilvl w:val="0"/>
          <w:numId w:val="9"/>
        </w:numPr>
        <w:tabs>
          <w:tab w:val="clear" w:pos="-340"/>
          <w:tab w:val="clear" w:pos="284"/>
          <w:tab w:val="clear" w:pos="454"/>
          <w:tab w:val="clear" w:pos="680"/>
          <w:tab w:val="clear" w:pos="1418"/>
          <w:tab w:val="left" w:pos="540"/>
        </w:tabs>
        <w:spacing w:before="120"/>
        <w:ind w:left="851" w:hanging="311"/>
        <w:rPr>
          <w:rFonts w:ascii="Times New Roman" w:hAnsi="Times New Roman"/>
          <w:i/>
          <w:sz w:val="20"/>
          <w:lang w:val="de-DE"/>
        </w:rPr>
      </w:pPr>
      <w:r>
        <w:rPr>
          <w:rFonts w:ascii="Times New Roman" w:hAnsi="Times New Roman"/>
          <w:i/>
          <w:sz w:val="20"/>
          <w:lang w:val="de-DE"/>
        </w:rPr>
        <w:lastRenderedPageBreak/>
        <w:t xml:space="preserve"> </w:t>
      </w:r>
      <w:r>
        <w:rPr>
          <w:rFonts w:ascii="Times New Roman" w:hAnsi="Times New Roman"/>
          <w:i/>
          <w:sz w:val="20"/>
          <w:lang w:val="de-DE"/>
        </w:rPr>
        <w:tab/>
      </w:r>
      <w:r w:rsidR="008A7836" w:rsidRPr="00141FFF">
        <w:rPr>
          <w:rFonts w:ascii="Times New Roman" w:hAnsi="Times New Roman"/>
          <w:i/>
          <w:sz w:val="20"/>
          <w:lang w:val="de-DE"/>
        </w:rPr>
        <w:t>Tankschifffahrt</w:t>
      </w:r>
    </w:p>
    <w:p w14:paraId="03F13BC0" w14:textId="77777777" w:rsidR="008A7836" w:rsidRPr="00141FFF" w:rsidRDefault="008A7836">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6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7"/>
        <w:gridCol w:w="3699"/>
        <w:gridCol w:w="885"/>
        <w:gridCol w:w="993"/>
        <w:gridCol w:w="1100"/>
        <w:gridCol w:w="1417"/>
        <w:gridCol w:w="1135"/>
      </w:tblGrid>
      <w:tr w:rsidR="008A7836" w:rsidRPr="00141FFF" w14:paraId="3A4344B6" w14:textId="77777777" w:rsidTr="00450B43">
        <w:trPr>
          <w:cantSplit/>
        </w:trPr>
        <w:tc>
          <w:tcPr>
            <w:tcW w:w="4106" w:type="dxa"/>
            <w:gridSpan w:val="2"/>
            <w:tcBorders>
              <w:top w:val="single" w:sz="6" w:space="0" w:color="auto"/>
              <w:left w:val="single" w:sz="6" w:space="0" w:color="auto"/>
              <w:bottom w:val="single" w:sz="6" w:space="0" w:color="auto"/>
              <w:right w:val="single" w:sz="6" w:space="0" w:color="auto"/>
            </w:tcBorders>
          </w:tcPr>
          <w:p w14:paraId="588DED05" w14:textId="77777777" w:rsidR="008A7836" w:rsidRPr="00141FFF" w:rsidRDefault="008A7836">
            <w:pPr>
              <w:pStyle w:val="N2"/>
              <w:tabs>
                <w:tab w:val="clear" w:pos="-340"/>
                <w:tab w:val="clear" w:pos="284"/>
                <w:tab w:val="clear" w:pos="454"/>
                <w:tab w:val="clear" w:pos="680"/>
                <w:tab w:val="clear" w:pos="1418"/>
                <w:tab w:val="left" w:pos="540"/>
              </w:tabs>
              <w:ind w:left="540" w:hanging="540"/>
              <w:jc w:val="center"/>
              <w:rPr>
                <w:rFonts w:ascii="Times New Roman" w:hAnsi="Times New Roman"/>
                <w:b/>
                <w:sz w:val="20"/>
                <w:lang w:val="de-DE"/>
              </w:rPr>
            </w:pPr>
            <w:r w:rsidRPr="00141FFF">
              <w:rPr>
                <w:rFonts w:ascii="Times New Roman" w:hAnsi="Times New Roman"/>
                <w:b/>
                <w:sz w:val="20"/>
                <w:lang w:val="de-DE"/>
              </w:rPr>
              <w:t>Prüfungsziel</w:t>
            </w:r>
          </w:p>
        </w:tc>
        <w:tc>
          <w:tcPr>
            <w:tcW w:w="1878" w:type="dxa"/>
            <w:gridSpan w:val="2"/>
            <w:tcBorders>
              <w:top w:val="single" w:sz="6" w:space="0" w:color="auto"/>
              <w:left w:val="single" w:sz="6" w:space="0" w:color="auto"/>
              <w:bottom w:val="single" w:sz="6" w:space="0" w:color="auto"/>
              <w:right w:val="single" w:sz="6" w:space="0" w:color="auto"/>
            </w:tcBorders>
          </w:tcPr>
          <w:p w14:paraId="57CAC277" w14:textId="77777777" w:rsidR="008A7836" w:rsidRPr="00141FFF" w:rsidRDefault="008A7836"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Anzahl Fragen im Katalog</w:t>
            </w:r>
          </w:p>
        </w:tc>
        <w:tc>
          <w:tcPr>
            <w:tcW w:w="1100" w:type="dxa"/>
            <w:tcBorders>
              <w:top w:val="single" w:sz="6" w:space="0" w:color="auto"/>
              <w:left w:val="single" w:sz="6" w:space="0" w:color="auto"/>
              <w:bottom w:val="single" w:sz="6" w:space="0" w:color="auto"/>
              <w:right w:val="single" w:sz="6" w:space="0" w:color="auto"/>
            </w:tcBorders>
          </w:tcPr>
          <w:p w14:paraId="18932D6B" w14:textId="77777777" w:rsidR="008A7836" w:rsidRPr="00141FFF" w:rsidRDefault="008A7836" w:rsidP="00A94B0E">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141FFF">
              <w:rPr>
                <w:rFonts w:ascii="Times New Roman" w:hAnsi="Times New Roman"/>
                <w:b/>
                <w:sz w:val="20"/>
                <w:lang w:val="de-DE"/>
              </w:rPr>
              <w:t>Allgemein</w:t>
            </w:r>
          </w:p>
        </w:tc>
        <w:tc>
          <w:tcPr>
            <w:tcW w:w="1417" w:type="dxa"/>
            <w:tcBorders>
              <w:top w:val="single" w:sz="6" w:space="0" w:color="auto"/>
              <w:left w:val="single" w:sz="6" w:space="0" w:color="auto"/>
              <w:bottom w:val="single" w:sz="6" w:space="0" w:color="auto"/>
              <w:right w:val="single" w:sz="6" w:space="0" w:color="auto"/>
            </w:tcBorders>
          </w:tcPr>
          <w:p w14:paraId="614221B5" w14:textId="77777777" w:rsidR="008A7836" w:rsidRPr="00141FFF" w:rsidRDefault="006140FB" w:rsidP="00A94B0E">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141FFF">
              <w:rPr>
                <w:rFonts w:ascii="Times New Roman" w:hAnsi="Times New Roman"/>
                <w:b/>
                <w:sz w:val="20"/>
                <w:lang w:val="de-DE"/>
              </w:rPr>
              <w:t>spezifisch Tankschiffe</w:t>
            </w:r>
          </w:p>
        </w:tc>
        <w:tc>
          <w:tcPr>
            <w:tcW w:w="1135" w:type="dxa"/>
            <w:tcBorders>
              <w:top w:val="single" w:sz="6" w:space="0" w:color="auto"/>
              <w:left w:val="single" w:sz="6" w:space="0" w:color="auto"/>
              <w:bottom w:val="single" w:sz="6" w:space="0" w:color="auto"/>
              <w:right w:val="single" w:sz="6" w:space="0" w:color="auto"/>
            </w:tcBorders>
          </w:tcPr>
          <w:p w14:paraId="411413AA" w14:textId="77777777" w:rsidR="008A7836" w:rsidRPr="00141FFF" w:rsidRDefault="008A7836" w:rsidP="00A94B0E">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141FFF">
              <w:rPr>
                <w:rFonts w:ascii="Times New Roman" w:hAnsi="Times New Roman"/>
                <w:b/>
                <w:sz w:val="20"/>
                <w:lang w:val="de-DE"/>
              </w:rPr>
              <w:t>Insgesamt</w:t>
            </w:r>
          </w:p>
        </w:tc>
      </w:tr>
      <w:tr w:rsidR="0057164D" w:rsidRPr="00141FFF" w14:paraId="0AF1E55B" w14:textId="77777777" w:rsidTr="00450B43">
        <w:trPr>
          <w:cantSplit/>
        </w:trPr>
        <w:tc>
          <w:tcPr>
            <w:tcW w:w="4106" w:type="dxa"/>
            <w:gridSpan w:val="2"/>
            <w:tcBorders>
              <w:top w:val="single" w:sz="6" w:space="0" w:color="auto"/>
              <w:left w:val="single" w:sz="6" w:space="0" w:color="auto"/>
              <w:bottom w:val="single" w:sz="6" w:space="0" w:color="auto"/>
              <w:right w:val="single" w:sz="6" w:space="0" w:color="auto"/>
            </w:tcBorders>
          </w:tcPr>
          <w:p w14:paraId="41AFDFCC"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rPr>
                <w:rFonts w:ascii="Times New Roman" w:hAnsi="Times New Roman"/>
                <w:sz w:val="16"/>
                <w:szCs w:val="16"/>
                <w:lang w:val="de-DE"/>
              </w:rPr>
            </w:pPr>
          </w:p>
        </w:tc>
        <w:tc>
          <w:tcPr>
            <w:tcW w:w="885" w:type="dxa"/>
            <w:tcBorders>
              <w:top w:val="single" w:sz="6" w:space="0" w:color="auto"/>
              <w:left w:val="single" w:sz="6" w:space="0" w:color="auto"/>
              <w:bottom w:val="single" w:sz="6" w:space="0" w:color="auto"/>
              <w:right w:val="single" w:sz="6" w:space="0" w:color="auto"/>
            </w:tcBorders>
          </w:tcPr>
          <w:p w14:paraId="13295B3F"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Allgemein</w:t>
            </w:r>
          </w:p>
          <w:p w14:paraId="349E33F7"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p>
        </w:tc>
        <w:tc>
          <w:tcPr>
            <w:tcW w:w="993" w:type="dxa"/>
            <w:tcBorders>
              <w:top w:val="single" w:sz="6" w:space="0" w:color="auto"/>
              <w:left w:val="single" w:sz="6" w:space="0" w:color="auto"/>
              <w:bottom w:val="single" w:sz="6" w:space="0" w:color="auto"/>
              <w:right w:val="single" w:sz="6" w:space="0" w:color="auto"/>
            </w:tcBorders>
          </w:tcPr>
          <w:p w14:paraId="343C476C" w14:textId="77777777" w:rsidR="0057164D" w:rsidRPr="00141FFF" w:rsidRDefault="006140FB" w:rsidP="00A94B0E">
            <w:pPr>
              <w:pStyle w:val="N2"/>
              <w:tabs>
                <w:tab w:val="clear" w:pos="-340"/>
                <w:tab w:val="clear" w:pos="284"/>
                <w:tab w:val="clear" w:pos="454"/>
                <w:tab w:val="clear" w:pos="680"/>
                <w:tab w:val="clear" w:pos="1418"/>
                <w:tab w:val="left" w:pos="540"/>
              </w:tabs>
              <w:ind w:firstLine="0"/>
              <w:rPr>
                <w:rFonts w:ascii="Times New Roman" w:hAnsi="Times New Roman"/>
                <w:sz w:val="16"/>
                <w:szCs w:val="16"/>
                <w:lang w:val="de-DE"/>
              </w:rPr>
            </w:pPr>
            <w:r w:rsidRPr="00141FFF">
              <w:rPr>
                <w:rFonts w:ascii="Times New Roman" w:hAnsi="Times New Roman"/>
                <w:sz w:val="16"/>
                <w:szCs w:val="16"/>
                <w:lang w:val="de-DE"/>
              </w:rPr>
              <w:t>s</w:t>
            </w:r>
            <w:r w:rsidR="005B2C76" w:rsidRPr="00141FFF">
              <w:rPr>
                <w:rFonts w:ascii="Times New Roman" w:hAnsi="Times New Roman"/>
                <w:sz w:val="16"/>
                <w:szCs w:val="16"/>
                <w:lang w:val="de-DE"/>
              </w:rPr>
              <w:t>pezifisch</w:t>
            </w:r>
            <w:r w:rsidRPr="00141FFF">
              <w:rPr>
                <w:rFonts w:ascii="Times New Roman" w:hAnsi="Times New Roman"/>
                <w:sz w:val="16"/>
                <w:szCs w:val="16"/>
                <w:lang w:val="de-DE"/>
              </w:rPr>
              <w:t xml:space="preserve"> Tankschiffe</w:t>
            </w:r>
          </w:p>
        </w:tc>
        <w:tc>
          <w:tcPr>
            <w:tcW w:w="1100" w:type="dxa"/>
            <w:tcBorders>
              <w:top w:val="single" w:sz="6" w:space="0" w:color="auto"/>
              <w:left w:val="single" w:sz="6" w:space="0" w:color="auto"/>
              <w:bottom w:val="single" w:sz="6" w:space="0" w:color="auto"/>
              <w:right w:val="single" w:sz="6" w:space="0" w:color="auto"/>
            </w:tcBorders>
          </w:tcPr>
          <w:p w14:paraId="078CD906"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c>
          <w:tcPr>
            <w:tcW w:w="1417" w:type="dxa"/>
            <w:tcBorders>
              <w:top w:val="single" w:sz="6" w:space="0" w:color="auto"/>
              <w:left w:val="single" w:sz="6" w:space="0" w:color="auto"/>
              <w:bottom w:val="single" w:sz="6" w:space="0" w:color="auto"/>
              <w:right w:val="single" w:sz="6" w:space="0" w:color="auto"/>
            </w:tcBorders>
          </w:tcPr>
          <w:p w14:paraId="416E660A"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c>
          <w:tcPr>
            <w:tcW w:w="1135" w:type="dxa"/>
            <w:tcBorders>
              <w:top w:val="single" w:sz="6" w:space="0" w:color="auto"/>
              <w:left w:val="single" w:sz="6" w:space="0" w:color="auto"/>
              <w:bottom w:val="single" w:sz="6" w:space="0" w:color="auto"/>
              <w:right w:val="single" w:sz="6" w:space="0" w:color="auto"/>
            </w:tcBorders>
          </w:tcPr>
          <w:p w14:paraId="434D6393" w14:textId="77777777" w:rsidR="0057164D" w:rsidRPr="00141FFF" w:rsidRDefault="0057164D" w:rsidP="00DF38AC">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141FFF">
              <w:rPr>
                <w:rFonts w:ascii="Times New Roman" w:hAnsi="Times New Roman"/>
                <w:sz w:val="16"/>
                <w:szCs w:val="16"/>
                <w:lang w:val="de-DE"/>
              </w:rPr>
              <w:t>Auswahl</w:t>
            </w:r>
          </w:p>
        </w:tc>
      </w:tr>
      <w:tr w:rsidR="00333A63" w:rsidRPr="00141FFF" w14:paraId="35A72A0A" w14:textId="77777777" w:rsidTr="00450B43">
        <w:tc>
          <w:tcPr>
            <w:tcW w:w="407" w:type="dxa"/>
            <w:tcBorders>
              <w:top w:val="single" w:sz="6" w:space="0" w:color="auto"/>
              <w:left w:val="single" w:sz="6" w:space="0" w:color="auto"/>
              <w:bottom w:val="single" w:sz="6" w:space="0" w:color="auto"/>
              <w:right w:val="single" w:sz="6" w:space="0" w:color="auto"/>
            </w:tcBorders>
          </w:tcPr>
          <w:p w14:paraId="7CF89D8F"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3699" w:type="dxa"/>
            <w:tcBorders>
              <w:top w:val="single" w:sz="6" w:space="0" w:color="auto"/>
              <w:left w:val="single" w:sz="6" w:space="0" w:color="auto"/>
              <w:bottom w:val="single" w:sz="6" w:space="0" w:color="auto"/>
              <w:right w:val="single" w:sz="6" w:space="0" w:color="auto"/>
            </w:tcBorders>
          </w:tcPr>
          <w:p w14:paraId="68C17E6B"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Allgemein</w:t>
            </w:r>
          </w:p>
        </w:tc>
        <w:tc>
          <w:tcPr>
            <w:tcW w:w="885" w:type="dxa"/>
            <w:tcBorders>
              <w:top w:val="single" w:sz="6" w:space="0" w:color="auto"/>
              <w:left w:val="single" w:sz="6" w:space="0" w:color="auto"/>
              <w:bottom w:val="single" w:sz="6" w:space="0" w:color="auto"/>
              <w:right w:val="single" w:sz="6" w:space="0" w:color="auto"/>
            </w:tcBorders>
          </w:tcPr>
          <w:p w14:paraId="621BB84B" w14:textId="4812BF5B"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64" w:author="Bölker, Steffan" w:date="2018-10-08T11:13:00Z">
              <w:r w:rsidRPr="00141FFF" w:rsidDel="004332E9">
                <w:rPr>
                  <w:rFonts w:ascii="Times New Roman" w:hAnsi="Times New Roman"/>
                  <w:sz w:val="20"/>
                  <w:lang w:val="de-DE"/>
                </w:rPr>
                <w:delText>14</w:delText>
              </w:r>
            </w:del>
            <w:ins w:id="65" w:author="Bölker, Steffan" w:date="2018-10-08T11:13:00Z">
              <w:r>
                <w:rPr>
                  <w:rFonts w:ascii="Times New Roman" w:hAnsi="Times New Roman"/>
                  <w:sz w:val="20"/>
                  <w:lang w:val="de-DE"/>
                </w:rPr>
                <w:t>26</w:t>
              </w:r>
            </w:ins>
          </w:p>
        </w:tc>
        <w:tc>
          <w:tcPr>
            <w:tcW w:w="993" w:type="dxa"/>
            <w:tcBorders>
              <w:top w:val="single" w:sz="6" w:space="0" w:color="auto"/>
              <w:left w:val="single" w:sz="6" w:space="0" w:color="auto"/>
              <w:bottom w:val="single" w:sz="6" w:space="0" w:color="auto"/>
              <w:right w:val="single" w:sz="6" w:space="0" w:color="auto"/>
            </w:tcBorders>
          </w:tcPr>
          <w:p w14:paraId="5C7A04E3" w14:textId="4FFFD71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00" w:type="dxa"/>
            <w:tcBorders>
              <w:top w:val="single" w:sz="6" w:space="0" w:color="auto"/>
              <w:left w:val="single" w:sz="6" w:space="0" w:color="auto"/>
              <w:bottom w:val="single" w:sz="6" w:space="0" w:color="auto"/>
              <w:right w:val="single" w:sz="6" w:space="0" w:color="auto"/>
            </w:tcBorders>
          </w:tcPr>
          <w:p w14:paraId="501A6B0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2088E15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5" w:type="dxa"/>
            <w:tcBorders>
              <w:top w:val="single" w:sz="6" w:space="0" w:color="auto"/>
              <w:left w:val="single" w:sz="6" w:space="0" w:color="auto"/>
              <w:bottom w:val="single" w:sz="6" w:space="0" w:color="auto"/>
              <w:right w:val="single" w:sz="6" w:space="0" w:color="auto"/>
            </w:tcBorders>
          </w:tcPr>
          <w:p w14:paraId="3E394209"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r>
      <w:tr w:rsidR="00333A63" w:rsidRPr="00141FFF" w14:paraId="5E4F66A7" w14:textId="77777777" w:rsidTr="00450B43">
        <w:tc>
          <w:tcPr>
            <w:tcW w:w="407" w:type="dxa"/>
            <w:tcBorders>
              <w:top w:val="single" w:sz="6" w:space="0" w:color="auto"/>
              <w:left w:val="single" w:sz="6" w:space="0" w:color="auto"/>
              <w:bottom w:val="single" w:sz="6" w:space="0" w:color="auto"/>
              <w:right w:val="single" w:sz="6" w:space="0" w:color="auto"/>
            </w:tcBorders>
          </w:tcPr>
          <w:p w14:paraId="6904822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3699" w:type="dxa"/>
            <w:tcBorders>
              <w:top w:val="single" w:sz="6" w:space="0" w:color="auto"/>
              <w:left w:val="single" w:sz="6" w:space="0" w:color="auto"/>
              <w:bottom w:val="single" w:sz="6" w:space="0" w:color="auto"/>
              <w:right w:val="single" w:sz="6" w:space="0" w:color="auto"/>
            </w:tcBorders>
          </w:tcPr>
          <w:p w14:paraId="6D01AE57"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Bau und Ausrüstung</w:t>
            </w:r>
          </w:p>
        </w:tc>
        <w:tc>
          <w:tcPr>
            <w:tcW w:w="885" w:type="dxa"/>
            <w:tcBorders>
              <w:top w:val="single" w:sz="6" w:space="0" w:color="auto"/>
              <w:left w:val="single" w:sz="6" w:space="0" w:color="auto"/>
              <w:bottom w:val="single" w:sz="6" w:space="0" w:color="auto"/>
              <w:right w:val="single" w:sz="6" w:space="0" w:color="auto"/>
            </w:tcBorders>
          </w:tcPr>
          <w:p w14:paraId="748A24D5" w14:textId="75F3FA0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20</w:t>
            </w:r>
          </w:p>
        </w:tc>
        <w:tc>
          <w:tcPr>
            <w:tcW w:w="993" w:type="dxa"/>
            <w:tcBorders>
              <w:top w:val="single" w:sz="6" w:space="0" w:color="auto"/>
              <w:left w:val="single" w:sz="6" w:space="0" w:color="auto"/>
              <w:bottom w:val="single" w:sz="6" w:space="0" w:color="auto"/>
              <w:right w:val="single" w:sz="6" w:space="0" w:color="auto"/>
            </w:tcBorders>
          </w:tcPr>
          <w:p w14:paraId="72B3E880" w14:textId="716530DE"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66" w:author="Bölker, Steffan" w:date="2018-10-08T11:13:00Z">
              <w:r w:rsidDel="004332E9">
                <w:rPr>
                  <w:rFonts w:ascii="Times New Roman" w:hAnsi="Times New Roman"/>
                  <w:sz w:val="20"/>
                  <w:lang w:val="de-DE"/>
                </w:rPr>
                <w:delText>49</w:delText>
              </w:r>
            </w:del>
            <w:ins w:id="67" w:author="Bölker, Steffan" w:date="2018-10-08T11:13:00Z">
              <w:r>
                <w:rPr>
                  <w:rFonts w:ascii="Times New Roman" w:hAnsi="Times New Roman"/>
                  <w:sz w:val="20"/>
                  <w:lang w:val="de-DE"/>
                </w:rPr>
                <w:t>48</w:t>
              </w:r>
            </w:ins>
          </w:p>
        </w:tc>
        <w:tc>
          <w:tcPr>
            <w:tcW w:w="1100" w:type="dxa"/>
            <w:tcBorders>
              <w:top w:val="single" w:sz="6" w:space="0" w:color="auto"/>
              <w:left w:val="single" w:sz="6" w:space="0" w:color="auto"/>
              <w:bottom w:val="single" w:sz="6" w:space="0" w:color="auto"/>
              <w:right w:val="single" w:sz="6" w:space="0" w:color="auto"/>
            </w:tcBorders>
          </w:tcPr>
          <w:p w14:paraId="7AEB70B4"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354FB37C"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135" w:type="dxa"/>
            <w:tcBorders>
              <w:top w:val="single" w:sz="6" w:space="0" w:color="auto"/>
              <w:left w:val="single" w:sz="6" w:space="0" w:color="auto"/>
              <w:bottom w:val="single" w:sz="6" w:space="0" w:color="auto"/>
              <w:right w:val="single" w:sz="6" w:space="0" w:color="auto"/>
            </w:tcBorders>
          </w:tcPr>
          <w:p w14:paraId="4DA56CE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r>
      <w:tr w:rsidR="00333A63" w:rsidRPr="00141FFF" w14:paraId="0CE0D378" w14:textId="77777777" w:rsidTr="00450B43">
        <w:tc>
          <w:tcPr>
            <w:tcW w:w="407" w:type="dxa"/>
            <w:tcBorders>
              <w:top w:val="single" w:sz="6" w:space="0" w:color="auto"/>
              <w:left w:val="single" w:sz="6" w:space="0" w:color="auto"/>
              <w:bottom w:val="single" w:sz="6" w:space="0" w:color="auto"/>
              <w:right w:val="single" w:sz="6" w:space="0" w:color="auto"/>
            </w:tcBorders>
          </w:tcPr>
          <w:p w14:paraId="2722103A"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3699" w:type="dxa"/>
            <w:tcBorders>
              <w:top w:val="single" w:sz="6" w:space="0" w:color="auto"/>
              <w:left w:val="single" w:sz="6" w:space="0" w:color="auto"/>
              <w:bottom w:val="single" w:sz="6" w:space="0" w:color="auto"/>
              <w:right w:val="single" w:sz="6" w:space="0" w:color="auto"/>
            </w:tcBorders>
          </w:tcPr>
          <w:p w14:paraId="60D548B3" w14:textId="77777777" w:rsidR="00333A63" w:rsidRPr="00141FFF" w:rsidRDefault="00333A63">
            <w:pPr>
              <w:pStyle w:val="N2"/>
              <w:tabs>
                <w:tab w:val="clear" w:pos="-340"/>
                <w:tab w:val="clear" w:pos="284"/>
                <w:tab w:val="clear" w:pos="454"/>
                <w:tab w:val="clear" w:pos="680"/>
                <w:tab w:val="clear" w:pos="1418"/>
                <w:tab w:val="left" w:pos="214"/>
              </w:tabs>
              <w:ind w:left="214" w:firstLine="0"/>
              <w:jc w:val="left"/>
              <w:rPr>
                <w:rFonts w:ascii="Times New Roman" w:hAnsi="Times New Roman"/>
                <w:sz w:val="20"/>
                <w:lang w:val="de-DE"/>
              </w:rPr>
            </w:pPr>
            <w:r w:rsidRPr="00141FFF">
              <w:rPr>
                <w:rFonts w:ascii="Times New Roman" w:hAnsi="Times New Roman"/>
                <w:sz w:val="20"/>
                <w:lang w:val="de-DE"/>
              </w:rPr>
              <w:t>Behandlung der Ladetanks und angrenzende Räume</w:t>
            </w:r>
          </w:p>
        </w:tc>
        <w:tc>
          <w:tcPr>
            <w:tcW w:w="885" w:type="dxa"/>
            <w:tcBorders>
              <w:top w:val="single" w:sz="6" w:space="0" w:color="auto"/>
              <w:left w:val="single" w:sz="6" w:space="0" w:color="auto"/>
              <w:bottom w:val="single" w:sz="6" w:space="0" w:color="auto"/>
              <w:right w:val="single" w:sz="6" w:space="0" w:color="auto"/>
            </w:tcBorders>
          </w:tcPr>
          <w:p w14:paraId="7152EDBD" w14:textId="61BB319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993" w:type="dxa"/>
            <w:tcBorders>
              <w:top w:val="single" w:sz="6" w:space="0" w:color="auto"/>
              <w:left w:val="single" w:sz="6" w:space="0" w:color="auto"/>
              <w:bottom w:val="single" w:sz="6" w:space="0" w:color="auto"/>
              <w:right w:val="single" w:sz="6" w:space="0" w:color="auto"/>
            </w:tcBorders>
          </w:tcPr>
          <w:p w14:paraId="15776F63" w14:textId="6A16F76A"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68" w:author="Bölker, Steffan" w:date="2018-10-08T11:13:00Z">
              <w:r w:rsidRPr="00141FFF" w:rsidDel="004332E9">
                <w:rPr>
                  <w:rFonts w:ascii="Times New Roman" w:hAnsi="Times New Roman"/>
                  <w:sz w:val="20"/>
                  <w:lang w:val="de-DE"/>
                </w:rPr>
                <w:delText>33</w:delText>
              </w:r>
            </w:del>
            <w:ins w:id="69" w:author="Bölker, Steffan" w:date="2018-10-08T11:13:00Z">
              <w:r>
                <w:rPr>
                  <w:rFonts w:ascii="Times New Roman" w:hAnsi="Times New Roman"/>
                  <w:sz w:val="20"/>
                  <w:lang w:val="de-DE"/>
                </w:rPr>
                <w:t>31</w:t>
              </w:r>
            </w:ins>
          </w:p>
        </w:tc>
        <w:tc>
          <w:tcPr>
            <w:tcW w:w="1100" w:type="dxa"/>
            <w:tcBorders>
              <w:top w:val="single" w:sz="6" w:space="0" w:color="auto"/>
              <w:left w:val="single" w:sz="6" w:space="0" w:color="auto"/>
              <w:bottom w:val="single" w:sz="6" w:space="0" w:color="auto"/>
              <w:right w:val="single" w:sz="6" w:space="0" w:color="auto"/>
            </w:tcBorders>
          </w:tcPr>
          <w:p w14:paraId="21F8E8E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650AD74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1135" w:type="dxa"/>
            <w:tcBorders>
              <w:top w:val="single" w:sz="6" w:space="0" w:color="auto"/>
              <w:left w:val="single" w:sz="6" w:space="0" w:color="auto"/>
              <w:bottom w:val="single" w:sz="6" w:space="0" w:color="auto"/>
              <w:right w:val="single" w:sz="6" w:space="0" w:color="auto"/>
            </w:tcBorders>
          </w:tcPr>
          <w:p w14:paraId="6BF0B87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r>
      <w:tr w:rsidR="00333A63" w:rsidRPr="00141FFF" w14:paraId="458CA73D" w14:textId="77777777" w:rsidTr="00450B43">
        <w:tc>
          <w:tcPr>
            <w:tcW w:w="407" w:type="dxa"/>
            <w:tcBorders>
              <w:top w:val="single" w:sz="6" w:space="0" w:color="auto"/>
              <w:left w:val="single" w:sz="6" w:space="0" w:color="auto"/>
              <w:bottom w:val="single" w:sz="6" w:space="0" w:color="auto"/>
              <w:right w:val="single" w:sz="6" w:space="0" w:color="auto"/>
            </w:tcBorders>
          </w:tcPr>
          <w:p w14:paraId="281D653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c>
          <w:tcPr>
            <w:tcW w:w="3699" w:type="dxa"/>
            <w:tcBorders>
              <w:top w:val="single" w:sz="6" w:space="0" w:color="auto"/>
              <w:left w:val="single" w:sz="6" w:space="0" w:color="auto"/>
              <w:bottom w:val="single" w:sz="6" w:space="0" w:color="auto"/>
              <w:right w:val="single" w:sz="6" w:space="0" w:color="auto"/>
            </w:tcBorders>
          </w:tcPr>
          <w:p w14:paraId="0AC06817"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Messtechnik und Probeentnahme</w:t>
            </w:r>
          </w:p>
        </w:tc>
        <w:tc>
          <w:tcPr>
            <w:tcW w:w="885" w:type="dxa"/>
            <w:tcBorders>
              <w:top w:val="single" w:sz="6" w:space="0" w:color="auto"/>
              <w:left w:val="single" w:sz="6" w:space="0" w:color="auto"/>
              <w:bottom w:val="single" w:sz="6" w:space="0" w:color="auto"/>
              <w:right w:val="single" w:sz="6" w:space="0" w:color="auto"/>
            </w:tcBorders>
          </w:tcPr>
          <w:p w14:paraId="1265F8EC" w14:textId="4336F319"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993" w:type="dxa"/>
            <w:tcBorders>
              <w:top w:val="single" w:sz="6" w:space="0" w:color="auto"/>
              <w:left w:val="single" w:sz="6" w:space="0" w:color="auto"/>
              <w:bottom w:val="single" w:sz="6" w:space="0" w:color="auto"/>
              <w:right w:val="single" w:sz="6" w:space="0" w:color="auto"/>
            </w:tcBorders>
          </w:tcPr>
          <w:p w14:paraId="6D0B42E8" w14:textId="0A08A148"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13</w:t>
            </w:r>
          </w:p>
        </w:tc>
        <w:tc>
          <w:tcPr>
            <w:tcW w:w="1100" w:type="dxa"/>
            <w:tcBorders>
              <w:top w:val="single" w:sz="6" w:space="0" w:color="auto"/>
              <w:left w:val="single" w:sz="6" w:space="0" w:color="auto"/>
              <w:bottom w:val="single" w:sz="6" w:space="0" w:color="auto"/>
              <w:right w:val="single" w:sz="6" w:space="0" w:color="auto"/>
            </w:tcBorders>
          </w:tcPr>
          <w:p w14:paraId="6412C1E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3EA6A6D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135" w:type="dxa"/>
            <w:tcBorders>
              <w:top w:val="single" w:sz="6" w:space="0" w:color="auto"/>
              <w:left w:val="single" w:sz="6" w:space="0" w:color="auto"/>
              <w:bottom w:val="single" w:sz="6" w:space="0" w:color="auto"/>
              <w:right w:val="single" w:sz="6" w:space="0" w:color="auto"/>
            </w:tcBorders>
          </w:tcPr>
          <w:p w14:paraId="1A5B8F14"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r>
      <w:tr w:rsidR="00333A63" w:rsidRPr="00141FFF" w14:paraId="5FA744DF" w14:textId="77777777" w:rsidTr="00450B43">
        <w:tc>
          <w:tcPr>
            <w:tcW w:w="407" w:type="dxa"/>
            <w:tcBorders>
              <w:top w:val="single" w:sz="6" w:space="0" w:color="auto"/>
              <w:left w:val="single" w:sz="6" w:space="0" w:color="auto"/>
              <w:bottom w:val="single" w:sz="6" w:space="0" w:color="auto"/>
              <w:right w:val="single" w:sz="6" w:space="0" w:color="auto"/>
            </w:tcBorders>
          </w:tcPr>
          <w:p w14:paraId="3FF8B91C"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c>
          <w:tcPr>
            <w:tcW w:w="3699" w:type="dxa"/>
            <w:tcBorders>
              <w:top w:val="single" w:sz="6" w:space="0" w:color="auto"/>
              <w:left w:val="single" w:sz="6" w:space="0" w:color="auto"/>
              <w:bottom w:val="single" w:sz="6" w:space="0" w:color="auto"/>
              <w:right w:val="single" w:sz="6" w:space="0" w:color="auto"/>
            </w:tcBorders>
          </w:tcPr>
          <w:p w14:paraId="43E23ADE"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Produktkenntnisse</w:t>
            </w:r>
          </w:p>
        </w:tc>
        <w:tc>
          <w:tcPr>
            <w:tcW w:w="885" w:type="dxa"/>
            <w:tcBorders>
              <w:top w:val="single" w:sz="6" w:space="0" w:color="auto"/>
              <w:left w:val="single" w:sz="6" w:space="0" w:color="auto"/>
              <w:bottom w:val="single" w:sz="6" w:space="0" w:color="auto"/>
              <w:right w:val="single" w:sz="6" w:space="0" w:color="auto"/>
            </w:tcBorders>
          </w:tcPr>
          <w:p w14:paraId="58F92C5D" w14:textId="4FD5F3E4"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78</w:t>
            </w:r>
          </w:p>
        </w:tc>
        <w:tc>
          <w:tcPr>
            <w:tcW w:w="993" w:type="dxa"/>
            <w:tcBorders>
              <w:top w:val="single" w:sz="6" w:space="0" w:color="auto"/>
              <w:left w:val="single" w:sz="6" w:space="0" w:color="auto"/>
              <w:bottom w:val="single" w:sz="6" w:space="0" w:color="auto"/>
              <w:right w:val="single" w:sz="6" w:space="0" w:color="auto"/>
            </w:tcBorders>
          </w:tcPr>
          <w:p w14:paraId="6A27E431" w14:textId="674C843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00" w:type="dxa"/>
            <w:tcBorders>
              <w:top w:val="single" w:sz="6" w:space="0" w:color="auto"/>
              <w:left w:val="single" w:sz="6" w:space="0" w:color="auto"/>
              <w:bottom w:val="single" w:sz="6" w:space="0" w:color="auto"/>
              <w:right w:val="single" w:sz="6" w:space="0" w:color="auto"/>
            </w:tcBorders>
          </w:tcPr>
          <w:p w14:paraId="176A2809"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5E8E9AE3"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5" w:type="dxa"/>
            <w:tcBorders>
              <w:top w:val="single" w:sz="6" w:space="0" w:color="auto"/>
              <w:left w:val="single" w:sz="6" w:space="0" w:color="auto"/>
              <w:bottom w:val="single" w:sz="6" w:space="0" w:color="auto"/>
              <w:right w:val="single" w:sz="6" w:space="0" w:color="auto"/>
            </w:tcBorders>
          </w:tcPr>
          <w:p w14:paraId="1FD8EA7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333A63" w:rsidRPr="00141FFF" w14:paraId="652A1CAE" w14:textId="77777777" w:rsidTr="00450B43">
        <w:tc>
          <w:tcPr>
            <w:tcW w:w="407" w:type="dxa"/>
            <w:tcBorders>
              <w:top w:val="single" w:sz="6" w:space="0" w:color="auto"/>
              <w:left w:val="single" w:sz="6" w:space="0" w:color="auto"/>
              <w:bottom w:val="single" w:sz="6" w:space="0" w:color="auto"/>
              <w:right w:val="single" w:sz="6" w:space="0" w:color="auto"/>
            </w:tcBorders>
          </w:tcPr>
          <w:p w14:paraId="2F0A0BF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6</w:t>
            </w:r>
          </w:p>
        </w:tc>
        <w:tc>
          <w:tcPr>
            <w:tcW w:w="3699" w:type="dxa"/>
            <w:tcBorders>
              <w:top w:val="single" w:sz="6" w:space="0" w:color="auto"/>
              <w:left w:val="single" w:sz="6" w:space="0" w:color="auto"/>
              <w:bottom w:val="single" w:sz="6" w:space="0" w:color="auto"/>
              <w:right w:val="single" w:sz="6" w:space="0" w:color="auto"/>
            </w:tcBorders>
          </w:tcPr>
          <w:p w14:paraId="2F7993E4"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Laden, Löschen und Befördern</w:t>
            </w:r>
          </w:p>
        </w:tc>
        <w:tc>
          <w:tcPr>
            <w:tcW w:w="885" w:type="dxa"/>
            <w:tcBorders>
              <w:top w:val="single" w:sz="6" w:space="0" w:color="auto"/>
              <w:left w:val="single" w:sz="6" w:space="0" w:color="auto"/>
              <w:bottom w:val="single" w:sz="6" w:space="0" w:color="auto"/>
              <w:right w:val="single" w:sz="6" w:space="0" w:color="auto"/>
            </w:tcBorders>
          </w:tcPr>
          <w:p w14:paraId="662B5C28" w14:textId="5909B19B"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993" w:type="dxa"/>
            <w:tcBorders>
              <w:top w:val="single" w:sz="6" w:space="0" w:color="auto"/>
              <w:left w:val="single" w:sz="6" w:space="0" w:color="auto"/>
              <w:bottom w:val="single" w:sz="6" w:space="0" w:color="auto"/>
              <w:right w:val="single" w:sz="6" w:space="0" w:color="auto"/>
            </w:tcBorders>
          </w:tcPr>
          <w:p w14:paraId="287B4B91" w14:textId="75A1D01B"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70" w:author="Bölker, Steffan" w:date="2018-10-08T11:13:00Z">
              <w:r w:rsidDel="004332E9">
                <w:rPr>
                  <w:rFonts w:ascii="Times New Roman" w:hAnsi="Times New Roman"/>
                  <w:sz w:val="20"/>
                  <w:lang w:val="de-DE"/>
                </w:rPr>
                <w:delText>53</w:delText>
              </w:r>
            </w:del>
            <w:ins w:id="71" w:author="Bölker, Steffan" w:date="2018-10-08T11:13:00Z">
              <w:r>
                <w:rPr>
                  <w:rFonts w:ascii="Times New Roman" w:hAnsi="Times New Roman"/>
                  <w:sz w:val="20"/>
                  <w:lang w:val="de-DE"/>
                </w:rPr>
                <w:t>51</w:t>
              </w:r>
            </w:ins>
          </w:p>
        </w:tc>
        <w:tc>
          <w:tcPr>
            <w:tcW w:w="1100" w:type="dxa"/>
            <w:tcBorders>
              <w:top w:val="single" w:sz="6" w:space="0" w:color="auto"/>
              <w:left w:val="single" w:sz="6" w:space="0" w:color="auto"/>
              <w:bottom w:val="single" w:sz="6" w:space="0" w:color="auto"/>
              <w:right w:val="single" w:sz="6" w:space="0" w:color="auto"/>
            </w:tcBorders>
          </w:tcPr>
          <w:p w14:paraId="1D0EB5C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586013F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c>
          <w:tcPr>
            <w:tcW w:w="1135" w:type="dxa"/>
            <w:tcBorders>
              <w:top w:val="single" w:sz="6" w:space="0" w:color="auto"/>
              <w:left w:val="single" w:sz="6" w:space="0" w:color="auto"/>
              <w:bottom w:val="single" w:sz="6" w:space="0" w:color="auto"/>
              <w:right w:val="single" w:sz="6" w:space="0" w:color="auto"/>
            </w:tcBorders>
          </w:tcPr>
          <w:p w14:paraId="78EADCEB"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6</w:t>
            </w:r>
          </w:p>
        </w:tc>
      </w:tr>
      <w:tr w:rsidR="00333A63" w:rsidRPr="00141FFF" w14:paraId="50574378" w14:textId="77777777" w:rsidTr="00450B43">
        <w:tc>
          <w:tcPr>
            <w:tcW w:w="407" w:type="dxa"/>
            <w:tcBorders>
              <w:top w:val="single" w:sz="6" w:space="0" w:color="auto"/>
              <w:left w:val="single" w:sz="6" w:space="0" w:color="auto"/>
              <w:bottom w:val="single" w:sz="6" w:space="0" w:color="auto"/>
              <w:right w:val="single" w:sz="6" w:space="0" w:color="auto"/>
            </w:tcBorders>
          </w:tcPr>
          <w:p w14:paraId="1B9B1C0D"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p>
        </w:tc>
        <w:tc>
          <w:tcPr>
            <w:tcW w:w="3699" w:type="dxa"/>
            <w:tcBorders>
              <w:top w:val="single" w:sz="6" w:space="0" w:color="auto"/>
              <w:left w:val="single" w:sz="6" w:space="0" w:color="auto"/>
              <w:bottom w:val="single" w:sz="6" w:space="0" w:color="auto"/>
              <w:right w:val="single" w:sz="6" w:space="0" w:color="auto"/>
            </w:tcBorders>
          </w:tcPr>
          <w:p w14:paraId="288FD439" w14:textId="77777777" w:rsidR="00333A63" w:rsidRPr="00141FFF" w:rsidRDefault="00333A63">
            <w:pPr>
              <w:pStyle w:val="N2"/>
              <w:tabs>
                <w:tab w:val="clear" w:pos="-340"/>
                <w:tab w:val="clear" w:pos="284"/>
                <w:tab w:val="clear" w:pos="454"/>
                <w:tab w:val="clear" w:pos="680"/>
                <w:tab w:val="clear" w:pos="1418"/>
                <w:tab w:val="left" w:pos="214"/>
                <w:tab w:val="center" w:pos="1806"/>
                <w:tab w:val="left" w:pos="2240"/>
              </w:tabs>
              <w:ind w:left="214" w:firstLine="0"/>
              <w:rPr>
                <w:rFonts w:ascii="Times New Roman" w:hAnsi="Times New Roman"/>
                <w:sz w:val="20"/>
                <w:lang w:val="de-DE"/>
              </w:rPr>
            </w:pPr>
            <w:r w:rsidRPr="00141FFF">
              <w:rPr>
                <w:rFonts w:ascii="Times New Roman" w:hAnsi="Times New Roman"/>
                <w:sz w:val="20"/>
                <w:lang w:val="de-DE"/>
              </w:rPr>
              <w:t>Dokumente</w:t>
            </w:r>
            <w:r w:rsidRPr="00141FFF">
              <w:rPr>
                <w:rFonts w:ascii="Times New Roman" w:hAnsi="Times New Roman"/>
                <w:sz w:val="20"/>
                <w:lang w:val="de-DE"/>
              </w:rPr>
              <w:tab/>
            </w:r>
          </w:p>
        </w:tc>
        <w:tc>
          <w:tcPr>
            <w:tcW w:w="885" w:type="dxa"/>
            <w:tcBorders>
              <w:top w:val="single" w:sz="6" w:space="0" w:color="auto"/>
              <w:left w:val="single" w:sz="6" w:space="0" w:color="auto"/>
              <w:bottom w:val="single" w:sz="6" w:space="0" w:color="auto"/>
              <w:right w:val="single" w:sz="6" w:space="0" w:color="auto"/>
            </w:tcBorders>
          </w:tcPr>
          <w:p w14:paraId="30CD5CB5" w14:textId="798EFD40"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993" w:type="dxa"/>
            <w:tcBorders>
              <w:top w:val="single" w:sz="6" w:space="0" w:color="auto"/>
              <w:left w:val="single" w:sz="6" w:space="0" w:color="auto"/>
              <w:bottom w:val="single" w:sz="6" w:space="0" w:color="auto"/>
              <w:right w:val="single" w:sz="6" w:space="0" w:color="auto"/>
            </w:tcBorders>
          </w:tcPr>
          <w:p w14:paraId="516A68F7" w14:textId="0ED0F616"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r>
              <w:rPr>
                <w:rFonts w:ascii="Times New Roman" w:hAnsi="Times New Roman"/>
                <w:sz w:val="20"/>
                <w:lang w:val="de-DE"/>
              </w:rPr>
              <w:t>3</w:t>
            </w:r>
          </w:p>
        </w:tc>
        <w:tc>
          <w:tcPr>
            <w:tcW w:w="1100" w:type="dxa"/>
            <w:tcBorders>
              <w:top w:val="single" w:sz="6" w:space="0" w:color="auto"/>
              <w:left w:val="single" w:sz="6" w:space="0" w:color="auto"/>
              <w:bottom w:val="single" w:sz="6" w:space="0" w:color="auto"/>
              <w:right w:val="single" w:sz="6" w:space="0" w:color="auto"/>
            </w:tcBorders>
          </w:tcPr>
          <w:p w14:paraId="7A49A41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7628264B"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135" w:type="dxa"/>
            <w:tcBorders>
              <w:top w:val="single" w:sz="6" w:space="0" w:color="auto"/>
              <w:left w:val="single" w:sz="6" w:space="0" w:color="auto"/>
              <w:bottom w:val="single" w:sz="6" w:space="0" w:color="auto"/>
              <w:right w:val="single" w:sz="6" w:space="0" w:color="auto"/>
            </w:tcBorders>
          </w:tcPr>
          <w:p w14:paraId="7D5210B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r>
      <w:tr w:rsidR="00333A63" w:rsidRPr="00141FFF" w14:paraId="64F819B7" w14:textId="77777777" w:rsidTr="00450B43">
        <w:tc>
          <w:tcPr>
            <w:tcW w:w="407" w:type="dxa"/>
            <w:tcBorders>
              <w:top w:val="single" w:sz="6" w:space="0" w:color="auto"/>
              <w:left w:val="single" w:sz="6" w:space="0" w:color="auto"/>
              <w:bottom w:val="single" w:sz="6" w:space="0" w:color="auto"/>
              <w:right w:val="single" w:sz="6" w:space="0" w:color="auto"/>
            </w:tcBorders>
          </w:tcPr>
          <w:p w14:paraId="3EC44576"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8</w:t>
            </w:r>
          </w:p>
        </w:tc>
        <w:tc>
          <w:tcPr>
            <w:tcW w:w="3699" w:type="dxa"/>
            <w:tcBorders>
              <w:top w:val="single" w:sz="6" w:space="0" w:color="auto"/>
              <w:left w:val="single" w:sz="6" w:space="0" w:color="auto"/>
              <w:bottom w:val="single" w:sz="6" w:space="0" w:color="auto"/>
              <w:right w:val="single" w:sz="6" w:space="0" w:color="auto"/>
            </w:tcBorders>
          </w:tcPr>
          <w:p w14:paraId="0AA984CE"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Gefährdung und Präventionsmaßnahmen</w:t>
            </w:r>
          </w:p>
        </w:tc>
        <w:tc>
          <w:tcPr>
            <w:tcW w:w="885" w:type="dxa"/>
            <w:tcBorders>
              <w:top w:val="single" w:sz="6" w:space="0" w:color="auto"/>
              <w:left w:val="single" w:sz="6" w:space="0" w:color="auto"/>
              <w:bottom w:val="single" w:sz="6" w:space="0" w:color="auto"/>
              <w:right w:val="single" w:sz="6" w:space="0" w:color="auto"/>
            </w:tcBorders>
          </w:tcPr>
          <w:p w14:paraId="24588A82" w14:textId="44183801"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73</w:t>
            </w:r>
          </w:p>
        </w:tc>
        <w:tc>
          <w:tcPr>
            <w:tcW w:w="993" w:type="dxa"/>
            <w:tcBorders>
              <w:top w:val="single" w:sz="6" w:space="0" w:color="auto"/>
              <w:left w:val="single" w:sz="6" w:space="0" w:color="auto"/>
              <w:bottom w:val="single" w:sz="6" w:space="0" w:color="auto"/>
              <w:right w:val="single" w:sz="6" w:space="0" w:color="auto"/>
            </w:tcBorders>
          </w:tcPr>
          <w:p w14:paraId="73C6757D" w14:textId="7C4F29DA"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72" w:author="Bölker, Steffan" w:date="2018-10-08T11:13:00Z">
              <w:r w:rsidDel="004332E9">
                <w:rPr>
                  <w:rFonts w:ascii="Times New Roman" w:hAnsi="Times New Roman"/>
                  <w:sz w:val="20"/>
                  <w:lang w:val="de-DE"/>
                </w:rPr>
                <w:delText>36</w:delText>
              </w:r>
            </w:del>
            <w:ins w:id="73" w:author="Bölker, Steffan" w:date="2018-10-08T11:13:00Z">
              <w:r>
                <w:rPr>
                  <w:rFonts w:ascii="Times New Roman" w:hAnsi="Times New Roman"/>
                  <w:sz w:val="20"/>
                  <w:lang w:val="de-DE"/>
                </w:rPr>
                <w:t>35</w:t>
              </w:r>
            </w:ins>
          </w:p>
        </w:tc>
        <w:tc>
          <w:tcPr>
            <w:tcW w:w="1100" w:type="dxa"/>
            <w:tcBorders>
              <w:top w:val="single" w:sz="6" w:space="0" w:color="auto"/>
              <w:left w:val="single" w:sz="6" w:space="0" w:color="auto"/>
              <w:bottom w:val="single" w:sz="6" w:space="0" w:color="auto"/>
              <w:right w:val="single" w:sz="6" w:space="0" w:color="auto"/>
            </w:tcBorders>
          </w:tcPr>
          <w:p w14:paraId="1F963B9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6177E69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1135" w:type="dxa"/>
            <w:tcBorders>
              <w:top w:val="single" w:sz="6" w:space="0" w:color="auto"/>
              <w:left w:val="single" w:sz="6" w:space="0" w:color="auto"/>
              <w:bottom w:val="single" w:sz="6" w:space="0" w:color="auto"/>
              <w:right w:val="single" w:sz="6" w:space="0" w:color="auto"/>
            </w:tcBorders>
          </w:tcPr>
          <w:p w14:paraId="4FD6228B"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r>
      <w:tr w:rsidR="00333A63" w:rsidRPr="00141FFF" w14:paraId="1C7323E3" w14:textId="77777777" w:rsidTr="00450B43">
        <w:tc>
          <w:tcPr>
            <w:tcW w:w="407" w:type="dxa"/>
            <w:tcBorders>
              <w:top w:val="single" w:sz="6" w:space="0" w:color="auto"/>
              <w:left w:val="single" w:sz="6" w:space="0" w:color="auto"/>
              <w:bottom w:val="single" w:sz="6" w:space="0" w:color="auto"/>
              <w:right w:val="single" w:sz="6" w:space="0" w:color="auto"/>
            </w:tcBorders>
          </w:tcPr>
          <w:p w14:paraId="1CFF7EEA"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9</w:t>
            </w:r>
          </w:p>
        </w:tc>
        <w:tc>
          <w:tcPr>
            <w:tcW w:w="3699" w:type="dxa"/>
            <w:tcBorders>
              <w:top w:val="single" w:sz="6" w:space="0" w:color="auto"/>
              <w:left w:val="single" w:sz="6" w:space="0" w:color="auto"/>
              <w:bottom w:val="single" w:sz="6" w:space="0" w:color="auto"/>
              <w:right w:val="single" w:sz="6" w:space="0" w:color="auto"/>
            </w:tcBorders>
          </w:tcPr>
          <w:p w14:paraId="10B48D09" w14:textId="77777777" w:rsidR="00333A63" w:rsidRPr="00141FFF" w:rsidRDefault="00333A63">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141FFF">
              <w:rPr>
                <w:rFonts w:ascii="Times New Roman" w:hAnsi="Times New Roman"/>
                <w:sz w:val="20"/>
                <w:lang w:val="de-DE"/>
              </w:rPr>
              <w:t>Stabilität</w:t>
            </w:r>
          </w:p>
        </w:tc>
        <w:tc>
          <w:tcPr>
            <w:tcW w:w="885" w:type="dxa"/>
            <w:tcBorders>
              <w:top w:val="single" w:sz="6" w:space="0" w:color="auto"/>
              <w:left w:val="single" w:sz="6" w:space="0" w:color="auto"/>
              <w:bottom w:val="single" w:sz="6" w:space="0" w:color="auto"/>
              <w:right w:val="single" w:sz="6" w:space="0" w:color="auto"/>
            </w:tcBorders>
          </w:tcPr>
          <w:p w14:paraId="79934452" w14:textId="6430EE6C"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993" w:type="dxa"/>
            <w:tcBorders>
              <w:top w:val="single" w:sz="6" w:space="0" w:color="auto"/>
              <w:left w:val="single" w:sz="6" w:space="0" w:color="auto"/>
              <w:bottom w:val="single" w:sz="6" w:space="0" w:color="auto"/>
              <w:right w:val="single" w:sz="6" w:space="0" w:color="auto"/>
            </w:tcBorders>
          </w:tcPr>
          <w:p w14:paraId="21B0E485" w14:textId="211861C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r w:rsidRPr="00141FFF">
              <w:rPr>
                <w:rFonts w:ascii="Times New Roman" w:hAnsi="Times New Roman"/>
                <w:sz w:val="20"/>
                <w:lang w:val="de-DE"/>
              </w:rPr>
              <w:t>-</w:t>
            </w:r>
          </w:p>
        </w:tc>
        <w:tc>
          <w:tcPr>
            <w:tcW w:w="1100" w:type="dxa"/>
            <w:tcBorders>
              <w:top w:val="single" w:sz="6" w:space="0" w:color="auto"/>
              <w:left w:val="single" w:sz="6" w:space="0" w:color="auto"/>
              <w:bottom w:val="single" w:sz="6" w:space="0" w:color="auto"/>
              <w:right w:val="single" w:sz="6" w:space="0" w:color="auto"/>
            </w:tcBorders>
          </w:tcPr>
          <w:p w14:paraId="1A3B76F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7650BC59"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35" w:type="dxa"/>
            <w:tcBorders>
              <w:top w:val="single" w:sz="6" w:space="0" w:color="auto"/>
              <w:left w:val="single" w:sz="6" w:space="0" w:color="auto"/>
              <w:bottom w:val="single" w:sz="6" w:space="0" w:color="auto"/>
              <w:right w:val="single" w:sz="6" w:space="0" w:color="auto"/>
            </w:tcBorders>
          </w:tcPr>
          <w:p w14:paraId="12568684" w14:textId="77777777" w:rsidR="00333A63" w:rsidRPr="00141FFF" w:rsidRDefault="00333A63"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333A63" w:rsidRPr="00331320" w14:paraId="5BA38931" w14:textId="77777777" w:rsidTr="00450B43">
        <w:trPr>
          <w:cantSplit/>
        </w:trPr>
        <w:tc>
          <w:tcPr>
            <w:tcW w:w="4106" w:type="dxa"/>
            <w:gridSpan w:val="2"/>
            <w:tcBorders>
              <w:top w:val="single" w:sz="6" w:space="0" w:color="auto"/>
              <w:left w:val="single" w:sz="6" w:space="0" w:color="auto"/>
              <w:bottom w:val="single" w:sz="6" w:space="0" w:color="auto"/>
              <w:right w:val="single" w:sz="6" w:space="0" w:color="auto"/>
            </w:tcBorders>
          </w:tcPr>
          <w:p w14:paraId="08347C35" w14:textId="77777777" w:rsidR="00333A63" w:rsidRPr="00141FFF" w:rsidRDefault="00333A63">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141FFF">
              <w:rPr>
                <w:rFonts w:ascii="Times New Roman" w:hAnsi="Times New Roman"/>
                <w:sz w:val="20"/>
                <w:lang w:val="de-DE"/>
              </w:rPr>
              <w:t>Insgesamt</w:t>
            </w:r>
          </w:p>
        </w:tc>
        <w:tc>
          <w:tcPr>
            <w:tcW w:w="885" w:type="dxa"/>
            <w:tcBorders>
              <w:top w:val="single" w:sz="6" w:space="0" w:color="auto"/>
              <w:left w:val="single" w:sz="6" w:space="0" w:color="auto"/>
              <w:bottom w:val="single" w:sz="6" w:space="0" w:color="auto"/>
              <w:right w:val="single" w:sz="6" w:space="0" w:color="auto"/>
            </w:tcBorders>
          </w:tcPr>
          <w:p w14:paraId="608DAE5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993" w:type="dxa"/>
            <w:tcBorders>
              <w:top w:val="single" w:sz="6" w:space="0" w:color="auto"/>
              <w:left w:val="single" w:sz="6" w:space="0" w:color="auto"/>
              <w:bottom w:val="single" w:sz="6" w:space="0" w:color="auto"/>
              <w:right w:val="single" w:sz="6" w:space="0" w:color="auto"/>
            </w:tcBorders>
          </w:tcPr>
          <w:p w14:paraId="3665CBBF"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00" w:type="dxa"/>
            <w:tcBorders>
              <w:top w:val="single" w:sz="6" w:space="0" w:color="auto"/>
              <w:left w:val="single" w:sz="6" w:space="0" w:color="auto"/>
              <w:bottom w:val="single" w:sz="6" w:space="0" w:color="auto"/>
              <w:right w:val="single" w:sz="6" w:space="0" w:color="auto"/>
            </w:tcBorders>
          </w:tcPr>
          <w:p w14:paraId="7A462232" w14:textId="3F6CFDD8"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417" w:type="dxa"/>
            <w:tcBorders>
              <w:top w:val="single" w:sz="6" w:space="0" w:color="auto"/>
              <w:left w:val="single" w:sz="6" w:space="0" w:color="auto"/>
              <w:bottom w:val="single" w:sz="6" w:space="0" w:color="auto"/>
              <w:right w:val="single" w:sz="6" w:space="0" w:color="auto"/>
            </w:tcBorders>
          </w:tcPr>
          <w:p w14:paraId="6F9AC0C3"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15</w:t>
            </w:r>
          </w:p>
        </w:tc>
        <w:tc>
          <w:tcPr>
            <w:tcW w:w="1135" w:type="dxa"/>
            <w:tcBorders>
              <w:top w:val="single" w:sz="6" w:space="0" w:color="auto"/>
              <w:left w:val="single" w:sz="6" w:space="0" w:color="auto"/>
              <w:bottom w:val="single" w:sz="6" w:space="0" w:color="auto"/>
              <w:right w:val="single" w:sz="6" w:space="0" w:color="auto"/>
            </w:tcBorders>
          </w:tcPr>
          <w:p w14:paraId="1EE1E88F" w14:textId="77777777" w:rsidR="00333A63" w:rsidRPr="00331320"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30</w:t>
            </w:r>
          </w:p>
        </w:tc>
      </w:tr>
    </w:tbl>
    <w:p w14:paraId="2BD31570" w14:textId="4AC24684" w:rsidR="007E71C4" w:rsidRDefault="007E71C4" w:rsidP="00E168A1">
      <w:pPr>
        <w:pStyle w:val="N2"/>
        <w:tabs>
          <w:tab w:val="clear" w:pos="-340"/>
          <w:tab w:val="clear" w:pos="284"/>
          <w:tab w:val="clear" w:pos="454"/>
          <w:tab w:val="clear" w:pos="680"/>
          <w:tab w:val="clear" w:pos="1418"/>
          <w:tab w:val="left" w:pos="1134"/>
        </w:tabs>
        <w:spacing w:before="120"/>
        <w:ind w:left="1134" w:hanging="539"/>
        <w:rPr>
          <w:rFonts w:ascii="Times New Roman" w:hAnsi="Times New Roman"/>
          <w:sz w:val="24"/>
          <w:szCs w:val="24"/>
          <w:lang w:val="de-DE"/>
        </w:rPr>
      </w:pPr>
    </w:p>
    <w:p w14:paraId="1A18054E" w14:textId="77777777" w:rsidR="007E71C4" w:rsidRDefault="007E71C4">
      <w:pPr>
        <w:overflowPunct/>
        <w:autoSpaceDE/>
        <w:autoSpaceDN/>
        <w:adjustRightInd/>
        <w:textAlignment w:val="auto"/>
        <w:rPr>
          <w:szCs w:val="24"/>
          <w:lang w:val="de-DE"/>
        </w:rPr>
      </w:pPr>
      <w:r>
        <w:rPr>
          <w:szCs w:val="24"/>
          <w:lang w:val="de-DE"/>
        </w:rPr>
        <w:br w:type="page"/>
      </w:r>
    </w:p>
    <w:p w14:paraId="206B2DA1" w14:textId="77777777" w:rsidR="00E168A1" w:rsidRPr="00141FFF" w:rsidRDefault="00E168A1" w:rsidP="00E168A1">
      <w:pPr>
        <w:pStyle w:val="N2"/>
        <w:tabs>
          <w:tab w:val="clear" w:pos="-340"/>
          <w:tab w:val="clear" w:pos="284"/>
          <w:tab w:val="clear" w:pos="454"/>
          <w:tab w:val="clear" w:pos="680"/>
          <w:tab w:val="clear" w:pos="1418"/>
          <w:tab w:val="left" w:pos="1134"/>
        </w:tabs>
        <w:spacing w:before="120"/>
        <w:ind w:left="1134" w:hanging="539"/>
        <w:rPr>
          <w:rFonts w:ascii="Times New Roman" w:hAnsi="Times New Roman"/>
          <w:sz w:val="24"/>
          <w:szCs w:val="24"/>
          <w:lang w:val="de-DE"/>
        </w:rPr>
      </w:pPr>
    </w:p>
    <w:p w14:paraId="5BEA2E18" w14:textId="77777777" w:rsidR="008A7836" w:rsidRPr="00331320" w:rsidRDefault="008A7836" w:rsidP="00F34439">
      <w:pPr>
        <w:pStyle w:val="N2"/>
        <w:numPr>
          <w:ilvl w:val="0"/>
          <w:numId w:val="9"/>
        </w:numPr>
        <w:tabs>
          <w:tab w:val="clear" w:pos="-340"/>
          <w:tab w:val="clear" w:pos="284"/>
          <w:tab w:val="clear" w:pos="454"/>
          <w:tab w:val="clear" w:pos="680"/>
          <w:tab w:val="clear" w:pos="1418"/>
          <w:tab w:val="left" w:pos="540"/>
        </w:tabs>
        <w:spacing w:before="120"/>
        <w:ind w:left="851" w:hanging="284"/>
        <w:rPr>
          <w:rFonts w:ascii="Times New Roman" w:hAnsi="Times New Roman"/>
          <w:i/>
          <w:sz w:val="20"/>
          <w:lang w:val="de-DE"/>
        </w:rPr>
      </w:pPr>
      <w:r w:rsidRPr="00331320">
        <w:rPr>
          <w:rFonts w:ascii="Times New Roman" w:hAnsi="Times New Roman"/>
          <w:i/>
          <w:sz w:val="20"/>
          <w:lang w:val="de-DE"/>
        </w:rPr>
        <w:t>Kombiniert Trockengüter- und Tankschifffahrt</w:t>
      </w:r>
    </w:p>
    <w:p w14:paraId="41F748B4" w14:textId="77777777" w:rsidR="008A7836" w:rsidRPr="00331320" w:rsidRDefault="008A7836">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66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
        <w:gridCol w:w="2288"/>
        <w:gridCol w:w="567"/>
        <w:gridCol w:w="567"/>
        <w:gridCol w:w="708"/>
        <w:gridCol w:w="1276"/>
        <w:gridCol w:w="1276"/>
        <w:gridCol w:w="1417"/>
        <w:gridCol w:w="1134"/>
      </w:tblGrid>
      <w:tr w:rsidR="008A7836" w:rsidRPr="00141FFF" w14:paraId="03CBBA5B" w14:textId="77777777" w:rsidTr="00874488">
        <w:trPr>
          <w:cantSplit/>
        </w:trPr>
        <w:tc>
          <w:tcPr>
            <w:tcW w:w="2721" w:type="dxa"/>
            <w:gridSpan w:val="2"/>
            <w:tcBorders>
              <w:top w:val="single" w:sz="6" w:space="0" w:color="auto"/>
              <w:left w:val="single" w:sz="6" w:space="0" w:color="auto"/>
              <w:bottom w:val="single" w:sz="6" w:space="0" w:color="auto"/>
              <w:right w:val="single" w:sz="6" w:space="0" w:color="auto"/>
            </w:tcBorders>
          </w:tcPr>
          <w:p w14:paraId="46ACF024" w14:textId="77777777" w:rsidR="008A7836" w:rsidRPr="00141FFF" w:rsidRDefault="008A7836">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b/>
                <w:sz w:val="20"/>
                <w:lang w:val="de-DE"/>
              </w:rPr>
              <w:t>Prüfungsziel</w:t>
            </w:r>
          </w:p>
        </w:tc>
        <w:tc>
          <w:tcPr>
            <w:tcW w:w="1842" w:type="dxa"/>
            <w:gridSpan w:val="3"/>
            <w:tcBorders>
              <w:top w:val="single" w:sz="6" w:space="0" w:color="auto"/>
              <w:left w:val="single" w:sz="6" w:space="0" w:color="auto"/>
              <w:bottom w:val="single" w:sz="6" w:space="0" w:color="auto"/>
              <w:right w:val="single" w:sz="6" w:space="0" w:color="auto"/>
            </w:tcBorders>
          </w:tcPr>
          <w:p w14:paraId="73856B3E" w14:textId="77777777" w:rsidR="008A7836" w:rsidRPr="00141FFF"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Anzahl Fragen im Katalog</w:t>
            </w:r>
          </w:p>
        </w:tc>
        <w:tc>
          <w:tcPr>
            <w:tcW w:w="1276" w:type="dxa"/>
            <w:tcBorders>
              <w:top w:val="single" w:sz="6" w:space="0" w:color="auto"/>
              <w:left w:val="single" w:sz="6" w:space="0" w:color="auto"/>
              <w:bottom w:val="single" w:sz="6" w:space="0" w:color="auto"/>
              <w:right w:val="single" w:sz="6" w:space="0" w:color="auto"/>
            </w:tcBorders>
          </w:tcPr>
          <w:p w14:paraId="60702561" w14:textId="77777777" w:rsidR="008A7836" w:rsidRPr="00141FFF" w:rsidRDefault="008A7836"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Allgemein</w:t>
            </w:r>
          </w:p>
        </w:tc>
        <w:tc>
          <w:tcPr>
            <w:tcW w:w="1276" w:type="dxa"/>
            <w:tcBorders>
              <w:top w:val="single" w:sz="6" w:space="0" w:color="auto"/>
              <w:left w:val="single" w:sz="6" w:space="0" w:color="auto"/>
              <w:bottom w:val="single" w:sz="6" w:space="0" w:color="auto"/>
              <w:right w:val="single" w:sz="6" w:space="0" w:color="auto"/>
            </w:tcBorders>
          </w:tcPr>
          <w:p w14:paraId="4956DDD1" w14:textId="77777777" w:rsidR="008A7836" w:rsidRPr="00141FFF" w:rsidRDefault="006140FB"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 xml:space="preserve">spezifisch </w:t>
            </w:r>
            <w:r w:rsidR="008A7836" w:rsidRPr="00141FFF">
              <w:rPr>
                <w:rFonts w:ascii="Times New Roman" w:hAnsi="Times New Roman"/>
                <w:b/>
                <w:sz w:val="20"/>
                <w:lang w:val="de-DE"/>
              </w:rPr>
              <w:t>Tank</w:t>
            </w:r>
            <w:r w:rsidRPr="00141FFF">
              <w:rPr>
                <w:rFonts w:ascii="Times New Roman" w:hAnsi="Times New Roman"/>
                <w:b/>
                <w:sz w:val="20"/>
                <w:lang w:val="de-DE"/>
              </w:rPr>
              <w:t>schiffe</w:t>
            </w:r>
          </w:p>
        </w:tc>
        <w:tc>
          <w:tcPr>
            <w:tcW w:w="1417" w:type="dxa"/>
            <w:tcBorders>
              <w:top w:val="single" w:sz="6" w:space="0" w:color="auto"/>
              <w:left w:val="single" w:sz="6" w:space="0" w:color="auto"/>
              <w:bottom w:val="single" w:sz="6" w:space="0" w:color="auto"/>
              <w:right w:val="single" w:sz="6" w:space="0" w:color="auto"/>
            </w:tcBorders>
          </w:tcPr>
          <w:p w14:paraId="24888421" w14:textId="77777777" w:rsidR="008A7836" w:rsidRPr="00141FFF" w:rsidRDefault="006140FB" w:rsidP="00A94B0E">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141FFF">
              <w:rPr>
                <w:rFonts w:ascii="Times New Roman" w:hAnsi="Times New Roman"/>
                <w:b/>
                <w:sz w:val="20"/>
                <w:lang w:val="de-DE"/>
              </w:rPr>
              <w:t xml:space="preserve">spezifisch </w:t>
            </w:r>
            <w:r w:rsidR="008A7836" w:rsidRPr="00141FFF">
              <w:rPr>
                <w:rFonts w:ascii="Times New Roman" w:hAnsi="Times New Roman"/>
                <w:b/>
                <w:sz w:val="20"/>
                <w:lang w:val="de-DE"/>
              </w:rPr>
              <w:t>Trocken</w:t>
            </w:r>
            <w:r w:rsidRPr="00141FFF">
              <w:rPr>
                <w:rFonts w:ascii="Times New Roman" w:hAnsi="Times New Roman"/>
                <w:b/>
                <w:sz w:val="20"/>
                <w:lang w:val="de-DE"/>
              </w:rPr>
              <w:t>güter</w:t>
            </w:r>
            <w:r w:rsidR="00A94B0E" w:rsidRPr="00141FFF">
              <w:rPr>
                <w:rFonts w:ascii="Times New Roman" w:hAnsi="Times New Roman"/>
                <w:b/>
                <w:sz w:val="20"/>
                <w:lang w:val="de-DE"/>
              </w:rPr>
              <w:softHyphen/>
            </w:r>
            <w:r w:rsidRPr="00141FFF">
              <w:rPr>
                <w:rFonts w:ascii="Times New Roman" w:hAnsi="Times New Roman"/>
                <w:b/>
                <w:sz w:val="20"/>
                <w:lang w:val="de-DE"/>
              </w:rPr>
              <w:t>schiffe</w:t>
            </w:r>
          </w:p>
        </w:tc>
        <w:tc>
          <w:tcPr>
            <w:tcW w:w="1134" w:type="dxa"/>
            <w:tcBorders>
              <w:top w:val="single" w:sz="6" w:space="0" w:color="auto"/>
              <w:left w:val="single" w:sz="6" w:space="0" w:color="auto"/>
              <w:bottom w:val="single" w:sz="6" w:space="0" w:color="auto"/>
              <w:right w:val="single" w:sz="6" w:space="0" w:color="auto"/>
            </w:tcBorders>
          </w:tcPr>
          <w:p w14:paraId="24419A5D" w14:textId="77777777" w:rsidR="008A7836" w:rsidRPr="00141FFF" w:rsidRDefault="008A7836" w:rsidP="00A94B0E">
            <w:pPr>
              <w:pStyle w:val="N2"/>
              <w:tabs>
                <w:tab w:val="clear" w:pos="-340"/>
                <w:tab w:val="clear" w:pos="284"/>
                <w:tab w:val="clear" w:pos="454"/>
                <w:tab w:val="clear" w:pos="680"/>
                <w:tab w:val="clear" w:pos="1418"/>
              </w:tabs>
              <w:ind w:right="71" w:firstLine="0"/>
              <w:jc w:val="center"/>
              <w:rPr>
                <w:rFonts w:ascii="Times New Roman" w:hAnsi="Times New Roman"/>
                <w:b/>
                <w:sz w:val="20"/>
                <w:lang w:val="de-DE"/>
              </w:rPr>
            </w:pPr>
            <w:r w:rsidRPr="00141FFF">
              <w:rPr>
                <w:rFonts w:ascii="Times New Roman" w:hAnsi="Times New Roman"/>
                <w:b/>
                <w:sz w:val="20"/>
                <w:lang w:val="de-DE"/>
              </w:rPr>
              <w:t>Insgesamt</w:t>
            </w:r>
          </w:p>
        </w:tc>
      </w:tr>
      <w:tr w:rsidR="0057164D" w:rsidRPr="00141FFF" w14:paraId="35FA819A" w14:textId="77777777" w:rsidTr="00874488">
        <w:trPr>
          <w:cantSplit/>
          <w:trHeight w:val="1038"/>
        </w:trPr>
        <w:tc>
          <w:tcPr>
            <w:tcW w:w="2721" w:type="dxa"/>
            <w:gridSpan w:val="2"/>
            <w:tcBorders>
              <w:top w:val="single" w:sz="6" w:space="0" w:color="auto"/>
              <w:left w:val="single" w:sz="6" w:space="0" w:color="auto"/>
              <w:bottom w:val="single" w:sz="6" w:space="0" w:color="auto"/>
              <w:right w:val="single" w:sz="6" w:space="0" w:color="auto"/>
            </w:tcBorders>
          </w:tcPr>
          <w:p w14:paraId="39B8DCFF" w14:textId="77777777" w:rsidR="0057164D" w:rsidRPr="00141FFF" w:rsidRDefault="0057164D" w:rsidP="0041661F">
            <w:pPr>
              <w:pStyle w:val="N2"/>
              <w:tabs>
                <w:tab w:val="clear" w:pos="-340"/>
                <w:tab w:val="clear" w:pos="284"/>
                <w:tab w:val="clear" w:pos="454"/>
                <w:tab w:val="clear" w:pos="680"/>
                <w:tab w:val="clear" w:pos="1418"/>
                <w:tab w:val="left" w:pos="540"/>
              </w:tabs>
              <w:ind w:left="540" w:hanging="540"/>
              <w:jc w:val="left"/>
              <w:rPr>
                <w:rFonts w:ascii="Times New Roman" w:hAnsi="Times New Roman"/>
                <w:sz w:val="20"/>
                <w:lang w:val="de-DE"/>
              </w:rPr>
            </w:pPr>
          </w:p>
        </w:tc>
        <w:tc>
          <w:tcPr>
            <w:tcW w:w="567" w:type="dxa"/>
            <w:tcBorders>
              <w:top w:val="single" w:sz="6" w:space="0" w:color="auto"/>
              <w:left w:val="single" w:sz="6" w:space="0" w:color="auto"/>
              <w:bottom w:val="single" w:sz="6" w:space="0" w:color="auto"/>
              <w:right w:val="single" w:sz="6" w:space="0" w:color="auto"/>
            </w:tcBorders>
            <w:textDirection w:val="btLr"/>
          </w:tcPr>
          <w:p w14:paraId="0402F55D"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16"/>
                <w:szCs w:val="16"/>
                <w:lang w:val="de-DE"/>
              </w:rPr>
            </w:pPr>
            <w:r w:rsidRPr="00141FFF">
              <w:rPr>
                <w:rFonts w:ascii="Times New Roman" w:hAnsi="Times New Roman"/>
                <w:sz w:val="16"/>
                <w:szCs w:val="16"/>
                <w:lang w:val="de-DE"/>
              </w:rPr>
              <w:t>Allgemein</w:t>
            </w:r>
          </w:p>
          <w:p w14:paraId="008B9248"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16"/>
                <w:szCs w:val="16"/>
                <w:lang w:val="de-DE"/>
              </w:rPr>
            </w:pPr>
          </w:p>
        </w:tc>
        <w:tc>
          <w:tcPr>
            <w:tcW w:w="567" w:type="dxa"/>
            <w:tcBorders>
              <w:top w:val="single" w:sz="6" w:space="0" w:color="auto"/>
              <w:left w:val="single" w:sz="6" w:space="0" w:color="auto"/>
              <w:bottom w:val="single" w:sz="6" w:space="0" w:color="auto"/>
              <w:right w:val="single" w:sz="6" w:space="0" w:color="auto"/>
            </w:tcBorders>
            <w:textDirection w:val="btLr"/>
          </w:tcPr>
          <w:p w14:paraId="05778F0E" w14:textId="77777777" w:rsidR="0057164D" w:rsidRPr="00141FFF" w:rsidRDefault="006140FB" w:rsidP="0041661F">
            <w:pPr>
              <w:pStyle w:val="N2"/>
              <w:tabs>
                <w:tab w:val="clear" w:pos="-340"/>
                <w:tab w:val="clear" w:pos="284"/>
                <w:tab w:val="clear" w:pos="454"/>
                <w:tab w:val="clear" w:pos="680"/>
                <w:tab w:val="clear" w:pos="1418"/>
                <w:tab w:val="left" w:pos="540"/>
              </w:tabs>
              <w:ind w:left="113" w:right="113" w:firstLine="0"/>
              <w:jc w:val="left"/>
              <w:rPr>
                <w:rFonts w:ascii="Times New Roman" w:hAnsi="Times New Roman"/>
                <w:sz w:val="16"/>
                <w:szCs w:val="16"/>
                <w:lang w:val="de-DE"/>
              </w:rPr>
            </w:pPr>
            <w:r w:rsidRPr="00141FFF">
              <w:rPr>
                <w:rFonts w:ascii="Times New Roman" w:hAnsi="Times New Roman"/>
                <w:sz w:val="16"/>
                <w:szCs w:val="16"/>
                <w:lang w:val="de-DE"/>
              </w:rPr>
              <w:t xml:space="preserve">spezifisch </w:t>
            </w:r>
            <w:r w:rsidR="005B2C76" w:rsidRPr="00141FFF">
              <w:rPr>
                <w:rFonts w:ascii="Times New Roman" w:hAnsi="Times New Roman"/>
                <w:sz w:val="16"/>
                <w:szCs w:val="16"/>
                <w:lang w:val="de-DE"/>
              </w:rPr>
              <w:t>Tank</w:t>
            </w:r>
            <w:r w:rsidRPr="00141FFF">
              <w:rPr>
                <w:rFonts w:ascii="Times New Roman" w:hAnsi="Times New Roman"/>
                <w:sz w:val="16"/>
                <w:szCs w:val="16"/>
                <w:lang w:val="de-DE"/>
              </w:rPr>
              <w:t>schiffe</w:t>
            </w:r>
          </w:p>
        </w:tc>
        <w:tc>
          <w:tcPr>
            <w:tcW w:w="708" w:type="dxa"/>
            <w:tcBorders>
              <w:top w:val="single" w:sz="6" w:space="0" w:color="auto"/>
              <w:left w:val="single" w:sz="6" w:space="0" w:color="auto"/>
              <w:bottom w:val="single" w:sz="6" w:space="0" w:color="auto"/>
              <w:right w:val="single" w:sz="6" w:space="0" w:color="auto"/>
            </w:tcBorders>
            <w:textDirection w:val="btLr"/>
          </w:tcPr>
          <w:p w14:paraId="56B7B6B8" w14:textId="77777777" w:rsidR="0057164D" w:rsidRPr="00141FFF" w:rsidRDefault="006140FB" w:rsidP="0041661F">
            <w:pPr>
              <w:pStyle w:val="N2"/>
              <w:tabs>
                <w:tab w:val="clear" w:pos="-340"/>
                <w:tab w:val="clear" w:pos="284"/>
                <w:tab w:val="clear" w:pos="454"/>
                <w:tab w:val="clear" w:pos="680"/>
                <w:tab w:val="clear" w:pos="1418"/>
                <w:tab w:val="left" w:pos="540"/>
              </w:tabs>
              <w:ind w:left="113" w:right="113" w:firstLine="0"/>
              <w:jc w:val="left"/>
              <w:rPr>
                <w:rFonts w:ascii="Times New Roman" w:hAnsi="Times New Roman"/>
                <w:sz w:val="16"/>
                <w:szCs w:val="16"/>
                <w:lang w:val="de-DE"/>
              </w:rPr>
            </w:pPr>
            <w:r w:rsidRPr="00141FFF">
              <w:rPr>
                <w:rFonts w:ascii="Times New Roman" w:hAnsi="Times New Roman"/>
                <w:sz w:val="16"/>
                <w:szCs w:val="16"/>
                <w:lang w:val="de-DE"/>
              </w:rPr>
              <w:t xml:space="preserve">spezifisch </w:t>
            </w:r>
            <w:r w:rsidR="00182110" w:rsidRPr="00141FFF">
              <w:rPr>
                <w:rFonts w:ascii="Times New Roman" w:hAnsi="Times New Roman"/>
                <w:sz w:val="16"/>
                <w:szCs w:val="16"/>
                <w:lang w:val="de-DE"/>
              </w:rPr>
              <w:t>Trocken</w:t>
            </w:r>
            <w:r w:rsidRPr="00141FFF">
              <w:rPr>
                <w:rFonts w:ascii="Times New Roman" w:hAnsi="Times New Roman"/>
                <w:sz w:val="16"/>
                <w:szCs w:val="16"/>
                <w:lang w:val="de-DE"/>
              </w:rPr>
              <w:t>güterschiffe</w:t>
            </w:r>
          </w:p>
        </w:tc>
        <w:tc>
          <w:tcPr>
            <w:tcW w:w="1276" w:type="dxa"/>
            <w:tcBorders>
              <w:top w:val="single" w:sz="6" w:space="0" w:color="auto"/>
              <w:left w:val="single" w:sz="6" w:space="0" w:color="auto"/>
              <w:bottom w:val="single" w:sz="6" w:space="0" w:color="auto"/>
              <w:right w:val="single" w:sz="6" w:space="0" w:color="auto"/>
            </w:tcBorders>
            <w:textDirection w:val="btLr"/>
          </w:tcPr>
          <w:p w14:paraId="60E9A3BF"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141FFF">
              <w:rPr>
                <w:rFonts w:ascii="Times New Roman" w:hAnsi="Times New Roman"/>
                <w:sz w:val="16"/>
                <w:szCs w:val="16"/>
                <w:lang w:val="de-DE"/>
              </w:rPr>
              <w:t>Auswahl</w:t>
            </w:r>
          </w:p>
        </w:tc>
        <w:tc>
          <w:tcPr>
            <w:tcW w:w="1276" w:type="dxa"/>
            <w:tcBorders>
              <w:top w:val="single" w:sz="6" w:space="0" w:color="auto"/>
              <w:left w:val="single" w:sz="6" w:space="0" w:color="auto"/>
              <w:bottom w:val="single" w:sz="6" w:space="0" w:color="auto"/>
              <w:right w:val="single" w:sz="6" w:space="0" w:color="auto"/>
            </w:tcBorders>
            <w:textDirection w:val="btLr"/>
          </w:tcPr>
          <w:p w14:paraId="7E3BB205"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141FFF">
              <w:rPr>
                <w:rFonts w:ascii="Times New Roman" w:hAnsi="Times New Roman"/>
                <w:sz w:val="16"/>
                <w:szCs w:val="16"/>
                <w:lang w:val="de-DE"/>
              </w:rPr>
              <w:t>Auswahl</w:t>
            </w:r>
          </w:p>
        </w:tc>
        <w:tc>
          <w:tcPr>
            <w:tcW w:w="1417" w:type="dxa"/>
            <w:tcBorders>
              <w:top w:val="single" w:sz="6" w:space="0" w:color="auto"/>
              <w:left w:val="single" w:sz="6" w:space="0" w:color="auto"/>
              <w:bottom w:val="single" w:sz="6" w:space="0" w:color="auto"/>
              <w:right w:val="single" w:sz="6" w:space="0" w:color="auto"/>
            </w:tcBorders>
            <w:textDirection w:val="btLr"/>
          </w:tcPr>
          <w:p w14:paraId="53296FA3"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141FFF">
              <w:rPr>
                <w:rFonts w:ascii="Times New Roman" w:hAnsi="Times New Roman"/>
                <w:sz w:val="16"/>
                <w:szCs w:val="16"/>
                <w:lang w:val="de-DE"/>
              </w:rPr>
              <w:t>Auswahl</w:t>
            </w:r>
          </w:p>
        </w:tc>
        <w:tc>
          <w:tcPr>
            <w:tcW w:w="1134" w:type="dxa"/>
            <w:tcBorders>
              <w:top w:val="single" w:sz="6" w:space="0" w:color="auto"/>
              <w:left w:val="single" w:sz="6" w:space="0" w:color="auto"/>
              <w:bottom w:val="single" w:sz="6" w:space="0" w:color="auto"/>
              <w:right w:val="single" w:sz="6" w:space="0" w:color="auto"/>
            </w:tcBorders>
            <w:textDirection w:val="btLr"/>
          </w:tcPr>
          <w:p w14:paraId="77ACA9C9" w14:textId="77777777" w:rsidR="0057164D" w:rsidRPr="00141FFF" w:rsidRDefault="0057164D" w:rsidP="0041661F">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141FFF">
              <w:rPr>
                <w:rFonts w:ascii="Times New Roman" w:hAnsi="Times New Roman"/>
                <w:sz w:val="16"/>
                <w:szCs w:val="16"/>
                <w:lang w:val="de-DE"/>
              </w:rPr>
              <w:t>Auswahl</w:t>
            </w:r>
          </w:p>
        </w:tc>
      </w:tr>
      <w:tr w:rsidR="00333A63" w:rsidRPr="00141FFF" w14:paraId="30B87600" w14:textId="77777777" w:rsidTr="00874488">
        <w:tc>
          <w:tcPr>
            <w:tcW w:w="433" w:type="dxa"/>
            <w:tcBorders>
              <w:top w:val="single" w:sz="6" w:space="0" w:color="auto"/>
              <w:left w:val="single" w:sz="6" w:space="0" w:color="auto"/>
              <w:bottom w:val="single" w:sz="6" w:space="0" w:color="auto"/>
              <w:right w:val="single" w:sz="6" w:space="0" w:color="auto"/>
            </w:tcBorders>
          </w:tcPr>
          <w:p w14:paraId="664AB4E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2288" w:type="dxa"/>
            <w:tcBorders>
              <w:top w:val="single" w:sz="6" w:space="0" w:color="auto"/>
              <w:left w:val="single" w:sz="6" w:space="0" w:color="auto"/>
              <w:bottom w:val="single" w:sz="6" w:space="0" w:color="auto"/>
              <w:right w:val="single" w:sz="6" w:space="0" w:color="auto"/>
            </w:tcBorders>
          </w:tcPr>
          <w:p w14:paraId="5B0AF874" w14:textId="77777777" w:rsidR="00333A63" w:rsidRPr="00141FFF" w:rsidRDefault="00333A63">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141FFF">
              <w:rPr>
                <w:rFonts w:ascii="Times New Roman" w:hAnsi="Times New Roman"/>
                <w:sz w:val="20"/>
                <w:lang w:val="de-DE"/>
              </w:rPr>
              <w:t>Allgemein</w:t>
            </w:r>
          </w:p>
        </w:tc>
        <w:tc>
          <w:tcPr>
            <w:tcW w:w="567" w:type="dxa"/>
            <w:tcBorders>
              <w:top w:val="single" w:sz="6" w:space="0" w:color="auto"/>
              <w:left w:val="single" w:sz="6" w:space="0" w:color="auto"/>
              <w:bottom w:val="single" w:sz="6" w:space="0" w:color="auto"/>
              <w:right w:val="single" w:sz="6" w:space="0" w:color="auto"/>
            </w:tcBorders>
          </w:tcPr>
          <w:p w14:paraId="4EEA619E" w14:textId="6D7B7E42"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74" w:author="Bölker, Steffan" w:date="2018-10-08T11:14:00Z">
              <w:r w:rsidRPr="00141FFF" w:rsidDel="004332E9">
                <w:rPr>
                  <w:rFonts w:ascii="Times New Roman" w:hAnsi="Times New Roman"/>
                  <w:sz w:val="20"/>
                  <w:lang w:val="de-DE"/>
                </w:rPr>
                <w:delText>14</w:delText>
              </w:r>
            </w:del>
            <w:ins w:id="75" w:author="Bölker, Steffan" w:date="2018-10-08T11:14:00Z">
              <w:r>
                <w:rPr>
                  <w:rFonts w:ascii="Times New Roman" w:hAnsi="Times New Roman"/>
                  <w:sz w:val="20"/>
                  <w:lang w:val="de-DE"/>
                </w:rPr>
                <w:t>26</w:t>
              </w:r>
            </w:ins>
          </w:p>
        </w:tc>
        <w:tc>
          <w:tcPr>
            <w:tcW w:w="567" w:type="dxa"/>
            <w:tcBorders>
              <w:top w:val="single" w:sz="6" w:space="0" w:color="auto"/>
              <w:left w:val="single" w:sz="6" w:space="0" w:color="auto"/>
              <w:bottom w:val="single" w:sz="6" w:space="0" w:color="auto"/>
              <w:right w:val="single" w:sz="6" w:space="0" w:color="auto"/>
            </w:tcBorders>
          </w:tcPr>
          <w:p w14:paraId="10AFBE52" w14:textId="7C131A10"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4125140D" w14:textId="20716BDD"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467EFC6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10A5F8C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4A459959"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6B18C7D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r>
      <w:tr w:rsidR="00333A63" w:rsidRPr="00141FFF" w14:paraId="62688FE4" w14:textId="77777777" w:rsidTr="00874488">
        <w:tc>
          <w:tcPr>
            <w:tcW w:w="433" w:type="dxa"/>
            <w:tcBorders>
              <w:top w:val="single" w:sz="6" w:space="0" w:color="auto"/>
              <w:left w:val="single" w:sz="6" w:space="0" w:color="auto"/>
              <w:bottom w:val="single" w:sz="6" w:space="0" w:color="auto"/>
              <w:right w:val="single" w:sz="6" w:space="0" w:color="auto"/>
            </w:tcBorders>
          </w:tcPr>
          <w:p w14:paraId="2F93BC7C"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2288" w:type="dxa"/>
            <w:tcBorders>
              <w:top w:val="single" w:sz="6" w:space="0" w:color="auto"/>
              <w:left w:val="single" w:sz="6" w:space="0" w:color="auto"/>
              <w:bottom w:val="single" w:sz="6" w:space="0" w:color="auto"/>
              <w:right w:val="single" w:sz="6" w:space="0" w:color="auto"/>
            </w:tcBorders>
          </w:tcPr>
          <w:p w14:paraId="51B2BCC2" w14:textId="77777777" w:rsidR="00333A63" w:rsidRPr="00141FFF" w:rsidRDefault="00333A63">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141FFF">
              <w:rPr>
                <w:rFonts w:ascii="Times New Roman" w:hAnsi="Times New Roman"/>
                <w:sz w:val="20"/>
                <w:lang w:val="de-DE"/>
              </w:rPr>
              <w:t>Bau und Ausrüstung</w:t>
            </w:r>
          </w:p>
        </w:tc>
        <w:tc>
          <w:tcPr>
            <w:tcW w:w="567" w:type="dxa"/>
            <w:tcBorders>
              <w:top w:val="single" w:sz="6" w:space="0" w:color="auto"/>
              <w:left w:val="single" w:sz="6" w:space="0" w:color="auto"/>
              <w:bottom w:val="single" w:sz="6" w:space="0" w:color="auto"/>
              <w:right w:val="single" w:sz="6" w:space="0" w:color="auto"/>
            </w:tcBorders>
          </w:tcPr>
          <w:p w14:paraId="510044E7" w14:textId="56A0E3CE" w:rsidR="00333A63" w:rsidRPr="00141FFF"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r>
              <w:rPr>
                <w:rFonts w:ascii="Times New Roman" w:hAnsi="Times New Roman"/>
                <w:sz w:val="20"/>
                <w:lang w:val="de-DE"/>
              </w:rPr>
              <w:t>0</w:t>
            </w:r>
          </w:p>
        </w:tc>
        <w:tc>
          <w:tcPr>
            <w:tcW w:w="567" w:type="dxa"/>
            <w:tcBorders>
              <w:top w:val="single" w:sz="6" w:space="0" w:color="auto"/>
              <w:left w:val="single" w:sz="6" w:space="0" w:color="auto"/>
              <w:bottom w:val="single" w:sz="6" w:space="0" w:color="auto"/>
              <w:right w:val="single" w:sz="6" w:space="0" w:color="auto"/>
            </w:tcBorders>
          </w:tcPr>
          <w:p w14:paraId="12603760" w14:textId="23698D2E"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76" w:author="Bölker, Steffan" w:date="2018-10-08T11:14:00Z">
              <w:r w:rsidDel="004332E9">
                <w:rPr>
                  <w:rFonts w:ascii="Times New Roman" w:hAnsi="Times New Roman"/>
                  <w:sz w:val="20"/>
                  <w:lang w:val="de-DE"/>
                </w:rPr>
                <w:delText>49</w:delText>
              </w:r>
            </w:del>
            <w:ins w:id="77" w:author="Bölker, Steffan" w:date="2018-10-08T11:14:00Z">
              <w:r>
                <w:rPr>
                  <w:rFonts w:ascii="Times New Roman" w:hAnsi="Times New Roman"/>
                  <w:sz w:val="20"/>
                  <w:lang w:val="de-DE"/>
                </w:rPr>
                <w:t>48</w:t>
              </w:r>
            </w:ins>
          </w:p>
        </w:tc>
        <w:tc>
          <w:tcPr>
            <w:tcW w:w="708" w:type="dxa"/>
            <w:tcBorders>
              <w:top w:val="single" w:sz="6" w:space="0" w:color="auto"/>
              <w:left w:val="single" w:sz="6" w:space="0" w:color="auto"/>
              <w:bottom w:val="single" w:sz="6" w:space="0" w:color="auto"/>
              <w:right w:val="single" w:sz="6" w:space="0" w:color="auto"/>
            </w:tcBorders>
          </w:tcPr>
          <w:p w14:paraId="10390F1B" w14:textId="4C5B3AD4"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26</w:t>
            </w:r>
          </w:p>
        </w:tc>
        <w:tc>
          <w:tcPr>
            <w:tcW w:w="1276" w:type="dxa"/>
            <w:tcBorders>
              <w:top w:val="single" w:sz="6" w:space="0" w:color="auto"/>
              <w:left w:val="single" w:sz="6" w:space="0" w:color="auto"/>
              <w:bottom w:val="single" w:sz="6" w:space="0" w:color="auto"/>
              <w:right w:val="single" w:sz="6" w:space="0" w:color="auto"/>
            </w:tcBorders>
          </w:tcPr>
          <w:p w14:paraId="78053F3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7C5835D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5F157C59"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650520D"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r>
      <w:tr w:rsidR="00333A63" w:rsidRPr="00141FFF" w14:paraId="1D31F37F" w14:textId="77777777" w:rsidTr="00874488">
        <w:tc>
          <w:tcPr>
            <w:tcW w:w="433" w:type="dxa"/>
            <w:tcBorders>
              <w:top w:val="single" w:sz="6" w:space="0" w:color="auto"/>
              <w:left w:val="single" w:sz="6" w:space="0" w:color="auto"/>
              <w:bottom w:val="single" w:sz="6" w:space="0" w:color="auto"/>
              <w:right w:val="single" w:sz="6" w:space="0" w:color="auto"/>
            </w:tcBorders>
          </w:tcPr>
          <w:p w14:paraId="60650F7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2288" w:type="dxa"/>
            <w:tcBorders>
              <w:top w:val="single" w:sz="6" w:space="0" w:color="auto"/>
              <w:left w:val="single" w:sz="6" w:space="0" w:color="auto"/>
              <w:bottom w:val="single" w:sz="6" w:space="0" w:color="auto"/>
              <w:right w:val="single" w:sz="6" w:space="0" w:color="auto"/>
            </w:tcBorders>
          </w:tcPr>
          <w:p w14:paraId="201043AB" w14:textId="77777777" w:rsidR="00333A63" w:rsidRPr="00141FFF" w:rsidRDefault="00333A63">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141FFF">
              <w:rPr>
                <w:rFonts w:ascii="Times New Roman" w:hAnsi="Times New Roman"/>
                <w:sz w:val="20"/>
                <w:lang w:val="de-DE"/>
              </w:rPr>
              <w:t>Behandlung der Laderäume/Ladetanks und angrenzende Räume</w:t>
            </w:r>
          </w:p>
        </w:tc>
        <w:tc>
          <w:tcPr>
            <w:tcW w:w="567" w:type="dxa"/>
            <w:tcBorders>
              <w:top w:val="single" w:sz="6" w:space="0" w:color="auto"/>
              <w:left w:val="single" w:sz="6" w:space="0" w:color="auto"/>
              <w:bottom w:val="single" w:sz="6" w:space="0" w:color="auto"/>
              <w:right w:val="single" w:sz="6" w:space="0" w:color="auto"/>
            </w:tcBorders>
          </w:tcPr>
          <w:p w14:paraId="2B00CA5E" w14:textId="2BBCE514"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567" w:type="dxa"/>
            <w:tcBorders>
              <w:top w:val="single" w:sz="6" w:space="0" w:color="auto"/>
              <w:left w:val="single" w:sz="6" w:space="0" w:color="auto"/>
              <w:bottom w:val="single" w:sz="6" w:space="0" w:color="auto"/>
              <w:right w:val="single" w:sz="6" w:space="0" w:color="auto"/>
            </w:tcBorders>
          </w:tcPr>
          <w:p w14:paraId="58604A6B" w14:textId="70558BE5"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78" w:author="Bölker, Steffan" w:date="2018-10-08T11:14:00Z">
              <w:r w:rsidRPr="00141FFF" w:rsidDel="004332E9">
                <w:rPr>
                  <w:rFonts w:ascii="Times New Roman" w:hAnsi="Times New Roman"/>
                  <w:sz w:val="20"/>
                  <w:lang w:val="de-DE"/>
                </w:rPr>
                <w:delText>33</w:delText>
              </w:r>
            </w:del>
            <w:ins w:id="79" w:author="Bölker, Steffan" w:date="2018-10-08T11:14:00Z">
              <w:r>
                <w:rPr>
                  <w:rFonts w:ascii="Times New Roman" w:hAnsi="Times New Roman"/>
                  <w:sz w:val="20"/>
                  <w:lang w:val="de-DE"/>
                </w:rPr>
                <w:t>31</w:t>
              </w:r>
            </w:ins>
          </w:p>
        </w:tc>
        <w:tc>
          <w:tcPr>
            <w:tcW w:w="708" w:type="dxa"/>
            <w:tcBorders>
              <w:top w:val="single" w:sz="6" w:space="0" w:color="auto"/>
              <w:left w:val="single" w:sz="6" w:space="0" w:color="auto"/>
              <w:bottom w:val="single" w:sz="6" w:space="0" w:color="auto"/>
              <w:right w:val="single" w:sz="6" w:space="0" w:color="auto"/>
            </w:tcBorders>
          </w:tcPr>
          <w:p w14:paraId="0113D5A6" w14:textId="0D1672BE"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19</w:t>
            </w:r>
          </w:p>
        </w:tc>
        <w:tc>
          <w:tcPr>
            <w:tcW w:w="1276" w:type="dxa"/>
            <w:tcBorders>
              <w:top w:val="single" w:sz="6" w:space="0" w:color="auto"/>
              <w:left w:val="single" w:sz="6" w:space="0" w:color="auto"/>
              <w:bottom w:val="single" w:sz="6" w:space="0" w:color="auto"/>
              <w:right w:val="single" w:sz="6" w:space="0" w:color="auto"/>
            </w:tcBorders>
          </w:tcPr>
          <w:p w14:paraId="70F7EE8F"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7287D90F"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609F1C7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3130EF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r>
      <w:tr w:rsidR="00333A63" w:rsidRPr="00141FFF" w14:paraId="1C714616" w14:textId="77777777" w:rsidTr="00874488">
        <w:tc>
          <w:tcPr>
            <w:tcW w:w="433" w:type="dxa"/>
            <w:tcBorders>
              <w:top w:val="single" w:sz="6" w:space="0" w:color="auto"/>
              <w:left w:val="single" w:sz="6" w:space="0" w:color="auto"/>
              <w:bottom w:val="single" w:sz="6" w:space="0" w:color="auto"/>
              <w:right w:val="single" w:sz="6" w:space="0" w:color="auto"/>
            </w:tcBorders>
          </w:tcPr>
          <w:p w14:paraId="205719D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c>
          <w:tcPr>
            <w:tcW w:w="2288" w:type="dxa"/>
            <w:tcBorders>
              <w:top w:val="single" w:sz="6" w:space="0" w:color="auto"/>
              <w:left w:val="single" w:sz="6" w:space="0" w:color="auto"/>
              <w:bottom w:val="single" w:sz="6" w:space="0" w:color="auto"/>
              <w:right w:val="single" w:sz="6" w:space="0" w:color="auto"/>
            </w:tcBorders>
          </w:tcPr>
          <w:p w14:paraId="48872A9E" w14:textId="77777777" w:rsidR="00333A63" w:rsidRPr="00141FFF" w:rsidRDefault="00333A63">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141FFF">
              <w:rPr>
                <w:rFonts w:ascii="Times New Roman" w:hAnsi="Times New Roman"/>
                <w:sz w:val="20"/>
                <w:lang w:val="de-DE"/>
              </w:rPr>
              <w:t>Messtechnik und Probeentnahme</w:t>
            </w:r>
          </w:p>
        </w:tc>
        <w:tc>
          <w:tcPr>
            <w:tcW w:w="567" w:type="dxa"/>
            <w:tcBorders>
              <w:top w:val="single" w:sz="6" w:space="0" w:color="auto"/>
              <w:left w:val="single" w:sz="6" w:space="0" w:color="auto"/>
              <w:bottom w:val="single" w:sz="6" w:space="0" w:color="auto"/>
              <w:right w:val="single" w:sz="6" w:space="0" w:color="auto"/>
            </w:tcBorders>
          </w:tcPr>
          <w:p w14:paraId="047ABD41" w14:textId="7A4176D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567" w:type="dxa"/>
            <w:tcBorders>
              <w:top w:val="single" w:sz="6" w:space="0" w:color="auto"/>
              <w:left w:val="single" w:sz="6" w:space="0" w:color="auto"/>
              <w:bottom w:val="single" w:sz="6" w:space="0" w:color="auto"/>
              <w:right w:val="single" w:sz="6" w:space="0" w:color="auto"/>
            </w:tcBorders>
          </w:tcPr>
          <w:p w14:paraId="73BB0F85" w14:textId="3780555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13</w:t>
            </w:r>
          </w:p>
        </w:tc>
        <w:tc>
          <w:tcPr>
            <w:tcW w:w="708" w:type="dxa"/>
            <w:tcBorders>
              <w:top w:val="single" w:sz="6" w:space="0" w:color="auto"/>
              <w:left w:val="single" w:sz="6" w:space="0" w:color="auto"/>
              <w:bottom w:val="single" w:sz="6" w:space="0" w:color="auto"/>
              <w:right w:val="single" w:sz="6" w:space="0" w:color="auto"/>
            </w:tcBorders>
          </w:tcPr>
          <w:p w14:paraId="6A4F6843" w14:textId="37AD5E60"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035FB16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0926695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21A3A75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E5776B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r>
      <w:tr w:rsidR="00333A63" w:rsidRPr="00141FFF" w14:paraId="61B4CE40" w14:textId="77777777" w:rsidTr="00874488">
        <w:tc>
          <w:tcPr>
            <w:tcW w:w="433" w:type="dxa"/>
            <w:tcBorders>
              <w:top w:val="single" w:sz="6" w:space="0" w:color="auto"/>
              <w:left w:val="single" w:sz="6" w:space="0" w:color="auto"/>
              <w:bottom w:val="single" w:sz="6" w:space="0" w:color="auto"/>
              <w:right w:val="single" w:sz="6" w:space="0" w:color="auto"/>
            </w:tcBorders>
          </w:tcPr>
          <w:p w14:paraId="409A6F0B"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5</w:t>
            </w:r>
          </w:p>
        </w:tc>
        <w:tc>
          <w:tcPr>
            <w:tcW w:w="2288" w:type="dxa"/>
            <w:tcBorders>
              <w:top w:val="single" w:sz="6" w:space="0" w:color="auto"/>
              <w:left w:val="single" w:sz="6" w:space="0" w:color="auto"/>
              <w:bottom w:val="single" w:sz="6" w:space="0" w:color="auto"/>
              <w:right w:val="single" w:sz="6" w:space="0" w:color="auto"/>
            </w:tcBorders>
          </w:tcPr>
          <w:p w14:paraId="7FA2C38C" w14:textId="77777777" w:rsidR="00333A63" w:rsidRPr="00141FFF" w:rsidRDefault="00333A63">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141FFF">
              <w:rPr>
                <w:rFonts w:ascii="Times New Roman" w:hAnsi="Times New Roman"/>
                <w:sz w:val="20"/>
                <w:lang w:val="de-DE"/>
              </w:rPr>
              <w:t>Produktkenntnisse</w:t>
            </w:r>
          </w:p>
        </w:tc>
        <w:tc>
          <w:tcPr>
            <w:tcW w:w="567" w:type="dxa"/>
            <w:tcBorders>
              <w:top w:val="single" w:sz="6" w:space="0" w:color="auto"/>
              <w:left w:val="single" w:sz="6" w:space="0" w:color="auto"/>
              <w:bottom w:val="single" w:sz="6" w:space="0" w:color="auto"/>
              <w:right w:val="single" w:sz="6" w:space="0" w:color="auto"/>
            </w:tcBorders>
          </w:tcPr>
          <w:p w14:paraId="2234C7CC" w14:textId="55A80198"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78</w:t>
            </w:r>
          </w:p>
        </w:tc>
        <w:tc>
          <w:tcPr>
            <w:tcW w:w="567" w:type="dxa"/>
            <w:tcBorders>
              <w:top w:val="single" w:sz="6" w:space="0" w:color="auto"/>
              <w:left w:val="single" w:sz="6" w:space="0" w:color="auto"/>
              <w:bottom w:val="single" w:sz="6" w:space="0" w:color="auto"/>
              <w:right w:val="single" w:sz="6" w:space="0" w:color="auto"/>
            </w:tcBorders>
          </w:tcPr>
          <w:p w14:paraId="5DE1B333" w14:textId="4892425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36A4A06B" w14:textId="2EB0A841"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64AAEA2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0BE4FC36"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6AAC5FA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71DDB6A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r>
      <w:tr w:rsidR="00333A63" w:rsidRPr="00141FFF" w14:paraId="4F54F8AD" w14:textId="77777777" w:rsidTr="00874488">
        <w:tc>
          <w:tcPr>
            <w:tcW w:w="433" w:type="dxa"/>
            <w:tcBorders>
              <w:top w:val="single" w:sz="6" w:space="0" w:color="auto"/>
              <w:left w:val="single" w:sz="6" w:space="0" w:color="auto"/>
              <w:bottom w:val="single" w:sz="6" w:space="0" w:color="auto"/>
              <w:right w:val="single" w:sz="6" w:space="0" w:color="auto"/>
            </w:tcBorders>
          </w:tcPr>
          <w:p w14:paraId="7059664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6</w:t>
            </w:r>
          </w:p>
        </w:tc>
        <w:tc>
          <w:tcPr>
            <w:tcW w:w="2288" w:type="dxa"/>
            <w:tcBorders>
              <w:top w:val="single" w:sz="6" w:space="0" w:color="auto"/>
              <w:left w:val="single" w:sz="6" w:space="0" w:color="auto"/>
              <w:bottom w:val="single" w:sz="6" w:space="0" w:color="auto"/>
              <w:right w:val="single" w:sz="6" w:space="0" w:color="auto"/>
            </w:tcBorders>
          </w:tcPr>
          <w:p w14:paraId="30B4D93B" w14:textId="77777777" w:rsidR="00333A63" w:rsidRPr="00141FFF" w:rsidRDefault="00333A63">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141FFF">
              <w:rPr>
                <w:rFonts w:ascii="Times New Roman" w:hAnsi="Times New Roman"/>
                <w:sz w:val="20"/>
                <w:lang w:val="de-DE"/>
              </w:rPr>
              <w:t>Laden, Löschen und Befördern</w:t>
            </w:r>
          </w:p>
        </w:tc>
        <w:tc>
          <w:tcPr>
            <w:tcW w:w="567" w:type="dxa"/>
            <w:tcBorders>
              <w:top w:val="single" w:sz="6" w:space="0" w:color="auto"/>
              <w:left w:val="single" w:sz="6" w:space="0" w:color="auto"/>
              <w:bottom w:val="single" w:sz="6" w:space="0" w:color="auto"/>
              <w:right w:val="single" w:sz="6" w:space="0" w:color="auto"/>
            </w:tcBorders>
          </w:tcPr>
          <w:p w14:paraId="24FE6B73" w14:textId="37487008"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567" w:type="dxa"/>
            <w:tcBorders>
              <w:top w:val="single" w:sz="6" w:space="0" w:color="auto"/>
              <w:left w:val="single" w:sz="6" w:space="0" w:color="auto"/>
              <w:bottom w:val="single" w:sz="6" w:space="0" w:color="auto"/>
              <w:right w:val="single" w:sz="6" w:space="0" w:color="auto"/>
            </w:tcBorders>
          </w:tcPr>
          <w:p w14:paraId="4F6CEB66" w14:textId="773CE153"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80" w:author="Bölker, Steffan" w:date="2018-10-08T11:14:00Z">
              <w:r w:rsidDel="004332E9">
                <w:rPr>
                  <w:rFonts w:ascii="Times New Roman" w:hAnsi="Times New Roman"/>
                  <w:sz w:val="20"/>
                  <w:lang w:val="de-DE"/>
                </w:rPr>
                <w:delText>53</w:delText>
              </w:r>
            </w:del>
            <w:ins w:id="81" w:author="Bölker, Steffan" w:date="2018-10-08T11:14:00Z">
              <w:r>
                <w:rPr>
                  <w:rFonts w:ascii="Times New Roman" w:hAnsi="Times New Roman"/>
                  <w:sz w:val="20"/>
                  <w:lang w:val="de-DE"/>
                </w:rPr>
                <w:t>51</w:t>
              </w:r>
            </w:ins>
          </w:p>
        </w:tc>
        <w:tc>
          <w:tcPr>
            <w:tcW w:w="708" w:type="dxa"/>
            <w:tcBorders>
              <w:top w:val="single" w:sz="6" w:space="0" w:color="auto"/>
              <w:left w:val="single" w:sz="6" w:space="0" w:color="auto"/>
              <w:bottom w:val="single" w:sz="6" w:space="0" w:color="auto"/>
              <w:right w:val="single" w:sz="6" w:space="0" w:color="auto"/>
            </w:tcBorders>
          </w:tcPr>
          <w:p w14:paraId="208F92FB" w14:textId="2735AC96"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82" w:author="Bölker, Steffan" w:date="2018-10-08T11:14:00Z">
              <w:r w:rsidRPr="00141FFF" w:rsidDel="004332E9">
                <w:rPr>
                  <w:rFonts w:ascii="Times New Roman" w:hAnsi="Times New Roman"/>
                  <w:sz w:val="20"/>
                  <w:lang w:val="de-DE"/>
                </w:rPr>
                <w:delText>70</w:delText>
              </w:r>
            </w:del>
            <w:ins w:id="83" w:author="Bölker, Steffan" w:date="2018-10-08T11:14:00Z">
              <w:r>
                <w:rPr>
                  <w:rFonts w:ascii="Times New Roman" w:hAnsi="Times New Roman"/>
                  <w:sz w:val="20"/>
                  <w:lang w:val="de-DE"/>
                </w:rPr>
                <w:t>80</w:t>
              </w:r>
            </w:ins>
          </w:p>
        </w:tc>
        <w:tc>
          <w:tcPr>
            <w:tcW w:w="1276" w:type="dxa"/>
            <w:tcBorders>
              <w:top w:val="single" w:sz="6" w:space="0" w:color="auto"/>
              <w:left w:val="single" w:sz="6" w:space="0" w:color="auto"/>
              <w:bottom w:val="single" w:sz="6" w:space="0" w:color="auto"/>
              <w:right w:val="single" w:sz="6" w:space="0" w:color="auto"/>
            </w:tcBorders>
          </w:tcPr>
          <w:p w14:paraId="3F06626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72F8E9B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522C1B4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w:t>
            </w:r>
          </w:p>
        </w:tc>
        <w:tc>
          <w:tcPr>
            <w:tcW w:w="1134" w:type="dxa"/>
            <w:tcBorders>
              <w:top w:val="single" w:sz="6" w:space="0" w:color="auto"/>
              <w:left w:val="single" w:sz="6" w:space="0" w:color="auto"/>
              <w:bottom w:val="single" w:sz="6" w:space="0" w:color="auto"/>
              <w:right w:val="single" w:sz="6" w:space="0" w:color="auto"/>
            </w:tcBorders>
          </w:tcPr>
          <w:p w14:paraId="01204DCA"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6</w:t>
            </w:r>
          </w:p>
        </w:tc>
      </w:tr>
      <w:tr w:rsidR="00333A63" w:rsidRPr="00141FFF" w14:paraId="65744CB2" w14:textId="77777777" w:rsidTr="00874488">
        <w:tc>
          <w:tcPr>
            <w:tcW w:w="433" w:type="dxa"/>
            <w:tcBorders>
              <w:top w:val="single" w:sz="6" w:space="0" w:color="auto"/>
              <w:left w:val="single" w:sz="6" w:space="0" w:color="auto"/>
              <w:bottom w:val="single" w:sz="6" w:space="0" w:color="auto"/>
              <w:right w:val="single" w:sz="6" w:space="0" w:color="auto"/>
            </w:tcBorders>
          </w:tcPr>
          <w:p w14:paraId="09D4EAD4"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p>
        </w:tc>
        <w:tc>
          <w:tcPr>
            <w:tcW w:w="2288" w:type="dxa"/>
            <w:tcBorders>
              <w:top w:val="single" w:sz="6" w:space="0" w:color="auto"/>
              <w:left w:val="single" w:sz="6" w:space="0" w:color="auto"/>
              <w:bottom w:val="single" w:sz="6" w:space="0" w:color="auto"/>
              <w:right w:val="single" w:sz="6" w:space="0" w:color="auto"/>
            </w:tcBorders>
          </w:tcPr>
          <w:p w14:paraId="48418E1F" w14:textId="77777777" w:rsidR="00333A63" w:rsidRPr="00141FFF" w:rsidRDefault="00333A63">
            <w:pPr>
              <w:pStyle w:val="N2"/>
              <w:tabs>
                <w:tab w:val="clear" w:pos="-340"/>
                <w:tab w:val="clear" w:pos="284"/>
                <w:tab w:val="clear" w:pos="454"/>
                <w:tab w:val="clear" w:pos="680"/>
                <w:tab w:val="clear" w:pos="1418"/>
                <w:tab w:val="center" w:pos="1806"/>
                <w:tab w:val="left" w:pos="2240"/>
              </w:tabs>
              <w:ind w:left="71" w:firstLine="0"/>
              <w:rPr>
                <w:rFonts w:ascii="Times New Roman" w:hAnsi="Times New Roman"/>
                <w:sz w:val="20"/>
                <w:lang w:val="de-DE"/>
              </w:rPr>
            </w:pPr>
            <w:r w:rsidRPr="00141FFF">
              <w:rPr>
                <w:rFonts w:ascii="Times New Roman" w:hAnsi="Times New Roman"/>
                <w:sz w:val="20"/>
                <w:lang w:val="de-DE"/>
              </w:rPr>
              <w:t>Dokumente</w:t>
            </w:r>
            <w:r w:rsidRPr="00141FFF">
              <w:rPr>
                <w:rFonts w:ascii="Times New Roman" w:hAnsi="Times New Roman"/>
                <w:sz w:val="20"/>
                <w:lang w:val="de-DE"/>
              </w:rPr>
              <w:tab/>
            </w:r>
          </w:p>
        </w:tc>
        <w:tc>
          <w:tcPr>
            <w:tcW w:w="567" w:type="dxa"/>
            <w:tcBorders>
              <w:top w:val="single" w:sz="6" w:space="0" w:color="auto"/>
              <w:left w:val="single" w:sz="6" w:space="0" w:color="auto"/>
              <w:bottom w:val="single" w:sz="6" w:space="0" w:color="auto"/>
              <w:right w:val="single" w:sz="6" w:space="0" w:color="auto"/>
            </w:tcBorders>
          </w:tcPr>
          <w:p w14:paraId="15F62391" w14:textId="7105EFE1"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567" w:type="dxa"/>
            <w:tcBorders>
              <w:top w:val="single" w:sz="6" w:space="0" w:color="auto"/>
              <w:left w:val="single" w:sz="6" w:space="0" w:color="auto"/>
              <w:bottom w:val="single" w:sz="6" w:space="0" w:color="auto"/>
              <w:right w:val="single" w:sz="6" w:space="0" w:color="auto"/>
            </w:tcBorders>
          </w:tcPr>
          <w:p w14:paraId="1EBF1F29" w14:textId="56E2BA2A"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23</w:t>
            </w:r>
          </w:p>
        </w:tc>
        <w:tc>
          <w:tcPr>
            <w:tcW w:w="708" w:type="dxa"/>
            <w:tcBorders>
              <w:top w:val="single" w:sz="6" w:space="0" w:color="auto"/>
              <w:left w:val="single" w:sz="6" w:space="0" w:color="auto"/>
              <w:bottom w:val="single" w:sz="6" w:space="0" w:color="auto"/>
              <w:right w:val="single" w:sz="6" w:space="0" w:color="auto"/>
            </w:tcBorders>
          </w:tcPr>
          <w:p w14:paraId="251B2530" w14:textId="2A82A420"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22</w:t>
            </w:r>
          </w:p>
        </w:tc>
        <w:tc>
          <w:tcPr>
            <w:tcW w:w="1276" w:type="dxa"/>
            <w:tcBorders>
              <w:top w:val="single" w:sz="6" w:space="0" w:color="auto"/>
              <w:left w:val="single" w:sz="6" w:space="0" w:color="auto"/>
              <w:bottom w:val="single" w:sz="6" w:space="0" w:color="auto"/>
              <w:right w:val="single" w:sz="6" w:space="0" w:color="auto"/>
            </w:tcBorders>
          </w:tcPr>
          <w:p w14:paraId="1D6E6C3F" w14:textId="77777777" w:rsidR="00333A63" w:rsidRPr="00141FFF" w:rsidRDefault="00333A63" w:rsidP="00FE0801">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303B5D24"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70710704"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3B27159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4</w:t>
            </w:r>
          </w:p>
        </w:tc>
      </w:tr>
      <w:tr w:rsidR="00333A63" w:rsidRPr="00141FFF" w14:paraId="0469FEDD" w14:textId="77777777" w:rsidTr="00874488">
        <w:tc>
          <w:tcPr>
            <w:tcW w:w="433" w:type="dxa"/>
            <w:tcBorders>
              <w:top w:val="single" w:sz="6" w:space="0" w:color="auto"/>
              <w:left w:val="single" w:sz="6" w:space="0" w:color="auto"/>
              <w:bottom w:val="single" w:sz="6" w:space="0" w:color="auto"/>
              <w:right w:val="single" w:sz="6" w:space="0" w:color="auto"/>
            </w:tcBorders>
          </w:tcPr>
          <w:p w14:paraId="39AF38C2"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8</w:t>
            </w:r>
          </w:p>
        </w:tc>
        <w:tc>
          <w:tcPr>
            <w:tcW w:w="2288" w:type="dxa"/>
            <w:tcBorders>
              <w:top w:val="single" w:sz="6" w:space="0" w:color="auto"/>
              <w:left w:val="single" w:sz="6" w:space="0" w:color="auto"/>
              <w:bottom w:val="single" w:sz="6" w:space="0" w:color="auto"/>
              <w:right w:val="single" w:sz="6" w:space="0" w:color="auto"/>
            </w:tcBorders>
          </w:tcPr>
          <w:p w14:paraId="12213A21" w14:textId="77777777" w:rsidR="00333A63" w:rsidRPr="00141FFF" w:rsidRDefault="00333A63">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141FFF">
              <w:rPr>
                <w:rFonts w:ascii="Times New Roman" w:hAnsi="Times New Roman"/>
                <w:sz w:val="20"/>
                <w:lang w:val="de-DE"/>
              </w:rPr>
              <w:t>Gefährdung und Präventionsmaßnahmen</w:t>
            </w:r>
          </w:p>
        </w:tc>
        <w:tc>
          <w:tcPr>
            <w:tcW w:w="567" w:type="dxa"/>
            <w:tcBorders>
              <w:top w:val="single" w:sz="6" w:space="0" w:color="auto"/>
              <w:left w:val="single" w:sz="6" w:space="0" w:color="auto"/>
              <w:bottom w:val="single" w:sz="6" w:space="0" w:color="auto"/>
              <w:right w:val="single" w:sz="6" w:space="0" w:color="auto"/>
            </w:tcBorders>
          </w:tcPr>
          <w:p w14:paraId="1FBFBAB0" w14:textId="3CA9D30D"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73</w:t>
            </w:r>
          </w:p>
        </w:tc>
        <w:tc>
          <w:tcPr>
            <w:tcW w:w="567" w:type="dxa"/>
            <w:tcBorders>
              <w:top w:val="single" w:sz="6" w:space="0" w:color="auto"/>
              <w:left w:val="single" w:sz="6" w:space="0" w:color="auto"/>
              <w:bottom w:val="single" w:sz="6" w:space="0" w:color="auto"/>
              <w:right w:val="single" w:sz="6" w:space="0" w:color="auto"/>
            </w:tcBorders>
          </w:tcPr>
          <w:p w14:paraId="1969BC58" w14:textId="122A1E81"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84" w:author="Bölker, Steffan" w:date="2018-10-08T11:14:00Z">
              <w:r w:rsidDel="004332E9">
                <w:rPr>
                  <w:rFonts w:ascii="Times New Roman" w:hAnsi="Times New Roman"/>
                  <w:sz w:val="20"/>
                  <w:lang w:val="de-DE"/>
                </w:rPr>
                <w:delText>36</w:delText>
              </w:r>
            </w:del>
            <w:ins w:id="85" w:author="Bölker, Steffan" w:date="2018-10-08T11:14:00Z">
              <w:r>
                <w:rPr>
                  <w:rFonts w:ascii="Times New Roman" w:hAnsi="Times New Roman"/>
                  <w:sz w:val="20"/>
                  <w:lang w:val="de-DE"/>
                </w:rPr>
                <w:t>35</w:t>
              </w:r>
            </w:ins>
          </w:p>
        </w:tc>
        <w:tc>
          <w:tcPr>
            <w:tcW w:w="708" w:type="dxa"/>
            <w:tcBorders>
              <w:top w:val="single" w:sz="6" w:space="0" w:color="auto"/>
              <w:left w:val="single" w:sz="6" w:space="0" w:color="auto"/>
              <w:bottom w:val="single" w:sz="6" w:space="0" w:color="auto"/>
              <w:right w:val="single" w:sz="6" w:space="0" w:color="auto"/>
            </w:tcBorders>
          </w:tcPr>
          <w:p w14:paraId="086B3D9C" w14:textId="73E5141F"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27</w:t>
            </w:r>
          </w:p>
        </w:tc>
        <w:tc>
          <w:tcPr>
            <w:tcW w:w="1276" w:type="dxa"/>
            <w:tcBorders>
              <w:top w:val="single" w:sz="6" w:space="0" w:color="auto"/>
              <w:left w:val="single" w:sz="6" w:space="0" w:color="auto"/>
              <w:bottom w:val="single" w:sz="6" w:space="0" w:color="auto"/>
              <w:right w:val="single" w:sz="6" w:space="0" w:color="auto"/>
            </w:tcBorders>
          </w:tcPr>
          <w:p w14:paraId="152741A5"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1E0E24B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417" w:type="dxa"/>
            <w:tcBorders>
              <w:top w:val="single" w:sz="6" w:space="0" w:color="auto"/>
              <w:left w:val="single" w:sz="6" w:space="0" w:color="auto"/>
              <w:bottom w:val="single" w:sz="6" w:space="0" w:color="auto"/>
              <w:right w:val="single" w:sz="6" w:space="0" w:color="auto"/>
            </w:tcBorders>
          </w:tcPr>
          <w:p w14:paraId="1FA36F27"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BEBE982" w14:textId="77777777" w:rsidR="00333A63" w:rsidRPr="00141FFF" w:rsidRDefault="00333A63">
            <w:pPr>
              <w:pStyle w:val="N2"/>
              <w:tabs>
                <w:tab w:val="clear" w:pos="-340"/>
                <w:tab w:val="clear" w:pos="284"/>
                <w:tab w:val="clear" w:pos="454"/>
                <w:tab w:val="clear" w:pos="680"/>
                <w:tab w:val="clear" w:pos="1418"/>
                <w:tab w:val="left" w:pos="540"/>
              </w:tabs>
              <w:ind w:left="540" w:right="12" w:hanging="540"/>
              <w:jc w:val="center"/>
              <w:rPr>
                <w:rFonts w:ascii="Times New Roman" w:hAnsi="Times New Roman"/>
                <w:sz w:val="20"/>
                <w:lang w:val="de-DE"/>
              </w:rPr>
            </w:pPr>
            <w:r w:rsidRPr="00141FFF">
              <w:rPr>
                <w:rFonts w:ascii="Times New Roman" w:hAnsi="Times New Roman"/>
                <w:sz w:val="20"/>
                <w:lang w:val="de-DE"/>
              </w:rPr>
              <w:t>5</w:t>
            </w:r>
          </w:p>
        </w:tc>
      </w:tr>
      <w:tr w:rsidR="00333A63" w:rsidRPr="00141FFF" w14:paraId="6BC035F6" w14:textId="77777777" w:rsidTr="00874488">
        <w:tc>
          <w:tcPr>
            <w:tcW w:w="433" w:type="dxa"/>
            <w:tcBorders>
              <w:top w:val="single" w:sz="6" w:space="0" w:color="auto"/>
              <w:left w:val="single" w:sz="6" w:space="0" w:color="auto"/>
              <w:bottom w:val="single" w:sz="6" w:space="0" w:color="auto"/>
              <w:right w:val="single" w:sz="6" w:space="0" w:color="auto"/>
            </w:tcBorders>
          </w:tcPr>
          <w:p w14:paraId="7163279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9</w:t>
            </w:r>
          </w:p>
        </w:tc>
        <w:tc>
          <w:tcPr>
            <w:tcW w:w="2288" w:type="dxa"/>
            <w:tcBorders>
              <w:top w:val="single" w:sz="6" w:space="0" w:color="auto"/>
              <w:left w:val="single" w:sz="6" w:space="0" w:color="auto"/>
              <w:bottom w:val="single" w:sz="6" w:space="0" w:color="auto"/>
              <w:right w:val="single" w:sz="6" w:space="0" w:color="auto"/>
            </w:tcBorders>
          </w:tcPr>
          <w:p w14:paraId="03F1EA3A" w14:textId="77777777" w:rsidR="00333A63" w:rsidRPr="00141FFF" w:rsidRDefault="00333A63">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141FFF">
              <w:rPr>
                <w:rFonts w:ascii="Times New Roman" w:hAnsi="Times New Roman"/>
                <w:sz w:val="20"/>
                <w:lang w:val="de-DE"/>
              </w:rPr>
              <w:t>Stabilität</w:t>
            </w:r>
          </w:p>
        </w:tc>
        <w:tc>
          <w:tcPr>
            <w:tcW w:w="567" w:type="dxa"/>
            <w:tcBorders>
              <w:top w:val="single" w:sz="6" w:space="0" w:color="auto"/>
              <w:left w:val="single" w:sz="6" w:space="0" w:color="auto"/>
              <w:bottom w:val="single" w:sz="6" w:space="0" w:color="auto"/>
              <w:right w:val="single" w:sz="6" w:space="0" w:color="auto"/>
            </w:tcBorders>
          </w:tcPr>
          <w:p w14:paraId="72B372FB" w14:textId="15EBF6EB"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567" w:type="dxa"/>
            <w:tcBorders>
              <w:top w:val="single" w:sz="6" w:space="0" w:color="auto"/>
              <w:left w:val="single" w:sz="6" w:space="0" w:color="auto"/>
              <w:bottom w:val="single" w:sz="6" w:space="0" w:color="auto"/>
              <w:right w:val="single" w:sz="6" w:space="0" w:color="auto"/>
            </w:tcBorders>
          </w:tcPr>
          <w:p w14:paraId="694F0510" w14:textId="0C3F2980"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r w:rsidRPr="00141FFF">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178216A6" w14:textId="07B88E9B"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r w:rsidRPr="00141FFF">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74AB9DF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76D9023F"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417" w:type="dxa"/>
            <w:tcBorders>
              <w:top w:val="single" w:sz="6" w:space="0" w:color="auto"/>
              <w:left w:val="single" w:sz="6" w:space="0" w:color="auto"/>
              <w:bottom w:val="single" w:sz="6" w:space="0" w:color="auto"/>
              <w:right w:val="single" w:sz="6" w:space="0" w:color="auto"/>
            </w:tcBorders>
          </w:tcPr>
          <w:p w14:paraId="7E381728"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34" w:type="dxa"/>
            <w:tcBorders>
              <w:top w:val="single" w:sz="6" w:space="0" w:color="auto"/>
              <w:left w:val="single" w:sz="6" w:space="0" w:color="auto"/>
              <w:bottom w:val="single" w:sz="6" w:space="0" w:color="auto"/>
              <w:right w:val="single" w:sz="6" w:space="0" w:color="auto"/>
            </w:tcBorders>
          </w:tcPr>
          <w:p w14:paraId="48DD4581" w14:textId="77777777" w:rsidR="00333A63" w:rsidRPr="00141FFF" w:rsidRDefault="00333A63" w:rsidP="001A24CE">
            <w:pPr>
              <w:pStyle w:val="N2"/>
              <w:tabs>
                <w:tab w:val="clear" w:pos="-340"/>
                <w:tab w:val="clear" w:pos="284"/>
                <w:tab w:val="clear" w:pos="454"/>
                <w:tab w:val="clear" w:pos="680"/>
                <w:tab w:val="clear" w:pos="1418"/>
                <w:tab w:val="left" w:pos="540"/>
              </w:tabs>
              <w:ind w:left="540" w:right="12" w:hanging="540"/>
              <w:jc w:val="center"/>
              <w:rPr>
                <w:rFonts w:ascii="Times New Roman" w:hAnsi="Times New Roman"/>
                <w:sz w:val="20"/>
                <w:lang w:val="de-DE"/>
              </w:rPr>
            </w:pPr>
            <w:r w:rsidRPr="00141FFF">
              <w:rPr>
                <w:rFonts w:ascii="Times New Roman" w:hAnsi="Times New Roman"/>
                <w:sz w:val="20"/>
                <w:lang w:val="de-DE"/>
              </w:rPr>
              <w:t>2</w:t>
            </w:r>
          </w:p>
        </w:tc>
      </w:tr>
      <w:tr w:rsidR="00333A63" w:rsidRPr="00331320" w14:paraId="52EE79C3" w14:textId="77777777" w:rsidTr="00874488">
        <w:trPr>
          <w:cantSplit/>
        </w:trPr>
        <w:tc>
          <w:tcPr>
            <w:tcW w:w="2721" w:type="dxa"/>
            <w:gridSpan w:val="2"/>
            <w:tcBorders>
              <w:top w:val="single" w:sz="6" w:space="0" w:color="auto"/>
              <w:left w:val="single" w:sz="6" w:space="0" w:color="auto"/>
              <w:bottom w:val="single" w:sz="6" w:space="0" w:color="auto"/>
              <w:right w:val="single" w:sz="6" w:space="0" w:color="auto"/>
            </w:tcBorders>
          </w:tcPr>
          <w:p w14:paraId="47E2FEE0" w14:textId="77777777" w:rsidR="00333A63" w:rsidRPr="00141FFF" w:rsidRDefault="00333A63">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141FFF">
              <w:rPr>
                <w:rFonts w:ascii="Times New Roman" w:hAnsi="Times New Roman"/>
                <w:sz w:val="20"/>
                <w:lang w:val="de-DE"/>
              </w:rPr>
              <w:t>Insgesamt</w:t>
            </w:r>
          </w:p>
        </w:tc>
        <w:tc>
          <w:tcPr>
            <w:tcW w:w="567" w:type="dxa"/>
            <w:tcBorders>
              <w:top w:val="single" w:sz="6" w:space="0" w:color="auto"/>
              <w:left w:val="single" w:sz="6" w:space="0" w:color="auto"/>
              <w:bottom w:val="single" w:sz="6" w:space="0" w:color="auto"/>
              <w:right w:val="single" w:sz="6" w:space="0" w:color="auto"/>
            </w:tcBorders>
          </w:tcPr>
          <w:p w14:paraId="6A58AF6A"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567" w:type="dxa"/>
            <w:tcBorders>
              <w:top w:val="single" w:sz="6" w:space="0" w:color="auto"/>
              <w:left w:val="single" w:sz="6" w:space="0" w:color="auto"/>
              <w:bottom w:val="single" w:sz="6" w:space="0" w:color="auto"/>
              <w:right w:val="single" w:sz="6" w:space="0" w:color="auto"/>
            </w:tcBorders>
          </w:tcPr>
          <w:p w14:paraId="674E5FC1"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708" w:type="dxa"/>
            <w:tcBorders>
              <w:top w:val="single" w:sz="6" w:space="0" w:color="auto"/>
              <w:left w:val="single" w:sz="6" w:space="0" w:color="auto"/>
              <w:bottom w:val="single" w:sz="6" w:space="0" w:color="auto"/>
              <w:right w:val="single" w:sz="6" w:space="0" w:color="auto"/>
            </w:tcBorders>
          </w:tcPr>
          <w:p w14:paraId="44BC5EA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276" w:type="dxa"/>
            <w:tcBorders>
              <w:top w:val="single" w:sz="6" w:space="0" w:color="auto"/>
              <w:left w:val="single" w:sz="6" w:space="0" w:color="auto"/>
              <w:bottom w:val="single" w:sz="6" w:space="0" w:color="auto"/>
              <w:right w:val="single" w:sz="6" w:space="0" w:color="auto"/>
            </w:tcBorders>
          </w:tcPr>
          <w:p w14:paraId="098924D0" w14:textId="4E439491"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276" w:type="dxa"/>
            <w:tcBorders>
              <w:top w:val="single" w:sz="6" w:space="0" w:color="auto"/>
              <w:left w:val="single" w:sz="6" w:space="0" w:color="auto"/>
              <w:bottom w:val="single" w:sz="6" w:space="0" w:color="auto"/>
              <w:right w:val="single" w:sz="6" w:space="0" w:color="auto"/>
            </w:tcBorders>
          </w:tcPr>
          <w:p w14:paraId="6D55ECBE"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8</w:t>
            </w:r>
          </w:p>
        </w:tc>
        <w:tc>
          <w:tcPr>
            <w:tcW w:w="1417" w:type="dxa"/>
            <w:tcBorders>
              <w:top w:val="single" w:sz="6" w:space="0" w:color="auto"/>
              <w:left w:val="single" w:sz="6" w:space="0" w:color="auto"/>
              <w:bottom w:val="single" w:sz="6" w:space="0" w:color="auto"/>
              <w:right w:val="single" w:sz="6" w:space="0" w:color="auto"/>
            </w:tcBorders>
          </w:tcPr>
          <w:p w14:paraId="1468232C" w14:textId="77777777" w:rsidR="00333A63" w:rsidRPr="00141FFF"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7</w:t>
            </w:r>
          </w:p>
        </w:tc>
        <w:tc>
          <w:tcPr>
            <w:tcW w:w="1134" w:type="dxa"/>
            <w:tcBorders>
              <w:top w:val="single" w:sz="6" w:space="0" w:color="auto"/>
              <w:left w:val="single" w:sz="6" w:space="0" w:color="auto"/>
              <w:bottom w:val="single" w:sz="6" w:space="0" w:color="auto"/>
              <w:right w:val="single" w:sz="6" w:space="0" w:color="auto"/>
            </w:tcBorders>
          </w:tcPr>
          <w:p w14:paraId="7A1A02E8" w14:textId="77777777" w:rsidR="00333A63" w:rsidRPr="00331320" w:rsidRDefault="00333A63">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141FFF">
              <w:rPr>
                <w:rFonts w:ascii="Times New Roman" w:hAnsi="Times New Roman"/>
                <w:sz w:val="20"/>
                <w:lang w:val="de-DE"/>
              </w:rPr>
              <w:t>30</w:t>
            </w:r>
          </w:p>
        </w:tc>
      </w:tr>
    </w:tbl>
    <w:p w14:paraId="0812D740" w14:textId="77777777" w:rsidR="00C77D64" w:rsidRDefault="00C77D64" w:rsidP="00C77D64">
      <w:pPr>
        <w:pStyle w:val="PlainText1"/>
        <w:ind w:left="540" w:hanging="540"/>
        <w:jc w:val="both"/>
        <w:rPr>
          <w:rFonts w:ascii="Times New Roman" w:hAnsi="Times New Roman"/>
          <w:b/>
          <w:sz w:val="24"/>
          <w:szCs w:val="24"/>
          <w:lang w:val="de-DE"/>
        </w:rPr>
      </w:pPr>
    </w:p>
    <w:p w14:paraId="602861FB" w14:textId="77777777" w:rsidR="007E71C4" w:rsidRDefault="007E71C4" w:rsidP="00587678">
      <w:pPr>
        <w:pStyle w:val="PlainText1"/>
        <w:tabs>
          <w:tab w:val="left" w:pos="709"/>
        </w:tabs>
        <w:ind w:left="709" w:hanging="709"/>
        <w:jc w:val="both"/>
        <w:rPr>
          <w:rFonts w:ascii="Times New Roman" w:hAnsi="Times New Roman"/>
          <w:b/>
          <w:sz w:val="24"/>
          <w:szCs w:val="24"/>
          <w:lang w:val="de-DE"/>
        </w:rPr>
      </w:pPr>
    </w:p>
    <w:p w14:paraId="55D875AF" w14:textId="26904287" w:rsidR="00C77D64" w:rsidRPr="007E71C4" w:rsidRDefault="00C77D64" w:rsidP="00587678">
      <w:pPr>
        <w:pStyle w:val="PlainText1"/>
        <w:ind w:left="709" w:hanging="709"/>
        <w:jc w:val="both"/>
        <w:rPr>
          <w:rFonts w:ascii="Times New Roman" w:hAnsi="Times New Roman"/>
          <w:b/>
          <w:sz w:val="24"/>
          <w:szCs w:val="24"/>
          <w:lang w:val="de-DE"/>
        </w:rPr>
      </w:pPr>
      <w:r w:rsidRPr="007E71C4">
        <w:rPr>
          <w:rFonts w:ascii="Times New Roman" w:hAnsi="Times New Roman"/>
          <w:b/>
          <w:sz w:val="24"/>
          <w:szCs w:val="24"/>
          <w:lang w:val="de-DE"/>
        </w:rPr>
        <w:t>3.1.2</w:t>
      </w:r>
      <w:r w:rsidR="00F34439" w:rsidRPr="007E71C4">
        <w:rPr>
          <w:rFonts w:ascii="Times New Roman" w:hAnsi="Times New Roman"/>
          <w:b/>
          <w:sz w:val="24"/>
          <w:szCs w:val="24"/>
          <w:lang w:val="de-DE"/>
        </w:rPr>
        <w:tab/>
      </w:r>
      <w:r w:rsidRPr="007E71C4">
        <w:rPr>
          <w:rFonts w:ascii="Times New Roman" w:hAnsi="Times New Roman"/>
          <w:b/>
          <w:sz w:val="24"/>
          <w:szCs w:val="24"/>
          <w:lang w:val="de-DE"/>
        </w:rPr>
        <w:t>Matrix für die Tests zum Abschluss des Wiederholungskurses</w:t>
      </w:r>
    </w:p>
    <w:p w14:paraId="6C27A6B2" w14:textId="77777777" w:rsidR="00C77D64" w:rsidRPr="00331320" w:rsidRDefault="00C77D64" w:rsidP="00C77D64">
      <w:pPr>
        <w:pStyle w:val="N2"/>
        <w:tabs>
          <w:tab w:val="clear" w:pos="-340"/>
          <w:tab w:val="clear" w:pos="284"/>
          <w:tab w:val="clear" w:pos="454"/>
          <w:tab w:val="clear" w:pos="680"/>
          <w:tab w:val="clear" w:pos="1418"/>
          <w:tab w:val="left" w:pos="851"/>
        </w:tabs>
        <w:ind w:left="1134"/>
        <w:rPr>
          <w:rFonts w:ascii="Times New Roman" w:hAnsi="Times New Roman"/>
          <w:sz w:val="20"/>
          <w:lang w:val="de-DE"/>
        </w:rPr>
      </w:pPr>
    </w:p>
    <w:p w14:paraId="4832D8A0" w14:textId="77777777" w:rsidR="00C77D64" w:rsidRPr="00331320" w:rsidRDefault="007E38ED" w:rsidP="00C77D64">
      <w:pPr>
        <w:jc w:val="both"/>
        <w:rPr>
          <w:sz w:val="20"/>
          <w:lang w:val="de-DE"/>
        </w:rPr>
      </w:pPr>
      <w:r>
        <w:rPr>
          <w:sz w:val="20"/>
          <w:lang w:val="de-DE"/>
        </w:rPr>
        <w:t>24.</w:t>
      </w:r>
      <w:r>
        <w:rPr>
          <w:sz w:val="20"/>
          <w:lang w:val="de-DE"/>
        </w:rPr>
        <w:tab/>
      </w:r>
      <w:r w:rsidR="00C77D64" w:rsidRPr="00331320">
        <w:rPr>
          <w:sz w:val="20"/>
          <w:lang w:val="de-DE"/>
        </w:rPr>
        <w:t xml:space="preserve">Die folgenden Matrizen nach </w:t>
      </w:r>
      <w:r w:rsidR="00C77D64">
        <w:rPr>
          <w:sz w:val="20"/>
          <w:lang w:val="de-DE"/>
        </w:rPr>
        <w:t>den Absä</w:t>
      </w:r>
      <w:r w:rsidR="00C77D64" w:rsidRPr="00331320">
        <w:rPr>
          <w:sz w:val="20"/>
          <w:lang w:val="de-DE"/>
        </w:rPr>
        <w:t>tz</w:t>
      </w:r>
      <w:r w:rsidR="00C77D64">
        <w:rPr>
          <w:sz w:val="20"/>
          <w:lang w:val="de-DE"/>
        </w:rPr>
        <w:t>en</w:t>
      </w:r>
      <w:r w:rsidR="00C77D64" w:rsidRPr="00331320">
        <w:rPr>
          <w:sz w:val="20"/>
          <w:lang w:val="de-DE"/>
        </w:rPr>
        <w:t xml:space="preserve"> 8.2.2.7.</w:t>
      </w:r>
      <w:r w:rsidR="00C77D64">
        <w:rPr>
          <w:sz w:val="20"/>
          <w:lang w:val="de-DE"/>
        </w:rPr>
        <w:t>3</w:t>
      </w:r>
      <w:r w:rsidR="00C77D64" w:rsidRPr="00331320">
        <w:rPr>
          <w:sz w:val="20"/>
          <w:lang w:val="de-DE"/>
        </w:rPr>
        <w:t>.</w:t>
      </w:r>
      <w:r w:rsidR="00C77D64">
        <w:rPr>
          <w:sz w:val="20"/>
          <w:lang w:val="de-DE"/>
        </w:rPr>
        <w:t>2</w:t>
      </w:r>
      <w:r w:rsidR="00C77D64" w:rsidRPr="00331320">
        <w:rPr>
          <w:sz w:val="20"/>
          <w:lang w:val="de-DE"/>
        </w:rPr>
        <w:t xml:space="preserve"> </w:t>
      </w:r>
      <w:r w:rsidR="00C77D64">
        <w:rPr>
          <w:sz w:val="20"/>
          <w:lang w:val="de-DE"/>
        </w:rPr>
        <w:t xml:space="preserve">und </w:t>
      </w:r>
      <w:r w:rsidR="00C77D64" w:rsidRPr="00331320">
        <w:rPr>
          <w:sz w:val="20"/>
          <w:lang w:val="de-DE"/>
        </w:rPr>
        <w:t>8.2.2.7.</w:t>
      </w:r>
      <w:r w:rsidR="00C77D64">
        <w:rPr>
          <w:sz w:val="20"/>
          <w:lang w:val="de-DE"/>
        </w:rPr>
        <w:t>3</w:t>
      </w:r>
      <w:r w:rsidR="00C77D64" w:rsidRPr="00331320">
        <w:rPr>
          <w:sz w:val="20"/>
          <w:lang w:val="de-DE"/>
        </w:rPr>
        <w:t>.</w:t>
      </w:r>
      <w:r w:rsidR="00C77D64">
        <w:rPr>
          <w:sz w:val="20"/>
          <w:lang w:val="de-DE"/>
        </w:rPr>
        <w:t xml:space="preserve">3 </w:t>
      </w:r>
      <w:r w:rsidR="00C77D64" w:rsidRPr="00331320">
        <w:rPr>
          <w:sz w:val="20"/>
          <w:lang w:val="de-DE"/>
        </w:rPr>
        <w:t xml:space="preserve">ADN geben die Anzahl der im Fragenkatalog je Prüfungsziel enthaltenen Fragen vor. Sie geben vor, wie viele Fragen aus den verschiedenen Prüfungszielen bei der Zusammenstellung der </w:t>
      </w:r>
      <w:r w:rsidR="00C77D64">
        <w:rPr>
          <w:sz w:val="20"/>
          <w:lang w:val="de-DE"/>
        </w:rPr>
        <w:t xml:space="preserve">Tests </w:t>
      </w:r>
      <w:r w:rsidR="00C77D64" w:rsidRPr="00331320">
        <w:rPr>
          <w:sz w:val="20"/>
          <w:lang w:val="de-DE"/>
        </w:rPr>
        <w:t>auszuwählen sind.</w:t>
      </w:r>
    </w:p>
    <w:p w14:paraId="61AD436C" w14:textId="0754E992" w:rsidR="007E71C4" w:rsidRDefault="007E71C4">
      <w:pPr>
        <w:overflowPunct/>
        <w:autoSpaceDE/>
        <w:autoSpaceDN/>
        <w:adjustRightInd/>
        <w:textAlignment w:val="auto"/>
        <w:rPr>
          <w:b/>
          <w:szCs w:val="24"/>
          <w:lang w:val="de-DE"/>
        </w:rPr>
      </w:pPr>
      <w:r>
        <w:rPr>
          <w:b/>
          <w:szCs w:val="24"/>
          <w:lang w:val="de-DE"/>
        </w:rPr>
        <w:br w:type="page"/>
      </w:r>
    </w:p>
    <w:p w14:paraId="5F91462D" w14:textId="77777777" w:rsidR="00C77D64" w:rsidRDefault="00C77D64" w:rsidP="00C77D64">
      <w:pPr>
        <w:pStyle w:val="PlainText1"/>
        <w:ind w:left="540" w:hanging="540"/>
        <w:jc w:val="both"/>
        <w:rPr>
          <w:rFonts w:ascii="Times New Roman" w:hAnsi="Times New Roman"/>
          <w:b/>
          <w:sz w:val="24"/>
          <w:szCs w:val="24"/>
          <w:lang w:val="de-DE"/>
        </w:rPr>
      </w:pPr>
    </w:p>
    <w:p w14:paraId="4F006325" w14:textId="77777777" w:rsidR="00C77D64" w:rsidRPr="00331320" w:rsidRDefault="00C77D64" w:rsidP="00F34439">
      <w:pPr>
        <w:pStyle w:val="N2"/>
        <w:numPr>
          <w:ilvl w:val="0"/>
          <w:numId w:val="13"/>
        </w:numPr>
        <w:tabs>
          <w:tab w:val="clear" w:pos="-340"/>
          <w:tab w:val="clear" w:pos="284"/>
          <w:tab w:val="clear" w:pos="454"/>
          <w:tab w:val="clear" w:pos="680"/>
          <w:tab w:val="clear" w:pos="1418"/>
          <w:tab w:val="left" w:pos="540"/>
        </w:tabs>
        <w:spacing w:before="120"/>
        <w:ind w:hanging="333"/>
        <w:rPr>
          <w:rFonts w:ascii="Times New Roman" w:hAnsi="Times New Roman"/>
          <w:i/>
          <w:sz w:val="20"/>
          <w:lang w:val="de-DE"/>
        </w:rPr>
      </w:pPr>
      <w:r w:rsidRPr="00331320">
        <w:rPr>
          <w:rFonts w:ascii="Times New Roman" w:hAnsi="Times New Roman"/>
          <w:i/>
          <w:sz w:val="20"/>
          <w:lang w:val="de-DE"/>
        </w:rPr>
        <w:t>Trockengüterschifffahrt</w:t>
      </w:r>
    </w:p>
    <w:p w14:paraId="5CE86545" w14:textId="77777777" w:rsidR="00C77D64" w:rsidRPr="00331320" w:rsidRDefault="00C77D64" w:rsidP="00C77D64">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3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6"/>
        <w:gridCol w:w="3704"/>
        <w:gridCol w:w="879"/>
        <w:gridCol w:w="850"/>
        <w:gridCol w:w="1134"/>
        <w:gridCol w:w="1276"/>
        <w:gridCol w:w="1134"/>
      </w:tblGrid>
      <w:tr w:rsidR="00C77D64" w:rsidRPr="00331320" w14:paraId="0CA09DD1"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5A81F84F"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b/>
                <w:sz w:val="20"/>
                <w:lang w:val="de-DE"/>
              </w:rPr>
            </w:pPr>
            <w:r w:rsidRPr="00331320">
              <w:rPr>
                <w:rFonts w:ascii="Times New Roman" w:hAnsi="Times New Roman"/>
                <w:b/>
                <w:sz w:val="20"/>
                <w:lang w:val="de-DE"/>
              </w:rPr>
              <w:t>Prüfungsziel</w:t>
            </w:r>
          </w:p>
        </w:tc>
        <w:tc>
          <w:tcPr>
            <w:tcW w:w="1729" w:type="dxa"/>
            <w:gridSpan w:val="2"/>
            <w:tcBorders>
              <w:top w:val="single" w:sz="6" w:space="0" w:color="auto"/>
              <w:left w:val="single" w:sz="6" w:space="0" w:color="auto"/>
              <w:bottom w:val="single" w:sz="6" w:space="0" w:color="auto"/>
              <w:right w:val="single" w:sz="6" w:space="0" w:color="auto"/>
            </w:tcBorders>
          </w:tcPr>
          <w:p w14:paraId="471FCC49"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134" w:type="dxa"/>
            <w:tcBorders>
              <w:top w:val="single" w:sz="6" w:space="0" w:color="auto"/>
              <w:left w:val="single" w:sz="6" w:space="0" w:color="auto"/>
              <w:bottom w:val="single" w:sz="6" w:space="0" w:color="auto"/>
              <w:right w:val="single" w:sz="6" w:space="0" w:color="auto"/>
            </w:tcBorders>
          </w:tcPr>
          <w:p w14:paraId="29ECE157"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Allgemein</w:t>
            </w:r>
          </w:p>
        </w:tc>
        <w:tc>
          <w:tcPr>
            <w:tcW w:w="1276" w:type="dxa"/>
            <w:tcBorders>
              <w:top w:val="single" w:sz="6" w:space="0" w:color="auto"/>
              <w:left w:val="single" w:sz="6" w:space="0" w:color="auto"/>
              <w:bottom w:val="single" w:sz="6" w:space="0" w:color="auto"/>
              <w:right w:val="single" w:sz="6" w:space="0" w:color="auto"/>
            </w:tcBorders>
          </w:tcPr>
          <w:p w14:paraId="7F8D91C1"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spezifisch Trockengü</w:t>
            </w:r>
            <w:r>
              <w:rPr>
                <w:rFonts w:ascii="Times New Roman" w:hAnsi="Times New Roman"/>
                <w:b/>
                <w:sz w:val="20"/>
                <w:lang w:val="de-DE"/>
              </w:rPr>
              <w:softHyphen/>
            </w:r>
            <w:r w:rsidRPr="00331320">
              <w:rPr>
                <w:rFonts w:ascii="Times New Roman" w:hAnsi="Times New Roman"/>
                <w:b/>
                <w:sz w:val="20"/>
                <w:lang w:val="de-DE"/>
              </w:rPr>
              <w:t>terschiffe</w:t>
            </w:r>
          </w:p>
        </w:tc>
        <w:tc>
          <w:tcPr>
            <w:tcW w:w="1134" w:type="dxa"/>
            <w:tcBorders>
              <w:top w:val="single" w:sz="6" w:space="0" w:color="auto"/>
              <w:left w:val="single" w:sz="6" w:space="0" w:color="auto"/>
              <w:bottom w:val="single" w:sz="6" w:space="0" w:color="auto"/>
              <w:right w:val="single" w:sz="6" w:space="0" w:color="auto"/>
            </w:tcBorders>
          </w:tcPr>
          <w:p w14:paraId="751DA06E"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Insgesamt</w:t>
            </w:r>
          </w:p>
        </w:tc>
      </w:tr>
      <w:tr w:rsidR="00C77D64" w:rsidRPr="00331320" w14:paraId="30BB8F51"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08D3062A"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rPr>
                <w:rFonts w:ascii="Times New Roman" w:hAnsi="Times New Roman"/>
                <w:sz w:val="16"/>
                <w:szCs w:val="16"/>
                <w:lang w:val="de-DE"/>
              </w:rPr>
            </w:pPr>
          </w:p>
        </w:tc>
        <w:tc>
          <w:tcPr>
            <w:tcW w:w="879" w:type="dxa"/>
            <w:tcBorders>
              <w:top w:val="single" w:sz="6" w:space="0" w:color="auto"/>
              <w:left w:val="single" w:sz="6" w:space="0" w:color="auto"/>
              <w:bottom w:val="single" w:sz="6" w:space="0" w:color="auto"/>
              <w:right w:val="single" w:sz="6" w:space="0" w:color="auto"/>
            </w:tcBorders>
          </w:tcPr>
          <w:p w14:paraId="22A0255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Allgemein</w:t>
            </w:r>
          </w:p>
        </w:tc>
        <w:tc>
          <w:tcPr>
            <w:tcW w:w="850" w:type="dxa"/>
            <w:tcBorders>
              <w:top w:val="single" w:sz="6" w:space="0" w:color="auto"/>
              <w:left w:val="single" w:sz="6" w:space="0" w:color="auto"/>
              <w:bottom w:val="single" w:sz="6" w:space="0" w:color="auto"/>
              <w:right w:val="single" w:sz="6" w:space="0" w:color="auto"/>
            </w:tcBorders>
          </w:tcPr>
          <w:p w14:paraId="74C466C5" w14:textId="77777777" w:rsidR="00C77D64" w:rsidRPr="00331320" w:rsidRDefault="00C77D64" w:rsidP="00BB1C78">
            <w:pPr>
              <w:pStyle w:val="N2"/>
              <w:tabs>
                <w:tab w:val="clear" w:pos="-340"/>
                <w:tab w:val="clear" w:pos="284"/>
                <w:tab w:val="clear" w:pos="454"/>
                <w:tab w:val="clear" w:pos="680"/>
                <w:tab w:val="clear" w:pos="1418"/>
                <w:tab w:val="left" w:pos="540"/>
              </w:tabs>
              <w:ind w:firstLine="0"/>
              <w:rPr>
                <w:rFonts w:ascii="Times New Roman" w:hAnsi="Times New Roman"/>
                <w:sz w:val="16"/>
                <w:szCs w:val="16"/>
                <w:lang w:val="de-DE"/>
              </w:rPr>
            </w:pPr>
            <w:r w:rsidRPr="00331320">
              <w:rPr>
                <w:rFonts w:ascii="Times New Roman" w:hAnsi="Times New Roman"/>
                <w:sz w:val="16"/>
                <w:szCs w:val="16"/>
                <w:lang w:val="de-DE"/>
              </w:rPr>
              <w:t>spezifisch Trockengü</w:t>
            </w:r>
            <w:r w:rsidRPr="00331320">
              <w:rPr>
                <w:rFonts w:ascii="Times New Roman" w:hAnsi="Times New Roman"/>
                <w:sz w:val="16"/>
                <w:szCs w:val="16"/>
                <w:lang w:val="de-DE"/>
              </w:rPr>
              <w:softHyphen/>
              <w:t>terschiffe</w:t>
            </w:r>
          </w:p>
        </w:tc>
        <w:tc>
          <w:tcPr>
            <w:tcW w:w="1134" w:type="dxa"/>
            <w:tcBorders>
              <w:top w:val="single" w:sz="6" w:space="0" w:color="auto"/>
              <w:left w:val="single" w:sz="6" w:space="0" w:color="auto"/>
              <w:bottom w:val="single" w:sz="6" w:space="0" w:color="auto"/>
              <w:right w:val="single" w:sz="6" w:space="0" w:color="auto"/>
            </w:tcBorders>
          </w:tcPr>
          <w:p w14:paraId="2DA7854F"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c>
          <w:tcPr>
            <w:tcW w:w="1276" w:type="dxa"/>
            <w:tcBorders>
              <w:top w:val="single" w:sz="6" w:space="0" w:color="auto"/>
              <w:left w:val="single" w:sz="6" w:space="0" w:color="auto"/>
              <w:bottom w:val="single" w:sz="6" w:space="0" w:color="auto"/>
              <w:right w:val="single" w:sz="6" w:space="0" w:color="auto"/>
            </w:tcBorders>
          </w:tcPr>
          <w:p w14:paraId="0EB1F734"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c>
          <w:tcPr>
            <w:tcW w:w="1134" w:type="dxa"/>
            <w:tcBorders>
              <w:top w:val="single" w:sz="6" w:space="0" w:color="auto"/>
              <w:left w:val="single" w:sz="6" w:space="0" w:color="auto"/>
              <w:bottom w:val="single" w:sz="6" w:space="0" w:color="auto"/>
              <w:right w:val="single" w:sz="6" w:space="0" w:color="auto"/>
            </w:tcBorders>
          </w:tcPr>
          <w:p w14:paraId="5C652EA6"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r>
      <w:tr w:rsidR="00C77D64" w:rsidRPr="00331320" w14:paraId="495DEF97" w14:textId="77777777" w:rsidTr="00874488">
        <w:tc>
          <w:tcPr>
            <w:tcW w:w="406" w:type="dxa"/>
            <w:tcBorders>
              <w:top w:val="single" w:sz="6" w:space="0" w:color="auto"/>
              <w:left w:val="single" w:sz="6" w:space="0" w:color="auto"/>
              <w:bottom w:val="single" w:sz="6" w:space="0" w:color="auto"/>
              <w:right w:val="single" w:sz="6" w:space="0" w:color="auto"/>
            </w:tcBorders>
          </w:tcPr>
          <w:p w14:paraId="2675D75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3704" w:type="dxa"/>
            <w:tcBorders>
              <w:top w:val="single" w:sz="6" w:space="0" w:color="auto"/>
              <w:left w:val="single" w:sz="6" w:space="0" w:color="auto"/>
              <w:bottom w:val="single" w:sz="6" w:space="0" w:color="auto"/>
              <w:right w:val="single" w:sz="6" w:space="0" w:color="auto"/>
            </w:tcBorders>
          </w:tcPr>
          <w:p w14:paraId="11D1FD72"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Allgemein</w:t>
            </w:r>
          </w:p>
        </w:tc>
        <w:tc>
          <w:tcPr>
            <w:tcW w:w="879" w:type="dxa"/>
            <w:tcBorders>
              <w:top w:val="single" w:sz="6" w:space="0" w:color="auto"/>
              <w:left w:val="single" w:sz="6" w:space="0" w:color="auto"/>
              <w:bottom w:val="single" w:sz="6" w:space="0" w:color="auto"/>
              <w:right w:val="single" w:sz="6" w:space="0" w:color="auto"/>
            </w:tcBorders>
          </w:tcPr>
          <w:p w14:paraId="3FF4A8AD" w14:textId="1D0AFBC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86" w:author="Martine Moench" w:date="2018-10-08T12:03:00Z">
              <w:r w:rsidRPr="00331320" w:rsidDel="00333A63">
                <w:rPr>
                  <w:rFonts w:ascii="Times New Roman" w:hAnsi="Times New Roman"/>
                  <w:sz w:val="20"/>
                  <w:lang w:val="de-DE"/>
                </w:rPr>
                <w:delText>14</w:delText>
              </w:r>
            </w:del>
            <w:ins w:id="87" w:author="Martine Moench" w:date="2018-10-08T12:03:00Z">
              <w:r w:rsidR="00333A63">
                <w:rPr>
                  <w:rFonts w:ascii="Times New Roman" w:hAnsi="Times New Roman"/>
                  <w:sz w:val="20"/>
                  <w:lang w:val="de-DE"/>
                </w:rPr>
                <w:t>26</w:t>
              </w:r>
            </w:ins>
          </w:p>
        </w:tc>
        <w:tc>
          <w:tcPr>
            <w:tcW w:w="850" w:type="dxa"/>
            <w:tcBorders>
              <w:top w:val="single" w:sz="6" w:space="0" w:color="auto"/>
              <w:left w:val="single" w:sz="6" w:space="0" w:color="auto"/>
              <w:bottom w:val="single" w:sz="6" w:space="0" w:color="auto"/>
              <w:right w:val="single" w:sz="6" w:space="0" w:color="auto"/>
            </w:tcBorders>
          </w:tcPr>
          <w:p w14:paraId="27F7B969"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6590AC56"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7A304C1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9E4CB74"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C77D64" w:rsidRPr="00331320" w14:paraId="059FE209" w14:textId="77777777" w:rsidTr="00874488">
        <w:tc>
          <w:tcPr>
            <w:tcW w:w="406" w:type="dxa"/>
            <w:tcBorders>
              <w:top w:val="single" w:sz="6" w:space="0" w:color="auto"/>
              <w:left w:val="single" w:sz="6" w:space="0" w:color="auto"/>
              <w:bottom w:val="single" w:sz="6" w:space="0" w:color="auto"/>
              <w:right w:val="single" w:sz="6" w:space="0" w:color="auto"/>
            </w:tcBorders>
          </w:tcPr>
          <w:p w14:paraId="33BD5484"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p>
        </w:tc>
        <w:tc>
          <w:tcPr>
            <w:tcW w:w="3704" w:type="dxa"/>
            <w:tcBorders>
              <w:top w:val="single" w:sz="6" w:space="0" w:color="auto"/>
              <w:left w:val="single" w:sz="6" w:space="0" w:color="auto"/>
              <w:bottom w:val="single" w:sz="6" w:space="0" w:color="auto"/>
              <w:right w:val="single" w:sz="6" w:space="0" w:color="auto"/>
            </w:tcBorders>
          </w:tcPr>
          <w:p w14:paraId="01600B92"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Bau und Ausrüstung</w:t>
            </w:r>
          </w:p>
        </w:tc>
        <w:tc>
          <w:tcPr>
            <w:tcW w:w="879" w:type="dxa"/>
            <w:tcBorders>
              <w:top w:val="single" w:sz="6" w:space="0" w:color="auto"/>
              <w:left w:val="single" w:sz="6" w:space="0" w:color="auto"/>
              <w:bottom w:val="single" w:sz="6" w:space="0" w:color="auto"/>
              <w:right w:val="single" w:sz="6" w:space="0" w:color="auto"/>
            </w:tcBorders>
          </w:tcPr>
          <w:p w14:paraId="5CA89BAE" w14:textId="77777777" w:rsidR="00C77D64" w:rsidRPr="00331320" w:rsidRDefault="000B3F4A"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r>
              <w:rPr>
                <w:rFonts w:ascii="Times New Roman" w:hAnsi="Times New Roman"/>
                <w:sz w:val="20"/>
                <w:lang w:val="de-DE"/>
              </w:rPr>
              <w:t>0</w:t>
            </w:r>
          </w:p>
        </w:tc>
        <w:tc>
          <w:tcPr>
            <w:tcW w:w="850" w:type="dxa"/>
            <w:tcBorders>
              <w:top w:val="single" w:sz="6" w:space="0" w:color="auto"/>
              <w:left w:val="single" w:sz="6" w:space="0" w:color="auto"/>
              <w:bottom w:val="single" w:sz="6" w:space="0" w:color="auto"/>
              <w:right w:val="single" w:sz="6" w:space="0" w:color="auto"/>
            </w:tcBorders>
          </w:tcPr>
          <w:p w14:paraId="4B695287" w14:textId="77777777" w:rsidR="00C77D64" w:rsidRPr="00331320" w:rsidRDefault="00D95F02"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26</w:t>
            </w:r>
          </w:p>
        </w:tc>
        <w:tc>
          <w:tcPr>
            <w:tcW w:w="1134" w:type="dxa"/>
            <w:tcBorders>
              <w:top w:val="single" w:sz="6" w:space="0" w:color="auto"/>
              <w:left w:val="single" w:sz="6" w:space="0" w:color="auto"/>
              <w:bottom w:val="single" w:sz="6" w:space="0" w:color="auto"/>
              <w:right w:val="single" w:sz="6" w:space="0" w:color="auto"/>
            </w:tcBorders>
          </w:tcPr>
          <w:p w14:paraId="228FF510"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07B92F7F"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665FD5F4"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w:t>
            </w:r>
          </w:p>
        </w:tc>
      </w:tr>
      <w:tr w:rsidR="00C77D64" w:rsidRPr="00331320" w14:paraId="16A92E3A" w14:textId="77777777" w:rsidTr="00874488">
        <w:tc>
          <w:tcPr>
            <w:tcW w:w="406" w:type="dxa"/>
            <w:tcBorders>
              <w:top w:val="single" w:sz="6" w:space="0" w:color="auto"/>
              <w:left w:val="single" w:sz="6" w:space="0" w:color="auto"/>
              <w:bottom w:val="single" w:sz="6" w:space="0" w:color="auto"/>
              <w:right w:val="single" w:sz="6" w:space="0" w:color="auto"/>
            </w:tcBorders>
          </w:tcPr>
          <w:p w14:paraId="61AF386D"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3</w:t>
            </w:r>
          </w:p>
        </w:tc>
        <w:tc>
          <w:tcPr>
            <w:tcW w:w="3704" w:type="dxa"/>
            <w:tcBorders>
              <w:top w:val="single" w:sz="6" w:space="0" w:color="auto"/>
              <w:left w:val="single" w:sz="6" w:space="0" w:color="auto"/>
              <w:bottom w:val="single" w:sz="6" w:space="0" w:color="auto"/>
              <w:right w:val="single" w:sz="6" w:space="0" w:color="auto"/>
            </w:tcBorders>
          </w:tcPr>
          <w:p w14:paraId="1A14A08A"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jc w:val="left"/>
              <w:rPr>
                <w:rFonts w:ascii="Times New Roman" w:hAnsi="Times New Roman"/>
                <w:sz w:val="20"/>
                <w:lang w:val="de-DE"/>
              </w:rPr>
            </w:pPr>
            <w:r w:rsidRPr="00331320">
              <w:rPr>
                <w:rFonts w:ascii="Times New Roman" w:hAnsi="Times New Roman"/>
                <w:sz w:val="20"/>
                <w:lang w:val="de-DE"/>
              </w:rPr>
              <w:t>Behandlung der Laderäume und angrenzende Räume</w:t>
            </w:r>
          </w:p>
        </w:tc>
        <w:tc>
          <w:tcPr>
            <w:tcW w:w="879" w:type="dxa"/>
            <w:tcBorders>
              <w:top w:val="single" w:sz="6" w:space="0" w:color="auto"/>
              <w:left w:val="single" w:sz="6" w:space="0" w:color="auto"/>
              <w:bottom w:val="single" w:sz="6" w:space="0" w:color="auto"/>
              <w:right w:val="single" w:sz="6" w:space="0" w:color="auto"/>
            </w:tcBorders>
          </w:tcPr>
          <w:p w14:paraId="245F9A0A"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850" w:type="dxa"/>
            <w:tcBorders>
              <w:top w:val="single" w:sz="6" w:space="0" w:color="auto"/>
              <w:left w:val="single" w:sz="6" w:space="0" w:color="auto"/>
              <w:bottom w:val="single" w:sz="6" w:space="0" w:color="auto"/>
              <w:right w:val="single" w:sz="6" w:space="0" w:color="auto"/>
            </w:tcBorders>
          </w:tcPr>
          <w:p w14:paraId="02A52530"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19</w:t>
            </w:r>
          </w:p>
        </w:tc>
        <w:tc>
          <w:tcPr>
            <w:tcW w:w="1134" w:type="dxa"/>
            <w:tcBorders>
              <w:top w:val="single" w:sz="6" w:space="0" w:color="auto"/>
              <w:left w:val="single" w:sz="6" w:space="0" w:color="auto"/>
              <w:bottom w:val="single" w:sz="6" w:space="0" w:color="auto"/>
              <w:right w:val="single" w:sz="6" w:space="0" w:color="auto"/>
            </w:tcBorders>
          </w:tcPr>
          <w:p w14:paraId="149054B8"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000EC5C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1C53C5A"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C77D64" w:rsidRPr="00331320" w14:paraId="689BB9D8" w14:textId="77777777" w:rsidTr="00874488">
        <w:tc>
          <w:tcPr>
            <w:tcW w:w="406" w:type="dxa"/>
            <w:tcBorders>
              <w:top w:val="single" w:sz="6" w:space="0" w:color="auto"/>
              <w:left w:val="single" w:sz="6" w:space="0" w:color="auto"/>
              <w:bottom w:val="single" w:sz="6" w:space="0" w:color="auto"/>
              <w:right w:val="single" w:sz="6" w:space="0" w:color="auto"/>
            </w:tcBorders>
          </w:tcPr>
          <w:p w14:paraId="735F2CE7"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4</w:t>
            </w:r>
          </w:p>
        </w:tc>
        <w:tc>
          <w:tcPr>
            <w:tcW w:w="3704" w:type="dxa"/>
            <w:tcBorders>
              <w:top w:val="single" w:sz="6" w:space="0" w:color="auto"/>
              <w:left w:val="single" w:sz="6" w:space="0" w:color="auto"/>
              <w:bottom w:val="single" w:sz="6" w:space="0" w:color="auto"/>
              <w:right w:val="single" w:sz="6" w:space="0" w:color="auto"/>
            </w:tcBorders>
          </w:tcPr>
          <w:p w14:paraId="254A7ED9"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Messtechnik</w:t>
            </w:r>
          </w:p>
        </w:tc>
        <w:tc>
          <w:tcPr>
            <w:tcW w:w="879" w:type="dxa"/>
            <w:tcBorders>
              <w:top w:val="single" w:sz="6" w:space="0" w:color="auto"/>
              <w:left w:val="single" w:sz="6" w:space="0" w:color="auto"/>
              <w:bottom w:val="single" w:sz="6" w:space="0" w:color="auto"/>
              <w:right w:val="single" w:sz="6" w:space="0" w:color="auto"/>
            </w:tcBorders>
          </w:tcPr>
          <w:p w14:paraId="35F11816" w14:textId="77777777" w:rsidR="00C77D64" w:rsidRPr="00331320" w:rsidRDefault="00D95F02"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850" w:type="dxa"/>
            <w:tcBorders>
              <w:top w:val="single" w:sz="6" w:space="0" w:color="auto"/>
              <w:left w:val="single" w:sz="6" w:space="0" w:color="auto"/>
              <w:bottom w:val="single" w:sz="6" w:space="0" w:color="auto"/>
              <w:right w:val="single" w:sz="6" w:space="0" w:color="auto"/>
            </w:tcBorders>
          </w:tcPr>
          <w:p w14:paraId="7D35C1E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25BD64B"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6838B0F8"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61E9FCFF"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C77D64" w:rsidRPr="00331320" w14:paraId="7E98FDE5" w14:textId="77777777" w:rsidTr="00874488">
        <w:tc>
          <w:tcPr>
            <w:tcW w:w="406" w:type="dxa"/>
            <w:tcBorders>
              <w:top w:val="single" w:sz="6" w:space="0" w:color="auto"/>
              <w:left w:val="single" w:sz="6" w:space="0" w:color="auto"/>
              <w:bottom w:val="single" w:sz="6" w:space="0" w:color="auto"/>
              <w:right w:val="single" w:sz="6" w:space="0" w:color="auto"/>
            </w:tcBorders>
          </w:tcPr>
          <w:p w14:paraId="3935934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5</w:t>
            </w:r>
          </w:p>
        </w:tc>
        <w:tc>
          <w:tcPr>
            <w:tcW w:w="3704" w:type="dxa"/>
            <w:tcBorders>
              <w:top w:val="single" w:sz="6" w:space="0" w:color="auto"/>
              <w:left w:val="single" w:sz="6" w:space="0" w:color="auto"/>
              <w:bottom w:val="single" w:sz="6" w:space="0" w:color="auto"/>
              <w:right w:val="single" w:sz="6" w:space="0" w:color="auto"/>
            </w:tcBorders>
          </w:tcPr>
          <w:p w14:paraId="57609FCD"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Produktkenntnisse</w:t>
            </w:r>
          </w:p>
        </w:tc>
        <w:tc>
          <w:tcPr>
            <w:tcW w:w="879" w:type="dxa"/>
            <w:tcBorders>
              <w:top w:val="single" w:sz="6" w:space="0" w:color="auto"/>
              <w:left w:val="single" w:sz="6" w:space="0" w:color="auto"/>
              <w:bottom w:val="single" w:sz="6" w:space="0" w:color="auto"/>
              <w:right w:val="single" w:sz="6" w:space="0" w:color="auto"/>
            </w:tcBorders>
          </w:tcPr>
          <w:p w14:paraId="30DF6978"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78</w:t>
            </w:r>
          </w:p>
        </w:tc>
        <w:tc>
          <w:tcPr>
            <w:tcW w:w="850" w:type="dxa"/>
            <w:tcBorders>
              <w:top w:val="single" w:sz="6" w:space="0" w:color="auto"/>
              <w:left w:val="single" w:sz="6" w:space="0" w:color="auto"/>
              <w:bottom w:val="single" w:sz="6" w:space="0" w:color="auto"/>
              <w:right w:val="single" w:sz="6" w:space="0" w:color="auto"/>
            </w:tcBorders>
          </w:tcPr>
          <w:p w14:paraId="05DDECF3"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DD7DD47"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4D50ACB5"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AFE7346"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C77D64" w:rsidRPr="00331320" w14:paraId="021D1D1B" w14:textId="77777777" w:rsidTr="00874488">
        <w:tc>
          <w:tcPr>
            <w:tcW w:w="406" w:type="dxa"/>
            <w:tcBorders>
              <w:top w:val="single" w:sz="6" w:space="0" w:color="auto"/>
              <w:left w:val="single" w:sz="6" w:space="0" w:color="auto"/>
              <w:bottom w:val="single" w:sz="6" w:space="0" w:color="auto"/>
              <w:right w:val="single" w:sz="6" w:space="0" w:color="auto"/>
            </w:tcBorders>
          </w:tcPr>
          <w:p w14:paraId="4E51469B"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6</w:t>
            </w:r>
          </w:p>
        </w:tc>
        <w:tc>
          <w:tcPr>
            <w:tcW w:w="3704" w:type="dxa"/>
            <w:tcBorders>
              <w:top w:val="single" w:sz="6" w:space="0" w:color="auto"/>
              <w:left w:val="single" w:sz="6" w:space="0" w:color="auto"/>
              <w:bottom w:val="single" w:sz="6" w:space="0" w:color="auto"/>
              <w:right w:val="single" w:sz="6" w:space="0" w:color="auto"/>
            </w:tcBorders>
          </w:tcPr>
          <w:p w14:paraId="1F0E9149"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Laden, Löschen und Befördern</w:t>
            </w:r>
          </w:p>
        </w:tc>
        <w:tc>
          <w:tcPr>
            <w:tcW w:w="879" w:type="dxa"/>
            <w:tcBorders>
              <w:top w:val="single" w:sz="6" w:space="0" w:color="auto"/>
              <w:left w:val="single" w:sz="6" w:space="0" w:color="auto"/>
              <w:bottom w:val="single" w:sz="6" w:space="0" w:color="auto"/>
              <w:right w:val="single" w:sz="6" w:space="0" w:color="auto"/>
            </w:tcBorders>
          </w:tcPr>
          <w:p w14:paraId="0CE8635B" w14:textId="77777777" w:rsidR="00C77D64" w:rsidRPr="00331320" w:rsidRDefault="000B3F4A"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850" w:type="dxa"/>
            <w:tcBorders>
              <w:top w:val="single" w:sz="6" w:space="0" w:color="auto"/>
              <w:left w:val="single" w:sz="6" w:space="0" w:color="auto"/>
              <w:bottom w:val="single" w:sz="6" w:space="0" w:color="auto"/>
              <w:right w:val="single" w:sz="6" w:space="0" w:color="auto"/>
            </w:tcBorders>
          </w:tcPr>
          <w:p w14:paraId="4A3858A0" w14:textId="2D9D4A95"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88" w:author="Martine Moench" w:date="2018-10-08T12:03:00Z">
              <w:r w:rsidRPr="00331320" w:rsidDel="00333A63">
                <w:rPr>
                  <w:rFonts w:ascii="Times New Roman" w:hAnsi="Times New Roman"/>
                  <w:sz w:val="20"/>
                  <w:lang w:val="de-DE"/>
                </w:rPr>
                <w:delText>70</w:delText>
              </w:r>
            </w:del>
            <w:ins w:id="89" w:author="Martine Moench" w:date="2018-10-08T12:03:00Z">
              <w:r w:rsidR="00333A63">
                <w:rPr>
                  <w:rFonts w:ascii="Times New Roman" w:hAnsi="Times New Roman"/>
                  <w:sz w:val="20"/>
                  <w:lang w:val="de-DE"/>
                </w:rPr>
                <w:t>80</w:t>
              </w:r>
            </w:ins>
          </w:p>
        </w:tc>
        <w:tc>
          <w:tcPr>
            <w:tcW w:w="1134" w:type="dxa"/>
            <w:tcBorders>
              <w:top w:val="single" w:sz="6" w:space="0" w:color="auto"/>
              <w:left w:val="single" w:sz="6" w:space="0" w:color="auto"/>
              <w:bottom w:val="single" w:sz="6" w:space="0" w:color="auto"/>
              <w:right w:val="single" w:sz="6" w:space="0" w:color="auto"/>
            </w:tcBorders>
          </w:tcPr>
          <w:p w14:paraId="6EACBF4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7433CA4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4</w:t>
            </w:r>
          </w:p>
        </w:tc>
        <w:tc>
          <w:tcPr>
            <w:tcW w:w="1134" w:type="dxa"/>
            <w:tcBorders>
              <w:top w:val="single" w:sz="6" w:space="0" w:color="auto"/>
              <w:left w:val="single" w:sz="6" w:space="0" w:color="auto"/>
              <w:bottom w:val="single" w:sz="6" w:space="0" w:color="auto"/>
              <w:right w:val="single" w:sz="6" w:space="0" w:color="auto"/>
            </w:tcBorders>
          </w:tcPr>
          <w:p w14:paraId="01E3255D"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5</w:t>
            </w:r>
          </w:p>
        </w:tc>
      </w:tr>
      <w:tr w:rsidR="00C77D64" w:rsidRPr="00331320" w14:paraId="2327ED92" w14:textId="77777777" w:rsidTr="00874488">
        <w:tc>
          <w:tcPr>
            <w:tcW w:w="406" w:type="dxa"/>
            <w:tcBorders>
              <w:top w:val="single" w:sz="6" w:space="0" w:color="auto"/>
              <w:left w:val="single" w:sz="6" w:space="0" w:color="auto"/>
              <w:bottom w:val="single" w:sz="6" w:space="0" w:color="auto"/>
              <w:right w:val="single" w:sz="6" w:space="0" w:color="auto"/>
            </w:tcBorders>
          </w:tcPr>
          <w:p w14:paraId="31F250C1"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w:t>
            </w:r>
          </w:p>
        </w:tc>
        <w:tc>
          <w:tcPr>
            <w:tcW w:w="3704" w:type="dxa"/>
            <w:tcBorders>
              <w:top w:val="single" w:sz="6" w:space="0" w:color="auto"/>
              <w:left w:val="single" w:sz="6" w:space="0" w:color="auto"/>
              <w:bottom w:val="single" w:sz="6" w:space="0" w:color="auto"/>
              <w:right w:val="single" w:sz="6" w:space="0" w:color="auto"/>
            </w:tcBorders>
          </w:tcPr>
          <w:p w14:paraId="3810D294" w14:textId="77777777" w:rsidR="00C77D64" w:rsidRPr="00331320" w:rsidRDefault="00C77D64" w:rsidP="00BB1C78">
            <w:pPr>
              <w:pStyle w:val="N2"/>
              <w:tabs>
                <w:tab w:val="clear" w:pos="-340"/>
                <w:tab w:val="clear" w:pos="284"/>
                <w:tab w:val="clear" w:pos="454"/>
                <w:tab w:val="clear" w:pos="680"/>
                <w:tab w:val="clear" w:pos="1418"/>
                <w:tab w:val="left" w:pos="214"/>
                <w:tab w:val="center" w:pos="1806"/>
                <w:tab w:val="left" w:pos="2240"/>
              </w:tabs>
              <w:ind w:left="214" w:firstLine="0"/>
              <w:rPr>
                <w:rFonts w:ascii="Times New Roman" w:hAnsi="Times New Roman"/>
                <w:sz w:val="20"/>
                <w:lang w:val="de-DE"/>
              </w:rPr>
            </w:pPr>
            <w:r w:rsidRPr="00331320">
              <w:rPr>
                <w:rFonts w:ascii="Times New Roman" w:hAnsi="Times New Roman"/>
                <w:sz w:val="20"/>
                <w:lang w:val="de-DE"/>
              </w:rPr>
              <w:t>Dokumente</w:t>
            </w:r>
          </w:p>
        </w:tc>
        <w:tc>
          <w:tcPr>
            <w:tcW w:w="879" w:type="dxa"/>
            <w:tcBorders>
              <w:top w:val="single" w:sz="6" w:space="0" w:color="auto"/>
              <w:left w:val="single" w:sz="6" w:space="0" w:color="auto"/>
              <w:bottom w:val="single" w:sz="6" w:space="0" w:color="auto"/>
              <w:right w:val="single" w:sz="6" w:space="0" w:color="auto"/>
            </w:tcBorders>
          </w:tcPr>
          <w:p w14:paraId="786B3B1F" w14:textId="77777777" w:rsidR="00C77D64" w:rsidRPr="00331320" w:rsidRDefault="001A24CE"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850" w:type="dxa"/>
            <w:tcBorders>
              <w:top w:val="single" w:sz="6" w:space="0" w:color="auto"/>
              <w:left w:val="single" w:sz="6" w:space="0" w:color="auto"/>
              <w:bottom w:val="single" w:sz="6" w:space="0" w:color="auto"/>
              <w:right w:val="single" w:sz="6" w:space="0" w:color="auto"/>
            </w:tcBorders>
          </w:tcPr>
          <w:p w14:paraId="44C81FC7"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22</w:t>
            </w:r>
          </w:p>
        </w:tc>
        <w:tc>
          <w:tcPr>
            <w:tcW w:w="1134" w:type="dxa"/>
            <w:tcBorders>
              <w:top w:val="single" w:sz="6" w:space="0" w:color="auto"/>
              <w:left w:val="single" w:sz="6" w:space="0" w:color="auto"/>
              <w:bottom w:val="single" w:sz="6" w:space="0" w:color="auto"/>
              <w:right w:val="single" w:sz="6" w:space="0" w:color="auto"/>
            </w:tcBorders>
          </w:tcPr>
          <w:p w14:paraId="4C77F760"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3159EEC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622AE88A"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C77D64" w:rsidRPr="00331320" w14:paraId="21FD4849" w14:textId="77777777" w:rsidTr="00874488">
        <w:tc>
          <w:tcPr>
            <w:tcW w:w="406" w:type="dxa"/>
            <w:tcBorders>
              <w:top w:val="single" w:sz="6" w:space="0" w:color="auto"/>
              <w:left w:val="single" w:sz="6" w:space="0" w:color="auto"/>
              <w:bottom w:val="single" w:sz="6" w:space="0" w:color="auto"/>
              <w:right w:val="single" w:sz="6" w:space="0" w:color="auto"/>
            </w:tcBorders>
          </w:tcPr>
          <w:p w14:paraId="4DD1C20B"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8</w:t>
            </w:r>
          </w:p>
        </w:tc>
        <w:tc>
          <w:tcPr>
            <w:tcW w:w="3704" w:type="dxa"/>
            <w:tcBorders>
              <w:top w:val="single" w:sz="6" w:space="0" w:color="auto"/>
              <w:left w:val="single" w:sz="6" w:space="0" w:color="auto"/>
              <w:bottom w:val="single" w:sz="6" w:space="0" w:color="auto"/>
              <w:right w:val="single" w:sz="6" w:space="0" w:color="auto"/>
            </w:tcBorders>
          </w:tcPr>
          <w:p w14:paraId="030E0F32"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Gefährdung und Präventionsmaßahmen</w:t>
            </w:r>
          </w:p>
        </w:tc>
        <w:tc>
          <w:tcPr>
            <w:tcW w:w="879" w:type="dxa"/>
            <w:tcBorders>
              <w:top w:val="single" w:sz="6" w:space="0" w:color="auto"/>
              <w:left w:val="single" w:sz="6" w:space="0" w:color="auto"/>
              <w:bottom w:val="single" w:sz="6" w:space="0" w:color="auto"/>
              <w:right w:val="single" w:sz="6" w:space="0" w:color="auto"/>
            </w:tcBorders>
          </w:tcPr>
          <w:p w14:paraId="4D69938E" w14:textId="77777777" w:rsidR="00C77D64" w:rsidRPr="00331320" w:rsidRDefault="00D95F02"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73</w:t>
            </w:r>
          </w:p>
        </w:tc>
        <w:tc>
          <w:tcPr>
            <w:tcW w:w="850" w:type="dxa"/>
            <w:tcBorders>
              <w:top w:val="single" w:sz="6" w:space="0" w:color="auto"/>
              <w:left w:val="single" w:sz="6" w:space="0" w:color="auto"/>
              <w:bottom w:val="single" w:sz="6" w:space="0" w:color="auto"/>
              <w:right w:val="single" w:sz="6" w:space="0" w:color="auto"/>
            </w:tcBorders>
          </w:tcPr>
          <w:p w14:paraId="664E96BD"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27</w:t>
            </w:r>
          </w:p>
        </w:tc>
        <w:tc>
          <w:tcPr>
            <w:tcW w:w="1134" w:type="dxa"/>
            <w:tcBorders>
              <w:top w:val="single" w:sz="6" w:space="0" w:color="auto"/>
              <w:left w:val="single" w:sz="6" w:space="0" w:color="auto"/>
              <w:bottom w:val="single" w:sz="6" w:space="0" w:color="auto"/>
              <w:right w:val="single" w:sz="6" w:space="0" w:color="auto"/>
            </w:tcBorders>
          </w:tcPr>
          <w:p w14:paraId="6FF9AD92"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58849CDE"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7282E0F7"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4</w:t>
            </w:r>
          </w:p>
        </w:tc>
      </w:tr>
      <w:tr w:rsidR="00C77D64" w:rsidRPr="00331320" w14:paraId="2BE80A56" w14:textId="77777777" w:rsidTr="00874488">
        <w:tc>
          <w:tcPr>
            <w:tcW w:w="406" w:type="dxa"/>
            <w:tcBorders>
              <w:top w:val="single" w:sz="6" w:space="0" w:color="auto"/>
              <w:left w:val="single" w:sz="6" w:space="0" w:color="auto"/>
              <w:bottom w:val="single" w:sz="6" w:space="0" w:color="auto"/>
              <w:right w:val="single" w:sz="6" w:space="0" w:color="auto"/>
            </w:tcBorders>
          </w:tcPr>
          <w:p w14:paraId="0CCAE939"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9</w:t>
            </w:r>
          </w:p>
        </w:tc>
        <w:tc>
          <w:tcPr>
            <w:tcW w:w="3704" w:type="dxa"/>
            <w:tcBorders>
              <w:top w:val="single" w:sz="6" w:space="0" w:color="auto"/>
              <w:left w:val="single" w:sz="6" w:space="0" w:color="auto"/>
              <w:bottom w:val="single" w:sz="6" w:space="0" w:color="auto"/>
              <w:right w:val="single" w:sz="6" w:space="0" w:color="auto"/>
            </w:tcBorders>
          </w:tcPr>
          <w:p w14:paraId="5F61D4DF" w14:textId="77777777" w:rsidR="00C77D64" w:rsidRPr="00331320" w:rsidRDefault="00C77D64"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Pr>
                <w:rFonts w:ascii="Times New Roman" w:hAnsi="Times New Roman"/>
                <w:sz w:val="20"/>
                <w:lang w:val="de-DE"/>
              </w:rPr>
              <w:t>Stabilität</w:t>
            </w:r>
          </w:p>
        </w:tc>
        <w:tc>
          <w:tcPr>
            <w:tcW w:w="879" w:type="dxa"/>
            <w:tcBorders>
              <w:top w:val="single" w:sz="6" w:space="0" w:color="auto"/>
              <w:left w:val="single" w:sz="6" w:space="0" w:color="auto"/>
              <w:bottom w:val="single" w:sz="6" w:space="0" w:color="auto"/>
              <w:right w:val="single" w:sz="6" w:space="0" w:color="auto"/>
            </w:tcBorders>
          </w:tcPr>
          <w:p w14:paraId="47304C72" w14:textId="77777777" w:rsidR="00C77D64" w:rsidRPr="00331320" w:rsidRDefault="00217F1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850" w:type="dxa"/>
            <w:tcBorders>
              <w:top w:val="single" w:sz="6" w:space="0" w:color="auto"/>
              <w:left w:val="single" w:sz="6" w:space="0" w:color="auto"/>
              <w:bottom w:val="single" w:sz="6" w:space="0" w:color="auto"/>
              <w:right w:val="single" w:sz="6" w:space="0" w:color="auto"/>
            </w:tcBorders>
          </w:tcPr>
          <w:p w14:paraId="22F19EA9" w14:textId="77777777" w:rsidR="00C77D64" w:rsidRPr="00331320" w:rsidRDefault="00217F1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r w:rsidR="00C77D64">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A608CCB" w14:textId="77777777" w:rsidR="00C77D64" w:rsidRDefault="00C77D64"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55060197"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6277E062" w14:textId="77777777" w:rsidR="00C77D64" w:rsidRPr="00331320" w:rsidRDefault="00C77D64"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C77D64" w:rsidRPr="00331320" w14:paraId="76770530" w14:textId="77777777" w:rsidTr="00874488">
        <w:trPr>
          <w:cantSplit/>
        </w:trPr>
        <w:tc>
          <w:tcPr>
            <w:tcW w:w="4110" w:type="dxa"/>
            <w:gridSpan w:val="2"/>
            <w:tcBorders>
              <w:top w:val="single" w:sz="6" w:space="0" w:color="auto"/>
              <w:left w:val="single" w:sz="6" w:space="0" w:color="auto"/>
              <w:bottom w:val="single" w:sz="6" w:space="0" w:color="auto"/>
              <w:right w:val="single" w:sz="6" w:space="0" w:color="auto"/>
            </w:tcBorders>
          </w:tcPr>
          <w:p w14:paraId="7FE14CF2"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331320">
              <w:rPr>
                <w:rFonts w:ascii="Times New Roman" w:hAnsi="Times New Roman"/>
                <w:sz w:val="20"/>
                <w:lang w:val="de-DE"/>
              </w:rPr>
              <w:t>Insgesamt</w:t>
            </w:r>
          </w:p>
        </w:tc>
        <w:tc>
          <w:tcPr>
            <w:tcW w:w="879" w:type="dxa"/>
            <w:tcBorders>
              <w:top w:val="single" w:sz="6" w:space="0" w:color="auto"/>
              <w:left w:val="single" w:sz="6" w:space="0" w:color="auto"/>
              <w:bottom w:val="single" w:sz="6" w:space="0" w:color="auto"/>
              <w:right w:val="single" w:sz="6" w:space="0" w:color="auto"/>
            </w:tcBorders>
          </w:tcPr>
          <w:p w14:paraId="0151D99A"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850" w:type="dxa"/>
            <w:tcBorders>
              <w:top w:val="single" w:sz="6" w:space="0" w:color="auto"/>
              <w:left w:val="single" w:sz="6" w:space="0" w:color="auto"/>
              <w:bottom w:val="single" w:sz="6" w:space="0" w:color="auto"/>
              <w:right w:val="single" w:sz="6" w:space="0" w:color="auto"/>
            </w:tcBorders>
          </w:tcPr>
          <w:p w14:paraId="3C159BD2"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134" w:type="dxa"/>
            <w:tcBorders>
              <w:top w:val="single" w:sz="6" w:space="0" w:color="auto"/>
              <w:left w:val="single" w:sz="6" w:space="0" w:color="auto"/>
              <w:bottom w:val="single" w:sz="6" w:space="0" w:color="auto"/>
              <w:right w:val="single" w:sz="6" w:space="0" w:color="auto"/>
            </w:tcBorders>
          </w:tcPr>
          <w:p w14:paraId="2407ADF2"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r>
              <w:rPr>
                <w:rFonts w:ascii="Times New Roman" w:hAnsi="Times New Roman"/>
                <w:sz w:val="20"/>
                <w:lang w:val="de-DE"/>
              </w:rPr>
              <w:t>0</w:t>
            </w:r>
          </w:p>
        </w:tc>
        <w:tc>
          <w:tcPr>
            <w:tcW w:w="1276" w:type="dxa"/>
            <w:tcBorders>
              <w:top w:val="single" w:sz="6" w:space="0" w:color="auto"/>
              <w:left w:val="single" w:sz="6" w:space="0" w:color="auto"/>
              <w:bottom w:val="single" w:sz="6" w:space="0" w:color="auto"/>
              <w:right w:val="single" w:sz="6" w:space="0" w:color="auto"/>
            </w:tcBorders>
          </w:tcPr>
          <w:p w14:paraId="55A8D602"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r>
              <w:rPr>
                <w:rFonts w:ascii="Times New Roman" w:hAnsi="Times New Roman"/>
                <w:sz w:val="20"/>
                <w:lang w:val="de-DE"/>
              </w:rPr>
              <w:t>0</w:t>
            </w:r>
          </w:p>
        </w:tc>
        <w:tc>
          <w:tcPr>
            <w:tcW w:w="1134" w:type="dxa"/>
            <w:tcBorders>
              <w:top w:val="single" w:sz="6" w:space="0" w:color="auto"/>
              <w:left w:val="single" w:sz="6" w:space="0" w:color="auto"/>
              <w:bottom w:val="single" w:sz="6" w:space="0" w:color="auto"/>
              <w:right w:val="single" w:sz="6" w:space="0" w:color="auto"/>
            </w:tcBorders>
          </w:tcPr>
          <w:p w14:paraId="4926F44D"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r w:rsidRPr="00331320">
              <w:rPr>
                <w:rFonts w:ascii="Times New Roman" w:hAnsi="Times New Roman"/>
                <w:sz w:val="20"/>
                <w:lang w:val="de-DE"/>
              </w:rPr>
              <w:t>0</w:t>
            </w:r>
          </w:p>
        </w:tc>
      </w:tr>
    </w:tbl>
    <w:p w14:paraId="0A9DC517" w14:textId="633E18C4" w:rsidR="00C77D64" w:rsidRPr="00331320" w:rsidRDefault="00C77D64" w:rsidP="00C77D64">
      <w:pPr>
        <w:pStyle w:val="N2"/>
        <w:tabs>
          <w:tab w:val="clear" w:pos="-340"/>
          <w:tab w:val="clear" w:pos="284"/>
          <w:tab w:val="clear" w:pos="454"/>
          <w:tab w:val="clear" w:pos="680"/>
          <w:tab w:val="clear" w:pos="1418"/>
          <w:tab w:val="left" w:pos="540"/>
        </w:tabs>
        <w:spacing w:before="120"/>
        <w:ind w:left="539" w:hanging="539"/>
        <w:rPr>
          <w:rFonts w:ascii="Times New Roman" w:hAnsi="Times New Roman"/>
          <w:sz w:val="24"/>
          <w:szCs w:val="24"/>
          <w:lang w:val="de-DE"/>
        </w:rPr>
      </w:pPr>
    </w:p>
    <w:p w14:paraId="619ECB6F" w14:textId="77777777" w:rsidR="00C77D64" w:rsidRPr="00331320" w:rsidRDefault="007F2D94" w:rsidP="00C77D64">
      <w:pPr>
        <w:pStyle w:val="N2"/>
        <w:numPr>
          <w:ilvl w:val="0"/>
          <w:numId w:val="13"/>
        </w:numPr>
        <w:tabs>
          <w:tab w:val="clear" w:pos="-340"/>
          <w:tab w:val="clear" w:pos="284"/>
          <w:tab w:val="clear" w:pos="454"/>
          <w:tab w:val="clear" w:pos="680"/>
          <w:tab w:val="clear" w:pos="1418"/>
          <w:tab w:val="left" w:pos="540"/>
        </w:tabs>
        <w:spacing w:before="120"/>
        <w:rPr>
          <w:rFonts w:ascii="Times New Roman" w:hAnsi="Times New Roman"/>
          <w:i/>
          <w:sz w:val="20"/>
          <w:lang w:val="de-DE"/>
        </w:rPr>
      </w:pPr>
      <w:r>
        <w:rPr>
          <w:rFonts w:ascii="Times New Roman" w:hAnsi="Times New Roman"/>
          <w:i/>
          <w:sz w:val="20"/>
          <w:lang w:val="de-DE"/>
        </w:rPr>
        <w:t xml:space="preserve"> </w:t>
      </w:r>
      <w:r>
        <w:rPr>
          <w:rFonts w:ascii="Times New Roman" w:hAnsi="Times New Roman"/>
          <w:i/>
          <w:sz w:val="20"/>
          <w:lang w:val="de-DE"/>
        </w:rPr>
        <w:tab/>
      </w:r>
      <w:r w:rsidR="00C77D64" w:rsidRPr="00331320">
        <w:rPr>
          <w:rFonts w:ascii="Times New Roman" w:hAnsi="Times New Roman"/>
          <w:i/>
          <w:sz w:val="20"/>
          <w:lang w:val="de-DE"/>
        </w:rPr>
        <w:t>Tankschifffahrt</w:t>
      </w:r>
    </w:p>
    <w:p w14:paraId="23EF577D" w14:textId="77777777" w:rsidR="00C77D64" w:rsidRPr="00331320" w:rsidRDefault="00C77D64" w:rsidP="00C77D64">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5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1"/>
        <w:gridCol w:w="3700"/>
        <w:gridCol w:w="7"/>
        <w:gridCol w:w="879"/>
        <w:gridCol w:w="994"/>
        <w:gridCol w:w="1009"/>
        <w:gridCol w:w="1419"/>
        <w:gridCol w:w="1134"/>
      </w:tblGrid>
      <w:tr w:rsidR="00C77D64" w:rsidRPr="00331320" w14:paraId="7FB7A9BA" w14:textId="77777777" w:rsidTr="00874488">
        <w:trPr>
          <w:cantSplit/>
        </w:trPr>
        <w:tc>
          <w:tcPr>
            <w:tcW w:w="4101" w:type="dxa"/>
            <w:gridSpan w:val="2"/>
            <w:tcBorders>
              <w:top w:val="single" w:sz="6" w:space="0" w:color="auto"/>
              <w:left w:val="single" w:sz="6" w:space="0" w:color="auto"/>
              <w:bottom w:val="single" w:sz="6" w:space="0" w:color="auto"/>
              <w:right w:val="single" w:sz="6" w:space="0" w:color="auto"/>
            </w:tcBorders>
          </w:tcPr>
          <w:p w14:paraId="2FFC1B0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b/>
                <w:sz w:val="20"/>
                <w:lang w:val="de-DE"/>
              </w:rPr>
            </w:pPr>
            <w:r w:rsidRPr="00331320">
              <w:rPr>
                <w:rFonts w:ascii="Times New Roman" w:hAnsi="Times New Roman"/>
                <w:b/>
                <w:sz w:val="20"/>
                <w:lang w:val="de-DE"/>
              </w:rPr>
              <w:t>Prüfungsziel</w:t>
            </w:r>
          </w:p>
        </w:tc>
        <w:tc>
          <w:tcPr>
            <w:tcW w:w="1880" w:type="dxa"/>
            <w:gridSpan w:val="3"/>
            <w:tcBorders>
              <w:top w:val="single" w:sz="6" w:space="0" w:color="auto"/>
              <w:left w:val="single" w:sz="6" w:space="0" w:color="auto"/>
              <w:bottom w:val="single" w:sz="6" w:space="0" w:color="auto"/>
              <w:right w:val="single" w:sz="6" w:space="0" w:color="auto"/>
            </w:tcBorders>
          </w:tcPr>
          <w:p w14:paraId="75A65D85"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009" w:type="dxa"/>
            <w:tcBorders>
              <w:top w:val="single" w:sz="6" w:space="0" w:color="auto"/>
              <w:left w:val="single" w:sz="6" w:space="0" w:color="auto"/>
              <w:bottom w:val="single" w:sz="6" w:space="0" w:color="auto"/>
              <w:right w:val="single" w:sz="6" w:space="0" w:color="auto"/>
            </w:tcBorders>
          </w:tcPr>
          <w:p w14:paraId="0A5EA012" w14:textId="77777777" w:rsidR="00C77D64" w:rsidRPr="00331320" w:rsidRDefault="00C77D64" w:rsidP="00BB1C78">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331320">
              <w:rPr>
                <w:rFonts w:ascii="Times New Roman" w:hAnsi="Times New Roman"/>
                <w:b/>
                <w:sz w:val="20"/>
                <w:lang w:val="de-DE"/>
              </w:rPr>
              <w:t>Allgemein</w:t>
            </w:r>
          </w:p>
        </w:tc>
        <w:tc>
          <w:tcPr>
            <w:tcW w:w="1419" w:type="dxa"/>
            <w:tcBorders>
              <w:top w:val="single" w:sz="6" w:space="0" w:color="auto"/>
              <w:left w:val="single" w:sz="6" w:space="0" w:color="auto"/>
              <w:bottom w:val="single" w:sz="6" w:space="0" w:color="auto"/>
              <w:right w:val="single" w:sz="6" w:space="0" w:color="auto"/>
            </w:tcBorders>
          </w:tcPr>
          <w:p w14:paraId="6B2F8377" w14:textId="77777777" w:rsidR="00C77D64" w:rsidRPr="00331320" w:rsidRDefault="00C77D64" w:rsidP="00BB1C78">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331320">
              <w:rPr>
                <w:rFonts w:ascii="Times New Roman" w:hAnsi="Times New Roman"/>
                <w:b/>
                <w:sz w:val="20"/>
                <w:lang w:val="de-DE"/>
              </w:rPr>
              <w:t>spezifisch Tankschiffe</w:t>
            </w:r>
          </w:p>
        </w:tc>
        <w:tc>
          <w:tcPr>
            <w:tcW w:w="1134" w:type="dxa"/>
            <w:tcBorders>
              <w:top w:val="single" w:sz="6" w:space="0" w:color="auto"/>
              <w:left w:val="single" w:sz="6" w:space="0" w:color="auto"/>
              <w:bottom w:val="single" w:sz="6" w:space="0" w:color="auto"/>
              <w:right w:val="single" w:sz="6" w:space="0" w:color="auto"/>
            </w:tcBorders>
          </w:tcPr>
          <w:p w14:paraId="18D35D86" w14:textId="77777777" w:rsidR="00C77D64" w:rsidRPr="00331320" w:rsidRDefault="00C77D64" w:rsidP="00BB1C78">
            <w:pPr>
              <w:pStyle w:val="N2"/>
              <w:tabs>
                <w:tab w:val="clear" w:pos="-340"/>
                <w:tab w:val="clear" w:pos="284"/>
                <w:tab w:val="clear" w:pos="454"/>
                <w:tab w:val="clear" w:pos="680"/>
                <w:tab w:val="clear" w:pos="1418"/>
                <w:tab w:val="left" w:pos="540"/>
              </w:tabs>
              <w:ind w:firstLine="0"/>
              <w:jc w:val="center"/>
              <w:rPr>
                <w:rFonts w:ascii="Times New Roman" w:hAnsi="Times New Roman"/>
                <w:b/>
                <w:sz w:val="20"/>
                <w:lang w:val="de-DE"/>
              </w:rPr>
            </w:pPr>
            <w:r w:rsidRPr="00331320">
              <w:rPr>
                <w:rFonts w:ascii="Times New Roman" w:hAnsi="Times New Roman"/>
                <w:b/>
                <w:sz w:val="20"/>
                <w:lang w:val="de-DE"/>
              </w:rPr>
              <w:t>Insgesamt</w:t>
            </w:r>
          </w:p>
        </w:tc>
      </w:tr>
      <w:tr w:rsidR="00C77D64" w:rsidRPr="00331320" w14:paraId="1D696A85" w14:textId="77777777" w:rsidTr="00874488">
        <w:trPr>
          <w:cantSplit/>
        </w:trPr>
        <w:tc>
          <w:tcPr>
            <w:tcW w:w="4108" w:type="dxa"/>
            <w:gridSpan w:val="3"/>
            <w:tcBorders>
              <w:top w:val="single" w:sz="6" w:space="0" w:color="auto"/>
              <w:left w:val="single" w:sz="6" w:space="0" w:color="auto"/>
              <w:bottom w:val="single" w:sz="6" w:space="0" w:color="auto"/>
              <w:right w:val="single" w:sz="6" w:space="0" w:color="auto"/>
            </w:tcBorders>
          </w:tcPr>
          <w:p w14:paraId="43F752C9"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rPr>
                <w:rFonts w:ascii="Times New Roman" w:hAnsi="Times New Roman"/>
                <w:sz w:val="16"/>
                <w:szCs w:val="16"/>
                <w:lang w:val="de-DE"/>
              </w:rPr>
            </w:pPr>
          </w:p>
        </w:tc>
        <w:tc>
          <w:tcPr>
            <w:tcW w:w="879" w:type="dxa"/>
            <w:tcBorders>
              <w:top w:val="single" w:sz="6" w:space="0" w:color="auto"/>
              <w:left w:val="single" w:sz="6" w:space="0" w:color="auto"/>
              <w:bottom w:val="single" w:sz="6" w:space="0" w:color="auto"/>
              <w:right w:val="single" w:sz="6" w:space="0" w:color="auto"/>
            </w:tcBorders>
          </w:tcPr>
          <w:p w14:paraId="022FB96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Allgemein</w:t>
            </w:r>
          </w:p>
          <w:p w14:paraId="7BE913E3"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p>
        </w:tc>
        <w:tc>
          <w:tcPr>
            <w:tcW w:w="994" w:type="dxa"/>
            <w:tcBorders>
              <w:top w:val="single" w:sz="6" w:space="0" w:color="auto"/>
              <w:left w:val="single" w:sz="6" w:space="0" w:color="auto"/>
              <w:bottom w:val="single" w:sz="6" w:space="0" w:color="auto"/>
              <w:right w:val="single" w:sz="6" w:space="0" w:color="auto"/>
            </w:tcBorders>
          </w:tcPr>
          <w:p w14:paraId="37ACD963" w14:textId="77777777" w:rsidR="00C77D64" w:rsidRPr="00331320" w:rsidRDefault="00C77D64" w:rsidP="00BB1C78">
            <w:pPr>
              <w:pStyle w:val="N2"/>
              <w:tabs>
                <w:tab w:val="clear" w:pos="-340"/>
                <w:tab w:val="clear" w:pos="284"/>
                <w:tab w:val="clear" w:pos="454"/>
                <w:tab w:val="clear" w:pos="680"/>
                <w:tab w:val="clear" w:pos="1418"/>
                <w:tab w:val="left" w:pos="540"/>
              </w:tabs>
              <w:ind w:firstLine="0"/>
              <w:rPr>
                <w:rFonts w:ascii="Times New Roman" w:hAnsi="Times New Roman"/>
                <w:sz w:val="16"/>
                <w:szCs w:val="16"/>
                <w:lang w:val="de-DE"/>
              </w:rPr>
            </w:pPr>
            <w:r w:rsidRPr="00331320">
              <w:rPr>
                <w:rFonts w:ascii="Times New Roman" w:hAnsi="Times New Roman"/>
                <w:sz w:val="16"/>
                <w:szCs w:val="16"/>
                <w:lang w:val="de-DE"/>
              </w:rPr>
              <w:t>spezifisch Tankschiffe</w:t>
            </w:r>
          </w:p>
        </w:tc>
        <w:tc>
          <w:tcPr>
            <w:tcW w:w="1009" w:type="dxa"/>
            <w:tcBorders>
              <w:top w:val="single" w:sz="6" w:space="0" w:color="auto"/>
              <w:left w:val="single" w:sz="6" w:space="0" w:color="auto"/>
              <w:bottom w:val="single" w:sz="6" w:space="0" w:color="auto"/>
              <w:right w:val="single" w:sz="6" w:space="0" w:color="auto"/>
            </w:tcBorders>
          </w:tcPr>
          <w:p w14:paraId="7D1C8759"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c>
          <w:tcPr>
            <w:tcW w:w="1419" w:type="dxa"/>
            <w:tcBorders>
              <w:top w:val="single" w:sz="6" w:space="0" w:color="auto"/>
              <w:left w:val="single" w:sz="6" w:space="0" w:color="auto"/>
              <w:bottom w:val="single" w:sz="6" w:space="0" w:color="auto"/>
              <w:right w:val="single" w:sz="6" w:space="0" w:color="auto"/>
            </w:tcBorders>
          </w:tcPr>
          <w:p w14:paraId="4A81601C"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c>
          <w:tcPr>
            <w:tcW w:w="1134" w:type="dxa"/>
            <w:tcBorders>
              <w:top w:val="single" w:sz="6" w:space="0" w:color="auto"/>
              <w:left w:val="single" w:sz="6" w:space="0" w:color="auto"/>
              <w:bottom w:val="single" w:sz="6" w:space="0" w:color="auto"/>
              <w:right w:val="single" w:sz="6" w:space="0" w:color="auto"/>
            </w:tcBorders>
          </w:tcPr>
          <w:p w14:paraId="6050F8E6"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16"/>
                <w:szCs w:val="16"/>
                <w:lang w:val="de-DE"/>
              </w:rPr>
            </w:pPr>
            <w:r w:rsidRPr="00331320">
              <w:rPr>
                <w:rFonts w:ascii="Times New Roman" w:hAnsi="Times New Roman"/>
                <w:sz w:val="16"/>
                <w:szCs w:val="16"/>
                <w:lang w:val="de-DE"/>
              </w:rPr>
              <w:t>Auswahl</w:t>
            </w:r>
          </w:p>
        </w:tc>
      </w:tr>
      <w:tr w:rsidR="00333A63" w:rsidRPr="00331320" w14:paraId="2AD1BBEA" w14:textId="77777777" w:rsidTr="00874488">
        <w:tc>
          <w:tcPr>
            <w:tcW w:w="401" w:type="dxa"/>
            <w:tcBorders>
              <w:top w:val="single" w:sz="6" w:space="0" w:color="auto"/>
              <w:left w:val="single" w:sz="6" w:space="0" w:color="auto"/>
              <w:bottom w:val="single" w:sz="6" w:space="0" w:color="auto"/>
              <w:right w:val="single" w:sz="6" w:space="0" w:color="auto"/>
            </w:tcBorders>
          </w:tcPr>
          <w:p w14:paraId="7028376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3700" w:type="dxa"/>
            <w:tcBorders>
              <w:top w:val="single" w:sz="6" w:space="0" w:color="auto"/>
              <w:left w:val="single" w:sz="6" w:space="0" w:color="auto"/>
              <w:bottom w:val="single" w:sz="6" w:space="0" w:color="auto"/>
              <w:right w:val="single" w:sz="6" w:space="0" w:color="auto"/>
            </w:tcBorders>
          </w:tcPr>
          <w:p w14:paraId="51E31289"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Allgemein</w:t>
            </w:r>
          </w:p>
        </w:tc>
        <w:tc>
          <w:tcPr>
            <w:tcW w:w="886" w:type="dxa"/>
            <w:gridSpan w:val="2"/>
            <w:tcBorders>
              <w:top w:val="single" w:sz="6" w:space="0" w:color="auto"/>
              <w:left w:val="single" w:sz="6" w:space="0" w:color="auto"/>
              <w:bottom w:val="single" w:sz="6" w:space="0" w:color="auto"/>
              <w:right w:val="single" w:sz="6" w:space="0" w:color="auto"/>
            </w:tcBorders>
          </w:tcPr>
          <w:p w14:paraId="0F4AE59E" w14:textId="05807414"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90" w:author="Bölker, Steffan" w:date="2018-10-08T11:15:00Z">
              <w:r w:rsidRPr="00331320" w:rsidDel="004332E9">
                <w:rPr>
                  <w:rFonts w:ascii="Times New Roman" w:hAnsi="Times New Roman"/>
                  <w:sz w:val="20"/>
                  <w:lang w:val="de-DE"/>
                </w:rPr>
                <w:delText>14</w:delText>
              </w:r>
            </w:del>
            <w:ins w:id="91" w:author="Bölker, Steffan" w:date="2018-10-08T11:15:00Z">
              <w:r>
                <w:rPr>
                  <w:rFonts w:ascii="Times New Roman" w:hAnsi="Times New Roman"/>
                  <w:sz w:val="20"/>
                  <w:lang w:val="de-DE"/>
                </w:rPr>
                <w:t>26</w:t>
              </w:r>
            </w:ins>
          </w:p>
        </w:tc>
        <w:tc>
          <w:tcPr>
            <w:tcW w:w="994" w:type="dxa"/>
            <w:tcBorders>
              <w:top w:val="single" w:sz="6" w:space="0" w:color="auto"/>
              <w:left w:val="single" w:sz="6" w:space="0" w:color="auto"/>
              <w:bottom w:val="single" w:sz="6" w:space="0" w:color="auto"/>
              <w:right w:val="single" w:sz="6" w:space="0" w:color="auto"/>
            </w:tcBorders>
          </w:tcPr>
          <w:p w14:paraId="47579BB1" w14:textId="75F09DE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009" w:type="dxa"/>
            <w:tcBorders>
              <w:top w:val="single" w:sz="6" w:space="0" w:color="auto"/>
              <w:left w:val="single" w:sz="6" w:space="0" w:color="auto"/>
              <w:bottom w:val="single" w:sz="6" w:space="0" w:color="auto"/>
              <w:right w:val="single" w:sz="6" w:space="0" w:color="auto"/>
            </w:tcBorders>
          </w:tcPr>
          <w:p w14:paraId="06FC9F1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2470A56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0871F8A"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333A63" w:rsidRPr="00331320" w14:paraId="64247F8C" w14:textId="77777777" w:rsidTr="00874488">
        <w:tc>
          <w:tcPr>
            <w:tcW w:w="401" w:type="dxa"/>
            <w:tcBorders>
              <w:top w:val="single" w:sz="6" w:space="0" w:color="auto"/>
              <w:left w:val="single" w:sz="6" w:space="0" w:color="auto"/>
              <w:bottom w:val="single" w:sz="6" w:space="0" w:color="auto"/>
              <w:right w:val="single" w:sz="6" w:space="0" w:color="auto"/>
            </w:tcBorders>
          </w:tcPr>
          <w:p w14:paraId="4B22BE1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p>
        </w:tc>
        <w:tc>
          <w:tcPr>
            <w:tcW w:w="3700" w:type="dxa"/>
            <w:tcBorders>
              <w:top w:val="single" w:sz="6" w:space="0" w:color="auto"/>
              <w:left w:val="single" w:sz="6" w:space="0" w:color="auto"/>
              <w:bottom w:val="single" w:sz="6" w:space="0" w:color="auto"/>
              <w:right w:val="single" w:sz="6" w:space="0" w:color="auto"/>
            </w:tcBorders>
          </w:tcPr>
          <w:p w14:paraId="0EE49B5C"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Bau und Ausrüstung</w:t>
            </w:r>
          </w:p>
        </w:tc>
        <w:tc>
          <w:tcPr>
            <w:tcW w:w="886" w:type="dxa"/>
            <w:gridSpan w:val="2"/>
            <w:tcBorders>
              <w:top w:val="single" w:sz="6" w:space="0" w:color="auto"/>
              <w:left w:val="single" w:sz="6" w:space="0" w:color="auto"/>
              <w:bottom w:val="single" w:sz="6" w:space="0" w:color="auto"/>
              <w:right w:val="single" w:sz="6" w:space="0" w:color="auto"/>
            </w:tcBorders>
          </w:tcPr>
          <w:p w14:paraId="7328C1B4" w14:textId="6B617C21" w:rsidR="00333A63" w:rsidRPr="00331320"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r>
              <w:rPr>
                <w:rFonts w:ascii="Times New Roman" w:hAnsi="Times New Roman"/>
                <w:sz w:val="20"/>
                <w:lang w:val="de-DE"/>
              </w:rPr>
              <w:t>0</w:t>
            </w:r>
          </w:p>
        </w:tc>
        <w:tc>
          <w:tcPr>
            <w:tcW w:w="994" w:type="dxa"/>
            <w:tcBorders>
              <w:top w:val="single" w:sz="6" w:space="0" w:color="auto"/>
              <w:left w:val="single" w:sz="6" w:space="0" w:color="auto"/>
              <w:bottom w:val="single" w:sz="6" w:space="0" w:color="auto"/>
              <w:right w:val="single" w:sz="6" w:space="0" w:color="auto"/>
            </w:tcBorders>
          </w:tcPr>
          <w:p w14:paraId="7D9C19D0" w14:textId="65DAD82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92" w:author="Bölker, Steffan" w:date="2018-10-08T11:15:00Z">
              <w:r w:rsidDel="004332E9">
                <w:rPr>
                  <w:rFonts w:ascii="Times New Roman" w:hAnsi="Times New Roman"/>
                  <w:sz w:val="20"/>
                  <w:lang w:val="de-DE"/>
                </w:rPr>
                <w:delText>49</w:delText>
              </w:r>
            </w:del>
            <w:ins w:id="93" w:author="Bölker, Steffan" w:date="2018-10-08T11:15:00Z">
              <w:r>
                <w:rPr>
                  <w:rFonts w:ascii="Times New Roman" w:hAnsi="Times New Roman"/>
                  <w:sz w:val="20"/>
                  <w:lang w:val="de-DE"/>
                </w:rPr>
                <w:t>48</w:t>
              </w:r>
            </w:ins>
          </w:p>
        </w:tc>
        <w:tc>
          <w:tcPr>
            <w:tcW w:w="1009" w:type="dxa"/>
            <w:tcBorders>
              <w:top w:val="single" w:sz="6" w:space="0" w:color="auto"/>
              <w:left w:val="single" w:sz="6" w:space="0" w:color="auto"/>
              <w:bottom w:val="single" w:sz="6" w:space="0" w:color="auto"/>
              <w:right w:val="single" w:sz="6" w:space="0" w:color="auto"/>
            </w:tcBorders>
          </w:tcPr>
          <w:p w14:paraId="6897315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0B4C4B98"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08FCC52A"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7049E553" w14:textId="77777777" w:rsidTr="00874488">
        <w:tc>
          <w:tcPr>
            <w:tcW w:w="401" w:type="dxa"/>
            <w:tcBorders>
              <w:top w:val="single" w:sz="6" w:space="0" w:color="auto"/>
              <w:left w:val="single" w:sz="6" w:space="0" w:color="auto"/>
              <w:bottom w:val="single" w:sz="6" w:space="0" w:color="auto"/>
              <w:right w:val="single" w:sz="6" w:space="0" w:color="auto"/>
            </w:tcBorders>
          </w:tcPr>
          <w:p w14:paraId="673E0CE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3</w:t>
            </w:r>
          </w:p>
        </w:tc>
        <w:tc>
          <w:tcPr>
            <w:tcW w:w="3700" w:type="dxa"/>
            <w:tcBorders>
              <w:top w:val="single" w:sz="6" w:space="0" w:color="auto"/>
              <w:left w:val="single" w:sz="6" w:space="0" w:color="auto"/>
              <w:bottom w:val="single" w:sz="6" w:space="0" w:color="auto"/>
              <w:right w:val="single" w:sz="6" w:space="0" w:color="auto"/>
            </w:tcBorders>
          </w:tcPr>
          <w:p w14:paraId="5281DB19"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jc w:val="left"/>
              <w:rPr>
                <w:rFonts w:ascii="Times New Roman" w:hAnsi="Times New Roman"/>
                <w:sz w:val="20"/>
                <w:lang w:val="de-DE"/>
              </w:rPr>
            </w:pPr>
            <w:r w:rsidRPr="00331320">
              <w:rPr>
                <w:rFonts w:ascii="Times New Roman" w:hAnsi="Times New Roman"/>
                <w:sz w:val="20"/>
                <w:lang w:val="de-DE"/>
              </w:rPr>
              <w:t>Behandlung der Ladetanks und angrenzende Räume</w:t>
            </w:r>
          </w:p>
        </w:tc>
        <w:tc>
          <w:tcPr>
            <w:tcW w:w="886" w:type="dxa"/>
            <w:gridSpan w:val="2"/>
            <w:tcBorders>
              <w:top w:val="single" w:sz="6" w:space="0" w:color="auto"/>
              <w:left w:val="single" w:sz="6" w:space="0" w:color="auto"/>
              <w:bottom w:val="single" w:sz="6" w:space="0" w:color="auto"/>
              <w:right w:val="single" w:sz="6" w:space="0" w:color="auto"/>
            </w:tcBorders>
          </w:tcPr>
          <w:p w14:paraId="5ABF3E79" w14:textId="53A17CF9"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994" w:type="dxa"/>
            <w:tcBorders>
              <w:top w:val="single" w:sz="6" w:space="0" w:color="auto"/>
              <w:left w:val="single" w:sz="6" w:space="0" w:color="auto"/>
              <w:bottom w:val="single" w:sz="6" w:space="0" w:color="auto"/>
              <w:right w:val="single" w:sz="6" w:space="0" w:color="auto"/>
            </w:tcBorders>
          </w:tcPr>
          <w:p w14:paraId="75CC937A" w14:textId="53A4C1A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94" w:author="Bölker, Steffan" w:date="2018-10-08T11:15:00Z">
              <w:r w:rsidRPr="00331320" w:rsidDel="004332E9">
                <w:rPr>
                  <w:rFonts w:ascii="Times New Roman" w:hAnsi="Times New Roman"/>
                  <w:sz w:val="20"/>
                  <w:lang w:val="de-DE"/>
                </w:rPr>
                <w:delText>33</w:delText>
              </w:r>
            </w:del>
            <w:ins w:id="95" w:author="Bölker, Steffan" w:date="2018-10-08T11:15:00Z">
              <w:r>
                <w:rPr>
                  <w:rFonts w:ascii="Times New Roman" w:hAnsi="Times New Roman"/>
                  <w:sz w:val="20"/>
                  <w:lang w:val="de-DE"/>
                </w:rPr>
                <w:t>31</w:t>
              </w:r>
            </w:ins>
          </w:p>
        </w:tc>
        <w:tc>
          <w:tcPr>
            <w:tcW w:w="1009" w:type="dxa"/>
            <w:tcBorders>
              <w:top w:val="single" w:sz="6" w:space="0" w:color="auto"/>
              <w:left w:val="single" w:sz="6" w:space="0" w:color="auto"/>
              <w:bottom w:val="single" w:sz="6" w:space="0" w:color="auto"/>
              <w:right w:val="single" w:sz="6" w:space="0" w:color="auto"/>
            </w:tcBorders>
          </w:tcPr>
          <w:p w14:paraId="4442A243"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419" w:type="dxa"/>
            <w:tcBorders>
              <w:top w:val="single" w:sz="6" w:space="0" w:color="auto"/>
              <w:left w:val="single" w:sz="6" w:space="0" w:color="auto"/>
              <w:bottom w:val="single" w:sz="6" w:space="0" w:color="auto"/>
              <w:right w:val="single" w:sz="6" w:space="0" w:color="auto"/>
            </w:tcBorders>
          </w:tcPr>
          <w:p w14:paraId="4B57B03E"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7E11146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254BB7A4" w14:textId="77777777" w:rsidTr="00874488">
        <w:tc>
          <w:tcPr>
            <w:tcW w:w="401" w:type="dxa"/>
            <w:tcBorders>
              <w:top w:val="single" w:sz="6" w:space="0" w:color="auto"/>
              <w:left w:val="single" w:sz="6" w:space="0" w:color="auto"/>
              <w:bottom w:val="single" w:sz="6" w:space="0" w:color="auto"/>
              <w:right w:val="single" w:sz="6" w:space="0" w:color="auto"/>
            </w:tcBorders>
          </w:tcPr>
          <w:p w14:paraId="5DEF9CD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4</w:t>
            </w:r>
          </w:p>
        </w:tc>
        <w:tc>
          <w:tcPr>
            <w:tcW w:w="3700" w:type="dxa"/>
            <w:tcBorders>
              <w:top w:val="single" w:sz="6" w:space="0" w:color="auto"/>
              <w:left w:val="single" w:sz="6" w:space="0" w:color="auto"/>
              <w:bottom w:val="single" w:sz="6" w:space="0" w:color="auto"/>
              <w:right w:val="single" w:sz="6" w:space="0" w:color="auto"/>
            </w:tcBorders>
          </w:tcPr>
          <w:p w14:paraId="4C617991"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Messtechnik und Probeentnahme</w:t>
            </w:r>
          </w:p>
        </w:tc>
        <w:tc>
          <w:tcPr>
            <w:tcW w:w="886" w:type="dxa"/>
            <w:gridSpan w:val="2"/>
            <w:tcBorders>
              <w:top w:val="single" w:sz="6" w:space="0" w:color="auto"/>
              <w:left w:val="single" w:sz="6" w:space="0" w:color="auto"/>
              <w:bottom w:val="single" w:sz="6" w:space="0" w:color="auto"/>
              <w:right w:val="single" w:sz="6" w:space="0" w:color="auto"/>
            </w:tcBorders>
          </w:tcPr>
          <w:p w14:paraId="52817AC1" w14:textId="4D7DC47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994" w:type="dxa"/>
            <w:tcBorders>
              <w:top w:val="single" w:sz="6" w:space="0" w:color="auto"/>
              <w:left w:val="single" w:sz="6" w:space="0" w:color="auto"/>
              <w:bottom w:val="single" w:sz="6" w:space="0" w:color="auto"/>
              <w:right w:val="single" w:sz="6" w:space="0" w:color="auto"/>
            </w:tcBorders>
          </w:tcPr>
          <w:p w14:paraId="4C4F181A" w14:textId="57FF56F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13</w:t>
            </w:r>
          </w:p>
        </w:tc>
        <w:tc>
          <w:tcPr>
            <w:tcW w:w="1009" w:type="dxa"/>
            <w:tcBorders>
              <w:top w:val="single" w:sz="6" w:space="0" w:color="auto"/>
              <w:left w:val="single" w:sz="6" w:space="0" w:color="auto"/>
              <w:bottom w:val="single" w:sz="6" w:space="0" w:color="auto"/>
              <w:right w:val="single" w:sz="6" w:space="0" w:color="auto"/>
            </w:tcBorders>
          </w:tcPr>
          <w:p w14:paraId="115C7D0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2436533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323F3C5"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0CA4ACD6" w14:textId="77777777" w:rsidTr="00874488">
        <w:tc>
          <w:tcPr>
            <w:tcW w:w="401" w:type="dxa"/>
            <w:tcBorders>
              <w:top w:val="single" w:sz="6" w:space="0" w:color="auto"/>
              <w:left w:val="single" w:sz="6" w:space="0" w:color="auto"/>
              <w:bottom w:val="single" w:sz="6" w:space="0" w:color="auto"/>
              <w:right w:val="single" w:sz="6" w:space="0" w:color="auto"/>
            </w:tcBorders>
          </w:tcPr>
          <w:p w14:paraId="64D0D7B5"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5</w:t>
            </w:r>
          </w:p>
        </w:tc>
        <w:tc>
          <w:tcPr>
            <w:tcW w:w="3700" w:type="dxa"/>
            <w:tcBorders>
              <w:top w:val="single" w:sz="6" w:space="0" w:color="auto"/>
              <w:left w:val="single" w:sz="6" w:space="0" w:color="auto"/>
              <w:bottom w:val="single" w:sz="6" w:space="0" w:color="auto"/>
              <w:right w:val="single" w:sz="6" w:space="0" w:color="auto"/>
            </w:tcBorders>
          </w:tcPr>
          <w:p w14:paraId="3AF01F62"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Produktkenntnisse</w:t>
            </w:r>
          </w:p>
        </w:tc>
        <w:tc>
          <w:tcPr>
            <w:tcW w:w="886" w:type="dxa"/>
            <w:gridSpan w:val="2"/>
            <w:tcBorders>
              <w:top w:val="single" w:sz="6" w:space="0" w:color="auto"/>
              <w:left w:val="single" w:sz="6" w:space="0" w:color="auto"/>
              <w:bottom w:val="single" w:sz="6" w:space="0" w:color="auto"/>
              <w:right w:val="single" w:sz="6" w:space="0" w:color="auto"/>
            </w:tcBorders>
          </w:tcPr>
          <w:p w14:paraId="28F0CA45" w14:textId="13E45E16"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78</w:t>
            </w:r>
          </w:p>
        </w:tc>
        <w:tc>
          <w:tcPr>
            <w:tcW w:w="994" w:type="dxa"/>
            <w:tcBorders>
              <w:top w:val="single" w:sz="6" w:space="0" w:color="auto"/>
              <w:left w:val="single" w:sz="6" w:space="0" w:color="auto"/>
              <w:bottom w:val="single" w:sz="6" w:space="0" w:color="auto"/>
              <w:right w:val="single" w:sz="6" w:space="0" w:color="auto"/>
            </w:tcBorders>
          </w:tcPr>
          <w:p w14:paraId="388C8079" w14:textId="29AFFBF0"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009" w:type="dxa"/>
            <w:tcBorders>
              <w:top w:val="single" w:sz="6" w:space="0" w:color="auto"/>
              <w:left w:val="single" w:sz="6" w:space="0" w:color="auto"/>
              <w:bottom w:val="single" w:sz="6" w:space="0" w:color="auto"/>
              <w:right w:val="single" w:sz="6" w:space="0" w:color="auto"/>
            </w:tcBorders>
          </w:tcPr>
          <w:p w14:paraId="01297FC5"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30176BEE"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0D94484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333A63" w:rsidRPr="00331320" w14:paraId="5BA8674D" w14:textId="77777777" w:rsidTr="00874488">
        <w:tc>
          <w:tcPr>
            <w:tcW w:w="401" w:type="dxa"/>
            <w:tcBorders>
              <w:top w:val="single" w:sz="6" w:space="0" w:color="auto"/>
              <w:left w:val="single" w:sz="6" w:space="0" w:color="auto"/>
              <w:bottom w:val="single" w:sz="6" w:space="0" w:color="auto"/>
              <w:right w:val="single" w:sz="6" w:space="0" w:color="auto"/>
            </w:tcBorders>
          </w:tcPr>
          <w:p w14:paraId="248746F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6</w:t>
            </w:r>
          </w:p>
        </w:tc>
        <w:tc>
          <w:tcPr>
            <w:tcW w:w="3700" w:type="dxa"/>
            <w:tcBorders>
              <w:top w:val="single" w:sz="6" w:space="0" w:color="auto"/>
              <w:left w:val="single" w:sz="6" w:space="0" w:color="auto"/>
              <w:bottom w:val="single" w:sz="6" w:space="0" w:color="auto"/>
              <w:right w:val="single" w:sz="6" w:space="0" w:color="auto"/>
            </w:tcBorders>
          </w:tcPr>
          <w:p w14:paraId="74B9B91F"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Laden, Löschen und Befördern</w:t>
            </w:r>
          </w:p>
        </w:tc>
        <w:tc>
          <w:tcPr>
            <w:tcW w:w="886" w:type="dxa"/>
            <w:gridSpan w:val="2"/>
            <w:tcBorders>
              <w:top w:val="single" w:sz="6" w:space="0" w:color="auto"/>
              <w:left w:val="single" w:sz="6" w:space="0" w:color="auto"/>
              <w:bottom w:val="single" w:sz="6" w:space="0" w:color="auto"/>
              <w:right w:val="single" w:sz="6" w:space="0" w:color="auto"/>
            </w:tcBorders>
          </w:tcPr>
          <w:p w14:paraId="13FFBE7B" w14:textId="279B5A98"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994" w:type="dxa"/>
            <w:tcBorders>
              <w:top w:val="single" w:sz="6" w:space="0" w:color="auto"/>
              <w:left w:val="single" w:sz="6" w:space="0" w:color="auto"/>
              <w:bottom w:val="single" w:sz="6" w:space="0" w:color="auto"/>
              <w:right w:val="single" w:sz="6" w:space="0" w:color="auto"/>
            </w:tcBorders>
          </w:tcPr>
          <w:p w14:paraId="553B393E" w14:textId="3135796A" w:rsidR="00333A63" w:rsidRPr="00331320"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96" w:author="Bölker, Steffan" w:date="2018-10-08T11:16:00Z">
              <w:r w:rsidDel="004332E9">
                <w:rPr>
                  <w:rFonts w:ascii="Times New Roman" w:hAnsi="Times New Roman"/>
                  <w:sz w:val="20"/>
                  <w:lang w:val="de-DE"/>
                </w:rPr>
                <w:delText>53</w:delText>
              </w:r>
            </w:del>
            <w:ins w:id="97" w:author="Bölker, Steffan" w:date="2018-10-08T11:16:00Z">
              <w:r>
                <w:rPr>
                  <w:rFonts w:ascii="Times New Roman" w:hAnsi="Times New Roman"/>
                  <w:sz w:val="20"/>
                  <w:lang w:val="de-DE"/>
                </w:rPr>
                <w:t>51</w:t>
              </w:r>
            </w:ins>
          </w:p>
        </w:tc>
        <w:tc>
          <w:tcPr>
            <w:tcW w:w="1009" w:type="dxa"/>
            <w:tcBorders>
              <w:top w:val="single" w:sz="6" w:space="0" w:color="auto"/>
              <w:left w:val="single" w:sz="6" w:space="0" w:color="auto"/>
              <w:bottom w:val="single" w:sz="6" w:space="0" w:color="auto"/>
              <w:right w:val="single" w:sz="6" w:space="0" w:color="auto"/>
            </w:tcBorders>
          </w:tcPr>
          <w:p w14:paraId="5C0FE11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683AA92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w:t>
            </w:r>
          </w:p>
        </w:tc>
        <w:tc>
          <w:tcPr>
            <w:tcW w:w="1134" w:type="dxa"/>
            <w:tcBorders>
              <w:top w:val="single" w:sz="6" w:space="0" w:color="auto"/>
              <w:left w:val="single" w:sz="6" w:space="0" w:color="auto"/>
              <w:bottom w:val="single" w:sz="6" w:space="0" w:color="auto"/>
              <w:right w:val="single" w:sz="6" w:space="0" w:color="auto"/>
            </w:tcBorders>
          </w:tcPr>
          <w:p w14:paraId="2D777AA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4</w:t>
            </w:r>
          </w:p>
        </w:tc>
      </w:tr>
      <w:tr w:rsidR="00333A63" w:rsidRPr="00331320" w14:paraId="0B20CC79" w14:textId="77777777" w:rsidTr="00874488">
        <w:tc>
          <w:tcPr>
            <w:tcW w:w="401" w:type="dxa"/>
            <w:tcBorders>
              <w:top w:val="single" w:sz="6" w:space="0" w:color="auto"/>
              <w:left w:val="single" w:sz="6" w:space="0" w:color="auto"/>
              <w:bottom w:val="single" w:sz="6" w:space="0" w:color="auto"/>
              <w:right w:val="single" w:sz="6" w:space="0" w:color="auto"/>
            </w:tcBorders>
          </w:tcPr>
          <w:p w14:paraId="668FD5A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w:t>
            </w:r>
          </w:p>
        </w:tc>
        <w:tc>
          <w:tcPr>
            <w:tcW w:w="3700" w:type="dxa"/>
            <w:tcBorders>
              <w:top w:val="single" w:sz="6" w:space="0" w:color="auto"/>
              <w:left w:val="single" w:sz="6" w:space="0" w:color="auto"/>
              <w:bottom w:val="single" w:sz="6" w:space="0" w:color="auto"/>
              <w:right w:val="single" w:sz="6" w:space="0" w:color="auto"/>
            </w:tcBorders>
          </w:tcPr>
          <w:p w14:paraId="37036777" w14:textId="77777777" w:rsidR="00333A63" w:rsidRPr="00331320" w:rsidRDefault="00333A63" w:rsidP="00BB1C78">
            <w:pPr>
              <w:pStyle w:val="N2"/>
              <w:tabs>
                <w:tab w:val="clear" w:pos="-340"/>
                <w:tab w:val="clear" w:pos="284"/>
                <w:tab w:val="clear" w:pos="454"/>
                <w:tab w:val="clear" w:pos="680"/>
                <w:tab w:val="clear" w:pos="1418"/>
                <w:tab w:val="left" w:pos="214"/>
                <w:tab w:val="center" w:pos="1806"/>
                <w:tab w:val="left" w:pos="2240"/>
              </w:tabs>
              <w:ind w:left="214" w:firstLine="0"/>
              <w:rPr>
                <w:rFonts w:ascii="Times New Roman" w:hAnsi="Times New Roman"/>
                <w:sz w:val="20"/>
                <w:lang w:val="de-DE"/>
              </w:rPr>
            </w:pPr>
            <w:r>
              <w:rPr>
                <w:rFonts w:ascii="Times New Roman" w:hAnsi="Times New Roman"/>
                <w:sz w:val="20"/>
                <w:lang w:val="de-DE"/>
              </w:rPr>
              <w:t>Dokumente</w:t>
            </w:r>
          </w:p>
        </w:tc>
        <w:tc>
          <w:tcPr>
            <w:tcW w:w="886" w:type="dxa"/>
            <w:gridSpan w:val="2"/>
            <w:tcBorders>
              <w:top w:val="single" w:sz="6" w:space="0" w:color="auto"/>
              <w:left w:val="single" w:sz="6" w:space="0" w:color="auto"/>
              <w:bottom w:val="single" w:sz="6" w:space="0" w:color="auto"/>
              <w:right w:val="single" w:sz="6" w:space="0" w:color="auto"/>
            </w:tcBorders>
          </w:tcPr>
          <w:p w14:paraId="18A5223D" w14:textId="1D1F70DE"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994" w:type="dxa"/>
            <w:tcBorders>
              <w:top w:val="single" w:sz="6" w:space="0" w:color="auto"/>
              <w:left w:val="single" w:sz="6" w:space="0" w:color="auto"/>
              <w:bottom w:val="single" w:sz="6" w:space="0" w:color="auto"/>
              <w:right w:val="single" w:sz="6" w:space="0" w:color="auto"/>
            </w:tcBorders>
          </w:tcPr>
          <w:p w14:paraId="121F481E" w14:textId="741E40D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23</w:t>
            </w:r>
          </w:p>
        </w:tc>
        <w:tc>
          <w:tcPr>
            <w:tcW w:w="1009" w:type="dxa"/>
            <w:tcBorders>
              <w:top w:val="single" w:sz="6" w:space="0" w:color="auto"/>
              <w:left w:val="single" w:sz="6" w:space="0" w:color="auto"/>
              <w:bottom w:val="single" w:sz="6" w:space="0" w:color="auto"/>
              <w:right w:val="single" w:sz="6" w:space="0" w:color="auto"/>
            </w:tcBorders>
          </w:tcPr>
          <w:p w14:paraId="551E651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9" w:type="dxa"/>
            <w:tcBorders>
              <w:top w:val="single" w:sz="6" w:space="0" w:color="auto"/>
              <w:left w:val="single" w:sz="6" w:space="0" w:color="auto"/>
              <w:bottom w:val="single" w:sz="6" w:space="0" w:color="auto"/>
              <w:right w:val="single" w:sz="6" w:space="0" w:color="auto"/>
            </w:tcBorders>
          </w:tcPr>
          <w:p w14:paraId="0A18F40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7A57889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6980DC84" w14:textId="77777777" w:rsidTr="00874488">
        <w:tc>
          <w:tcPr>
            <w:tcW w:w="401" w:type="dxa"/>
            <w:tcBorders>
              <w:top w:val="single" w:sz="6" w:space="0" w:color="auto"/>
              <w:left w:val="single" w:sz="6" w:space="0" w:color="auto"/>
              <w:bottom w:val="single" w:sz="6" w:space="0" w:color="auto"/>
              <w:right w:val="single" w:sz="6" w:space="0" w:color="auto"/>
            </w:tcBorders>
          </w:tcPr>
          <w:p w14:paraId="045104EB"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8</w:t>
            </w:r>
          </w:p>
        </w:tc>
        <w:tc>
          <w:tcPr>
            <w:tcW w:w="3700" w:type="dxa"/>
            <w:tcBorders>
              <w:top w:val="single" w:sz="6" w:space="0" w:color="auto"/>
              <w:left w:val="single" w:sz="6" w:space="0" w:color="auto"/>
              <w:bottom w:val="single" w:sz="6" w:space="0" w:color="auto"/>
              <w:right w:val="single" w:sz="6" w:space="0" w:color="auto"/>
            </w:tcBorders>
          </w:tcPr>
          <w:p w14:paraId="33365F5F"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sidRPr="00331320">
              <w:rPr>
                <w:rFonts w:ascii="Times New Roman" w:hAnsi="Times New Roman"/>
                <w:sz w:val="20"/>
                <w:lang w:val="de-DE"/>
              </w:rPr>
              <w:t>Gefährdung und Präventionsmaßnahmen</w:t>
            </w:r>
          </w:p>
        </w:tc>
        <w:tc>
          <w:tcPr>
            <w:tcW w:w="886" w:type="dxa"/>
            <w:gridSpan w:val="2"/>
            <w:tcBorders>
              <w:top w:val="single" w:sz="6" w:space="0" w:color="auto"/>
              <w:left w:val="single" w:sz="6" w:space="0" w:color="auto"/>
              <w:bottom w:val="single" w:sz="6" w:space="0" w:color="auto"/>
              <w:right w:val="single" w:sz="6" w:space="0" w:color="auto"/>
            </w:tcBorders>
          </w:tcPr>
          <w:p w14:paraId="47F59B99" w14:textId="5916DD7B"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73</w:t>
            </w:r>
          </w:p>
        </w:tc>
        <w:tc>
          <w:tcPr>
            <w:tcW w:w="994" w:type="dxa"/>
            <w:tcBorders>
              <w:top w:val="single" w:sz="6" w:space="0" w:color="auto"/>
              <w:left w:val="single" w:sz="6" w:space="0" w:color="auto"/>
              <w:bottom w:val="single" w:sz="6" w:space="0" w:color="auto"/>
              <w:right w:val="single" w:sz="6" w:space="0" w:color="auto"/>
            </w:tcBorders>
          </w:tcPr>
          <w:p w14:paraId="345F1F7D" w14:textId="50E0382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98" w:author="Bölker, Steffan" w:date="2018-10-08T11:16:00Z">
              <w:r w:rsidDel="004332E9">
                <w:rPr>
                  <w:rFonts w:ascii="Times New Roman" w:hAnsi="Times New Roman"/>
                  <w:sz w:val="20"/>
                  <w:lang w:val="de-DE"/>
                </w:rPr>
                <w:delText>36</w:delText>
              </w:r>
            </w:del>
            <w:ins w:id="99" w:author="Bölker, Steffan" w:date="2018-10-08T11:16:00Z">
              <w:r>
                <w:rPr>
                  <w:rFonts w:ascii="Times New Roman" w:hAnsi="Times New Roman"/>
                  <w:sz w:val="20"/>
                  <w:lang w:val="de-DE"/>
                </w:rPr>
                <w:t>35</w:t>
              </w:r>
            </w:ins>
          </w:p>
        </w:tc>
        <w:tc>
          <w:tcPr>
            <w:tcW w:w="1009" w:type="dxa"/>
            <w:tcBorders>
              <w:top w:val="single" w:sz="6" w:space="0" w:color="auto"/>
              <w:left w:val="single" w:sz="6" w:space="0" w:color="auto"/>
              <w:bottom w:val="single" w:sz="6" w:space="0" w:color="auto"/>
              <w:right w:val="single" w:sz="6" w:space="0" w:color="auto"/>
            </w:tcBorders>
          </w:tcPr>
          <w:p w14:paraId="4047CF4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419" w:type="dxa"/>
            <w:tcBorders>
              <w:top w:val="single" w:sz="6" w:space="0" w:color="auto"/>
              <w:left w:val="single" w:sz="6" w:space="0" w:color="auto"/>
              <w:bottom w:val="single" w:sz="6" w:space="0" w:color="auto"/>
              <w:right w:val="single" w:sz="6" w:space="0" w:color="auto"/>
            </w:tcBorders>
          </w:tcPr>
          <w:p w14:paraId="1DE6F07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134" w:type="dxa"/>
            <w:tcBorders>
              <w:top w:val="single" w:sz="6" w:space="0" w:color="auto"/>
              <w:left w:val="single" w:sz="6" w:space="0" w:color="auto"/>
              <w:bottom w:val="single" w:sz="6" w:space="0" w:color="auto"/>
              <w:right w:val="single" w:sz="6" w:space="0" w:color="auto"/>
            </w:tcBorders>
          </w:tcPr>
          <w:p w14:paraId="3FA2F43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4</w:t>
            </w:r>
          </w:p>
        </w:tc>
      </w:tr>
      <w:tr w:rsidR="00333A63" w:rsidRPr="00331320" w14:paraId="6E4027DC" w14:textId="77777777" w:rsidTr="00874488">
        <w:tc>
          <w:tcPr>
            <w:tcW w:w="401" w:type="dxa"/>
            <w:tcBorders>
              <w:top w:val="single" w:sz="6" w:space="0" w:color="auto"/>
              <w:left w:val="single" w:sz="6" w:space="0" w:color="auto"/>
              <w:bottom w:val="single" w:sz="6" w:space="0" w:color="auto"/>
              <w:right w:val="single" w:sz="6" w:space="0" w:color="auto"/>
            </w:tcBorders>
          </w:tcPr>
          <w:p w14:paraId="0F98A6A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9</w:t>
            </w:r>
          </w:p>
        </w:tc>
        <w:tc>
          <w:tcPr>
            <w:tcW w:w="3700" w:type="dxa"/>
            <w:tcBorders>
              <w:top w:val="single" w:sz="6" w:space="0" w:color="auto"/>
              <w:left w:val="single" w:sz="6" w:space="0" w:color="auto"/>
              <w:bottom w:val="single" w:sz="6" w:space="0" w:color="auto"/>
              <w:right w:val="single" w:sz="6" w:space="0" w:color="auto"/>
            </w:tcBorders>
          </w:tcPr>
          <w:p w14:paraId="6E3ECB7B" w14:textId="77777777" w:rsidR="00333A63" w:rsidRPr="00331320" w:rsidRDefault="00333A63" w:rsidP="00BB1C78">
            <w:pPr>
              <w:pStyle w:val="N2"/>
              <w:tabs>
                <w:tab w:val="clear" w:pos="-340"/>
                <w:tab w:val="clear" w:pos="284"/>
                <w:tab w:val="clear" w:pos="454"/>
                <w:tab w:val="clear" w:pos="680"/>
                <w:tab w:val="clear" w:pos="1418"/>
                <w:tab w:val="left" w:pos="214"/>
              </w:tabs>
              <w:ind w:left="214" w:firstLine="0"/>
              <w:rPr>
                <w:rFonts w:ascii="Times New Roman" w:hAnsi="Times New Roman"/>
                <w:sz w:val="20"/>
                <w:lang w:val="de-DE"/>
              </w:rPr>
            </w:pPr>
            <w:r>
              <w:rPr>
                <w:rFonts w:ascii="Times New Roman" w:hAnsi="Times New Roman"/>
                <w:sz w:val="20"/>
                <w:lang w:val="de-DE"/>
              </w:rPr>
              <w:t>Stabilität</w:t>
            </w:r>
          </w:p>
        </w:tc>
        <w:tc>
          <w:tcPr>
            <w:tcW w:w="886" w:type="dxa"/>
            <w:gridSpan w:val="2"/>
            <w:tcBorders>
              <w:top w:val="single" w:sz="6" w:space="0" w:color="auto"/>
              <w:left w:val="single" w:sz="6" w:space="0" w:color="auto"/>
              <w:bottom w:val="single" w:sz="6" w:space="0" w:color="auto"/>
              <w:right w:val="single" w:sz="6" w:space="0" w:color="auto"/>
            </w:tcBorders>
          </w:tcPr>
          <w:p w14:paraId="7A1113F5" w14:textId="71722BB6"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994" w:type="dxa"/>
            <w:tcBorders>
              <w:top w:val="single" w:sz="6" w:space="0" w:color="auto"/>
              <w:left w:val="single" w:sz="6" w:space="0" w:color="auto"/>
              <w:bottom w:val="single" w:sz="6" w:space="0" w:color="auto"/>
              <w:right w:val="single" w:sz="6" w:space="0" w:color="auto"/>
            </w:tcBorders>
          </w:tcPr>
          <w:p w14:paraId="7C379BF4" w14:textId="64AC6A85"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009" w:type="dxa"/>
            <w:tcBorders>
              <w:top w:val="single" w:sz="6" w:space="0" w:color="auto"/>
              <w:left w:val="single" w:sz="6" w:space="0" w:color="auto"/>
              <w:bottom w:val="single" w:sz="6" w:space="0" w:color="auto"/>
              <w:right w:val="single" w:sz="6" w:space="0" w:color="auto"/>
            </w:tcBorders>
          </w:tcPr>
          <w:p w14:paraId="7C66ECE1" w14:textId="77777777" w:rsidR="00333A63" w:rsidRPr="00331320" w:rsidRDefault="00333A63"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419" w:type="dxa"/>
            <w:tcBorders>
              <w:top w:val="single" w:sz="6" w:space="0" w:color="auto"/>
              <w:left w:val="single" w:sz="6" w:space="0" w:color="auto"/>
              <w:bottom w:val="single" w:sz="6" w:space="0" w:color="auto"/>
              <w:right w:val="single" w:sz="6" w:space="0" w:color="auto"/>
            </w:tcBorders>
          </w:tcPr>
          <w:p w14:paraId="139A5CB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23E39E64" w14:textId="77777777" w:rsidR="00333A63" w:rsidRPr="00331320" w:rsidRDefault="00333A63"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031496AF" w14:textId="77777777" w:rsidTr="00874488">
        <w:trPr>
          <w:cantSplit/>
        </w:trPr>
        <w:tc>
          <w:tcPr>
            <w:tcW w:w="4101" w:type="dxa"/>
            <w:gridSpan w:val="2"/>
            <w:tcBorders>
              <w:top w:val="single" w:sz="6" w:space="0" w:color="auto"/>
              <w:left w:val="single" w:sz="6" w:space="0" w:color="auto"/>
              <w:bottom w:val="single" w:sz="6" w:space="0" w:color="auto"/>
              <w:right w:val="single" w:sz="6" w:space="0" w:color="auto"/>
            </w:tcBorders>
          </w:tcPr>
          <w:p w14:paraId="2E46125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331320">
              <w:rPr>
                <w:rFonts w:ascii="Times New Roman" w:hAnsi="Times New Roman"/>
                <w:sz w:val="20"/>
                <w:lang w:val="de-DE"/>
              </w:rPr>
              <w:t>Insgesamt</w:t>
            </w:r>
          </w:p>
        </w:tc>
        <w:tc>
          <w:tcPr>
            <w:tcW w:w="886" w:type="dxa"/>
            <w:gridSpan w:val="2"/>
            <w:tcBorders>
              <w:top w:val="single" w:sz="6" w:space="0" w:color="auto"/>
              <w:left w:val="single" w:sz="6" w:space="0" w:color="auto"/>
              <w:bottom w:val="single" w:sz="6" w:space="0" w:color="auto"/>
              <w:right w:val="single" w:sz="6" w:space="0" w:color="auto"/>
            </w:tcBorders>
          </w:tcPr>
          <w:p w14:paraId="513A715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994" w:type="dxa"/>
            <w:tcBorders>
              <w:top w:val="single" w:sz="6" w:space="0" w:color="auto"/>
              <w:left w:val="single" w:sz="6" w:space="0" w:color="auto"/>
              <w:bottom w:val="single" w:sz="6" w:space="0" w:color="auto"/>
              <w:right w:val="single" w:sz="6" w:space="0" w:color="auto"/>
            </w:tcBorders>
          </w:tcPr>
          <w:p w14:paraId="4A1AF95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009" w:type="dxa"/>
            <w:tcBorders>
              <w:top w:val="single" w:sz="6" w:space="0" w:color="auto"/>
              <w:left w:val="single" w:sz="6" w:space="0" w:color="auto"/>
              <w:bottom w:val="single" w:sz="6" w:space="0" w:color="auto"/>
              <w:right w:val="single" w:sz="6" w:space="0" w:color="auto"/>
            </w:tcBorders>
          </w:tcPr>
          <w:p w14:paraId="07DD27B3" w14:textId="457F589E"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419" w:type="dxa"/>
            <w:tcBorders>
              <w:top w:val="single" w:sz="6" w:space="0" w:color="auto"/>
              <w:left w:val="single" w:sz="6" w:space="0" w:color="auto"/>
              <w:bottom w:val="single" w:sz="6" w:space="0" w:color="auto"/>
              <w:right w:val="single" w:sz="6" w:space="0" w:color="auto"/>
            </w:tcBorders>
          </w:tcPr>
          <w:p w14:paraId="4A48B95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r>
              <w:rPr>
                <w:rFonts w:ascii="Times New Roman" w:hAnsi="Times New Roman"/>
                <w:sz w:val="20"/>
                <w:lang w:val="de-DE"/>
              </w:rPr>
              <w:t>0</w:t>
            </w:r>
          </w:p>
        </w:tc>
        <w:tc>
          <w:tcPr>
            <w:tcW w:w="1134" w:type="dxa"/>
            <w:tcBorders>
              <w:top w:val="single" w:sz="6" w:space="0" w:color="auto"/>
              <w:left w:val="single" w:sz="6" w:space="0" w:color="auto"/>
              <w:bottom w:val="single" w:sz="6" w:space="0" w:color="auto"/>
              <w:right w:val="single" w:sz="6" w:space="0" w:color="auto"/>
            </w:tcBorders>
          </w:tcPr>
          <w:p w14:paraId="62FC45F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20</w:t>
            </w:r>
          </w:p>
        </w:tc>
      </w:tr>
    </w:tbl>
    <w:p w14:paraId="47E56069" w14:textId="64454F65" w:rsidR="007E71C4" w:rsidRDefault="007E71C4" w:rsidP="00C77D64">
      <w:pPr>
        <w:pStyle w:val="N2"/>
        <w:tabs>
          <w:tab w:val="clear" w:pos="-340"/>
          <w:tab w:val="clear" w:pos="284"/>
          <w:tab w:val="clear" w:pos="454"/>
          <w:tab w:val="clear" w:pos="680"/>
          <w:tab w:val="clear" w:pos="1418"/>
          <w:tab w:val="left" w:pos="540"/>
        </w:tabs>
        <w:spacing w:before="120"/>
        <w:ind w:firstLine="0"/>
        <w:rPr>
          <w:rFonts w:ascii="Times New Roman" w:hAnsi="Times New Roman"/>
          <w:i/>
          <w:sz w:val="24"/>
          <w:szCs w:val="24"/>
          <w:lang w:val="de-DE"/>
        </w:rPr>
      </w:pPr>
    </w:p>
    <w:p w14:paraId="5203C03D" w14:textId="77777777" w:rsidR="007E71C4" w:rsidRDefault="007E71C4">
      <w:pPr>
        <w:overflowPunct/>
        <w:autoSpaceDE/>
        <w:autoSpaceDN/>
        <w:adjustRightInd/>
        <w:textAlignment w:val="auto"/>
        <w:rPr>
          <w:i/>
          <w:szCs w:val="24"/>
          <w:lang w:val="de-DE"/>
        </w:rPr>
      </w:pPr>
      <w:r>
        <w:rPr>
          <w:i/>
          <w:szCs w:val="24"/>
          <w:lang w:val="de-DE"/>
        </w:rPr>
        <w:br w:type="page"/>
      </w:r>
    </w:p>
    <w:p w14:paraId="46B68CD3" w14:textId="77777777" w:rsidR="00C77D64" w:rsidRPr="00331320" w:rsidRDefault="00C77D64" w:rsidP="00C77D64">
      <w:pPr>
        <w:pStyle w:val="N2"/>
        <w:tabs>
          <w:tab w:val="clear" w:pos="-340"/>
          <w:tab w:val="clear" w:pos="284"/>
          <w:tab w:val="clear" w:pos="454"/>
          <w:tab w:val="clear" w:pos="680"/>
          <w:tab w:val="clear" w:pos="1418"/>
          <w:tab w:val="left" w:pos="540"/>
        </w:tabs>
        <w:spacing w:before="120"/>
        <w:ind w:firstLine="0"/>
        <w:rPr>
          <w:rFonts w:ascii="Times New Roman" w:hAnsi="Times New Roman"/>
          <w:i/>
          <w:sz w:val="24"/>
          <w:szCs w:val="24"/>
          <w:lang w:val="de-DE"/>
        </w:rPr>
      </w:pPr>
    </w:p>
    <w:p w14:paraId="45B075C3" w14:textId="77777777" w:rsidR="00C77D64" w:rsidRPr="00331320" w:rsidRDefault="00C77D64" w:rsidP="00F34439">
      <w:pPr>
        <w:pStyle w:val="N2"/>
        <w:numPr>
          <w:ilvl w:val="0"/>
          <w:numId w:val="13"/>
        </w:numPr>
        <w:tabs>
          <w:tab w:val="clear" w:pos="-340"/>
          <w:tab w:val="clear" w:pos="284"/>
          <w:tab w:val="clear" w:pos="454"/>
          <w:tab w:val="clear" w:pos="680"/>
          <w:tab w:val="clear" w:pos="1418"/>
        </w:tabs>
        <w:spacing w:before="120"/>
        <w:ind w:left="851" w:hanging="284"/>
        <w:rPr>
          <w:rFonts w:ascii="Times New Roman" w:hAnsi="Times New Roman"/>
          <w:i/>
          <w:sz w:val="20"/>
          <w:lang w:val="de-DE"/>
        </w:rPr>
      </w:pPr>
      <w:r w:rsidRPr="00331320">
        <w:rPr>
          <w:rFonts w:ascii="Times New Roman" w:hAnsi="Times New Roman"/>
          <w:i/>
          <w:sz w:val="20"/>
          <w:lang w:val="de-DE"/>
        </w:rPr>
        <w:t>Kombiniert Trockengüter- und Tankschifffahrt</w:t>
      </w:r>
    </w:p>
    <w:p w14:paraId="1DA28D9D" w14:textId="77777777" w:rsidR="00C77D64" w:rsidRPr="00331320" w:rsidRDefault="00C77D64" w:rsidP="00C77D64">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p>
    <w:tbl>
      <w:tblPr>
        <w:tblW w:w="966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
        <w:gridCol w:w="2288"/>
        <w:gridCol w:w="567"/>
        <w:gridCol w:w="567"/>
        <w:gridCol w:w="708"/>
        <w:gridCol w:w="1276"/>
        <w:gridCol w:w="1276"/>
        <w:gridCol w:w="1417"/>
        <w:gridCol w:w="1134"/>
      </w:tblGrid>
      <w:tr w:rsidR="00C77D64" w:rsidRPr="00331320" w14:paraId="621F6CD6" w14:textId="77777777" w:rsidTr="00874488">
        <w:trPr>
          <w:cantSplit/>
        </w:trPr>
        <w:tc>
          <w:tcPr>
            <w:tcW w:w="2721" w:type="dxa"/>
            <w:gridSpan w:val="2"/>
            <w:tcBorders>
              <w:top w:val="single" w:sz="6" w:space="0" w:color="auto"/>
              <w:left w:val="single" w:sz="6" w:space="0" w:color="auto"/>
              <w:bottom w:val="single" w:sz="6" w:space="0" w:color="auto"/>
              <w:right w:val="single" w:sz="6" w:space="0" w:color="auto"/>
            </w:tcBorders>
          </w:tcPr>
          <w:p w14:paraId="001F765D"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b/>
                <w:sz w:val="20"/>
                <w:lang w:val="de-DE"/>
              </w:rPr>
              <w:t>Prüfungsziel</w:t>
            </w:r>
          </w:p>
        </w:tc>
        <w:tc>
          <w:tcPr>
            <w:tcW w:w="1842" w:type="dxa"/>
            <w:gridSpan w:val="3"/>
            <w:tcBorders>
              <w:top w:val="single" w:sz="6" w:space="0" w:color="auto"/>
              <w:left w:val="single" w:sz="6" w:space="0" w:color="auto"/>
              <w:bottom w:val="single" w:sz="6" w:space="0" w:color="auto"/>
              <w:right w:val="single" w:sz="6" w:space="0" w:color="auto"/>
            </w:tcBorders>
          </w:tcPr>
          <w:p w14:paraId="520C7559"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276" w:type="dxa"/>
            <w:tcBorders>
              <w:top w:val="single" w:sz="6" w:space="0" w:color="auto"/>
              <w:left w:val="single" w:sz="6" w:space="0" w:color="auto"/>
              <w:bottom w:val="single" w:sz="6" w:space="0" w:color="auto"/>
              <w:right w:val="single" w:sz="6" w:space="0" w:color="auto"/>
            </w:tcBorders>
          </w:tcPr>
          <w:p w14:paraId="42FEAD93"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Allgemein</w:t>
            </w:r>
          </w:p>
        </w:tc>
        <w:tc>
          <w:tcPr>
            <w:tcW w:w="1276" w:type="dxa"/>
            <w:tcBorders>
              <w:top w:val="single" w:sz="6" w:space="0" w:color="auto"/>
              <w:left w:val="single" w:sz="6" w:space="0" w:color="auto"/>
              <w:bottom w:val="single" w:sz="6" w:space="0" w:color="auto"/>
              <w:right w:val="single" w:sz="6" w:space="0" w:color="auto"/>
            </w:tcBorders>
          </w:tcPr>
          <w:p w14:paraId="3F55CB40"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spezifisch Tankschiffe</w:t>
            </w:r>
          </w:p>
        </w:tc>
        <w:tc>
          <w:tcPr>
            <w:tcW w:w="1417" w:type="dxa"/>
            <w:tcBorders>
              <w:top w:val="single" w:sz="6" w:space="0" w:color="auto"/>
              <w:left w:val="single" w:sz="6" w:space="0" w:color="auto"/>
              <w:bottom w:val="single" w:sz="6" w:space="0" w:color="auto"/>
              <w:right w:val="single" w:sz="6" w:space="0" w:color="auto"/>
            </w:tcBorders>
          </w:tcPr>
          <w:p w14:paraId="596330D6" w14:textId="77777777" w:rsidR="00C77D64" w:rsidRPr="00331320" w:rsidRDefault="00C77D64" w:rsidP="00BB1C78">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spezifisch Trockengüter</w:t>
            </w:r>
            <w:r w:rsidRPr="00331320">
              <w:rPr>
                <w:rFonts w:ascii="Times New Roman" w:hAnsi="Times New Roman"/>
                <w:b/>
                <w:sz w:val="20"/>
                <w:lang w:val="de-DE"/>
              </w:rPr>
              <w:softHyphen/>
              <w:t>schiffe</w:t>
            </w:r>
          </w:p>
        </w:tc>
        <w:tc>
          <w:tcPr>
            <w:tcW w:w="1134" w:type="dxa"/>
            <w:tcBorders>
              <w:top w:val="single" w:sz="6" w:space="0" w:color="auto"/>
              <w:left w:val="single" w:sz="6" w:space="0" w:color="auto"/>
              <w:bottom w:val="single" w:sz="6" w:space="0" w:color="auto"/>
              <w:right w:val="single" w:sz="6" w:space="0" w:color="auto"/>
            </w:tcBorders>
          </w:tcPr>
          <w:p w14:paraId="4D5572BC" w14:textId="77777777" w:rsidR="00C77D64" w:rsidRPr="00331320" w:rsidRDefault="00C77D64" w:rsidP="00BB1C78">
            <w:pPr>
              <w:pStyle w:val="N2"/>
              <w:tabs>
                <w:tab w:val="clear" w:pos="-340"/>
                <w:tab w:val="clear" w:pos="284"/>
                <w:tab w:val="clear" w:pos="454"/>
                <w:tab w:val="clear" w:pos="680"/>
                <w:tab w:val="clear" w:pos="1418"/>
              </w:tabs>
              <w:ind w:right="71" w:firstLine="0"/>
              <w:jc w:val="center"/>
              <w:rPr>
                <w:rFonts w:ascii="Times New Roman" w:hAnsi="Times New Roman"/>
                <w:b/>
                <w:sz w:val="20"/>
                <w:lang w:val="de-DE"/>
              </w:rPr>
            </w:pPr>
            <w:r w:rsidRPr="00331320">
              <w:rPr>
                <w:rFonts w:ascii="Times New Roman" w:hAnsi="Times New Roman"/>
                <w:b/>
                <w:sz w:val="20"/>
                <w:lang w:val="de-DE"/>
              </w:rPr>
              <w:t>Insgesamt</w:t>
            </w:r>
          </w:p>
        </w:tc>
      </w:tr>
      <w:tr w:rsidR="00C77D64" w:rsidRPr="00331320" w14:paraId="533A8620" w14:textId="77777777" w:rsidTr="00874488">
        <w:trPr>
          <w:cantSplit/>
          <w:trHeight w:val="1038"/>
        </w:trPr>
        <w:tc>
          <w:tcPr>
            <w:tcW w:w="2721" w:type="dxa"/>
            <w:gridSpan w:val="2"/>
            <w:tcBorders>
              <w:top w:val="single" w:sz="6" w:space="0" w:color="auto"/>
              <w:left w:val="single" w:sz="6" w:space="0" w:color="auto"/>
              <w:bottom w:val="single" w:sz="6" w:space="0" w:color="auto"/>
              <w:right w:val="single" w:sz="6" w:space="0" w:color="auto"/>
            </w:tcBorders>
          </w:tcPr>
          <w:p w14:paraId="6A9F4613" w14:textId="77777777" w:rsidR="00C77D64" w:rsidRPr="00331320" w:rsidRDefault="00C77D64" w:rsidP="00BB1C78">
            <w:pPr>
              <w:pStyle w:val="N2"/>
              <w:tabs>
                <w:tab w:val="clear" w:pos="-340"/>
                <w:tab w:val="clear" w:pos="284"/>
                <w:tab w:val="clear" w:pos="454"/>
                <w:tab w:val="clear" w:pos="680"/>
                <w:tab w:val="clear" w:pos="1418"/>
                <w:tab w:val="left" w:pos="540"/>
              </w:tabs>
              <w:ind w:left="540" w:hanging="540"/>
              <w:jc w:val="left"/>
              <w:rPr>
                <w:rFonts w:ascii="Times New Roman" w:hAnsi="Times New Roman"/>
                <w:sz w:val="20"/>
                <w:lang w:val="de-DE"/>
              </w:rPr>
            </w:pPr>
          </w:p>
        </w:tc>
        <w:tc>
          <w:tcPr>
            <w:tcW w:w="567" w:type="dxa"/>
            <w:tcBorders>
              <w:top w:val="single" w:sz="6" w:space="0" w:color="auto"/>
              <w:left w:val="single" w:sz="6" w:space="0" w:color="auto"/>
              <w:bottom w:val="single" w:sz="6" w:space="0" w:color="auto"/>
              <w:right w:val="single" w:sz="6" w:space="0" w:color="auto"/>
            </w:tcBorders>
            <w:textDirection w:val="btLr"/>
          </w:tcPr>
          <w:p w14:paraId="7B503C29"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16"/>
                <w:szCs w:val="16"/>
                <w:lang w:val="de-DE"/>
              </w:rPr>
            </w:pPr>
            <w:r w:rsidRPr="00331320">
              <w:rPr>
                <w:rFonts w:ascii="Times New Roman" w:hAnsi="Times New Roman"/>
                <w:sz w:val="16"/>
                <w:szCs w:val="16"/>
                <w:lang w:val="de-DE"/>
              </w:rPr>
              <w:t>Allgemein</w:t>
            </w:r>
          </w:p>
          <w:p w14:paraId="5020FB5D"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16"/>
                <w:szCs w:val="16"/>
                <w:lang w:val="de-DE"/>
              </w:rPr>
            </w:pPr>
          </w:p>
        </w:tc>
        <w:tc>
          <w:tcPr>
            <w:tcW w:w="567" w:type="dxa"/>
            <w:tcBorders>
              <w:top w:val="single" w:sz="6" w:space="0" w:color="auto"/>
              <w:left w:val="single" w:sz="6" w:space="0" w:color="auto"/>
              <w:bottom w:val="single" w:sz="6" w:space="0" w:color="auto"/>
              <w:right w:val="single" w:sz="6" w:space="0" w:color="auto"/>
            </w:tcBorders>
            <w:textDirection w:val="btLr"/>
          </w:tcPr>
          <w:p w14:paraId="1C57EC0A" w14:textId="77777777" w:rsidR="00C77D64" w:rsidRPr="00331320" w:rsidRDefault="00C77D64" w:rsidP="00BB1C78">
            <w:pPr>
              <w:pStyle w:val="N2"/>
              <w:tabs>
                <w:tab w:val="clear" w:pos="-340"/>
                <w:tab w:val="clear" w:pos="284"/>
                <w:tab w:val="clear" w:pos="454"/>
                <w:tab w:val="clear" w:pos="680"/>
                <w:tab w:val="clear" w:pos="1418"/>
                <w:tab w:val="left" w:pos="540"/>
              </w:tabs>
              <w:ind w:left="113" w:right="113" w:firstLine="0"/>
              <w:jc w:val="left"/>
              <w:rPr>
                <w:rFonts w:ascii="Times New Roman" w:hAnsi="Times New Roman"/>
                <w:sz w:val="16"/>
                <w:szCs w:val="16"/>
                <w:lang w:val="de-DE"/>
              </w:rPr>
            </w:pPr>
            <w:r w:rsidRPr="00331320">
              <w:rPr>
                <w:rFonts w:ascii="Times New Roman" w:hAnsi="Times New Roman"/>
                <w:sz w:val="16"/>
                <w:szCs w:val="16"/>
                <w:lang w:val="de-DE"/>
              </w:rPr>
              <w:t>spezifisch Tankschiffe</w:t>
            </w:r>
          </w:p>
        </w:tc>
        <w:tc>
          <w:tcPr>
            <w:tcW w:w="708" w:type="dxa"/>
            <w:tcBorders>
              <w:top w:val="single" w:sz="6" w:space="0" w:color="auto"/>
              <w:left w:val="single" w:sz="6" w:space="0" w:color="auto"/>
              <w:bottom w:val="single" w:sz="6" w:space="0" w:color="auto"/>
              <w:right w:val="single" w:sz="6" w:space="0" w:color="auto"/>
            </w:tcBorders>
            <w:textDirection w:val="btLr"/>
          </w:tcPr>
          <w:p w14:paraId="7406F985" w14:textId="77777777" w:rsidR="00C77D64" w:rsidRPr="00331320" w:rsidRDefault="00C77D64" w:rsidP="00BB1C78">
            <w:pPr>
              <w:pStyle w:val="N2"/>
              <w:tabs>
                <w:tab w:val="clear" w:pos="-340"/>
                <w:tab w:val="clear" w:pos="284"/>
                <w:tab w:val="clear" w:pos="454"/>
                <w:tab w:val="clear" w:pos="680"/>
                <w:tab w:val="clear" w:pos="1418"/>
                <w:tab w:val="left" w:pos="540"/>
              </w:tabs>
              <w:ind w:left="113" w:right="113" w:firstLine="0"/>
              <w:jc w:val="left"/>
              <w:rPr>
                <w:rFonts w:ascii="Times New Roman" w:hAnsi="Times New Roman"/>
                <w:sz w:val="16"/>
                <w:szCs w:val="16"/>
                <w:lang w:val="de-DE"/>
              </w:rPr>
            </w:pPr>
            <w:r w:rsidRPr="00331320">
              <w:rPr>
                <w:rFonts w:ascii="Times New Roman" w:hAnsi="Times New Roman"/>
                <w:sz w:val="16"/>
                <w:szCs w:val="16"/>
                <w:lang w:val="de-DE"/>
              </w:rPr>
              <w:t>spezifisch Trockengüterschiffe</w:t>
            </w:r>
          </w:p>
        </w:tc>
        <w:tc>
          <w:tcPr>
            <w:tcW w:w="1276" w:type="dxa"/>
            <w:tcBorders>
              <w:top w:val="single" w:sz="6" w:space="0" w:color="auto"/>
              <w:left w:val="single" w:sz="6" w:space="0" w:color="auto"/>
              <w:bottom w:val="single" w:sz="6" w:space="0" w:color="auto"/>
              <w:right w:val="single" w:sz="6" w:space="0" w:color="auto"/>
            </w:tcBorders>
            <w:textDirection w:val="btLr"/>
          </w:tcPr>
          <w:p w14:paraId="4A9F64DE"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331320">
              <w:rPr>
                <w:rFonts w:ascii="Times New Roman" w:hAnsi="Times New Roman"/>
                <w:sz w:val="16"/>
                <w:szCs w:val="16"/>
                <w:lang w:val="de-DE"/>
              </w:rPr>
              <w:t>Auswahl</w:t>
            </w:r>
          </w:p>
        </w:tc>
        <w:tc>
          <w:tcPr>
            <w:tcW w:w="1276" w:type="dxa"/>
            <w:tcBorders>
              <w:top w:val="single" w:sz="6" w:space="0" w:color="auto"/>
              <w:left w:val="single" w:sz="6" w:space="0" w:color="auto"/>
              <w:bottom w:val="single" w:sz="6" w:space="0" w:color="auto"/>
              <w:right w:val="single" w:sz="6" w:space="0" w:color="auto"/>
            </w:tcBorders>
            <w:textDirection w:val="btLr"/>
          </w:tcPr>
          <w:p w14:paraId="5FED74BC"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331320">
              <w:rPr>
                <w:rFonts w:ascii="Times New Roman" w:hAnsi="Times New Roman"/>
                <w:sz w:val="16"/>
                <w:szCs w:val="16"/>
                <w:lang w:val="de-DE"/>
              </w:rPr>
              <w:t>Auswahl</w:t>
            </w:r>
          </w:p>
        </w:tc>
        <w:tc>
          <w:tcPr>
            <w:tcW w:w="1417" w:type="dxa"/>
            <w:tcBorders>
              <w:top w:val="single" w:sz="6" w:space="0" w:color="auto"/>
              <w:left w:val="single" w:sz="6" w:space="0" w:color="auto"/>
              <w:bottom w:val="single" w:sz="6" w:space="0" w:color="auto"/>
              <w:right w:val="single" w:sz="6" w:space="0" w:color="auto"/>
            </w:tcBorders>
            <w:textDirection w:val="btLr"/>
          </w:tcPr>
          <w:p w14:paraId="33A43334"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331320">
              <w:rPr>
                <w:rFonts w:ascii="Times New Roman" w:hAnsi="Times New Roman"/>
                <w:sz w:val="16"/>
                <w:szCs w:val="16"/>
                <w:lang w:val="de-DE"/>
              </w:rPr>
              <w:t>Auswahl</w:t>
            </w:r>
          </w:p>
        </w:tc>
        <w:tc>
          <w:tcPr>
            <w:tcW w:w="1134" w:type="dxa"/>
            <w:tcBorders>
              <w:top w:val="single" w:sz="6" w:space="0" w:color="auto"/>
              <w:left w:val="single" w:sz="6" w:space="0" w:color="auto"/>
              <w:bottom w:val="single" w:sz="6" w:space="0" w:color="auto"/>
              <w:right w:val="single" w:sz="6" w:space="0" w:color="auto"/>
            </w:tcBorders>
            <w:textDirection w:val="btLr"/>
          </w:tcPr>
          <w:p w14:paraId="3D4D22BD" w14:textId="77777777" w:rsidR="00C77D64" w:rsidRPr="00331320" w:rsidRDefault="00C77D64" w:rsidP="00BB1C78">
            <w:pPr>
              <w:pStyle w:val="N2"/>
              <w:tabs>
                <w:tab w:val="clear" w:pos="-340"/>
                <w:tab w:val="clear" w:pos="284"/>
                <w:tab w:val="clear" w:pos="454"/>
                <w:tab w:val="clear" w:pos="680"/>
                <w:tab w:val="clear" w:pos="1418"/>
                <w:tab w:val="left" w:pos="540"/>
              </w:tabs>
              <w:ind w:left="653" w:right="113" w:hanging="540"/>
              <w:jc w:val="left"/>
              <w:rPr>
                <w:rFonts w:ascii="Times New Roman" w:hAnsi="Times New Roman"/>
                <w:sz w:val="20"/>
                <w:lang w:val="de-DE"/>
              </w:rPr>
            </w:pPr>
            <w:r w:rsidRPr="00331320">
              <w:rPr>
                <w:rFonts w:ascii="Times New Roman" w:hAnsi="Times New Roman"/>
                <w:sz w:val="16"/>
                <w:szCs w:val="16"/>
                <w:lang w:val="de-DE"/>
              </w:rPr>
              <w:t>Auswahl</w:t>
            </w:r>
          </w:p>
        </w:tc>
      </w:tr>
      <w:tr w:rsidR="00333A63" w:rsidRPr="00331320" w14:paraId="254F3862" w14:textId="77777777" w:rsidTr="00874488">
        <w:tc>
          <w:tcPr>
            <w:tcW w:w="433" w:type="dxa"/>
            <w:tcBorders>
              <w:top w:val="single" w:sz="6" w:space="0" w:color="auto"/>
              <w:left w:val="single" w:sz="6" w:space="0" w:color="auto"/>
              <w:bottom w:val="single" w:sz="6" w:space="0" w:color="auto"/>
              <w:right w:val="single" w:sz="6" w:space="0" w:color="auto"/>
            </w:tcBorders>
          </w:tcPr>
          <w:p w14:paraId="07384ED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2288" w:type="dxa"/>
            <w:tcBorders>
              <w:top w:val="single" w:sz="6" w:space="0" w:color="auto"/>
              <w:left w:val="single" w:sz="6" w:space="0" w:color="auto"/>
              <w:bottom w:val="single" w:sz="6" w:space="0" w:color="auto"/>
              <w:right w:val="single" w:sz="6" w:space="0" w:color="auto"/>
            </w:tcBorders>
          </w:tcPr>
          <w:p w14:paraId="163495EC" w14:textId="77777777" w:rsidR="00333A63" w:rsidRPr="00331320" w:rsidRDefault="00333A63" w:rsidP="00BB1C78">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331320">
              <w:rPr>
                <w:rFonts w:ascii="Times New Roman" w:hAnsi="Times New Roman"/>
                <w:sz w:val="20"/>
                <w:lang w:val="de-DE"/>
              </w:rPr>
              <w:t>Allgemein</w:t>
            </w:r>
          </w:p>
        </w:tc>
        <w:tc>
          <w:tcPr>
            <w:tcW w:w="567" w:type="dxa"/>
            <w:tcBorders>
              <w:top w:val="single" w:sz="6" w:space="0" w:color="auto"/>
              <w:left w:val="single" w:sz="6" w:space="0" w:color="auto"/>
              <w:bottom w:val="single" w:sz="6" w:space="0" w:color="auto"/>
              <w:right w:val="single" w:sz="6" w:space="0" w:color="auto"/>
            </w:tcBorders>
          </w:tcPr>
          <w:p w14:paraId="7A684B15" w14:textId="1E854986"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00" w:author="Bölker, Steffan" w:date="2018-10-08T11:16:00Z">
              <w:r w:rsidRPr="00331320" w:rsidDel="004332E9">
                <w:rPr>
                  <w:rFonts w:ascii="Times New Roman" w:hAnsi="Times New Roman"/>
                  <w:sz w:val="20"/>
                  <w:lang w:val="de-DE"/>
                </w:rPr>
                <w:delText>14</w:delText>
              </w:r>
            </w:del>
            <w:ins w:id="101" w:author="Bölker, Steffan" w:date="2018-10-08T11:16:00Z">
              <w:r>
                <w:rPr>
                  <w:rFonts w:ascii="Times New Roman" w:hAnsi="Times New Roman"/>
                  <w:sz w:val="20"/>
                  <w:lang w:val="de-DE"/>
                </w:rPr>
                <w:t>26</w:t>
              </w:r>
            </w:ins>
          </w:p>
        </w:tc>
        <w:tc>
          <w:tcPr>
            <w:tcW w:w="567" w:type="dxa"/>
            <w:tcBorders>
              <w:top w:val="single" w:sz="6" w:space="0" w:color="auto"/>
              <w:left w:val="single" w:sz="6" w:space="0" w:color="auto"/>
              <w:bottom w:val="single" w:sz="6" w:space="0" w:color="auto"/>
              <w:right w:val="single" w:sz="6" w:space="0" w:color="auto"/>
            </w:tcBorders>
          </w:tcPr>
          <w:p w14:paraId="0E15685B" w14:textId="298FB9B0"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66512AF8" w14:textId="0A1D95B8"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52EA69F9"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05F0554B"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7004DDE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05C302C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r>
      <w:tr w:rsidR="00333A63" w:rsidRPr="00331320" w14:paraId="7ECEB903" w14:textId="77777777" w:rsidTr="00874488">
        <w:tc>
          <w:tcPr>
            <w:tcW w:w="433" w:type="dxa"/>
            <w:tcBorders>
              <w:top w:val="single" w:sz="6" w:space="0" w:color="auto"/>
              <w:left w:val="single" w:sz="6" w:space="0" w:color="auto"/>
              <w:bottom w:val="single" w:sz="6" w:space="0" w:color="auto"/>
              <w:right w:val="single" w:sz="6" w:space="0" w:color="auto"/>
            </w:tcBorders>
          </w:tcPr>
          <w:p w14:paraId="6B32CD2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p>
        </w:tc>
        <w:tc>
          <w:tcPr>
            <w:tcW w:w="2288" w:type="dxa"/>
            <w:tcBorders>
              <w:top w:val="single" w:sz="6" w:space="0" w:color="auto"/>
              <w:left w:val="single" w:sz="6" w:space="0" w:color="auto"/>
              <w:bottom w:val="single" w:sz="6" w:space="0" w:color="auto"/>
              <w:right w:val="single" w:sz="6" w:space="0" w:color="auto"/>
            </w:tcBorders>
          </w:tcPr>
          <w:p w14:paraId="16F480C6" w14:textId="77777777" w:rsidR="00333A63" w:rsidRPr="00331320" w:rsidRDefault="00333A63" w:rsidP="00BB1C78">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331320">
              <w:rPr>
                <w:rFonts w:ascii="Times New Roman" w:hAnsi="Times New Roman"/>
                <w:sz w:val="20"/>
                <w:lang w:val="de-DE"/>
              </w:rPr>
              <w:t>Bau und Ausrüstung</w:t>
            </w:r>
          </w:p>
        </w:tc>
        <w:tc>
          <w:tcPr>
            <w:tcW w:w="567" w:type="dxa"/>
            <w:tcBorders>
              <w:top w:val="single" w:sz="6" w:space="0" w:color="auto"/>
              <w:left w:val="single" w:sz="6" w:space="0" w:color="auto"/>
              <w:bottom w:val="single" w:sz="6" w:space="0" w:color="auto"/>
              <w:right w:val="single" w:sz="6" w:space="0" w:color="auto"/>
            </w:tcBorders>
          </w:tcPr>
          <w:p w14:paraId="3CFCE34D" w14:textId="64261FCF" w:rsidR="00333A63" w:rsidRPr="00331320"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w:t>
            </w:r>
            <w:r>
              <w:rPr>
                <w:rFonts w:ascii="Times New Roman" w:hAnsi="Times New Roman"/>
                <w:sz w:val="20"/>
                <w:lang w:val="de-DE"/>
              </w:rPr>
              <w:t>0</w:t>
            </w:r>
          </w:p>
        </w:tc>
        <w:tc>
          <w:tcPr>
            <w:tcW w:w="567" w:type="dxa"/>
            <w:tcBorders>
              <w:top w:val="single" w:sz="6" w:space="0" w:color="auto"/>
              <w:left w:val="single" w:sz="6" w:space="0" w:color="auto"/>
              <w:bottom w:val="single" w:sz="6" w:space="0" w:color="auto"/>
              <w:right w:val="single" w:sz="6" w:space="0" w:color="auto"/>
            </w:tcBorders>
          </w:tcPr>
          <w:p w14:paraId="4CA8E3BA" w14:textId="6528E875"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02" w:author="Bölker, Steffan" w:date="2018-10-08T11:16:00Z">
              <w:r w:rsidDel="004332E9">
                <w:rPr>
                  <w:rFonts w:ascii="Times New Roman" w:hAnsi="Times New Roman"/>
                  <w:sz w:val="20"/>
                  <w:lang w:val="de-DE"/>
                </w:rPr>
                <w:delText>49</w:delText>
              </w:r>
            </w:del>
            <w:ins w:id="103" w:author="Bölker, Steffan" w:date="2018-10-08T11:16:00Z">
              <w:r>
                <w:rPr>
                  <w:rFonts w:ascii="Times New Roman" w:hAnsi="Times New Roman"/>
                  <w:sz w:val="20"/>
                  <w:lang w:val="de-DE"/>
                </w:rPr>
                <w:t>48</w:t>
              </w:r>
            </w:ins>
          </w:p>
        </w:tc>
        <w:tc>
          <w:tcPr>
            <w:tcW w:w="708" w:type="dxa"/>
            <w:tcBorders>
              <w:top w:val="single" w:sz="6" w:space="0" w:color="auto"/>
              <w:left w:val="single" w:sz="6" w:space="0" w:color="auto"/>
              <w:bottom w:val="single" w:sz="6" w:space="0" w:color="auto"/>
              <w:right w:val="single" w:sz="6" w:space="0" w:color="auto"/>
            </w:tcBorders>
          </w:tcPr>
          <w:p w14:paraId="06353FD9" w14:textId="33AD9A42"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26</w:t>
            </w:r>
          </w:p>
        </w:tc>
        <w:tc>
          <w:tcPr>
            <w:tcW w:w="1276" w:type="dxa"/>
            <w:tcBorders>
              <w:top w:val="single" w:sz="6" w:space="0" w:color="auto"/>
              <w:left w:val="single" w:sz="6" w:space="0" w:color="auto"/>
              <w:bottom w:val="single" w:sz="6" w:space="0" w:color="auto"/>
              <w:right w:val="single" w:sz="6" w:space="0" w:color="auto"/>
            </w:tcBorders>
          </w:tcPr>
          <w:p w14:paraId="43DF232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625549CA"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7CFCBF6B"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0748617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w:t>
            </w:r>
          </w:p>
        </w:tc>
      </w:tr>
      <w:tr w:rsidR="00333A63" w:rsidRPr="00331320" w14:paraId="41B9690D" w14:textId="77777777" w:rsidTr="00874488">
        <w:tc>
          <w:tcPr>
            <w:tcW w:w="433" w:type="dxa"/>
            <w:tcBorders>
              <w:top w:val="single" w:sz="6" w:space="0" w:color="auto"/>
              <w:left w:val="single" w:sz="6" w:space="0" w:color="auto"/>
              <w:bottom w:val="single" w:sz="6" w:space="0" w:color="auto"/>
              <w:right w:val="single" w:sz="6" w:space="0" w:color="auto"/>
            </w:tcBorders>
          </w:tcPr>
          <w:p w14:paraId="5B9C923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3</w:t>
            </w:r>
          </w:p>
        </w:tc>
        <w:tc>
          <w:tcPr>
            <w:tcW w:w="2288" w:type="dxa"/>
            <w:tcBorders>
              <w:top w:val="single" w:sz="6" w:space="0" w:color="auto"/>
              <w:left w:val="single" w:sz="6" w:space="0" w:color="auto"/>
              <w:bottom w:val="single" w:sz="6" w:space="0" w:color="auto"/>
              <w:right w:val="single" w:sz="6" w:space="0" w:color="auto"/>
            </w:tcBorders>
          </w:tcPr>
          <w:p w14:paraId="20A11D12" w14:textId="77777777" w:rsidR="00333A63" w:rsidRPr="00331320" w:rsidRDefault="00333A63" w:rsidP="00BB1C78">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331320">
              <w:rPr>
                <w:rFonts w:ascii="Times New Roman" w:hAnsi="Times New Roman"/>
                <w:sz w:val="20"/>
                <w:lang w:val="de-DE"/>
              </w:rPr>
              <w:t>Behandlung der Laderäume/Ladetanks und angrenzende Räume</w:t>
            </w:r>
          </w:p>
        </w:tc>
        <w:tc>
          <w:tcPr>
            <w:tcW w:w="567" w:type="dxa"/>
            <w:tcBorders>
              <w:top w:val="single" w:sz="6" w:space="0" w:color="auto"/>
              <w:left w:val="single" w:sz="6" w:space="0" w:color="auto"/>
              <w:bottom w:val="single" w:sz="6" w:space="0" w:color="auto"/>
              <w:right w:val="single" w:sz="6" w:space="0" w:color="auto"/>
            </w:tcBorders>
          </w:tcPr>
          <w:p w14:paraId="5FE50903" w14:textId="74439034"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567" w:type="dxa"/>
            <w:tcBorders>
              <w:top w:val="single" w:sz="6" w:space="0" w:color="auto"/>
              <w:left w:val="single" w:sz="6" w:space="0" w:color="auto"/>
              <w:bottom w:val="single" w:sz="6" w:space="0" w:color="auto"/>
              <w:right w:val="single" w:sz="6" w:space="0" w:color="auto"/>
            </w:tcBorders>
          </w:tcPr>
          <w:p w14:paraId="7097B13F" w14:textId="1DD7EA9D"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04" w:author="Bölker, Steffan" w:date="2018-10-08T11:16:00Z">
              <w:r w:rsidRPr="00331320" w:rsidDel="004332E9">
                <w:rPr>
                  <w:rFonts w:ascii="Times New Roman" w:hAnsi="Times New Roman"/>
                  <w:sz w:val="20"/>
                  <w:lang w:val="de-DE"/>
                </w:rPr>
                <w:delText>33</w:delText>
              </w:r>
            </w:del>
            <w:ins w:id="105" w:author="Bölker, Steffan" w:date="2018-10-08T11:16:00Z">
              <w:r>
                <w:rPr>
                  <w:rFonts w:ascii="Times New Roman" w:hAnsi="Times New Roman"/>
                  <w:sz w:val="20"/>
                  <w:lang w:val="de-DE"/>
                </w:rPr>
                <w:t>31</w:t>
              </w:r>
            </w:ins>
          </w:p>
        </w:tc>
        <w:tc>
          <w:tcPr>
            <w:tcW w:w="708" w:type="dxa"/>
            <w:tcBorders>
              <w:top w:val="single" w:sz="6" w:space="0" w:color="auto"/>
              <w:left w:val="single" w:sz="6" w:space="0" w:color="auto"/>
              <w:bottom w:val="single" w:sz="6" w:space="0" w:color="auto"/>
              <w:right w:val="single" w:sz="6" w:space="0" w:color="auto"/>
            </w:tcBorders>
          </w:tcPr>
          <w:p w14:paraId="0677B314" w14:textId="441FDFE9"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19</w:t>
            </w:r>
          </w:p>
        </w:tc>
        <w:tc>
          <w:tcPr>
            <w:tcW w:w="1276" w:type="dxa"/>
            <w:tcBorders>
              <w:top w:val="single" w:sz="6" w:space="0" w:color="auto"/>
              <w:left w:val="single" w:sz="6" w:space="0" w:color="auto"/>
              <w:bottom w:val="single" w:sz="6" w:space="0" w:color="auto"/>
              <w:right w:val="single" w:sz="6" w:space="0" w:color="auto"/>
            </w:tcBorders>
          </w:tcPr>
          <w:p w14:paraId="391DBD0A"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44E9FA0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5F28DC3E"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3D96153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r>
      <w:tr w:rsidR="00333A63" w:rsidRPr="00331320" w14:paraId="39101568" w14:textId="77777777" w:rsidTr="00874488">
        <w:tc>
          <w:tcPr>
            <w:tcW w:w="433" w:type="dxa"/>
            <w:tcBorders>
              <w:top w:val="single" w:sz="6" w:space="0" w:color="auto"/>
              <w:left w:val="single" w:sz="6" w:space="0" w:color="auto"/>
              <w:bottom w:val="single" w:sz="6" w:space="0" w:color="auto"/>
              <w:right w:val="single" w:sz="6" w:space="0" w:color="auto"/>
            </w:tcBorders>
          </w:tcPr>
          <w:p w14:paraId="00FFF1CA"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4</w:t>
            </w:r>
          </w:p>
        </w:tc>
        <w:tc>
          <w:tcPr>
            <w:tcW w:w="2288" w:type="dxa"/>
            <w:tcBorders>
              <w:top w:val="single" w:sz="6" w:space="0" w:color="auto"/>
              <w:left w:val="single" w:sz="6" w:space="0" w:color="auto"/>
              <w:bottom w:val="single" w:sz="6" w:space="0" w:color="auto"/>
              <w:right w:val="single" w:sz="6" w:space="0" w:color="auto"/>
            </w:tcBorders>
          </w:tcPr>
          <w:p w14:paraId="75EB9298" w14:textId="77777777" w:rsidR="00333A63" w:rsidRPr="00331320" w:rsidRDefault="00333A63" w:rsidP="00BB1C78">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331320">
              <w:rPr>
                <w:rFonts w:ascii="Times New Roman" w:hAnsi="Times New Roman"/>
                <w:sz w:val="20"/>
                <w:lang w:val="de-DE"/>
              </w:rPr>
              <w:t>Messtechnik und Probeentnahme</w:t>
            </w:r>
          </w:p>
        </w:tc>
        <w:tc>
          <w:tcPr>
            <w:tcW w:w="567" w:type="dxa"/>
            <w:tcBorders>
              <w:top w:val="single" w:sz="6" w:space="0" w:color="auto"/>
              <w:left w:val="single" w:sz="6" w:space="0" w:color="auto"/>
              <w:bottom w:val="single" w:sz="6" w:space="0" w:color="auto"/>
              <w:right w:val="single" w:sz="6" w:space="0" w:color="auto"/>
            </w:tcBorders>
          </w:tcPr>
          <w:p w14:paraId="6963C49B" w14:textId="7583110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19</w:t>
            </w:r>
          </w:p>
        </w:tc>
        <w:tc>
          <w:tcPr>
            <w:tcW w:w="567" w:type="dxa"/>
            <w:tcBorders>
              <w:top w:val="single" w:sz="6" w:space="0" w:color="auto"/>
              <w:left w:val="single" w:sz="6" w:space="0" w:color="auto"/>
              <w:bottom w:val="single" w:sz="6" w:space="0" w:color="auto"/>
              <w:right w:val="single" w:sz="6" w:space="0" w:color="auto"/>
            </w:tcBorders>
          </w:tcPr>
          <w:p w14:paraId="337A6F90" w14:textId="246B3008"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13</w:t>
            </w:r>
          </w:p>
        </w:tc>
        <w:tc>
          <w:tcPr>
            <w:tcW w:w="708" w:type="dxa"/>
            <w:tcBorders>
              <w:top w:val="single" w:sz="6" w:space="0" w:color="auto"/>
              <w:left w:val="single" w:sz="6" w:space="0" w:color="auto"/>
              <w:bottom w:val="single" w:sz="6" w:space="0" w:color="auto"/>
              <w:right w:val="single" w:sz="6" w:space="0" w:color="auto"/>
            </w:tcBorders>
          </w:tcPr>
          <w:p w14:paraId="7B16A773" w14:textId="0A0FDD56"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2F22D333"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660D1F1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206DE3B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32C48AD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333A63" w:rsidRPr="00331320" w14:paraId="0F857743" w14:textId="77777777" w:rsidTr="00874488">
        <w:tc>
          <w:tcPr>
            <w:tcW w:w="433" w:type="dxa"/>
            <w:tcBorders>
              <w:top w:val="single" w:sz="6" w:space="0" w:color="auto"/>
              <w:left w:val="single" w:sz="6" w:space="0" w:color="auto"/>
              <w:bottom w:val="single" w:sz="6" w:space="0" w:color="auto"/>
              <w:right w:val="single" w:sz="6" w:space="0" w:color="auto"/>
            </w:tcBorders>
          </w:tcPr>
          <w:p w14:paraId="3911F77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5</w:t>
            </w:r>
          </w:p>
        </w:tc>
        <w:tc>
          <w:tcPr>
            <w:tcW w:w="2288" w:type="dxa"/>
            <w:tcBorders>
              <w:top w:val="single" w:sz="6" w:space="0" w:color="auto"/>
              <w:left w:val="single" w:sz="6" w:space="0" w:color="auto"/>
              <w:bottom w:val="single" w:sz="6" w:space="0" w:color="auto"/>
              <w:right w:val="single" w:sz="6" w:space="0" w:color="auto"/>
            </w:tcBorders>
          </w:tcPr>
          <w:p w14:paraId="014EA0E4" w14:textId="77777777" w:rsidR="00333A63" w:rsidRPr="00331320" w:rsidRDefault="00333A63" w:rsidP="00BB1C78">
            <w:pPr>
              <w:pStyle w:val="N2"/>
              <w:tabs>
                <w:tab w:val="clear" w:pos="-340"/>
                <w:tab w:val="clear" w:pos="284"/>
                <w:tab w:val="clear" w:pos="454"/>
                <w:tab w:val="clear" w:pos="680"/>
                <w:tab w:val="clear" w:pos="1418"/>
              </w:tabs>
              <w:ind w:left="71" w:firstLine="0"/>
              <w:rPr>
                <w:rFonts w:ascii="Times New Roman" w:hAnsi="Times New Roman"/>
                <w:sz w:val="20"/>
                <w:lang w:val="de-DE"/>
              </w:rPr>
            </w:pPr>
            <w:r w:rsidRPr="00331320">
              <w:rPr>
                <w:rFonts w:ascii="Times New Roman" w:hAnsi="Times New Roman"/>
                <w:sz w:val="20"/>
                <w:lang w:val="de-DE"/>
              </w:rPr>
              <w:t>Produktkenntnisse</w:t>
            </w:r>
          </w:p>
        </w:tc>
        <w:tc>
          <w:tcPr>
            <w:tcW w:w="567" w:type="dxa"/>
            <w:tcBorders>
              <w:top w:val="single" w:sz="6" w:space="0" w:color="auto"/>
              <w:left w:val="single" w:sz="6" w:space="0" w:color="auto"/>
              <w:bottom w:val="single" w:sz="6" w:space="0" w:color="auto"/>
              <w:right w:val="single" w:sz="6" w:space="0" w:color="auto"/>
            </w:tcBorders>
          </w:tcPr>
          <w:p w14:paraId="407F0173" w14:textId="41802E8E"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78</w:t>
            </w:r>
          </w:p>
        </w:tc>
        <w:tc>
          <w:tcPr>
            <w:tcW w:w="567" w:type="dxa"/>
            <w:tcBorders>
              <w:top w:val="single" w:sz="6" w:space="0" w:color="auto"/>
              <w:left w:val="single" w:sz="6" w:space="0" w:color="auto"/>
              <w:bottom w:val="single" w:sz="6" w:space="0" w:color="auto"/>
              <w:right w:val="single" w:sz="6" w:space="0" w:color="auto"/>
            </w:tcBorders>
          </w:tcPr>
          <w:p w14:paraId="63678293" w14:textId="6A7BD153"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150938FE" w14:textId="2D03832A"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1DDC17DB"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1F8BED26"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5615944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4E77BC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r>
      <w:tr w:rsidR="00333A63" w:rsidRPr="00331320" w14:paraId="7280A945" w14:textId="77777777" w:rsidTr="00874488">
        <w:tc>
          <w:tcPr>
            <w:tcW w:w="433" w:type="dxa"/>
            <w:tcBorders>
              <w:top w:val="single" w:sz="6" w:space="0" w:color="auto"/>
              <w:left w:val="single" w:sz="6" w:space="0" w:color="auto"/>
              <w:bottom w:val="single" w:sz="6" w:space="0" w:color="auto"/>
              <w:right w:val="single" w:sz="6" w:space="0" w:color="auto"/>
            </w:tcBorders>
          </w:tcPr>
          <w:p w14:paraId="0E3D0EA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6</w:t>
            </w:r>
          </w:p>
        </w:tc>
        <w:tc>
          <w:tcPr>
            <w:tcW w:w="2288" w:type="dxa"/>
            <w:tcBorders>
              <w:top w:val="single" w:sz="6" w:space="0" w:color="auto"/>
              <w:left w:val="single" w:sz="6" w:space="0" w:color="auto"/>
              <w:bottom w:val="single" w:sz="6" w:space="0" w:color="auto"/>
              <w:right w:val="single" w:sz="6" w:space="0" w:color="auto"/>
            </w:tcBorders>
          </w:tcPr>
          <w:p w14:paraId="5766B5F6" w14:textId="77777777" w:rsidR="00333A63" w:rsidRPr="00331320" w:rsidRDefault="00333A63" w:rsidP="00BB1C78">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331320">
              <w:rPr>
                <w:rFonts w:ascii="Times New Roman" w:hAnsi="Times New Roman"/>
                <w:sz w:val="20"/>
                <w:lang w:val="de-DE"/>
              </w:rPr>
              <w:t>Laden, Löschen und Befördern</w:t>
            </w:r>
          </w:p>
        </w:tc>
        <w:tc>
          <w:tcPr>
            <w:tcW w:w="567" w:type="dxa"/>
            <w:tcBorders>
              <w:top w:val="single" w:sz="6" w:space="0" w:color="auto"/>
              <w:left w:val="single" w:sz="6" w:space="0" w:color="auto"/>
              <w:bottom w:val="single" w:sz="6" w:space="0" w:color="auto"/>
              <w:right w:val="single" w:sz="6" w:space="0" w:color="auto"/>
            </w:tcBorders>
          </w:tcPr>
          <w:p w14:paraId="1A5F9428" w14:textId="721BFDDC"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31</w:t>
            </w:r>
          </w:p>
        </w:tc>
        <w:tc>
          <w:tcPr>
            <w:tcW w:w="567" w:type="dxa"/>
            <w:tcBorders>
              <w:top w:val="single" w:sz="6" w:space="0" w:color="auto"/>
              <w:left w:val="single" w:sz="6" w:space="0" w:color="auto"/>
              <w:bottom w:val="single" w:sz="6" w:space="0" w:color="auto"/>
              <w:right w:val="single" w:sz="6" w:space="0" w:color="auto"/>
            </w:tcBorders>
          </w:tcPr>
          <w:p w14:paraId="5FC38AB0" w14:textId="4F663C41" w:rsidR="00333A63" w:rsidRPr="00331320"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06" w:author="Bölker, Steffan" w:date="2018-10-08T11:16:00Z">
              <w:r w:rsidDel="004332E9">
                <w:rPr>
                  <w:rFonts w:ascii="Times New Roman" w:hAnsi="Times New Roman"/>
                  <w:sz w:val="20"/>
                  <w:lang w:val="de-DE"/>
                </w:rPr>
                <w:delText>53</w:delText>
              </w:r>
            </w:del>
            <w:ins w:id="107" w:author="Bölker, Steffan" w:date="2018-10-08T11:16:00Z">
              <w:r>
                <w:rPr>
                  <w:rFonts w:ascii="Times New Roman" w:hAnsi="Times New Roman"/>
                  <w:sz w:val="20"/>
                  <w:lang w:val="de-DE"/>
                </w:rPr>
                <w:t>51</w:t>
              </w:r>
            </w:ins>
          </w:p>
        </w:tc>
        <w:tc>
          <w:tcPr>
            <w:tcW w:w="708" w:type="dxa"/>
            <w:tcBorders>
              <w:top w:val="single" w:sz="6" w:space="0" w:color="auto"/>
              <w:left w:val="single" w:sz="6" w:space="0" w:color="auto"/>
              <w:bottom w:val="single" w:sz="6" w:space="0" w:color="auto"/>
              <w:right w:val="single" w:sz="6" w:space="0" w:color="auto"/>
            </w:tcBorders>
          </w:tcPr>
          <w:p w14:paraId="6BAC58B4" w14:textId="641CF5FD"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08" w:author="Bölker, Steffan" w:date="2018-10-08T11:17:00Z">
              <w:r w:rsidRPr="00331320" w:rsidDel="004332E9">
                <w:rPr>
                  <w:rFonts w:ascii="Times New Roman" w:hAnsi="Times New Roman"/>
                  <w:sz w:val="20"/>
                  <w:lang w:val="de-DE"/>
                </w:rPr>
                <w:delText>70</w:delText>
              </w:r>
            </w:del>
            <w:ins w:id="109" w:author="Bölker, Steffan" w:date="2018-10-08T11:17:00Z">
              <w:r>
                <w:rPr>
                  <w:rFonts w:ascii="Times New Roman" w:hAnsi="Times New Roman"/>
                  <w:sz w:val="20"/>
                  <w:lang w:val="de-DE"/>
                </w:rPr>
                <w:t>80</w:t>
              </w:r>
            </w:ins>
          </w:p>
        </w:tc>
        <w:tc>
          <w:tcPr>
            <w:tcW w:w="1276" w:type="dxa"/>
            <w:tcBorders>
              <w:top w:val="single" w:sz="6" w:space="0" w:color="auto"/>
              <w:left w:val="single" w:sz="6" w:space="0" w:color="auto"/>
              <w:bottom w:val="single" w:sz="6" w:space="0" w:color="auto"/>
              <w:right w:val="single" w:sz="6" w:space="0" w:color="auto"/>
            </w:tcBorders>
          </w:tcPr>
          <w:p w14:paraId="4DD3D84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531C91A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0A0D860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43DC38E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w:t>
            </w:r>
          </w:p>
        </w:tc>
      </w:tr>
      <w:tr w:rsidR="00333A63" w:rsidRPr="00331320" w14:paraId="4E17DE09" w14:textId="77777777" w:rsidTr="00874488">
        <w:tc>
          <w:tcPr>
            <w:tcW w:w="433" w:type="dxa"/>
            <w:tcBorders>
              <w:top w:val="single" w:sz="6" w:space="0" w:color="auto"/>
              <w:left w:val="single" w:sz="6" w:space="0" w:color="auto"/>
              <w:bottom w:val="single" w:sz="6" w:space="0" w:color="auto"/>
              <w:right w:val="single" w:sz="6" w:space="0" w:color="auto"/>
            </w:tcBorders>
          </w:tcPr>
          <w:p w14:paraId="4CEABFB7"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7</w:t>
            </w:r>
          </w:p>
        </w:tc>
        <w:tc>
          <w:tcPr>
            <w:tcW w:w="2288" w:type="dxa"/>
            <w:tcBorders>
              <w:top w:val="single" w:sz="6" w:space="0" w:color="auto"/>
              <w:left w:val="single" w:sz="6" w:space="0" w:color="auto"/>
              <w:bottom w:val="single" w:sz="6" w:space="0" w:color="auto"/>
              <w:right w:val="single" w:sz="6" w:space="0" w:color="auto"/>
            </w:tcBorders>
          </w:tcPr>
          <w:p w14:paraId="64C9AEDD" w14:textId="77777777" w:rsidR="00333A63" w:rsidRPr="00331320" w:rsidRDefault="00333A63" w:rsidP="00BB1C78">
            <w:pPr>
              <w:pStyle w:val="N2"/>
              <w:tabs>
                <w:tab w:val="clear" w:pos="-340"/>
                <w:tab w:val="clear" w:pos="284"/>
                <w:tab w:val="clear" w:pos="454"/>
                <w:tab w:val="clear" w:pos="680"/>
                <w:tab w:val="clear" w:pos="1418"/>
                <w:tab w:val="center" w:pos="1806"/>
                <w:tab w:val="left" w:pos="2240"/>
              </w:tabs>
              <w:ind w:left="71" w:firstLine="0"/>
              <w:rPr>
                <w:rFonts w:ascii="Times New Roman" w:hAnsi="Times New Roman"/>
                <w:sz w:val="20"/>
                <w:lang w:val="de-DE"/>
              </w:rPr>
            </w:pPr>
            <w:r w:rsidRPr="00331320">
              <w:rPr>
                <w:rFonts w:ascii="Times New Roman" w:hAnsi="Times New Roman"/>
                <w:sz w:val="20"/>
                <w:lang w:val="de-DE"/>
              </w:rPr>
              <w:t>Dokumente</w:t>
            </w:r>
            <w:r w:rsidRPr="00331320">
              <w:rPr>
                <w:rFonts w:ascii="Times New Roman" w:hAnsi="Times New Roman"/>
                <w:sz w:val="20"/>
                <w:lang w:val="de-DE"/>
              </w:rPr>
              <w:tab/>
            </w:r>
          </w:p>
        </w:tc>
        <w:tc>
          <w:tcPr>
            <w:tcW w:w="567" w:type="dxa"/>
            <w:tcBorders>
              <w:top w:val="single" w:sz="6" w:space="0" w:color="auto"/>
              <w:left w:val="single" w:sz="6" w:space="0" w:color="auto"/>
              <w:bottom w:val="single" w:sz="6" w:space="0" w:color="auto"/>
              <w:right w:val="single" w:sz="6" w:space="0" w:color="auto"/>
            </w:tcBorders>
          </w:tcPr>
          <w:p w14:paraId="284636E4" w14:textId="50263D83" w:rsidR="00333A63" w:rsidRPr="00331320" w:rsidRDefault="00333A63" w:rsidP="000B3F4A">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32</w:t>
            </w:r>
          </w:p>
        </w:tc>
        <w:tc>
          <w:tcPr>
            <w:tcW w:w="567" w:type="dxa"/>
            <w:tcBorders>
              <w:top w:val="single" w:sz="6" w:space="0" w:color="auto"/>
              <w:left w:val="single" w:sz="6" w:space="0" w:color="auto"/>
              <w:bottom w:val="single" w:sz="6" w:space="0" w:color="auto"/>
              <w:right w:val="single" w:sz="6" w:space="0" w:color="auto"/>
            </w:tcBorders>
          </w:tcPr>
          <w:p w14:paraId="28B4A42B" w14:textId="73634B54"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23</w:t>
            </w:r>
          </w:p>
        </w:tc>
        <w:tc>
          <w:tcPr>
            <w:tcW w:w="708" w:type="dxa"/>
            <w:tcBorders>
              <w:top w:val="single" w:sz="6" w:space="0" w:color="auto"/>
              <w:left w:val="single" w:sz="6" w:space="0" w:color="auto"/>
              <w:bottom w:val="single" w:sz="6" w:space="0" w:color="auto"/>
              <w:right w:val="single" w:sz="6" w:space="0" w:color="auto"/>
            </w:tcBorders>
          </w:tcPr>
          <w:p w14:paraId="350AC935" w14:textId="1C4EE28B"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22</w:t>
            </w:r>
          </w:p>
        </w:tc>
        <w:tc>
          <w:tcPr>
            <w:tcW w:w="1276" w:type="dxa"/>
            <w:tcBorders>
              <w:top w:val="single" w:sz="6" w:space="0" w:color="auto"/>
              <w:left w:val="single" w:sz="6" w:space="0" w:color="auto"/>
              <w:bottom w:val="single" w:sz="6" w:space="0" w:color="auto"/>
              <w:right w:val="single" w:sz="6" w:space="0" w:color="auto"/>
            </w:tcBorders>
          </w:tcPr>
          <w:p w14:paraId="79D5C9F2"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276" w:type="dxa"/>
            <w:tcBorders>
              <w:top w:val="single" w:sz="6" w:space="0" w:color="auto"/>
              <w:left w:val="single" w:sz="6" w:space="0" w:color="auto"/>
              <w:bottom w:val="single" w:sz="6" w:space="0" w:color="auto"/>
              <w:right w:val="single" w:sz="6" w:space="0" w:color="auto"/>
            </w:tcBorders>
          </w:tcPr>
          <w:p w14:paraId="19B144F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40B0BCA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7435B7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3</w:t>
            </w:r>
          </w:p>
        </w:tc>
      </w:tr>
      <w:tr w:rsidR="00333A63" w:rsidRPr="00331320" w14:paraId="31BD7FF3" w14:textId="77777777" w:rsidTr="00874488">
        <w:tc>
          <w:tcPr>
            <w:tcW w:w="433" w:type="dxa"/>
            <w:tcBorders>
              <w:top w:val="single" w:sz="6" w:space="0" w:color="auto"/>
              <w:left w:val="single" w:sz="6" w:space="0" w:color="auto"/>
              <w:bottom w:val="single" w:sz="6" w:space="0" w:color="auto"/>
              <w:right w:val="single" w:sz="6" w:space="0" w:color="auto"/>
            </w:tcBorders>
          </w:tcPr>
          <w:p w14:paraId="04ADCCE6"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8</w:t>
            </w:r>
          </w:p>
        </w:tc>
        <w:tc>
          <w:tcPr>
            <w:tcW w:w="2288" w:type="dxa"/>
            <w:tcBorders>
              <w:top w:val="single" w:sz="6" w:space="0" w:color="auto"/>
              <w:left w:val="single" w:sz="6" w:space="0" w:color="auto"/>
              <w:bottom w:val="single" w:sz="6" w:space="0" w:color="auto"/>
              <w:right w:val="single" w:sz="6" w:space="0" w:color="auto"/>
            </w:tcBorders>
          </w:tcPr>
          <w:p w14:paraId="1A9A4DED" w14:textId="77777777" w:rsidR="00333A63" w:rsidRPr="00331320" w:rsidRDefault="00333A63" w:rsidP="00BB1C78">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sidRPr="00331320">
              <w:rPr>
                <w:rFonts w:ascii="Times New Roman" w:hAnsi="Times New Roman"/>
                <w:sz w:val="20"/>
                <w:lang w:val="de-DE"/>
              </w:rPr>
              <w:t>Gefährdung und Präventionsmaßnahmen</w:t>
            </w:r>
          </w:p>
        </w:tc>
        <w:tc>
          <w:tcPr>
            <w:tcW w:w="567" w:type="dxa"/>
            <w:tcBorders>
              <w:top w:val="single" w:sz="6" w:space="0" w:color="auto"/>
              <w:left w:val="single" w:sz="6" w:space="0" w:color="auto"/>
              <w:bottom w:val="single" w:sz="6" w:space="0" w:color="auto"/>
              <w:right w:val="single" w:sz="6" w:space="0" w:color="auto"/>
            </w:tcBorders>
          </w:tcPr>
          <w:p w14:paraId="2CAC43AE" w14:textId="082D5CDC"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73</w:t>
            </w:r>
          </w:p>
        </w:tc>
        <w:tc>
          <w:tcPr>
            <w:tcW w:w="567" w:type="dxa"/>
            <w:tcBorders>
              <w:top w:val="single" w:sz="6" w:space="0" w:color="auto"/>
              <w:left w:val="single" w:sz="6" w:space="0" w:color="auto"/>
              <w:bottom w:val="single" w:sz="6" w:space="0" w:color="auto"/>
              <w:right w:val="single" w:sz="6" w:space="0" w:color="auto"/>
            </w:tcBorders>
          </w:tcPr>
          <w:p w14:paraId="67AD4818" w14:textId="519DF332"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del w:id="110" w:author="Bölker, Steffan" w:date="2018-10-08T11:17:00Z">
              <w:r w:rsidDel="004332E9">
                <w:rPr>
                  <w:rFonts w:ascii="Times New Roman" w:hAnsi="Times New Roman"/>
                  <w:sz w:val="20"/>
                  <w:lang w:val="de-DE"/>
                </w:rPr>
                <w:delText>36</w:delText>
              </w:r>
            </w:del>
            <w:ins w:id="111" w:author="Bölker, Steffan" w:date="2018-10-08T11:17:00Z">
              <w:r>
                <w:rPr>
                  <w:rFonts w:ascii="Times New Roman" w:hAnsi="Times New Roman"/>
                  <w:sz w:val="20"/>
                  <w:lang w:val="de-DE"/>
                </w:rPr>
                <w:t>35</w:t>
              </w:r>
            </w:ins>
          </w:p>
        </w:tc>
        <w:tc>
          <w:tcPr>
            <w:tcW w:w="708" w:type="dxa"/>
            <w:tcBorders>
              <w:top w:val="single" w:sz="6" w:space="0" w:color="auto"/>
              <w:left w:val="single" w:sz="6" w:space="0" w:color="auto"/>
              <w:bottom w:val="single" w:sz="6" w:space="0" w:color="auto"/>
              <w:right w:val="single" w:sz="6" w:space="0" w:color="auto"/>
            </w:tcBorders>
          </w:tcPr>
          <w:p w14:paraId="7DB3B168" w14:textId="76AF06BA"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27</w:t>
            </w:r>
          </w:p>
        </w:tc>
        <w:tc>
          <w:tcPr>
            <w:tcW w:w="1276" w:type="dxa"/>
            <w:tcBorders>
              <w:top w:val="single" w:sz="6" w:space="0" w:color="auto"/>
              <w:left w:val="single" w:sz="6" w:space="0" w:color="auto"/>
              <w:bottom w:val="single" w:sz="6" w:space="0" w:color="auto"/>
              <w:right w:val="single" w:sz="6" w:space="0" w:color="auto"/>
            </w:tcBorders>
          </w:tcPr>
          <w:p w14:paraId="71A9EA2D"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1E89A2E1"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1</w:t>
            </w:r>
          </w:p>
        </w:tc>
        <w:tc>
          <w:tcPr>
            <w:tcW w:w="1417" w:type="dxa"/>
            <w:tcBorders>
              <w:top w:val="single" w:sz="6" w:space="0" w:color="auto"/>
              <w:left w:val="single" w:sz="6" w:space="0" w:color="auto"/>
              <w:bottom w:val="single" w:sz="6" w:space="0" w:color="auto"/>
              <w:right w:val="single" w:sz="6" w:space="0" w:color="auto"/>
            </w:tcBorders>
          </w:tcPr>
          <w:p w14:paraId="213A662F"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sidRPr="00331320">
              <w:rPr>
                <w:rFonts w:ascii="Times New Roman" w:hAnsi="Times New Roman"/>
                <w:sz w:val="20"/>
                <w:lang w:val="de-DE"/>
              </w:rPr>
              <w:t>1</w:t>
            </w:r>
          </w:p>
        </w:tc>
        <w:tc>
          <w:tcPr>
            <w:tcW w:w="1134" w:type="dxa"/>
            <w:tcBorders>
              <w:top w:val="single" w:sz="6" w:space="0" w:color="auto"/>
              <w:left w:val="single" w:sz="6" w:space="0" w:color="auto"/>
              <w:bottom w:val="single" w:sz="6" w:space="0" w:color="auto"/>
              <w:right w:val="single" w:sz="6" w:space="0" w:color="auto"/>
            </w:tcBorders>
          </w:tcPr>
          <w:p w14:paraId="586EE7BF" w14:textId="77777777" w:rsidR="00333A63" w:rsidRPr="00331320" w:rsidRDefault="00333A63" w:rsidP="00BB1C78">
            <w:pPr>
              <w:pStyle w:val="N2"/>
              <w:tabs>
                <w:tab w:val="clear" w:pos="-340"/>
                <w:tab w:val="clear" w:pos="284"/>
                <w:tab w:val="clear" w:pos="454"/>
                <w:tab w:val="clear" w:pos="680"/>
                <w:tab w:val="clear" w:pos="1418"/>
                <w:tab w:val="left" w:pos="540"/>
              </w:tabs>
              <w:ind w:left="540" w:right="12" w:hanging="540"/>
              <w:jc w:val="center"/>
              <w:rPr>
                <w:rFonts w:ascii="Times New Roman" w:hAnsi="Times New Roman"/>
                <w:sz w:val="20"/>
                <w:lang w:val="de-DE"/>
              </w:rPr>
            </w:pPr>
            <w:r>
              <w:rPr>
                <w:rFonts w:ascii="Times New Roman" w:hAnsi="Times New Roman"/>
                <w:sz w:val="20"/>
                <w:lang w:val="de-DE"/>
              </w:rPr>
              <w:t>4</w:t>
            </w:r>
          </w:p>
        </w:tc>
      </w:tr>
      <w:tr w:rsidR="00333A63" w:rsidRPr="00331320" w14:paraId="6F391595" w14:textId="77777777" w:rsidTr="00874488">
        <w:tc>
          <w:tcPr>
            <w:tcW w:w="433" w:type="dxa"/>
            <w:tcBorders>
              <w:top w:val="single" w:sz="6" w:space="0" w:color="auto"/>
              <w:left w:val="single" w:sz="6" w:space="0" w:color="auto"/>
              <w:bottom w:val="single" w:sz="6" w:space="0" w:color="auto"/>
              <w:right w:val="single" w:sz="6" w:space="0" w:color="auto"/>
            </w:tcBorders>
          </w:tcPr>
          <w:p w14:paraId="4DE266E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9</w:t>
            </w:r>
          </w:p>
        </w:tc>
        <w:tc>
          <w:tcPr>
            <w:tcW w:w="2288" w:type="dxa"/>
            <w:tcBorders>
              <w:top w:val="single" w:sz="6" w:space="0" w:color="auto"/>
              <w:left w:val="single" w:sz="6" w:space="0" w:color="auto"/>
              <w:bottom w:val="single" w:sz="6" w:space="0" w:color="auto"/>
              <w:right w:val="single" w:sz="6" w:space="0" w:color="auto"/>
            </w:tcBorders>
          </w:tcPr>
          <w:p w14:paraId="01921BF6" w14:textId="77777777" w:rsidR="00333A63" w:rsidRPr="00331320" w:rsidRDefault="00333A63" w:rsidP="00BB1C78">
            <w:pPr>
              <w:pStyle w:val="N2"/>
              <w:tabs>
                <w:tab w:val="clear" w:pos="-340"/>
                <w:tab w:val="clear" w:pos="284"/>
                <w:tab w:val="clear" w:pos="454"/>
                <w:tab w:val="clear" w:pos="680"/>
                <w:tab w:val="clear" w:pos="1418"/>
              </w:tabs>
              <w:ind w:left="71" w:firstLine="0"/>
              <w:jc w:val="left"/>
              <w:rPr>
                <w:rFonts w:ascii="Times New Roman" w:hAnsi="Times New Roman"/>
                <w:sz w:val="20"/>
                <w:lang w:val="de-DE"/>
              </w:rPr>
            </w:pPr>
            <w:r>
              <w:rPr>
                <w:rFonts w:ascii="Times New Roman" w:hAnsi="Times New Roman"/>
                <w:sz w:val="20"/>
                <w:lang w:val="de-DE"/>
              </w:rPr>
              <w:t>Stabilität</w:t>
            </w:r>
          </w:p>
        </w:tc>
        <w:tc>
          <w:tcPr>
            <w:tcW w:w="567" w:type="dxa"/>
            <w:tcBorders>
              <w:top w:val="single" w:sz="6" w:space="0" w:color="auto"/>
              <w:left w:val="single" w:sz="6" w:space="0" w:color="auto"/>
              <w:bottom w:val="single" w:sz="6" w:space="0" w:color="auto"/>
              <w:right w:val="single" w:sz="6" w:space="0" w:color="auto"/>
            </w:tcBorders>
          </w:tcPr>
          <w:p w14:paraId="5D476BC1" w14:textId="6BAC4E74"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21</w:t>
            </w:r>
          </w:p>
        </w:tc>
        <w:tc>
          <w:tcPr>
            <w:tcW w:w="567" w:type="dxa"/>
            <w:tcBorders>
              <w:top w:val="single" w:sz="6" w:space="0" w:color="auto"/>
              <w:left w:val="single" w:sz="6" w:space="0" w:color="auto"/>
              <w:bottom w:val="single" w:sz="6" w:space="0" w:color="auto"/>
              <w:right w:val="single" w:sz="6" w:space="0" w:color="auto"/>
            </w:tcBorders>
          </w:tcPr>
          <w:p w14:paraId="17FDBE95" w14:textId="6513ED3D"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708" w:type="dxa"/>
            <w:tcBorders>
              <w:top w:val="single" w:sz="6" w:space="0" w:color="auto"/>
              <w:left w:val="single" w:sz="6" w:space="0" w:color="auto"/>
              <w:bottom w:val="single" w:sz="6" w:space="0" w:color="auto"/>
              <w:right w:val="single" w:sz="6" w:space="0" w:color="auto"/>
            </w:tcBorders>
          </w:tcPr>
          <w:p w14:paraId="7C85158B" w14:textId="203E946B"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276" w:type="dxa"/>
            <w:tcBorders>
              <w:top w:val="single" w:sz="6" w:space="0" w:color="auto"/>
              <w:left w:val="single" w:sz="6" w:space="0" w:color="auto"/>
              <w:bottom w:val="single" w:sz="6" w:space="0" w:color="auto"/>
              <w:right w:val="single" w:sz="6" w:space="0" w:color="auto"/>
            </w:tcBorders>
          </w:tcPr>
          <w:p w14:paraId="18987746" w14:textId="77777777" w:rsidR="00333A63" w:rsidRPr="00331320" w:rsidRDefault="00333A63" w:rsidP="001A24CE">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w:t>
            </w:r>
          </w:p>
        </w:tc>
        <w:tc>
          <w:tcPr>
            <w:tcW w:w="1276" w:type="dxa"/>
            <w:tcBorders>
              <w:top w:val="single" w:sz="6" w:space="0" w:color="auto"/>
              <w:left w:val="single" w:sz="6" w:space="0" w:color="auto"/>
              <w:bottom w:val="single" w:sz="6" w:space="0" w:color="auto"/>
              <w:right w:val="single" w:sz="6" w:space="0" w:color="auto"/>
            </w:tcBorders>
          </w:tcPr>
          <w:p w14:paraId="2C2482F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417" w:type="dxa"/>
            <w:tcBorders>
              <w:top w:val="single" w:sz="6" w:space="0" w:color="auto"/>
              <w:left w:val="single" w:sz="6" w:space="0" w:color="auto"/>
              <w:bottom w:val="single" w:sz="6" w:space="0" w:color="auto"/>
              <w:right w:val="single" w:sz="6" w:space="0" w:color="auto"/>
            </w:tcBorders>
          </w:tcPr>
          <w:p w14:paraId="0FC1CD2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w:t>
            </w:r>
          </w:p>
        </w:tc>
        <w:tc>
          <w:tcPr>
            <w:tcW w:w="1134" w:type="dxa"/>
            <w:tcBorders>
              <w:top w:val="single" w:sz="6" w:space="0" w:color="auto"/>
              <w:left w:val="single" w:sz="6" w:space="0" w:color="auto"/>
              <w:bottom w:val="single" w:sz="6" w:space="0" w:color="auto"/>
              <w:right w:val="single" w:sz="6" w:space="0" w:color="auto"/>
            </w:tcBorders>
          </w:tcPr>
          <w:p w14:paraId="18E6F45B" w14:textId="77777777" w:rsidR="00333A63" w:rsidRPr="00331320" w:rsidRDefault="00333A63" w:rsidP="001A24CE">
            <w:pPr>
              <w:pStyle w:val="N2"/>
              <w:tabs>
                <w:tab w:val="clear" w:pos="-340"/>
                <w:tab w:val="clear" w:pos="284"/>
                <w:tab w:val="clear" w:pos="454"/>
                <w:tab w:val="clear" w:pos="680"/>
                <w:tab w:val="clear" w:pos="1418"/>
                <w:tab w:val="left" w:pos="540"/>
              </w:tabs>
              <w:ind w:left="540" w:right="12" w:hanging="540"/>
              <w:jc w:val="center"/>
              <w:rPr>
                <w:rFonts w:ascii="Times New Roman" w:hAnsi="Times New Roman"/>
                <w:sz w:val="20"/>
                <w:lang w:val="de-DE"/>
              </w:rPr>
            </w:pPr>
            <w:r>
              <w:rPr>
                <w:rFonts w:ascii="Times New Roman" w:hAnsi="Times New Roman"/>
                <w:sz w:val="20"/>
                <w:lang w:val="de-DE"/>
              </w:rPr>
              <w:t>2</w:t>
            </w:r>
          </w:p>
        </w:tc>
      </w:tr>
      <w:tr w:rsidR="00333A63" w:rsidRPr="00331320" w14:paraId="546CC645" w14:textId="77777777" w:rsidTr="00874488">
        <w:trPr>
          <w:cantSplit/>
        </w:trPr>
        <w:tc>
          <w:tcPr>
            <w:tcW w:w="2721" w:type="dxa"/>
            <w:gridSpan w:val="2"/>
            <w:tcBorders>
              <w:top w:val="single" w:sz="6" w:space="0" w:color="auto"/>
              <w:left w:val="single" w:sz="6" w:space="0" w:color="auto"/>
              <w:bottom w:val="single" w:sz="6" w:space="0" w:color="auto"/>
              <w:right w:val="single" w:sz="6" w:space="0" w:color="auto"/>
            </w:tcBorders>
          </w:tcPr>
          <w:p w14:paraId="7BFDDCC0"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rPr>
                <w:rFonts w:ascii="Times New Roman" w:hAnsi="Times New Roman"/>
                <w:sz w:val="20"/>
                <w:lang w:val="de-DE"/>
              </w:rPr>
            </w:pPr>
            <w:r w:rsidRPr="00331320">
              <w:rPr>
                <w:rFonts w:ascii="Times New Roman" w:hAnsi="Times New Roman"/>
                <w:sz w:val="20"/>
                <w:lang w:val="de-DE"/>
              </w:rPr>
              <w:t>Insgesamt</w:t>
            </w:r>
          </w:p>
        </w:tc>
        <w:tc>
          <w:tcPr>
            <w:tcW w:w="567" w:type="dxa"/>
            <w:tcBorders>
              <w:top w:val="single" w:sz="6" w:space="0" w:color="auto"/>
              <w:left w:val="single" w:sz="6" w:space="0" w:color="auto"/>
              <w:bottom w:val="single" w:sz="6" w:space="0" w:color="auto"/>
              <w:right w:val="single" w:sz="6" w:space="0" w:color="auto"/>
            </w:tcBorders>
          </w:tcPr>
          <w:p w14:paraId="550ABA0B"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567" w:type="dxa"/>
            <w:tcBorders>
              <w:top w:val="single" w:sz="6" w:space="0" w:color="auto"/>
              <w:left w:val="single" w:sz="6" w:space="0" w:color="auto"/>
              <w:bottom w:val="single" w:sz="6" w:space="0" w:color="auto"/>
              <w:right w:val="single" w:sz="6" w:space="0" w:color="auto"/>
            </w:tcBorders>
          </w:tcPr>
          <w:p w14:paraId="1790216C"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708" w:type="dxa"/>
            <w:tcBorders>
              <w:top w:val="single" w:sz="6" w:space="0" w:color="auto"/>
              <w:left w:val="single" w:sz="6" w:space="0" w:color="auto"/>
              <w:bottom w:val="single" w:sz="6" w:space="0" w:color="auto"/>
              <w:right w:val="single" w:sz="6" w:space="0" w:color="auto"/>
            </w:tcBorders>
          </w:tcPr>
          <w:p w14:paraId="0F5EF584"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276" w:type="dxa"/>
            <w:tcBorders>
              <w:top w:val="single" w:sz="6" w:space="0" w:color="auto"/>
              <w:left w:val="single" w:sz="6" w:space="0" w:color="auto"/>
              <w:bottom w:val="single" w:sz="6" w:space="0" w:color="auto"/>
              <w:right w:val="single" w:sz="6" w:space="0" w:color="auto"/>
            </w:tcBorders>
          </w:tcPr>
          <w:p w14:paraId="48FD9528" w14:textId="1BD08A51"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p>
        </w:tc>
        <w:tc>
          <w:tcPr>
            <w:tcW w:w="1276" w:type="dxa"/>
            <w:tcBorders>
              <w:top w:val="single" w:sz="6" w:space="0" w:color="auto"/>
              <w:left w:val="single" w:sz="6" w:space="0" w:color="auto"/>
              <w:bottom w:val="single" w:sz="6" w:space="0" w:color="auto"/>
              <w:right w:val="single" w:sz="6" w:space="0" w:color="auto"/>
            </w:tcBorders>
          </w:tcPr>
          <w:p w14:paraId="434FEEF5"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5</w:t>
            </w:r>
          </w:p>
        </w:tc>
        <w:tc>
          <w:tcPr>
            <w:tcW w:w="1417" w:type="dxa"/>
            <w:tcBorders>
              <w:top w:val="single" w:sz="6" w:space="0" w:color="auto"/>
              <w:left w:val="single" w:sz="6" w:space="0" w:color="auto"/>
              <w:bottom w:val="single" w:sz="6" w:space="0" w:color="auto"/>
              <w:right w:val="single" w:sz="6" w:space="0" w:color="auto"/>
            </w:tcBorders>
          </w:tcPr>
          <w:p w14:paraId="6C8EF528"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5</w:t>
            </w:r>
          </w:p>
        </w:tc>
        <w:tc>
          <w:tcPr>
            <w:tcW w:w="1134" w:type="dxa"/>
            <w:tcBorders>
              <w:top w:val="single" w:sz="6" w:space="0" w:color="auto"/>
              <w:left w:val="single" w:sz="6" w:space="0" w:color="auto"/>
              <w:bottom w:val="single" w:sz="6" w:space="0" w:color="auto"/>
              <w:right w:val="single" w:sz="6" w:space="0" w:color="auto"/>
            </w:tcBorders>
          </w:tcPr>
          <w:p w14:paraId="435FFCA9" w14:textId="77777777" w:rsidR="00333A63" w:rsidRPr="00331320" w:rsidRDefault="00333A63" w:rsidP="00BB1C78">
            <w:pPr>
              <w:pStyle w:val="N2"/>
              <w:tabs>
                <w:tab w:val="clear" w:pos="-340"/>
                <w:tab w:val="clear" w:pos="284"/>
                <w:tab w:val="clear" w:pos="454"/>
                <w:tab w:val="clear" w:pos="680"/>
                <w:tab w:val="clear" w:pos="1418"/>
                <w:tab w:val="left" w:pos="540"/>
              </w:tabs>
              <w:ind w:left="540" w:hanging="540"/>
              <w:jc w:val="center"/>
              <w:rPr>
                <w:rFonts w:ascii="Times New Roman" w:hAnsi="Times New Roman"/>
                <w:sz w:val="20"/>
                <w:lang w:val="de-DE"/>
              </w:rPr>
            </w:pPr>
            <w:r>
              <w:rPr>
                <w:rFonts w:ascii="Times New Roman" w:hAnsi="Times New Roman"/>
                <w:sz w:val="20"/>
                <w:lang w:val="de-DE"/>
              </w:rPr>
              <w:t>20</w:t>
            </w:r>
          </w:p>
        </w:tc>
      </w:tr>
    </w:tbl>
    <w:p w14:paraId="379341F6" w14:textId="77777777" w:rsidR="00DD2052" w:rsidRPr="00331320" w:rsidRDefault="00DD2052">
      <w:pPr>
        <w:pStyle w:val="PlainText1"/>
        <w:ind w:left="540" w:hanging="540"/>
        <w:jc w:val="both"/>
        <w:rPr>
          <w:rFonts w:ascii="Times New Roman" w:hAnsi="Times New Roman"/>
          <w:b/>
          <w:sz w:val="24"/>
          <w:szCs w:val="24"/>
          <w:lang w:val="de-DE"/>
        </w:rPr>
      </w:pPr>
    </w:p>
    <w:p w14:paraId="27563D21" w14:textId="74F2C93C" w:rsidR="008A7836" w:rsidRPr="007E71C4" w:rsidRDefault="00A453BA">
      <w:pPr>
        <w:pStyle w:val="PlainText1"/>
        <w:ind w:left="540" w:hanging="540"/>
        <w:jc w:val="both"/>
        <w:rPr>
          <w:rFonts w:ascii="Times New Roman" w:hAnsi="Times New Roman"/>
          <w:b/>
          <w:sz w:val="24"/>
          <w:szCs w:val="24"/>
          <w:lang w:val="de-DE"/>
        </w:rPr>
      </w:pPr>
      <w:r w:rsidRPr="007E71C4">
        <w:rPr>
          <w:rFonts w:ascii="Times New Roman" w:hAnsi="Times New Roman"/>
          <w:b/>
          <w:sz w:val="24"/>
          <w:szCs w:val="24"/>
          <w:lang w:val="de-DE"/>
        </w:rPr>
        <w:t>3</w:t>
      </w:r>
      <w:r w:rsidR="008A7836" w:rsidRPr="007E71C4">
        <w:rPr>
          <w:rFonts w:ascii="Times New Roman" w:hAnsi="Times New Roman"/>
          <w:b/>
          <w:sz w:val="24"/>
          <w:szCs w:val="24"/>
          <w:lang w:val="de-DE"/>
        </w:rPr>
        <w:t>.2</w:t>
      </w:r>
      <w:r w:rsidR="008A7836" w:rsidRPr="007E71C4">
        <w:rPr>
          <w:rFonts w:ascii="Times New Roman" w:hAnsi="Times New Roman"/>
          <w:b/>
          <w:sz w:val="24"/>
          <w:szCs w:val="24"/>
          <w:lang w:val="de-DE"/>
        </w:rPr>
        <w:tab/>
        <w:t xml:space="preserve">Aufbaukurs </w:t>
      </w:r>
      <w:r w:rsidR="004D2C74" w:rsidRPr="007E71C4">
        <w:rPr>
          <w:rFonts w:ascii="Times New Roman" w:hAnsi="Times New Roman"/>
          <w:b/>
          <w:sz w:val="24"/>
          <w:szCs w:val="24"/>
          <w:lang w:val="de-DE"/>
        </w:rPr>
        <w:t>„Gas“</w:t>
      </w:r>
    </w:p>
    <w:p w14:paraId="3273EEC2" w14:textId="77777777" w:rsidR="008A7836" w:rsidRPr="00331320" w:rsidRDefault="008A7836" w:rsidP="00B01F70">
      <w:pPr>
        <w:ind w:left="567" w:hanging="567"/>
        <w:jc w:val="both"/>
        <w:rPr>
          <w:sz w:val="20"/>
          <w:lang w:val="de-DE"/>
        </w:rPr>
      </w:pPr>
    </w:p>
    <w:p w14:paraId="249B652A" w14:textId="77777777" w:rsidR="008A7836" w:rsidRPr="00331320" w:rsidRDefault="007E38ED" w:rsidP="00874488">
      <w:pPr>
        <w:overflowPunct/>
        <w:textAlignment w:val="auto"/>
        <w:rPr>
          <w:sz w:val="20"/>
          <w:lang w:val="de-DE"/>
        </w:rPr>
      </w:pPr>
      <w:r>
        <w:rPr>
          <w:sz w:val="20"/>
          <w:lang w:val="de-DE"/>
        </w:rPr>
        <w:t>25.</w:t>
      </w:r>
      <w:r>
        <w:rPr>
          <w:sz w:val="20"/>
          <w:lang w:val="de-DE"/>
        </w:rPr>
        <w:tab/>
      </w:r>
      <w:r w:rsidR="008A7836" w:rsidRPr="00331320">
        <w:rPr>
          <w:sz w:val="20"/>
          <w:lang w:val="de-DE"/>
        </w:rPr>
        <w:t xml:space="preserve">Nach Bestehen der Basiskursprüfung </w:t>
      </w:r>
      <w:r w:rsidR="00615DD7" w:rsidRPr="00331320">
        <w:rPr>
          <w:sz w:val="20"/>
          <w:lang w:val="de-DE"/>
        </w:rPr>
        <w:t>ADN</w:t>
      </w:r>
      <w:r w:rsidR="008A7836" w:rsidRPr="00331320">
        <w:rPr>
          <w:sz w:val="20"/>
          <w:lang w:val="de-DE"/>
        </w:rPr>
        <w:t xml:space="preserve"> kann nach Besuch </w:t>
      </w:r>
      <w:r w:rsidR="00AB3079" w:rsidRPr="00331320">
        <w:rPr>
          <w:sz w:val="20"/>
          <w:lang w:val="de-DE"/>
        </w:rPr>
        <w:t xml:space="preserve">eines </w:t>
      </w:r>
      <w:r w:rsidR="008A7836" w:rsidRPr="00331320">
        <w:rPr>
          <w:sz w:val="20"/>
          <w:lang w:val="de-DE"/>
        </w:rPr>
        <w:t xml:space="preserve">Aufbaukurses </w:t>
      </w:r>
      <w:r w:rsidR="004D2C74" w:rsidRPr="00331320">
        <w:rPr>
          <w:sz w:val="20"/>
          <w:lang w:val="de-DE"/>
        </w:rPr>
        <w:t>„</w:t>
      </w:r>
      <w:r w:rsidR="008A7836" w:rsidRPr="00331320">
        <w:rPr>
          <w:sz w:val="20"/>
          <w:lang w:val="de-DE"/>
        </w:rPr>
        <w:t>Gas</w:t>
      </w:r>
      <w:r w:rsidR="004D2C74" w:rsidRPr="00331320">
        <w:rPr>
          <w:sz w:val="20"/>
          <w:lang w:val="de-DE"/>
        </w:rPr>
        <w:t>“</w:t>
      </w:r>
      <w:r w:rsidR="008A7836" w:rsidRPr="00331320">
        <w:rPr>
          <w:sz w:val="20"/>
          <w:lang w:val="de-DE"/>
        </w:rPr>
        <w:t xml:space="preserve"> eine Prüfung beantragt werden. </w:t>
      </w:r>
      <w:ins w:id="112" w:author="Martine Moench" w:date="2018-10-05T12:28:00Z">
        <w:r w:rsidR="008D6F9C">
          <w:rPr>
            <w:sz w:val="20"/>
            <w:lang w:val="de-DE"/>
          </w:rPr>
          <w:t xml:space="preserve">Es wird empfohlen, dass diese Prüfung </w:t>
        </w:r>
        <w:r w:rsidR="00F53A54" w:rsidRPr="000F6E33">
          <w:rPr>
            <w:sz w:val="20"/>
            <w:lang w:val="de-DE"/>
          </w:rPr>
          <w:t>entweder unmittelbar nach Besuch des Aufbaukurses oder innerhalb von sechs Monaten nach Lehrgangsende durchgeführt w</w:t>
        </w:r>
        <w:r w:rsidR="008D6F9C">
          <w:rPr>
            <w:sz w:val="20"/>
            <w:lang w:val="de-DE"/>
          </w:rPr>
          <w:t>ird</w:t>
        </w:r>
        <w:r w:rsidR="00F53A54" w:rsidRPr="000F6E33">
          <w:rPr>
            <w:sz w:val="20"/>
            <w:lang w:val="de-DE"/>
          </w:rPr>
          <w:t>.</w:t>
        </w:r>
      </w:ins>
    </w:p>
    <w:p w14:paraId="7884CA2E" w14:textId="77777777" w:rsidR="008A7836" w:rsidRPr="00331320" w:rsidRDefault="007E38ED" w:rsidP="000A2710">
      <w:pPr>
        <w:spacing w:before="120"/>
        <w:jc w:val="both"/>
        <w:rPr>
          <w:sz w:val="20"/>
          <w:lang w:val="de-DE"/>
        </w:rPr>
      </w:pPr>
      <w:r>
        <w:rPr>
          <w:sz w:val="20"/>
          <w:lang w:val="de-DE"/>
        </w:rPr>
        <w:t>26.</w:t>
      </w:r>
      <w:r>
        <w:rPr>
          <w:sz w:val="20"/>
          <w:lang w:val="de-DE"/>
        </w:rPr>
        <w:tab/>
      </w:r>
      <w:r w:rsidR="00AB3079" w:rsidRPr="00331320">
        <w:rPr>
          <w:sz w:val="20"/>
          <w:lang w:val="de-DE"/>
        </w:rPr>
        <w:t xml:space="preserve">Die </w:t>
      </w:r>
      <w:r w:rsidR="00B01F70" w:rsidRPr="00331320">
        <w:rPr>
          <w:sz w:val="20"/>
          <w:lang w:val="de-DE"/>
        </w:rPr>
        <w:t>Prüfung</w:t>
      </w:r>
      <w:r w:rsidR="008A7836" w:rsidRPr="00331320">
        <w:rPr>
          <w:sz w:val="20"/>
          <w:lang w:val="de-DE"/>
        </w:rPr>
        <w:t xml:space="preserve"> </w:t>
      </w:r>
      <w:r w:rsidR="00AB3079" w:rsidRPr="00331320">
        <w:rPr>
          <w:sz w:val="20"/>
          <w:lang w:val="de-DE"/>
        </w:rPr>
        <w:t xml:space="preserve">für den Aufbaukurs „Gas“ erfolgt nach den </w:t>
      </w:r>
      <w:r w:rsidR="00236F43" w:rsidRPr="00331320">
        <w:rPr>
          <w:sz w:val="20"/>
          <w:lang w:val="de-DE"/>
        </w:rPr>
        <w:t xml:space="preserve">Bestimmungen </w:t>
      </w:r>
      <w:r w:rsidR="00D404CE" w:rsidRPr="00331320">
        <w:rPr>
          <w:sz w:val="20"/>
          <w:lang w:val="de-DE"/>
        </w:rPr>
        <w:t xml:space="preserve">Absatz </w:t>
      </w:r>
      <w:r w:rsidR="00236F43" w:rsidRPr="00331320">
        <w:rPr>
          <w:sz w:val="20"/>
          <w:lang w:val="de-DE"/>
        </w:rPr>
        <w:t xml:space="preserve">8.2.2.7.2.5 </w:t>
      </w:r>
      <w:r w:rsidR="00AB3079" w:rsidRPr="00331320">
        <w:rPr>
          <w:sz w:val="20"/>
          <w:lang w:val="de-DE"/>
        </w:rPr>
        <w:t>ADN</w:t>
      </w:r>
      <w:r w:rsidR="008A7836" w:rsidRPr="00331320">
        <w:rPr>
          <w:sz w:val="20"/>
          <w:lang w:val="de-DE"/>
        </w:rPr>
        <w:t>.</w:t>
      </w:r>
    </w:p>
    <w:p w14:paraId="194D4352" w14:textId="68EA0B5B" w:rsidR="00AB3079" w:rsidRPr="00331320" w:rsidRDefault="007E38ED" w:rsidP="000A2710">
      <w:pPr>
        <w:spacing w:before="120"/>
        <w:jc w:val="both"/>
        <w:rPr>
          <w:sz w:val="20"/>
          <w:lang w:val="de-DE"/>
        </w:rPr>
      </w:pPr>
      <w:r>
        <w:rPr>
          <w:sz w:val="20"/>
          <w:lang w:val="de-DE"/>
        </w:rPr>
        <w:t>27.</w:t>
      </w:r>
      <w:r>
        <w:rPr>
          <w:sz w:val="20"/>
          <w:lang w:val="de-DE"/>
        </w:rPr>
        <w:tab/>
      </w:r>
      <w:r w:rsidR="00AB3079" w:rsidRPr="00331320">
        <w:rPr>
          <w:sz w:val="20"/>
          <w:lang w:val="de-DE"/>
        </w:rPr>
        <w:t xml:space="preserve">Die </w:t>
      </w:r>
      <w:del w:id="113" w:author="Martine Moench" w:date="2018-10-05T12:28:00Z">
        <w:r w:rsidR="00AB3079" w:rsidRPr="00331320">
          <w:rPr>
            <w:sz w:val="20"/>
            <w:lang w:val="de-DE"/>
          </w:rPr>
          <w:delText>diesem Fragenkatalog</w:delText>
        </w:r>
      </w:del>
      <w:ins w:id="114" w:author="Martine Moench" w:date="2018-10-05T12:28:00Z">
        <w:r w:rsidR="007A0B82">
          <w:rPr>
            <w:sz w:val="20"/>
            <w:lang w:val="de-DE"/>
          </w:rPr>
          <w:t>dieser Richtlinie für die Verwendung des Fragenkatalogs</w:t>
        </w:r>
      </w:ins>
      <w:r w:rsidR="007A0B82">
        <w:rPr>
          <w:sz w:val="20"/>
          <w:lang w:val="de-DE"/>
        </w:rPr>
        <w:t xml:space="preserve"> beigefügte </w:t>
      </w:r>
      <w:r w:rsidR="00AB3079" w:rsidRPr="00331320">
        <w:rPr>
          <w:sz w:val="20"/>
          <w:lang w:val="de-DE"/>
        </w:rPr>
        <w:t xml:space="preserve">Matrix </w:t>
      </w:r>
      <w:r w:rsidR="007A0B82">
        <w:rPr>
          <w:sz w:val="20"/>
          <w:lang w:val="de-DE"/>
        </w:rPr>
        <w:t>(siehe</w:t>
      </w:r>
      <w:r w:rsidR="007A0B82" w:rsidRPr="00331320">
        <w:rPr>
          <w:sz w:val="20"/>
          <w:lang w:val="de-DE"/>
        </w:rPr>
        <w:t xml:space="preserve"> </w:t>
      </w:r>
      <w:r w:rsidR="00AB3079" w:rsidRPr="00331320">
        <w:rPr>
          <w:sz w:val="20"/>
          <w:lang w:val="de-DE"/>
        </w:rPr>
        <w:t>3.2.1</w:t>
      </w:r>
      <w:r w:rsidR="007A0B82">
        <w:rPr>
          <w:sz w:val="20"/>
          <w:lang w:val="de-DE"/>
        </w:rPr>
        <w:t>)</w:t>
      </w:r>
      <w:r w:rsidR="00AB3079" w:rsidRPr="00331320">
        <w:rPr>
          <w:sz w:val="20"/>
          <w:lang w:val="de-DE"/>
        </w:rPr>
        <w:t xml:space="preserve"> ist bei der Zusammenstellung der Prüfungsfragen anzuwenden.</w:t>
      </w:r>
    </w:p>
    <w:p w14:paraId="441C56F6" w14:textId="77777777" w:rsidR="00807E8A" w:rsidRPr="00331320" w:rsidRDefault="007E38ED" w:rsidP="000A2710">
      <w:pPr>
        <w:spacing w:before="120"/>
        <w:jc w:val="both"/>
        <w:rPr>
          <w:sz w:val="20"/>
          <w:lang w:val="de-DE"/>
        </w:rPr>
      </w:pPr>
      <w:r>
        <w:rPr>
          <w:sz w:val="20"/>
          <w:lang w:val="de-DE"/>
        </w:rPr>
        <w:t>28.</w:t>
      </w:r>
      <w:r>
        <w:rPr>
          <w:sz w:val="20"/>
          <w:lang w:val="de-DE"/>
        </w:rPr>
        <w:tab/>
      </w:r>
      <w:r w:rsidR="00807E8A" w:rsidRPr="00331320">
        <w:rPr>
          <w:sz w:val="20"/>
          <w:lang w:val="de-DE"/>
        </w:rPr>
        <w:t>Die Prüfung wird als schriftliche</w:t>
      </w:r>
      <w:r w:rsidR="00C673A4">
        <w:rPr>
          <w:sz w:val="20"/>
          <w:lang w:val="de-DE"/>
        </w:rPr>
        <w:t xml:space="preserve"> </w:t>
      </w:r>
      <w:ins w:id="115" w:author="Martine Moench" w:date="2018-10-05T12:28:00Z">
        <w:r w:rsidR="00C673A4">
          <w:rPr>
            <w:sz w:val="20"/>
            <w:lang w:val="de-DE"/>
          </w:rPr>
          <w:t>oder elektronische</w:t>
        </w:r>
        <w:r w:rsidR="00807E8A" w:rsidRPr="00331320">
          <w:rPr>
            <w:sz w:val="20"/>
            <w:lang w:val="de-DE"/>
          </w:rPr>
          <w:t xml:space="preserve"> </w:t>
        </w:r>
      </w:ins>
      <w:r w:rsidR="00807E8A" w:rsidRPr="00331320">
        <w:rPr>
          <w:sz w:val="20"/>
          <w:lang w:val="de-DE"/>
        </w:rPr>
        <w:t xml:space="preserve">Prüfung durchgeführt. Sie besteht aus zwei Abschnitten. Es bleibt der </w:t>
      </w:r>
      <w:r w:rsidR="006140FB" w:rsidRPr="00331320">
        <w:rPr>
          <w:sz w:val="20"/>
          <w:lang w:val="de-DE"/>
        </w:rPr>
        <w:t xml:space="preserve">zuständigen Behörde oder der von dieser bestimmten </w:t>
      </w:r>
      <w:r w:rsidR="00AE741D" w:rsidRPr="00331320">
        <w:rPr>
          <w:sz w:val="20"/>
          <w:lang w:val="de-DE"/>
        </w:rPr>
        <w:t>Prüfungsstelle</w:t>
      </w:r>
      <w:r w:rsidR="00807E8A" w:rsidRPr="00331320">
        <w:rPr>
          <w:sz w:val="20"/>
          <w:lang w:val="de-DE"/>
        </w:rPr>
        <w:t xml:space="preserve"> freigestellt</w:t>
      </w:r>
      <w:ins w:id="116" w:author="Martine Moench" w:date="2018-10-05T12:28:00Z">
        <w:r w:rsidR="00145ADC">
          <w:rPr>
            <w:sz w:val="20"/>
            <w:lang w:val="de-DE"/>
          </w:rPr>
          <w:t>,</w:t>
        </w:r>
      </w:ins>
      <w:r w:rsidR="00807E8A" w:rsidRPr="00331320">
        <w:rPr>
          <w:sz w:val="20"/>
          <w:lang w:val="de-DE"/>
        </w:rPr>
        <w:t xml:space="preserve"> mit welchem Prüfungsabschnitt begonnen wird.</w:t>
      </w:r>
    </w:p>
    <w:p w14:paraId="0E4101B9" w14:textId="77777777" w:rsidR="00807E8A" w:rsidRPr="00331320" w:rsidRDefault="007E38ED" w:rsidP="000A2710">
      <w:pPr>
        <w:spacing w:before="120"/>
        <w:jc w:val="both"/>
        <w:rPr>
          <w:sz w:val="20"/>
          <w:lang w:val="de-DE"/>
        </w:rPr>
      </w:pPr>
      <w:r>
        <w:rPr>
          <w:sz w:val="20"/>
          <w:lang w:val="de-DE"/>
        </w:rPr>
        <w:t>29.</w:t>
      </w:r>
      <w:r>
        <w:rPr>
          <w:sz w:val="20"/>
          <w:lang w:val="de-DE"/>
        </w:rPr>
        <w:tab/>
      </w:r>
      <w:r w:rsidR="00807E8A" w:rsidRPr="00331320">
        <w:rPr>
          <w:sz w:val="20"/>
          <w:lang w:val="de-DE"/>
        </w:rPr>
        <w:t>Ein Abschnitt beinhaltet 30 Fragen die aus dem beigefügten Fragenkatalog „Multiple</w:t>
      </w:r>
      <w:r w:rsidR="004D2C74" w:rsidRPr="00331320">
        <w:rPr>
          <w:sz w:val="20"/>
          <w:lang w:val="de-DE"/>
        </w:rPr>
        <w:t>-</w:t>
      </w:r>
      <w:r w:rsidR="00807E8A" w:rsidRPr="00331320">
        <w:rPr>
          <w:sz w:val="20"/>
          <w:lang w:val="de-DE"/>
        </w:rPr>
        <w:t>Choice</w:t>
      </w:r>
      <w:r w:rsidR="004D2C74" w:rsidRPr="00331320">
        <w:rPr>
          <w:sz w:val="20"/>
          <w:lang w:val="de-DE"/>
        </w:rPr>
        <w:t>-</w:t>
      </w:r>
      <w:r w:rsidR="00807E8A" w:rsidRPr="00331320">
        <w:rPr>
          <w:sz w:val="20"/>
          <w:lang w:val="de-DE"/>
        </w:rPr>
        <w:t xml:space="preserve">Fragen GAS“ zusammen zu stellen </w:t>
      </w:r>
      <w:r w:rsidR="004860B9" w:rsidRPr="00331320">
        <w:rPr>
          <w:sz w:val="20"/>
          <w:lang w:val="de-DE"/>
        </w:rPr>
        <w:t>sind</w:t>
      </w:r>
      <w:r w:rsidR="00807E8A" w:rsidRPr="00331320">
        <w:rPr>
          <w:sz w:val="20"/>
          <w:lang w:val="de-DE"/>
        </w:rPr>
        <w:t xml:space="preserve">. Die Zusammenstellung des Fragebogens erfolgt gemäß der Matrix </w:t>
      </w:r>
      <w:r w:rsidR="009F6772" w:rsidRPr="00331320">
        <w:rPr>
          <w:sz w:val="20"/>
          <w:lang w:val="de-DE"/>
        </w:rPr>
        <w:t xml:space="preserve">in </w:t>
      </w:r>
      <w:r w:rsidR="00807E8A" w:rsidRPr="00331320">
        <w:rPr>
          <w:sz w:val="20"/>
          <w:lang w:val="de-DE"/>
        </w:rPr>
        <w:t xml:space="preserve">3.2.1. Die Dauer dieses Teils der Prüfung beträgt 60 Minuten. Für jede richtig beantwortete Frage wird ein Punkt vergeben. Es können maximal 30 Punkte erreicht werden. </w:t>
      </w:r>
      <w:ins w:id="117" w:author="Martine Moench" w:date="2018-10-05T12:28:00Z">
        <w:r w:rsidR="007A0B82">
          <w:rPr>
            <w:sz w:val="20"/>
            <w:lang w:val="de-DE"/>
          </w:rPr>
          <w:t>Die möglichen Antworten können in anderer Reihenfolge als im Fragenkatalog angegeben dargestellt werden.</w:t>
        </w:r>
      </w:ins>
    </w:p>
    <w:p w14:paraId="3DF3C679" w14:textId="77777777" w:rsidR="007E71C4" w:rsidRDefault="007E71C4">
      <w:pPr>
        <w:overflowPunct/>
        <w:autoSpaceDE/>
        <w:autoSpaceDN/>
        <w:adjustRightInd/>
        <w:textAlignment w:val="auto"/>
        <w:rPr>
          <w:sz w:val="20"/>
          <w:lang w:val="de-DE"/>
        </w:rPr>
      </w:pPr>
      <w:r>
        <w:rPr>
          <w:sz w:val="20"/>
          <w:lang w:val="de-DE"/>
        </w:rPr>
        <w:br w:type="page"/>
      </w:r>
    </w:p>
    <w:p w14:paraId="6EEBCE53" w14:textId="211F0446" w:rsidR="00807E8A" w:rsidRPr="00331320" w:rsidRDefault="007E38ED" w:rsidP="000A2710">
      <w:pPr>
        <w:spacing w:before="120"/>
        <w:jc w:val="both"/>
        <w:rPr>
          <w:sz w:val="20"/>
          <w:lang w:val="de-DE"/>
        </w:rPr>
      </w:pPr>
      <w:r>
        <w:rPr>
          <w:sz w:val="20"/>
          <w:lang w:val="de-DE"/>
        </w:rPr>
        <w:lastRenderedPageBreak/>
        <w:t>30.</w:t>
      </w:r>
      <w:r>
        <w:rPr>
          <w:sz w:val="20"/>
          <w:lang w:val="de-DE"/>
        </w:rPr>
        <w:tab/>
      </w:r>
      <w:r w:rsidR="00807E8A" w:rsidRPr="00331320">
        <w:rPr>
          <w:sz w:val="20"/>
          <w:lang w:val="de-DE"/>
        </w:rPr>
        <w:t>Der andere Abschnitt der Prüfung (</w:t>
      </w:r>
      <w:r w:rsidR="00AE741D" w:rsidRPr="00331320">
        <w:rPr>
          <w:sz w:val="20"/>
          <w:lang w:val="de-DE"/>
        </w:rPr>
        <w:t xml:space="preserve">siehe </w:t>
      </w:r>
      <w:r w:rsidR="00807E8A" w:rsidRPr="00331320">
        <w:rPr>
          <w:sz w:val="20"/>
          <w:lang w:val="de-DE"/>
        </w:rPr>
        <w:t xml:space="preserve">3.2.2) besteht aus </w:t>
      </w:r>
      <w:r w:rsidR="0007149D" w:rsidRPr="00331320">
        <w:rPr>
          <w:sz w:val="20"/>
          <w:lang w:val="de-DE"/>
        </w:rPr>
        <w:t xml:space="preserve">einer Fallfrage mit </w:t>
      </w:r>
      <w:r w:rsidR="00807E8A" w:rsidRPr="00331320">
        <w:rPr>
          <w:sz w:val="20"/>
          <w:lang w:val="de-DE"/>
        </w:rPr>
        <w:t>15</w:t>
      </w:r>
      <w:r w:rsidR="000A2710" w:rsidRPr="00331320">
        <w:rPr>
          <w:sz w:val="20"/>
          <w:lang w:val="de-DE"/>
        </w:rPr>
        <w:t> </w:t>
      </w:r>
      <w:r w:rsidR="00807E8A" w:rsidRPr="00331320">
        <w:rPr>
          <w:sz w:val="20"/>
          <w:lang w:val="de-DE"/>
        </w:rPr>
        <w:t xml:space="preserve">stoffspezifischen </w:t>
      </w:r>
      <w:r w:rsidR="0007149D" w:rsidRPr="00331320">
        <w:rPr>
          <w:sz w:val="20"/>
          <w:lang w:val="de-DE"/>
        </w:rPr>
        <w:t>Elementen</w:t>
      </w:r>
      <w:r w:rsidR="00807E8A" w:rsidRPr="00331320">
        <w:rPr>
          <w:sz w:val="20"/>
          <w:lang w:val="de-DE"/>
        </w:rPr>
        <w:t xml:space="preserve">, die von der </w:t>
      </w:r>
      <w:r w:rsidR="006140FB" w:rsidRPr="00331320">
        <w:rPr>
          <w:sz w:val="20"/>
          <w:lang w:val="de-DE"/>
        </w:rPr>
        <w:t xml:space="preserve">zuständigen Behörde oder der von dieser bestimmten </w:t>
      </w:r>
      <w:r w:rsidR="00AE741D" w:rsidRPr="00331320">
        <w:rPr>
          <w:sz w:val="20"/>
          <w:lang w:val="de-DE"/>
        </w:rPr>
        <w:t>Prüfungsstelle</w:t>
      </w:r>
      <w:r w:rsidR="00807E8A" w:rsidRPr="00331320">
        <w:rPr>
          <w:sz w:val="20"/>
          <w:lang w:val="de-DE"/>
        </w:rPr>
        <w:t xml:space="preserve"> aus dem Fragenkatalog „</w:t>
      </w:r>
      <w:r w:rsidR="00B44E4F" w:rsidRPr="00331320">
        <w:rPr>
          <w:sz w:val="20"/>
          <w:lang w:val="de-DE"/>
        </w:rPr>
        <w:t>Fall</w:t>
      </w:r>
      <w:r w:rsidR="00807E8A" w:rsidRPr="00331320">
        <w:rPr>
          <w:sz w:val="20"/>
          <w:lang w:val="de-DE"/>
        </w:rPr>
        <w:t>fragen GAS“ auszuwählen sind.</w:t>
      </w:r>
      <w:ins w:id="118" w:author="Martine Moench" w:date="2018-10-05T12:28:00Z">
        <w:r w:rsidR="00C673A4">
          <w:rPr>
            <w:sz w:val="20"/>
            <w:lang w:val="de-DE"/>
          </w:rPr>
          <w:t xml:space="preserve"> Für jedes Element der Frage können maximal zwei Punkte vergeben werden. </w:t>
        </w:r>
        <w:r w:rsidR="000D3D9D">
          <w:rPr>
            <w:sz w:val="20"/>
            <w:lang w:val="de-DE"/>
          </w:rPr>
          <w:t>Die Vergabe von halben Punkten ist möglich. Es können maximal 30 Punkte erreicht werden.</w:t>
        </w:r>
      </w:ins>
    </w:p>
    <w:p w14:paraId="6757483A" w14:textId="7CBC7CEC" w:rsidR="00E54200" w:rsidRDefault="007E38ED" w:rsidP="000A2710">
      <w:pPr>
        <w:spacing w:before="120"/>
        <w:jc w:val="both"/>
        <w:rPr>
          <w:sz w:val="20"/>
          <w:lang w:val="de-DE"/>
        </w:rPr>
      </w:pPr>
      <w:r>
        <w:rPr>
          <w:sz w:val="20"/>
          <w:lang w:val="de-DE"/>
        </w:rPr>
        <w:t>31.</w:t>
      </w:r>
      <w:r>
        <w:rPr>
          <w:sz w:val="20"/>
          <w:lang w:val="de-DE"/>
        </w:rPr>
        <w:tab/>
      </w:r>
      <w:r w:rsidR="006140FB" w:rsidRPr="00331320">
        <w:rPr>
          <w:sz w:val="20"/>
          <w:lang w:val="de-DE"/>
        </w:rPr>
        <w:t>Der Fragenkatalog „</w:t>
      </w:r>
      <w:r w:rsidR="00E54200" w:rsidRPr="00331320">
        <w:rPr>
          <w:sz w:val="20"/>
          <w:lang w:val="de-DE"/>
        </w:rPr>
        <w:t xml:space="preserve">Multiple - Choice - Fragen Gas“ </w:t>
      </w:r>
      <w:r w:rsidR="006140FB" w:rsidRPr="00331320">
        <w:rPr>
          <w:sz w:val="20"/>
          <w:lang w:val="de-DE"/>
        </w:rPr>
        <w:t xml:space="preserve">ist </w:t>
      </w:r>
      <w:r w:rsidR="00E54200" w:rsidRPr="00331320">
        <w:rPr>
          <w:sz w:val="20"/>
          <w:lang w:val="de-DE"/>
        </w:rPr>
        <w:t xml:space="preserve">auf der Internetseite der UN-ECE unter http://unece.org/trans/danger/publi/adn/catalog_of_questions.html in französischer, englischer und russischer </w:t>
      </w:r>
      <w:ins w:id="119" w:author="Martine Moench" w:date="2018-10-05T12:28:00Z">
        <w:r w:rsidR="00807453">
          <w:rPr>
            <w:sz w:val="20"/>
            <w:lang w:val="de-DE"/>
          </w:rPr>
          <w:t xml:space="preserve">sowie in deutscher </w:t>
        </w:r>
      </w:ins>
      <w:r w:rsidR="00E54200" w:rsidRPr="00331320">
        <w:rPr>
          <w:sz w:val="20"/>
          <w:lang w:val="de-DE"/>
        </w:rPr>
        <w:t xml:space="preserve">Sprache abgelegt. </w:t>
      </w:r>
      <w:r w:rsidR="007A0B82">
        <w:rPr>
          <w:sz w:val="20"/>
          <w:lang w:val="de-DE"/>
        </w:rPr>
        <w:t xml:space="preserve">Die deutsche </w:t>
      </w:r>
      <w:del w:id="120" w:author="Martine Moench" w:date="2018-10-05T12:28:00Z">
        <w:r w:rsidR="00E54200" w:rsidRPr="00331320">
          <w:rPr>
            <w:sz w:val="20"/>
            <w:lang w:val="de-DE"/>
          </w:rPr>
          <w:delText>Sprachfassung ist</w:delText>
        </w:r>
      </w:del>
      <w:ins w:id="121" w:author="Martine Moench" w:date="2018-10-05T12:28:00Z">
        <w:r w:rsidR="00145ADC">
          <w:rPr>
            <w:sz w:val="20"/>
            <w:lang w:val="de-DE"/>
          </w:rPr>
          <w:t xml:space="preserve">und französische </w:t>
        </w:r>
        <w:r w:rsidR="007A0B82" w:rsidRPr="00331320">
          <w:rPr>
            <w:sz w:val="20"/>
            <w:lang w:val="de-DE"/>
          </w:rPr>
          <w:t>Sprach</w:t>
        </w:r>
        <w:r w:rsidR="007A0B82">
          <w:rPr>
            <w:sz w:val="20"/>
            <w:lang w:val="de-DE"/>
          </w:rPr>
          <w:t>fassung</w:t>
        </w:r>
        <w:r w:rsidR="00145ADC">
          <w:rPr>
            <w:sz w:val="20"/>
            <w:lang w:val="de-DE"/>
          </w:rPr>
          <w:t>en sind</w:t>
        </w:r>
        <w:r w:rsidR="007A0B82">
          <w:rPr>
            <w:sz w:val="20"/>
            <w:lang w:val="de-DE"/>
          </w:rPr>
          <w:t xml:space="preserve"> zusätzlich</w:t>
        </w:r>
      </w:ins>
      <w:r w:rsidR="007A0B82">
        <w:rPr>
          <w:sz w:val="20"/>
          <w:lang w:val="de-DE"/>
        </w:rPr>
        <w:t xml:space="preserve"> auf der Internetseite der ZKR </w:t>
      </w:r>
      <w:r w:rsidR="00E54200" w:rsidRPr="00331320">
        <w:rPr>
          <w:sz w:val="20"/>
          <w:lang w:val="de-DE"/>
        </w:rPr>
        <w:t>(www.ccr-zkr.org)</w:t>
      </w:r>
      <w:r w:rsidR="007A0B82">
        <w:rPr>
          <w:sz w:val="20"/>
          <w:lang w:val="de-DE"/>
        </w:rPr>
        <w:t xml:space="preserve"> abgelegt.</w:t>
      </w:r>
    </w:p>
    <w:p w14:paraId="1A7ABF80" w14:textId="77777777" w:rsidR="00372042" w:rsidRPr="00331320" w:rsidRDefault="00372042" w:rsidP="000A2710">
      <w:pPr>
        <w:spacing w:before="120"/>
        <w:jc w:val="both"/>
        <w:rPr>
          <w:sz w:val="20"/>
          <w:lang w:val="de-DE"/>
        </w:rPr>
      </w:pPr>
    </w:p>
    <w:p w14:paraId="72115096" w14:textId="77777777" w:rsidR="008A7836" w:rsidRPr="00BD011B" w:rsidRDefault="008A7836" w:rsidP="00BD011B">
      <w:pPr>
        <w:pStyle w:val="PlainText1"/>
        <w:numPr>
          <w:ilvl w:val="2"/>
          <w:numId w:val="8"/>
        </w:numPr>
        <w:tabs>
          <w:tab w:val="clear" w:pos="1286"/>
          <w:tab w:val="num" w:pos="851"/>
        </w:tabs>
        <w:spacing w:before="120"/>
        <w:ind w:left="0" w:firstLine="0"/>
        <w:jc w:val="both"/>
        <w:rPr>
          <w:rFonts w:ascii="Times New Roman" w:hAnsi="Times New Roman"/>
          <w:b/>
          <w:sz w:val="24"/>
          <w:szCs w:val="24"/>
          <w:lang w:val="de-DE"/>
        </w:rPr>
      </w:pPr>
      <w:r w:rsidRPr="00BD011B">
        <w:rPr>
          <w:rFonts w:ascii="Times New Roman" w:hAnsi="Times New Roman"/>
          <w:b/>
          <w:sz w:val="24"/>
          <w:szCs w:val="24"/>
          <w:lang w:val="de-DE"/>
        </w:rPr>
        <w:t>Matrix für die Prüfung</w:t>
      </w:r>
    </w:p>
    <w:p w14:paraId="1D4D8873" w14:textId="77777777" w:rsidR="00AE741D" w:rsidRPr="00EF6354" w:rsidRDefault="00AE741D" w:rsidP="000A2710">
      <w:pPr>
        <w:pStyle w:val="PlainText1"/>
        <w:spacing w:before="120"/>
        <w:jc w:val="both"/>
        <w:rPr>
          <w:rFonts w:ascii="Times New Roman" w:hAnsi="Times New Roman"/>
          <w:b/>
          <w:lang w:val="de-DE"/>
        </w:rPr>
      </w:pPr>
    </w:p>
    <w:p w14:paraId="4278644A" w14:textId="72723D37" w:rsidR="00D404CE" w:rsidRPr="00EF6354" w:rsidRDefault="007E38ED" w:rsidP="000A2710">
      <w:pPr>
        <w:jc w:val="both"/>
        <w:rPr>
          <w:sz w:val="20"/>
          <w:lang w:val="de-DE"/>
        </w:rPr>
      </w:pPr>
      <w:r>
        <w:rPr>
          <w:sz w:val="20"/>
          <w:lang w:val="de-DE"/>
        </w:rPr>
        <w:t>32.</w:t>
      </w:r>
      <w:r>
        <w:rPr>
          <w:sz w:val="20"/>
          <w:lang w:val="de-DE"/>
        </w:rPr>
        <w:tab/>
      </w:r>
      <w:r w:rsidR="00D404CE" w:rsidRPr="00EF6354">
        <w:rPr>
          <w:sz w:val="20"/>
          <w:lang w:val="de-DE"/>
        </w:rPr>
        <w:t xml:space="preserve">Die folgenden Matrizen nach Absatz </w:t>
      </w:r>
      <w:r w:rsidR="00C13A50" w:rsidRPr="00EF6354">
        <w:rPr>
          <w:sz w:val="20"/>
          <w:lang w:val="de-DE"/>
        </w:rPr>
        <w:t>8.2.2.7.</w:t>
      </w:r>
      <w:del w:id="122" w:author="Martine Moench" w:date="2018-10-05T12:28:00Z">
        <w:r w:rsidR="00D404CE" w:rsidRPr="00EF6354">
          <w:rPr>
            <w:sz w:val="20"/>
            <w:lang w:val="de-DE"/>
          </w:rPr>
          <w:delText>1</w:delText>
        </w:r>
      </w:del>
      <w:ins w:id="123" w:author="Martine Moench" w:date="2018-10-05T12:28:00Z">
        <w:r w:rsidR="00C13A50">
          <w:rPr>
            <w:sz w:val="20"/>
            <w:lang w:val="de-DE"/>
          </w:rPr>
          <w:t>2</w:t>
        </w:r>
      </w:ins>
      <w:r w:rsidR="00C13A50" w:rsidRPr="00EF6354">
        <w:rPr>
          <w:sz w:val="20"/>
          <w:lang w:val="de-DE"/>
        </w:rPr>
        <w:t xml:space="preserve">.4 </w:t>
      </w:r>
      <w:r w:rsidR="00D404CE" w:rsidRPr="00EF6354">
        <w:rPr>
          <w:sz w:val="20"/>
          <w:lang w:val="de-DE"/>
        </w:rPr>
        <w:t>ADN geben die Anzahl der im Fragenkatalog je Prüfungsziel enthaltenen Fragen vor. Sie geben vor, wie viele Fragen aus den verschiedenen Prüfungszielen bei der Zusammenstellung der Prüfung auszuwählen sind.</w:t>
      </w:r>
    </w:p>
    <w:p w14:paraId="1FAC53C9" w14:textId="77777777" w:rsidR="00D404CE" w:rsidRPr="00EF6354" w:rsidRDefault="00D404CE" w:rsidP="000A2710">
      <w:pPr>
        <w:jc w:val="both"/>
        <w:rPr>
          <w:sz w:val="20"/>
          <w:lang w:val="de-DE"/>
        </w:rPr>
      </w:pPr>
    </w:p>
    <w:p w14:paraId="311704E3" w14:textId="77777777" w:rsidR="00D404CE" w:rsidRPr="00EF6354" w:rsidRDefault="00D404CE" w:rsidP="006140FB">
      <w:pPr>
        <w:ind w:left="993" w:hanging="993"/>
        <w:jc w:val="both"/>
        <w:rPr>
          <w:sz w:val="20"/>
          <w:lang w:val="de-DE"/>
        </w:rPr>
      </w:pPr>
      <w:r w:rsidRPr="00EF6354">
        <w:rPr>
          <w:sz w:val="20"/>
          <w:lang w:val="de-DE"/>
        </w:rPr>
        <w:t xml:space="preserve">Beispiel: </w:t>
      </w:r>
      <w:r w:rsidR="00F34439">
        <w:rPr>
          <w:sz w:val="20"/>
          <w:lang w:val="de-DE"/>
        </w:rPr>
        <w:tab/>
      </w:r>
      <w:r w:rsidRPr="00EF6354">
        <w:rPr>
          <w:sz w:val="20"/>
          <w:lang w:val="de-DE"/>
        </w:rPr>
        <w:t xml:space="preserve">Für das Prüfungsziel </w:t>
      </w:r>
      <w:r w:rsidR="00EE3A1B" w:rsidRPr="00EF6354">
        <w:rPr>
          <w:sz w:val="20"/>
          <w:lang w:val="de-DE"/>
        </w:rPr>
        <w:t xml:space="preserve">2  </w:t>
      </w:r>
      <w:r w:rsidRPr="00EF6354">
        <w:rPr>
          <w:sz w:val="20"/>
          <w:lang w:val="de-DE"/>
        </w:rPr>
        <w:t>„Dampfdrücke und Gasgemische“ des Prüfungsteils „</w:t>
      </w:r>
      <w:r w:rsidR="00F53D19" w:rsidRPr="00EF6354">
        <w:rPr>
          <w:sz w:val="20"/>
          <w:lang w:val="de-DE"/>
        </w:rPr>
        <w:t>a) </w:t>
      </w:r>
      <w:r w:rsidRPr="00EF6354">
        <w:rPr>
          <w:sz w:val="20"/>
          <w:lang w:val="de-DE"/>
        </w:rPr>
        <w:t xml:space="preserve">Physikalische- und chemische Kenntnisse“ ist eine Frage </w:t>
      </w:r>
      <w:r w:rsidR="00F53D19" w:rsidRPr="00EF6354">
        <w:rPr>
          <w:sz w:val="20"/>
          <w:lang w:val="de-DE"/>
        </w:rPr>
        <w:t xml:space="preserve">aus den Unterteilen </w:t>
      </w:r>
      <w:r w:rsidR="00EE3A1B" w:rsidRPr="00EF6354">
        <w:rPr>
          <w:sz w:val="20"/>
          <w:lang w:val="de-DE"/>
        </w:rPr>
        <w:t>2.1 </w:t>
      </w:r>
      <w:r w:rsidR="00F53D19" w:rsidRPr="00EF6354">
        <w:rPr>
          <w:sz w:val="20"/>
          <w:lang w:val="de-DE"/>
        </w:rPr>
        <w:t xml:space="preserve">„Begriffsbestimmungen und einfache Berechnungen“ und „2.2 Druckerhöhungen und Abblasen der Ladetanks“ </w:t>
      </w:r>
      <w:r w:rsidRPr="00EF6354">
        <w:rPr>
          <w:sz w:val="20"/>
          <w:lang w:val="de-DE"/>
        </w:rPr>
        <w:t>auszuwählen.</w:t>
      </w:r>
      <w:r w:rsidR="00F53D19" w:rsidRPr="00EF6354">
        <w:rPr>
          <w:sz w:val="20"/>
          <w:lang w:val="de-DE"/>
        </w:rPr>
        <w:t xml:space="preserve"> Insgesamt besteht dieser Prüfungsteil aus 9 Fragen.</w:t>
      </w:r>
    </w:p>
    <w:p w14:paraId="5B233B26" w14:textId="4C11F004" w:rsidR="00D404CE" w:rsidRPr="00EF6354" w:rsidRDefault="00D404CE" w:rsidP="000A2710">
      <w:pPr>
        <w:jc w:val="both"/>
        <w:rPr>
          <w:sz w:val="20"/>
          <w:lang w:val="de-DE"/>
        </w:rPr>
      </w:pPr>
    </w:p>
    <w:p w14:paraId="71A113F7" w14:textId="77777777" w:rsidR="008A7836" w:rsidRPr="00EF6354" w:rsidRDefault="008A7836" w:rsidP="00FB57B7">
      <w:pPr>
        <w:pStyle w:val="N2"/>
        <w:numPr>
          <w:ilvl w:val="0"/>
          <w:numId w:val="10"/>
        </w:numPr>
        <w:tabs>
          <w:tab w:val="clear" w:pos="-340"/>
          <w:tab w:val="clear" w:pos="284"/>
          <w:tab w:val="clear" w:pos="454"/>
          <w:tab w:val="clear" w:pos="680"/>
          <w:tab w:val="clear" w:pos="1418"/>
        </w:tabs>
        <w:spacing w:before="120"/>
        <w:ind w:left="851" w:hanging="284"/>
        <w:rPr>
          <w:rFonts w:ascii="Times New Roman" w:hAnsi="Times New Roman"/>
          <w:i/>
          <w:sz w:val="20"/>
          <w:lang w:val="de-DE"/>
        </w:rPr>
      </w:pPr>
      <w:r w:rsidRPr="00EF6354">
        <w:rPr>
          <w:rFonts w:ascii="Times New Roman" w:hAnsi="Times New Roman"/>
          <w:i/>
          <w:sz w:val="20"/>
          <w:lang w:val="de-DE"/>
        </w:rPr>
        <w:t>Physi</w:t>
      </w:r>
      <w:r w:rsidR="004509E9" w:rsidRPr="00EF6354">
        <w:rPr>
          <w:rFonts w:ascii="Times New Roman" w:hAnsi="Times New Roman"/>
          <w:i/>
          <w:sz w:val="20"/>
          <w:lang w:val="de-DE"/>
        </w:rPr>
        <w:t>kali</w:t>
      </w:r>
      <w:r w:rsidRPr="00EF6354">
        <w:rPr>
          <w:rFonts w:ascii="Times New Roman" w:hAnsi="Times New Roman"/>
          <w:i/>
          <w:sz w:val="20"/>
          <w:lang w:val="de-DE"/>
        </w:rPr>
        <w:t>sche- und chemische Kenntnisse</w:t>
      </w:r>
    </w:p>
    <w:p w14:paraId="4B87F1E7" w14:textId="77777777" w:rsidR="008A7836" w:rsidRPr="00331320" w:rsidRDefault="008A7836">
      <w:pPr>
        <w:pStyle w:val="PlainText1"/>
        <w:ind w:left="540" w:hanging="540"/>
        <w:jc w:val="both"/>
        <w:rPr>
          <w:rFonts w:ascii="Times New Roman" w:hAnsi="Times New Roman"/>
          <w:b/>
          <w:lang w:val="de-D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5245"/>
        <w:gridCol w:w="1276"/>
        <w:gridCol w:w="1487"/>
      </w:tblGrid>
      <w:tr w:rsidR="008A7836" w:rsidRPr="009078E7" w14:paraId="45532670" w14:textId="77777777" w:rsidTr="00874488">
        <w:trPr>
          <w:cantSplit/>
        </w:trPr>
        <w:tc>
          <w:tcPr>
            <w:tcW w:w="5839" w:type="dxa"/>
            <w:gridSpan w:val="2"/>
            <w:tcBorders>
              <w:top w:val="single" w:sz="6" w:space="0" w:color="auto"/>
              <w:left w:val="single" w:sz="6" w:space="0" w:color="auto"/>
              <w:bottom w:val="single" w:sz="6" w:space="0" w:color="auto"/>
              <w:right w:val="single" w:sz="6" w:space="0" w:color="auto"/>
            </w:tcBorders>
          </w:tcPr>
          <w:p w14:paraId="3957F878" w14:textId="77777777" w:rsidR="008A7836" w:rsidRPr="00331320" w:rsidRDefault="008A7836">
            <w:pPr>
              <w:pStyle w:val="PlainText1"/>
              <w:jc w:val="center"/>
              <w:rPr>
                <w:rFonts w:ascii="Times New Roman" w:hAnsi="Times New Roman"/>
                <w:b/>
                <w:lang w:val="de-DE"/>
              </w:rPr>
            </w:pPr>
          </w:p>
          <w:p w14:paraId="7EE3ED5B"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276" w:type="dxa"/>
            <w:tcBorders>
              <w:top w:val="single" w:sz="6" w:space="0" w:color="auto"/>
              <w:left w:val="single" w:sz="6" w:space="0" w:color="auto"/>
              <w:bottom w:val="single" w:sz="6" w:space="0" w:color="auto"/>
              <w:right w:val="single" w:sz="6" w:space="0" w:color="auto"/>
            </w:tcBorders>
          </w:tcPr>
          <w:p w14:paraId="0915AD21"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487" w:type="dxa"/>
            <w:tcBorders>
              <w:top w:val="single" w:sz="6" w:space="0" w:color="auto"/>
              <w:left w:val="single" w:sz="6" w:space="0" w:color="auto"/>
              <w:bottom w:val="single" w:sz="6" w:space="0" w:color="auto"/>
              <w:right w:val="single" w:sz="6" w:space="0" w:color="auto"/>
            </w:tcBorders>
          </w:tcPr>
          <w:p w14:paraId="1F9F8236"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8A7836" w:rsidRPr="00331320" w14:paraId="6B079996" w14:textId="77777777" w:rsidTr="00874488">
        <w:tc>
          <w:tcPr>
            <w:tcW w:w="594" w:type="dxa"/>
            <w:tcBorders>
              <w:top w:val="single" w:sz="6" w:space="0" w:color="auto"/>
              <w:left w:val="single" w:sz="6" w:space="0" w:color="auto"/>
              <w:bottom w:val="single" w:sz="6" w:space="0" w:color="auto"/>
              <w:right w:val="single" w:sz="6" w:space="0" w:color="auto"/>
            </w:tcBorders>
          </w:tcPr>
          <w:p w14:paraId="21F661D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1</w:t>
            </w:r>
          </w:p>
        </w:tc>
        <w:tc>
          <w:tcPr>
            <w:tcW w:w="5245" w:type="dxa"/>
            <w:tcBorders>
              <w:top w:val="single" w:sz="6" w:space="0" w:color="auto"/>
              <w:left w:val="single" w:sz="6" w:space="0" w:color="auto"/>
              <w:bottom w:val="single" w:sz="6" w:space="0" w:color="auto"/>
              <w:right w:val="single" w:sz="6" w:space="0" w:color="auto"/>
            </w:tcBorders>
          </w:tcPr>
          <w:p w14:paraId="0414561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Idealgasgesetz</w:t>
            </w:r>
          </w:p>
        </w:tc>
        <w:tc>
          <w:tcPr>
            <w:tcW w:w="1276" w:type="dxa"/>
            <w:tcBorders>
              <w:top w:val="single" w:sz="6" w:space="0" w:color="auto"/>
              <w:left w:val="single" w:sz="6" w:space="0" w:color="auto"/>
              <w:bottom w:val="single" w:sz="6" w:space="0" w:color="auto"/>
              <w:right w:val="single" w:sz="6" w:space="0" w:color="auto"/>
            </w:tcBorders>
          </w:tcPr>
          <w:p w14:paraId="1B367F4D"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14BE7E7F" w14:textId="77777777" w:rsidR="008A7836" w:rsidRPr="00331320" w:rsidRDefault="008A7836">
            <w:pPr>
              <w:pStyle w:val="PlainText1"/>
              <w:jc w:val="center"/>
              <w:rPr>
                <w:rFonts w:ascii="Times New Roman" w:hAnsi="Times New Roman"/>
                <w:lang w:val="de-DE"/>
              </w:rPr>
            </w:pPr>
          </w:p>
        </w:tc>
      </w:tr>
      <w:tr w:rsidR="00880398" w:rsidRPr="00331320" w14:paraId="6C07E169" w14:textId="77777777" w:rsidTr="00874488">
        <w:tc>
          <w:tcPr>
            <w:tcW w:w="594" w:type="dxa"/>
            <w:tcBorders>
              <w:top w:val="single" w:sz="6" w:space="0" w:color="auto"/>
              <w:left w:val="single" w:sz="6" w:space="0" w:color="auto"/>
              <w:bottom w:val="single" w:sz="6" w:space="0" w:color="auto"/>
              <w:right w:val="single" w:sz="6" w:space="0" w:color="auto"/>
            </w:tcBorders>
          </w:tcPr>
          <w:p w14:paraId="1D9C0C53"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1.1</w:t>
            </w:r>
          </w:p>
        </w:tc>
        <w:tc>
          <w:tcPr>
            <w:tcW w:w="5245" w:type="dxa"/>
            <w:tcBorders>
              <w:top w:val="single" w:sz="6" w:space="0" w:color="auto"/>
              <w:left w:val="single" w:sz="6" w:space="0" w:color="auto"/>
              <w:bottom w:val="single" w:sz="6" w:space="0" w:color="auto"/>
              <w:right w:val="single" w:sz="6" w:space="0" w:color="auto"/>
            </w:tcBorders>
          </w:tcPr>
          <w:p w14:paraId="06919729"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Boyle</w:t>
            </w:r>
            <w:r w:rsidR="00BB2552" w:rsidRPr="00331320">
              <w:rPr>
                <w:rFonts w:ascii="Times New Roman" w:hAnsi="Times New Roman"/>
                <w:lang w:val="de-DE"/>
              </w:rPr>
              <w:t xml:space="preserve"> </w:t>
            </w:r>
            <w:r w:rsidR="001D4569" w:rsidRPr="00331320">
              <w:rPr>
                <w:rFonts w:ascii="Times New Roman" w:hAnsi="Times New Roman"/>
                <w:lang w:val="de-DE"/>
              </w:rPr>
              <w:t>-</w:t>
            </w:r>
            <w:r w:rsidR="00BB2552" w:rsidRPr="00331320">
              <w:rPr>
                <w:rFonts w:ascii="Times New Roman" w:hAnsi="Times New Roman"/>
                <w:lang w:val="de-DE"/>
              </w:rPr>
              <w:t xml:space="preserve"> </w:t>
            </w:r>
            <w:proofErr w:type="spellStart"/>
            <w:r w:rsidR="001D4569" w:rsidRPr="00331320">
              <w:rPr>
                <w:rFonts w:ascii="Times New Roman" w:hAnsi="Times New Roman"/>
                <w:lang w:val="de-DE"/>
              </w:rPr>
              <w:t>Mariotte</w:t>
            </w:r>
            <w:proofErr w:type="spellEnd"/>
            <w:r w:rsidR="007A77D9" w:rsidRPr="00331320">
              <w:rPr>
                <w:rFonts w:ascii="Times New Roman" w:hAnsi="Times New Roman"/>
                <w:lang w:val="de-DE"/>
              </w:rPr>
              <w:t xml:space="preserve">, </w:t>
            </w:r>
            <w:r w:rsidRPr="00331320">
              <w:rPr>
                <w:rFonts w:ascii="Times New Roman" w:hAnsi="Times New Roman"/>
                <w:lang w:val="de-DE"/>
              </w:rPr>
              <w:t>Ga</w:t>
            </w:r>
            <w:r w:rsidR="007A77D9" w:rsidRPr="00331320">
              <w:rPr>
                <w:rFonts w:ascii="Times New Roman" w:hAnsi="Times New Roman"/>
                <w:lang w:val="de-DE"/>
              </w:rPr>
              <w:t>y -</w:t>
            </w:r>
            <w:r w:rsidRPr="00331320">
              <w:rPr>
                <w:rFonts w:ascii="Times New Roman" w:hAnsi="Times New Roman"/>
                <w:lang w:val="de-DE"/>
              </w:rPr>
              <w:t xml:space="preserve"> </w:t>
            </w:r>
            <w:proofErr w:type="spellStart"/>
            <w:r w:rsidRPr="00331320">
              <w:rPr>
                <w:rFonts w:ascii="Times New Roman" w:hAnsi="Times New Roman"/>
                <w:lang w:val="de-DE"/>
              </w:rPr>
              <w:t>Lussac</w:t>
            </w:r>
            <w:proofErr w:type="spellEnd"/>
          </w:p>
        </w:tc>
        <w:tc>
          <w:tcPr>
            <w:tcW w:w="1276" w:type="dxa"/>
            <w:tcBorders>
              <w:top w:val="single" w:sz="6" w:space="0" w:color="auto"/>
              <w:left w:val="single" w:sz="6" w:space="0" w:color="auto"/>
              <w:bottom w:val="single" w:sz="6" w:space="0" w:color="auto"/>
              <w:right w:val="single" w:sz="6" w:space="0" w:color="auto"/>
            </w:tcBorders>
          </w:tcPr>
          <w:p w14:paraId="1A60AC8E"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10</w:t>
            </w:r>
          </w:p>
        </w:tc>
        <w:tc>
          <w:tcPr>
            <w:tcW w:w="1487" w:type="dxa"/>
            <w:vMerge w:val="restart"/>
            <w:tcBorders>
              <w:top w:val="single" w:sz="6" w:space="0" w:color="auto"/>
              <w:left w:val="single" w:sz="6" w:space="0" w:color="auto"/>
              <w:right w:val="single" w:sz="6" w:space="0" w:color="auto"/>
            </w:tcBorders>
            <w:vAlign w:val="center"/>
          </w:tcPr>
          <w:p w14:paraId="09C880F5"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16730D67" w14:textId="77777777" w:rsidTr="00874488">
        <w:tc>
          <w:tcPr>
            <w:tcW w:w="594" w:type="dxa"/>
            <w:tcBorders>
              <w:top w:val="single" w:sz="6" w:space="0" w:color="auto"/>
              <w:left w:val="single" w:sz="6" w:space="0" w:color="auto"/>
              <w:bottom w:val="single" w:sz="6" w:space="0" w:color="auto"/>
              <w:right w:val="single" w:sz="6" w:space="0" w:color="auto"/>
            </w:tcBorders>
          </w:tcPr>
          <w:p w14:paraId="055F7202"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1.2</w:t>
            </w:r>
          </w:p>
        </w:tc>
        <w:tc>
          <w:tcPr>
            <w:tcW w:w="5245" w:type="dxa"/>
            <w:tcBorders>
              <w:top w:val="single" w:sz="6" w:space="0" w:color="auto"/>
              <w:left w:val="single" w:sz="6" w:space="0" w:color="auto"/>
              <w:bottom w:val="single" w:sz="6" w:space="0" w:color="auto"/>
              <w:right w:val="single" w:sz="6" w:space="0" w:color="auto"/>
            </w:tcBorders>
          </w:tcPr>
          <w:p w14:paraId="39A569C1" w14:textId="77777777" w:rsidR="00880398" w:rsidRPr="00331320" w:rsidRDefault="007A77D9">
            <w:pPr>
              <w:pStyle w:val="PlainText1"/>
              <w:ind w:left="290"/>
              <w:jc w:val="both"/>
              <w:rPr>
                <w:rFonts w:ascii="Times New Roman" w:hAnsi="Times New Roman"/>
                <w:lang w:val="de-DE"/>
              </w:rPr>
            </w:pPr>
            <w:r w:rsidRPr="00331320">
              <w:rPr>
                <w:rFonts w:ascii="Times New Roman" w:hAnsi="Times New Roman"/>
                <w:lang w:val="de-DE"/>
              </w:rPr>
              <w:t>a</w:t>
            </w:r>
            <w:r w:rsidR="00880398" w:rsidRPr="00331320">
              <w:rPr>
                <w:rFonts w:ascii="Times New Roman" w:hAnsi="Times New Roman"/>
                <w:lang w:val="de-DE"/>
              </w:rPr>
              <w:t>llgemeine</w:t>
            </w:r>
            <w:r w:rsidRPr="00331320">
              <w:rPr>
                <w:rFonts w:ascii="Times New Roman" w:hAnsi="Times New Roman"/>
                <w:lang w:val="de-DE"/>
              </w:rPr>
              <w:t>s</w:t>
            </w:r>
            <w:r w:rsidR="00880398" w:rsidRPr="00331320">
              <w:rPr>
                <w:rFonts w:ascii="Times New Roman" w:hAnsi="Times New Roman"/>
                <w:lang w:val="de-DE"/>
              </w:rPr>
              <w:t xml:space="preserve"> Gasgesetz</w:t>
            </w:r>
          </w:p>
        </w:tc>
        <w:tc>
          <w:tcPr>
            <w:tcW w:w="1276" w:type="dxa"/>
            <w:tcBorders>
              <w:top w:val="single" w:sz="6" w:space="0" w:color="auto"/>
              <w:left w:val="single" w:sz="6" w:space="0" w:color="auto"/>
              <w:bottom w:val="single" w:sz="6" w:space="0" w:color="auto"/>
              <w:right w:val="single" w:sz="6" w:space="0" w:color="auto"/>
            </w:tcBorders>
          </w:tcPr>
          <w:p w14:paraId="19D6DF57"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10</w:t>
            </w:r>
          </w:p>
        </w:tc>
        <w:tc>
          <w:tcPr>
            <w:tcW w:w="1487" w:type="dxa"/>
            <w:vMerge/>
            <w:tcBorders>
              <w:left w:val="single" w:sz="6" w:space="0" w:color="auto"/>
              <w:bottom w:val="single" w:sz="6" w:space="0" w:color="auto"/>
              <w:right w:val="single" w:sz="6" w:space="0" w:color="auto"/>
            </w:tcBorders>
          </w:tcPr>
          <w:p w14:paraId="6342D85B" w14:textId="77777777" w:rsidR="00880398" w:rsidRPr="00331320" w:rsidRDefault="00880398">
            <w:pPr>
              <w:pStyle w:val="PlainText1"/>
              <w:jc w:val="center"/>
              <w:rPr>
                <w:rFonts w:ascii="Times New Roman" w:hAnsi="Times New Roman"/>
                <w:lang w:val="de-DE"/>
              </w:rPr>
            </w:pPr>
          </w:p>
        </w:tc>
      </w:tr>
      <w:tr w:rsidR="008A7836" w:rsidRPr="00331320" w14:paraId="66950C57" w14:textId="77777777" w:rsidTr="00874488">
        <w:tc>
          <w:tcPr>
            <w:tcW w:w="594" w:type="dxa"/>
            <w:tcBorders>
              <w:top w:val="single" w:sz="6" w:space="0" w:color="auto"/>
              <w:left w:val="single" w:sz="6" w:space="0" w:color="auto"/>
              <w:bottom w:val="single" w:sz="6" w:space="0" w:color="auto"/>
              <w:right w:val="single" w:sz="6" w:space="0" w:color="auto"/>
            </w:tcBorders>
          </w:tcPr>
          <w:p w14:paraId="56D5E2F0"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2</w:t>
            </w:r>
          </w:p>
        </w:tc>
        <w:tc>
          <w:tcPr>
            <w:tcW w:w="5245" w:type="dxa"/>
            <w:tcBorders>
              <w:top w:val="single" w:sz="6" w:space="0" w:color="auto"/>
              <w:left w:val="single" w:sz="6" w:space="0" w:color="auto"/>
              <w:bottom w:val="single" w:sz="6" w:space="0" w:color="auto"/>
              <w:right w:val="single" w:sz="6" w:space="0" w:color="auto"/>
            </w:tcBorders>
          </w:tcPr>
          <w:p w14:paraId="666FE5B4" w14:textId="77777777" w:rsidR="008A7836" w:rsidRPr="00331320" w:rsidRDefault="00D8271C">
            <w:pPr>
              <w:pStyle w:val="PlainText1"/>
              <w:jc w:val="both"/>
              <w:rPr>
                <w:rFonts w:ascii="Times New Roman" w:hAnsi="Times New Roman"/>
                <w:b/>
                <w:lang w:val="de-DE"/>
              </w:rPr>
            </w:pPr>
            <w:r w:rsidRPr="00331320">
              <w:rPr>
                <w:rFonts w:ascii="Times New Roman" w:hAnsi="Times New Roman"/>
                <w:b/>
                <w:lang w:val="de-DE"/>
              </w:rPr>
              <w:t>Dampf</w:t>
            </w:r>
            <w:r w:rsidR="007A77D9" w:rsidRPr="00331320">
              <w:rPr>
                <w:rFonts w:ascii="Times New Roman" w:hAnsi="Times New Roman"/>
                <w:b/>
                <w:lang w:val="de-DE"/>
              </w:rPr>
              <w:t>drücke</w:t>
            </w:r>
            <w:r w:rsidR="008A7836" w:rsidRPr="00331320">
              <w:rPr>
                <w:rFonts w:ascii="Times New Roman" w:hAnsi="Times New Roman"/>
                <w:b/>
                <w:lang w:val="de-DE"/>
              </w:rPr>
              <w:t xml:space="preserve"> und Gasgemische</w:t>
            </w:r>
          </w:p>
        </w:tc>
        <w:tc>
          <w:tcPr>
            <w:tcW w:w="1276" w:type="dxa"/>
            <w:tcBorders>
              <w:top w:val="single" w:sz="6" w:space="0" w:color="auto"/>
              <w:left w:val="single" w:sz="6" w:space="0" w:color="auto"/>
              <w:bottom w:val="single" w:sz="6" w:space="0" w:color="auto"/>
              <w:right w:val="single" w:sz="6" w:space="0" w:color="auto"/>
            </w:tcBorders>
          </w:tcPr>
          <w:p w14:paraId="6DCC2665"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4BE9E222" w14:textId="77777777" w:rsidR="008A7836" w:rsidRPr="00331320" w:rsidRDefault="008A7836">
            <w:pPr>
              <w:pStyle w:val="PlainText1"/>
              <w:jc w:val="center"/>
              <w:rPr>
                <w:rFonts w:ascii="Times New Roman" w:hAnsi="Times New Roman"/>
                <w:lang w:val="de-DE"/>
              </w:rPr>
            </w:pPr>
          </w:p>
        </w:tc>
      </w:tr>
      <w:tr w:rsidR="00880398" w:rsidRPr="00331320" w14:paraId="03AD2A13" w14:textId="77777777" w:rsidTr="00874488">
        <w:tc>
          <w:tcPr>
            <w:tcW w:w="594" w:type="dxa"/>
            <w:tcBorders>
              <w:top w:val="single" w:sz="6" w:space="0" w:color="auto"/>
              <w:left w:val="single" w:sz="6" w:space="0" w:color="auto"/>
              <w:bottom w:val="single" w:sz="6" w:space="0" w:color="auto"/>
              <w:right w:val="single" w:sz="6" w:space="0" w:color="auto"/>
            </w:tcBorders>
          </w:tcPr>
          <w:p w14:paraId="7F074536"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2.1</w:t>
            </w:r>
          </w:p>
        </w:tc>
        <w:tc>
          <w:tcPr>
            <w:tcW w:w="5245" w:type="dxa"/>
            <w:tcBorders>
              <w:top w:val="single" w:sz="6" w:space="0" w:color="auto"/>
              <w:left w:val="single" w:sz="6" w:space="0" w:color="auto"/>
              <w:bottom w:val="single" w:sz="6" w:space="0" w:color="auto"/>
              <w:right w:val="single" w:sz="6" w:space="0" w:color="auto"/>
            </w:tcBorders>
          </w:tcPr>
          <w:p w14:paraId="54F72020"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Begriffsbestimmungen und einfache Berechnungen</w:t>
            </w:r>
          </w:p>
        </w:tc>
        <w:tc>
          <w:tcPr>
            <w:tcW w:w="1276" w:type="dxa"/>
            <w:tcBorders>
              <w:top w:val="single" w:sz="6" w:space="0" w:color="auto"/>
              <w:left w:val="single" w:sz="6" w:space="0" w:color="auto"/>
              <w:bottom w:val="single" w:sz="6" w:space="0" w:color="auto"/>
              <w:right w:val="single" w:sz="6" w:space="0" w:color="auto"/>
            </w:tcBorders>
          </w:tcPr>
          <w:p w14:paraId="2798610A" w14:textId="77777777" w:rsidR="00880398" w:rsidRPr="00331320" w:rsidRDefault="00217F13">
            <w:pPr>
              <w:pStyle w:val="PlainText1"/>
              <w:jc w:val="center"/>
              <w:rPr>
                <w:rFonts w:ascii="Times New Roman" w:hAnsi="Times New Roman"/>
                <w:lang w:val="de-DE"/>
              </w:rPr>
            </w:pPr>
            <w:r>
              <w:rPr>
                <w:rFonts w:ascii="Times New Roman" w:hAnsi="Times New Roman"/>
                <w:lang w:val="de-DE"/>
              </w:rPr>
              <w:t>8</w:t>
            </w:r>
          </w:p>
        </w:tc>
        <w:tc>
          <w:tcPr>
            <w:tcW w:w="1487" w:type="dxa"/>
            <w:vMerge w:val="restart"/>
            <w:tcBorders>
              <w:top w:val="single" w:sz="6" w:space="0" w:color="auto"/>
              <w:left w:val="single" w:sz="6" w:space="0" w:color="auto"/>
              <w:right w:val="single" w:sz="6" w:space="0" w:color="auto"/>
            </w:tcBorders>
            <w:vAlign w:val="center"/>
          </w:tcPr>
          <w:p w14:paraId="1BCF8850"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47E62CDF" w14:textId="77777777" w:rsidTr="00874488">
        <w:tc>
          <w:tcPr>
            <w:tcW w:w="594" w:type="dxa"/>
            <w:tcBorders>
              <w:top w:val="single" w:sz="6" w:space="0" w:color="auto"/>
              <w:left w:val="single" w:sz="6" w:space="0" w:color="auto"/>
              <w:bottom w:val="single" w:sz="6" w:space="0" w:color="auto"/>
              <w:right w:val="single" w:sz="6" w:space="0" w:color="auto"/>
            </w:tcBorders>
          </w:tcPr>
          <w:p w14:paraId="2533D98B"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2.2</w:t>
            </w:r>
          </w:p>
        </w:tc>
        <w:tc>
          <w:tcPr>
            <w:tcW w:w="5245" w:type="dxa"/>
            <w:tcBorders>
              <w:top w:val="single" w:sz="6" w:space="0" w:color="auto"/>
              <w:left w:val="single" w:sz="6" w:space="0" w:color="auto"/>
              <w:bottom w:val="single" w:sz="6" w:space="0" w:color="auto"/>
              <w:right w:val="single" w:sz="6" w:space="0" w:color="auto"/>
            </w:tcBorders>
          </w:tcPr>
          <w:p w14:paraId="512D7DA4"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Druckerhöhungen und Abblasen der Ladetanks</w:t>
            </w:r>
          </w:p>
        </w:tc>
        <w:tc>
          <w:tcPr>
            <w:tcW w:w="1276" w:type="dxa"/>
            <w:tcBorders>
              <w:top w:val="single" w:sz="6" w:space="0" w:color="auto"/>
              <w:left w:val="single" w:sz="6" w:space="0" w:color="auto"/>
              <w:bottom w:val="single" w:sz="6" w:space="0" w:color="auto"/>
              <w:right w:val="single" w:sz="6" w:space="0" w:color="auto"/>
            </w:tcBorders>
          </w:tcPr>
          <w:p w14:paraId="5939D5BE" w14:textId="77777777" w:rsidR="00880398" w:rsidRPr="00331320" w:rsidRDefault="001A24CE">
            <w:pPr>
              <w:pStyle w:val="PlainText1"/>
              <w:jc w:val="center"/>
              <w:rPr>
                <w:rFonts w:ascii="Times New Roman" w:hAnsi="Times New Roman"/>
                <w:lang w:val="de-DE"/>
              </w:rPr>
            </w:pPr>
            <w:r>
              <w:rPr>
                <w:rFonts w:ascii="Times New Roman" w:hAnsi="Times New Roman"/>
                <w:lang w:val="de-DE"/>
              </w:rPr>
              <w:t>8</w:t>
            </w:r>
          </w:p>
        </w:tc>
        <w:tc>
          <w:tcPr>
            <w:tcW w:w="1487" w:type="dxa"/>
            <w:vMerge/>
            <w:tcBorders>
              <w:left w:val="single" w:sz="6" w:space="0" w:color="auto"/>
              <w:bottom w:val="single" w:sz="6" w:space="0" w:color="auto"/>
              <w:right w:val="single" w:sz="6" w:space="0" w:color="auto"/>
            </w:tcBorders>
          </w:tcPr>
          <w:p w14:paraId="1AC9B9B6" w14:textId="77777777" w:rsidR="00880398" w:rsidRPr="00331320" w:rsidRDefault="00880398">
            <w:pPr>
              <w:pStyle w:val="PlainText1"/>
              <w:jc w:val="center"/>
              <w:rPr>
                <w:rFonts w:ascii="Times New Roman" w:hAnsi="Times New Roman"/>
                <w:lang w:val="de-DE"/>
              </w:rPr>
            </w:pPr>
          </w:p>
        </w:tc>
      </w:tr>
      <w:tr w:rsidR="008A7836" w:rsidRPr="009078E7" w14:paraId="39CCB4E0" w14:textId="77777777" w:rsidTr="00874488">
        <w:tc>
          <w:tcPr>
            <w:tcW w:w="594" w:type="dxa"/>
            <w:tcBorders>
              <w:top w:val="single" w:sz="6" w:space="0" w:color="auto"/>
              <w:left w:val="single" w:sz="6" w:space="0" w:color="auto"/>
              <w:bottom w:val="single" w:sz="6" w:space="0" w:color="auto"/>
              <w:right w:val="single" w:sz="6" w:space="0" w:color="auto"/>
            </w:tcBorders>
          </w:tcPr>
          <w:p w14:paraId="645431DD"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3</w:t>
            </w:r>
          </w:p>
        </w:tc>
        <w:tc>
          <w:tcPr>
            <w:tcW w:w="5245" w:type="dxa"/>
            <w:tcBorders>
              <w:top w:val="single" w:sz="6" w:space="0" w:color="auto"/>
              <w:left w:val="single" w:sz="6" w:space="0" w:color="auto"/>
              <w:bottom w:val="single" w:sz="6" w:space="0" w:color="auto"/>
              <w:right w:val="single" w:sz="6" w:space="0" w:color="auto"/>
            </w:tcBorders>
          </w:tcPr>
          <w:p w14:paraId="0D09D6BC"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Avogad</w:t>
            </w:r>
            <w:r w:rsidR="001D4569" w:rsidRPr="00331320">
              <w:rPr>
                <w:rFonts w:ascii="Times New Roman" w:hAnsi="Times New Roman"/>
                <w:b/>
                <w:lang w:val="de-DE"/>
              </w:rPr>
              <w:t>r</w:t>
            </w:r>
            <w:r w:rsidRPr="00331320">
              <w:rPr>
                <w:rFonts w:ascii="Times New Roman" w:hAnsi="Times New Roman"/>
                <w:b/>
                <w:lang w:val="de-DE"/>
              </w:rPr>
              <w:t>o Gesetz und Massenberechnungen Idealgase</w:t>
            </w:r>
          </w:p>
        </w:tc>
        <w:tc>
          <w:tcPr>
            <w:tcW w:w="1276" w:type="dxa"/>
            <w:tcBorders>
              <w:top w:val="single" w:sz="6" w:space="0" w:color="auto"/>
              <w:left w:val="single" w:sz="6" w:space="0" w:color="auto"/>
              <w:bottom w:val="single" w:sz="6" w:space="0" w:color="auto"/>
              <w:right w:val="single" w:sz="6" w:space="0" w:color="auto"/>
            </w:tcBorders>
          </w:tcPr>
          <w:p w14:paraId="4D7FAFE8"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368C274E" w14:textId="77777777" w:rsidR="008A7836" w:rsidRPr="00331320" w:rsidRDefault="008A7836">
            <w:pPr>
              <w:pStyle w:val="PlainText1"/>
              <w:jc w:val="center"/>
              <w:rPr>
                <w:rFonts w:ascii="Times New Roman" w:hAnsi="Times New Roman"/>
                <w:lang w:val="de-DE"/>
              </w:rPr>
            </w:pPr>
          </w:p>
        </w:tc>
      </w:tr>
      <w:tr w:rsidR="00880398" w:rsidRPr="00331320" w14:paraId="133019EF" w14:textId="77777777" w:rsidTr="00874488">
        <w:tc>
          <w:tcPr>
            <w:tcW w:w="594" w:type="dxa"/>
            <w:tcBorders>
              <w:top w:val="single" w:sz="6" w:space="0" w:color="auto"/>
              <w:left w:val="single" w:sz="6" w:space="0" w:color="auto"/>
              <w:bottom w:val="single" w:sz="6" w:space="0" w:color="auto"/>
              <w:right w:val="single" w:sz="6" w:space="0" w:color="auto"/>
            </w:tcBorders>
          </w:tcPr>
          <w:p w14:paraId="7D43D189"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3.1</w:t>
            </w:r>
          </w:p>
        </w:tc>
        <w:tc>
          <w:tcPr>
            <w:tcW w:w="5245" w:type="dxa"/>
            <w:tcBorders>
              <w:top w:val="single" w:sz="6" w:space="0" w:color="auto"/>
              <w:left w:val="single" w:sz="6" w:space="0" w:color="auto"/>
              <w:bottom w:val="single" w:sz="6" w:space="0" w:color="auto"/>
              <w:right w:val="single" w:sz="6" w:space="0" w:color="auto"/>
            </w:tcBorders>
          </w:tcPr>
          <w:p w14:paraId="2DCA5EA5"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 xml:space="preserve">Kmol, kg und Druck </w:t>
            </w:r>
          </w:p>
        </w:tc>
        <w:tc>
          <w:tcPr>
            <w:tcW w:w="1276" w:type="dxa"/>
            <w:tcBorders>
              <w:top w:val="single" w:sz="6" w:space="0" w:color="auto"/>
              <w:left w:val="single" w:sz="6" w:space="0" w:color="auto"/>
              <w:bottom w:val="single" w:sz="6" w:space="0" w:color="auto"/>
              <w:right w:val="single" w:sz="6" w:space="0" w:color="auto"/>
            </w:tcBorders>
          </w:tcPr>
          <w:p w14:paraId="479DACBE"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10</w:t>
            </w:r>
          </w:p>
        </w:tc>
        <w:tc>
          <w:tcPr>
            <w:tcW w:w="1487" w:type="dxa"/>
            <w:vMerge w:val="restart"/>
            <w:tcBorders>
              <w:top w:val="single" w:sz="6" w:space="0" w:color="auto"/>
              <w:left w:val="single" w:sz="6" w:space="0" w:color="auto"/>
              <w:right w:val="single" w:sz="6" w:space="0" w:color="auto"/>
            </w:tcBorders>
            <w:vAlign w:val="center"/>
          </w:tcPr>
          <w:p w14:paraId="06F8D5D6"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4D8D9A31" w14:textId="77777777" w:rsidTr="00874488">
        <w:tc>
          <w:tcPr>
            <w:tcW w:w="594" w:type="dxa"/>
            <w:tcBorders>
              <w:top w:val="single" w:sz="6" w:space="0" w:color="auto"/>
              <w:left w:val="single" w:sz="6" w:space="0" w:color="auto"/>
              <w:bottom w:val="single" w:sz="6" w:space="0" w:color="auto"/>
              <w:right w:val="single" w:sz="6" w:space="0" w:color="auto"/>
            </w:tcBorders>
          </w:tcPr>
          <w:p w14:paraId="375F993A"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3.2</w:t>
            </w:r>
          </w:p>
        </w:tc>
        <w:tc>
          <w:tcPr>
            <w:tcW w:w="5245" w:type="dxa"/>
            <w:tcBorders>
              <w:top w:val="single" w:sz="6" w:space="0" w:color="auto"/>
              <w:left w:val="single" w:sz="6" w:space="0" w:color="auto"/>
              <w:bottom w:val="single" w:sz="6" w:space="0" w:color="auto"/>
              <w:right w:val="single" w:sz="6" w:space="0" w:color="auto"/>
            </w:tcBorders>
          </w:tcPr>
          <w:p w14:paraId="698610C6"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Anwendung Massenformel</w:t>
            </w:r>
          </w:p>
        </w:tc>
        <w:tc>
          <w:tcPr>
            <w:tcW w:w="1276" w:type="dxa"/>
            <w:tcBorders>
              <w:top w:val="single" w:sz="6" w:space="0" w:color="auto"/>
              <w:left w:val="single" w:sz="6" w:space="0" w:color="auto"/>
              <w:bottom w:val="single" w:sz="6" w:space="0" w:color="auto"/>
              <w:right w:val="single" w:sz="6" w:space="0" w:color="auto"/>
            </w:tcBorders>
          </w:tcPr>
          <w:p w14:paraId="573E5970"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10</w:t>
            </w:r>
          </w:p>
        </w:tc>
        <w:tc>
          <w:tcPr>
            <w:tcW w:w="1487" w:type="dxa"/>
            <w:vMerge/>
            <w:tcBorders>
              <w:left w:val="single" w:sz="6" w:space="0" w:color="auto"/>
              <w:bottom w:val="single" w:sz="6" w:space="0" w:color="auto"/>
              <w:right w:val="single" w:sz="6" w:space="0" w:color="auto"/>
            </w:tcBorders>
          </w:tcPr>
          <w:p w14:paraId="0DFA11E8" w14:textId="77777777" w:rsidR="00880398" w:rsidRPr="00331320" w:rsidRDefault="00880398">
            <w:pPr>
              <w:pStyle w:val="PlainText1"/>
              <w:jc w:val="center"/>
              <w:rPr>
                <w:rFonts w:ascii="Times New Roman" w:hAnsi="Times New Roman"/>
                <w:lang w:val="de-DE"/>
              </w:rPr>
            </w:pPr>
          </w:p>
        </w:tc>
      </w:tr>
      <w:tr w:rsidR="008A7836" w:rsidRPr="00331320" w14:paraId="0C051ACD" w14:textId="77777777" w:rsidTr="00874488">
        <w:tc>
          <w:tcPr>
            <w:tcW w:w="594" w:type="dxa"/>
            <w:tcBorders>
              <w:top w:val="single" w:sz="6" w:space="0" w:color="auto"/>
              <w:left w:val="single" w:sz="6" w:space="0" w:color="auto"/>
              <w:bottom w:val="single" w:sz="6" w:space="0" w:color="auto"/>
              <w:right w:val="single" w:sz="6" w:space="0" w:color="auto"/>
            </w:tcBorders>
          </w:tcPr>
          <w:p w14:paraId="4C612A62"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4</w:t>
            </w:r>
          </w:p>
        </w:tc>
        <w:tc>
          <w:tcPr>
            <w:tcW w:w="5245" w:type="dxa"/>
            <w:tcBorders>
              <w:top w:val="single" w:sz="6" w:space="0" w:color="auto"/>
              <w:left w:val="single" w:sz="6" w:space="0" w:color="auto"/>
              <w:bottom w:val="single" w:sz="6" w:space="0" w:color="auto"/>
              <w:right w:val="single" w:sz="6" w:space="0" w:color="auto"/>
            </w:tcBorders>
          </w:tcPr>
          <w:p w14:paraId="46A3D09C"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Dichte und Flüssigkeitsvolumen</w:t>
            </w:r>
          </w:p>
        </w:tc>
        <w:tc>
          <w:tcPr>
            <w:tcW w:w="1276" w:type="dxa"/>
            <w:tcBorders>
              <w:top w:val="single" w:sz="6" w:space="0" w:color="auto"/>
              <w:left w:val="single" w:sz="6" w:space="0" w:color="auto"/>
              <w:bottom w:val="single" w:sz="6" w:space="0" w:color="auto"/>
              <w:right w:val="single" w:sz="6" w:space="0" w:color="auto"/>
            </w:tcBorders>
          </w:tcPr>
          <w:p w14:paraId="1586D6CD"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70EB400D" w14:textId="77777777" w:rsidR="008A7836" w:rsidRPr="00331320" w:rsidRDefault="008A7836">
            <w:pPr>
              <w:pStyle w:val="PlainText1"/>
              <w:jc w:val="center"/>
              <w:rPr>
                <w:rFonts w:ascii="Times New Roman" w:hAnsi="Times New Roman"/>
                <w:lang w:val="de-DE"/>
              </w:rPr>
            </w:pPr>
          </w:p>
        </w:tc>
      </w:tr>
      <w:tr w:rsidR="00880398" w:rsidRPr="00331320" w14:paraId="0FA8D5EA" w14:textId="77777777" w:rsidTr="00874488">
        <w:tc>
          <w:tcPr>
            <w:tcW w:w="594" w:type="dxa"/>
            <w:tcBorders>
              <w:top w:val="single" w:sz="6" w:space="0" w:color="auto"/>
              <w:left w:val="single" w:sz="6" w:space="0" w:color="auto"/>
              <w:bottom w:val="single" w:sz="6" w:space="0" w:color="auto"/>
              <w:right w:val="single" w:sz="6" w:space="0" w:color="auto"/>
            </w:tcBorders>
          </w:tcPr>
          <w:p w14:paraId="3AE1E97D"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4.1</w:t>
            </w:r>
          </w:p>
        </w:tc>
        <w:tc>
          <w:tcPr>
            <w:tcW w:w="5245" w:type="dxa"/>
            <w:tcBorders>
              <w:top w:val="single" w:sz="6" w:space="0" w:color="auto"/>
              <w:left w:val="single" w:sz="6" w:space="0" w:color="auto"/>
              <w:bottom w:val="single" w:sz="6" w:space="0" w:color="auto"/>
              <w:right w:val="single" w:sz="6" w:space="0" w:color="auto"/>
            </w:tcBorders>
          </w:tcPr>
          <w:p w14:paraId="07C73109"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Dichte und Volumen bei Temperaturanstieg</w:t>
            </w:r>
          </w:p>
        </w:tc>
        <w:tc>
          <w:tcPr>
            <w:tcW w:w="1276" w:type="dxa"/>
            <w:tcBorders>
              <w:top w:val="single" w:sz="6" w:space="0" w:color="auto"/>
              <w:left w:val="single" w:sz="6" w:space="0" w:color="auto"/>
              <w:bottom w:val="single" w:sz="6" w:space="0" w:color="auto"/>
              <w:right w:val="single" w:sz="6" w:space="0" w:color="auto"/>
            </w:tcBorders>
          </w:tcPr>
          <w:p w14:paraId="7FB0EAD3"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10</w:t>
            </w:r>
          </w:p>
        </w:tc>
        <w:tc>
          <w:tcPr>
            <w:tcW w:w="1487" w:type="dxa"/>
            <w:vMerge w:val="restart"/>
            <w:tcBorders>
              <w:top w:val="single" w:sz="6" w:space="0" w:color="auto"/>
              <w:left w:val="single" w:sz="6" w:space="0" w:color="auto"/>
              <w:right w:val="single" w:sz="6" w:space="0" w:color="auto"/>
            </w:tcBorders>
            <w:vAlign w:val="center"/>
          </w:tcPr>
          <w:p w14:paraId="412DA893"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3719FD9E" w14:textId="77777777" w:rsidTr="00874488">
        <w:tc>
          <w:tcPr>
            <w:tcW w:w="594" w:type="dxa"/>
            <w:tcBorders>
              <w:top w:val="single" w:sz="6" w:space="0" w:color="auto"/>
              <w:left w:val="single" w:sz="6" w:space="0" w:color="auto"/>
              <w:bottom w:val="single" w:sz="6" w:space="0" w:color="auto"/>
              <w:right w:val="single" w:sz="6" w:space="0" w:color="auto"/>
            </w:tcBorders>
          </w:tcPr>
          <w:p w14:paraId="5B23228F"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4.2</w:t>
            </w:r>
          </w:p>
        </w:tc>
        <w:tc>
          <w:tcPr>
            <w:tcW w:w="5245" w:type="dxa"/>
            <w:tcBorders>
              <w:top w:val="single" w:sz="6" w:space="0" w:color="auto"/>
              <w:left w:val="single" w:sz="6" w:space="0" w:color="auto"/>
              <w:bottom w:val="single" w:sz="6" w:space="0" w:color="auto"/>
              <w:right w:val="single" w:sz="6" w:space="0" w:color="auto"/>
            </w:tcBorders>
          </w:tcPr>
          <w:p w14:paraId="6DF1BCC3"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Maximale Füllungsgrad</w:t>
            </w:r>
            <w:r w:rsidR="003A53B7" w:rsidRPr="00331320">
              <w:rPr>
                <w:rFonts w:ascii="Times New Roman" w:hAnsi="Times New Roman"/>
                <w:lang w:val="de-DE"/>
              </w:rPr>
              <w:t>e</w:t>
            </w:r>
          </w:p>
        </w:tc>
        <w:tc>
          <w:tcPr>
            <w:tcW w:w="1276" w:type="dxa"/>
            <w:tcBorders>
              <w:top w:val="single" w:sz="6" w:space="0" w:color="auto"/>
              <w:left w:val="single" w:sz="6" w:space="0" w:color="auto"/>
              <w:bottom w:val="single" w:sz="6" w:space="0" w:color="auto"/>
              <w:right w:val="single" w:sz="6" w:space="0" w:color="auto"/>
            </w:tcBorders>
          </w:tcPr>
          <w:p w14:paraId="6DE3657F" w14:textId="77777777" w:rsidR="00880398" w:rsidRPr="00331320" w:rsidRDefault="00880398">
            <w:pPr>
              <w:pStyle w:val="PlainText1"/>
              <w:jc w:val="center"/>
              <w:rPr>
                <w:rFonts w:ascii="Times New Roman" w:hAnsi="Times New Roman"/>
                <w:lang w:val="de-DE"/>
              </w:rPr>
            </w:pPr>
            <w:r w:rsidRPr="00331320">
              <w:rPr>
                <w:rFonts w:ascii="Times New Roman" w:hAnsi="Times New Roman"/>
                <w:lang w:val="de-DE"/>
              </w:rPr>
              <w:t>0</w:t>
            </w:r>
          </w:p>
        </w:tc>
        <w:tc>
          <w:tcPr>
            <w:tcW w:w="1487" w:type="dxa"/>
            <w:vMerge/>
            <w:tcBorders>
              <w:left w:val="single" w:sz="6" w:space="0" w:color="auto"/>
              <w:bottom w:val="single" w:sz="6" w:space="0" w:color="auto"/>
              <w:right w:val="single" w:sz="6" w:space="0" w:color="auto"/>
            </w:tcBorders>
          </w:tcPr>
          <w:p w14:paraId="47B99F1D" w14:textId="77777777" w:rsidR="00880398" w:rsidRPr="00331320" w:rsidRDefault="00880398">
            <w:pPr>
              <w:pStyle w:val="PlainText1"/>
              <w:jc w:val="center"/>
              <w:rPr>
                <w:rFonts w:ascii="Times New Roman" w:hAnsi="Times New Roman"/>
                <w:lang w:val="de-DE"/>
              </w:rPr>
            </w:pPr>
          </w:p>
        </w:tc>
      </w:tr>
      <w:tr w:rsidR="008A7836" w:rsidRPr="00331320" w14:paraId="220DC87B" w14:textId="77777777" w:rsidTr="00874488">
        <w:tc>
          <w:tcPr>
            <w:tcW w:w="594" w:type="dxa"/>
            <w:tcBorders>
              <w:top w:val="single" w:sz="6" w:space="0" w:color="auto"/>
              <w:left w:val="single" w:sz="6" w:space="0" w:color="auto"/>
              <w:bottom w:val="single" w:sz="6" w:space="0" w:color="auto"/>
              <w:right w:val="single" w:sz="6" w:space="0" w:color="auto"/>
            </w:tcBorders>
          </w:tcPr>
          <w:p w14:paraId="7B23675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5</w:t>
            </w:r>
          </w:p>
        </w:tc>
        <w:tc>
          <w:tcPr>
            <w:tcW w:w="5245" w:type="dxa"/>
            <w:tcBorders>
              <w:top w:val="single" w:sz="6" w:space="0" w:color="auto"/>
              <w:left w:val="single" w:sz="6" w:space="0" w:color="auto"/>
              <w:bottom w:val="single" w:sz="6" w:space="0" w:color="auto"/>
              <w:right w:val="single" w:sz="6" w:space="0" w:color="auto"/>
            </w:tcBorders>
          </w:tcPr>
          <w:p w14:paraId="183F9539" w14:textId="77777777" w:rsidR="008A7836" w:rsidRPr="00331320" w:rsidRDefault="00847321">
            <w:pPr>
              <w:pStyle w:val="PlainText1"/>
              <w:jc w:val="both"/>
              <w:rPr>
                <w:rFonts w:ascii="Times New Roman" w:hAnsi="Times New Roman"/>
                <w:b/>
                <w:lang w:val="de-DE"/>
              </w:rPr>
            </w:pPr>
            <w:r w:rsidRPr="00331320">
              <w:rPr>
                <w:rFonts w:ascii="Times New Roman" w:hAnsi="Times New Roman"/>
                <w:b/>
                <w:lang w:val="de-DE"/>
              </w:rPr>
              <w:t>k</w:t>
            </w:r>
            <w:r w:rsidR="008A7836" w:rsidRPr="00331320">
              <w:rPr>
                <w:rFonts w:ascii="Times New Roman" w:hAnsi="Times New Roman"/>
                <w:b/>
                <w:lang w:val="de-DE"/>
              </w:rPr>
              <w:t xml:space="preserve">ritischer Druck und </w:t>
            </w:r>
            <w:r w:rsidRPr="00331320">
              <w:rPr>
                <w:rFonts w:ascii="Times New Roman" w:hAnsi="Times New Roman"/>
                <w:b/>
                <w:lang w:val="de-DE"/>
              </w:rPr>
              <w:t xml:space="preserve">kritische </w:t>
            </w:r>
            <w:r w:rsidR="008A7836" w:rsidRPr="00331320">
              <w:rPr>
                <w:rFonts w:ascii="Times New Roman" w:hAnsi="Times New Roman"/>
                <w:b/>
                <w:lang w:val="de-DE"/>
              </w:rPr>
              <w:t>Temperatur</w:t>
            </w:r>
          </w:p>
        </w:tc>
        <w:tc>
          <w:tcPr>
            <w:tcW w:w="1276" w:type="dxa"/>
            <w:tcBorders>
              <w:top w:val="single" w:sz="6" w:space="0" w:color="auto"/>
              <w:left w:val="single" w:sz="6" w:space="0" w:color="auto"/>
              <w:bottom w:val="single" w:sz="6" w:space="0" w:color="auto"/>
              <w:right w:val="single" w:sz="6" w:space="0" w:color="auto"/>
            </w:tcBorders>
          </w:tcPr>
          <w:p w14:paraId="5A4C7CDA"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4</w:t>
            </w:r>
          </w:p>
        </w:tc>
        <w:tc>
          <w:tcPr>
            <w:tcW w:w="1487" w:type="dxa"/>
            <w:tcBorders>
              <w:top w:val="single" w:sz="6" w:space="0" w:color="auto"/>
              <w:left w:val="single" w:sz="6" w:space="0" w:color="auto"/>
              <w:bottom w:val="nil"/>
              <w:right w:val="single" w:sz="6" w:space="0" w:color="auto"/>
            </w:tcBorders>
          </w:tcPr>
          <w:p w14:paraId="435EAC88" w14:textId="77777777" w:rsidR="008A7836" w:rsidRPr="00331320" w:rsidRDefault="008A7836">
            <w:pPr>
              <w:pStyle w:val="PlainText1"/>
              <w:jc w:val="center"/>
              <w:rPr>
                <w:rFonts w:ascii="Times New Roman" w:hAnsi="Times New Roman"/>
                <w:lang w:val="de-DE"/>
              </w:rPr>
            </w:pPr>
          </w:p>
        </w:tc>
      </w:tr>
      <w:tr w:rsidR="008A7836" w:rsidRPr="00331320" w14:paraId="0E52FAD0" w14:textId="77777777" w:rsidTr="00874488">
        <w:tc>
          <w:tcPr>
            <w:tcW w:w="594" w:type="dxa"/>
            <w:tcBorders>
              <w:top w:val="single" w:sz="6" w:space="0" w:color="auto"/>
              <w:left w:val="single" w:sz="6" w:space="0" w:color="auto"/>
              <w:bottom w:val="single" w:sz="6" w:space="0" w:color="auto"/>
              <w:right w:val="single" w:sz="6" w:space="0" w:color="auto"/>
            </w:tcBorders>
          </w:tcPr>
          <w:p w14:paraId="05D0DFD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6</w:t>
            </w:r>
          </w:p>
        </w:tc>
        <w:tc>
          <w:tcPr>
            <w:tcW w:w="5245" w:type="dxa"/>
            <w:tcBorders>
              <w:top w:val="single" w:sz="6" w:space="0" w:color="auto"/>
              <w:left w:val="single" w:sz="6" w:space="0" w:color="auto"/>
              <w:bottom w:val="single" w:sz="6" w:space="0" w:color="auto"/>
              <w:right w:val="single" w:sz="6" w:space="0" w:color="auto"/>
            </w:tcBorders>
          </w:tcPr>
          <w:p w14:paraId="3927133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Polymerisation</w:t>
            </w:r>
          </w:p>
        </w:tc>
        <w:tc>
          <w:tcPr>
            <w:tcW w:w="1276" w:type="dxa"/>
            <w:tcBorders>
              <w:top w:val="single" w:sz="6" w:space="0" w:color="auto"/>
              <w:left w:val="single" w:sz="6" w:space="0" w:color="auto"/>
              <w:bottom w:val="single" w:sz="6" w:space="0" w:color="auto"/>
              <w:right w:val="single" w:sz="6" w:space="0" w:color="auto"/>
            </w:tcBorders>
          </w:tcPr>
          <w:p w14:paraId="2B181678" w14:textId="77777777" w:rsidR="008A7836" w:rsidRPr="00331320" w:rsidRDefault="008A7836">
            <w:pPr>
              <w:pStyle w:val="PlainText1"/>
              <w:jc w:val="center"/>
              <w:rPr>
                <w:rFonts w:ascii="Times New Roman" w:hAnsi="Times New Roman"/>
                <w:lang w:val="de-DE"/>
              </w:rPr>
            </w:pPr>
          </w:p>
        </w:tc>
        <w:tc>
          <w:tcPr>
            <w:tcW w:w="1487" w:type="dxa"/>
            <w:tcBorders>
              <w:top w:val="nil"/>
              <w:left w:val="single" w:sz="6" w:space="0" w:color="auto"/>
              <w:bottom w:val="nil"/>
              <w:right w:val="single" w:sz="6" w:space="0" w:color="auto"/>
            </w:tcBorders>
          </w:tcPr>
          <w:p w14:paraId="5622C100"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67BE3816" w14:textId="77777777" w:rsidTr="00874488">
        <w:tc>
          <w:tcPr>
            <w:tcW w:w="594" w:type="dxa"/>
            <w:tcBorders>
              <w:top w:val="single" w:sz="6" w:space="0" w:color="auto"/>
              <w:left w:val="single" w:sz="6" w:space="0" w:color="auto"/>
              <w:bottom w:val="single" w:sz="6" w:space="0" w:color="auto"/>
              <w:right w:val="single" w:sz="6" w:space="0" w:color="auto"/>
            </w:tcBorders>
          </w:tcPr>
          <w:p w14:paraId="206CC0ED"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6.1</w:t>
            </w:r>
          </w:p>
        </w:tc>
        <w:tc>
          <w:tcPr>
            <w:tcW w:w="5245" w:type="dxa"/>
            <w:tcBorders>
              <w:top w:val="single" w:sz="6" w:space="0" w:color="auto"/>
              <w:left w:val="single" w:sz="6" w:space="0" w:color="auto"/>
              <w:bottom w:val="single" w:sz="6" w:space="0" w:color="auto"/>
              <w:right w:val="single" w:sz="6" w:space="0" w:color="auto"/>
            </w:tcBorders>
          </w:tcPr>
          <w:p w14:paraId="073202E4"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Theoriefragen</w:t>
            </w:r>
          </w:p>
        </w:tc>
        <w:tc>
          <w:tcPr>
            <w:tcW w:w="1276" w:type="dxa"/>
            <w:tcBorders>
              <w:top w:val="single" w:sz="6" w:space="0" w:color="auto"/>
              <w:left w:val="single" w:sz="6" w:space="0" w:color="auto"/>
              <w:bottom w:val="single" w:sz="6" w:space="0" w:color="auto"/>
              <w:right w:val="single" w:sz="6" w:space="0" w:color="auto"/>
            </w:tcBorders>
          </w:tcPr>
          <w:p w14:paraId="24A5A08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5</w:t>
            </w:r>
          </w:p>
        </w:tc>
        <w:tc>
          <w:tcPr>
            <w:tcW w:w="1487" w:type="dxa"/>
            <w:tcBorders>
              <w:top w:val="nil"/>
              <w:left w:val="single" w:sz="6" w:space="0" w:color="auto"/>
              <w:bottom w:val="single" w:sz="6" w:space="0" w:color="auto"/>
              <w:right w:val="single" w:sz="6" w:space="0" w:color="auto"/>
            </w:tcBorders>
          </w:tcPr>
          <w:p w14:paraId="010CEBC9" w14:textId="77777777" w:rsidR="008A7836" w:rsidRPr="00331320" w:rsidRDefault="008A7836">
            <w:pPr>
              <w:pStyle w:val="PlainText1"/>
              <w:jc w:val="center"/>
              <w:rPr>
                <w:rFonts w:ascii="Times New Roman" w:hAnsi="Times New Roman"/>
                <w:lang w:val="de-DE"/>
              </w:rPr>
            </w:pPr>
          </w:p>
        </w:tc>
      </w:tr>
      <w:tr w:rsidR="008A7836" w:rsidRPr="00331320" w14:paraId="53DDFA5E" w14:textId="77777777" w:rsidTr="00874488">
        <w:tc>
          <w:tcPr>
            <w:tcW w:w="594" w:type="dxa"/>
            <w:tcBorders>
              <w:top w:val="single" w:sz="6" w:space="0" w:color="auto"/>
              <w:left w:val="single" w:sz="6" w:space="0" w:color="auto"/>
              <w:bottom w:val="single" w:sz="6" w:space="0" w:color="auto"/>
              <w:right w:val="single" w:sz="6" w:space="0" w:color="auto"/>
            </w:tcBorders>
          </w:tcPr>
          <w:p w14:paraId="077A9B6F"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6.2</w:t>
            </w:r>
          </w:p>
        </w:tc>
        <w:tc>
          <w:tcPr>
            <w:tcW w:w="5245" w:type="dxa"/>
            <w:tcBorders>
              <w:top w:val="single" w:sz="6" w:space="0" w:color="auto"/>
              <w:left w:val="single" w:sz="6" w:space="0" w:color="auto"/>
              <w:bottom w:val="single" w:sz="6" w:space="0" w:color="auto"/>
              <w:right w:val="single" w:sz="6" w:space="0" w:color="auto"/>
            </w:tcBorders>
          </w:tcPr>
          <w:p w14:paraId="05A99E6F"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Praxisfragen, Beförderungsbedingungen</w:t>
            </w:r>
          </w:p>
        </w:tc>
        <w:tc>
          <w:tcPr>
            <w:tcW w:w="1276" w:type="dxa"/>
            <w:tcBorders>
              <w:top w:val="single" w:sz="6" w:space="0" w:color="auto"/>
              <w:left w:val="single" w:sz="6" w:space="0" w:color="auto"/>
              <w:bottom w:val="single" w:sz="6" w:space="0" w:color="auto"/>
              <w:right w:val="single" w:sz="6" w:space="0" w:color="auto"/>
            </w:tcBorders>
          </w:tcPr>
          <w:p w14:paraId="572FC923"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8</w:t>
            </w:r>
          </w:p>
        </w:tc>
        <w:tc>
          <w:tcPr>
            <w:tcW w:w="1487" w:type="dxa"/>
            <w:tcBorders>
              <w:top w:val="single" w:sz="6" w:space="0" w:color="auto"/>
              <w:left w:val="single" w:sz="6" w:space="0" w:color="auto"/>
              <w:bottom w:val="single" w:sz="6" w:space="0" w:color="auto"/>
              <w:right w:val="single" w:sz="6" w:space="0" w:color="auto"/>
            </w:tcBorders>
          </w:tcPr>
          <w:p w14:paraId="5F44221F"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28351489" w14:textId="77777777" w:rsidTr="00874488">
        <w:tc>
          <w:tcPr>
            <w:tcW w:w="594" w:type="dxa"/>
            <w:tcBorders>
              <w:top w:val="single" w:sz="6" w:space="0" w:color="auto"/>
              <w:left w:val="single" w:sz="6" w:space="0" w:color="auto"/>
              <w:bottom w:val="single" w:sz="6" w:space="0" w:color="auto"/>
              <w:right w:val="single" w:sz="6" w:space="0" w:color="auto"/>
            </w:tcBorders>
          </w:tcPr>
          <w:p w14:paraId="05DAD2B3"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7</w:t>
            </w:r>
          </w:p>
        </w:tc>
        <w:tc>
          <w:tcPr>
            <w:tcW w:w="5245" w:type="dxa"/>
            <w:tcBorders>
              <w:top w:val="single" w:sz="6" w:space="0" w:color="auto"/>
              <w:left w:val="single" w:sz="6" w:space="0" w:color="auto"/>
              <w:bottom w:val="single" w:sz="6" w:space="0" w:color="auto"/>
              <w:right w:val="single" w:sz="6" w:space="0" w:color="auto"/>
            </w:tcBorders>
          </w:tcPr>
          <w:p w14:paraId="36D1DBBE"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Verdampfen und Kondensieren</w:t>
            </w:r>
          </w:p>
        </w:tc>
        <w:tc>
          <w:tcPr>
            <w:tcW w:w="1276" w:type="dxa"/>
            <w:tcBorders>
              <w:top w:val="single" w:sz="6" w:space="0" w:color="auto"/>
              <w:left w:val="single" w:sz="6" w:space="0" w:color="auto"/>
              <w:bottom w:val="single" w:sz="6" w:space="0" w:color="auto"/>
              <w:right w:val="single" w:sz="6" w:space="0" w:color="auto"/>
            </w:tcBorders>
          </w:tcPr>
          <w:p w14:paraId="2BE7E323"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7A018AC1" w14:textId="77777777" w:rsidR="008A7836" w:rsidRPr="00331320" w:rsidRDefault="008A7836">
            <w:pPr>
              <w:pStyle w:val="PlainText1"/>
              <w:jc w:val="center"/>
              <w:rPr>
                <w:rFonts w:ascii="Times New Roman" w:hAnsi="Times New Roman"/>
                <w:lang w:val="de-DE"/>
              </w:rPr>
            </w:pPr>
          </w:p>
        </w:tc>
      </w:tr>
      <w:tr w:rsidR="00880398" w:rsidRPr="00331320" w14:paraId="5233633A" w14:textId="77777777" w:rsidTr="00874488">
        <w:tc>
          <w:tcPr>
            <w:tcW w:w="594" w:type="dxa"/>
            <w:tcBorders>
              <w:top w:val="single" w:sz="6" w:space="0" w:color="auto"/>
              <w:left w:val="single" w:sz="6" w:space="0" w:color="auto"/>
              <w:bottom w:val="single" w:sz="6" w:space="0" w:color="auto"/>
              <w:right w:val="single" w:sz="6" w:space="0" w:color="auto"/>
            </w:tcBorders>
          </w:tcPr>
          <w:p w14:paraId="1761A05E"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7.1</w:t>
            </w:r>
          </w:p>
        </w:tc>
        <w:tc>
          <w:tcPr>
            <w:tcW w:w="5245" w:type="dxa"/>
            <w:tcBorders>
              <w:top w:val="single" w:sz="6" w:space="0" w:color="auto"/>
              <w:left w:val="single" w:sz="6" w:space="0" w:color="auto"/>
              <w:bottom w:val="single" w:sz="6" w:space="0" w:color="auto"/>
              <w:right w:val="single" w:sz="6" w:space="0" w:color="auto"/>
            </w:tcBorders>
          </w:tcPr>
          <w:p w14:paraId="1751EC66"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Begriff</w:t>
            </w:r>
            <w:r w:rsidR="00283139">
              <w:rPr>
                <w:rFonts w:ascii="Times New Roman" w:hAnsi="Times New Roman"/>
                <w:lang w:val="de-DE"/>
              </w:rPr>
              <w:t>s</w:t>
            </w:r>
            <w:r w:rsidRPr="00331320">
              <w:rPr>
                <w:rFonts w:ascii="Times New Roman" w:hAnsi="Times New Roman"/>
                <w:lang w:val="de-DE"/>
              </w:rPr>
              <w:t>bestimmungen usw.</w:t>
            </w:r>
          </w:p>
        </w:tc>
        <w:tc>
          <w:tcPr>
            <w:tcW w:w="1276" w:type="dxa"/>
            <w:tcBorders>
              <w:top w:val="single" w:sz="6" w:space="0" w:color="auto"/>
              <w:left w:val="single" w:sz="6" w:space="0" w:color="auto"/>
              <w:bottom w:val="single" w:sz="6" w:space="0" w:color="auto"/>
              <w:right w:val="single" w:sz="6" w:space="0" w:color="auto"/>
            </w:tcBorders>
          </w:tcPr>
          <w:p w14:paraId="3CE6CC03" w14:textId="77777777" w:rsidR="00880398" w:rsidRPr="00331320" w:rsidRDefault="001A24CE">
            <w:pPr>
              <w:pStyle w:val="PlainText1"/>
              <w:jc w:val="center"/>
              <w:rPr>
                <w:rFonts w:ascii="Times New Roman" w:hAnsi="Times New Roman"/>
                <w:lang w:val="de-DE"/>
              </w:rPr>
            </w:pPr>
            <w:r>
              <w:rPr>
                <w:rFonts w:ascii="Times New Roman" w:hAnsi="Times New Roman"/>
                <w:lang w:val="de-DE"/>
              </w:rPr>
              <w:t>14</w:t>
            </w:r>
          </w:p>
        </w:tc>
        <w:tc>
          <w:tcPr>
            <w:tcW w:w="1487" w:type="dxa"/>
            <w:vMerge w:val="restart"/>
            <w:tcBorders>
              <w:top w:val="single" w:sz="6" w:space="0" w:color="auto"/>
              <w:left w:val="single" w:sz="6" w:space="0" w:color="auto"/>
              <w:right w:val="single" w:sz="6" w:space="0" w:color="auto"/>
            </w:tcBorders>
            <w:vAlign w:val="center"/>
          </w:tcPr>
          <w:p w14:paraId="7D2D6973"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5A5E9FCF" w14:textId="77777777" w:rsidTr="00874488">
        <w:tc>
          <w:tcPr>
            <w:tcW w:w="594" w:type="dxa"/>
            <w:tcBorders>
              <w:top w:val="single" w:sz="6" w:space="0" w:color="auto"/>
              <w:left w:val="single" w:sz="6" w:space="0" w:color="auto"/>
              <w:bottom w:val="single" w:sz="6" w:space="0" w:color="auto"/>
              <w:right w:val="single" w:sz="6" w:space="0" w:color="auto"/>
            </w:tcBorders>
          </w:tcPr>
          <w:p w14:paraId="18728B0E" w14:textId="77777777" w:rsidR="00880398" w:rsidRPr="00331320" w:rsidRDefault="00880398">
            <w:pPr>
              <w:pStyle w:val="PlainText1"/>
              <w:jc w:val="both"/>
              <w:rPr>
                <w:rFonts w:ascii="Times New Roman" w:hAnsi="Times New Roman"/>
                <w:lang w:val="de-DE"/>
              </w:rPr>
            </w:pPr>
            <w:r w:rsidRPr="00331320">
              <w:rPr>
                <w:rFonts w:ascii="Times New Roman" w:hAnsi="Times New Roman"/>
                <w:lang w:val="de-DE"/>
              </w:rPr>
              <w:t>7.2</w:t>
            </w:r>
          </w:p>
        </w:tc>
        <w:tc>
          <w:tcPr>
            <w:tcW w:w="5245" w:type="dxa"/>
            <w:tcBorders>
              <w:top w:val="single" w:sz="6" w:space="0" w:color="auto"/>
              <w:left w:val="single" w:sz="6" w:space="0" w:color="auto"/>
              <w:bottom w:val="single" w:sz="6" w:space="0" w:color="auto"/>
              <w:right w:val="single" w:sz="6" w:space="0" w:color="auto"/>
            </w:tcBorders>
          </w:tcPr>
          <w:p w14:paraId="7D4D4989" w14:textId="77777777" w:rsidR="00880398" w:rsidRPr="00331320" w:rsidRDefault="00880398">
            <w:pPr>
              <w:pStyle w:val="PlainText1"/>
              <w:ind w:left="290"/>
              <w:jc w:val="both"/>
              <w:rPr>
                <w:rFonts w:ascii="Times New Roman" w:hAnsi="Times New Roman"/>
                <w:lang w:val="de-DE"/>
              </w:rPr>
            </w:pPr>
            <w:r w:rsidRPr="00331320">
              <w:rPr>
                <w:rFonts w:ascii="Times New Roman" w:hAnsi="Times New Roman"/>
                <w:lang w:val="de-DE"/>
              </w:rPr>
              <w:t>Sättigungsdampf</w:t>
            </w:r>
            <w:r w:rsidR="00D8271C" w:rsidRPr="00331320">
              <w:rPr>
                <w:rFonts w:ascii="Times New Roman" w:hAnsi="Times New Roman"/>
                <w:lang w:val="de-DE"/>
              </w:rPr>
              <w:t>druck</w:t>
            </w:r>
          </w:p>
        </w:tc>
        <w:tc>
          <w:tcPr>
            <w:tcW w:w="1276" w:type="dxa"/>
            <w:tcBorders>
              <w:top w:val="single" w:sz="6" w:space="0" w:color="auto"/>
              <w:left w:val="single" w:sz="6" w:space="0" w:color="auto"/>
              <w:bottom w:val="single" w:sz="6" w:space="0" w:color="auto"/>
              <w:right w:val="single" w:sz="6" w:space="0" w:color="auto"/>
            </w:tcBorders>
          </w:tcPr>
          <w:p w14:paraId="190B087B" w14:textId="77777777" w:rsidR="00880398" w:rsidRPr="00331320" w:rsidRDefault="00796730">
            <w:pPr>
              <w:pStyle w:val="PlainText1"/>
              <w:jc w:val="center"/>
              <w:rPr>
                <w:rFonts w:ascii="Times New Roman" w:hAnsi="Times New Roman"/>
                <w:lang w:val="de-DE"/>
              </w:rPr>
            </w:pPr>
            <w:r>
              <w:rPr>
                <w:rFonts w:ascii="Times New Roman" w:hAnsi="Times New Roman"/>
                <w:lang w:val="de-DE"/>
              </w:rPr>
              <w:t>6</w:t>
            </w:r>
          </w:p>
        </w:tc>
        <w:tc>
          <w:tcPr>
            <w:tcW w:w="1487" w:type="dxa"/>
            <w:vMerge/>
            <w:tcBorders>
              <w:left w:val="single" w:sz="6" w:space="0" w:color="auto"/>
              <w:bottom w:val="single" w:sz="6" w:space="0" w:color="auto"/>
              <w:right w:val="single" w:sz="6" w:space="0" w:color="auto"/>
            </w:tcBorders>
          </w:tcPr>
          <w:p w14:paraId="575105F6" w14:textId="77777777" w:rsidR="00880398" w:rsidRPr="00331320" w:rsidRDefault="00880398">
            <w:pPr>
              <w:pStyle w:val="PlainText1"/>
              <w:jc w:val="center"/>
              <w:rPr>
                <w:rFonts w:ascii="Times New Roman" w:hAnsi="Times New Roman"/>
                <w:lang w:val="de-DE"/>
              </w:rPr>
            </w:pPr>
          </w:p>
        </w:tc>
      </w:tr>
      <w:tr w:rsidR="008A7836" w:rsidRPr="009078E7" w14:paraId="11C42D79" w14:textId="77777777" w:rsidTr="00874488">
        <w:tc>
          <w:tcPr>
            <w:tcW w:w="594" w:type="dxa"/>
            <w:tcBorders>
              <w:top w:val="single" w:sz="6" w:space="0" w:color="auto"/>
              <w:left w:val="single" w:sz="6" w:space="0" w:color="auto"/>
              <w:bottom w:val="single" w:sz="6" w:space="0" w:color="auto"/>
              <w:right w:val="single" w:sz="6" w:space="0" w:color="auto"/>
            </w:tcBorders>
          </w:tcPr>
          <w:p w14:paraId="7B25A22F"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8</w:t>
            </w:r>
          </w:p>
        </w:tc>
        <w:tc>
          <w:tcPr>
            <w:tcW w:w="5245" w:type="dxa"/>
            <w:tcBorders>
              <w:top w:val="single" w:sz="6" w:space="0" w:color="auto"/>
              <w:left w:val="single" w:sz="6" w:space="0" w:color="auto"/>
              <w:bottom w:val="single" w:sz="6" w:space="0" w:color="auto"/>
              <w:right w:val="single" w:sz="6" w:space="0" w:color="auto"/>
            </w:tcBorders>
          </w:tcPr>
          <w:p w14:paraId="6DCBEB0B" w14:textId="77777777" w:rsidR="008A7836" w:rsidRPr="00331320" w:rsidRDefault="003A53B7">
            <w:pPr>
              <w:pStyle w:val="PlainText1"/>
              <w:jc w:val="both"/>
              <w:rPr>
                <w:rFonts w:ascii="Times New Roman" w:hAnsi="Times New Roman"/>
                <w:b/>
                <w:lang w:val="de-DE"/>
              </w:rPr>
            </w:pPr>
            <w:r w:rsidRPr="00331320">
              <w:rPr>
                <w:rFonts w:ascii="Times New Roman" w:hAnsi="Times New Roman"/>
                <w:b/>
                <w:lang w:val="de-DE"/>
              </w:rPr>
              <w:t>Stoffkenntnisse in Bezug auf Gemische</w:t>
            </w:r>
          </w:p>
        </w:tc>
        <w:tc>
          <w:tcPr>
            <w:tcW w:w="1276" w:type="dxa"/>
            <w:tcBorders>
              <w:top w:val="single" w:sz="6" w:space="0" w:color="auto"/>
              <w:left w:val="single" w:sz="6" w:space="0" w:color="auto"/>
              <w:bottom w:val="single" w:sz="6" w:space="0" w:color="auto"/>
              <w:right w:val="single" w:sz="6" w:space="0" w:color="auto"/>
            </w:tcBorders>
          </w:tcPr>
          <w:p w14:paraId="4304FC82"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3157D647" w14:textId="77777777" w:rsidR="008A7836" w:rsidRPr="00331320" w:rsidRDefault="008A7836">
            <w:pPr>
              <w:pStyle w:val="PlainText1"/>
              <w:jc w:val="center"/>
              <w:rPr>
                <w:rFonts w:ascii="Times New Roman" w:hAnsi="Times New Roman"/>
                <w:lang w:val="de-DE"/>
              </w:rPr>
            </w:pPr>
          </w:p>
        </w:tc>
      </w:tr>
      <w:tr w:rsidR="00880398" w:rsidRPr="00331320" w14:paraId="226EBCAB" w14:textId="77777777" w:rsidTr="00874488">
        <w:tc>
          <w:tcPr>
            <w:tcW w:w="594" w:type="dxa"/>
            <w:tcBorders>
              <w:top w:val="single" w:sz="6" w:space="0" w:color="auto"/>
              <w:left w:val="single" w:sz="6" w:space="0" w:color="auto"/>
              <w:bottom w:val="single" w:sz="6" w:space="0" w:color="auto"/>
              <w:right w:val="single" w:sz="6" w:space="0" w:color="auto"/>
            </w:tcBorders>
          </w:tcPr>
          <w:p w14:paraId="2E113FF8" w14:textId="77777777" w:rsidR="00880398" w:rsidRPr="00331320" w:rsidRDefault="00880398">
            <w:pPr>
              <w:pStyle w:val="PlainText1"/>
              <w:rPr>
                <w:rFonts w:ascii="Times New Roman" w:hAnsi="Times New Roman"/>
                <w:lang w:val="de-DE"/>
              </w:rPr>
            </w:pPr>
            <w:r w:rsidRPr="00331320">
              <w:rPr>
                <w:rFonts w:ascii="Times New Roman" w:hAnsi="Times New Roman"/>
                <w:lang w:val="de-DE"/>
              </w:rPr>
              <w:t>8.1</w:t>
            </w:r>
          </w:p>
        </w:tc>
        <w:tc>
          <w:tcPr>
            <w:tcW w:w="5245" w:type="dxa"/>
            <w:tcBorders>
              <w:top w:val="single" w:sz="6" w:space="0" w:color="auto"/>
              <w:left w:val="single" w:sz="6" w:space="0" w:color="auto"/>
              <w:bottom w:val="single" w:sz="6" w:space="0" w:color="auto"/>
              <w:right w:val="single" w:sz="6" w:space="0" w:color="auto"/>
            </w:tcBorders>
          </w:tcPr>
          <w:p w14:paraId="66CFCBBB" w14:textId="77777777" w:rsidR="00880398" w:rsidRPr="00331320" w:rsidRDefault="000B3F4A" w:rsidP="000B3F4A">
            <w:pPr>
              <w:pStyle w:val="PlainText1"/>
              <w:ind w:left="290"/>
              <w:rPr>
                <w:rFonts w:ascii="Times New Roman" w:hAnsi="Times New Roman"/>
                <w:lang w:val="de-DE"/>
              </w:rPr>
            </w:pPr>
            <w:r w:rsidRPr="00331320">
              <w:rPr>
                <w:rFonts w:ascii="Times New Roman" w:hAnsi="Times New Roman"/>
                <w:lang w:val="de-DE"/>
              </w:rPr>
              <w:t>Dampf</w:t>
            </w:r>
            <w:r>
              <w:rPr>
                <w:rFonts w:ascii="Times New Roman" w:hAnsi="Times New Roman"/>
                <w:lang w:val="de-DE"/>
              </w:rPr>
              <w:t>druck</w:t>
            </w:r>
            <w:r w:rsidRPr="00331320">
              <w:rPr>
                <w:rFonts w:ascii="Times New Roman" w:hAnsi="Times New Roman"/>
                <w:lang w:val="de-DE"/>
              </w:rPr>
              <w:t xml:space="preserve"> </w:t>
            </w:r>
            <w:r w:rsidR="00880398" w:rsidRPr="00331320">
              <w:rPr>
                <w:rFonts w:ascii="Times New Roman" w:hAnsi="Times New Roman"/>
                <w:lang w:val="de-DE"/>
              </w:rPr>
              <w:t>und Zusammensetzung von Gemische</w:t>
            </w:r>
            <w:r w:rsidR="00847321" w:rsidRPr="00331320">
              <w:rPr>
                <w:rFonts w:ascii="Times New Roman" w:hAnsi="Times New Roman"/>
                <w:lang w:val="de-DE"/>
              </w:rPr>
              <w:t>n</w:t>
            </w:r>
          </w:p>
        </w:tc>
        <w:tc>
          <w:tcPr>
            <w:tcW w:w="1276" w:type="dxa"/>
            <w:tcBorders>
              <w:top w:val="single" w:sz="6" w:space="0" w:color="auto"/>
              <w:left w:val="single" w:sz="6" w:space="0" w:color="auto"/>
              <w:bottom w:val="single" w:sz="6" w:space="0" w:color="auto"/>
              <w:right w:val="single" w:sz="6" w:space="0" w:color="auto"/>
            </w:tcBorders>
          </w:tcPr>
          <w:p w14:paraId="4CC7BF71" w14:textId="77777777" w:rsidR="00880398" w:rsidRPr="00331320" w:rsidRDefault="00796730">
            <w:pPr>
              <w:pStyle w:val="PlainText1"/>
              <w:jc w:val="center"/>
              <w:rPr>
                <w:rFonts w:ascii="Times New Roman" w:hAnsi="Times New Roman"/>
                <w:lang w:val="de-DE"/>
              </w:rPr>
            </w:pPr>
            <w:r>
              <w:rPr>
                <w:rFonts w:ascii="Times New Roman" w:hAnsi="Times New Roman"/>
                <w:lang w:val="de-DE"/>
              </w:rPr>
              <w:t>3</w:t>
            </w:r>
          </w:p>
        </w:tc>
        <w:tc>
          <w:tcPr>
            <w:tcW w:w="1487" w:type="dxa"/>
            <w:vMerge w:val="restart"/>
            <w:tcBorders>
              <w:top w:val="single" w:sz="6" w:space="0" w:color="auto"/>
              <w:left w:val="single" w:sz="6" w:space="0" w:color="auto"/>
              <w:right w:val="single" w:sz="6" w:space="0" w:color="auto"/>
            </w:tcBorders>
            <w:vAlign w:val="center"/>
          </w:tcPr>
          <w:p w14:paraId="26082B38" w14:textId="77777777" w:rsidR="00880398" w:rsidRPr="00331320" w:rsidRDefault="00880398" w:rsidP="00880398">
            <w:pPr>
              <w:pStyle w:val="PlainText1"/>
              <w:jc w:val="center"/>
              <w:rPr>
                <w:rFonts w:ascii="Times New Roman" w:hAnsi="Times New Roman"/>
                <w:lang w:val="de-DE"/>
              </w:rPr>
            </w:pPr>
            <w:r w:rsidRPr="00331320">
              <w:rPr>
                <w:rFonts w:ascii="Times New Roman" w:hAnsi="Times New Roman"/>
                <w:lang w:val="de-DE"/>
              </w:rPr>
              <w:t>1</w:t>
            </w:r>
          </w:p>
        </w:tc>
      </w:tr>
      <w:tr w:rsidR="00880398" w:rsidRPr="00331320" w14:paraId="3001D01F" w14:textId="77777777" w:rsidTr="00874488">
        <w:tc>
          <w:tcPr>
            <w:tcW w:w="594" w:type="dxa"/>
            <w:tcBorders>
              <w:top w:val="single" w:sz="6" w:space="0" w:color="auto"/>
              <w:left w:val="single" w:sz="6" w:space="0" w:color="auto"/>
              <w:bottom w:val="single" w:sz="6" w:space="0" w:color="auto"/>
              <w:right w:val="single" w:sz="6" w:space="0" w:color="auto"/>
            </w:tcBorders>
          </w:tcPr>
          <w:p w14:paraId="0D489DE0" w14:textId="77777777" w:rsidR="00880398" w:rsidRPr="00331320" w:rsidRDefault="00880398">
            <w:pPr>
              <w:pStyle w:val="PlainText1"/>
              <w:rPr>
                <w:rFonts w:ascii="Times New Roman" w:hAnsi="Times New Roman"/>
                <w:lang w:val="de-DE"/>
              </w:rPr>
            </w:pPr>
            <w:r w:rsidRPr="00331320">
              <w:rPr>
                <w:rFonts w:ascii="Times New Roman" w:hAnsi="Times New Roman"/>
                <w:lang w:val="de-DE"/>
              </w:rPr>
              <w:t>8.2</w:t>
            </w:r>
          </w:p>
        </w:tc>
        <w:tc>
          <w:tcPr>
            <w:tcW w:w="5245" w:type="dxa"/>
            <w:tcBorders>
              <w:top w:val="single" w:sz="6" w:space="0" w:color="auto"/>
              <w:left w:val="single" w:sz="6" w:space="0" w:color="auto"/>
              <w:bottom w:val="single" w:sz="6" w:space="0" w:color="auto"/>
              <w:right w:val="single" w:sz="6" w:space="0" w:color="auto"/>
            </w:tcBorders>
          </w:tcPr>
          <w:p w14:paraId="35DD653B" w14:textId="77777777" w:rsidR="00880398" w:rsidRPr="00331320" w:rsidRDefault="00880398">
            <w:pPr>
              <w:pStyle w:val="PlainText1"/>
              <w:ind w:left="290"/>
              <w:rPr>
                <w:rFonts w:ascii="Times New Roman" w:hAnsi="Times New Roman"/>
                <w:lang w:val="de-DE"/>
              </w:rPr>
            </w:pPr>
            <w:r w:rsidRPr="00331320">
              <w:rPr>
                <w:rFonts w:ascii="Times New Roman" w:hAnsi="Times New Roman"/>
                <w:lang w:val="de-DE"/>
              </w:rPr>
              <w:t>Gefahreneigenschaften</w:t>
            </w:r>
          </w:p>
        </w:tc>
        <w:tc>
          <w:tcPr>
            <w:tcW w:w="1276" w:type="dxa"/>
            <w:tcBorders>
              <w:top w:val="single" w:sz="6" w:space="0" w:color="auto"/>
              <w:left w:val="single" w:sz="6" w:space="0" w:color="auto"/>
              <w:bottom w:val="single" w:sz="6" w:space="0" w:color="auto"/>
              <w:right w:val="single" w:sz="6" w:space="0" w:color="auto"/>
            </w:tcBorders>
          </w:tcPr>
          <w:p w14:paraId="09814D85" w14:textId="77777777" w:rsidR="00880398" w:rsidRPr="00331320" w:rsidRDefault="001A24CE">
            <w:pPr>
              <w:pStyle w:val="PlainText1"/>
              <w:jc w:val="center"/>
              <w:rPr>
                <w:rFonts w:ascii="Times New Roman" w:hAnsi="Times New Roman"/>
                <w:lang w:val="de-DE"/>
              </w:rPr>
            </w:pPr>
            <w:r>
              <w:rPr>
                <w:rFonts w:ascii="Times New Roman" w:hAnsi="Times New Roman"/>
                <w:lang w:val="de-DE"/>
              </w:rPr>
              <w:t>11</w:t>
            </w:r>
          </w:p>
        </w:tc>
        <w:tc>
          <w:tcPr>
            <w:tcW w:w="1487" w:type="dxa"/>
            <w:vMerge/>
            <w:tcBorders>
              <w:left w:val="single" w:sz="6" w:space="0" w:color="auto"/>
              <w:bottom w:val="single" w:sz="6" w:space="0" w:color="auto"/>
              <w:right w:val="single" w:sz="6" w:space="0" w:color="auto"/>
            </w:tcBorders>
          </w:tcPr>
          <w:p w14:paraId="4087ACED" w14:textId="77777777" w:rsidR="00880398" w:rsidRPr="00331320" w:rsidRDefault="00880398">
            <w:pPr>
              <w:pStyle w:val="PlainText1"/>
              <w:jc w:val="center"/>
              <w:rPr>
                <w:rFonts w:ascii="Times New Roman" w:hAnsi="Times New Roman"/>
                <w:lang w:val="de-DE"/>
              </w:rPr>
            </w:pPr>
          </w:p>
        </w:tc>
      </w:tr>
      <w:tr w:rsidR="008A7836" w:rsidRPr="00331320" w14:paraId="2FEABB73" w14:textId="77777777" w:rsidTr="00874488">
        <w:tc>
          <w:tcPr>
            <w:tcW w:w="594" w:type="dxa"/>
            <w:tcBorders>
              <w:top w:val="single" w:sz="6" w:space="0" w:color="auto"/>
              <w:left w:val="single" w:sz="6" w:space="0" w:color="auto"/>
              <w:bottom w:val="single" w:sz="6" w:space="0" w:color="auto"/>
              <w:right w:val="single" w:sz="6" w:space="0" w:color="auto"/>
            </w:tcBorders>
          </w:tcPr>
          <w:p w14:paraId="509A0ECD"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9</w:t>
            </w:r>
          </w:p>
        </w:tc>
        <w:tc>
          <w:tcPr>
            <w:tcW w:w="5245" w:type="dxa"/>
            <w:tcBorders>
              <w:top w:val="single" w:sz="6" w:space="0" w:color="auto"/>
              <w:left w:val="single" w:sz="6" w:space="0" w:color="auto"/>
              <w:bottom w:val="single" w:sz="6" w:space="0" w:color="auto"/>
              <w:right w:val="single" w:sz="6" w:space="0" w:color="auto"/>
            </w:tcBorders>
          </w:tcPr>
          <w:p w14:paraId="4136AAA2"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Verbindungen und chemische Formeln</w:t>
            </w:r>
          </w:p>
        </w:tc>
        <w:tc>
          <w:tcPr>
            <w:tcW w:w="1276" w:type="dxa"/>
            <w:tcBorders>
              <w:top w:val="single" w:sz="6" w:space="0" w:color="auto"/>
              <w:left w:val="single" w:sz="6" w:space="0" w:color="auto"/>
              <w:bottom w:val="single" w:sz="6" w:space="0" w:color="auto"/>
              <w:right w:val="single" w:sz="6" w:space="0" w:color="auto"/>
            </w:tcBorders>
          </w:tcPr>
          <w:p w14:paraId="693CF2B9"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6</w:t>
            </w:r>
          </w:p>
        </w:tc>
        <w:tc>
          <w:tcPr>
            <w:tcW w:w="1487" w:type="dxa"/>
            <w:tcBorders>
              <w:top w:val="single" w:sz="6" w:space="0" w:color="auto"/>
              <w:left w:val="single" w:sz="6" w:space="0" w:color="auto"/>
              <w:bottom w:val="single" w:sz="6" w:space="0" w:color="auto"/>
              <w:right w:val="single" w:sz="6" w:space="0" w:color="auto"/>
            </w:tcBorders>
          </w:tcPr>
          <w:p w14:paraId="6238964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0BFDBCDA" w14:textId="77777777" w:rsidTr="00874488">
        <w:trPr>
          <w:cantSplit/>
        </w:trPr>
        <w:tc>
          <w:tcPr>
            <w:tcW w:w="7115" w:type="dxa"/>
            <w:gridSpan w:val="3"/>
            <w:tcBorders>
              <w:top w:val="single" w:sz="6" w:space="0" w:color="auto"/>
              <w:left w:val="single" w:sz="6" w:space="0" w:color="auto"/>
              <w:bottom w:val="single" w:sz="6" w:space="0" w:color="auto"/>
              <w:right w:val="single" w:sz="6" w:space="0" w:color="auto"/>
            </w:tcBorders>
          </w:tcPr>
          <w:p w14:paraId="5B25FC73"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 xml:space="preserve">     </w:t>
            </w:r>
            <w:r w:rsidR="00D719DD" w:rsidRPr="00331320">
              <w:rPr>
                <w:rFonts w:ascii="Times New Roman" w:hAnsi="Times New Roman"/>
                <w:lang w:val="de-DE"/>
              </w:rPr>
              <w:t>Insgesamt</w:t>
            </w:r>
          </w:p>
        </w:tc>
        <w:tc>
          <w:tcPr>
            <w:tcW w:w="1487" w:type="dxa"/>
            <w:tcBorders>
              <w:top w:val="single" w:sz="6" w:space="0" w:color="auto"/>
              <w:left w:val="single" w:sz="6" w:space="0" w:color="auto"/>
              <w:bottom w:val="single" w:sz="6" w:space="0" w:color="auto"/>
              <w:right w:val="single" w:sz="6" w:space="0" w:color="auto"/>
            </w:tcBorders>
          </w:tcPr>
          <w:p w14:paraId="5B52A12A" w14:textId="77777777" w:rsidR="008A7836" w:rsidRPr="00331320" w:rsidRDefault="00880398">
            <w:pPr>
              <w:pStyle w:val="PlainText1"/>
              <w:jc w:val="center"/>
              <w:rPr>
                <w:rFonts w:ascii="Times New Roman" w:hAnsi="Times New Roman"/>
                <w:lang w:val="de-DE"/>
              </w:rPr>
            </w:pPr>
            <w:r w:rsidRPr="00331320">
              <w:rPr>
                <w:rFonts w:ascii="Times New Roman" w:hAnsi="Times New Roman"/>
                <w:lang w:val="de-DE"/>
              </w:rPr>
              <w:t>9</w:t>
            </w:r>
          </w:p>
        </w:tc>
      </w:tr>
    </w:tbl>
    <w:p w14:paraId="20429C96" w14:textId="26102D6B" w:rsidR="007E71C4" w:rsidRDefault="007E71C4">
      <w:pPr>
        <w:pStyle w:val="PlainText1"/>
        <w:ind w:left="540" w:hanging="540"/>
        <w:jc w:val="both"/>
        <w:rPr>
          <w:rFonts w:ascii="Times New Roman" w:hAnsi="Times New Roman"/>
          <w:b/>
          <w:lang w:val="de-DE"/>
        </w:rPr>
      </w:pPr>
    </w:p>
    <w:p w14:paraId="55AB15F2" w14:textId="77777777" w:rsidR="007E71C4" w:rsidRDefault="007E71C4">
      <w:pPr>
        <w:overflowPunct/>
        <w:autoSpaceDE/>
        <w:autoSpaceDN/>
        <w:adjustRightInd/>
        <w:textAlignment w:val="auto"/>
        <w:rPr>
          <w:b/>
          <w:sz w:val="20"/>
          <w:lang w:val="de-DE"/>
        </w:rPr>
      </w:pPr>
      <w:r>
        <w:rPr>
          <w:b/>
          <w:lang w:val="de-DE"/>
        </w:rPr>
        <w:br w:type="page"/>
      </w:r>
    </w:p>
    <w:p w14:paraId="75890EF8" w14:textId="77777777" w:rsidR="005550D9" w:rsidRDefault="005550D9">
      <w:pPr>
        <w:pStyle w:val="PlainText1"/>
        <w:ind w:left="540" w:hanging="540"/>
        <w:jc w:val="both"/>
        <w:rPr>
          <w:rFonts w:ascii="Times New Roman" w:hAnsi="Times New Roman"/>
          <w:b/>
          <w:lang w:val="de-DE"/>
        </w:rPr>
      </w:pPr>
    </w:p>
    <w:p w14:paraId="367DF278" w14:textId="77777777" w:rsidR="008A7836" w:rsidRPr="00EF6354" w:rsidRDefault="00585D8A" w:rsidP="00585D8A">
      <w:pPr>
        <w:pStyle w:val="N2"/>
        <w:numPr>
          <w:ilvl w:val="0"/>
          <w:numId w:val="10"/>
        </w:numPr>
        <w:tabs>
          <w:tab w:val="clear" w:pos="-340"/>
          <w:tab w:val="clear" w:pos="284"/>
          <w:tab w:val="clear" w:pos="454"/>
          <w:tab w:val="clear" w:pos="680"/>
          <w:tab w:val="clear" w:pos="1418"/>
        </w:tabs>
        <w:spacing w:before="120"/>
        <w:rPr>
          <w:rFonts w:ascii="Times New Roman" w:hAnsi="Times New Roman"/>
          <w:i/>
          <w:sz w:val="20"/>
          <w:lang w:val="de-DE"/>
        </w:rPr>
      </w:pPr>
      <w:r>
        <w:rPr>
          <w:rFonts w:ascii="Times New Roman" w:hAnsi="Times New Roman"/>
          <w:i/>
          <w:sz w:val="20"/>
          <w:lang w:val="de-DE"/>
        </w:rPr>
        <w:t xml:space="preserve"> </w:t>
      </w:r>
      <w:r w:rsidR="006217AB">
        <w:rPr>
          <w:rFonts w:ascii="Times New Roman" w:hAnsi="Times New Roman"/>
          <w:i/>
          <w:sz w:val="20"/>
          <w:lang w:val="de-DE"/>
        </w:rPr>
        <w:tab/>
      </w:r>
      <w:r w:rsidR="008A7836" w:rsidRPr="00EF6354">
        <w:rPr>
          <w:rFonts w:ascii="Times New Roman" w:hAnsi="Times New Roman"/>
          <w:i/>
          <w:sz w:val="20"/>
          <w:lang w:val="de-DE"/>
        </w:rPr>
        <w:t>Praxis</w:t>
      </w:r>
    </w:p>
    <w:p w14:paraId="18CBC67B" w14:textId="77777777" w:rsidR="008A7836" w:rsidRPr="00331320" w:rsidRDefault="008A7836">
      <w:pPr>
        <w:pStyle w:val="PlainText1"/>
        <w:ind w:left="540" w:hanging="540"/>
        <w:jc w:val="both"/>
        <w:rPr>
          <w:rFonts w:ascii="Times New Roman" w:hAnsi="Times New Roman"/>
          <w:b/>
          <w:lang w:val="de-DE"/>
        </w:rPr>
      </w:pPr>
      <w:r w:rsidRPr="00331320">
        <w:rPr>
          <w:rFonts w:ascii="Times New Roman" w:hAnsi="Times New Roman"/>
          <w:b/>
          <w:lang w:val="de-DE"/>
        </w:rPr>
        <w:tab/>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5245"/>
        <w:gridCol w:w="1276"/>
        <w:gridCol w:w="1487"/>
      </w:tblGrid>
      <w:tr w:rsidR="008A7836" w:rsidRPr="009078E7" w14:paraId="549043F9" w14:textId="77777777" w:rsidTr="00874488">
        <w:trPr>
          <w:cantSplit/>
        </w:trPr>
        <w:tc>
          <w:tcPr>
            <w:tcW w:w="5839" w:type="dxa"/>
            <w:gridSpan w:val="2"/>
            <w:tcBorders>
              <w:top w:val="single" w:sz="6" w:space="0" w:color="auto"/>
              <w:left w:val="single" w:sz="6" w:space="0" w:color="auto"/>
              <w:bottom w:val="single" w:sz="6" w:space="0" w:color="auto"/>
              <w:right w:val="single" w:sz="6" w:space="0" w:color="auto"/>
            </w:tcBorders>
          </w:tcPr>
          <w:p w14:paraId="5C8A0AD7" w14:textId="77777777" w:rsidR="008A7836" w:rsidRPr="00331320" w:rsidRDefault="008A7836">
            <w:pPr>
              <w:pStyle w:val="PlainText1"/>
              <w:jc w:val="center"/>
              <w:rPr>
                <w:rFonts w:ascii="Times New Roman" w:hAnsi="Times New Roman"/>
                <w:b/>
                <w:lang w:val="de-DE"/>
              </w:rPr>
            </w:pPr>
          </w:p>
          <w:p w14:paraId="36CEAFC0"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276" w:type="dxa"/>
            <w:tcBorders>
              <w:top w:val="single" w:sz="6" w:space="0" w:color="auto"/>
              <w:left w:val="single" w:sz="6" w:space="0" w:color="auto"/>
              <w:bottom w:val="single" w:sz="6" w:space="0" w:color="auto"/>
              <w:right w:val="single" w:sz="6" w:space="0" w:color="auto"/>
            </w:tcBorders>
          </w:tcPr>
          <w:p w14:paraId="323923D4"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487" w:type="dxa"/>
            <w:tcBorders>
              <w:top w:val="single" w:sz="6" w:space="0" w:color="auto"/>
              <w:left w:val="single" w:sz="6" w:space="0" w:color="auto"/>
              <w:bottom w:val="single" w:sz="6" w:space="0" w:color="auto"/>
              <w:right w:val="single" w:sz="6" w:space="0" w:color="auto"/>
            </w:tcBorders>
          </w:tcPr>
          <w:p w14:paraId="55205601"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8A7836" w:rsidRPr="00331320" w14:paraId="56ADDAF1" w14:textId="77777777" w:rsidTr="00874488">
        <w:tc>
          <w:tcPr>
            <w:tcW w:w="594" w:type="dxa"/>
            <w:tcBorders>
              <w:top w:val="single" w:sz="6" w:space="0" w:color="auto"/>
              <w:left w:val="single" w:sz="6" w:space="0" w:color="auto"/>
              <w:bottom w:val="single" w:sz="6" w:space="0" w:color="auto"/>
              <w:right w:val="single" w:sz="6" w:space="0" w:color="auto"/>
            </w:tcBorders>
          </w:tcPr>
          <w:p w14:paraId="3D8C789B"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1</w:t>
            </w:r>
          </w:p>
        </w:tc>
        <w:tc>
          <w:tcPr>
            <w:tcW w:w="5245" w:type="dxa"/>
            <w:tcBorders>
              <w:top w:val="single" w:sz="6" w:space="0" w:color="auto"/>
              <w:left w:val="single" w:sz="6" w:space="0" w:color="auto"/>
              <w:bottom w:val="single" w:sz="6" w:space="0" w:color="auto"/>
              <w:right w:val="single" w:sz="6" w:space="0" w:color="auto"/>
            </w:tcBorders>
          </w:tcPr>
          <w:p w14:paraId="50FBA14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Spülen</w:t>
            </w:r>
          </w:p>
        </w:tc>
        <w:tc>
          <w:tcPr>
            <w:tcW w:w="1276" w:type="dxa"/>
            <w:tcBorders>
              <w:top w:val="single" w:sz="6" w:space="0" w:color="auto"/>
              <w:left w:val="single" w:sz="6" w:space="0" w:color="auto"/>
              <w:bottom w:val="single" w:sz="6" w:space="0" w:color="auto"/>
              <w:right w:val="single" w:sz="6" w:space="0" w:color="auto"/>
            </w:tcBorders>
          </w:tcPr>
          <w:p w14:paraId="6067323A"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71FECA90" w14:textId="77777777" w:rsidR="008A7836" w:rsidRPr="00331320" w:rsidRDefault="008A7836">
            <w:pPr>
              <w:pStyle w:val="PlainText1"/>
              <w:jc w:val="center"/>
              <w:rPr>
                <w:rFonts w:ascii="Times New Roman" w:hAnsi="Times New Roman"/>
                <w:lang w:val="de-DE"/>
              </w:rPr>
            </w:pPr>
          </w:p>
        </w:tc>
      </w:tr>
      <w:tr w:rsidR="008A7836" w:rsidRPr="00331320" w14:paraId="62CAC701" w14:textId="77777777" w:rsidTr="00874488">
        <w:tc>
          <w:tcPr>
            <w:tcW w:w="594" w:type="dxa"/>
            <w:tcBorders>
              <w:top w:val="single" w:sz="6" w:space="0" w:color="auto"/>
              <w:left w:val="single" w:sz="6" w:space="0" w:color="auto"/>
              <w:bottom w:val="single" w:sz="6" w:space="0" w:color="auto"/>
              <w:right w:val="single" w:sz="6" w:space="0" w:color="auto"/>
            </w:tcBorders>
          </w:tcPr>
          <w:p w14:paraId="66B5274A"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1.1</w:t>
            </w:r>
          </w:p>
        </w:tc>
        <w:tc>
          <w:tcPr>
            <w:tcW w:w="5245" w:type="dxa"/>
            <w:tcBorders>
              <w:top w:val="single" w:sz="6" w:space="0" w:color="auto"/>
              <w:left w:val="single" w:sz="6" w:space="0" w:color="auto"/>
              <w:bottom w:val="single" w:sz="6" w:space="0" w:color="auto"/>
              <w:right w:val="single" w:sz="6" w:space="0" w:color="auto"/>
            </w:tcBorders>
          </w:tcPr>
          <w:p w14:paraId="4EB1369F"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Spülen bei Ladungswechsel</w:t>
            </w:r>
          </w:p>
        </w:tc>
        <w:tc>
          <w:tcPr>
            <w:tcW w:w="1276" w:type="dxa"/>
            <w:tcBorders>
              <w:top w:val="single" w:sz="6" w:space="0" w:color="auto"/>
              <w:left w:val="single" w:sz="6" w:space="0" w:color="auto"/>
              <w:bottom w:val="single" w:sz="6" w:space="0" w:color="auto"/>
              <w:right w:val="single" w:sz="6" w:space="0" w:color="auto"/>
            </w:tcBorders>
          </w:tcPr>
          <w:p w14:paraId="7F894B73" w14:textId="77777777" w:rsidR="008A7836" w:rsidRPr="00331320" w:rsidRDefault="001A24CE">
            <w:pPr>
              <w:pStyle w:val="PlainText1"/>
              <w:jc w:val="center"/>
              <w:rPr>
                <w:rFonts w:ascii="Times New Roman" w:hAnsi="Times New Roman"/>
                <w:lang w:val="de-DE"/>
              </w:rPr>
            </w:pPr>
            <w:r>
              <w:rPr>
                <w:rFonts w:ascii="Times New Roman" w:hAnsi="Times New Roman"/>
                <w:lang w:val="de-DE"/>
              </w:rPr>
              <w:t>6</w:t>
            </w:r>
          </w:p>
        </w:tc>
        <w:tc>
          <w:tcPr>
            <w:tcW w:w="1487" w:type="dxa"/>
            <w:tcBorders>
              <w:top w:val="single" w:sz="6" w:space="0" w:color="auto"/>
              <w:left w:val="single" w:sz="6" w:space="0" w:color="auto"/>
              <w:bottom w:val="nil"/>
              <w:right w:val="single" w:sz="6" w:space="0" w:color="auto"/>
            </w:tcBorders>
          </w:tcPr>
          <w:p w14:paraId="512064E0" w14:textId="77777777" w:rsidR="008A7836" w:rsidRPr="00331320" w:rsidRDefault="008A7836">
            <w:pPr>
              <w:pStyle w:val="PlainText1"/>
              <w:jc w:val="center"/>
              <w:rPr>
                <w:rFonts w:ascii="Times New Roman" w:hAnsi="Times New Roman"/>
                <w:lang w:val="de-DE"/>
              </w:rPr>
            </w:pPr>
          </w:p>
        </w:tc>
      </w:tr>
      <w:tr w:rsidR="008A7836" w:rsidRPr="00331320" w14:paraId="0F688D32" w14:textId="77777777" w:rsidTr="00874488">
        <w:tc>
          <w:tcPr>
            <w:tcW w:w="594" w:type="dxa"/>
            <w:tcBorders>
              <w:top w:val="single" w:sz="6" w:space="0" w:color="auto"/>
              <w:left w:val="single" w:sz="6" w:space="0" w:color="auto"/>
              <w:bottom w:val="single" w:sz="6" w:space="0" w:color="auto"/>
              <w:right w:val="single" w:sz="6" w:space="0" w:color="auto"/>
            </w:tcBorders>
          </w:tcPr>
          <w:p w14:paraId="18416535"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1.2</w:t>
            </w:r>
          </w:p>
        </w:tc>
        <w:tc>
          <w:tcPr>
            <w:tcW w:w="5245" w:type="dxa"/>
            <w:tcBorders>
              <w:top w:val="single" w:sz="6" w:space="0" w:color="auto"/>
              <w:left w:val="single" w:sz="6" w:space="0" w:color="auto"/>
              <w:bottom w:val="single" w:sz="6" w:space="0" w:color="auto"/>
              <w:right w:val="single" w:sz="6" w:space="0" w:color="auto"/>
            </w:tcBorders>
          </w:tcPr>
          <w:p w14:paraId="1FD44EB0"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Spülen von Luft zu Ladung</w:t>
            </w:r>
          </w:p>
        </w:tc>
        <w:tc>
          <w:tcPr>
            <w:tcW w:w="1276" w:type="dxa"/>
            <w:tcBorders>
              <w:top w:val="single" w:sz="6" w:space="0" w:color="auto"/>
              <w:left w:val="single" w:sz="6" w:space="0" w:color="auto"/>
              <w:bottom w:val="single" w:sz="6" w:space="0" w:color="auto"/>
              <w:right w:val="single" w:sz="6" w:space="0" w:color="auto"/>
            </w:tcBorders>
          </w:tcPr>
          <w:p w14:paraId="2EDB84C3"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5</w:t>
            </w:r>
          </w:p>
        </w:tc>
        <w:tc>
          <w:tcPr>
            <w:tcW w:w="1487" w:type="dxa"/>
            <w:tcBorders>
              <w:top w:val="nil"/>
              <w:left w:val="single" w:sz="6" w:space="0" w:color="auto"/>
              <w:bottom w:val="single" w:sz="6" w:space="0" w:color="auto"/>
              <w:right w:val="single" w:sz="6" w:space="0" w:color="auto"/>
            </w:tcBorders>
          </w:tcPr>
          <w:p w14:paraId="368109FA"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1BD3F5E8" w14:textId="77777777" w:rsidTr="00874488">
        <w:tc>
          <w:tcPr>
            <w:tcW w:w="594" w:type="dxa"/>
            <w:tcBorders>
              <w:top w:val="single" w:sz="6" w:space="0" w:color="auto"/>
              <w:left w:val="single" w:sz="6" w:space="0" w:color="auto"/>
              <w:bottom w:val="single" w:sz="6" w:space="0" w:color="auto"/>
              <w:right w:val="single" w:sz="6" w:space="0" w:color="auto"/>
            </w:tcBorders>
          </w:tcPr>
          <w:p w14:paraId="38FD74AE"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1.3</w:t>
            </w:r>
          </w:p>
        </w:tc>
        <w:tc>
          <w:tcPr>
            <w:tcW w:w="5245" w:type="dxa"/>
            <w:tcBorders>
              <w:top w:val="single" w:sz="6" w:space="0" w:color="auto"/>
              <w:left w:val="single" w:sz="6" w:space="0" w:color="auto"/>
              <w:bottom w:val="single" w:sz="6" w:space="0" w:color="auto"/>
              <w:right w:val="single" w:sz="6" w:space="0" w:color="auto"/>
            </w:tcBorders>
          </w:tcPr>
          <w:p w14:paraId="6E7215EB"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Spülmethoden und Spülen vor Betreten</w:t>
            </w:r>
            <w:r w:rsidR="00847321" w:rsidRPr="00331320">
              <w:rPr>
                <w:rFonts w:ascii="Times New Roman" w:hAnsi="Times New Roman"/>
                <w:lang w:val="de-DE"/>
              </w:rPr>
              <w:t xml:space="preserve"> der Ladetanks</w:t>
            </w:r>
          </w:p>
        </w:tc>
        <w:tc>
          <w:tcPr>
            <w:tcW w:w="1276" w:type="dxa"/>
            <w:tcBorders>
              <w:top w:val="single" w:sz="6" w:space="0" w:color="auto"/>
              <w:left w:val="single" w:sz="6" w:space="0" w:color="auto"/>
              <w:bottom w:val="single" w:sz="6" w:space="0" w:color="auto"/>
              <w:right w:val="single" w:sz="6" w:space="0" w:color="auto"/>
            </w:tcBorders>
          </w:tcPr>
          <w:p w14:paraId="29BFC8FD"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8</w:t>
            </w:r>
          </w:p>
        </w:tc>
        <w:tc>
          <w:tcPr>
            <w:tcW w:w="1487" w:type="dxa"/>
            <w:tcBorders>
              <w:top w:val="single" w:sz="6" w:space="0" w:color="auto"/>
              <w:left w:val="single" w:sz="6" w:space="0" w:color="auto"/>
              <w:bottom w:val="single" w:sz="6" w:space="0" w:color="auto"/>
              <w:right w:val="single" w:sz="6" w:space="0" w:color="auto"/>
            </w:tcBorders>
          </w:tcPr>
          <w:p w14:paraId="3D8E6C0D"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4D5A8E9D" w14:textId="77777777" w:rsidTr="00874488">
        <w:tc>
          <w:tcPr>
            <w:tcW w:w="594" w:type="dxa"/>
            <w:tcBorders>
              <w:top w:val="single" w:sz="6" w:space="0" w:color="auto"/>
              <w:left w:val="single" w:sz="6" w:space="0" w:color="auto"/>
              <w:bottom w:val="single" w:sz="6" w:space="0" w:color="auto"/>
              <w:right w:val="single" w:sz="6" w:space="0" w:color="auto"/>
            </w:tcBorders>
          </w:tcPr>
          <w:p w14:paraId="2D8D8E30"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2</w:t>
            </w:r>
          </w:p>
        </w:tc>
        <w:tc>
          <w:tcPr>
            <w:tcW w:w="5245" w:type="dxa"/>
            <w:tcBorders>
              <w:top w:val="single" w:sz="6" w:space="0" w:color="auto"/>
              <w:left w:val="single" w:sz="6" w:space="0" w:color="auto"/>
              <w:bottom w:val="single" w:sz="6" w:space="0" w:color="auto"/>
              <w:right w:val="single" w:sz="6" w:space="0" w:color="auto"/>
            </w:tcBorders>
          </w:tcPr>
          <w:p w14:paraId="2A94972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Probeentnahme</w:t>
            </w:r>
          </w:p>
        </w:tc>
        <w:tc>
          <w:tcPr>
            <w:tcW w:w="1276" w:type="dxa"/>
            <w:tcBorders>
              <w:top w:val="single" w:sz="6" w:space="0" w:color="auto"/>
              <w:left w:val="single" w:sz="6" w:space="0" w:color="auto"/>
              <w:bottom w:val="single" w:sz="6" w:space="0" w:color="auto"/>
              <w:right w:val="single" w:sz="6" w:space="0" w:color="auto"/>
            </w:tcBorders>
          </w:tcPr>
          <w:p w14:paraId="2177E3ED"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6</w:t>
            </w:r>
          </w:p>
        </w:tc>
        <w:tc>
          <w:tcPr>
            <w:tcW w:w="1487" w:type="dxa"/>
            <w:tcBorders>
              <w:top w:val="single" w:sz="6" w:space="0" w:color="auto"/>
              <w:left w:val="single" w:sz="6" w:space="0" w:color="auto"/>
              <w:bottom w:val="single" w:sz="6" w:space="0" w:color="auto"/>
              <w:right w:val="single" w:sz="6" w:space="0" w:color="auto"/>
            </w:tcBorders>
          </w:tcPr>
          <w:p w14:paraId="0F6FC162"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6F49EB5E" w14:textId="77777777" w:rsidTr="00874488">
        <w:tc>
          <w:tcPr>
            <w:tcW w:w="594" w:type="dxa"/>
            <w:tcBorders>
              <w:top w:val="single" w:sz="6" w:space="0" w:color="auto"/>
              <w:left w:val="single" w:sz="6" w:space="0" w:color="auto"/>
              <w:bottom w:val="single" w:sz="6" w:space="0" w:color="auto"/>
              <w:right w:val="single" w:sz="6" w:space="0" w:color="auto"/>
            </w:tcBorders>
          </w:tcPr>
          <w:p w14:paraId="261DF7DA"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3</w:t>
            </w:r>
          </w:p>
        </w:tc>
        <w:tc>
          <w:tcPr>
            <w:tcW w:w="5245" w:type="dxa"/>
            <w:tcBorders>
              <w:top w:val="single" w:sz="6" w:space="0" w:color="auto"/>
              <w:left w:val="single" w:sz="6" w:space="0" w:color="auto"/>
              <w:bottom w:val="single" w:sz="6" w:space="0" w:color="auto"/>
              <w:right w:val="single" w:sz="6" w:space="0" w:color="auto"/>
            </w:tcBorders>
          </w:tcPr>
          <w:p w14:paraId="66BA1F5D"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Explosionsgefahr</w:t>
            </w:r>
          </w:p>
        </w:tc>
        <w:tc>
          <w:tcPr>
            <w:tcW w:w="1276" w:type="dxa"/>
            <w:tcBorders>
              <w:top w:val="single" w:sz="6" w:space="0" w:color="auto"/>
              <w:left w:val="single" w:sz="6" w:space="0" w:color="auto"/>
              <w:bottom w:val="single" w:sz="6" w:space="0" w:color="auto"/>
              <w:right w:val="single" w:sz="6" w:space="0" w:color="auto"/>
            </w:tcBorders>
          </w:tcPr>
          <w:p w14:paraId="0D522355"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9</w:t>
            </w:r>
          </w:p>
        </w:tc>
        <w:tc>
          <w:tcPr>
            <w:tcW w:w="1487" w:type="dxa"/>
            <w:tcBorders>
              <w:top w:val="single" w:sz="6" w:space="0" w:color="auto"/>
              <w:left w:val="single" w:sz="6" w:space="0" w:color="auto"/>
              <w:bottom w:val="single" w:sz="6" w:space="0" w:color="auto"/>
              <w:right w:val="single" w:sz="6" w:space="0" w:color="auto"/>
            </w:tcBorders>
          </w:tcPr>
          <w:p w14:paraId="2322209D"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11DD0ABC" w14:textId="77777777" w:rsidTr="00874488">
        <w:tc>
          <w:tcPr>
            <w:tcW w:w="594" w:type="dxa"/>
            <w:tcBorders>
              <w:top w:val="single" w:sz="6" w:space="0" w:color="auto"/>
              <w:left w:val="single" w:sz="6" w:space="0" w:color="auto"/>
              <w:bottom w:val="single" w:sz="6" w:space="0" w:color="auto"/>
              <w:right w:val="single" w:sz="6" w:space="0" w:color="auto"/>
            </w:tcBorders>
          </w:tcPr>
          <w:p w14:paraId="01D7682B"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4</w:t>
            </w:r>
          </w:p>
        </w:tc>
        <w:tc>
          <w:tcPr>
            <w:tcW w:w="5245" w:type="dxa"/>
            <w:tcBorders>
              <w:top w:val="single" w:sz="6" w:space="0" w:color="auto"/>
              <w:left w:val="single" w:sz="6" w:space="0" w:color="auto"/>
              <w:bottom w:val="single" w:sz="6" w:space="0" w:color="auto"/>
              <w:right w:val="single" w:sz="6" w:space="0" w:color="auto"/>
            </w:tcBorders>
          </w:tcPr>
          <w:p w14:paraId="3FC3E634"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Gesundheitsrisiken</w:t>
            </w:r>
          </w:p>
        </w:tc>
        <w:tc>
          <w:tcPr>
            <w:tcW w:w="1276" w:type="dxa"/>
            <w:tcBorders>
              <w:top w:val="single" w:sz="6" w:space="0" w:color="auto"/>
              <w:left w:val="single" w:sz="6" w:space="0" w:color="auto"/>
              <w:bottom w:val="single" w:sz="6" w:space="0" w:color="auto"/>
              <w:right w:val="single" w:sz="6" w:space="0" w:color="auto"/>
            </w:tcBorders>
          </w:tcPr>
          <w:p w14:paraId="596335A7"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8</w:t>
            </w:r>
          </w:p>
        </w:tc>
        <w:tc>
          <w:tcPr>
            <w:tcW w:w="1487" w:type="dxa"/>
            <w:tcBorders>
              <w:top w:val="single" w:sz="6" w:space="0" w:color="auto"/>
              <w:left w:val="single" w:sz="6" w:space="0" w:color="auto"/>
              <w:bottom w:val="single" w:sz="6" w:space="0" w:color="auto"/>
              <w:right w:val="single" w:sz="6" w:space="0" w:color="auto"/>
            </w:tcBorders>
          </w:tcPr>
          <w:p w14:paraId="4E0E3390"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2580D32B" w14:textId="77777777" w:rsidTr="00874488">
        <w:tc>
          <w:tcPr>
            <w:tcW w:w="594" w:type="dxa"/>
            <w:tcBorders>
              <w:top w:val="single" w:sz="6" w:space="0" w:color="auto"/>
              <w:left w:val="single" w:sz="6" w:space="0" w:color="auto"/>
              <w:bottom w:val="single" w:sz="6" w:space="0" w:color="auto"/>
              <w:right w:val="single" w:sz="6" w:space="0" w:color="auto"/>
            </w:tcBorders>
          </w:tcPr>
          <w:p w14:paraId="67F1859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5</w:t>
            </w:r>
          </w:p>
        </w:tc>
        <w:tc>
          <w:tcPr>
            <w:tcW w:w="5245" w:type="dxa"/>
            <w:tcBorders>
              <w:top w:val="single" w:sz="6" w:space="0" w:color="auto"/>
              <w:left w:val="single" w:sz="6" w:space="0" w:color="auto"/>
              <w:bottom w:val="single" w:sz="6" w:space="0" w:color="auto"/>
              <w:right w:val="single" w:sz="6" w:space="0" w:color="auto"/>
            </w:tcBorders>
          </w:tcPr>
          <w:p w14:paraId="379EF402" w14:textId="77777777" w:rsidR="008A7836" w:rsidRPr="00331320" w:rsidRDefault="008A7836">
            <w:pPr>
              <w:pStyle w:val="PlainText1"/>
              <w:jc w:val="both"/>
              <w:rPr>
                <w:rFonts w:ascii="Times New Roman" w:hAnsi="Times New Roman"/>
                <w:lang w:val="de-DE"/>
              </w:rPr>
            </w:pPr>
            <w:r w:rsidRPr="00331320">
              <w:rPr>
                <w:rFonts w:ascii="Times New Roman" w:hAnsi="Times New Roman"/>
                <w:b/>
                <w:lang w:val="de-DE"/>
              </w:rPr>
              <w:t>Gaskonzentrationsmessung</w:t>
            </w:r>
          </w:p>
        </w:tc>
        <w:tc>
          <w:tcPr>
            <w:tcW w:w="1276" w:type="dxa"/>
            <w:tcBorders>
              <w:top w:val="single" w:sz="6" w:space="0" w:color="auto"/>
              <w:left w:val="single" w:sz="6" w:space="0" w:color="auto"/>
              <w:bottom w:val="single" w:sz="6" w:space="0" w:color="auto"/>
              <w:right w:val="single" w:sz="6" w:space="0" w:color="auto"/>
            </w:tcBorders>
          </w:tcPr>
          <w:p w14:paraId="6803B7C2"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71AD6ECE" w14:textId="77777777" w:rsidR="008A7836" w:rsidRPr="00331320" w:rsidRDefault="008A7836">
            <w:pPr>
              <w:pStyle w:val="PlainText1"/>
              <w:jc w:val="center"/>
              <w:rPr>
                <w:rFonts w:ascii="Times New Roman" w:hAnsi="Times New Roman"/>
                <w:lang w:val="de-DE"/>
              </w:rPr>
            </w:pPr>
          </w:p>
        </w:tc>
      </w:tr>
      <w:tr w:rsidR="008A7836" w:rsidRPr="00331320" w14:paraId="76E3FE99" w14:textId="77777777" w:rsidTr="00874488">
        <w:tc>
          <w:tcPr>
            <w:tcW w:w="594" w:type="dxa"/>
            <w:tcBorders>
              <w:top w:val="single" w:sz="6" w:space="0" w:color="auto"/>
              <w:left w:val="single" w:sz="6" w:space="0" w:color="auto"/>
              <w:bottom w:val="single" w:sz="6" w:space="0" w:color="auto"/>
              <w:right w:val="single" w:sz="6" w:space="0" w:color="auto"/>
            </w:tcBorders>
          </w:tcPr>
          <w:p w14:paraId="5A31D589"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5.1</w:t>
            </w:r>
          </w:p>
        </w:tc>
        <w:tc>
          <w:tcPr>
            <w:tcW w:w="5245" w:type="dxa"/>
            <w:tcBorders>
              <w:top w:val="single" w:sz="6" w:space="0" w:color="auto"/>
              <w:left w:val="single" w:sz="6" w:space="0" w:color="auto"/>
              <w:bottom w:val="single" w:sz="6" w:space="0" w:color="auto"/>
              <w:right w:val="single" w:sz="6" w:space="0" w:color="auto"/>
            </w:tcBorders>
          </w:tcPr>
          <w:p w14:paraId="44D9DC75"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 xml:space="preserve">Welche Geräte </w:t>
            </w:r>
            <w:r w:rsidR="00847321" w:rsidRPr="00331320">
              <w:rPr>
                <w:rFonts w:ascii="Times New Roman" w:hAnsi="Times New Roman"/>
                <w:lang w:val="de-DE"/>
              </w:rPr>
              <w:t>muss</w:t>
            </w:r>
            <w:r w:rsidRPr="00331320">
              <w:rPr>
                <w:rFonts w:ascii="Times New Roman" w:hAnsi="Times New Roman"/>
                <w:lang w:val="de-DE"/>
              </w:rPr>
              <w:t xml:space="preserve"> man verwenden</w:t>
            </w:r>
          </w:p>
        </w:tc>
        <w:tc>
          <w:tcPr>
            <w:tcW w:w="1276" w:type="dxa"/>
            <w:tcBorders>
              <w:top w:val="single" w:sz="6" w:space="0" w:color="auto"/>
              <w:left w:val="single" w:sz="6" w:space="0" w:color="auto"/>
              <w:bottom w:val="single" w:sz="6" w:space="0" w:color="auto"/>
              <w:right w:val="single" w:sz="6" w:space="0" w:color="auto"/>
            </w:tcBorders>
          </w:tcPr>
          <w:p w14:paraId="74EB5FB9"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10</w:t>
            </w:r>
          </w:p>
        </w:tc>
        <w:tc>
          <w:tcPr>
            <w:tcW w:w="1487" w:type="dxa"/>
            <w:tcBorders>
              <w:top w:val="single" w:sz="6" w:space="0" w:color="auto"/>
              <w:left w:val="single" w:sz="6" w:space="0" w:color="auto"/>
              <w:bottom w:val="single" w:sz="6" w:space="0" w:color="auto"/>
              <w:right w:val="single" w:sz="6" w:space="0" w:color="auto"/>
            </w:tcBorders>
          </w:tcPr>
          <w:p w14:paraId="04C439A4"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589F78C9" w14:textId="77777777" w:rsidTr="00874488">
        <w:tc>
          <w:tcPr>
            <w:tcW w:w="594" w:type="dxa"/>
            <w:tcBorders>
              <w:top w:val="single" w:sz="6" w:space="0" w:color="auto"/>
              <w:left w:val="single" w:sz="6" w:space="0" w:color="auto"/>
              <w:bottom w:val="single" w:sz="6" w:space="0" w:color="auto"/>
              <w:right w:val="single" w:sz="6" w:space="0" w:color="auto"/>
            </w:tcBorders>
          </w:tcPr>
          <w:p w14:paraId="23AB325D" w14:textId="77777777" w:rsidR="008A7836" w:rsidRPr="00331320" w:rsidRDefault="008A7836">
            <w:pPr>
              <w:pStyle w:val="PlainText1"/>
              <w:jc w:val="both"/>
              <w:rPr>
                <w:rFonts w:ascii="Times New Roman" w:hAnsi="Times New Roman"/>
                <w:lang w:val="de-DE"/>
              </w:rPr>
            </w:pPr>
            <w:r w:rsidRPr="00331320">
              <w:rPr>
                <w:rFonts w:ascii="Times New Roman" w:hAnsi="Times New Roman"/>
                <w:lang w:val="de-DE"/>
              </w:rPr>
              <w:t>5.2</w:t>
            </w:r>
          </w:p>
        </w:tc>
        <w:tc>
          <w:tcPr>
            <w:tcW w:w="5245" w:type="dxa"/>
            <w:tcBorders>
              <w:top w:val="single" w:sz="6" w:space="0" w:color="auto"/>
              <w:left w:val="single" w:sz="6" w:space="0" w:color="auto"/>
              <w:bottom w:val="single" w:sz="6" w:space="0" w:color="auto"/>
              <w:right w:val="single" w:sz="6" w:space="0" w:color="auto"/>
            </w:tcBorders>
          </w:tcPr>
          <w:p w14:paraId="79B7DA25"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 xml:space="preserve">Wie </w:t>
            </w:r>
            <w:r w:rsidR="00847321" w:rsidRPr="00331320">
              <w:rPr>
                <w:rFonts w:ascii="Times New Roman" w:hAnsi="Times New Roman"/>
                <w:lang w:val="de-DE"/>
              </w:rPr>
              <w:t>muss</w:t>
            </w:r>
            <w:r w:rsidRPr="00331320">
              <w:rPr>
                <w:rFonts w:ascii="Times New Roman" w:hAnsi="Times New Roman"/>
                <w:lang w:val="de-DE"/>
              </w:rPr>
              <w:t xml:space="preserve"> man diese Geräte verwenden</w:t>
            </w:r>
          </w:p>
        </w:tc>
        <w:tc>
          <w:tcPr>
            <w:tcW w:w="1276" w:type="dxa"/>
            <w:tcBorders>
              <w:top w:val="single" w:sz="6" w:space="0" w:color="auto"/>
              <w:left w:val="single" w:sz="6" w:space="0" w:color="auto"/>
              <w:bottom w:val="single" w:sz="6" w:space="0" w:color="auto"/>
              <w:right w:val="single" w:sz="6" w:space="0" w:color="auto"/>
            </w:tcBorders>
          </w:tcPr>
          <w:p w14:paraId="1D38BEC5"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9</w:t>
            </w:r>
          </w:p>
        </w:tc>
        <w:tc>
          <w:tcPr>
            <w:tcW w:w="1487" w:type="dxa"/>
            <w:tcBorders>
              <w:top w:val="single" w:sz="6" w:space="0" w:color="auto"/>
              <w:left w:val="single" w:sz="6" w:space="0" w:color="auto"/>
              <w:bottom w:val="single" w:sz="6" w:space="0" w:color="auto"/>
              <w:right w:val="single" w:sz="6" w:space="0" w:color="auto"/>
            </w:tcBorders>
          </w:tcPr>
          <w:p w14:paraId="24FB52AD"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6788C8C9" w14:textId="77777777" w:rsidTr="00874488">
        <w:tc>
          <w:tcPr>
            <w:tcW w:w="594" w:type="dxa"/>
            <w:tcBorders>
              <w:top w:val="single" w:sz="6" w:space="0" w:color="auto"/>
              <w:left w:val="single" w:sz="6" w:space="0" w:color="auto"/>
              <w:bottom w:val="single" w:sz="6" w:space="0" w:color="auto"/>
              <w:right w:val="single" w:sz="6" w:space="0" w:color="auto"/>
            </w:tcBorders>
          </w:tcPr>
          <w:p w14:paraId="78E98ADC"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6</w:t>
            </w:r>
          </w:p>
        </w:tc>
        <w:tc>
          <w:tcPr>
            <w:tcW w:w="5245" w:type="dxa"/>
            <w:tcBorders>
              <w:top w:val="single" w:sz="6" w:space="0" w:color="auto"/>
              <w:left w:val="single" w:sz="6" w:space="0" w:color="auto"/>
              <w:bottom w:val="single" w:sz="6" w:space="0" w:color="auto"/>
              <w:right w:val="single" w:sz="6" w:space="0" w:color="auto"/>
            </w:tcBorders>
          </w:tcPr>
          <w:p w14:paraId="328123F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Prüfen und Betreten von geschlossenen Räumen</w:t>
            </w:r>
          </w:p>
        </w:tc>
        <w:tc>
          <w:tcPr>
            <w:tcW w:w="1276" w:type="dxa"/>
            <w:tcBorders>
              <w:top w:val="single" w:sz="6" w:space="0" w:color="auto"/>
              <w:left w:val="single" w:sz="6" w:space="0" w:color="auto"/>
              <w:bottom w:val="single" w:sz="6" w:space="0" w:color="auto"/>
              <w:right w:val="single" w:sz="6" w:space="0" w:color="auto"/>
            </w:tcBorders>
          </w:tcPr>
          <w:p w14:paraId="1F4C9E5C" w14:textId="77777777" w:rsidR="008A7836" w:rsidRPr="00331320" w:rsidRDefault="000B3F4A">
            <w:pPr>
              <w:pStyle w:val="PlainText1"/>
              <w:jc w:val="center"/>
              <w:rPr>
                <w:rFonts w:ascii="Times New Roman" w:hAnsi="Times New Roman"/>
                <w:lang w:val="de-DE"/>
              </w:rPr>
            </w:pPr>
            <w:r>
              <w:rPr>
                <w:rFonts w:ascii="Times New Roman" w:hAnsi="Times New Roman"/>
                <w:lang w:val="de-DE"/>
              </w:rPr>
              <w:t>8</w:t>
            </w:r>
          </w:p>
        </w:tc>
        <w:tc>
          <w:tcPr>
            <w:tcW w:w="1487" w:type="dxa"/>
            <w:tcBorders>
              <w:top w:val="single" w:sz="6" w:space="0" w:color="auto"/>
              <w:left w:val="single" w:sz="6" w:space="0" w:color="auto"/>
              <w:bottom w:val="single" w:sz="6" w:space="0" w:color="auto"/>
              <w:right w:val="single" w:sz="6" w:space="0" w:color="auto"/>
            </w:tcBorders>
          </w:tcPr>
          <w:p w14:paraId="5963DFAD"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0BF0CA11" w14:textId="77777777" w:rsidTr="00874488">
        <w:tc>
          <w:tcPr>
            <w:tcW w:w="594" w:type="dxa"/>
            <w:tcBorders>
              <w:top w:val="single" w:sz="6" w:space="0" w:color="auto"/>
              <w:left w:val="single" w:sz="6" w:space="0" w:color="auto"/>
              <w:bottom w:val="single" w:sz="6" w:space="0" w:color="auto"/>
              <w:right w:val="single" w:sz="6" w:space="0" w:color="auto"/>
            </w:tcBorders>
          </w:tcPr>
          <w:p w14:paraId="058BB82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7</w:t>
            </w:r>
          </w:p>
        </w:tc>
        <w:tc>
          <w:tcPr>
            <w:tcW w:w="5245" w:type="dxa"/>
            <w:tcBorders>
              <w:top w:val="single" w:sz="6" w:space="0" w:color="auto"/>
              <w:left w:val="single" w:sz="6" w:space="0" w:color="auto"/>
              <w:bottom w:val="single" w:sz="6" w:space="0" w:color="auto"/>
              <w:right w:val="single" w:sz="6" w:space="0" w:color="auto"/>
            </w:tcBorders>
          </w:tcPr>
          <w:p w14:paraId="5C24E15F"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Gasfreiheitsbescheinigungen und zugelassene Arbeit</w:t>
            </w:r>
            <w:r w:rsidR="00847321" w:rsidRPr="00331320">
              <w:rPr>
                <w:rFonts w:ascii="Times New Roman" w:hAnsi="Times New Roman"/>
                <w:b/>
                <w:lang w:val="de-DE"/>
              </w:rPr>
              <w:t>en</w:t>
            </w:r>
          </w:p>
        </w:tc>
        <w:tc>
          <w:tcPr>
            <w:tcW w:w="1276" w:type="dxa"/>
            <w:tcBorders>
              <w:top w:val="single" w:sz="6" w:space="0" w:color="auto"/>
              <w:left w:val="single" w:sz="6" w:space="0" w:color="auto"/>
              <w:bottom w:val="single" w:sz="6" w:space="0" w:color="auto"/>
              <w:right w:val="single" w:sz="6" w:space="0" w:color="auto"/>
            </w:tcBorders>
          </w:tcPr>
          <w:p w14:paraId="0DE6E99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10</w:t>
            </w:r>
          </w:p>
        </w:tc>
        <w:tc>
          <w:tcPr>
            <w:tcW w:w="1487" w:type="dxa"/>
            <w:tcBorders>
              <w:top w:val="single" w:sz="6" w:space="0" w:color="auto"/>
              <w:left w:val="single" w:sz="6" w:space="0" w:color="auto"/>
              <w:bottom w:val="single" w:sz="6" w:space="0" w:color="auto"/>
              <w:right w:val="single" w:sz="6" w:space="0" w:color="auto"/>
            </w:tcBorders>
          </w:tcPr>
          <w:p w14:paraId="6E9CAEF4"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6547E7F3" w14:textId="77777777" w:rsidTr="00874488">
        <w:tc>
          <w:tcPr>
            <w:tcW w:w="594" w:type="dxa"/>
            <w:tcBorders>
              <w:top w:val="single" w:sz="6" w:space="0" w:color="auto"/>
              <w:left w:val="single" w:sz="6" w:space="0" w:color="auto"/>
              <w:bottom w:val="single" w:sz="6" w:space="0" w:color="auto"/>
              <w:right w:val="single" w:sz="6" w:space="0" w:color="auto"/>
            </w:tcBorders>
          </w:tcPr>
          <w:p w14:paraId="2F84B895"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8</w:t>
            </w:r>
          </w:p>
        </w:tc>
        <w:tc>
          <w:tcPr>
            <w:tcW w:w="5245" w:type="dxa"/>
            <w:tcBorders>
              <w:top w:val="single" w:sz="6" w:space="0" w:color="auto"/>
              <w:left w:val="single" w:sz="6" w:space="0" w:color="auto"/>
              <w:bottom w:val="single" w:sz="6" w:space="0" w:color="auto"/>
              <w:right w:val="single" w:sz="6" w:space="0" w:color="auto"/>
            </w:tcBorders>
          </w:tcPr>
          <w:p w14:paraId="11A9EDC5"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Füllungsgrad und Überfüllung</w:t>
            </w:r>
          </w:p>
        </w:tc>
        <w:tc>
          <w:tcPr>
            <w:tcW w:w="1276" w:type="dxa"/>
            <w:tcBorders>
              <w:top w:val="single" w:sz="6" w:space="0" w:color="auto"/>
              <w:left w:val="single" w:sz="6" w:space="0" w:color="auto"/>
              <w:bottom w:val="single" w:sz="6" w:space="0" w:color="auto"/>
              <w:right w:val="single" w:sz="6" w:space="0" w:color="auto"/>
            </w:tcBorders>
          </w:tcPr>
          <w:p w14:paraId="3F13568A" w14:textId="77777777" w:rsidR="008A7836" w:rsidRPr="00331320" w:rsidRDefault="00076E69">
            <w:pPr>
              <w:pStyle w:val="PlainText1"/>
              <w:jc w:val="center"/>
              <w:rPr>
                <w:rFonts w:ascii="Times New Roman" w:hAnsi="Times New Roman"/>
                <w:lang w:val="de-DE"/>
              </w:rPr>
            </w:pPr>
            <w:r>
              <w:rPr>
                <w:rFonts w:ascii="Times New Roman" w:hAnsi="Times New Roman"/>
                <w:lang w:val="de-DE"/>
              </w:rPr>
              <w:t>13</w:t>
            </w:r>
          </w:p>
        </w:tc>
        <w:tc>
          <w:tcPr>
            <w:tcW w:w="1487" w:type="dxa"/>
            <w:tcBorders>
              <w:top w:val="single" w:sz="6" w:space="0" w:color="auto"/>
              <w:left w:val="single" w:sz="6" w:space="0" w:color="auto"/>
              <w:bottom w:val="single" w:sz="6" w:space="0" w:color="auto"/>
              <w:right w:val="single" w:sz="6" w:space="0" w:color="auto"/>
            </w:tcBorders>
          </w:tcPr>
          <w:p w14:paraId="63EBB9E8"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5D03D4C5" w14:textId="77777777" w:rsidTr="00874488">
        <w:tc>
          <w:tcPr>
            <w:tcW w:w="594" w:type="dxa"/>
            <w:tcBorders>
              <w:top w:val="single" w:sz="6" w:space="0" w:color="auto"/>
              <w:left w:val="single" w:sz="6" w:space="0" w:color="auto"/>
              <w:bottom w:val="single" w:sz="6" w:space="0" w:color="auto"/>
              <w:right w:val="single" w:sz="6" w:space="0" w:color="auto"/>
            </w:tcBorders>
          </w:tcPr>
          <w:p w14:paraId="129A39FC"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9</w:t>
            </w:r>
          </w:p>
        </w:tc>
        <w:tc>
          <w:tcPr>
            <w:tcW w:w="5245" w:type="dxa"/>
            <w:tcBorders>
              <w:top w:val="single" w:sz="6" w:space="0" w:color="auto"/>
              <w:left w:val="single" w:sz="6" w:space="0" w:color="auto"/>
              <w:bottom w:val="single" w:sz="6" w:space="0" w:color="auto"/>
              <w:right w:val="single" w:sz="6" w:space="0" w:color="auto"/>
            </w:tcBorders>
          </w:tcPr>
          <w:p w14:paraId="41AF30D1"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Sicherheits</w:t>
            </w:r>
            <w:r w:rsidR="00847321" w:rsidRPr="00331320">
              <w:rPr>
                <w:rFonts w:ascii="Times New Roman" w:hAnsi="Times New Roman"/>
                <w:b/>
                <w:lang w:val="de-DE"/>
              </w:rPr>
              <w:t>einrichtungen</w:t>
            </w:r>
          </w:p>
        </w:tc>
        <w:tc>
          <w:tcPr>
            <w:tcW w:w="1276" w:type="dxa"/>
            <w:tcBorders>
              <w:top w:val="single" w:sz="6" w:space="0" w:color="auto"/>
              <w:left w:val="single" w:sz="6" w:space="0" w:color="auto"/>
              <w:bottom w:val="single" w:sz="6" w:space="0" w:color="auto"/>
              <w:right w:val="single" w:sz="6" w:space="0" w:color="auto"/>
            </w:tcBorders>
          </w:tcPr>
          <w:p w14:paraId="78F0AB92" w14:textId="77777777" w:rsidR="008A7836" w:rsidRPr="00331320" w:rsidRDefault="00076E69">
            <w:pPr>
              <w:pStyle w:val="PlainText1"/>
              <w:jc w:val="center"/>
              <w:rPr>
                <w:rFonts w:ascii="Times New Roman" w:hAnsi="Times New Roman"/>
                <w:lang w:val="de-DE"/>
              </w:rPr>
            </w:pPr>
            <w:r>
              <w:rPr>
                <w:rFonts w:ascii="Times New Roman" w:hAnsi="Times New Roman"/>
                <w:lang w:val="de-DE"/>
              </w:rPr>
              <w:t>12</w:t>
            </w:r>
          </w:p>
        </w:tc>
        <w:tc>
          <w:tcPr>
            <w:tcW w:w="1487" w:type="dxa"/>
            <w:tcBorders>
              <w:top w:val="single" w:sz="6" w:space="0" w:color="auto"/>
              <w:left w:val="single" w:sz="6" w:space="0" w:color="auto"/>
              <w:bottom w:val="single" w:sz="6" w:space="0" w:color="auto"/>
              <w:right w:val="single" w:sz="6" w:space="0" w:color="auto"/>
            </w:tcBorders>
          </w:tcPr>
          <w:p w14:paraId="43F30496"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6056A40E" w14:textId="77777777" w:rsidTr="00874488">
        <w:tc>
          <w:tcPr>
            <w:tcW w:w="594" w:type="dxa"/>
            <w:tcBorders>
              <w:top w:val="single" w:sz="6" w:space="0" w:color="auto"/>
              <w:left w:val="single" w:sz="6" w:space="0" w:color="auto"/>
              <w:bottom w:val="single" w:sz="6" w:space="0" w:color="auto"/>
              <w:right w:val="single" w:sz="6" w:space="0" w:color="auto"/>
            </w:tcBorders>
          </w:tcPr>
          <w:p w14:paraId="77066114"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10</w:t>
            </w:r>
          </w:p>
        </w:tc>
        <w:tc>
          <w:tcPr>
            <w:tcW w:w="5245" w:type="dxa"/>
            <w:tcBorders>
              <w:top w:val="single" w:sz="6" w:space="0" w:color="auto"/>
              <w:left w:val="single" w:sz="6" w:space="0" w:color="auto"/>
              <w:bottom w:val="single" w:sz="6" w:space="0" w:color="auto"/>
              <w:right w:val="single" w:sz="6" w:space="0" w:color="auto"/>
            </w:tcBorders>
          </w:tcPr>
          <w:p w14:paraId="4AC74276"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Pumpen und Kompressoren</w:t>
            </w:r>
          </w:p>
        </w:tc>
        <w:tc>
          <w:tcPr>
            <w:tcW w:w="1276" w:type="dxa"/>
            <w:tcBorders>
              <w:top w:val="single" w:sz="6" w:space="0" w:color="auto"/>
              <w:left w:val="single" w:sz="6" w:space="0" w:color="auto"/>
              <w:bottom w:val="single" w:sz="6" w:space="0" w:color="auto"/>
              <w:right w:val="single" w:sz="6" w:space="0" w:color="auto"/>
            </w:tcBorders>
          </w:tcPr>
          <w:p w14:paraId="594D8EFE"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9</w:t>
            </w:r>
          </w:p>
        </w:tc>
        <w:tc>
          <w:tcPr>
            <w:tcW w:w="1487" w:type="dxa"/>
            <w:tcBorders>
              <w:top w:val="single" w:sz="6" w:space="0" w:color="auto"/>
              <w:left w:val="single" w:sz="6" w:space="0" w:color="auto"/>
              <w:bottom w:val="single" w:sz="6" w:space="0" w:color="auto"/>
              <w:right w:val="single" w:sz="6" w:space="0" w:color="auto"/>
            </w:tcBorders>
          </w:tcPr>
          <w:p w14:paraId="0F739638"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p>
        </w:tc>
      </w:tr>
      <w:tr w:rsidR="008A7836" w:rsidRPr="00331320" w14:paraId="23A3BF4E" w14:textId="77777777" w:rsidTr="00874488">
        <w:trPr>
          <w:cantSplit/>
        </w:trPr>
        <w:tc>
          <w:tcPr>
            <w:tcW w:w="7115" w:type="dxa"/>
            <w:gridSpan w:val="3"/>
            <w:tcBorders>
              <w:top w:val="single" w:sz="6" w:space="0" w:color="auto"/>
              <w:left w:val="single" w:sz="6" w:space="0" w:color="auto"/>
              <w:bottom w:val="single" w:sz="6" w:space="0" w:color="auto"/>
              <w:right w:val="single" w:sz="6" w:space="0" w:color="auto"/>
            </w:tcBorders>
          </w:tcPr>
          <w:p w14:paraId="76E09263"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 xml:space="preserve">     </w:t>
            </w:r>
            <w:r w:rsidR="00D719DD" w:rsidRPr="00331320">
              <w:rPr>
                <w:rFonts w:ascii="Times New Roman" w:hAnsi="Times New Roman"/>
                <w:lang w:val="de-DE"/>
              </w:rPr>
              <w:t>Insgesamt</w:t>
            </w:r>
          </w:p>
        </w:tc>
        <w:tc>
          <w:tcPr>
            <w:tcW w:w="1487" w:type="dxa"/>
            <w:tcBorders>
              <w:top w:val="single" w:sz="6" w:space="0" w:color="auto"/>
              <w:left w:val="single" w:sz="6" w:space="0" w:color="auto"/>
              <w:bottom w:val="single" w:sz="6" w:space="0" w:color="auto"/>
              <w:right w:val="single" w:sz="6" w:space="0" w:color="auto"/>
            </w:tcBorders>
          </w:tcPr>
          <w:p w14:paraId="205CCFF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r w:rsidR="001633E4" w:rsidRPr="00331320">
              <w:rPr>
                <w:rFonts w:ascii="Times New Roman" w:hAnsi="Times New Roman"/>
                <w:lang w:val="de-DE"/>
              </w:rPr>
              <w:t>7</w:t>
            </w:r>
          </w:p>
        </w:tc>
      </w:tr>
    </w:tbl>
    <w:p w14:paraId="7472F288" w14:textId="1F75C7F9" w:rsidR="00E54200" w:rsidRPr="00331320" w:rsidRDefault="00E54200">
      <w:pPr>
        <w:pStyle w:val="PlainText1"/>
        <w:ind w:left="540" w:hanging="540"/>
        <w:jc w:val="both"/>
        <w:rPr>
          <w:rFonts w:ascii="Times New Roman" w:hAnsi="Times New Roman"/>
          <w:lang w:val="de-DE"/>
        </w:rPr>
      </w:pPr>
    </w:p>
    <w:p w14:paraId="78CF374D" w14:textId="77777777" w:rsidR="008A7836" w:rsidRPr="00EF6354" w:rsidRDefault="008A7836" w:rsidP="00FB57B7">
      <w:pPr>
        <w:pStyle w:val="N2"/>
        <w:numPr>
          <w:ilvl w:val="0"/>
          <w:numId w:val="10"/>
        </w:numPr>
        <w:tabs>
          <w:tab w:val="clear" w:pos="-340"/>
          <w:tab w:val="clear" w:pos="284"/>
          <w:tab w:val="clear" w:pos="454"/>
          <w:tab w:val="clear" w:pos="680"/>
          <w:tab w:val="clear" w:pos="1418"/>
          <w:tab w:val="left" w:pos="567"/>
        </w:tabs>
        <w:spacing w:before="120"/>
        <w:ind w:left="851" w:hanging="284"/>
        <w:rPr>
          <w:rFonts w:ascii="Times New Roman" w:hAnsi="Times New Roman"/>
          <w:i/>
          <w:sz w:val="20"/>
          <w:lang w:val="de-DE"/>
        </w:rPr>
      </w:pPr>
      <w:r w:rsidRPr="00EF6354">
        <w:rPr>
          <w:rFonts w:ascii="Times New Roman" w:hAnsi="Times New Roman"/>
          <w:i/>
          <w:sz w:val="20"/>
          <w:lang w:val="de-DE"/>
        </w:rPr>
        <w:t>Maßnahmen bei Notfällen</w:t>
      </w:r>
    </w:p>
    <w:p w14:paraId="40897464" w14:textId="77777777" w:rsidR="008A7836" w:rsidRPr="00331320" w:rsidRDefault="008A7836">
      <w:pPr>
        <w:pStyle w:val="PlainText1"/>
        <w:ind w:left="540" w:hanging="540"/>
        <w:jc w:val="both"/>
        <w:rPr>
          <w:rFonts w:ascii="Times New Roman" w:hAnsi="Times New Roman"/>
          <w:b/>
          <w:lang w:val="de-DE"/>
        </w:rPr>
      </w:pPr>
      <w:r w:rsidRPr="00331320">
        <w:rPr>
          <w:rFonts w:ascii="Times New Roman" w:hAnsi="Times New Roman"/>
          <w:b/>
          <w:lang w:val="de-DE"/>
        </w:rPr>
        <w:tab/>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5245"/>
        <w:gridCol w:w="1276"/>
        <w:gridCol w:w="1487"/>
      </w:tblGrid>
      <w:tr w:rsidR="008A7836" w:rsidRPr="009078E7" w14:paraId="393597FE" w14:textId="77777777" w:rsidTr="00874488">
        <w:trPr>
          <w:cantSplit/>
        </w:trPr>
        <w:tc>
          <w:tcPr>
            <w:tcW w:w="5839" w:type="dxa"/>
            <w:gridSpan w:val="2"/>
            <w:tcBorders>
              <w:top w:val="single" w:sz="6" w:space="0" w:color="auto"/>
              <w:left w:val="single" w:sz="6" w:space="0" w:color="auto"/>
              <w:bottom w:val="single" w:sz="6" w:space="0" w:color="auto"/>
              <w:right w:val="single" w:sz="6" w:space="0" w:color="auto"/>
            </w:tcBorders>
          </w:tcPr>
          <w:p w14:paraId="7442FE10" w14:textId="77777777" w:rsidR="008A7836" w:rsidRPr="00331320" w:rsidRDefault="008A7836">
            <w:pPr>
              <w:pStyle w:val="PlainText1"/>
              <w:jc w:val="center"/>
              <w:rPr>
                <w:rFonts w:ascii="Times New Roman" w:hAnsi="Times New Roman"/>
                <w:b/>
                <w:lang w:val="de-DE"/>
              </w:rPr>
            </w:pPr>
          </w:p>
          <w:p w14:paraId="49198E91"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276" w:type="dxa"/>
            <w:tcBorders>
              <w:top w:val="single" w:sz="6" w:space="0" w:color="auto"/>
              <w:left w:val="single" w:sz="6" w:space="0" w:color="auto"/>
              <w:bottom w:val="single" w:sz="6" w:space="0" w:color="auto"/>
              <w:right w:val="single" w:sz="6" w:space="0" w:color="auto"/>
            </w:tcBorders>
          </w:tcPr>
          <w:p w14:paraId="747F39F2"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487" w:type="dxa"/>
            <w:tcBorders>
              <w:top w:val="single" w:sz="6" w:space="0" w:color="auto"/>
              <w:left w:val="single" w:sz="6" w:space="0" w:color="auto"/>
              <w:bottom w:val="single" w:sz="6" w:space="0" w:color="auto"/>
              <w:right w:val="single" w:sz="6" w:space="0" w:color="auto"/>
            </w:tcBorders>
          </w:tcPr>
          <w:p w14:paraId="4FDF00FC"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8A7836" w:rsidRPr="00331320" w14:paraId="731A8C64" w14:textId="77777777" w:rsidTr="00874488">
        <w:tc>
          <w:tcPr>
            <w:tcW w:w="594" w:type="dxa"/>
            <w:tcBorders>
              <w:top w:val="single" w:sz="6" w:space="0" w:color="auto"/>
              <w:left w:val="single" w:sz="6" w:space="0" w:color="auto"/>
              <w:bottom w:val="single" w:sz="6" w:space="0" w:color="auto"/>
              <w:right w:val="single" w:sz="6" w:space="0" w:color="auto"/>
            </w:tcBorders>
          </w:tcPr>
          <w:p w14:paraId="5814B9F2"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1</w:t>
            </w:r>
          </w:p>
        </w:tc>
        <w:tc>
          <w:tcPr>
            <w:tcW w:w="5245" w:type="dxa"/>
            <w:tcBorders>
              <w:top w:val="single" w:sz="6" w:space="0" w:color="auto"/>
              <w:left w:val="single" w:sz="6" w:space="0" w:color="auto"/>
              <w:bottom w:val="single" w:sz="6" w:space="0" w:color="auto"/>
              <w:right w:val="single" w:sz="6" w:space="0" w:color="auto"/>
            </w:tcBorders>
          </w:tcPr>
          <w:p w14:paraId="2E2E6E7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Pers</w:t>
            </w:r>
            <w:r w:rsidR="00847321" w:rsidRPr="00331320">
              <w:rPr>
                <w:rFonts w:ascii="Times New Roman" w:hAnsi="Times New Roman"/>
                <w:b/>
                <w:lang w:val="de-DE"/>
              </w:rPr>
              <w:t>onens</w:t>
            </w:r>
            <w:r w:rsidRPr="00331320">
              <w:rPr>
                <w:rFonts w:ascii="Times New Roman" w:hAnsi="Times New Roman"/>
                <w:b/>
                <w:lang w:val="de-DE"/>
              </w:rPr>
              <w:t>chaden</w:t>
            </w:r>
          </w:p>
        </w:tc>
        <w:tc>
          <w:tcPr>
            <w:tcW w:w="1276" w:type="dxa"/>
            <w:tcBorders>
              <w:top w:val="single" w:sz="6" w:space="0" w:color="auto"/>
              <w:left w:val="single" w:sz="6" w:space="0" w:color="auto"/>
              <w:bottom w:val="single" w:sz="6" w:space="0" w:color="auto"/>
              <w:right w:val="single" w:sz="6" w:space="0" w:color="auto"/>
            </w:tcBorders>
          </w:tcPr>
          <w:p w14:paraId="465117EF"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30100EF5" w14:textId="77777777" w:rsidR="008A7836" w:rsidRPr="00331320" w:rsidRDefault="008A7836">
            <w:pPr>
              <w:pStyle w:val="PlainText1"/>
              <w:jc w:val="center"/>
              <w:rPr>
                <w:rFonts w:ascii="Times New Roman" w:hAnsi="Times New Roman"/>
                <w:lang w:val="de-DE"/>
              </w:rPr>
            </w:pPr>
          </w:p>
        </w:tc>
      </w:tr>
      <w:tr w:rsidR="008A7836" w:rsidRPr="00331320" w14:paraId="6CA91946" w14:textId="77777777" w:rsidTr="00874488">
        <w:tc>
          <w:tcPr>
            <w:tcW w:w="594" w:type="dxa"/>
            <w:tcBorders>
              <w:top w:val="single" w:sz="6" w:space="0" w:color="auto"/>
              <w:left w:val="single" w:sz="6" w:space="0" w:color="auto"/>
              <w:bottom w:val="single" w:sz="6" w:space="0" w:color="auto"/>
              <w:right w:val="single" w:sz="6" w:space="0" w:color="auto"/>
            </w:tcBorders>
          </w:tcPr>
          <w:p w14:paraId="5C88CBCB"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1.1</w:t>
            </w:r>
          </w:p>
        </w:tc>
        <w:tc>
          <w:tcPr>
            <w:tcW w:w="5245" w:type="dxa"/>
            <w:tcBorders>
              <w:top w:val="single" w:sz="6" w:space="0" w:color="auto"/>
              <w:left w:val="single" w:sz="6" w:space="0" w:color="auto"/>
              <w:bottom w:val="single" w:sz="6" w:space="0" w:color="auto"/>
              <w:right w:val="single" w:sz="6" w:space="0" w:color="auto"/>
            </w:tcBorders>
          </w:tcPr>
          <w:p w14:paraId="06FF0124"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Flüssiggas auf der Haut</w:t>
            </w:r>
          </w:p>
        </w:tc>
        <w:tc>
          <w:tcPr>
            <w:tcW w:w="1276" w:type="dxa"/>
            <w:tcBorders>
              <w:top w:val="single" w:sz="6" w:space="0" w:color="auto"/>
              <w:left w:val="single" w:sz="6" w:space="0" w:color="auto"/>
              <w:bottom w:val="single" w:sz="6" w:space="0" w:color="auto"/>
              <w:right w:val="single" w:sz="6" w:space="0" w:color="auto"/>
            </w:tcBorders>
          </w:tcPr>
          <w:p w14:paraId="7FDB861C"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4</w:t>
            </w:r>
          </w:p>
        </w:tc>
        <w:tc>
          <w:tcPr>
            <w:tcW w:w="1487" w:type="dxa"/>
            <w:tcBorders>
              <w:top w:val="single" w:sz="6" w:space="0" w:color="auto"/>
              <w:left w:val="single" w:sz="6" w:space="0" w:color="auto"/>
              <w:bottom w:val="nil"/>
              <w:right w:val="single" w:sz="6" w:space="0" w:color="auto"/>
            </w:tcBorders>
          </w:tcPr>
          <w:p w14:paraId="23B4DDAE" w14:textId="77777777" w:rsidR="008A7836" w:rsidRPr="00331320" w:rsidRDefault="008A7836">
            <w:pPr>
              <w:pStyle w:val="PlainText1"/>
              <w:jc w:val="center"/>
              <w:rPr>
                <w:rFonts w:ascii="Times New Roman" w:hAnsi="Times New Roman"/>
                <w:lang w:val="de-DE"/>
              </w:rPr>
            </w:pPr>
          </w:p>
        </w:tc>
      </w:tr>
      <w:tr w:rsidR="008A7836" w:rsidRPr="00331320" w14:paraId="2A262EF8" w14:textId="77777777" w:rsidTr="00874488">
        <w:tc>
          <w:tcPr>
            <w:tcW w:w="594" w:type="dxa"/>
            <w:tcBorders>
              <w:top w:val="single" w:sz="6" w:space="0" w:color="auto"/>
              <w:left w:val="single" w:sz="6" w:space="0" w:color="auto"/>
              <w:bottom w:val="single" w:sz="6" w:space="0" w:color="auto"/>
              <w:right w:val="single" w:sz="6" w:space="0" w:color="auto"/>
            </w:tcBorders>
          </w:tcPr>
          <w:p w14:paraId="2E3B940F"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1.2</w:t>
            </w:r>
          </w:p>
        </w:tc>
        <w:tc>
          <w:tcPr>
            <w:tcW w:w="5245" w:type="dxa"/>
            <w:tcBorders>
              <w:top w:val="single" w:sz="6" w:space="0" w:color="auto"/>
              <w:left w:val="single" w:sz="6" w:space="0" w:color="auto"/>
              <w:bottom w:val="single" w:sz="6" w:space="0" w:color="auto"/>
              <w:right w:val="single" w:sz="6" w:space="0" w:color="auto"/>
            </w:tcBorders>
          </w:tcPr>
          <w:p w14:paraId="3EABC011"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Einatmen von Gas</w:t>
            </w:r>
          </w:p>
        </w:tc>
        <w:tc>
          <w:tcPr>
            <w:tcW w:w="1276" w:type="dxa"/>
            <w:tcBorders>
              <w:top w:val="single" w:sz="6" w:space="0" w:color="auto"/>
              <w:left w:val="single" w:sz="6" w:space="0" w:color="auto"/>
              <w:bottom w:val="single" w:sz="6" w:space="0" w:color="auto"/>
              <w:right w:val="single" w:sz="6" w:space="0" w:color="auto"/>
            </w:tcBorders>
          </w:tcPr>
          <w:p w14:paraId="5DF423FE"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5</w:t>
            </w:r>
          </w:p>
        </w:tc>
        <w:tc>
          <w:tcPr>
            <w:tcW w:w="1487" w:type="dxa"/>
            <w:tcBorders>
              <w:top w:val="nil"/>
              <w:left w:val="single" w:sz="6" w:space="0" w:color="auto"/>
              <w:bottom w:val="nil"/>
              <w:right w:val="single" w:sz="6" w:space="0" w:color="auto"/>
            </w:tcBorders>
          </w:tcPr>
          <w:p w14:paraId="7A159C9D"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 *</w:t>
            </w:r>
          </w:p>
        </w:tc>
      </w:tr>
      <w:tr w:rsidR="008A7836" w:rsidRPr="00331320" w14:paraId="220E2AAF" w14:textId="77777777" w:rsidTr="00874488">
        <w:tc>
          <w:tcPr>
            <w:tcW w:w="594" w:type="dxa"/>
            <w:tcBorders>
              <w:top w:val="single" w:sz="6" w:space="0" w:color="auto"/>
              <w:left w:val="single" w:sz="6" w:space="0" w:color="auto"/>
              <w:bottom w:val="single" w:sz="6" w:space="0" w:color="auto"/>
              <w:right w:val="single" w:sz="6" w:space="0" w:color="auto"/>
            </w:tcBorders>
          </w:tcPr>
          <w:p w14:paraId="15E4A435"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1.3</w:t>
            </w:r>
          </w:p>
        </w:tc>
        <w:tc>
          <w:tcPr>
            <w:tcW w:w="5245" w:type="dxa"/>
            <w:tcBorders>
              <w:top w:val="single" w:sz="6" w:space="0" w:color="auto"/>
              <w:left w:val="single" w:sz="6" w:space="0" w:color="auto"/>
              <w:bottom w:val="single" w:sz="6" w:space="0" w:color="auto"/>
              <w:right w:val="single" w:sz="6" w:space="0" w:color="auto"/>
            </w:tcBorders>
          </w:tcPr>
          <w:p w14:paraId="7F7C3CFF" w14:textId="77777777" w:rsidR="008A7836" w:rsidRPr="00331320" w:rsidRDefault="00847321">
            <w:pPr>
              <w:pStyle w:val="PlainText1"/>
              <w:ind w:left="290"/>
              <w:jc w:val="both"/>
              <w:rPr>
                <w:rFonts w:ascii="Times New Roman" w:hAnsi="Times New Roman"/>
                <w:lang w:val="de-DE"/>
              </w:rPr>
            </w:pPr>
            <w:r w:rsidRPr="00331320">
              <w:rPr>
                <w:rFonts w:ascii="Times New Roman" w:hAnsi="Times New Roman"/>
                <w:lang w:val="de-DE"/>
              </w:rPr>
              <w:t xml:space="preserve">allgemeine </w:t>
            </w:r>
            <w:r w:rsidR="008A7836" w:rsidRPr="00331320">
              <w:rPr>
                <w:rFonts w:ascii="Times New Roman" w:hAnsi="Times New Roman"/>
                <w:lang w:val="de-DE"/>
              </w:rPr>
              <w:t xml:space="preserve">Hilfeleistung </w:t>
            </w:r>
          </w:p>
        </w:tc>
        <w:tc>
          <w:tcPr>
            <w:tcW w:w="1276" w:type="dxa"/>
            <w:tcBorders>
              <w:top w:val="single" w:sz="6" w:space="0" w:color="auto"/>
              <w:left w:val="single" w:sz="6" w:space="0" w:color="auto"/>
              <w:bottom w:val="single" w:sz="6" w:space="0" w:color="auto"/>
              <w:right w:val="single" w:sz="6" w:space="0" w:color="auto"/>
            </w:tcBorders>
          </w:tcPr>
          <w:p w14:paraId="5C3D083C"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4</w:t>
            </w:r>
          </w:p>
        </w:tc>
        <w:tc>
          <w:tcPr>
            <w:tcW w:w="1487" w:type="dxa"/>
            <w:tcBorders>
              <w:top w:val="nil"/>
              <w:left w:val="single" w:sz="6" w:space="0" w:color="auto"/>
              <w:bottom w:val="single" w:sz="6" w:space="0" w:color="auto"/>
              <w:right w:val="single" w:sz="6" w:space="0" w:color="auto"/>
            </w:tcBorders>
          </w:tcPr>
          <w:p w14:paraId="2C71BA8B" w14:textId="77777777" w:rsidR="008A7836" w:rsidRPr="00331320" w:rsidRDefault="008A7836">
            <w:pPr>
              <w:pStyle w:val="PlainText1"/>
              <w:jc w:val="center"/>
              <w:rPr>
                <w:rFonts w:ascii="Times New Roman" w:hAnsi="Times New Roman"/>
                <w:lang w:val="de-DE"/>
              </w:rPr>
            </w:pPr>
          </w:p>
        </w:tc>
      </w:tr>
      <w:tr w:rsidR="008A7836" w:rsidRPr="009078E7" w14:paraId="30CF24A9" w14:textId="77777777" w:rsidTr="00874488">
        <w:tc>
          <w:tcPr>
            <w:tcW w:w="594" w:type="dxa"/>
            <w:tcBorders>
              <w:top w:val="single" w:sz="6" w:space="0" w:color="auto"/>
              <w:left w:val="single" w:sz="6" w:space="0" w:color="auto"/>
              <w:bottom w:val="single" w:sz="6" w:space="0" w:color="auto"/>
              <w:right w:val="single" w:sz="6" w:space="0" w:color="auto"/>
            </w:tcBorders>
          </w:tcPr>
          <w:p w14:paraId="14883A4B"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2</w:t>
            </w:r>
          </w:p>
        </w:tc>
        <w:tc>
          <w:tcPr>
            <w:tcW w:w="5245" w:type="dxa"/>
            <w:tcBorders>
              <w:top w:val="single" w:sz="6" w:space="0" w:color="auto"/>
              <w:left w:val="single" w:sz="6" w:space="0" w:color="auto"/>
              <w:bottom w:val="single" w:sz="6" w:space="0" w:color="auto"/>
              <w:right w:val="single" w:sz="6" w:space="0" w:color="auto"/>
            </w:tcBorders>
          </w:tcPr>
          <w:p w14:paraId="493103FF" w14:textId="77777777" w:rsidR="008A7836" w:rsidRPr="00331320" w:rsidRDefault="00847321">
            <w:pPr>
              <w:pStyle w:val="PlainText1"/>
              <w:jc w:val="both"/>
              <w:rPr>
                <w:rFonts w:ascii="Times New Roman" w:hAnsi="Times New Roman"/>
                <w:b/>
                <w:lang w:val="de-DE"/>
              </w:rPr>
            </w:pPr>
            <w:r w:rsidRPr="00331320">
              <w:rPr>
                <w:rFonts w:ascii="Times New Roman" w:hAnsi="Times New Roman"/>
                <w:b/>
                <w:lang w:val="de-DE"/>
              </w:rPr>
              <w:t>Unregelmäßigkeiten</w:t>
            </w:r>
            <w:r w:rsidR="008A7836" w:rsidRPr="00331320">
              <w:rPr>
                <w:rFonts w:ascii="Times New Roman" w:hAnsi="Times New Roman"/>
                <w:b/>
                <w:lang w:val="de-DE"/>
              </w:rPr>
              <w:t xml:space="preserve"> im Zusammenhang mit der Ladung</w:t>
            </w:r>
          </w:p>
        </w:tc>
        <w:tc>
          <w:tcPr>
            <w:tcW w:w="1276" w:type="dxa"/>
            <w:tcBorders>
              <w:top w:val="single" w:sz="6" w:space="0" w:color="auto"/>
              <w:left w:val="single" w:sz="6" w:space="0" w:color="auto"/>
              <w:bottom w:val="single" w:sz="6" w:space="0" w:color="auto"/>
              <w:right w:val="single" w:sz="6" w:space="0" w:color="auto"/>
            </w:tcBorders>
          </w:tcPr>
          <w:p w14:paraId="787322AD" w14:textId="77777777" w:rsidR="008A7836" w:rsidRPr="00331320" w:rsidRDefault="008A7836">
            <w:pPr>
              <w:pStyle w:val="PlainText1"/>
              <w:jc w:val="center"/>
              <w:rPr>
                <w:rFonts w:ascii="Times New Roman" w:hAnsi="Times New Roman"/>
                <w:lang w:val="de-DE"/>
              </w:rPr>
            </w:pPr>
          </w:p>
        </w:tc>
        <w:tc>
          <w:tcPr>
            <w:tcW w:w="1487" w:type="dxa"/>
            <w:tcBorders>
              <w:top w:val="single" w:sz="6" w:space="0" w:color="auto"/>
              <w:left w:val="single" w:sz="6" w:space="0" w:color="auto"/>
              <w:bottom w:val="single" w:sz="6" w:space="0" w:color="auto"/>
              <w:right w:val="single" w:sz="6" w:space="0" w:color="auto"/>
            </w:tcBorders>
          </w:tcPr>
          <w:p w14:paraId="74064D44" w14:textId="77777777" w:rsidR="008A7836" w:rsidRPr="00331320" w:rsidRDefault="008A7836">
            <w:pPr>
              <w:pStyle w:val="PlainText1"/>
              <w:jc w:val="center"/>
              <w:rPr>
                <w:rFonts w:ascii="Times New Roman" w:hAnsi="Times New Roman"/>
                <w:lang w:val="de-DE"/>
              </w:rPr>
            </w:pPr>
          </w:p>
        </w:tc>
      </w:tr>
      <w:tr w:rsidR="008A7836" w:rsidRPr="00331320" w14:paraId="4E46ACB4" w14:textId="77777777" w:rsidTr="00874488">
        <w:tc>
          <w:tcPr>
            <w:tcW w:w="594" w:type="dxa"/>
            <w:tcBorders>
              <w:top w:val="single" w:sz="6" w:space="0" w:color="auto"/>
              <w:left w:val="single" w:sz="6" w:space="0" w:color="auto"/>
              <w:bottom w:val="single" w:sz="6" w:space="0" w:color="auto"/>
              <w:right w:val="single" w:sz="6" w:space="0" w:color="auto"/>
            </w:tcBorders>
          </w:tcPr>
          <w:p w14:paraId="15BE4415"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2.1</w:t>
            </w:r>
          </w:p>
        </w:tc>
        <w:tc>
          <w:tcPr>
            <w:tcW w:w="5245" w:type="dxa"/>
            <w:tcBorders>
              <w:top w:val="single" w:sz="6" w:space="0" w:color="auto"/>
              <w:left w:val="single" w:sz="6" w:space="0" w:color="auto"/>
              <w:bottom w:val="single" w:sz="6" w:space="0" w:color="auto"/>
              <w:right w:val="single" w:sz="6" w:space="0" w:color="auto"/>
            </w:tcBorders>
          </w:tcPr>
          <w:p w14:paraId="3F46A78E" w14:textId="77777777" w:rsidR="008A7836" w:rsidRPr="00331320" w:rsidRDefault="008A7836">
            <w:pPr>
              <w:pStyle w:val="PlainText1"/>
              <w:ind w:left="290"/>
              <w:rPr>
                <w:rFonts w:ascii="Times New Roman" w:hAnsi="Times New Roman"/>
                <w:lang w:val="de-DE"/>
              </w:rPr>
            </w:pPr>
            <w:r w:rsidRPr="00331320">
              <w:rPr>
                <w:rFonts w:ascii="Times New Roman" w:hAnsi="Times New Roman"/>
                <w:lang w:val="de-DE"/>
              </w:rPr>
              <w:t>Leckage an eine</w:t>
            </w:r>
            <w:r w:rsidR="00847321" w:rsidRPr="00331320">
              <w:rPr>
                <w:rFonts w:ascii="Times New Roman" w:hAnsi="Times New Roman"/>
                <w:lang w:val="de-DE"/>
              </w:rPr>
              <w:t>m</w:t>
            </w:r>
            <w:r w:rsidRPr="00331320">
              <w:rPr>
                <w:rFonts w:ascii="Times New Roman" w:hAnsi="Times New Roman"/>
                <w:lang w:val="de-DE"/>
              </w:rPr>
              <w:t xml:space="preserve"> Flansch</w:t>
            </w:r>
          </w:p>
        </w:tc>
        <w:tc>
          <w:tcPr>
            <w:tcW w:w="1276" w:type="dxa"/>
            <w:tcBorders>
              <w:top w:val="single" w:sz="6" w:space="0" w:color="auto"/>
              <w:left w:val="single" w:sz="6" w:space="0" w:color="auto"/>
              <w:bottom w:val="single" w:sz="6" w:space="0" w:color="auto"/>
              <w:right w:val="single" w:sz="6" w:space="0" w:color="auto"/>
            </w:tcBorders>
          </w:tcPr>
          <w:p w14:paraId="1496C8D5"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c>
          <w:tcPr>
            <w:tcW w:w="1487" w:type="dxa"/>
            <w:tcBorders>
              <w:top w:val="single" w:sz="6" w:space="0" w:color="auto"/>
              <w:left w:val="single" w:sz="6" w:space="0" w:color="auto"/>
              <w:bottom w:val="nil"/>
              <w:right w:val="single" w:sz="6" w:space="0" w:color="auto"/>
            </w:tcBorders>
          </w:tcPr>
          <w:p w14:paraId="77A34979" w14:textId="77777777" w:rsidR="008A7836" w:rsidRPr="00331320" w:rsidRDefault="008A7836">
            <w:pPr>
              <w:pStyle w:val="PlainText1"/>
              <w:jc w:val="center"/>
              <w:rPr>
                <w:rFonts w:ascii="Times New Roman" w:hAnsi="Times New Roman"/>
                <w:lang w:val="de-DE"/>
              </w:rPr>
            </w:pPr>
          </w:p>
        </w:tc>
      </w:tr>
      <w:tr w:rsidR="008A7836" w:rsidRPr="00331320" w14:paraId="32950069" w14:textId="77777777" w:rsidTr="00874488">
        <w:tc>
          <w:tcPr>
            <w:tcW w:w="594" w:type="dxa"/>
            <w:tcBorders>
              <w:top w:val="single" w:sz="6" w:space="0" w:color="auto"/>
              <w:left w:val="single" w:sz="6" w:space="0" w:color="auto"/>
              <w:bottom w:val="single" w:sz="6" w:space="0" w:color="auto"/>
              <w:right w:val="single" w:sz="6" w:space="0" w:color="auto"/>
            </w:tcBorders>
          </w:tcPr>
          <w:p w14:paraId="085C5813"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2.2</w:t>
            </w:r>
          </w:p>
        </w:tc>
        <w:tc>
          <w:tcPr>
            <w:tcW w:w="5245" w:type="dxa"/>
            <w:tcBorders>
              <w:top w:val="single" w:sz="6" w:space="0" w:color="auto"/>
              <w:left w:val="single" w:sz="6" w:space="0" w:color="auto"/>
              <w:bottom w:val="single" w:sz="6" w:space="0" w:color="auto"/>
              <w:right w:val="single" w:sz="6" w:space="0" w:color="auto"/>
            </w:tcBorders>
          </w:tcPr>
          <w:p w14:paraId="59AB8CD8"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Brand im Maschinenraum</w:t>
            </w:r>
          </w:p>
        </w:tc>
        <w:tc>
          <w:tcPr>
            <w:tcW w:w="1276" w:type="dxa"/>
            <w:tcBorders>
              <w:top w:val="single" w:sz="6" w:space="0" w:color="auto"/>
              <w:left w:val="single" w:sz="6" w:space="0" w:color="auto"/>
              <w:bottom w:val="single" w:sz="6" w:space="0" w:color="auto"/>
              <w:right w:val="single" w:sz="6" w:space="0" w:color="auto"/>
            </w:tcBorders>
          </w:tcPr>
          <w:p w14:paraId="2547204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c>
          <w:tcPr>
            <w:tcW w:w="1487" w:type="dxa"/>
            <w:tcBorders>
              <w:top w:val="nil"/>
              <w:left w:val="single" w:sz="6" w:space="0" w:color="auto"/>
              <w:bottom w:val="nil"/>
              <w:right w:val="single" w:sz="6" w:space="0" w:color="auto"/>
            </w:tcBorders>
          </w:tcPr>
          <w:p w14:paraId="34AED7AE" w14:textId="77777777" w:rsidR="008A7836" w:rsidRPr="00331320" w:rsidRDefault="008A7836">
            <w:pPr>
              <w:pStyle w:val="PlainText1"/>
              <w:jc w:val="center"/>
              <w:rPr>
                <w:rFonts w:ascii="Times New Roman" w:hAnsi="Times New Roman"/>
                <w:lang w:val="de-DE"/>
              </w:rPr>
            </w:pPr>
          </w:p>
        </w:tc>
      </w:tr>
      <w:tr w:rsidR="008A7836" w:rsidRPr="00331320" w14:paraId="10554C96" w14:textId="77777777" w:rsidTr="00874488">
        <w:tc>
          <w:tcPr>
            <w:tcW w:w="594" w:type="dxa"/>
            <w:tcBorders>
              <w:top w:val="single" w:sz="6" w:space="0" w:color="auto"/>
              <w:left w:val="single" w:sz="6" w:space="0" w:color="auto"/>
              <w:bottom w:val="single" w:sz="6" w:space="0" w:color="auto"/>
              <w:right w:val="single" w:sz="6" w:space="0" w:color="auto"/>
            </w:tcBorders>
          </w:tcPr>
          <w:p w14:paraId="193D7997"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2.3</w:t>
            </w:r>
          </w:p>
        </w:tc>
        <w:tc>
          <w:tcPr>
            <w:tcW w:w="5245" w:type="dxa"/>
            <w:tcBorders>
              <w:top w:val="single" w:sz="6" w:space="0" w:color="auto"/>
              <w:left w:val="single" w:sz="6" w:space="0" w:color="auto"/>
              <w:bottom w:val="single" w:sz="6" w:space="0" w:color="auto"/>
              <w:right w:val="single" w:sz="6" w:space="0" w:color="auto"/>
            </w:tcBorders>
          </w:tcPr>
          <w:p w14:paraId="666E473B"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 xml:space="preserve">Gefahren </w:t>
            </w:r>
            <w:r w:rsidR="00847321" w:rsidRPr="00331320">
              <w:rPr>
                <w:rFonts w:ascii="Times New Roman" w:hAnsi="Times New Roman"/>
                <w:lang w:val="de-DE"/>
              </w:rPr>
              <w:t>in</w:t>
            </w:r>
            <w:r w:rsidRPr="00331320">
              <w:rPr>
                <w:rFonts w:ascii="Times New Roman" w:hAnsi="Times New Roman"/>
                <w:lang w:val="de-DE"/>
              </w:rPr>
              <w:t xml:space="preserve"> der Umgebung des Schiffes</w:t>
            </w:r>
          </w:p>
        </w:tc>
        <w:tc>
          <w:tcPr>
            <w:tcW w:w="1276" w:type="dxa"/>
            <w:tcBorders>
              <w:top w:val="single" w:sz="6" w:space="0" w:color="auto"/>
              <w:left w:val="single" w:sz="6" w:space="0" w:color="auto"/>
              <w:bottom w:val="single" w:sz="6" w:space="0" w:color="auto"/>
              <w:right w:val="single" w:sz="6" w:space="0" w:color="auto"/>
            </w:tcBorders>
          </w:tcPr>
          <w:p w14:paraId="2FAF972C" w14:textId="77777777" w:rsidR="008A7836" w:rsidRPr="00331320" w:rsidRDefault="00076E69">
            <w:pPr>
              <w:pStyle w:val="PlainText1"/>
              <w:jc w:val="center"/>
              <w:rPr>
                <w:rFonts w:ascii="Times New Roman" w:hAnsi="Times New Roman"/>
                <w:lang w:val="de-DE"/>
              </w:rPr>
            </w:pPr>
            <w:r>
              <w:rPr>
                <w:rFonts w:ascii="Times New Roman" w:hAnsi="Times New Roman"/>
                <w:lang w:val="de-DE"/>
              </w:rPr>
              <w:t>4</w:t>
            </w:r>
          </w:p>
        </w:tc>
        <w:tc>
          <w:tcPr>
            <w:tcW w:w="1487" w:type="dxa"/>
            <w:tcBorders>
              <w:top w:val="nil"/>
              <w:left w:val="single" w:sz="6" w:space="0" w:color="auto"/>
              <w:bottom w:val="nil"/>
              <w:right w:val="single" w:sz="6" w:space="0" w:color="auto"/>
            </w:tcBorders>
          </w:tcPr>
          <w:p w14:paraId="7E474CA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 *</w:t>
            </w:r>
          </w:p>
        </w:tc>
      </w:tr>
      <w:tr w:rsidR="008A7836" w:rsidRPr="00331320" w14:paraId="06AA788C" w14:textId="77777777" w:rsidTr="00874488">
        <w:tc>
          <w:tcPr>
            <w:tcW w:w="594" w:type="dxa"/>
            <w:tcBorders>
              <w:top w:val="single" w:sz="6" w:space="0" w:color="auto"/>
              <w:left w:val="single" w:sz="6" w:space="0" w:color="auto"/>
              <w:bottom w:val="single" w:sz="6" w:space="0" w:color="auto"/>
              <w:right w:val="single" w:sz="6" w:space="0" w:color="auto"/>
            </w:tcBorders>
          </w:tcPr>
          <w:p w14:paraId="3367D1C3"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2.4</w:t>
            </w:r>
          </w:p>
        </w:tc>
        <w:tc>
          <w:tcPr>
            <w:tcW w:w="5245" w:type="dxa"/>
            <w:tcBorders>
              <w:top w:val="single" w:sz="6" w:space="0" w:color="auto"/>
              <w:left w:val="single" w:sz="6" w:space="0" w:color="auto"/>
              <w:bottom w:val="single" w:sz="6" w:space="0" w:color="auto"/>
              <w:right w:val="single" w:sz="6" w:space="0" w:color="auto"/>
            </w:tcBorders>
          </w:tcPr>
          <w:p w14:paraId="30E6F351"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Überfüllung</w:t>
            </w:r>
          </w:p>
        </w:tc>
        <w:tc>
          <w:tcPr>
            <w:tcW w:w="1276" w:type="dxa"/>
            <w:tcBorders>
              <w:top w:val="single" w:sz="6" w:space="0" w:color="auto"/>
              <w:left w:val="single" w:sz="6" w:space="0" w:color="auto"/>
              <w:bottom w:val="single" w:sz="6" w:space="0" w:color="auto"/>
              <w:right w:val="single" w:sz="6" w:space="0" w:color="auto"/>
            </w:tcBorders>
          </w:tcPr>
          <w:p w14:paraId="27113D39" w14:textId="77777777" w:rsidR="008A7836" w:rsidRPr="00331320" w:rsidRDefault="00796730">
            <w:pPr>
              <w:pStyle w:val="PlainText1"/>
              <w:jc w:val="center"/>
              <w:rPr>
                <w:rFonts w:ascii="Times New Roman" w:hAnsi="Times New Roman"/>
                <w:lang w:val="de-DE"/>
              </w:rPr>
            </w:pPr>
            <w:r>
              <w:rPr>
                <w:rFonts w:ascii="Times New Roman" w:hAnsi="Times New Roman"/>
                <w:lang w:val="de-DE"/>
              </w:rPr>
              <w:t>3</w:t>
            </w:r>
          </w:p>
        </w:tc>
        <w:tc>
          <w:tcPr>
            <w:tcW w:w="1487" w:type="dxa"/>
            <w:tcBorders>
              <w:top w:val="nil"/>
              <w:left w:val="single" w:sz="6" w:space="0" w:color="auto"/>
              <w:bottom w:val="nil"/>
              <w:right w:val="single" w:sz="6" w:space="0" w:color="auto"/>
            </w:tcBorders>
          </w:tcPr>
          <w:p w14:paraId="5B668288" w14:textId="77777777" w:rsidR="008A7836" w:rsidRPr="00331320" w:rsidRDefault="008A7836">
            <w:pPr>
              <w:pStyle w:val="PlainText1"/>
              <w:jc w:val="center"/>
              <w:rPr>
                <w:rFonts w:ascii="Times New Roman" w:hAnsi="Times New Roman"/>
                <w:lang w:val="de-DE"/>
              </w:rPr>
            </w:pPr>
          </w:p>
        </w:tc>
      </w:tr>
      <w:tr w:rsidR="008A7836" w:rsidRPr="00331320" w14:paraId="58AA4436" w14:textId="77777777" w:rsidTr="00874488">
        <w:tc>
          <w:tcPr>
            <w:tcW w:w="594" w:type="dxa"/>
            <w:tcBorders>
              <w:top w:val="single" w:sz="6" w:space="0" w:color="auto"/>
              <w:left w:val="single" w:sz="6" w:space="0" w:color="auto"/>
              <w:bottom w:val="single" w:sz="6" w:space="0" w:color="auto"/>
              <w:right w:val="single" w:sz="6" w:space="0" w:color="auto"/>
            </w:tcBorders>
          </w:tcPr>
          <w:p w14:paraId="54DF3DDE"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2.5</w:t>
            </w:r>
          </w:p>
        </w:tc>
        <w:tc>
          <w:tcPr>
            <w:tcW w:w="5245" w:type="dxa"/>
            <w:tcBorders>
              <w:top w:val="single" w:sz="6" w:space="0" w:color="auto"/>
              <w:left w:val="single" w:sz="6" w:space="0" w:color="auto"/>
              <w:bottom w:val="single" w:sz="6" w:space="0" w:color="auto"/>
              <w:right w:val="single" w:sz="6" w:space="0" w:color="auto"/>
            </w:tcBorders>
          </w:tcPr>
          <w:p w14:paraId="13555188" w14:textId="77777777" w:rsidR="008A7836" w:rsidRPr="00331320" w:rsidRDefault="008A7836">
            <w:pPr>
              <w:pStyle w:val="PlainText1"/>
              <w:ind w:left="290"/>
              <w:jc w:val="both"/>
              <w:rPr>
                <w:rFonts w:ascii="Times New Roman" w:hAnsi="Times New Roman"/>
                <w:lang w:val="de-DE"/>
              </w:rPr>
            </w:pPr>
            <w:r w:rsidRPr="00331320">
              <w:rPr>
                <w:rFonts w:ascii="Times New Roman" w:hAnsi="Times New Roman"/>
                <w:lang w:val="de-DE"/>
              </w:rPr>
              <w:t>Polymerisation</w:t>
            </w:r>
          </w:p>
        </w:tc>
        <w:tc>
          <w:tcPr>
            <w:tcW w:w="1276" w:type="dxa"/>
            <w:tcBorders>
              <w:top w:val="single" w:sz="6" w:space="0" w:color="auto"/>
              <w:left w:val="single" w:sz="6" w:space="0" w:color="auto"/>
              <w:bottom w:val="single" w:sz="6" w:space="0" w:color="auto"/>
              <w:right w:val="single" w:sz="6" w:space="0" w:color="auto"/>
            </w:tcBorders>
          </w:tcPr>
          <w:p w14:paraId="4B2586C1"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c>
          <w:tcPr>
            <w:tcW w:w="1487" w:type="dxa"/>
            <w:tcBorders>
              <w:top w:val="nil"/>
              <w:left w:val="single" w:sz="6" w:space="0" w:color="auto"/>
              <w:bottom w:val="single" w:sz="6" w:space="0" w:color="auto"/>
              <w:right w:val="single" w:sz="6" w:space="0" w:color="auto"/>
            </w:tcBorders>
          </w:tcPr>
          <w:p w14:paraId="79AF645D" w14:textId="77777777" w:rsidR="008A7836" w:rsidRPr="00331320" w:rsidRDefault="008A7836">
            <w:pPr>
              <w:pStyle w:val="PlainText1"/>
              <w:jc w:val="center"/>
              <w:rPr>
                <w:rFonts w:ascii="Times New Roman" w:hAnsi="Times New Roman"/>
                <w:lang w:val="de-DE"/>
              </w:rPr>
            </w:pPr>
          </w:p>
        </w:tc>
      </w:tr>
      <w:tr w:rsidR="008A7836" w:rsidRPr="00331320" w14:paraId="060A2827" w14:textId="77777777" w:rsidTr="00874488">
        <w:trPr>
          <w:cantSplit/>
        </w:trPr>
        <w:tc>
          <w:tcPr>
            <w:tcW w:w="7115" w:type="dxa"/>
            <w:gridSpan w:val="3"/>
            <w:tcBorders>
              <w:top w:val="single" w:sz="6" w:space="0" w:color="auto"/>
              <w:left w:val="single" w:sz="6" w:space="0" w:color="auto"/>
              <w:bottom w:val="single" w:sz="6" w:space="0" w:color="auto"/>
              <w:right w:val="single" w:sz="6" w:space="0" w:color="auto"/>
            </w:tcBorders>
          </w:tcPr>
          <w:p w14:paraId="1707B232"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 xml:space="preserve">     </w:t>
            </w:r>
            <w:r w:rsidR="00D719DD" w:rsidRPr="00331320">
              <w:rPr>
                <w:rFonts w:ascii="Times New Roman" w:hAnsi="Times New Roman"/>
                <w:lang w:val="de-DE"/>
              </w:rPr>
              <w:t>Insgesamt</w:t>
            </w:r>
          </w:p>
        </w:tc>
        <w:tc>
          <w:tcPr>
            <w:tcW w:w="1487" w:type="dxa"/>
            <w:tcBorders>
              <w:top w:val="single" w:sz="6" w:space="0" w:color="auto"/>
              <w:left w:val="single" w:sz="6" w:space="0" w:color="auto"/>
              <w:bottom w:val="single" w:sz="6" w:space="0" w:color="auto"/>
              <w:right w:val="single" w:sz="6" w:space="0" w:color="auto"/>
            </w:tcBorders>
          </w:tcPr>
          <w:p w14:paraId="1D4BF531" w14:textId="77777777" w:rsidR="008A7836" w:rsidRPr="00331320" w:rsidRDefault="001633E4">
            <w:pPr>
              <w:pStyle w:val="PlainText1"/>
              <w:jc w:val="center"/>
              <w:rPr>
                <w:rFonts w:ascii="Times New Roman" w:hAnsi="Times New Roman"/>
                <w:lang w:val="de-DE"/>
              </w:rPr>
            </w:pPr>
            <w:r w:rsidRPr="00331320">
              <w:rPr>
                <w:rFonts w:ascii="Times New Roman" w:hAnsi="Times New Roman"/>
                <w:lang w:val="de-DE"/>
              </w:rPr>
              <w:t>4</w:t>
            </w:r>
          </w:p>
        </w:tc>
      </w:tr>
    </w:tbl>
    <w:p w14:paraId="4EB3215B" w14:textId="77777777" w:rsidR="008A7836" w:rsidRPr="00EF6354" w:rsidRDefault="008A7836">
      <w:pPr>
        <w:pStyle w:val="PlainText1"/>
        <w:ind w:left="540" w:hanging="540"/>
        <w:jc w:val="both"/>
        <w:rPr>
          <w:rFonts w:ascii="Times New Roman" w:hAnsi="Times New Roman"/>
          <w:lang w:val="de-DE"/>
        </w:rPr>
      </w:pPr>
    </w:p>
    <w:p w14:paraId="49137AF2" w14:textId="77777777" w:rsidR="008A7836" w:rsidRPr="00EF6354" w:rsidRDefault="008A7836">
      <w:pPr>
        <w:pStyle w:val="PlainText1"/>
        <w:tabs>
          <w:tab w:val="left" w:pos="540"/>
        </w:tabs>
        <w:ind w:left="720" w:hanging="720"/>
        <w:jc w:val="both"/>
        <w:rPr>
          <w:rFonts w:ascii="Times New Roman" w:hAnsi="Times New Roman"/>
          <w:lang w:val="de-DE"/>
        </w:rPr>
      </w:pPr>
      <w:r w:rsidRPr="00EF6354">
        <w:rPr>
          <w:rFonts w:ascii="Times New Roman" w:hAnsi="Times New Roman"/>
          <w:lang w:val="de-DE"/>
        </w:rPr>
        <w:tab/>
        <w:t>*</w:t>
      </w:r>
      <w:r w:rsidRPr="00EF6354">
        <w:rPr>
          <w:rFonts w:ascii="Times New Roman" w:hAnsi="Times New Roman"/>
          <w:lang w:val="de-DE"/>
        </w:rPr>
        <w:tab/>
      </w:r>
      <w:r w:rsidR="001633E4" w:rsidRPr="00EF6354">
        <w:rPr>
          <w:rFonts w:ascii="Times New Roman" w:hAnsi="Times New Roman"/>
          <w:lang w:val="de-DE"/>
        </w:rPr>
        <w:t xml:space="preserve">Die </w:t>
      </w:r>
      <w:r w:rsidRPr="00EF6354">
        <w:rPr>
          <w:rFonts w:ascii="Times New Roman" w:hAnsi="Times New Roman"/>
          <w:lang w:val="de-DE"/>
        </w:rPr>
        <w:t xml:space="preserve">Fragen </w:t>
      </w:r>
      <w:r w:rsidR="001633E4" w:rsidRPr="00EF6354">
        <w:rPr>
          <w:rFonts w:ascii="Times New Roman" w:hAnsi="Times New Roman"/>
          <w:lang w:val="de-DE"/>
        </w:rPr>
        <w:t>sind</w:t>
      </w:r>
      <w:r w:rsidRPr="00EF6354">
        <w:rPr>
          <w:rFonts w:ascii="Times New Roman" w:hAnsi="Times New Roman"/>
          <w:lang w:val="de-DE"/>
        </w:rPr>
        <w:t xml:space="preserve"> aus zwei </w:t>
      </w:r>
      <w:r w:rsidR="00D719DD" w:rsidRPr="00EF6354">
        <w:rPr>
          <w:rFonts w:ascii="Times New Roman" w:hAnsi="Times New Roman"/>
          <w:lang w:val="de-DE"/>
        </w:rPr>
        <w:t>verschiedenen</w:t>
      </w:r>
      <w:r w:rsidRPr="00EF6354">
        <w:rPr>
          <w:rFonts w:ascii="Times New Roman" w:hAnsi="Times New Roman"/>
          <w:lang w:val="de-DE"/>
        </w:rPr>
        <w:t xml:space="preserve"> Unterteilen </w:t>
      </w:r>
      <w:r w:rsidR="001633E4" w:rsidRPr="00EF6354">
        <w:rPr>
          <w:rFonts w:ascii="Times New Roman" w:hAnsi="Times New Roman"/>
          <w:lang w:val="de-DE"/>
        </w:rPr>
        <w:t>auszu</w:t>
      </w:r>
      <w:r w:rsidRPr="00EF6354">
        <w:rPr>
          <w:rFonts w:ascii="Times New Roman" w:hAnsi="Times New Roman"/>
          <w:lang w:val="de-DE"/>
        </w:rPr>
        <w:t>wähl</w:t>
      </w:r>
      <w:r w:rsidR="001633E4" w:rsidRPr="00EF6354">
        <w:rPr>
          <w:rFonts w:ascii="Times New Roman" w:hAnsi="Times New Roman"/>
          <w:lang w:val="de-DE"/>
        </w:rPr>
        <w:t>en</w:t>
      </w:r>
      <w:r w:rsidRPr="00EF6354">
        <w:rPr>
          <w:rFonts w:ascii="Times New Roman" w:hAnsi="Times New Roman"/>
          <w:lang w:val="de-DE"/>
        </w:rPr>
        <w:t xml:space="preserve">. </w:t>
      </w:r>
    </w:p>
    <w:p w14:paraId="0B607C6B" w14:textId="77777777" w:rsidR="008A7836" w:rsidRPr="00EF6354" w:rsidRDefault="008A7836">
      <w:pPr>
        <w:pStyle w:val="PlainText1"/>
        <w:ind w:left="540" w:hanging="540"/>
        <w:jc w:val="both"/>
        <w:rPr>
          <w:rFonts w:ascii="Times New Roman" w:hAnsi="Times New Roman"/>
          <w:b/>
          <w:lang w:val="de-DE"/>
        </w:rPr>
      </w:pPr>
    </w:p>
    <w:p w14:paraId="0F91DAEF" w14:textId="048553E2" w:rsidR="007E71C4" w:rsidRDefault="007E71C4">
      <w:pPr>
        <w:overflowPunct/>
        <w:autoSpaceDE/>
        <w:autoSpaceDN/>
        <w:adjustRightInd/>
        <w:textAlignment w:val="auto"/>
        <w:rPr>
          <w:b/>
          <w:sz w:val="20"/>
          <w:lang w:val="de-DE"/>
        </w:rPr>
      </w:pPr>
      <w:r>
        <w:rPr>
          <w:b/>
          <w:lang w:val="de-DE"/>
        </w:rPr>
        <w:br w:type="page"/>
      </w:r>
    </w:p>
    <w:p w14:paraId="09EFAFF7" w14:textId="77777777" w:rsidR="0007533B" w:rsidRPr="00EF6354" w:rsidRDefault="0007533B">
      <w:pPr>
        <w:pStyle w:val="PlainText1"/>
        <w:ind w:left="540" w:hanging="540"/>
        <w:jc w:val="both"/>
        <w:rPr>
          <w:rFonts w:ascii="Times New Roman" w:hAnsi="Times New Roman"/>
          <w:b/>
          <w:lang w:val="de-DE"/>
        </w:rPr>
      </w:pPr>
    </w:p>
    <w:p w14:paraId="6988AFEE" w14:textId="77777777" w:rsidR="00A453BA" w:rsidRPr="00D90B25" w:rsidRDefault="00A453BA" w:rsidP="00D90B25">
      <w:pPr>
        <w:pStyle w:val="PlainText1"/>
        <w:numPr>
          <w:ilvl w:val="2"/>
          <w:numId w:val="8"/>
        </w:numPr>
        <w:tabs>
          <w:tab w:val="clear" w:pos="1286"/>
          <w:tab w:val="num" w:pos="851"/>
        </w:tabs>
        <w:spacing w:before="120"/>
        <w:ind w:left="0" w:firstLine="0"/>
        <w:jc w:val="both"/>
        <w:rPr>
          <w:rFonts w:ascii="Times New Roman" w:hAnsi="Times New Roman"/>
          <w:b/>
          <w:sz w:val="24"/>
          <w:szCs w:val="24"/>
          <w:lang w:val="de-DE"/>
        </w:rPr>
      </w:pPr>
      <w:r w:rsidRPr="00D90B25">
        <w:rPr>
          <w:rFonts w:ascii="Times New Roman" w:hAnsi="Times New Roman"/>
          <w:b/>
          <w:sz w:val="24"/>
          <w:szCs w:val="24"/>
          <w:lang w:val="de-DE"/>
        </w:rPr>
        <w:t xml:space="preserve">Fragenkatalog </w:t>
      </w:r>
      <w:r w:rsidR="00B44E4F" w:rsidRPr="00D90B25">
        <w:rPr>
          <w:rFonts w:ascii="Times New Roman" w:hAnsi="Times New Roman"/>
          <w:b/>
          <w:sz w:val="24"/>
          <w:szCs w:val="24"/>
          <w:lang w:val="de-DE"/>
        </w:rPr>
        <w:t>Fall</w:t>
      </w:r>
      <w:r w:rsidR="00AB3079" w:rsidRPr="00D90B25">
        <w:rPr>
          <w:rFonts w:ascii="Times New Roman" w:hAnsi="Times New Roman"/>
          <w:b/>
          <w:sz w:val="24"/>
          <w:szCs w:val="24"/>
          <w:lang w:val="de-DE"/>
        </w:rPr>
        <w:t xml:space="preserve">frage </w:t>
      </w:r>
      <w:r w:rsidR="004A67C5" w:rsidRPr="00D90B25">
        <w:rPr>
          <w:rFonts w:ascii="Times New Roman" w:hAnsi="Times New Roman"/>
          <w:b/>
          <w:sz w:val="24"/>
          <w:szCs w:val="24"/>
          <w:lang w:val="de-DE"/>
        </w:rPr>
        <w:t xml:space="preserve">Aufbaukurs </w:t>
      </w:r>
      <w:r w:rsidR="004D2C74" w:rsidRPr="00D90B25">
        <w:rPr>
          <w:rFonts w:ascii="Times New Roman" w:hAnsi="Times New Roman"/>
          <w:b/>
          <w:sz w:val="24"/>
          <w:szCs w:val="24"/>
          <w:lang w:val="de-DE"/>
        </w:rPr>
        <w:t>„GAS“</w:t>
      </w:r>
    </w:p>
    <w:p w14:paraId="3BD224A3" w14:textId="77777777" w:rsidR="002B1C38" w:rsidRPr="00EF6354" w:rsidRDefault="007E38ED" w:rsidP="002B1C38">
      <w:pPr>
        <w:numPr>
          <w:ilvl w:val="12"/>
          <w:numId w:val="0"/>
        </w:numPr>
        <w:spacing w:before="120"/>
        <w:rPr>
          <w:sz w:val="20"/>
          <w:lang w:val="de-DE"/>
        </w:rPr>
      </w:pPr>
      <w:r>
        <w:rPr>
          <w:sz w:val="20"/>
          <w:lang w:val="de-DE"/>
        </w:rPr>
        <w:t>33.</w:t>
      </w:r>
      <w:r>
        <w:rPr>
          <w:sz w:val="20"/>
          <w:lang w:val="de-DE"/>
        </w:rPr>
        <w:tab/>
      </w:r>
      <w:r w:rsidR="00A453BA" w:rsidRPr="00EF6354">
        <w:rPr>
          <w:sz w:val="20"/>
          <w:lang w:val="de-DE"/>
        </w:rPr>
        <w:t xml:space="preserve">Dem Kandidaten sind </w:t>
      </w:r>
      <w:r w:rsidR="00BB2552" w:rsidRPr="00EF6354">
        <w:rPr>
          <w:sz w:val="20"/>
          <w:lang w:val="de-DE"/>
        </w:rPr>
        <w:t xml:space="preserve">die </w:t>
      </w:r>
      <w:r w:rsidR="002B1C38" w:rsidRPr="00EF6354">
        <w:rPr>
          <w:sz w:val="20"/>
          <w:lang w:val="de-DE"/>
        </w:rPr>
        <w:t>folgende</w:t>
      </w:r>
      <w:r w:rsidR="00BB2552" w:rsidRPr="00EF6354">
        <w:rPr>
          <w:sz w:val="20"/>
          <w:lang w:val="de-DE"/>
        </w:rPr>
        <w:t>n</w:t>
      </w:r>
      <w:r w:rsidR="002B1C38" w:rsidRPr="00EF6354">
        <w:rPr>
          <w:sz w:val="20"/>
          <w:lang w:val="de-DE"/>
        </w:rPr>
        <w:t xml:space="preserve"> Unterlagen zur Verfügung zu stellen</w:t>
      </w:r>
      <w:r w:rsidR="00E54200" w:rsidRPr="00EF6354">
        <w:rPr>
          <w:sz w:val="20"/>
          <w:lang w:val="de-DE"/>
        </w:rPr>
        <w:t xml:space="preserve"> (siehe Anlage I)</w:t>
      </w:r>
      <w:r w:rsidR="002B1C38" w:rsidRPr="00EF6354">
        <w:rPr>
          <w:sz w:val="20"/>
          <w:lang w:val="de-DE"/>
        </w:rPr>
        <w:t>:</w:t>
      </w:r>
    </w:p>
    <w:p w14:paraId="07D45FA1" w14:textId="77777777" w:rsidR="00E54200" w:rsidRPr="00EF6354" w:rsidRDefault="009314F1" w:rsidP="002B1C38">
      <w:pPr>
        <w:numPr>
          <w:ilvl w:val="0"/>
          <w:numId w:val="6"/>
        </w:numPr>
        <w:tabs>
          <w:tab w:val="clear" w:pos="1800"/>
          <w:tab w:val="num" w:pos="426"/>
        </w:tabs>
        <w:spacing w:before="120"/>
        <w:ind w:left="414" w:hanging="357"/>
        <w:rPr>
          <w:sz w:val="20"/>
          <w:lang w:val="de-DE"/>
        </w:rPr>
      </w:pPr>
      <w:r w:rsidRPr="00EF6354">
        <w:rPr>
          <w:sz w:val="20"/>
          <w:lang w:val="de-DE"/>
        </w:rPr>
        <w:t xml:space="preserve">eine </w:t>
      </w:r>
      <w:r w:rsidR="00E54200" w:rsidRPr="00EF6354">
        <w:rPr>
          <w:sz w:val="20"/>
          <w:lang w:val="de-DE"/>
        </w:rPr>
        <w:t xml:space="preserve">Situationsbeschreibung </w:t>
      </w:r>
      <w:r w:rsidRPr="00EF6354">
        <w:rPr>
          <w:sz w:val="20"/>
          <w:lang w:val="de-DE"/>
        </w:rPr>
        <w:t xml:space="preserve">01 oder 02 </w:t>
      </w:r>
      <w:r w:rsidR="00E54200" w:rsidRPr="00EF6354">
        <w:rPr>
          <w:sz w:val="20"/>
          <w:lang w:val="de-DE"/>
        </w:rPr>
        <w:t>(siehe Anlage I, 1)</w:t>
      </w:r>
    </w:p>
    <w:p w14:paraId="796551DE" w14:textId="77777777" w:rsidR="002B1C38" w:rsidRPr="00EF6354" w:rsidRDefault="00A453BA" w:rsidP="002B1C38">
      <w:pPr>
        <w:numPr>
          <w:ilvl w:val="0"/>
          <w:numId w:val="6"/>
        </w:numPr>
        <w:tabs>
          <w:tab w:val="clear" w:pos="1800"/>
          <w:tab w:val="num" w:pos="426"/>
        </w:tabs>
        <w:spacing w:before="120"/>
        <w:ind w:left="414" w:hanging="357"/>
        <w:rPr>
          <w:sz w:val="20"/>
          <w:lang w:val="de-DE"/>
        </w:rPr>
      </w:pPr>
      <w:r w:rsidRPr="00EF6354">
        <w:rPr>
          <w:sz w:val="20"/>
          <w:lang w:val="de-DE"/>
        </w:rPr>
        <w:t>ausgewählten Fragen</w:t>
      </w:r>
      <w:r w:rsidR="00585B93" w:rsidRPr="00EF6354">
        <w:rPr>
          <w:sz w:val="20"/>
          <w:lang w:val="de-DE"/>
        </w:rPr>
        <w:t xml:space="preserve"> (15 Teilfragen)</w:t>
      </w:r>
      <w:r w:rsidR="00E54200" w:rsidRPr="00EF6354">
        <w:rPr>
          <w:sz w:val="20"/>
          <w:lang w:val="de-DE"/>
        </w:rPr>
        <w:t xml:space="preserve"> (siehe Anlage I, 2)</w:t>
      </w:r>
      <w:r w:rsidRPr="00EF6354">
        <w:rPr>
          <w:sz w:val="20"/>
          <w:lang w:val="de-DE"/>
        </w:rPr>
        <w:t>,</w:t>
      </w:r>
    </w:p>
    <w:p w14:paraId="3F029C32" w14:textId="77777777" w:rsidR="004D2C74" w:rsidRPr="00EF6354" w:rsidRDefault="004D2C74" w:rsidP="004D2C74">
      <w:pPr>
        <w:numPr>
          <w:ilvl w:val="0"/>
          <w:numId w:val="6"/>
        </w:numPr>
        <w:tabs>
          <w:tab w:val="clear" w:pos="1800"/>
          <w:tab w:val="num" w:pos="426"/>
        </w:tabs>
        <w:spacing w:before="120"/>
        <w:ind w:left="414" w:hanging="357"/>
        <w:rPr>
          <w:sz w:val="20"/>
          <w:lang w:val="de-DE"/>
        </w:rPr>
      </w:pPr>
      <w:r w:rsidRPr="00EF6354">
        <w:rPr>
          <w:sz w:val="20"/>
          <w:lang w:val="de-DE"/>
        </w:rPr>
        <w:t xml:space="preserve">ein Blatt Stoffeigenschaften </w:t>
      </w:r>
      <w:r w:rsidR="009314F1" w:rsidRPr="00EF6354">
        <w:rPr>
          <w:sz w:val="20"/>
          <w:lang w:val="de-DE"/>
        </w:rPr>
        <w:t xml:space="preserve">mit </w:t>
      </w:r>
      <w:r w:rsidRPr="00EF6354">
        <w:rPr>
          <w:sz w:val="20"/>
          <w:lang w:val="de-DE"/>
        </w:rPr>
        <w:t xml:space="preserve">Daten in Bezug auf </w:t>
      </w:r>
      <w:r w:rsidR="009314F1" w:rsidRPr="00EF6354">
        <w:rPr>
          <w:sz w:val="20"/>
          <w:lang w:val="de-DE"/>
        </w:rPr>
        <w:t xml:space="preserve">den </w:t>
      </w:r>
      <w:r w:rsidRPr="00EF6354">
        <w:rPr>
          <w:sz w:val="20"/>
          <w:lang w:val="de-DE"/>
        </w:rPr>
        <w:t>Atemschutz (siehe Anlage I, 3)</w:t>
      </w:r>
      <w:r w:rsidR="00323B4B">
        <w:rPr>
          <w:sz w:val="20"/>
          <w:lang w:val="de-DE"/>
        </w:rPr>
        <w:t>,</w:t>
      </w:r>
      <w:r w:rsidRPr="00EF6354">
        <w:rPr>
          <w:sz w:val="20"/>
          <w:lang w:val="de-DE"/>
        </w:rPr>
        <w:t xml:space="preserve"> </w:t>
      </w:r>
    </w:p>
    <w:p w14:paraId="622F0F3E" w14:textId="77777777" w:rsidR="00323B4B" w:rsidRPr="00EF6354" w:rsidRDefault="00323B4B" w:rsidP="00323B4B">
      <w:pPr>
        <w:numPr>
          <w:ilvl w:val="0"/>
          <w:numId w:val="6"/>
        </w:numPr>
        <w:tabs>
          <w:tab w:val="clear" w:pos="1800"/>
          <w:tab w:val="num" w:pos="426"/>
        </w:tabs>
        <w:spacing w:before="120"/>
        <w:ind w:left="414" w:hanging="357"/>
        <w:rPr>
          <w:sz w:val="20"/>
          <w:lang w:val="de-DE"/>
        </w:rPr>
      </w:pPr>
      <w:r w:rsidRPr="00EF6354">
        <w:rPr>
          <w:sz w:val="20"/>
          <w:lang w:val="de-DE"/>
        </w:rPr>
        <w:t>ein Zulassungszeugnis (siehe Anlage I, 4)</w:t>
      </w:r>
      <w:r>
        <w:rPr>
          <w:sz w:val="20"/>
          <w:lang w:val="de-DE"/>
        </w:rPr>
        <w:t xml:space="preserve"> und</w:t>
      </w:r>
    </w:p>
    <w:p w14:paraId="426898A3" w14:textId="77777777" w:rsidR="002B1C38" w:rsidRPr="00EF6354" w:rsidRDefault="00431230" w:rsidP="002B1C38">
      <w:pPr>
        <w:numPr>
          <w:ilvl w:val="0"/>
          <w:numId w:val="6"/>
        </w:numPr>
        <w:tabs>
          <w:tab w:val="clear" w:pos="1800"/>
          <w:tab w:val="num" w:pos="426"/>
        </w:tabs>
        <w:spacing w:before="120"/>
        <w:ind w:left="414" w:hanging="357"/>
        <w:rPr>
          <w:sz w:val="20"/>
          <w:lang w:val="de-DE"/>
        </w:rPr>
      </w:pPr>
      <w:r w:rsidRPr="00EF6354">
        <w:rPr>
          <w:sz w:val="20"/>
          <w:lang w:val="de-DE"/>
        </w:rPr>
        <w:t>das Blatt mit den Angaben über die Ausrüstung des Tankmotorschiffes GASEX</w:t>
      </w:r>
      <w:r w:rsidR="00A453BA" w:rsidRPr="00EF6354">
        <w:rPr>
          <w:sz w:val="20"/>
          <w:lang w:val="de-DE"/>
        </w:rPr>
        <w:t>,</w:t>
      </w:r>
    </w:p>
    <w:p w14:paraId="41B47A42" w14:textId="77777777" w:rsidR="002B1C38" w:rsidRPr="00EF6354" w:rsidRDefault="00A453BA" w:rsidP="002B1C38">
      <w:pPr>
        <w:numPr>
          <w:ilvl w:val="0"/>
          <w:numId w:val="6"/>
        </w:numPr>
        <w:tabs>
          <w:tab w:val="clear" w:pos="1800"/>
          <w:tab w:val="num" w:pos="426"/>
        </w:tabs>
        <w:spacing w:before="120"/>
        <w:ind w:left="414" w:hanging="357"/>
        <w:rPr>
          <w:sz w:val="20"/>
          <w:lang w:val="de-DE"/>
        </w:rPr>
      </w:pPr>
      <w:r w:rsidRPr="00EF6354">
        <w:rPr>
          <w:sz w:val="20"/>
          <w:lang w:val="de-DE"/>
        </w:rPr>
        <w:t xml:space="preserve">das Sicherheitsdatenblatt mit dem gültigen Arbeitsplatzgrenzwert oder gleichwertige Unterlagen für den ausgewählten Stoff. </w:t>
      </w:r>
    </w:p>
    <w:p w14:paraId="43C31609" w14:textId="4B3E464F" w:rsidR="00A453BA" w:rsidRPr="00EF6354" w:rsidRDefault="007E38ED" w:rsidP="002B1C38">
      <w:pPr>
        <w:spacing w:before="120"/>
        <w:rPr>
          <w:sz w:val="20"/>
          <w:lang w:val="de-DE"/>
        </w:rPr>
      </w:pPr>
      <w:r>
        <w:rPr>
          <w:sz w:val="20"/>
          <w:lang w:val="de-DE"/>
        </w:rPr>
        <w:t>34.</w:t>
      </w:r>
      <w:r>
        <w:rPr>
          <w:sz w:val="20"/>
          <w:lang w:val="de-DE"/>
        </w:rPr>
        <w:tab/>
      </w:r>
      <w:r w:rsidR="00A453BA" w:rsidRPr="00EF6354">
        <w:rPr>
          <w:sz w:val="20"/>
          <w:lang w:val="de-DE"/>
        </w:rPr>
        <w:t xml:space="preserve">Darüber hinaus sind bei der Prüfung die nach Unterabschnitt 8.2.2.7 </w:t>
      </w:r>
      <w:r w:rsidR="003F4DC0" w:rsidRPr="00EF6354">
        <w:rPr>
          <w:sz w:val="20"/>
          <w:lang w:val="de-DE"/>
        </w:rPr>
        <w:t xml:space="preserve">ADN </w:t>
      </w:r>
      <w:r w:rsidR="00A453BA" w:rsidRPr="00EF6354">
        <w:rPr>
          <w:sz w:val="20"/>
          <w:lang w:val="de-DE"/>
        </w:rPr>
        <w:t>zulässigen Hilfsmittel erlaubt.</w:t>
      </w:r>
    </w:p>
    <w:p w14:paraId="2E312BDD" w14:textId="77777777" w:rsidR="00A453BA" w:rsidRPr="00EF6354" w:rsidRDefault="007E38ED" w:rsidP="007909DB">
      <w:pPr>
        <w:tabs>
          <w:tab w:val="left" w:pos="0"/>
          <w:tab w:val="left" w:pos="540"/>
          <w:tab w:val="left" w:pos="851"/>
        </w:tabs>
        <w:spacing w:before="120"/>
        <w:jc w:val="both"/>
        <w:rPr>
          <w:sz w:val="20"/>
          <w:lang w:val="de-DE"/>
        </w:rPr>
      </w:pPr>
      <w:r>
        <w:rPr>
          <w:sz w:val="20"/>
          <w:lang w:val="de-DE"/>
        </w:rPr>
        <w:t>35.</w:t>
      </w:r>
      <w:r>
        <w:rPr>
          <w:sz w:val="20"/>
          <w:lang w:val="de-DE"/>
        </w:rPr>
        <w:tab/>
      </w:r>
      <w:r w:rsidR="00A453BA" w:rsidRPr="00EF6354">
        <w:rPr>
          <w:sz w:val="20"/>
          <w:lang w:val="de-DE"/>
        </w:rPr>
        <w:t>Existiert für den ausgewählten Stoff kein gültiger Arbeitsplatzgrenzwert, können Fragen mit Bezug auf den Arbeitsplatzgrenzwert nicht verwendet werden.</w:t>
      </w:r>
    </w:p>
    <w:p w14:paraId="2F6C99E6" w14:textId="77777777" w:rsidR="004C0BA6" w:rsidRPr="00EF6354" w:rsidRDefault="007E38ED" w:rsidP="004C0BA6">
      <w:pPr>
        <w:numPr>
          <w:ilvl w:val="12"/>
          <w:numId w:val="0"/>
        </w:numPr>
        <w:spacing w:before="120"/>
        <w:jc w:val="both"/>
        <w:rPr>
          <w:sz w:val="20"/>
          <w:lang w:val="de-DE"/>
        </w:rPr>
      </w:pPr>
      <w:r>
        <w:rPr>
          <w:sz w:val="20"/>
          <w:lang w:val="de-DE"/>
        </w:rPr>
        <w:t>36.</w:t>
      </w:r>
      <w:r>
        <w:rPr>
          <w:sz w:val="20"/>
          <w:lang w:val="de-DE"/>
        </w:rPr>
        <w:tab/>
      </w:r>
      <w:r w:rsidR="004C0BA6" w:rsidRPr="00EF6354">
        <w:rPr>
          <w:sz w:val="20"/>
          <w:lang w:val="de-DE"/>
        </w:rPr>
        <w:t>Zur Beantwortung dieses Abschnitts stehen dem Kandidaten 90 Minuten zur Verfügung. Es können maximal 30</w:t>
      </w:r>
      <w:r w:rsidR="00B038F4">
        <w:rPr>
          <w:sz w:val="20"/>
          <w:lang w:val="de-DE"/>
        </w:rPr>
        <w:t> </w:t>
      </w:r>
      <w:r w:rsidR="004C0BA6" w:rsidRPr="00EF6354">
        <w:rPr>
          <w:sz w:val="20"/>
          <w:lang w:val="de-DE"/>
        </w:rPr>
        <w:t xml:space="preserve">Punkte erreicht werden. Die Verteilung der Punkte ist von der </w:t>
      </w:r>
      <w:r w:rsidR="009314F1" w:rsidRPr="00EF6354">
        <w:rPr>
          <w:sz w:val="20"/>
          <w:lang w:val="de-DE"/>
        </w:rPr>
        <w:t xml:space="preserve">zuständigen Behörde oder der von dieser bestimmten </w:t>
      </w:r>
      <w:r w:rsidR="004C0BA6" w:rsidRPr="00EF6354">
        <w:rPr>
          <w:sz w:val="20"/>
          <w:lang w:val="de-DE"/>
        </w:rPr>
        <w:t xml:space="preserve">Prüfungsstelle vor der Prüfung </w:t>
      </w:r>
      <w:ins w:id="124" w:author="Martine Moench" w:date="2018-10-05T12:28:00Z">
        <w:r w:rsidR="001C1528">
          <w:rPr>
            <w:sz w:val="20"/>
            <w:lang w:val="de-DE"/>
          </w:rPr>
          <w:t>[</w:t>
        </w:r>
      </w:ins>
      <w:r w:rsidR="004C0BA6" w:rsidRPr="00EF6354">
        <w:rPr>
          <w:sz w:val="20"/>
          <w:lang w:val="de-DE"/>
        </w:rPr>
        <w:t>in Abhängigkeit des Schwierigkeitsgrades der Fragen</w:t>
      </w:r>
      <w:ins w:id="125" w:author="Martine Moench" w:date="2018-10-05T12:28:00Z">
        <w:r w:rsidR="001C1528">
          <w:rPr>
            <w:sz w:val="20"/>
            <w:lang w:val="de-DE"/>
          </w:rPr>
          <w:t>]</w:t>
        </w:r>
      </w:ins>
      <w:r w:rsidR="004C0BA6" w:rsidRPr="00EF6354">
        <w:rPr>
          <w:sz w:val="20"/>
          <w:lang w:val="de-DE"/>
        </w:rPr>
        <w:t xml:space="preserve"> festzulegen.</w:t>
      </w:r>
      <w:ins w:id="126" w:author="Martine Moench" w:date="2018-10-05T12:28:00Z">
        <w:r w:rsidR="00117C84">
          <w:rPr>
            <w:sz w:val="20"/>
            <w:lang w:val="de-DE"/>
          </w:rPr>
          <w:t xml:space="preserve"> </w:t>
        </w:r>
        <w:r w:rsidR="001451EA">
          <w:rPr>
            <w:sz w:val="20"/>
            <w:lang w:val="de-DE"/>
          </w:rPr>
          <w:t>[</w:t>
        </w:r>
        <w:r w:rsidR="00117C84">
          <w:rPr>
            <w:sz w:val="20"/>
            <w:lang w:val="de-DE"/>
          </w:rPr>
          <w:t xml:space="preserve">Es </w:t>
        </w:r>
        <w:r w:rsidR="001451EA">
          <w:rPr>
            <w:sz w:val="20"/>
            <w:lang w:val="de-DE"/>
          </w:rPr>
          <w:t xml:space="preserve">wird </w:t>
        </w:r>
        <w:r w:rsidR="001C1528">
          <w:rPr>
            <w:sz w:val="20"/>
            <w:lang w:val="de-DE"/>
          </w:rPr>
          <w:t xml:space="preserve">jedoch </w:t>
        </w:r>
        <w:r w:rsidR="001451EA">
          <w:rPr>
            <w:sz w:val="20"/>
            <w:lang w:val="de-DE"/>
          </w:rPr>
          <w:t xml:space="preserve">empfohlen, </w:t>
        </w:r>
        <w:r w:rsidR="00117C84">
          <w:rPr>
            <w:sz w:val="20"/>
            <w:lang w:val="de-DE"/>
          </w:rPr>
          <w:t xml:space="preserve">pro Element der Fallfrage zwei Punkte </w:t>
        </w:r>
        <w:r w:rsidR="001451EA">
          <w:rPr>
            <w:sz w:val="20"/>
            <w:lang w:val="de-DE"/>
          </w:rPr>
          <w:t xml:space="preserve">zu </w:t>
        </w:r>
        <w:r w:rsidR="00117C84">
          <w:rPr>
            <w:sz w:val="20"/>
            <w:lang w:val="de-DE"/>
          </w:rPr>
          <w:t>vergeben.</w:t>
        </w:r>
        <w:r w:rsidR="001451EA">
          <w:rPr>
            <w:sz w:val="20"/>
            <w:lang w:val="de-DE"/>
          </w:rPr>
          <w:t>]</w:t>
        </w:r>
      </w:ins>
    </w:p>
    <w:p w14:paraId="7458D382" w14:textId="77777777" w:rsidR="004C0BA6" w:rsidRPr="00EF6354" w:rsidRDefault="007E38ED" w:rsidP="004C0BA6">
      <w:pPr>
        <w:numPr>
          <w:ilvl w:val="12"/>
          <w:numId w:val="0"/>
        </w:numPr>
        <w:spacing w:before="120"/>
        <w:jc w:val="both"/>
        <w:rPr>
          <w:sz w:val="20"/>
          <w:lang w:val="de-DE"/>
        </w:rPr>
      </w:pPr>
      <w:r>
        <w:rPr>
          <w:sz w:val="20"/>
          <w:lang w:val="de-DE"/>
        </w:rPr>
        <w:t>37.</w:t>
      </w:r>
      <w:r>
        <w:rPr>
          <w:sz w:val="20"/>
          <w:lang w:val="de-DE"/>
        </w:rPr>
        <w:tab/>
      </w:r>
      <w:r w:rsidR="004C0BA6" w:rsidRPr="00EF6354">
        <w:rPr>
          <w:sz w:val="20"/>
          <w:lang w:val="de-DE"/>
        </w:rPr>
        <w:t>Die Beurteilung der Prüfung erfolgt nach Absatz 8.2.2.7.2.5 ADN.</w:t>
      </w:r>
    </w:p>
    <w:p w14:paraId="0EB722F5" w14:textId="77777777" w:rsidR="004C0BA6" w:rsidRPr="00EF6354" w:rsidRDefault="007E38ED" w:rsidP="0001249B">
      <w:pPr>
        <w:numPr>
          <w:ilvl w:val="12"/>
          <w:numId w:val="0"/>
        </w:numPr>
        <w:spacing w:before="120"/>
        <w:jc w:val="both"/>
        <w:rPr>
          <w:sz w:val="20"/>
          <w:lang w:val="de-DE"/>
        </w:rPr>
      </w:pPr>
      <w:r>
        <w:rPr>
          <w:sz w:val="20"/>
          <w:lang w:val="de-DE"/>
        </w:rPr>
        <w:t>38.</w:t>
      </w:r>
      <w:r>
        <w:rPr>
          <w:sz w:val="20"/>
          <w:lang w:val="de-DE"/>
        </w:rPr>
        <w:tab/>
      </w:r>
      <w:r w:rsidR="004C0BA6" w:rsidRPr="00EF6354">
        <w:rPr>
          <w:sz w:val="20"/>
          <w:lang w:val="de-DE"/>
        </w:rPr>
        <w:t xml:space="preserve">Die Fallfragen </w:t>
      </w:r>
      <w:r w:rsidR="00350859" w:rsidRPr="00EF6354">
        <w:rPr>
          <w:sz w:val="20"/>
          <w:lang w:val="de-DE"/>
        </w:rPr>
        <w:t xml:space="preserve">und Musterantworten </w:t>
      </w:r>
      <w:r w:rsidR="009314F1" w:rsidRPr="00EF6354">
        <w:rPr>
          <w:sz w:val="20"/>
          <w:lang w:val="de-DE"/>
        </w:rPr>
        <w:t xml:space="preserve">der Prüfung für den </w:t>
      </w:r>
      <w:r w:rsidR="004A67C5" w:rsidRPr="00EF6354">
        <w:rPr>
          <w:sz w:val="20"/>
          <w:lang w:val="de-DE"/>
        </w:rPr>
        <w:t xml:space="preserve">Aufbaukurs </w:t>
      </w:r>
      <w:r w:rsidR="004C0BA6" w:rsidRPr="00EF6354">
        <w:rPr>
          <w:sz w:val="20"/>
          <w:lang w:val="de-DE"/>
        </w:rPr>
        <w:t xml:space="preserve">„Gas“ werden </w:t>
      </w:r>
      <w:r w:rsidR="00184836" w:rsidRPr="00EF6354">
        <w:rPr>
          <w:sz w:val="20"/>
          <w:lang w:val="de-DE"/>
        </w:rPr>
        <w:t xml:space="preserve">durch die jeweiligen nationalen staatlichen Behörden </w:t>
      </w:r>
      <w:r w:rsidR="009F6772" w:rsidRPr="00EF6354">
        <w:rPr>
          <w:sz w:val="20"/>
          <w:lang w:val="de-DE"/>
        </w:rPr>
        <w:t>ausschließlich den</w:t>
      </w:r>
      <w:r w:rsidR="004C0BA6" w:rsidRPr="00EF6354">
        <w:rPr>
          <w:sz w:val="20"/>
          <w:lang w:val="de-DE"/>
        </w:rPr>
        <w:t xml:space="preserve"> Prüfungsbehörde</w:t>
      </w:r>
      <w:r w:rsidR="009F6772" w:rsidRPr="00EF6354">
        <w:rPr>
          <w:sz w:val="20"/>
          <w:lang w:val="de-DE"/>
        </w:rPr>
        <w:t>n</w:t>
      </w:r>
      <w:r w:rsidR="004C0BA6" w:rsidRPr="00EF6354">
        <w:rPr>
          <w:sz w:val="20"/>
          <w:lang w:val="de-DE"/>
        </w:rPr>
        <w:t xml:space="preserve"> </w:t>
      </w:r>
      <w:r w:rsidR="00DD5648" w:rsidRPr="00EF6354">
        <w:rPr>
          <w:sz w:val="20"/>
          <w:lang w:val="de-DE"/>
        </w:rPr>
        <w:t xml:space="preserve">und </w:t>
      </w:r>
      <w:r w:rsidR="00184836" w:rsidRPr="00EF6354">
        <w:rPr>
          <w:sz w:val="20"/>
          <w:lang w:val="de-DE"/>
        </w:rPr>
        <w:t xml:space="preserve">anerkannten Prüfungsstellen </w:t>
      </w:r>
      <w:r w:rsidR="004C0BA6" w:rsidRPr="00EF6354">
        <w:rPr>
          <w:sz w:val="20"/>
          <w:lang w:val="de-DE"/>
        </w:rPr>
        <w:t>zur Verfügung gestellt.</w:t>
      </w:r>
    </w:p>
    <w:p w14:paraId="22C4C6BB" w14:textId="77777777" w:rsidR="0001249B" w:rsidRPr="00EF6354" w:rsidRDefault="0001249B" w:rsidP="0001249B">
      <w:pPr>
        <w:overflowPunct/>
        <w:autoSpaceDE/>
        <w:autoSpaceDN/>
        <w:adjustRightInd/>
        <w:jc w:val="both"/>
        <w:textAlignment w:val="auto"/>
        <w:rPr>
          <w:sz w:val="20"/>
          <w:lang w:val="de-DE"/>
        </w:rPr>
      </w:pPr>
    </w:p>
    <w:p w14:paraId="7208B079" w14:textId="77777777" w:rsidR="0001249B" w:rsidRPr="00EF6354" w:rsidRDefault="007E38ED" w:rsidP="0001249B">
      <w:pPr>
        <w:overflowPunct/>
        <w:autoSpaceDE/>
        <w:autoSpaceDN/>
        <w:adjustRightInd/>
        <w:jc w:val="both"/>
        <w:textAlignment w:val="auto"/>
        <w:rPr>
          <w:sz w:val="20"/>
          <w:lang w:val="de-DE"/>
        </w:rPr>
      </w:pPr>
      <w:r>
        <w:rPr>
          <w:sz w:val="20"/>
          <w:lang w:val="de-DE"/>
        </w:rPr>
        <w:t>39.</w:t>
      </w:r>
      <w:r>
        <w:rPr>
          <w:sz w:val="20"/>
          <w:lang w:val="de-DE"/>
        </w:rPr>
        <w:tab/>
      </w:r>
      <w:r w:rsidR="0001249B" w:rsidRPr="00EF6354">
        <w:rPr>
          <w:sz w:val="20"/>
          <w:lang w:val="de-DE"/>
        </w:rPr>
        <w:t xml:space="preserve">Die Musterantworten </w:t>
      </w:r>
      <w:r w:rsidR="0001249B" w:rsidRPr="00F90213">
        <w:rPr>
          <w:sz w:val="20"/>
          <w:lang w:val="de-DE"/>
        </w:rPr>
        <w:t>dienen der Orientierung.</w:t>
      </w:r>
    </w:p>
    <w:p w14:paraId="5267092B" w14:textId="77777777" w:rsidR="00A453BA" w:rsidRPr="00EF6354" w:rsidRDefault="00A453BA" w:rsidP="00D713C9">
      <w:pPr>
        <w:tabs>
          <w:tab w:val="left" w:pos="0"/>
          <w:tab w:val="left" w:pos="540"/>
          <w:tab w:val="left" w:pos="851"/>
        </w:tabs>
        <w:spacing w:before="120"/>
        <w:rPr>
          <w:sz w:val="20"/>
          <w:lang w:val="de-DE"/>
        </w:rPr>
      </w:pPr>
    </w:p>
    <w:p w14:paraId="55D79029" w14:textId="77777777" w:rsidR="008A7836" w:rsidRPr="00D90B25" w:rsidRDefault="00A453BA" w:rsidP="00D90B25">
      <w:pPr>
        <w:pStyle w:val="PlainText1"/>
        <w:ind w:left="851" w:hanging="851"/>
        <w:jc w:val="both"/>
        <w:rPr>
          <w:rFonts w:ascii="Times New Roman" w:hAnsi="Times New Roman"/>
          <w:b/>
          <w:sz w:val="24"/>
          <w:szCs w:val="24"/>
          <w:lang w:val="de-DE"/>
        </w:rPr>
      </w:pPr>
      <w:r w:rsidRPr="00D90B25">
        <w:rPr>
          <w:rFonts w:ascii="Times New Roman" w:hAnsi="Times New Roman"/>
          <w:b/>
          <w:sz w:val="24"/>
          <w:szCs w:val="24"/>
          <w:lang w:val="de-DE"/>
        </w:rPr>
        <w:t>3</w:t>
      </w:r>
      <w:r w:rsidR="008A7836" w:rsidRPr="00D90B25">
        <w:rPr>
          <w:rFonts w:ascii="Times New Roman" w:hAnsi="Times New Roman"/>
          <w:b/>
          <w:sz w:val="24"/>
          <w:szCs w:val="24"/>
          <w:lang w:val="de-DE"/>
        </w:rPr>
        <w:t>.3</w:t>
      </w:r>
      <w:r w:rsidR="008A7836" w:rsidRPr="00D90B25">
        <w:rPr>
          <w:rFonts w:ascii="Times New Roman" w:hAnsi="Times New Roman"/>
          <w:b/>
          <w:sz w:val="24"/>
          <w:szCs w:val="24"/>
          <w:lang w:val="de-DE"/>
        </w:rPr>
        <w:tab/>
        <w:t xml:space="preserve">Aufbaukurs </w:t>
      </w:r>
      <w:r w:rsidR="004D2C74" w:rsidRPr="00D90B25">
        <w:rPr>
          <w:rFonts w:ascii="Times New Roman" w:hAnsi="Times New Roman"/>
          <w:b/>
          <w:sz w:val="24"/>
          <w:szCs w:val="24"/>
          <w:lang w:val="de-DE"/>
        </w:rPr>
        <w:t>„Chemie“</w:t>
      </w:r>
    </w:p>
    <w:p w14:paraId="49C2510E" w14:textId="77777777" w:rsidR="001C1528" w:rsidRDefault="007E38ED" w:rsidP="000A2710">
      <w:pPr>
        <w:spacing w:before="120"/>
        <w:jc w:val="both"/>
        <w:rPr>
          <w:sz w:val="20"/>
          <w:lang w:val="de-DE"/>
        </w:rPr>
      </w:pPr>
      <w:r>
        <w:rPr>
          <w:sz w:val="20"/>
          <w:lang w:val="de-DE"/>
        </w:rPr>
        <w:t>40.</w:t>
      </w:r>
      <w:r>
        <w:rPr>
          <w:sz w:val="20"/>
          <w:lang w:val="de-DE"/>
        </w:rPr>
        <w:tab/>
      </w:r>
      <w:r w:rsidR="008A7836" w:rsidRPr="00EF6354">
        <w:rPr>
          <w:sz w:val="20"/>
          <w:lang w:val="de-DE"/>
        </w:rPr>
        <w:t xml:space="preserve">Nach Bestehen der Basiskursprüfung </w:t>
      </w:r>
      <w:r w:rsidR="00615DD7" w:rsidRPr="00EF6354">
        <w:rPr>
          <w:sz w:val="20"/>
          <w:lang w:val="de-DE"/>
        </w:rPr>
        <w:t>ADN</w:t>
      </w:r>
      <w:r w:rsidR="008A7836" w:rsidRPr="00EF6354">
        <w:rPr>
          <w:sz w:val="20"/>
          <w:lang w:val="de-DE"/>
        </w:rPr>
        <w:t xml:space="preserve"> kann nach Besuch des Aufbaukurses </w:t>
      </w:r>
      <w:r w:rsidR="004D2C74" w:rsidRPr="00EF6354">
        <w:rPr>
          <w:sz w:val="20"/>
          <w:lang w:val="de-DE"/>
        </w:rPr>
        <w:t>„</w:t>
      </w:r>
      <w:r w:rsidR="008A7836" w:rsidRPr="00EF6354">
        <w:rPr>
          <w:sz w:val="20"/>
          <w:lang w:val="de-DE"/>
        </w:rPr>
        <w:t>Chemie</w:t>
      </w:r>
      <w:r w:rsidR="004D2C74" w:rsidRPr="00EF6354">
        <w:rPr>
          <w:sz w:val="20"/>
          <w:lang w:val="de-DE"/>
        </w:rPr>
        <w:t>“</w:t>
      </w:r>
      <w:r w:rsidR="008A7836" w:rsidRPr="00EF6354">
        <w:rPr>
          <w:sz w:val="20"/>
          <w:lang w:val="de-DE"/>
        </w:rPr>
        <w:t xml:space="preserve"> eine Prüfung beantragt werden.</w:t>
      </w:r>
      <w:ins w:id="127" w:author="Martine Moench" w:date="2018-10-05T12:28:00Z">
        <w:r w:rsidR="00F53A54">
          <w:rPr>
            <w:sz w:val="20"/>
            <w:lang w:val="de-DE"/>
          </w:rPr>
          <w:t xml:space="preserve"> </w:t>
        </w:r>
        <w:r w:rsidR="001C1528" w:rsidRPr="001C1528">
          <w:rPr>
            <w:sz w:val="20"/>
            <w:lang w:val="de-DE"/>
          </w:rPr>
          <w:t>Es wird empfohlen, dass diese Prüfung entweder unmittelbar nach Besuch des Aufbaukurses oder innerhalb von sechs Monaten nach Lehrgangsende durchgeführt wird.</w:t>
        </w:r>
      </w:ins>
    </w:p>
    <w:p w14:paraId="3EAC6FF6" w14:textId="77777777" w:rsidR="00C16413" w:rsidRPr="00EF6354" w:rsidRDefault="007E38ED" w:rsidP="000A2710">
      <w:pPr>
        <w:spacing w:before="120"/>
        <w:jc w:val="both"/>
        <w:rPr>
          <w:sz w:val="20"/>
          <w:lang w:val="de-DE"/>
        </w:rPr>
      </w:pPr>
      <w:r>
        <w:rPr>
          <w:sz w:val="20"/>
          <w:lang w:val="de-DE"/>
        </w:rPr>
        <w:t>41.</w:t>
      </w:r>
      <w:r>
        <w:rPr>
          <w:sz w:val="20"/>
          <w:lang w:val="de-DE"/>
        </w:rPr>
        <w:tab/>
      </w:r>
      <w:r w:rsidR="00C16413" w:rsidRPr="00EF6354">
        <w:rPr>
          <w:sz w:val="20"/>
          <w:lang w:val="de-DE"/>
        </w:rPr>
        <w:t xml:space="preserve">Die Prüfung für den Aufbaukurs „Chemie“ erfolgt nach den Bestimmungen </w:t>
      </w:r>
      <w:r w:rsidR="009F6772" w:rsidRPr="00EF6354">
        <w:rPr>
          <w:sz w:val="20"/>
          <w:lang w:val="de-DE"/>
        </w:rPr>
        <w:t xml:space="preserve">Absatz </w:t>
      </w:r>
      <w:r w:rsidR="00C16413" w:rsidRPr="00EF6354">
        <w:rPr>
          <w:sz w:val="20"/>
          <w:lang w:val="de-DE"/>
        </w:rPr>
        <w:t>8.2.2.7.2.5 ADN.</w:t>
      </w:r>
    </w:p>
    <w:p w14:paraId="784FFD17" w14:textId="23A36875" w:rsidR="00C16413" w:rsidRPr="00EF6354" w:rsidRDefault="007E38ED" w:rsidP="000A2710">
      <w:pPr>
        <w:spacing w:before="120"/>
        <w:jc w:val="both"/>
        <w:rPr>
          <w:sz w:val="20"/>
          <w:lang w:val="de-DE"/>
        </w:rPr>
      </w:pPr>
      <w:r>
        <w:rPr>
          <w:sz w:val="20"/>
          <w:lang w:val="de-DE"/>
        </w:rPr>
        <w:t>42.</w:t>
      </w:r>
      <w:r>
        <w:rPr>
          <w:sz w:val="20"/>
          <w:lang w:val="de-DE"/>
        </w:rPr>
        <w:tab/>
      </w:r>
      <w:r w:rsidR="00C16413" w:rsidRPr="00EF6354">
        <w:rPr>
          <w:sz w:val="20"/>
          <w:lang w:val="de-DE"/>
        </w:rPr>
        <w:t xml:space="preserve">Die </w:t>
      </w:r>
      <w:del w:id="128" w:author="Martine Moench" w:date="2018-10-05T12:28:00Z">
        <w:r w:rsidR="00C16413" w:rsidRPr="00EF6354">
          <w:rPr>
            <w:sz w:val="20"/>
            <w:lang w:val="de-DE"/>
          </w:rPr>
          <w:delText>diesem Fragenkatalog</w:delText>
        </w:r>
      </w:del>
      <w:ins w:id="129" w:author="Martine Moench" w:date="2018-10-05T12:28:00Z">
        <w:r w:rsidR="0078274F">
          <w:rPr>
            <w:sz w:val="20"/>
            <w:lang w:val="de-DE"/>
          </w:rPr>
          <w:t>dieser Richtlinie für die Verwendung des Fragenkatalogs</w:t>
        </w:r>
      </w:ins>
      <w:r w:rsidR="0078274F">
        <w:rPr>
          <w:sz w:val="20"/>
          <w:lang w:val="de-DE"/>
        </w:rPr>
        <w:t xml:space="preserve"> beigefügte </w:t>
      </w:r>
      <w:r w:rsidR="00C16413" w:rsidRPr="00EF6354">
        <w:rPr>
          <w:sz w:val="20"/>
          <w:lang w:val="de-DE"/>
        </w:rPr>
        <w:t xml:space="preserve">Matrix </w:t>
      </w:r>
      <w:r w:rsidR="0078274F">
        <w:rPr>
          <w:sz w:val="20"/>
          <w:lang w:val="de-DE"/>
        </w:rPr>
        <w:t>(siehe</w:t>
      </w:r>
      <w:r w:rsidR="0078274F" w:rsidRPr="00EF6354">
        <w:rPr>
          <w:sz w:val="20"/>
          <w:lang w:val="de-DE"/>
        </w:rPr>
        <w:t xml:space="preserve"> </w:t>
      </w:r>
      <w:r w:rsidR="00C16413" w:rsidRPr="00EF6354">
        <w:rPr>
          <w:sz w:val="20"/>
          <w:lang w:val="de-DE"/>
        </w:rPr>
        <w:t>3.3.1</w:t>
      </w:r>
      <w:r w:rsidR="0078274F">
        <w:rPr>
          <w:sz w:val="20"/>
          <w:lang w:val="de-DE"/>
        </w:rPr>
        <w:t>)</w:t>
      </w:r>
      <w:r w:rsidR="00C16413" w:rsidRPr="00EF6354">
        <w:rPr>
          <w:sz w:val="20"/>
          <w:lang w:val="de-DE"/>
        </w:rPr>
        <w:t xml:space="preserve"> ist bei der Zusammenstellung der Prüfungsfragen anzuwenden.</w:t>
      </w:r>
    </w:p>
    <w:p w14:paraId="2FAD5B8F" w14:textId="77777777" w:rsidR="00C16413" w:rsidRPr="00EF6354" w:rsidRDefault="007E38ED" w:rsidP="009F475C">
      <w:pPr>
        <w:spacing w:before="120"/>
        <w:jc w:val="both"/>
        <w:rPr>
          <w:sz w:val="20"/>
          <w:lang w:val="de-DE"/>
        </w:rPr>
      </w:pPr>
      <w:r>
        <w:rPr>
          <w:sz w:val="20"/>
          <w:lang w:val="de-DE"/>
        </w:rPr>
        <w:t>43.</w:t>
      </w:r>
      <w:r>
        <w:rPr>
          <w:sz w:val="20"/>
          <w:lang w:val="de-DE"/>
        </w:rPr>
        <w:tab/>
      </w:r>
      <w:r w:rsidR="00C16413" w:rsidRPr="00EF6354">
        <w:rPr>
          <w:sz w:val="20"/>
          <w:lang w:val="de-DE"/>
        </w:rPr>
        <w:t xml:space="preserve">Die Prüfung wird als schriftliche </w:t>
      </w:r>
      <w:ins w:id="130" w:author="Martine Moench" w:date="2018-10-05T12:28:00Z">
        <w:r w:rsidR="000D3D9D">
          <w:rPr>
            <w:sz w:val="20"/>
            <w:lang w:val="de-DE"/>
          </w:rPr>
          <w:t xml:space="preserve">oder elektronische </w:t>
        </w:r>
      </w:ins>
      <w:r w:rsidR="00C16413" w:rsidRPr="00EF6354">
        <w:rPr>
          <w:sz w:val="20"/>
          <w:lang w:val="de-DE"/>
        </w:rPr>
        <w:t xml:space="preserve">Prüfung durchgeführt. Sie besteht aus zwei Abschnitten. Es bleibt der </w:t>
      </w:r>
      <w:r w:rsidR="009314F1" w:rsidRPr="00EF6354">
        <w:rPr>
          <w:sz w:val="20"/>
          <w:lang w:val="de-DE"/>
        </w:rPr>
        <w:t xml:space="preserve">zuständigen Behörde oder der von dieser bestimmten </w:t>
      </w:r>
      <w:r w:rsidR="00AE741D" w:rsidRPr="00EF6354">
        <w:rPr>
          <w:sz w:val="20"/>
          <w:lang w:val="de-DE"/>
        </w:rPr>
        <w:t>Prüfungsstelle</w:t>
      </w:r>
      <w:r w:rsidR="00C16413" w:rsidRPr="00EF6354">
        <w:rPr>
          <w:sz w:val="20"/>
          <w:lang w:val="de-DE"/>
        </w:rPr>
        <w:t xml:space="preserve"> freigestellt mit welchem Prüfungsabschnitt begonnen wird.</w:t>
      </w:r>
    </w:p>
    <w:p w14:paraId="289E4EB3" w14:textId="77777777" w:rsidR="00C16413" w:rsidRPr="00EF6354" w:rsidRDefault="007E38ED" w:rsidP="009F475C">
      <w:pPr>
        <w:tabs>
          <w:tab w:val="left" w:pos="142"/>
          <w:tab w:val="left" w:pos="540"/>
          <w:tab w:val="left" w:pos="851"/>
        </w:tabs>
        <w:spacing w:before="120"/>
        <w:jc w:val="both"/>
        <w:rPr>
          <w:sz w:val="20"/>
          <w:lang w:val="de-DE"/>
        </w:rPr>
      </w:pPr>
      <w:r>
        <w:rPr>
          <w:sz w:val="20"/>
          <w:lang w:val="de-DE"/>
        </w:rPr>
        <w:t>44.</w:t>
      </w:r>
      <w:r>
        <w:rPr>
          <w:sz w:val="20"/>
          <w:lang w:val="de-DE"/>
        </w:rPr>
        <w:tab/>
      </w:r>
      <w:r w:rsidR="00C16413" w:rsidRPr="00EF6354">
        <w:rPr>
          <w:sz w:val="20"/>
          <w:lang w:val="de-DE"/>
        </w:rPr>
        <w:t xml:space="preserve">Ein Abschnitt beinhaltet 30 Fragen die aus dem beigefügten Fragenkatalog „Multiple Choice Fragen CHEMIE“ zusammen zu stellen </w:t>
      </w:r>
      <w:r w:rsidR="004860B9" w:rsidRPr="00EF6354">
        <w:rPr>
          <w:sz w:val="20"/>
          <w:lang w:val="de-DE"/>
        </w:rPr>
        <w:t>sind</w:t>
      </w:r>
      <w:r w:rsidR="00C16413" w:rsidRPr="00EF6354">
        <w:rPr>
          <w:sz w:val="20"/>
          <w:lang w:val="de-DE"/>
        </w:rPr>
        <w:t xml:space="preserve">. Die Zusammenstellung des Fragebogens erfolgt gemäß der Matrix </w:t>
      </w:r>
      <w:r w:rsidR="009F6772" w:rsidRPr="00EF6354">
        <w:rPr>
          <w:sz w:val="20"/>
          <w:lang w:val="de-DE"/>
        </w:rPr>
        <w:t xml:space="preserve">in </w:t>
      </w:r>
      <w:r w:rsidR="00C16413" w:rsidRPr="00EF6354">
        <w:rPr>
          <w:sz w:val="20"/>
          <w:lang w:val="de-DE"/>
        </w:rPr>
        <w:t xml:space="preserve">3.3.1. Die Dauer dieses Teils der Prüfung beträgt 60 Minuten. Für jede richtig beantwortete Frage wird ein Punkt vergeben. Es können maximal 30 Punkte erreicht werden. </w:t>
      </w:r>
      <w:ins w:id="131" w:author="Martine Moench" w:date="2018-10-05T12:28:00Z">
        <w:r w:rsidR="0078274F">
          <w:rPr>
            <w:sz w:val="20"/>
            <w:lang w:val="de-DE"/>
          </w:rPr>
          <w:t>Die möglichen Antworten können in anderer Reihenfolge als im Fragenkatalog angegeben dargestellt werden.</w:t>
        </w:r>
      </w:ins>
    </w:p>
    <w:p w14:paraId="66C36F2C" w14:textId="77777777" w:rsidR="007E71C4" w:rsidRDefault="007E71C4">
      <w:pPr>
        <w:overflowPunct/>
        <w:autoSpaceDE/>
        <w:autoSpaceDN/>
        <w:adjustRightInd/>
        <w:textAlignment w:val="auto"/>
        <w:rPr>
          <w:sz w:val="20"/>
          <w:lang w:val="de-DE"/>
        </w:rPr>
      </w:pPr>
      <w:r>
        <w:rPr>
          <w:sz w:val="20"/>
          <w:lang w:val="de-DE"/>
        </w:rPr>
        <w:br w:type="page"/>
      </w:r>
    </w:p>
    <w:p w14:paraId="5C3DE305" w14:textId="2F1C2BA7" w:rsidR="00C16413" w:rsidRPr="00EF6354" w:rsidRDefault="007E38ED" w:rsidP="000A2710">
      <w:pPr>
        <w:tabs>
          <w:tab w:val="left" w:pos="142"/>
          <w:tab w:val="left" w:pos="540"/>
          <w:tab w:val="left" w:pos="851"/>
        </w:tabs>
        <w:spacing w:before="120"/>
        <w:jc w:val="both"/>
        <w:rPr>
          <w:sz w:val="20"/>
          <w:lang w:val="de-DE"/>
        </w:rPr>
      </w:pPr>
      <w:r>
        <w:rPr>
          <w:sz w:val="20"/>
          <w:lang w:val="de-DE"/>
        </w:rPr>
        <w:lastRenderedPageBreak/>
        <w:t>45.</w:t>
      </w:r>
      <w:r>
        <w:rPr>
          <w:sz w:val="20"/>
          <w:lang w:val="de-DE"/>
        </w:rPr>
        <w:tab/>
      </w:r>
      <w:r w:rsidR="00C16413" w:rsidRPr="00EF6354">
        <w:rPr>
          <w:sz w:val="20"/>
          <w:lang w:val="de-DE"/>
        </w:rPr>
        <w:t>Der andere Abschnitt der Prüfung</w:t>
      </w:r>
      <w:r w:rsidR="004860B9" w:rsidRPr="00EF6354">
        <w:rPr>
          <w:sz w:val="20"/>
          <w:lang w:val="de-DE"/>
        </w:rPr>
        <w:t xml:space="preserve"> (</w:t>
      </w:r>
      <w:r w:rsidR="009F6772" w:rsidRPr="00EF6354">
        <w:rPr>
          <w:sz w:val="20"/>
          <w:lang w:val="de-DE"/>
        </w:rPr>
        <w:t xml:space="preserve">siehe </w:t>
      </w:r>
      <w:r w:rsidR="004860B9" w:rsidRPr="00EF6354">
        <w:rPr>
          <w:sz w:val="20"/>
          <w:lang w:val="de-DE"/>
        </w:rPr>
        <w:t>3.3.2)</w:t>
      </w:r>
      <w:r w:rsidR="00C16413" w:rsidRPr="00EF6354">
        <w:rPr>
          <w:sz w:val="20"/>
          <w:lang w:val="de-DE"/>
        </w:rPr>
        <w:t xml:space="preserve"> besteht aus </w:t>
      </w:r>
      <w:r w:rsidR="0007149D" w:rsidRPr="00EF6354">
        <w:rPr>
          <w:sz w:val="20"/>
          <w:lang w:val="de-DE"/>
        </w:rPr>
        <w:t xml:space="preserve">einer Fallfrage mit </w:t>
      </w:r>
      <w:r w:rsidR="00C16413" w:rsidRPr="00EF6354">
        <w:rPr>
          <w:sz w:val="20"/>
          <w:lang w:val="de-DE"/>
        </w:rPr>
        <w:t>15</w:t>
      </w:r>
      <w:r w:rsidR="000A2710" w:rsidRPr="00EF6354">
        <w:rPr>
          <w:sz w:val="20"/>
          <w:lang w:val="de-DE"/>
        </w:rPr>
        <w:t> </w:t>
      </w:r>
      <w:r w:rsidR="00C16413" w:rsidRPr="00EF6354">
        <w:rPr>
          <w:sz w:val="20"/>
          <w:lang w:val="de-DE"/>
        </w:rPr>
        <w:t xml:space="preserve">stoffspezifischen </w:t>
      </w:r>
      <w:r w:rsidR="0007149D" w:rsidRPr="00EF6354">
        <w:rPr>
          <w:sz w:val="20"/>
          <w:lang w:val="de-DE"/>
        </w:rPr>
        <w:t>Elementen</w:t>
      </w:r>
      <w:r w:rsidR="00C16413" w:rsidRPr="00EF6354">
        <w:rPr>
          <w:sz w:val="20"/>
          <w:lang w:val="de-DE"/>
        </w:rPr>
        <w:t xml:space="preserve">, die von der </w:t>
      </w:r>
      <w:r w:rsidR="009314F1" w:rsidRPr="00EF6354">
        <w:rPr>
          <w:sz w:val="20"/>
          <w:lang w:val="de-DE"/>
        </w:rPr>
        <w:t xml:space="preserve">zuständigen Behörde oder der von dieser bestimmten </w:t>
      </w:r>
      <w:r w:rsidR="00AE741D" w:rsidRPr="00EF6354">
        <w:rPr>
          <w:sz w:val="20"/>
          <w:lang w:val="de-DE"/>
        </w:rPr>
        <w:t>Prüfungsstelle</w:t>
      </w:r>
      <w:r w:rsidR="00C16413" w:rsidRPr="00EF6354">
        <w:rPr>
          <w:sz w:val="20"/>
          <w:lang w:val="de-DE"/>
        </w:rPr>
        <w:t xml:space="preserve"> aus dem Fragenkatalog „</w:t>
      </w:r>
      <w:r w:rsidR="00B44E4F" w:rsidRPr="00EF6354">
        <w:rPr>
          <w:sz w:val="20"/>
          <w:lang w:val="de-DE"/>
        </w:rPr>
        <w:t>Fall</w:t>
      </w:r>
      <w:r w:rsidR="00C16413" w:rsidRPr="00EF6354">
        <w:rPr>
          <w:sz w:val="20"/>
          <w:lang w:val="de-DE"/>
        </w:rPr>
        <w:t>fragen CHEMIE“ auszuwählen sind.</w:t>
      </w:r>
      <w:ins w:id="132" w:author="Martine Moench" w:date="2018-10-05T12:28:00Z">
        <w:r w:rsidR="008015E2">
          <w:rPr>
            <w:sz w:val="20"/>
            <w:lang w:val="de-DE"/>
          </w:rPr>
          <w:t xml:space="preserve"> </w:t>
        </w:r>
      </w:ins>
    </w:p>
    <w:p w14:paraId="4D3B2749" w14:textId="5679BB70" w:rsidR="00E54200" w:rsidRPr="00EF6354" w:rsidRDefault="007E38ED" w:rsidP="000A2710">
      <w:pPr>
        <w:tabs>
          <w:tab w:val="left" w:pos="142"/>
          <w:tab w:val="left" w:pos="851"/>
        </w:tabs>
        <w:spacing w:before="120"/>
        <w:jc w:val="both"/>
        <w:rPr>
          <w:sz w:val="20"/>
          <w:lang w:val="de-DE"/>
        </w:rPr>
      </w:pPr>
      <w:r>
        <w:rPr>
          <w:sz w:val="20"/>
          <w:lang w:val="de-DE"/>
        </w:rPr>
        <w:t>46.</w:t>
      </w:r>
      <w:r>
        <w:rPr>
          <w:sz w:val="20"/>
          <w:lang w:val="de-DE"/>
        </w:rPr>
        <w:tab/>
      </w:r>
      <w:r w:rsidR="009314F1" w:rsidRPr="00EF6354">
        <w:rPr>
          <w:sz w:val="20"/>
          <w:lang w:val="de-DE"/>
        </w:rPr>
        <w:t>Der Fragenkatalog „</w:t>
      </w:r>
      <w:r w:rsidR="00E54200" w:rsidRPr="00EF6354">
        <w:rPr>
          <w:sz w:val="20"/>
          <w:lang w:val="de-DE"/>
        </w:rPr>
        <w:t xml:space="preserve">Multiple - Choice - Fragen Chemie“ </w:t>
      </w:r>
      <w:r w:rsidR="009314F1" w:rsidRPr="00EF6354">
        <w:rPr>
          <w:sz w:val="20"/>
          <w:lang w:val="de-DE"/>
        </w:rPr>
        <w:t xml:space="preserve">ist </w:t>
      </w:r>
      <w:r w:rsidR="00E54200" w:rsidRPr="00EF6354">
        <w:rPr>
          <w:sz w:val="20"/>
          <w:lang w:val="de-DE"/>
        </w:rPr>
        <w:t xml:space="preserve">auf der Internetseite der UN-ECE unter http://unece.org/trans/danger/publi/adn/catalog_of_questions.html in französischer, englischer und russischer </w:t>
      </w:r>
      <w:ins w:id="133" w:author="Martine Moench" w:date="2018-10-05T12:28:00Z">
        <w:r w:rsidR="008015E2">
          <w:rPr>
            <w:sz w:val="20"/>
            <w:lang w:val="de-DE"/>
          </w:rPr>
          <w:t xml:space="preserve">sowie in deutscher </w:t>
        </w:r>
      </w:ins>
      <w:r w:rsidR="00E54200" w:rsidRPr="00EF6354">
        <w:rPr>
          <w:sz w:val="20"/>
          <w:lang w:val="de-DE"/>
        </w:rPr>
        <w:t xml:space="preserve">Sprache abgelegt. </w:t>
      </w:r>
      <w:r w:rsidR="0078274F">
        <w:rPr>
          <w:sz w:val="20"/>
          <w:lang w:val="de-DE"/>
        </w:rPr>
        <w:t xml:space="preserve">Die deutsche </w:t>
      </w:r>
      <w:del w:id="134" w:author="Martine Moench" w:date="2018-10-05T12:28:00Z">
        <w:r w:rsidR="00E54200" w:rsidRPr="00EF6354">
          <w:rPr>
            <w:sz w:val="20"/>
            <w:lang w:val="de-DE"/>
          </w:rPr>
          <w:delText>Sprachfassung ist</w:delText>
        </w:r>
      </w:del>
      <w:ins w:id="135" w:author="Martine Moench" w:date="2018-10-05T12:28:00Z">
        <w:r w:rsidR="00803BAE">
          <w:rPr>
            <w:sz w:val="20"/>
            <w:lang w:val="de-DE"/>
          </w:rPr>
          <w:t xml:space="preserve">und französische </w:t>
        </w:r>
        <w:r w:rsidR="0078274F" w:rsidRPr="00331320">
          <w:rPr>
            <w:sz w:val="20"/>
            <w:lang w:val="de-DE"/>
          </w:rPr>
          <w:t>Sprach</w:t>
        </w:r>
        <w:r w:rsidR="0078274F">
          <w:rPr>
            <w:sz w:val="20"/>
            <w:lang w:val="de-DE"/>
          </w:rPr>
          <w:t>fassung</w:t>
        </w:r>
        <w:r w:rsidR="00803BAE">
          <w:rPr>
            <w:sz w:val="20"/>
            <w:lang w:val="de-DE"/>
          </w:rPr>
          <w:t>en sind</w:t>
        </w:r>
        <w:r w:rsidR="0078274F">
          <w:rPr>
            <w:sz w:val="20"/>
            <w:lang w:val="de-DE"/>
          </w:rPr>
          <w:t xml:space="preserve"> zusätzlich</w:t>
        </w:r>
      </w:ins>
      <w:r w:rsidR="0078274F">
        <w:rPr>
          <w:sz w:val="20"/>
          <w:lang w:val="de-DE"/>
        </w:rPr>
        <w:t xml:space="preserve"> auf der Internetseite der ZKR </w:t>
      </w:r>
      <w:r w:rsidR="00E54200" w:rsidRPr="00EF6354">
        <w:rPr>
          <w:sz w:val="20"/>
          <w:lang w:val="de-DE"/>
        </w:rPr>
        <w:t>(www.ccr-zkr.org)</w:t>
      </w:r>
      <w:r w:rsidR="0078274F">
        <w:rPr>
          <w:sz w:val="20"/>
          <w:lang w:val="de-DE"/>
        </w:rPr>
        <w:t xml:space="preserve"> abgelegt.</w:t>
      </w:r>
    </w:p>
    <w:p w14:paraId="715EE7A5" w14:textId="77777777" w:rsidR="00710AF0" w:rsidRDefault="00710AF0" w:rsidP="000A2710">
      <w:pPr>
        <w:jc w:val="both"/>
        <w:rPr>
          <w:sz w:val="20"/>
          <w:lang w:val="de-DE"/>
        </w:rPr>
      </w:pPr>
    </w:p>
    <w:p w14:paraId="6164C228" w14:textId="77777777" w:rsidR="00D90B25" w:rsidRPr="00EF6354" w:rsidRDefault="00D90B25" w:rsidP="000A2710">
      <w:pPr>
        <w:jc w:val="both"/>
        <w:rPr>
          <w:sz w:val="20"/>
          <w:lang w:val="de-DE"/>
        </w:rPr>
      </w:pPr>
    </w:p>
    <w:p w14:paraId="60E993C2" w14:textId="77777777" w:rsidR="008A7836" w:rsidRPr="00D90B25" w:rsidRDefault="00A401B2" w:rsidP="00D90B25">
      <w:pPr>
        <w:pStyle w:val="PlainText1"/>
        <w:ind w:left="851" w:hanging="851"/>
        <w:jc w:val="both"/>
        <w:rPr>
          <w:rFonts w:ascii="Times New Roman" w:hAnsi="Times New Roman"/>
          <w:b/>
          <w:sz w:val="24"/>
          <w:szCs w:val="24"/>
          <w:lang w:val="de-DE"/>
        </w:rPr>
      </w:pPr>
      <w:r w:rsidRPr="00D90B25">
        <w:rPr>
          <w:rFonts w:ascii="Times New Roman" w:hAnsi="Times New Roman"/>
          <w:b/>
          <w:sz w:val="24"/>
          <w:szCs w:val="24"/>
          <w:lang w:val="de-DE"/>
        </w:rPr>
        <w:t>3</w:t>
      </w:r>
      <w:r w:rsidR="008A7836" w:rsidRPr="00D90B25">
        <w:rPr>
          <w:rFonts w:ascii="Times New Roman" w:hAnsi="Times New Roman"/>
          <w:b/>
          <w:sz w:val="24"/>
          <w:szCs w:val="24"/>
          <w:lang w:val="de-DE"/>
        </w:rPr>
        <w:t>.3.1</w:t>
      </w:r>
      <w:r w:rsidR="008A7836" w:rsidRPr="00D90B25">
        <w:rPr>
          <w:rFonts w:ascii="Times New Roman" w:hAnsi="Times New Roman"/>
          <w:b/>
          <w:sz w:val="24"/>
          <w:szCs w:val="24"/>
          <w:lang w:val="de-DE"/>
        </w:rPr>
        <w:tab/>
        <w:t>Matrix für die Prüfung</w:t>
      </w:r>
    </w:p>
    <w:p w14:paraId="7BD66C30" w14:textId="77777777" w:rsidR="008A7836" w:rsidRPr="00331320" w:rsidRDefault="008A7836">
      <w:pPr>
        <w:pStyle w:val="PlainText1"/>
        <w:ind w:hanging="1134"/>
        <w:jc w:val="both"/>
        <w:rPr>
          <w:rFonts w:ascii="Times New Roman" w:hAnsi="Times New Roman"/>
          <w:sz w:val="24"/>
          <w:szCs w:val="24"/>
          <w:lang w:val="de-DE"/>
        </w:rPr>
      </w:pPr>
    </w:p>
    <w:p w14:paraId="6C017129" w14:textId="28C94AF8" w:rsidR="009F6772" w:rsidRPr="00EF6354" w:rsidRDefault="007E38ED" w:rsidP="0084502F">
      <w:pPr>
        <w:jc w:val="both"/>
        <w:rPr>
          <w:sz w:val="20"/>
          <w:lang w:val="de-DE"/>
        </w:rPr>
      </w:pPr>
      <w:r>
        <w:rPr>
          <w:sz w:val="20"/>
          <w:lang w:val="de-DE"/>
        </w:rPr>
        <w:t>47.</w:t>
      </w:r>
      <w:r>
        <w:rPr>
          <w:sz w:val="20"/>
          <w:lang w:val="de-DE"/>
        </w:rPr>
        <w:tab/>
      </w:r>
      <w:r w:rsidR="009F6772" w:rsidRPr="00EF6354">
        <w:rPr>
          <w:sz w:val="20"/>
          <w:lang w:val="de-DE"/>
        </w:rPr>
        <w:t>Die folgenden Matrizen nach Absatz 8.2.2.7.</w:t>
      </w:r>
      <w:del w:id="136" w:author="Martine Moench" w:date="2018-10-05T12:28:00Z">
        <w:r w:rsidR="009F6772" w:rsidRPr="00EF6354">
          <w:rPr>
            <w:sz w:val="20"/>
            <w:lang w:val="de-DE"/>
          </w:rPr>
          <w:delText>1</w:delText>
        </w:r>
      </w:del>
      <w:ins w:id="137" w:author="Martine Moench" w:date="2018-10-05T12:28:00Z">
        <w:r w:rsidR="00803BAE" w:rsidRPr="00803BAE">
          <w:rPr>
            <w:sz w:val="20"/>
            <w:lang w:val="de-DE"/>
          </w:rPr>
          <w:t>2</w:t>
        </w:r>
      </w:ins>
      <w:r w:rsidR="009F6772" w:rsidRPr="00803BAE">
        <w:rPr>
          <w:sz w:val="20"/>
          <w:lang w:val="de-DE"/>
        </w:rPr>
        <w:t>.4</w:t>
      </w:r>
      <w:r w:rsidR="009F6772" w:rsidRPr="00EF6354">
        <w:rPr>
          <w:sz w:val="20"/>
          <w:lang w:val="de-DE"/>
        </w:rPr>
        <w:t xml:space="preserve"> ADN geben die Anzahl der im Fragenkatalog je Prüfungsziel enthaltenen Fragen vor. Sie geben vor, wie viele Fragen aus den verschiedenen Prüfungszielen bei der Zusammenstellung der Prüfung auszuwählen sind.</w:t>
      </w:r>
    </w:p>
    <w:p w14:paraId="0E5F182D" w14:textId="77777777" w:rsidR="009F6772" w:rsidRPr="00331320" w:rsidRDefault="009F6772" w:rsidP="009F6772">
      <w:pPr>
        <w:ind w:left="540"/>
        <w:jc w:val="both"/>
        <w:rPr>
          <w:szCs w:val="24"/>
          <w:lang w:val="de-DE"/>
        </w:rPr>
      </w:pPr>
    </w:p>
    <w:p w14:paraId="712F2793" w14:textId="728CCC17" w:rsidR="009F6772" w:rsidRPr="00EF6354" w:rsidRDefault="009F6772" w:rsidP="0043275A">
      <w:pPr>
        <w:tabs>
          <w:tab w:val="left" w:pos="993"/>
        </w:tabs>
        <w:ind w:left="993" w:hanging="1020"/>
        <w:jc w:val="both"/>
        <w:rPr>
          <w:sz w:val="20"/>
          <w:lang w:val="de-DE"/>
        </w:rPr>
      </w:pPr>
      <w:r w:rsidRPr="00EF6354">
        <w:rPr>
          <w:sz w:val="20"/>
          <w:lang w:val="de-DE"/>
        </w:rPr>
        <w:t xml:space="preserve">Beispiel: </w:t>
      </w:r>
      <w:r w:rsidR="0043275A" w:rsidRPr="00EF6354">
        <w:rPr>
          <w:sz w:val="20"/>
          <w:lang w:val="de-DE"/>
        </w:rPr>
        <w:tab/>
      </w:r>
      <w:r w:rsidRPr="00EF6354">
        <w:rPr>
          <w:sz w:val="20"/>
          <w:lang w:val="de-DE"/>
        </w:rPr>
        <w:t>Für das Prüfungsziel „3 Aggregatzustand“ des Prüfungsteils „a) Physikalische- und chemische Kenntnisse“ ist eine Frage aus den auszuwählen. Insgesamt besteht dieser Prüfungsteil aus 12</w:t>
      </w:r>
      <w:r w:rsidR="00B038F4">
        <w:rPr>
          <w:sz w:val="20"/>
          <w:lang w:val="de-DE"/>
        </w:rPr>
        <w:t> </w:t>
      </w:r>
      <w:r w:rsidRPr="00EF6354">
        <w:rPr>
          <w:sz w:val="20"/>
          <w:lang w:val="de-DE"/>
        </w:rPr>
        <w:t>Fragen.</w:t>
      </w:r>
    </w:p>
    <w:p w14:paraId="390E1934" w14:textId="77777777" w:rsidR="009F6772" w:rsidRPr="00EF6354" w:rsidRDefault="009F6772" w:rsidP="009F6772">
      <w:pPr>
        <w:ind w:left="1560" w:hanging="1020"/>
        <w:jc w:val="both"/>
        <w:rPr>
          <w:sz w:val="20"/>
          <w:lang w:val="de-DE"/>
        </w:rPr>
      </w:pPr>
    </w:p>
    <w:p w14:paraId="6CE9C1D2" w14:textId="77777777" w:rsidR="008A7836" w:rsidRPr="00EF6354" w:rsidRDefault="008A7836" w:rsidP="00FB57B7">
      <w:pPr>
        <w:pStyle w:val="N2"/>
        <w:numPr>
          <w:ilvl w:val="0"/>
          <w:numId w:val="11"/>
        </w:numPr>
        <w:tabs>
          <w:tab w:val="clear" w:pos="-340"/>
          <w:tab w:val="clear" w:pos="284"/>
          <w:tab w:val="clear" w:pos="454"/>
          <w:tab w:val="clear" w:pos="680"/>
          <w:tab w:val="clear" w:pos="1418"/>
        </w:tabs>
        <w:spacing w:before="120"/>
        <w:ind w:left="851" w:hanging="284"/>
        <w:rPr>
          <w:rFonts w:ascii="Times New Roman" w:hAnsi="Times New Roman"/>
          <w:i/>
          <w:sz w:val="20"/>
          <w:lang w:val="de-DE"/>
        </w:rPr>
      </w:pPr>
      <w:r w:rsidRPr="00EF6354">
        <w:rPr>
          <w:rFonts w:ascii="Times New Roman" w:hAnsi="Times New Roman"/>
          <w:i/>
          <w:sz w:val="20"/>
          <w:lang w:val="de-DE"/>
        </w:rPr>
        <w:t>Physi</w:t>
      </w:r>
      <w:r w:rsidR="004509E9" w:rsidRPr="00EF6354">
        <w:rPr>
          <w:rFonts w:ascii="Times New Roman" w:hAnsi="Times New Roman"/>
          <w:i/>
          <w:sz w:val="20"/>
          <w:lang w:val="de-DE"/>
        </w:rPr>
        <w:t>kali</w:t>
      </w:r>
      <w:r w:rsidRPr="00EF6354">
        <w:rPr>
          <w:rFonts w:ascii="Times New Roman" w:hAnsi="Times New Roman"/>
          <w:i/>
          <w:sz w:val="20"/>
          <w:lang w:val="de-DE"/>
        </w:rPr>
        <w:t>sche- und chemische Kenntnisse</w:t>
      </w:r>
    </w:p>
    <w:p w14:paraId="5EBD7EA3" w14:textId="77777777" w:rsidR="008A7836" w:rsidRPr="00EF6354" w:rsidRDefault="008A7836">
      <w:pPr>
        <w:pStyle w:val="PlainText1"/>
        <w:ind w:left="540" w:hanging="540"/>
        <w:jc w:val="both"/>
        <w:rPr>
          <w:rFonts w:ascii="Times New Roman" w:hAnsi="Times New Roman"/>
          <w:b/>
          <w:lang w:val="de-DE"/>
        </w:rPr>
      </w:pPr>
    </w:p>
    <w:tbl>
      <w:tblPr>
        <w:tblW w:w="86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4820"/>
        <w:gridCol w:w="1559"/>
        <w:gridCol w:w="1629"/>
      </w:tblGrid>
      <w:tr w:rsidR="008A7836" w:rsidRPr="009078E7" w14:paraId="24762C31" w14:textId="77777777" w:rsidTr="00874488">
        <w:trPr>
          <w:cantSplit/>
        </w:trPr>
        <w:tc>
          <w:tcPr>
            <w:tcW w:w="5414" w:type="dxa"/>
            <w:gridSpan w:val="2"/>
            <w:tcBorders>
              <w:top w:val="single" w:sz="6" w:space="0" w:color="auto"/>
              <w:left w:val="single" w:sz="6" w:space="0" w:color="auto"/>
              <w:bottom w:val="single" w:sz="6" w:space="0" w:color="auto"/>
              <w:right w:val="single" w:sz="6" w:space="0" w:color="auto"/>
            </w:tcBorders>
          </w:tcPr>
          <w:p w14:paraId="26B01BE4" w14:textId="77777777" w:rsidR="008A7836" w:rsidRPr="00331320" w:rsidRDefault="008A7836">
            <w:pPr>
              <w:pStyle w:val="PlainText1"/>
              <w:jc w:val="center"/>
              <w:rPr>
                <w:rFonts w:ascii="Times New Roman" w:hAnsi="Times New Roman"/>
                <w:b/>
                <w:lang w:val="de-DE"/>
              </w:rPr>
            </w:pPr>
          </w:p>
          <w:p w14:paraId="4D2ACA27"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559" w:type="dxa"/>
            <w:tcBorders>
              <w:top w:val="single" w:sz="6" w:space="0" w:color="auto"/>
              <w:left w:val="single" w:sz="6" w:space="0" w:color="auto"/>
              <w:bottom w:val="single" w:sz="6" w:space="0" w:color="auto"/>
              <w:right w:val="single" w:sz="6" w:space="0" w:color="auto"/>
            </w:tcBorders>
          </w:tcPr>
          <w:p w14:paraId="7D9A0937"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629" w:type="dxa"/>
            <w:tcBorders>
              <w:top w:val="single" w:sz="6" w:space="0" w:color="auto"/>
              <w:left w:val="single" w:sz="6" w:space="0" w:color="auto"/>
              <w:bottom w:val="single" w:sz="6" w:space="0" w:color="auto"/>
              <w:right w:val="single" w:sz="6" w:space="0" w:color="auto"/>
            </w:tcBorders>
          </w:tcPr>
          <w:p w14:paraId="19607506"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9F6772" w:rsidRPr="00331320" w14:paraId="4DEF2AA4" w14:textId="77777777" w:rsidTr="00874488">
        <w:tc>
          <w:tcPr>
            <w:tcW w:w="594" w:type="dxa"/>
            <w:tcBorders>
              <w:top w:val="single" w:sz="6" w:space="0" w:color="auto"/>
              <w:left w:val="single" w:sz="6" w:space="0" w:color="auto"/>
              <w:bottom w:val="single" w:sz="6" w:space="0" w:color="auto"/>
              <w:right w:val="single" w:sz="6" w:space="0" w:color="auto"/>
            </w:tcBorders>
          </w:tcPr>
          <w:p w14:paraId="648A1270"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1</w:t>
            </w:r>
          </w:p>
        </w:tc>
        <w:tc>
          <w:tcPr>
            <w:tcW w:w="4820" w:type="dxa"/>
            <w:tcBorders>
              <w:top w:val="single" w:sz="6" w:space="0" w:color="auto"/>
              <w:left w:val="single" w:sz="6" w:space="0" w:color="auto"/>
              <w:bottom w:val="single" w:sz="6" w:space="0" w:color="auto"/>
              <w:right w:val="single" w:sz="6" w:space="0" w:color="auto"/>
            </w:tcBorders>
          </w:tcPr>
          <w:p w14:paraId="1FF24D33"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Allgemein</w:t>
            </w:r>
          </w:p>
        </w:tc>
        <w:tc>
          <w:tcPr>
            <w:tcW w:w="1559" w:type="dxa"/>
            <w:tcBorders>
              <w:top w:val="single" w:sz="6" w:space="0" w:color="auto"/>
              <w:left w:val="single" w:sz="6" w:space="0" w:color="auto"/>
              <w:bottom w:val="single" w:sz="6" w:space="0" w:color="auto"/>
              <w:right w:val="single" w:sz="6" w:space="0" w:color="auto"/>
            </w:tcBorders>
          </w:tcPr>
          <w:p w14:paraId="2D885055"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8</w:t>
            </w:r>
          </w:p>
        </w:tc>
        <w:tc>
          <w:tcPr>
            <w:tcW w:w="1629" w:type="dxa"/>
            <w:tcBorders>
              <w:top w:val="single" w:sz="6" w:space="0" w:color="auto"/>
              <w:left w:val="single" w:sz="6" w:space="0" w:color="auto"/>
              <w:bottom w:val="single" w:sz="6" w:space="0" w:color="auto"/>
              <w:right w:val="single" w:sz="6" w:space="0" w:color="auto"/>
            </w:tcBorders>
          </w:tcPr>
          <w:p w14:paraId="617E8633"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2D110D2E" w14:textId="77777777" w:rsidTr="00874488">
        <w:tc>
          <w:tcPr>
            <w:tcW w:w="594" w:type="dxa"/>
            <w:tcBorders>
              <w:top w:val="single" w:sz="6" w:space="0" w:color="auto"/>
              <w:left w:val="single" w:sz="6" w:space="0" w:color="auto"/>
              <w:bottom w:val="single" w:sz="6" w:space="0" w:color="auto"/>
              <w:right w:val="single" w:sz="6" w:space="0" w:color="auto"/>
            </w:tcBorders>
          </w:tcPr>
          <w:p w14:paraId="6B43C6CB"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2</w:t>
            </w:r>
          </w:p>
        </w:tc>
        <w:tc>
          <w:tcPr>
            <w:tcW w:w="4820" w:type="dxa"/>
            <w:tcBorders>
              <w:top w:val="single" w:sz="6" w:space="0" w:color="auto"/>
              <w:left w:val="single" w:sz="6" w:space="0" w:color="auto"/>
              <w:bottom w:val="single" w:sz="6" w:space="0" w:color="auto"/>
              <w:right w:val="single" w:sz="6" w:space="0" w:color="auto"/>
            </w:tcBorders>
          </w:tcPr>
          <w:p w14:paraId="222E4532"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Temperatur, Druck, Volumen</w:t>
            </w:r>
          </w:p>
        </w:tc>
        <w:tc>
          <w:tcPr>
            <w:tcW w:w="1559" w:type="dxa"/>
            <w:tcBorders>
              <w:top w:val="single" w:sz="6" w:space="0" w:color="auto"/>
              <w:left w:val="single" w:sz="6" w:space="0" w:color="auto"/>
              <w:bottom w:val="single" w:sz="6" w:space="0" w:color="auto"/>
              <w:right w:val="single" w:sz="6" w:space="0" w:color="auto"/>
            </w:tcBorders>
          </w:tcPr>
          <w:p w14:paraId="642154C5"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23</w:t>
            </w:r>
          </w:p>
        </w:tc>
        <w:tc>
          <w:tcPr>
            <w:tcW w:w="1629" w:type="dxa"/>
            <w:tcBorders>
              <w:top w:val="single" w:sz="6" w:space="0" w:color="auto"/>
              <w:left w:val="single" w:sz="6" w:space="0" w:color="auto"/>
              <w:bottom w:val="single" w:sz="6" w:space="0" w:color="auto"/>
              <w:right w:val="single" w:sz="6" w:space="0" w:color="auto"/>
            </w:tcBorders>
          </w:tcPr>
          <w:p w14:paraId="6DBDFFF3"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691FABE7" w14:textId="77777777" w:rsidTr="00874488">
        <w:tc>
          <w:tcPr>
            <w:tcW w:w="594" w:type="dxa"/>
            <w:tcBorders>
              <w:top w:val="single" w:sz="6" w:space="0" w:color="auto"/>
              <w:left w:val="single" w:sz="6" w:space="0" w:color="auto"/>
              <w:bottom w:val="single" w:sz="6" w:space="0" w:color="auto"/>
              <w:right w:val="single" w:sz="6" w:space="0" w:color="auto"/>
            </w:tcBorders>
          </w:tcPr>
          <w:p w14:paraId="023379F4"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3</w:t>
            </w:r>
          </w:p>
        </w:tc>
        <w:tc>
          <w:tcPr>
            <w:tcW w:w="4820" w:type="dxa"/>
            <w:tcBorders>
              <w:top w:val="single" w:sz="6" w:space="0" w:color="auto"/>
              <w:left w:val="single" w:sz="6" w:space="0" w:color="auto"/>
              <w:bottom w:val="single" w:sz="6" w:space="0" w:color="auto"/>
              <w:right w:val="single" w:sz="6" w:space="0" w:color="auto"/>
            </w:tcBorders>
          </w:tcPr>
          <w:p w14:paraId="0BDA29C2" w14:textId="77777777" w:rsidR="009F6772" w:rsidRPr="00331320" w:rsidRDefault="009F6772">
            <w:pPr>
              <w:pStyle w:val="PlainText1"/>
              <w:rPr>
                <w:rFonts w:ascii="Times New Roman" w:hAnsi="Times New Roman"/>
                <w:b/>
                <w:lang w:val="de-DE"/>
              </w:rPr>
            </w:pPr>
            <w:r w:rsidRPr="00331320">
              <w:rPr>
                <w:rFonts w:ascii="Times New Roman" w:hAnsi="Times New Roman"/>
                <w:b/>
                <w:lang w:val="de-DE"/>
              </w:rPr>
              <w:t>Aggregatzustand</w:t>
            </w:r>
          </w:p>
        </w:tc>
        <w:tc>
          <w:tcPr>
            <w:tcW w:w="1559" w:type="dxa"/>
            <w:tcBorders>
              <w:top w:val="single" w:sz="6" w:space="0" w:color="auto"/>
              <w:left w:val="single" w:sz="6" w:space="0" w:color="auto"/>
              <w:bottom w:val="single" w:sz="6" w:space="0" w:color="auto"/>
              <w:right w:val="single" w:sz="6" w:space="0" w:color="auto"/>
            </w:tcBorders>
          </w:tcPr>
          <w:p w14:paraId="4B80C016" w14:textId="77777777" w:rsidR="009F6772" w:rsidRPr="00331320" w:rsidRDefault="00F53783">
            <w:pPr>
              <w:pStyle w:val="PlainText1"/>
              <w:jc w:val="center"/>
              <w:rPr>
                <w:rFonts w:ascii="Times New Roman" w:hAnsi="Times New Roman"/>
                <w:lang w:val="de-DE"/>
              </w:rPr>
            </w:pPr>
            <w:r>
              <w:rPr>
                <w:rFonts w:ascii="Times New Roman" w:hAnsi="Times New Roman"/>
                <w:lang w:val="de-DE"/>
              </w:rPr>
              <w:t>10</w:t>
            </w:r>
          </w:p>
        </w:tc>
        <w:tc>
          <w:tcPr>
            <w:tcW w:w="1629" w:type="dxa"/>
            <w:tcBorders>
              <w:top w:val="single" w:sz="6" w:space="0" w:color="auto"/>
              <w:left w:val="single" w:sz="6" w:space="0" w:color="auto"/>
              <w:bottom w:val="single" w:sz="6" w:space="0" w:color="auto"/>
              <w:right w:val="single" w:sz="6" w:space="0" w:color="auto"/>
            </w:tcBorders>
          </w:tcPr>
          <w:p w14:paraId="2555D6D7"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4CDD7A0C" w14:textId="77777777" w:rsidTr="00874488">
        <w:tc>
          <w:tcPr>
            <w:tcW w:w="594" w:type="dxa"/>
            <w:tcBorders>
              <w:top w:val="single" w:sz="6" w:space="0" w:color="auto"/>
              <w:left w:val="single" w:sz="6" w:space="0" w:color="auto"/>
              <w:bottom w:val="single" w:sz="6" w:space="0" w:color="auto"/>
              <w:right w:val="single" w:sz="6" w:space="0" w:color="auto"/>
            </w:tcBorders>
          </w:tcPr>
          <w:p w14:paraId="7F12A6CA"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4</w:t>
            </w:r>
          </w:p>
        </w:tc>
        <w:tc>
          <w:tcPr>
            <w:tcW w:w="4820" w:type="dxa"/>
            <w:tcBorders>
              <w:top w:val="single" w:sz="6" w:space="0" w:color="auto"/>
              <w:left w:val="single" w:sz="6" w:space="0" w:color="auto"/>
              <w:bottom w:val="single" w:sz="6" w:space="0" w:color="auto"/>
              <w:right w:val="single" w:sz="6" w:space="0" w:color="auto"/>
            </w:tcBorders>
          </w:tcPr>
          <w:p w14:paraId="0995867A"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Feuer, Verbrennung</w:t>
            </w:r>
          </w:p>
        </w:tc>
        <w:tc>
          <w:tcPr>
            <w:tcW w:w="1559" w:type="dxa"/>
            <w:tcBorders>
              <w:top w:val="single" w:sz="6" w:space="0" w:color="auto"/>
              <w:left w:val="single" w:sz="6" w:space="0" w:color="auto"/>
              <w:bottom w:val="single" w:sz="6" w:space="0" w:color="auto"/>
              <w:right w:val="single" w:sz="6" w:space="0" w:color="auto"/>
            </w:tcBorders>
          </w:tcPr>
          <w:p w14:paraId="4854A9CC" w14:textId="77777777" w:rsidR="009F6772" w:rsidRPr="00331320" w:rsidRDefault="008B7113">
            <w:pPr>
              <w:pStyle w:val="PlainText1"/>
              <w:jc w:val="center"/>
              <w:rPr>
                <w:rFonts w:ascii="Times New Roman" w:hAnsi="Times New Roman"/>
                <w:lang w:val="de-DE"/>
              </w:rPr>
            </w:pPr>
            <w:r>
              <w:rPr>
                <w:rFonts w:ascii="Times New Roman" w:hAnsi="Times New Roman"/>
                <w:lang w:val="de-DE"/>
              </w:rPr>
              <w:t>8</w:t>
            </w:r>
          </w:p>
        </w:tc>
        <w:tc>
          <w:tcPr>
            <w:tcW w:w="1629" w:type="dxa"/>
            <w:tcBorders>
              <w:top w:val="single" w:sz="6" w:space="0" w:color="auto"/>
              <w:left w:val="single" w:sz="6" w:space="0" w:color="auto"/>
              <w:bottom w:val="single" w:sz="6" w:space="0" w:color="auto"/>
              <w:right w:val="single" w:sz="6" w:space="0" w:color="auto"/>
            </w:tcBorders>
          </w:tcPr>
          <w:p w14:paraId="7302C8C7"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01EBC662" w14:textId="77777777" w:rsidTr="00874488">
        <w:tc>
          <w:tcPr>
            <w:tcW w:w="594" w:type="dxa"/>
            <w:tcBorders>
              <w:top w:val="single" w:sz="6" w:space="0" w:color="auto"/>
              <w:left w:val="single" w:sz="6" w:space="0" w:color="auto"/>
              <w:bottom w:val="single" w:sz="6" w:space="0" w:color="auto"/>
              <w:right w:val="single" w:sz="6" w:space="0" w:color="auto"/>
            </w:tcBorders>
          </w:tcPr>
          <w:p w14:paraId="679FECA8"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5</w:t>
            </w:r>
          </w:p>
        </w:tc>
        <w:tc>
          <w:tcPr>
            <w:tcW w:w="4820" w:type="dxa"/>
            <w:tcBorders>
              <w:top w:val="single" w:sz="6" w:space="0" w:color="auto"/>
              <w:left w:val="single" w:sz="6" w:space="0" w:color="auto"/>
              <w:bottom w:val="single" w:sz="6" w:space="0" w:color="auto"/>
              <w:right w:val="single" w:sz="6" w:space="0" w:color="auto"/>
            </w:tcBorders>
          </w:tcPr>
          <w:p w14:paraId="7D46E21D"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Dichte</w:t>
            </w:r>
          </w:p>
        </w:tc>
        <w:tc>
          <w:tcPr>
            <w:tcW w:w="1559" w:type="dxa"/>
            <w:tcBorders>
              <w:top w:val="single" w:sz="6" w:space="0" w:color="auto"/>
              <w:left w:val="single" w:sz="6" w:space="0" w:color="auto"/>
              <w:bottom w:val="single" w:sz="6" w:space="0" w:color="auto"/>
              <w:right w:val="single" w:sz="6" w:space="0" w:color="auto"/>
            </w:tcBorders>
          </w:tcPr>
          <w:p w14:paraId="235D60C2"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16</w:t>
            </w:r>
          </w:p>
        </w:tc>
        <w:tc>
          <w:tcPr>
            <w:tcW w:w="1629" w:type="dxa"/>
            <w:tcBorders>
              <w:top w:val="single" w:sz="6" w:space="0" w:color="auto"/>
              <w:left w:val="single" w:sz="6" w:space="0" w:color="auto"/>
              <w:bottom w:val="single" w:sz="6" w:space="0" w:color="auto"/>
              <w:right w:val="single" w:sz="6" w:space="0" w:color="auto"/>
            </w:tcBorders>
          </w:tcPr>
          <w:p w14:paraId="5055AD72"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 xml:space="preserve">1 </w:t>
            </w:r>
          </w:p>
        </w:tc>
      </w:tr>
      <w:tr w:rsidR="009F6772" w:rsidRPr="00331320" w14:paraId="155688F5" w14:textId="77777777" w:rsidTr="00874488">
        <w:tc>
          <w:tcPr>
            <w:tcW w:w="594" w:type="dxa"/>
            <w:tcBorders>
              <w:top w:val="single" w:sz="6" w:space="0" w:color="auto"/>
              <w:left w:val="single" w:sz="6" w:space="0" w:color="auto"/>
              <w:bottom w:val="single" w:sz="6" w:space="0" w:color="auto"/>
              <w:right w:val="single" w:sz="6" w:space="0" w:color="auto"/>
            </w:tcBorders>
          </w:tcPr>
          <w:p w14:paraId="4D265A85"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6</w:t>
            </w:r>
          </w:p>
        </w:tc>
        <w:tc>
          <w:tcPr>
            <w:tcW w:w="4820" w:type="dxa"/>
            <w:tcBorders>
              <w:top w:val="single" w:sz="6" w:space="0" w:color="auto"/>
              <w:left w:val="single" w:sz="6" w:space="0" w:color="auto"/>
              <w:bottom w:val="single" w:sz="6" w:space="0" w:color="auto"/>
              <w:right w:val="single" w:sz="6" w:space="0" w:color="auto"/>
            </w:tcBorders>
          </w:tcPr>
          <w:p w14:paraId="536B6DA5"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Gemische, Verbindungen</w:t>
            </w:r>
          </w:p>
        </w:tc>
        <w:tc>
          <w:tcPr>
            <w:tcW w:w="1559" w:type="dxa"/>
            <w:tcBorders>
              <w:top w:val="single" w:sz="6" w:space="0" w:color="auto"/>
              <w:left w:val="single" w:sz="6" w:space="0" w:color="auto"/>
              <w:bottom w:val="single" w:sz="6" w:space="0" w:color="auto"/>
              <w:right w:val="single" w:sz="6" w:space="0" w:color="auto"/>
            </w:tcBorders>
          </w:tcPr>
          <w:p w14:paraId="5B5A2ECD"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8</w:t>
            </w:r>
          </w:p>
        </w:tc>
        <w:tc>
          <w:tcPr>
            <w:tcW w:w="1629" w:type="dxa"/>
            <w:tcBorders>
              <w:top w:val="single" w:sz="6" w:space="0" w:color="auto"/>
              <w:left w:val="single" w:sz="6" w:space="0" w:color="auto"/>
              <w:bottom w:val="single" w:sz="6" w:space="0" w:color="auto"/>
              <w:right w:val="single" w:sz="6" w:space="0" w:color="auto"/>
            </w:tcBorders>
          </w:tcPr>
          <w:p w14:paraId="2DC262D6"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02D1AE9C" w14:textId="77777777" w:rsidTr="00874488">
        <w:tc>
          <w:tcPr>
            <w:tcW w:w="594" w:type="dxa"/>
            <w:tcBorders>
              <w:top w:val="single" w:sz="6" w:space="0" w:color="auto"/>
              <w:left w:val="single" w:sz="6" w:space="0" w:color="auto"/>
              <w:bottom w:val="single" w:sz="6" w:space="0" w:color="auto"/>
              <w:right w:val="single" w:sz="6" w:space="0" w:color="auto"/>
            </w:tcBorders>
          </w:tcPr>
          <w:p w14:paraId="33D0D0FB" w14:textId="77777777" w:rsidR="009F6772" w:rsidRPr="00331320" w:rsidRDefault="009F6772">
            <w:pPr>
              <w:pStyle w:val="PlainText1"/>
              <w:jc w:val="center"/>
              <w:rPr>
                <w:rFonts w:ascii="Times New Roman" w:hAnsi="Times New Roman"/>
                <w:lang w:val="de-DE"/>
              </w:rPr>
            </w:pPr>
            <w:r w:rsidRPr="00331320">
              <w:rPr>
                <w:rFonts w:ascii="Times New Roman" w:hAnsi="Times New Roman"/>
                <w:b/>
                <w:lang w:val="de-DE"/>
              </w:rPr>
              <w:t>7</w:t>
            </w:r>
          </w:p>
        </w:tc>
        <w:tc>
          <w:tcPr>
            <w:tcW w:w="4820" w:type="dxa"/>
            <w:tcBorders>
              <w:top w:val="single" w:sz="6" w:space="0" w:color="auto"/>
              <w:left w:val="single" w:sz="6" w:space="0" w:color="auto"/>
              <w:bottom w:val="single" w:sz="6" w:space="0" w:color="auto"/>
              <w:right w:val="single" w:sz="6" w:space="0" w:color="auto"/>
            </w:tcBorders>
          </w:tcPr>
          <w:p w14:paraId="6CEE0CF1" w14:textId="77777777" w:rsidR="009F6772" w:rsidRPr="00331320" w:rsidRDefault="009314F1">
            <w:pPr>
              <w:pStyle w:val="PlainText1"/>
              <w:jc w:val="both"/>
              <w:rPr>
                <w:rFonts w:ascii="Times New Roman" w:hAnsi="Times New Roman"/>
                <w:b/>
                <w:lang w:val="de-DE"/>
              </w:rPr>
            </w:pPr>
            <w:r w:rsidRPr="00331320">
              <w:rPr>
                <w:rFonts w:ascii="Times New Roman" w:hAnsi="Times New Roman"/>
                <w:b/>
                <w:lang w:val="de-DE"/>
              </w:rPr>
              <w:t>Moleküle</w:t>
            </w:r>
            <w:r w:rsidR="009F6772" w:rsidRPr="00331320">
              <w:rPr>
                <w:rFonts w:ascii="Times New Roman" w:hAnsi="Times New Roman"/>
                <w:b/>
                <w:lang w:val="de-DE"/>
              </w:rPr>
              <w:t>, Atome</w:t>
            </w:r>
          </w:p>
        </w:tc>
        <w:tc>
          <w:tcPr>
            <w:tcW w:w="1559" w:type="dxa"/>
            <w:tcBorders>
              <w:top w:val="single" w:sz="6" w:space="0" w:color="auto"/>
              <w:left w:val="single" w:sz="6" w:space="0" w:color="auto"/>
              <w:bottom w:val="single" w:sz="6" w:space="0" w:color="auto"/>
              <w:right w:val="single" w:sz="6" w:space="0" w:color="auto"/>
            </w:tcBorders>
          </w:tcPr>
          <w:p w14:paraId="037358A4"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15</w:t>
            </w:r>
          </w:p>
        </w:tc>
        <w:tc>
          <w:tcPr>
            <w:tcW w:w="1629" w:type="dxa"/>
            <w:tcBorders>
              <w:top w:val="single" w:sz="6" w:space="0" w:color="auto"/>
              <w:left w:val="single" w:sz="6" w:space="0" w:color="auto"/>
              <w:bottom w:val="single" w:sz="6" w:space="0" w:color="auto"/>
              <w:right w:val="single" w:sz="6" w:space="0" w:color="auto"/>
            </w:tcBorders>
          </w:tcPr>
          <w:p w14:paraId="7B1C2C05"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2EF0E5D1" w14:textId="77777777" w:rsidTr="00874488">
        <w:tc>
          <w:tcPr>
            <w:tcW w:w="594" w:type="dxa"/>
            <w:tcBorders>
              <w:top w:val="single" w:sz="6" w:space="0" w:color="auto"/>
              <w:left w:val="single" w:sz="6" w:space="0" w:color="auto"/>
              <w:bottom w:val="single" w:sz="6" w:space="0" w:color="auto"/>
              <w:right w:val="single" w:sz="6" w:space="0" w:color="auto"/>
            </w:tcBorders>
          </w:tcPr>
          <w:p w14:paraId="412454A3"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8</w:t>
            </w:r>
          </w:p>
        </w:tc>
        <w:tc>
          <w:tcPr>
            <w:tcW w:w="4820" w:type="dxa"/>
            <w:tcBorders>
              <w:top w:val="single" w:sz="6" w:space="0" w:color="auto"/>
              <w:left w:val="single" w:sz="6" w:space="0" w:color="auto"/>
              <w:bottom w:val="single" w:sz="6" w:space="0" w:color="auto"/>
              <w:right w:val="single" w:sz="6" w:space="0" w:color="auto"/>
            </w:tcBorders>
          </w:tcPr>
          <w:p w14:paraId="29CFD360"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Polymerisation</w:t>
            </w:r>
          </w:p>
        </w:tc>
        <w:tc>
          <w:tcPr>
            <w:tcW w:w="1559" w:type="dxa"/>
            <w:tcBorders>
              <w:top w:val="single" w:sz="6" w:space="0" w:color="auto"/>
              <w:left w:val="single" w:sz="6" w:space="0" w:color="auto"/>
              <w:bottom w:val="single" w:sz="6" w:space="0" w:color="auto"/>
              <w:right w:val="single" w:sz="6" w:space="0" w:color="auto"/>
            </w:tcBorders>
          </w:tcPr>
          <w:p w14:paraId="24ECD268"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17</w:t>
            </w:r>
          </w:p>
        </w:tc>
        <w:tc>
          <w:tcPr>
            <w:tcW w:w="1629" w:type="dxa"/>
            <w:tcBorders>
              <w:top w:val="single" w:sz="6" w:space="0" w:color="auto"/>
              <w:left w:val="single" w:sz="6" w:space="0" w:color="auto"/>
              <w:bottom w:val="single" w:sz="6" w:space="0" w:color="auto"/>
              <w:right w:val="single" w:sz="6" w:space="0" w:color="auto"/>
            </w:tcBorders>
          </w:tcPr>
          <w:p w14:paraId="2C50B307"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 xml:space="preserve">1 </w:t>
            </w:r>
          </w:p>
        </w:tc>
      </w:tr>
      <w:tr w:rsidR="009F6772" w:rsidRPr="00331320" w14:paraId="6AFF4B2E" w14:textId="77777777" w:rsidTr="00874488">
        <w:tc>
          <w:tcPr>
            <w:tcW w:w="594" w:type="dxa"/>
            <w:tcBorders>
              <w:top w:val="single" w:sz="6" w:space="0" w:color="auto"/>
              <w:left w:val="single" w:sz="6" w:space="0" w:color="auto"/>
              <w:bottom w:val="single" w:sz="6" w:space="0" w:color="auto"/>
              <w:right w:val="single" w:sz="6" w:space="0" w:color="auto"/>
            </w:tcBorders>
          </w:tcPr>
          <w:p w14:paraId="6AAD4755"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9</w:t>
            </w:r>
          </w:p>
        </w:tc>
        <w:tc>
          <w:tcPr>
            <w:tcW w:w="4820" w:type="dxa"/>
            <w:tcBorders>
              <w:top w:val="single" w:sz="6" w:space="0" w:color="auto"/>
              <w:left w:val="single" w:sz="6" w:space="0" w:color="auto"/>
              <w:bottom w:val="single" w:sz="6" w:space="0" w:color="auto"/>
              <w:right w:val="single" w:sz="6" w:space="0" w:color="auto"/>
            </w:tcBorders>
          </w:tcPr>
          <w:p w14:paraId="149681DD"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Säure, Laugen</w:t>
            </w:r>
          </w:p>
        </w:tc>
        <w:tc>
          <w:tcPr>
            <w:tcW w:w="1559" w:type="dxa"/>
            <w:tcBorders>
              <w:top w:val="single" w:sz="6" w:space="0" w:color="auto"/>
              <w:left w:val="single" w:sz="6" w:space="0" w:color="auto"/>
              <w:bottom w:val="single" w:sz="6" w:space="0" w:color="auto"/>
              <w:right w:val="single" w:sz="6" w:space="0" w:color="auto"/>
            </w:tcBorders>
          </w:tcPr>
          <w:p w14:paraId="6D00CA08"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16</w:t>
            </w:r>
          </w:p>
        </w:tc>
        <w:tc>
          <w:tcPr>
            <w:tcW w:w="1629" w:type="dxa"/>
            <w:tcBorders>
              <w:top w:val="single" w:sz="6" w:space="0" w:color="auto"/>
              <w:left w:val="single" w:sz="6" w:space="0" w:color="auto"/>
              <w:bottom w:val="single" w:sz="6" w:space="0" w:color="auto"/>
              <w:right w:val="single" w:sz="6" w:space="0" w:color="auto"/>
            </w:tcBorders>
          </w:tcPr>
          <w:p w14:paraId="52539170"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 xml:space="preserve">1 </w:t>
            </w:r>
          </w:p>
        </w:tc>
      </w:tr>
      <w:tr w:rsidR="009F6772" w:rsidRPr="00331320" w14:paraId="57B69069" w14:textId="77777777" w:rsidTr="00874488">
        <w:tc>
          <w:tcPr>
            <w:tcW w:w="594" w:type="dxa"/>
            <w:tcBorders>
              <w:top w:val="single" w:sz="6" w:space="0" w:color="auto"/>
              <w:left w:val="single" w:sz="6" w:space="0" w:color="auto"/>
              <w:bottom w:val="single" w:sz="6" w:space="0" w:color="auto"/>
              <w:right w:val="single" w:sz="6" w:space="0" w:color="auto"/>
            </w:tcBorders>
          </w:tcPr>
          <w:p w14:paraId="5EF40737"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10</w:t>
            </w:r>
          </w:p>
        </w:tc>
        <w:tc>
          <w:tcPr>
            <w:tcW w:w="4820" w:type="dxa"/>
            <w:tcBorders>
              <w:top w:val="single" w:sz="6" w:space="0" w:color="auto"/>
              <w:left w:val="single" w:sz="6" w:space="0" w:color="auto"/>
              <w:bottom w:val="single" w:sz="6" w:space="0" w:color="auto"/>
              <w:right w:val="single" w:sz="6" w:space="0" w:color="auto"/>
            </w:tcBorders>
          </w:tcPr>
          <w:p w14:paraId="52C5AB36"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Oxidation</w:t>
            </w:r>
          </w:p>
        </w:tc>
        <w:tc>
          <w:tcPr>
            <w:tcW w:w="1559" w:type="dxa"/>
            <w:tcBorders>
              <w:top w:val="single" w:sz="6" w:space="0" w:color="auto"/>
              <w:left w:val="single" w:sz="6" w:space="0" w:color="auto"/>
              <w:bottom w:val="single" w:sz="6" w:space="0" w:color="auto"/>
              <w:right w:val="single" w:sz="6" w:space="0" w:color="auto"/>
            </w:tcBorders>
          </w:tcPr>
          <w:p w14:paraId="0446157B"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7</w:t>
            </w:r>
          </w:p>
        </w:tc>
        <w:tc>
          <w:tcPr>
            <w:tcW w:w="1629" w:type="dxa"/>
            <w:tcBorders>
              <w:top w:val="single" w:sz="6" w:space="0" w:color="auto"/>
              <w:left w:val="single" w:sz="6" w:space="0" w:color="auto"/>
              <w:bottom w:val="single" w:sz="6" w:space="0" w:color="auto"/>
              <w:right w:val="single" w:sz="6" w:space="0" w:color="auto"/>
            </w:tcBorders>
          </w:tcPr>
          <w:p w14:paraId="0FB2C184"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6F5DE3D9" w14:textId="77777777" w:rsidTr="00874488">
        <w:tc>
          <w:tcPr>
            <w:tcW w:w="594" w:type="dxa"/>
            <w:tcBorders>
              <w:top w:val="single" w:sz="6" w:space="0" w:color="auto"/>
              <w:left w:val="single" w:sz="6" w:space="0" w:color="auto"/>
              <w:bottom w:val="single" w:sz="6" w:space="0" w:color="auto"/>
              <w:right w:val="single" w:sz="6" w:space="0" w:color="auto"/>
            </w:tcBorders>
          </w:tcPr>
          <w:p w14:paraId="11CEF379"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11</w:t>
            </w:r>
          </w:p>
        </w:tc>
        <w:tc>
          <w:tcPr>
            <w:tcW w:w="4820" w:type="dxa"/>
            <w:tcBorders>
              <w:top w:val="single" w:sz="6" w:space="0" w:color="auto"/>
              <w:left w:val="single" w:sz="6" w:space="0" w:color="auto"/>
              <w:bottom w:val="single" w:sz="6" w:space="0" w:color="auto"/>
              <w:right w:val="single" w:sz="6" w:space="0" w:color="auto"/>
            </w:tcBorders>
          </w:tcPr>
          <w:p w14:paraId="4B5F2EF1"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Produktkenntnisse</w:t>
            </w:r>
          </w:p>
        </w:tc>
        <w:tc>
          <w:tcPr>
            <w:tcW w:w="1559" w:type="dxa"/>
            <w:tcBorders>
              <w:top w:val="single" w:sz="6" w:space="0" w:color="auto"/>
              <w:left w:val="single" w:sz="6" w:space="0" w:color="auto"/>
              <w:bottom w:val="single" w:sz="6" w:space="0" w:color="auto"/>
              <w:right w:val="single" w:sz="6" w:space="0" w:color="auto"/>
            </w:tcBorders>
          </w:tcPr>
          <w:p w14:paraId="1D98A00E" w14:textId="77777777" w:rsidR="009F6772" w:rsidRPr="00331320" w:rsidRDefault="008B7113">
            <w:pPr>
              <w:pStyle w:val="PlainText1"/>
              <w:jc w:val="center"/>
              <w:rPr>
                <w:rFonts w:ascii="Times New Roman" w:hAnsi="Times New Roman"/>
                <w:lang w:val="de-DE"/>
              </w:rPr>
            </w:pPr>
            <w:r>
              <w:rPr>
                <w:rFonts w:ascii="Times New Roman" w:hAnsi="Times New Roman"/>
                <w:lang w:val="de-DE"/>
              </w:rPr>
              <w:t>19</w:t>
            </w:r>
          </w:p>
        </w:tc>
        <w:tc>
          <w:tcPr>
            <w:tcW w:w="1629" w:type="dxa"/>
            <w:tcBorders>
              <w:top w:val="single" w:sz="6" w:space="0" w:color="auto"/>
              <w:left w:val="single" w:sz="6" w:space="0" w:color="auto"/>
              <w:bottom w:val="single" w:sz="6" w:space="0" w:color="auto"/>
              <w:right w:val="single" w:sz="6" w:space="0" w:color="auto"/>
            </w:tcBorders>
          </w:tcPr>
          <w:p w14:paraId="0340FE06"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w:t>
            </w:r>
          </w:p>
        </w:tc>
      </w:tr>
      <w:tr w:rsidR="009F6772" w:rsidRPr="00331320" w14:paraId="49904E3C" w14:textId="77777777" w:rsidTr="00874488">
        <w:tc>
          <w:tcPr>
            <w:tcW w:w="594" w:type="dxa"/>
            <w:tcBorders>
              <w:top w:val="single" w:sz="6" w:space="0" w:color="auto"/>
              <w:left w:val="single" w:sz="6" w:space="0" w:color="auto"/>
              <w:bottom w:val="single" w:sz="6" w:space="0" w:color="auto"/>
              <w:right w:val="single" w:sz="6" w:space="0" w:color="auto"/>
            </w:tcBorders>
          </w:tcPr>
          <w:p w14:paraId="7FFAFA76"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12</w:t>
            </w:r>
          </w:p>
        </w:tc>
        <w:tc>
          <w:tcPr>
            <w:tcW w:w="4820" w:type="dxa"/>
            <w:tcBorders>
              <w:top w:val="single" w:sz="6" w:space="0" w:color="auto"/>
              <w:left w:val="single" w:sz="6" w:space="0" w:color="auto"/>
              <w:bottom w:val="single" w:sz="6" w:space="0" w:color="auto"/>
              <w:right w:val="single" w:sz="6" w:space="0" w:color="auto"/>
            </w:tcBorders>
          </w:tcPr>
          <w:p w14:paraId="5A677096" w14:textId="77777777" w:rsidR="009F6772" w:rsidRPr="00331320" w:rsidRDefault="009F6772">
            <w:pPr>
              <w:pStyle w:val="PlainText1"/>
              <w:jc w:val="both"/>
              <w:rPr>
                <w:rFonts w:ascii="Times New Roman" w:hAnsi="Times New Roman"/>
                <w:b/>
                <w:lang w:val="de-DE"/>
              </w:rPr>
            </w:pPr>
            <w:r w:rsidRPr="00331320">
              <w:rPr>
                <w:rFonts w:ascii="Times New Roman" w:hAnsi="Times New Roman"/>
                <w:b/>
                <w:lang w:val="de-DE"/>
              </w:rPr>
              <w:t>Chemische Reaktionen</w:t>
            </w:r>
          </w:p>
        </w:tc>
        <w:tc>
          <w:tcPr>
            <w:tcW w:w="1559" w:type="dxa"/>
            <w:tcBorders>
              <w:top w:val="single" w:sz="6" w:space="0" w:color="auto"/>
              <w:left w:val="single" w:sz="6" w:space="0" w:color="auto"/>
              <w:bottom w:val="single" w:sz="6" w:space="0" w:color="auto"/>
              <w:right w:val="single" w:sz="6" w:space="0" w:color="auto"/>
            </w:tcBorders>
          </w:tcPr>
          <w:p w14:paraId="4D56FDBD"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16</w:t>
            </w:r>
          </w:p>
        </w:tc>
        <w:tc>
          <w:tcPr>
            <w:tcW w:w="1629" w:type="dxa"/>
            <w:tcBorders>
              <w:top w:val="single" w:sz="6" w:space="0" w:color="auto"/>
              <w:left w:val="single" w:sz="6" w:space="0" w:color="auto"/>
              <w:bottom w:val="single" w:sz="6" w:space="0" w:color="auto"/>
              <w:right w:val="single" w:sz="6" w:space="0" w:color="auto"/>
            </w:tcBorders>
          </w:tcPr>
          <w:p w14:paraId="1D510DEF"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 xml:space="preserve">1 </w:t>
            </w:r>
          </w:p>
        </w:tc>
      </w:tr>
      <w:tr w:rsidR="009F6772" w:rsidRPr="00331320" w14:paraId="01B863EF" w14:textId="77777777" w:rsidTr="00874488">
        <w:trPr>
          <w:cantSplit/>
        </w:trPr>
        <w:tc>
          <w:tcPr>
            <w:tcW w:w="6973" w:type="dxa"/>
            <w:gridSpan w:val="3"/>
            <w:tcBorders>
              <w:top w:val="single" w:sz="6" w:space="0" w:color="auto"/>
              <w:left w:val="single" w:sz="6" w:space="0" w:color="auto"/>
              <w:bottom w:val="single" w:sz="6" w:space="0" w:color="auto"/>
              <w:right w:val="single" w:sz="6" w:space="0" w:color="auto"/>
            </w:tcBorders>
          </w:tcPr>
          <w:p w14:paraId="4016276B" w14:textId="77777777" w:rsidR="009F6772" w:rsidRPr="00331320" w:rsidRDefault="009F6772">
            <w:pPr>
              <w:pStyle w:val="PlainText1"/>
              <w:rPr>
                <w:rFonts w:ascii="Times New Roman" w:hAnsi="Times New Roman"/>
                <w:lang w:val="de-DE"/>
              </w:rPr>
            </w:pPr>
            <w:r w:rsidRPr="00331320">
              <w:rPr>
                <w:rFonts w:ascii="Times New Roman" w:hAnsi="Times New Roman"/>
                <w:lang w:val="de-DE"/>
              </w:rPr>
              <w:t xml:space="preserve">     Insgesamt</w:t>
            </w:r>
          </w:p>
        </w:tc>
        <w:tc>
          <w:tcPr>
            <w:tcW w:w="1629" w:type="dxa"/>
            <w:tcBorders>
              <w:top w:val="single" w:sz="6" w:space="0" w:color="auto"/>
              <w:left w:val="single" w:sz="6" w:space="0" w:color="auto"/>
              <w:bottom w:val="single" w:sz="6" w:space="0" w:color="auto"/>
              <w:right w:val="single" w:sz="6" w:space="0" w:color="auto"/>
            </w:tcBorders>
          </w:tcPr>
          <w:p w14:paraId="2CF3029F" w14:textId="77777777" w:rsidR="009F6772" w:rsidRPr="00331320" w:rsidRDefault="009F6772">
            <w:pPr>
              <w:pStyle w:val="PlainText1"/>
              <w:jc w:val="center"/>
              <w:rPr>
                <w:rFonts w:ascii="Times New Roman" w:hAnsi="Times New Roman"/>
                <w:lang w:val="de-DE"/>
              </w:rPr>
            </w:pPr>
            <w:r w:rsidRPr="00331320">
              <w:rPr>
                <w:rFonts w:ascii="Times New Roman" w:hAnsi="Times New Roman"/>
                <w:lang w:val="de-DE"/>
              </w:rPr>
              <w:t>12</w:t>
            </w:r>
          </w:p>
        </w:tc>
      </w:tr>
    </w:tbl>
    <w:p w14:paraId="19DE76F5" w14:textId="77777777" w:rsidR="009F475C" w:rsidRDefault="009F475C">
      <w:pPr>
        <w:pStyle w:val="PlainText1"/>
        <w:ind w:left="540"/>
        <w:jc w:val="both"/>
        <w:rPr>
          <w:rFonts w:ascii="Times New Roman" w:hAnsi="Times New Roman"/>
          <w:b/>
          <w:lang w:val="de-DE"/>
        </w:rPr>
      </w:pPr>
    </w:p>
    <w:p w14:paraId="06865227" w14:textId="77777777" w:rsidR="00C67C78" w:rsidRPr="00331320" w:rsidRDefault="00C67C78">
      <w:pPr>
        <w:pStyle w:val="PlainText1"/>
        <w:ind w:left="540"/>
        <w:jc w:val="both"/>
        <w:rPr>
          <w:rFonts w:ascii="Times New Roman" w:hAnsi="Times New Roman"/>
          <w:b/>
          <w:lang w:val="de-DE"/>
        </w:rPr>
      </w:pPr>
    </w:p>
    <w:p w14:paraId="6A0A4EAC" w14:textId="77777777" w:rsidR="008A7836" w:rsidRPr="00D2062E" w:rsidRDefault="00711DC3" w:rsidP="009F6772">
      <w:pPr>
        <w:pStyle w:val="N2"/>
        <w:numPr>
          <w:ilvl w:val="0"/>
          <w:numId w:val="11"/>
        </w:numPr>
        <w:tabs>
          <w:tab w:val="clear" w:pos="-340"/>
          <w:tab w:val="clear" w:pos="284"/>
          <w:tab w:val="clear" w:pos="454"/>
          <w:tab w:val="clear" w:pos="680"/>
          <w:tab w:val="clear" w:pos="1418"/>
          <w:tab w:val="left" w:pos="540"/>
        </w:tabs>
        <w:spacing w:before="120"/>
        <w:rPr>
          <w:rFonts w:ascii="Times New Roman" w:hAnsi="Times New Roman"/>
          <w:i/>
          <w:sz w:val="20"/>
          <w:lang w:val="de-DE"/>
        </w:rPr>
      </w:pPr>
      <w:r>
        <w:rPr>
          <w:rFonts w:ascii="Times New Roman" w:hAnsi="Times New Roman"/>
          <w:i/>
          <w:sz w:val="20"/>
          <w:lang w:val="de-DE"/>
        </w:rPr>
        <w:t xml:space="preserve"> </w:t>
      </w:r>
      <w:r>
        <w:rPr>
          <w:rFonts w:ascii="Times New Roman" w:hAnsi="Times New Roman"/>
          <w:i/>
          <w:sz w:val="20"/>
          <w:lang w:val="de-DE"/>
        </w:rPr>
        <w:tab/>
      </w:r>
      <w:r w:rsidR="008A7836" w:rsidRPr="00D2062E">
        <w:rPr>
          <w:rFonts w:ascii="Times New Roman" w:hAnsi="Times New Roman"/>
          <w:i/>
          <w:sz w:val="20"/>
          <w:lang w:val="de-DE"/>
        </w:rPr>
        <w:t>Praxis</w:t>
      </w:r>
    </w:p>
    <w:p w14:paraId="287918A4" w14:textId="77777777" w:rsidR="008A7836" w:rsidRPr="00331320" w:rsidRDefault="008A7836">
      <w:pPr>
        <w:pStyle w:val="PlainText1"/>
        <w:ind w:left="540" w:hanging="540"/>
        <w:jc w:val="both"/>
        <w:rPr>
          <w:rFonts w:ascii="Times New Roman" w:hAnsi="Times New Roman"/>
          <w:b/>
          <w:lang w:val="de-D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4820"/>
        <w:gridCol w:w="1559"/>
        <w:gridCol w:w="1629"/>
      </w:tblGrid>
      <w:tr w:rsidR="008A7836" w:rsidRPr="009078E7" w14:paraId="309AA712" w14:textId="77777777" w:rsidTr="00874488">
        <w:trPr>
          <w:cantSplit/>
        </w:trPr>
        <w:tc>
          <w:tcPr>
            <w:tcW w:w="5414" w:type="dxa"/>
            <w:gridSpan w:val="2"/>
            <w:tcBorders>
              <w:top w:val="single" w:sz="6" w:space="0" w:color="auto"/>
              <w:left w:val="single" w:sz="6" w:space="0" w:color="auto"/>
              <w:bottom w:val="single" w:sz="6" w:space="0" w:color="auto"/>
              <w:right w:val="single" w:sz="6" w:space="0" w:color="auto"/>
            </w:tcBorders>
          </w:tcPr>
          <w:p w14:paraId="48B32498" w14:textId="77777777" w:rsidR="008A7836" w:rsidRPr="00331320" w:rsidRDefault="008A7836">
            <w:pPr>
              <w:pStyle w:val="PlainText1"/>
              <w:jc w:val="center"/>
              <w:rPr>
                <w:rFonts w:ascii="Times New Roman" w:hAnsi="Times New Roman"/>
                <w:b/>
                <w:lang w:val="de-DE"/>
              </w:rPr>
            </w:pPr>
          </w:p>
          <w:p w14:paraId="1B8FACF8"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559" w:type="dxa"/>
            <w:tcBorders>
              <w:top w:val="single" w:sz="6" w:space="0" w:color="auto"/>
              <w:left w:val="single" w:sz="6" w:space="0" w:color="auto"/>
              <w:bottom w:val="single" w:sz="6" w:space="0" w:color="auto"/>
              <w:right w:val="single" w:sz="6" w:space="0" w:color="auto"/>
            </w:tcBorders>
          </w:tcPr>
          <w:p w14:paraId="71EB6016"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629" w:type="dxa"/>
            <w:tcBorders>
              <w:top w:val="single" w:sz="6" w:space="0" w:color="auto"/>
              <w:left w:val="single" w:sz="6" w:space="0" w:color="auto"/>
              <w:bottom w:val="single" w:sz="6" w:space="0" w:color="auto"/>
              <w:right w:val="single" w:sz="6" w:space="0" w:color="auto"/>
            </w:tcBorders>
          </w:tcPr>
          <w:p w14:paraId="6DD21C75"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8A7836" w:rsidRPr="00331320" w14:paraId="4F3D72F8" w14:textId="77777777" w:rsidTr="00874488">
        <w:tc>
          <w:tcPr>
            <w:tcW w:w="594" w:type="dxa"/>
            <w:tcBorders>
              <w:top w:val="single" w:sz="6" w:space="0" w:color="auto"/>
              <w:left w:val="single" w:sz="6" w:space="0" w:color="auto"/>
              <w:bottom w:val="single" w:sz="6" w:space="0" w:color="auto"/>
              <w:right w:val="single" w:sz="6" w:space="0" w:color="auto"/>
            </w:tcBorders>
          </w:tcPr>
          <w:p w14:paraId="38082D0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1</w:t>
            </w:r>
          </w:p>
        </w:tc>
        <w:tc>
          <w:tcPr>
            <w:tcW w:w="4820" w:type="dxa"/>
            <w:tcBorders>
              <w:top w:val="single" w:sz="6" w:space="0" w:color="auto"/>
              <w:left w:val="single" w:sz="6" w:space="0" w:color="auto"/>
              <w:bottom w:val="single" w:sz="6" w:space="0" w:color="auto"/>
              <w:right w:val="single" w:sz="6" w:space="0" w:color="auto"/>
            </w:tcBorders>
          </w:tcPr>
          <w:p w14:paraId="2CB4A7C2"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Messen</w:t>
            </w:r>
          </w:p>
        </w:tc>
        <w:tc>
          <w:tcPr>
            <w:tcW w:w="1559" w:type="dxa"/>
            <w:tcBorders>
              <w:top w:val="single" w:sz="6" w:space="0" w:color="auto"/>
              <w:left w:val="single" w:sz="6" w:space="0" w:color="auto"/>
              <w:bottom w:val="single" w:sz="6" w:space="0" w:color="auto"/>
              <w:right w:val="single" w:sz="6" w:space="0" w:color="auto"/>
            </w:tcBorders>
          </w:tcPr>
          <w:p w14:paraId="29949020"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14</w:t>
            </w:r>
          </w:p>
        </w:tc>
        <w:tc>
          <w:tcPr>
            <w:tcW w:w="1629" w:type="dxa"/>
            <w:tcBorders>
              <w:top w:val="single" w:sz="6" w:space="0" w:color="auto"/>
              <w:left w:val="single" w:sz="6" w:space="0" w:color="auto"/>
              <w:bottom w:val="single" w:sz="6" w:space="0" w:color="auto"/>
              <w:right w:val="single" w:sz="6" w:space="0" w:color="auto"/>
            </w:tcBorders>
          </w:tcPr>
          <w:p w14:paraId="4369DC83"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1971BD6F" w14:textId="77777777" w:rsidTr="00874488">
        <w:tc>
          <w:tcPr>
            <w:tcW w:w="594" w:type="dxa"/>
            <w:tcBorders>
              <w:top w:val="single" w:sz="6" w:space="0" w:color="auto"/>
              <w:left w:val="single" w:sz="6" w:space="0" w:color="auto"/>
              <w:bottom w:val="single" w:sz="6" w:space="0" w:color="auto"/>
              <w:right w:val="single" w:sz="6" w:space="0" w:color="auto"/>
            </w:tcBorders>
          </w:tcPr>
          <w:p w14:paraId="037064B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2</w:t>
            </w:r>
          </w:p>
        </w:tc>
        <w:tc>
          <w:tcPr>
            <w:tcW w:w="4820" w:type="dxa"/>
            <w:tcBorders>
              <w:top w:val="single" w:sz="6" w:space="0" w:color="auto"/>
              <w:left w:val="single" w:sz="6" w:space="0" w:color="auto"/>
              <w:bottom w:val="single" w:sz="6" w:space="0" w:color="auto"/>
              <w:right w:val="single" w:sz="6" w:space="0" w:color="auto"/>
            </w:tcBorders>
          </w:tcPr>
          <w:p w14:paraId="09D4AB6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Probeentnahme</w:t>
            </w:r>
            <w:r w:rsidR="00F1619D" w:rsidRPr="00331320">
              <w:rPr>
                <w:rFonts w:ascii="Times New Roman" w:hAnsi="Times New Roman"/>
                <w:b/>
                <w:lang w:val="de-DE"/>
              </w:rPr>
              <w:t>n</w:t>
            </w:r>
          </w:p>
        </w:tc>
        <w:tc>
          <w:tcPr>
            <w:tcW w:w="1559" w:type="dxa"/>
            <w:tcBorders>
              <w:top w:val="single" w:sz="6" w:space="0" w:color="auto"/>
              <w:left w:val="single" w:sz="6" w:space="0" w:color="auto"/>
              <w:bottom w:val="single" w:sz="6" w:space="0" w:color="auto"/>
              <w:right w:val="single" w:sz="6" w:space="0" w:color="auto"/>
            </w:tcBorders>
          </w:tcPr>
          <w:p w14:paraId="3EC06FFA"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12</w:t>
            </w:r>
          </w:p>
        </w:tc>
        <w:tc>
          <w:tcPr>
            <w:tcW w:w="1629" w:type="dxa"/>
            <w:tcBorders>
              <w:top w:val="single" w:sz="6" w:space="0" w:color="auto"/>
              <w:left w:val="single" w:sz="6" w:space="0" w:color="auto"/>
              <w:bottom w:val="single" w:sz="6" w:space="0" w:color="auto"/>
              <w:right w:val="single" w:sz="6" w:space="0" w:color="auto"/>
            </w:tcBorders>
          </w:tcPr>
          <w:p w14:paraId="77949053"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 xml:space="preserve">1 </w:t>
            </w:r>
          </w:p>
        </w:tc>
      </w:tr>
      <w:tr w:rsidR="008A7836" w:rsidRPr="00331320" w14:paraId="4633ABE7" w14:textId="77777777" w:rsidTr="00874488">
        <w:tc>
          <w:tcPr>
            <w:tcW w:w="594" w:type="dxa"/>
            <w:tcBorders>
              <w:top w:val="single" w:sz="6" w:space="0" w:color="auto"/>
              <w:left w:val="single" w:sz="6" w:space="0" w:color="auto"/>
              <w:bottom w:val="single" w:sz="6" w:space="0" w:color="auto"/>
              <w:right w:val="single" w:sz="6" w:space="0" w:color="auto"/>
            </w:tcBorders>
          </w:tcPr>
          <w:p w14:paraId="3B7D19C6"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3</w:t>
            </w:r>
          </w:p>
        </w:tc>
        <w:tc>
          <w:tcPr>
            <w:tcW w:w="4820" w:type="dxa"/>
            <w:tcBorders>
              <w:top w:val="single" w:sz="6" w:space="0" w:color="auto"/>
              <w:left w:val="single" w:sz="6" w:space="0" w:color="auto"/>
              <w:bottom w:val="single" w:sz="6" w:space="0" w:color="auto"/>
              <w:right w:val="single" w:sz="6" w:space="0" w:color="auto"/>
            </w:tcBorders>
          </w:tcPr>
          <w:p w14:paraId="4952A196" w14:textId="77777777" w:rsidR="008A7836" w:rsidRPr="00331320" w:rsidRDefault="00F1619D">
            <w:pPr>
              <w:pStyle w:val="PlainText1"/>
              <w:rPr>
                <w:rFonts w:ascii="Times New Roman" w:hAnsi="Times New Roman"/>
                <w:b/>
                <w:lang w:val="de-DE"/>
              </w:rPr>
            </w:pPr>
            <w:r w:rsidRPr="00331320">
              <w:rPr>
                <w:rFonts w:ascii="Times New Roman" w:hAnsi="Times New Roman"/>
                <w:b/>
                <w:lang w:val="de-DE"/>
              </w:rPr>
              <w:t xml:space="preserve">Reinigen der Ladetanks; Entgasen, </w:t>
            </w:r>
            <w:r w:rsidR="008A7836" w:rsidRPr="00331320">
              <w:rPr>
                <w:rFonts w:ascii="Times New Roman" w:hAnsi="Times New Roman"/>
                <w:b/>
                <w:lang w:val="de-DE"/>
              </w:rPr>
              <w:t>Tankwaschen</w:t>
            </w:r>
          </w:p>
        </w:tc>
        <w:tc>
          <w:tcPr>
            <w:tcW w:w="1559" w:type="dxa"/>
            <w:tcBorders>
              <w:top w:val="single" w:sz="6" w:space="0" w:color="auto"/>
              <w:left w:val="single" w:sz="6" w:space="0" w:color="auto"/>
              <w:bottom w:val="single" w:sz="6" w:space="0" w:color="auto"/>
              <w:right w:val="single" w:sz="6" w:space="0" w:color="auto"/>
            </w:tcBorders>
          </w:tcPr>
          <w:p w14:paraId="020DDD79" w14:textId="77777777" w:rsidR="008A7836" w:rsidRPr="00331320" w:rsidRDefault="006524BB">
            <w:pPr>
              <w:pStyle w:val="PlainText1"/>
              <w:jc w:val="center"/>
              <w:rPr>
                <w:rFonts w:ascii="Times New Roman" w:hAnsi="Times New Roman"/>
                <w:lang w:val="de-DE"/>
              </w:rPr>
            </w:pPr>
            <w:r w:rsidRPr="00331320">
              <w:rPr>
                <w:rFonts w:ascii="Times New Roman" w:hAnsi="Times New Roman"/>
                <w:lang w:val="de-DE"/>
              </w:rPr>
              <w:t>24</w:t>
            </w:r>
          </w:p>
        </w:tc>
        <w:tc>
          <w:tcPr>
            <w:tcW w:w="1629" w:type="dxa"/>
            <w:tcBorders>
              <w:top w:val="single" w:sz="6" w:space="0" w:color="auto"/>
              <w:left w:val="single" w:sz="6" w:space="0" w:color="auto"/>
              <w:bottom w:val="single" w:sz="6" w:space="0" w:color="auto"/>
              <w:right w:val="single" w:sz="6" w:space="0" w:color="auto"/>
            </w:tcBorders>
          </w:tcPr>
          <w:p w14:paraId="68F62699"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r>
      <w:tr w:rsidR="008A7836" w:rsidRPr="00331320" w14:paraId="02F94835" w14:textId="77777777" w:rsidTr="00874488">
        <w:tc>
          <w:tcPr>
            <w:tcW w:w="594" w:type="dxa"/>
            <w:tcBorders>
              <w:top w:val="single" w:sz="6" w:space="0" w:color="auto"/>
              <w:left w:val="single" w:sz="6" w:space="0" w:color="auto"/>
              <w:bottom w:val="single" w:sz="6" w:space="0" w:color="auto"/>
              <w:right w:val="single" w:sz="6" w:space="0" w:color="auto"/>
            </w:tcBorders>
          </w:tcPr>
          <w:p w14:paraId="4756921C"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4</w:t>
            </w:r>
          </w:p>
        </w:tc>
        <w:tc>
          <w:tcPr>
            <w:tcW w:w="4820" w:type="dxa"/>
            <w:tcBorders>
              <w:top w:val="single" w:sz="6" w:space="0" w:color="auto"/>
              <w:left w:val="single" w:sz="6" w:space="0" w:color="auto"/>
              <w:bottom w:val="single" w:sz="6" w:space="0" w:color="auto"/>
              <w:right w:val="single" w:sz="6" w:space="0" w:color="auto"/>
            </w:tcBorders>
          </w:tcPr>
          <w:p w14:paraId="5F302A2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 xml:space="preserve">Arbeiten mit </w:t>
            </w:r>
            <w:r w:rsidR="00D719DD" w:rsidRPr="00331320">
              <w:rPr>
                <w:rFonts w:ascii="Times New Roman" w:hAnsi="Times New Roman"/>
                <w:b/>
                <w:lang w:val="de-DE"/>
              </w:rPr>
              <w:t>Slops</w:t>
            </w:r>
            <w:r w:rsidRPr="00331320">
              <w:rPr>
                <w:rFonts w:ascii="Times New Roman" w:hAnsi="Times New Roman"/>
                <w:b/>
                <w:lang w:val="de-DE"/>
              </w:rPr>
              <w:t>, Restladung und Restetanks</w:t>
            </w:r>
          </w:p>
        </w:tc>
        <w:tc>
          <w:tcPr>
            <w:tcW w:w="1559" w:type="dxa"/>
            <w:tcBorders>
              <w:top w:val="single" w:sz="6" w:space="0" w:color="auto"/>
              <w:left w:val="single" w:sz="6" w:space="0" w:color="auto"/>
              <w:bottom w:val="single" w:sz="6" w:space="0" w:color="auto"/>
              <w:right w:val="single" w:sz="6" w:space="0" w:color="auto"/>
            </w:tcBorders>
          </w:tcPr>
          <w:p w14:paraId="55CE7FF9" w14:textId="77777777" w:rsidR="008A7836" w:rsidRPr="00331320" w:rsidRDefault="00F53783">
            <w:pPr>
              <w:pStyle w:val="PlainText1"/>
              <w:jc w:val="center"/>
              <w:rPr>
                <w:rFonts w:ascii="Times New Roman" w:hAnsi="Times New Roman"/>
                <w:lang w:val="de-DE"/>
              </w:rPr>
            </w:pPr>
            <w:r>
              <w:rPr>
                <w:rFonts w:ascii="Times New Roman" w:hAnsi="Times New Roman"/>
                <w:lang w:val="de-DE"/>
              </w:rPr>
              <w:t>9</w:t>
            </w:r>
          </w:p>
        </w:tc>
        <w:tc>
          <w:tcPr>
            <w:tcW w:w="1629" w:type="dxa"/>
            <w:tcBorders>
              <w:top w:val="single" w:sz="6" w:space="0" w:color="auto"/>
              <w:left w:val="single" w:sz="6" w:space="0" w:color="auto"/>
              <w:bottom w:val="single" w:sz="6" w:space="0" w:color="auto"/>
              <w:right w:val="single" w:sz="6" w:space="0" w:color="auto"/>
            </w:tcBorders>
          </w:tcPr>
          <w:p w14:paraId="6E1050D1"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40956FBB" w14:textId="77777777" w:rsidTr="00874488">
        <w:tc>
          <w:tcPr>
            <w:tcW w:w="594" w:type="dxa"/>
            <w:tcBorders>
              <w:top w:val="single" w:sz="6" w:space="0" w:color="auto"/>
              <w:left w:val="single" w:sz="6" w:space="0" w:color="auto"/>
              <w:bottom w:val="single" w:sz="6" w:space="0" w:color="auto"/>
              <w:right w:val="single" w:sz="6" w:space="0" w:color="auto"/>
            </w:tcBorders>
          </w:tcPr>
          <w:p w14:paraId="3053CA7C"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5</w:t>
            </w:r>
          </w:p>
        </w:tc>
        <w:tc>
          <w:tcPr>
            <w:tcW w:w="4820" w:type="dxa"/>
            <w:tcBorders>
              <w:top w:val="single" w:sz="6" w:space="0" w:color="auto"/>
              <w:left w:val="single" w:sz="6" w:space="0" w:color="auto"/>
              <w:bottom w:val="single" w:sz="6" w:space="0" w:color="auto"/>
              <w:right w:val="single" w:sz="6" w:space="0" w:color="auto"/>
            </w:tcBorders>
          </w:tcPr>
          <w:p w14:paraId="198BB77D"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Gasfreiheit</w:t>
            </w:r>
            <w:r w:rsidR="00F1619D" w:rsidRPr="00331320">
              <w:rPr>
                <w:rFonts w:ascii="Times New Roman" w:hAnsi="Times New Roman"/>
                <w:b/>
                <w:lang w:val="de-DE"/>
              </w:rPr>
              <w:t>sbescheinigungen und zugelassene Arbeiten</w:t>
            </w:r>
          </w:p>
        </w:tc>
        <w:tc>
          <w:tcPr>
            <w:tcW w:w="1559" w:type="dxa"/>
            <w:tcBorders>
              <w:top w:val="single" w:sz="6" w:space="0" w:color="auto"/>
              <w:left w:val="single" w:sz="6" w:space="0" w:color="auto"/>
              <w:bottom w:val="single" w:sz="6" w:space="0" w:color="auto"/>
              <w:right w:val="single" w:sz="6" w:space="0" w:color="auto"/>
            </w:tcBorders>
          </w:tcPr>
          <w:p w14:paraId="200B08FC" w14:textId="47E6135D" w:rsidR="008A7836" w:rsidRPr="00331320" w:rsidRDefault="008A7836">
            <w:pPr>
              <w:pStyle w:val="PlainText1"/>
              <w:jc w:val="center"/>
              <w:rPr>
                <w:rFonts w:ascii="Times New Roman" w:hAnsi="Times New Roman"/>
                <w:lang w:val="de-DE"/>
              </w:rPr>
            </w:pPr>
            <w:del w:id="138" w:author="Martine Moench" w:date="2018-10-08T12:04:00Z">
              <w:r w:rsidRPr="00331320" w:rsidDel="00333A63">
                <w:rPr>
                  <w:rFonts w:ascii="Times New Roman" w:hAnsi="Times New Roman"/>
                  <w:lang w:val="de-DE"/>
                </w:rPr>
                <w:delText>12</w:delText>
              </w:r>
            </w:del>
            <w:ins w:id="139" w:author="Martine Moench" w:date="2018-10-08T12:04:00Z">
              <w:r w:rsidR="00333A63">
                <w:rPr>
                  <w:rFonts w:ascii="Times New Roman" w:hAnsi="Times New Roman"/>
                  <w:lang w:val="de-DE"/>
                </w:rPr>
                <w:t>10</w:t>
              </w:r>
            </w:ins>
          </w:p>
        </w:tc>
        <w:tc>
          <w:tcPr>
            <w:tcW w:w="1629" w:type="dxa"/>
            <w:tcBorders>
              <w:top w:val="single" w:sz="6" w:space="0" w:color="auto"/>
              <w:left w:val="single" w:sz="6" w:space="0" w:color="auto"/>
              <w:bottom w:val="single" w:sz="6" w:space="0" w:color="auto"/>
              <w:right w:val="single" w:sz="6" w:space="0" w:color="auto"/>
            </w:tcBorders>
          </w:tcPr>
          <w:p w14:paraId="62646577"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53EBBD1D" w14:textId="77777777" w:rsidTr="00874488">
        <w:tc>
          <w:tcPr>
            <w:tcW w:w="594" w:type="dxa"/>
            <w:tcBorders>
              <w:top w:val="single" w:sz="6" w:space="0" w:color="auto"/>
              <w:left w:val="single" w:sz="6" w:space="0" w:color="auto"/>
              <w:bottom w:val="single" w:sz="6" w:space="0" w:color="auto"/>
              <w:right w:val="single" w:sz="6" w:space="0" w:color="auto"/>
            </w:tcBorders>
          </w:tcPr>
          <w:p w14:paraId="3FEC292F"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6</w:t>
            </w:r>
          </w:p>
        </w:tc>
        <w:tc>
          <w:tcPr>
            <w:tcW w:w="4820" w:type="dxa"/>
            <w:tcBorders>
              <w:top w:val="single" w:sz="6" w:space="0" w:color="auto"/>
              <w:left w:val="single" w:sz="6" w:space="0" w:color="auto"/>
              <w:bottom w:val="single" w:sz="6" w:space="0" w:color="auto"/>
              <w:right w:val="single" w:sz="6" w:space="0" w:color="auto"/>
            </w:tcBorders>
          </w:tcPr>
          <w:p w14:paraId="61F4B827"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Laden, Löschen</w:t>
            </w:r>
          </w:p>
        </w:tc>
        <w:tc>
          <w:tcPr>
            <w:tcW w:w="1559" w:type="dxa"/>
            <w:tcBorders>
              <w:top w:val="single" w:sz="6" w:space="0" w:color="auto"/>
              <w:left w:val="single" w:sz="6" w:space="0" w:color="auto"/>
              <w:bottom w:val="single" w:sz="6" w:space="0" w:color="auto"/>
              <w:right w:val="single" w:sz="6" w:space="0" w:color="auto"/>
            </w:tcBorders>
          </w:tcPr>
          <w:p w14:paraId="0449A655" w14:textId="77777777" w:rsidR="008A7836" w:rsidRPr="00331320" w:rsidRDefault="008B7113">
            <w:pPr>
              <w:pStyle w:val="PlainText1"/>
              <w:jc w:val="center"/>
              <w:rPr>
                <w:rFonts w:ascii="Times New Roman" w:hAnsi="Times New Roman"/>
                <w:lang w:val="de-DE"/>
              </w:rPr>
            </w:pPr>
            <w:r>
              <w:rPr>
                <w:rFonts w:ascii="Times New Roman" w:hAnsi="Times New Roman"/>
                <w:lang w:val="de-DE"/>
              </w:rPr>
              <w:t>32</w:t>
            </w:r>
          </w:p>
        </w:tc>
        <w:tc>
          <w:tcPr>
            <w:tcW w:w="1629" w:type="dxa"/>
            <w:tcBorders>
              <w:top w:val="single" w:sz="6" w:space="0" w:color="auto"/>
              <w:left w:val="single" w:sz="6" w:space="0" w:color="auto"/>
              <w:bottom w:val="single" w:sz="6" w:space="0" w:color="auto"/>
              <w:right w:val="single" w:sz="6" w:space="0" w:color="auto"/>
            </w:tcBorders>
          </w:tcPr>
          <w:p w14:paraId="187ECF84"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r>
      <w:tr w:rsidR="008A7836" w:rsidRPr="00331320" w14:paraId="0DB47282" w14:textId="77777777" w:rsidTr="00874488">
        <w:tc>
          <w:tcPr>
            <w:tcW w:w="594" w:type="dxa"/>
            <w:tcBorders>
              <w:top w:val="single" w:sz="6" w:space="0" w:color="auto"/>
              <w:left w:val="single" w:sz="6" w:space="0" w:color="auto"/>
              <w:bottom w:val="single" w:sz="6" w:space="0" w:color="auto"/>
              <w:right w:val="single" w:sz="6" w:space="0" w:color="auto"/>
            </w:tcBorders>
          </w:tcPr>
          <w:p w14:paraId="15C2EA4A"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7</w:t>
            </w:r>
          </w:p>
        </w:tc>
        <w:tc>
          <w:tcPr>
            <w:tcW w:w="4820" w:type="dxa"/>
            <w:tcBorders>
              <w:top w:val="single" w:sz="6" w:space="0" w:color="auto"/>
              <w:left w:val="single" w:sz="6" w:space="0" w:color="auto"/>
              <w:bottom w:val="single" w:sz="6" w:space="0" w:color="auto"/>
              <w:right w:val="single" w:sz="6" w:space="0" w:color="auto"/>
            </w:tcBorders>
          </w:tcPr>
          <w:p w14:paraId="71A2C9CF"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Beheizen</w:t>
            </w:r>
          </w:p>
        </w:tc>
        <w:tc>
          <w:tcPr>
            <w:tcW w:w="1559" w:type="dxa"/>
            <w:tcBorders>
              <w:top w:val="single" w:sz="6" w:space="0" w:color="auto"/>
              <w:left w:val="single" w:sz="6" w:space="0" w:color="auto"/>
              <w:bottom w:val="single" w:sz="6" w:space="0" w:color="auto"/>
              <w:right w:val="single" w:sz="6" w:space="0" w:color="auto"/>
            </w:tcBorders>
          </w:tcPr>
          <w:p w14:paraId="0D24FB7F"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12</w:t>
            </w:r>
          </w:p>
        </w:tc>
        <w:tc>
          <w:tcPr>
            <w:tcW w:w="1629" w:type="dxa"/>
            <w:tcBorders>
              <w:top w:val="single" w:sz="6" w:space="0" w:color="auto"/>
              <w:left w:val="single" w:sz="6" w:space="0" w:color="auto"/>
              <w:bottom w:val="single" w:sz="6" w:space="0" w:color="auto"/>
              <w:right w:val="single" w:sz="6" w:space="0" w:color="auto"/>
            </w:tcBorders>
          </w:tcPr>
          <w:p w14:paraId="5ED0DCD3"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2</w:t>
            </w:r>
          </w:p>
        </w:tc>
      </w:tr>
      <w:tr w:rsidR="008A7836" w:rsidRPr="00331320" w14:paraId="2DCE37FB" w14:textId="77777777" w:rsidTr="00874488">
        <w:trPr>
          <w:cantSplit/>
        </w:trPr>
        <w:tc>
          <w:tcPr>
            <w:tcW w:w="6973" w:type="dxa"/>
            <w:gridSpan w:val="3"/>
            <w:tcBorders>
              <w:top w:val="single" w:sz="6" w:space="0" w:color="auto"/>
              <w:left w:val="single" w:sz="6" w:space="0" w:color="auto"/>
              <w:bottom w:val="single" w:sz="6" w:space="0" w:color="auto"/>
              <w:right w:val="single" w:sz="6" w:space="0" w:color="auto"/>
            </w:tcBorders>
          </w:tcPr>
          <w:p w14:paraId="5E998F43"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 xml:space="preserve">     </w:t>
            </w:r>
            <w:r w:rsidR="00710AF0" w:rsidRPr="00331320">
              <w:rPr>
                <w:rFonts w:ascii="Times New Roman" w:hAnsi="Times New Roman"/>
                <w:lang w:val="de-DE"/>
              </w:rPr>
              <w:t>Insgesamt</w:t>
            </w:r>
          </w:p>
        </w:tc>
        <w:tc>
          <w:tcPr>
            <w:tcW w:w="1629" w:type="dxa"/>
            <w:tcBorders>
              <w:top w:val="single" w:sz="6" w:space="0" w:color="auto"/>
              <w:left w:val="single" w:sz="6" w:space="0" w:color="auto"/>
              <w:bottom w:val="single" w:sz="6" w:space="0" w:color="auto"/>
              <w:right w:val="single" w:sz="6" w:space="0" w:color="auto"/>
            </w:tcBorders>
          </w:tcPr>
          <w:p w14:paraId="4419D35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1</w:t>
            </w:r>
            <w:r w:rsidR="004509E9" w:rsidRPr="00331320">
              <w:rPr>
                <w:rFonts w:ascii="Times New Roman" w:hAnsi="Times New Roman"/>
                <w:lang w:val="de-DE"/>
              </w:rPr>
              <w:t>5</w:t>
            </w:r>
          </w:p>
        </w:tc>
      </w:tr>
    </w:tbl>
    <w:p w14:paraId="5B465D91" w14:textId="77777777" w:rsidR="009F475C" w:rsidRPr="00331320" w:rsidRDefault="009F475C">
      <w:pPr>
        <w:pStyle w:val="PlainText1"/>
        <w:ind w:left="540" w:hanging="540"/>
        <w:jc w:val="both"/>
        <w:rPr>
          <w:rFonts w:ascii="Times New Roman" w:hAnsi="Times New Roman"/>
          <w:lang w:val="de-DE"/>
        </w:rPr>
      </w:pPr>
    </w:p>
    <w:p w14:paraId="35806529" w14:textId="1E7E77C8" w:rsidR="007E71C4" w:rsidRDefault="007E71C4">
      <w:pPr>
        <w:overflowPunct/>
        <w:autoSpaceDE/>
        <w:autoSpaceDN/>
        <w:adjustRightInd/>
        <w:textAlignment w:val="auto"/>
        <w:rPr>
          <w:sz w:val="20"/>
          <w:lang w:val="de-DE"/>
        </w:rPr>
      </w:pPr>
      <w:r>
        <w:rPr>
          <w:lang w:val="de-DE"/>
        </w:rPr>
        <w:br w:type="page"/>
      </w:r>
    </w:p>
    <w:p w14:paraId="74C5FD02" w14:textId="77777777" w:rsidR="008A7836" w:rsidRPr="00331320" w:rsidRDefault="008A7836">
      <w:pPr>
        <w:pStyle w:val="PlainText1"/>
        <w:ind w:left="540" w:hanging="540"/>
        <w:jc w:val="both"/>
        <w:rPr>
          <w:rFonts w:ascii="Times New Roman" w:hAnsi="Times New Roman"/>
          <w:lang w:val="de-DE"/>
        </w:rPr>
      </w:pPr>
    </w:p>
    <w:p w14:paraId="19B59570" w14:textId="77777777" w:rsidR="008A7836" w:rsidRPr="00EF6354" w:rsidRDefault="008A7836" w:rsidP="00FB57B7">
      <w:pPr>
        <w:pStyle w:val="N2"/>
        <w:numPr>
          <w:ilvl w:val="0"/>
          <w:numId w:val="11"/>
        </w:numPr>
        <w:tabs>
          <w:tab w:val="clear" w:pos="-340"/>
          <w:tab w:val="clear" w:pos="284"/>
          <w:tab w:val="clear" w:pos="454"/>
          <w:tab w:val="clear" w:pos="680"/>
          <w:tab w:val="clear" w:pos="1418"/>
        </w:tabs>
        <w:spacing w:before="120"/>
        <w:ind w:left="851" w:hanging="284"/>
        <w:rPr>
          <w:rFonts w:ascii="Times New Roman" w:hAnsi="Times New Roman"/>
          <w:i/>
          <w:sz w:val="20"/>
          <w:lang w:val="de-DE"/>
        </w:rPr>
      </w:pPr>
      <w:r w:rsidRPr="00EF6354">
        <w:rPr>
          <w:rFonts w:ascii="Times New Roman" w:hAnsi="Times New Roman"/>
          <w:i/>
          <w:sz w:val="20"/>
          <w:lang w:val="de-DE"/>
        </w:rPr>
        <w:t>Maßnahme bei Notfällen</w:t>
      </w:r>
    </w:p>
    <w:p w14:paraId="66329E5C" w14:textId="77777777" w:rsidR="008A7836" w:rsidRPr="00331320" w:rsidRDefault="008A7836">
      <w:pPr>
        <w:pStyle w:val="PlainText1"/>
        <w:ind w:left="540" w:hanging="540"/>
        <w:jc w:val="both"/>
        <w:rPr>
          <w:rFonts w:ascii="Times New Roman" w:hAnsi="Times New Roman"/>
          <w:b/>
          <w:lang w:val="de-D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
        <w:gridCol w:w="4820"/>
        <w:gridCol w:w="1559"/>
        <w:gridCol w:w="1629"/>
      </w:tblGrid>
      <w:tr w:rsidR="008A7836" w:rsidRPr="009078E7" w14:paraId="28927B64" w14:textId="77777777" w:rsidTr="00874488">
        <w:trPr>
          <w:cantSplit/>
        </w:trPr>
        <w:tc>
          <w:tcPr>
            <w:tcW w:w="5414" w:type="dxa"/>
            <w:gridSpan w:val="2"/>
            <w:tcBorders>
              <w:top w:val="single" w:sz="6" w:space="0" w:color="auto"/>
              <w:left w:val="single" w:sz="6" w:space="0" w:color="auto"/>
              <w:bottom w:val="single" w:sz="6" w:space="0" w:color="auto"/>
              <w:right w:val="single" w:sz="6" w:space="0" w:color="auto"/>
            </w:tcBorders>
          </w:tcPr>
          <w:p w14:paraId="3EF223DC" w14:textId="77777777" w:rsidR="008A7836" w:rsidRPr="00331320" w:rsidRDefault="008A7836">
            <w:pPr>
              <w:pStyle w:val="PlainText1"/>
              <w:jc w:val="center"/>
              <w:rPr>
                <w:rFonts w:ascii="Times New Roman" w:hAnsi="Times New Roman"/>
                <w:b/>
                <w:lang w:val="de-DE"/>
              </w:rPr>
            </w:pPr>
          </w:p>
          <w:p w14:paraId="6A569319"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Prüfungsziel</w:t>
            </w:r>
          </w:p>
        </w:tc>
        <w:tc>
          <w:tcPr>
            <w:tcW w:w="1559" w:type="dxa"/>
            <w:tcBorders>
              <w:top w:val="single" w:sz="6" w:space="0" w:color="auto"/>
              <w:left w:val="single" w:sz="6" w:space="0" w:color="auto"/>
              <w:bottom w:val="single" w:sz="6" w:space="0" w:color="auto"/>
              <w:right w:val="single" w:sz="6" w:space="0" w:color="auto"/>
            </w:tcBorders>
          </w:tcPr>
          <w:p w14:paraId="165620AB" w14:textId="77777777" w:rsidR="008A7836" w:rsidRPr="00331320" w:rsidRDefault="008A7836">
            <w:pPr>
              <w:pStyle w:val="N2"/>
              <w:tabs>
                <w:tab w:val="clear" w:pos="-340"/>
                <w:tab w:val="clear" w:pos="284"/>
                <w:tab w:val="clear" w:pos="454"/>
                <w:tab w:val="clear" w:pos="680"/>
                <w:tab w:val="clear" w:pos="1418"/>
              </w:tabs>
              <w:ind w:firstLine="0"/>
              <w:jc w:val="center"/>
              <w:rPr>
                <w:rFonts w:ascii="Times New Roman" w:hAnsi="Times New Roman"/>
                <w:b/>
                <w:sz w:val="20"/>
                <w:lang w:val="de-DE"/>
              </w:rPr>
            </w:pPr>
            <w:r w:rsidRPr="00331320">
              <w:rPr>
                <w:rFonts w:ascii="Times New Roman" w:hAnsi="Times New Roman"/>
                <w:b/>
                <w:sz w:val="20"/>
                <w:lang w:val="de-DE"/>
              </w:rPr>
              <w:t>Anzahl Fragen im Katalog</w:t>
            </w:r>
          </w:p>
        </w:tc>
        <w:tc>
          <w:tcPr>
            <w:tcW w:w="1629" w:type="dxa"/>
            <w:tcBorders>
              <w:top w:val="single" w:sz="6" w:space="0" w:color="auto"/>
              <w:left w:val="single" w:sz="6" w:space="0" w:color="auto"/>
              <w:bottom w:val="single" w:sz="6" w:space="0" w:color="auto"/>
              <w:right w:val="single" w:sz="6" w:space="0" w:color="auto"/>
            </w:tcBorders>
          </w:tcPr>
          <w:p w14:paraId="012FF9E5" w14:textId="77777777" w:rsidR="008A7836" w:rsidRPr="00331320" w:rsidRDefault="008A7836">
            <w:pPr>
              <w:pStyle w:val="PlainText1"/>
              <w:jc w:val="center"/>
              <w:rPr>
                <w:rFonts w:ascii="Times New Roman" w:hAnsi="Times New Roman"/>
                <w:b/>
                <w:lang w:val="de-DE"/>
              </w:rPr>
            </w:pPr>
            <w:r w:rsidRPr="00331320">
              <w:rPr>
                <w:rFonts w:ascii="Times New Roman" w:hAnsi="Times New Roman"/>
                <w:b/>
                <w:lang w:val="de-DE"/>
              </w:rPr>
              <w:t>Anzahl Fragen in der Prüfung</w:t>
            </w:r>
          </w:p>
        </w:tc>
      </w:tr>
      <w:tr w:rsidR="008A7836" w:rsidRPr="00331320" w14:paraId="56FDB638" w14:textId="77777777" w:rsidTr="00874488">
        <w:tc>
          <w:tcPr>
            <w:tcW w:w="594" w:type="dxa"/>
            <w:tcBorders>
              <w:top w:val="single" w:sz="6" w:space="0" w:color="auto"/>
              <w:left w:val="single" w:sz="6" w:space="0" w:color="auto"/>
              <w:bottom w:val="single" w:sz="6" w:space="0" w:color="auto"/>
              <w:right w:val="single" w:sz="6" w:space="0" w:color="auto"/>
            </w:tcBorders>
          </w:tcPr>
          <w:p w14:paraId="169483D3"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1</w:t>
            </w:r>
          </w:p>
        </w:tc>
        <w:tc>
          <w:tcPr>
            <w:tcW w:w="4820" w:type="dxa"/>
            <w:tcBorders>
              <w:top w:val="single" w:sz="6" w:space="0" w:color="auto"/>
              <w:left w:val="single" w:sz="6" w:space="0" w:color="auto"/>
              <w:bottom w:val="single" w:sz="6" w:space="0" w:color="auto"/>
              <w:right w:val="single" w:sz="6" w:space="0" w:color="auto"/>
            </w:tcBorders>
          </w:tcPr>
          <w:p w14:paraId="5A91E21F"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Pers</w:t>
            </w:r>
            <w:r w:rsidR="00F1619D" w:rsidRPr="00331320">
              <w:rPr>
                <w:rFonts w:ascii="Times New Roman" w:hAnsi="Times New Roman"/>
                <w:b/>
                <w:lang w:val="de-DE"/>
              </w:rPr>
              <w:t>onens</w:t>
            </w:r>
            <w:r w:rsidRPr="00331320">
              <w:rPr>
                <w:rFonts w:ascii="Times New Roman" w:hAnsi="Times New Roman"/>
                <w:b/>
                <w:lang w:val="de-DE"/>
              </w:rPr>
              <w:t>chaden</w:t>
            </w:r>
          </w:p>
        </w:tc>
        <w:tc>
          <w:tcPr>
            <w:tcW w:w="1559" w:type="dxa"/>
            <w:tcBorders>
              <w:top w:val="single" w:sz="6" w:space="0" w:color="auto"/>
              <w:left w:val="single" w:sz="6" w:space="0" w:color="auto"/>
              <w:bottom w:val="single" w:sz="6" w:space="0" w:color="auto"/>
              <w:right w:val="single" w:sz="6" w:space="0" w:color="auto"/>
            </w:tcBorders>
          </w:tcPr>
          <w:p w14:paraId="299CA4C1"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7</w:t>
            </w:r>
          </w:p>
        </w:tc>
        <w:tc>
          <w:tcPr>
            <w:tcW w:w="1629" w:type="dxa"/>
            <w:tcBorders>
              <w:top w:val="single" w:sz="6" w:space="0" w:color="auto"/>
              <w:left w:val="single" w:sz="6" w:space="0" w:color="auto"/>
              <w:bottom w:val="single" w:sz="6" w:space="0" w:color="auto"/>
              <w:right w:val="single" w:sz="6" w:space="0" w:color="auto"/>
            </w:tcBorders>
          </w:tcPr>
          <w:p w14:paraId="7969480B"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0 oder 1</w:t>
            </w:r>
          </w:p>
        </w:tc>
      </w:tr>
      <w:tr w:rsidR="008A7836" w:rsidRPr="00331320" w14:paraId="6A388386" w14:textId="77777777" w:rsidTr="00874488">
        <w:tc>
          <w:tcPr>
            <w:tcW w:w="594" w:type="dxa"/>
            <w:tcBorders>
              <w:top w:val="single" w:sz="6" w:space="0" w:color="auto"/>
              <w:left w:val="single" w:sz="6" w:space="0" w:color="auto"/>
              <w:bottom w:val="single" w:sz="6" w:space="0" w:color="auto"/>
              <w:right w:val="single" w:sz="6" w:space="0" w:color="auto"/>
            </w:tcBorders>
          </w:tcPr>
          <w:p w14:paraId="5E4475A8"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2</w:t>
            </w:r>
          </w:p>
        </w:tc>
        <w:tc>
          <w:tcPr>
            <w:tcW w:w="4820" w:type="dxa"/>
            <w:tcBorders>
              <w:top w:val="single" w:sz="6" w:space="0" w:color="auto"/>
              <w:left w:val="single" w:sz="6" w:space="0" w:color="auto"/>
              <w:bottom w:val="single" w:sz="6" w:space="0" w:color="auto"/>
              <w:right w:val="single" w:sz="6" w:space="0" w:color="auto"/>
            </w:tcBorders>
          </w:tcPr>
          <w:p w14:paraId="03629CC7"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Sach</w:t>
            </w:r>
            <w:r w:rsidR="00F1619D" w:rsidRPr="00331320">
              <w:rPr>
                <w:rFonts w:ascii="Times New Roman" w:hAnsi="Times New Roman"/>
                <w:b/>
                <w:lang w:val="de-DE"/>
              </w:rPr>
              <w:t>s</w:t>
            </w:r>
            <w:r w:rsidRPr="00331320">
              <w:rPr>
                <w:rFonts w:ascii="Times New Roman" w:hAnsi="Times New Roman"/>
                <w:b/>
                <w:lang w:val="de-DE"/>
              </w:rPr>
              <w:t>chaden</w:t>
            </w:r>
          </w:p>
        </w:tc>
        <w:tc>
          <w:tcPr>
            <w:tcW w:w="1559" w:type="dxa"/>
            <w:tcBorders>
              <w:top w:val="single" w:sz="6" w:space="0" w:color="auto"/>
              <w:left w:val="single" w:sz="6" w:space="0" w:color="auto"/>
              <w:bottom w:val="single" w:sz="6" w:space="0" w:color="auto"/>
              <w:right w:val="single" w:sz="6" w:space="0" w:color="auto"/>
            </w:tcBorders>
          </w:tcPr>
          <w:p w14:paraId="79254399"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6</w:t>
            </w:r>
          </w:p>
        </w:tc>
        <w:tc>
          <w:tcPr>
            <w:tcW w:w="1629" w:type="dxa"/>
            <w:tcBorders>
              <w:top w:val="single" w:sz="6" w:space="0" w:color="auto"/>
              <w:left w:val="single" w:sz="6" w:space="0" w:color="auto"/>
              <w:bottom w:val="single" w:sz="6" w:space="0" w:color="auto"/>
              <w:right w:val="single" w:sz="6" w:space="0" w:color="auto"/>
            </w:tcBorders>
          </w:tcPr>
          <w:p w14:paraId="259F4576"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0 oder 1</w:t>
            </w:r>
          </w:p>
        </w:tc>
      </w:tr>
      <w:tr w:rsidR="008A7836" w:rsidRPr="00331320" w14:paraId="7C6BD156" w14:textId="77777777" w:rsidTr="00874488">
        <w:tc>
          <w:tcPr>
            <w:tcW w:w="594" w:type="dxa"/>
            <w:tcBorders>
              <w:top w:val="single" w:sz="6" w:space="0" w:color="auto"/>
              <w:left w:val="single" w:sz="6" w:space="0" w:color="auto"/>
              <w:bottom w:val="single" w:sz="6" w:space="0" w:color="auto"/>
              <w:right w:val="single" w:sz="6" w:space="0" w:color="auto"/>
            </w:tcBorders>
          </w:tcPr>
          <w:p w14:paraId="151AACB6"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3</w:t>
            </w:r>
          </w:p>
        </w:tc>
        <w:tc>
          <w:tcPr>
            <w:tcW w:w="4820" w:type="dxa"/>
            <w:tcBorders>
              <w:top w:val="single" w:sz="6" w:space="0" w:color="auto"/>
              <w:left w:val="single" w:sz="6" w:space="0" w:color="auto"/>
              <w:bottom w:val="single" w:sz="6" w:space="0" w:color="auto"/>
              <w:right w:val="single" w:sz="6" w:space="0" w:color="auto"/>
            </w:tcBorders>
          </w:tcPr>
          <w:p w14:paraId="3B606D5A" w14:textId="77777777" w:rsidR="008A7836" w:rsidRPr="00331320" w:rsidRDefault="008A7836">
            <w:pPr>
              <w:pStyle w:val="PlainText1"/>
              <w:rPr>
                <w:rFonts w:ascii="Times New Roman" w:hAnsi="Times New Roman"/>
                <w:b/>
                <w:lang w:val="de-DE"/>
              </w:rPr>
            </w:pPr>
            <w:r w:rsidRPr="00331320">
              <w:rPr>
                <w:rFonts w:ascii="Times New Roman" w:hAnsi="Times New Roman"/>
                <w:b/>
                <w:lang w:val="de-DE"/>
              </w:rPr>
              <w:t>Umwelt</w:t>
            </w:r>
            <w:r w:rsidR="00F1619D" w:rsidRPr="00331320">
              <w:rPr>
                <w:rFonts w:ascii="Times New Roman" w:hAnsi="Times New Roman"/>
                <w:b/>
                <w:lang w:val="de-DE"/>
              </w:rPr>
              <w:t>s</w:t>
            </w:r>
            <w:r w:rsidRPr="00331320">
              <w:rPr>
                <w:rFonts w:ascii="Times New Roman" w:hAnsi="Times New Roman"/>
                <w:b/>
                <w:lang w:val="de-DE"/>
              </w:rPr>
              <w:t>chaden</w:t>
            </w:r>
          </w:p>
        </w:tc>
        <w:tc>
          <w:tcPr>
            <w:tcW w:w="1559" w:type="dxa"/>
            <w:tcBorders>
              <w:top w:val="single" w:sz="6" w:space="0" w:color="auto"/>
              <w:left w:val="single" w:sz="6" w:space="0" w:color="auto"/>
              <w:bottom w:val="single" w:sz="6" w:space="0" w:color="auto"/>
              <w:right w:val="single" w:sz="6" w:space="0" w:color="auto"/>
            </w:tcBorders>
          </w:tcPr>
          <w:p w14:paraId="7D4FE81D"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5</w:t>
            </w:r>
          </w:p>
        </w:tc>
        <w:tc>
          <w:tcPr>
            <w:tcW w:w="1629" w:type="dxa"/>
            <w:tcBorders>
              <w:top w:val="single" w:sz="6" w:space="0" w:color="auto"/>
              <w:left w:val="single" w:sz="6" w:space="0" w:color="auto"/>
              <w:bottom w:val="single" w:sz="6" w:space="0" w:color="auto"/>
              <w:right w:val="single" w:sz="6" w:space="0" w:color="auto"/>
            </w:tcBorders>
          </w:tcPr>
          <w:p w14:paraId="7D88993E"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0 oder 1</w:t>
            </w:r>
          </w:p>
        </w:tc>
      </w:tr>
      <w:tr w:rsidR="008A7836" w:rsidRPr="00331320" w14:paraId="4D2DA5BC" w14:textId="77777777" w:rsidTr="00874488">
        <w:tc>
          <w:tcPr>
            <w:tcW w:w="594" w:type="dxa"/>
            <w:tcBorders>
              <w:top w:val="single" w:sz="6" w:space="0" w:color="auto"/>
              <w:left w:val="single" w:sz="6" w:space="0" w:color="auto"/>
              <w:bottom w:val="single" w:sz="6" w:space="0" w:color="auto"/>
              <w:right w:val="single" w:sz="6" w:space="0" w:color="auto"/>
            </w:tcBorders>
          </w:tcPr>
          <w:p w14:paraId="4F4ACD26"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4</w:t>
            </w:r>
          </w:p>
        </w:tc>
        <w:tc>
          <w:tcPr>
            <w:tcW w:w="4820" w:type="dxa"/>
            <w:tcBorders>
              <w:top w:val="single" w:sz="6" w:space="0" w:color="auto"/>
              <w:left w:val="single" w:sz="6" w:space="0" w:color="auto"/>
              <w:bottom w:val="single" w:sz="6" w:space="0" w:color="auto"/>
              <w:right w:val="single" w:sz="6" w:space="0" w:color="auto"/>
            </w:tcBorders>
          </w:tcPr>
          <w:p w14:paraId="03ACFCDB" w14:textId="77777777" w:rsidR="008A7836" w:rsidRPr="00331320" w:rsidRDefault="008A7836">
            <w:pPr>
              <w:pStyle w:val="PlainText1"/>
              <w:jc w:val="both"/>
              <w:rPr>
                <w:rFonts w:ascii="Times New Roman" w:hAnsi="Times New Roman"/>
                <w:b/>
                <w:lang w:val="de-DE"/>
              </w:rPr>
            </w:pPr>
            <w:r w:rsidRPr="00331320">
              <w:rPr>
                <w:rFonts w:ascii="Times New Roman" w:hAnsi="Times New Roman"/>
                <w:b/>
                <w:lang w:val="de-DE"/>
              </w:rPr>
              <w:t>Sicherheitspläne</w:t>
            </w:r>
          </w:p>
        </w:tc>
        <w:tc>
          <w:tcPr>
            <w:tcW w:w="1559" w:type="dxa"/>
            <w:tcBorders>
              <w:top w:val="single" w:sz="6" w:space="0" w:color="auto"/>
              <w:left w:val="single" w:sz="6" w:space="0" w:color="auto"/>
              <w:bottom w:val="single" w:sz="6" w:space="0" w:color="auto"/>
              <w:right w:val="single" w:sz="6" w:space="0" w:color="auto"/>
            </w:tcBorders>
          </w:tcPr>
          <w:p w14:paraId="1E6D0D11"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6</w:t>
            </w:r>
          </w:p>
        </w:tc>
        <w:tc>
          <w:tcPr>
            <w:tcW w:w="1629" w:type="dxa"/>
            <w:tcBorders>
              <w:top w:val="single" w:sz="6" w:space="0" w:color="auto"/>
              <w:left w:val="single" w:sz="6" w:space="0" w:color="auto"/>
              <w:bottom w:val="single" w:sz="6" w:space="0" w:color="auto"/>
              <w:right w:val="single" w:sz="6" w:space="0" w:color="auto"/>
            </w:tcBorders>
          </w:tcPr>
          <w:p w14:paraId="589AFECB"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0 oder 1</w:t>
            </w:r>
          </w:p>
        </w:tc>
      </w:tr>
      <w:tr w:rsidR="008A7836" w:rsidRPr="00331320" w14:paraId="00C97C4D" w14:textId="77777777" w:rsidTr="00874488">
        <w:trPr>
          <w:cantSplit/>
        </w:trPr>
        <w:tc>
          <w:tcPr>
            <w:tcW w:w="6973" w:type="dxa"/>
            <w:gridSpan w:val="3"/>
            <w:tcBorders>
              <w:top w:val="single" w:sz="6" w:space="0" w:color="auto"/>
              <w:left w:val="single" w:sz="6" w:space="0" w:color="auto"/>
              <w:bottom w:val="single" w:sz="6" w:space="0" w:color="auto"/>
              <w:right w:val="single" w:sz="6" w:space="0" w:color="auto"/>
            </w:tcBorders>
          </w:tcPr>
          <w:p w14:paraId="6B3BFE07" w14:textId="77777777" w:rsidR="008A7836" w:rsidRPr="00331320" w:rsidRDefault="008A7836">
            <w:pPr>
              <w:pStyle w:val="PlainText1"/>
              <w:rPr>
                <w:rFonts w:ascii="Times New Roman" w:hAnsi="Times New Roman"/>
                <w:lang w:val="de-DE"/>
              </w:rPr>
            </w:pPr>
            <w:r w:rsidRPr="00331320">
              <w:rPr>
                <w:rFonts w:ascii="Times New Roman" w:hAnsi="Times New Roman"/>
                <w:lang w:val="de-DE"/>
              </w:rPr>
              <w:t xml:space="preserve">     </w:t>
            </w:r>
            <w:r w:rsidR="00710AF0" w:rsidRPr="00331320">
              <w:rPr>
                <w:rFonts w:ascii="Times New Roman" w:hAnsi="Times New Roman"/>
                <w:lang w:val="de-DE"/>
              </w:rPr>
              <w:t>Insgesamt</w:t>
            </w:r>
          </w:p>
        </w:tc>
        <w:tc>
          <w:tcPr>
            <w:tcW w:w="1629" w:type="dxa"/>
            <w:tcBorders>
              <w:top w:val="single" w:sz="6" w:space="0" w:color="auto"/>
              <w:left w:val="single" w:sz="6" w:space="0" w:color="auto"/>
              <w:bottom w:val="single" w:sz="6" w:space="0" w:color="auto"/>
              <w:right w:val="single" w:sz="6" w:space="0" w:color="auto"/>
            </w:tcBorders>
          </w:tcPr>
          <w:p w14:paraId="778D3F7C" w14:textId="77777777" w:rsidR="008A7836" w:rsidRPr="00331320" w:rsidRDefault="008A7836">
            <w:pPr>
              <w:pStyle w:val="PlainText1"/>
              <w:jc w:val="center"/>
              <w:rPr>
                <w:rFonts w:ascii="Times New Roman" w:hAnsi="Times New Roman"/>
                <w:lang w:val="de-DE"/>
              </w:rPr>
            </w:pPr>
            <w:r w:rsidRPr="00331320">
              <w:rPr>
                <w:rFonts w:ascii="Times New Roman" w:hAnsi="Times New Roman"/>
                <w:lang w:val="de-DE"/>
              </w:rPr>
              <w:t>3</w:t>
            </w:r>
          </w:p>
        </w:tc>
      </w:tr>
    </w:tbl>
    <w:p w14:paraId="4CB23A03" w14:textId="77777777" w:rsidR="008A7836" w:rsidRPr="00EF6354" w:rsidRDefault="008A7836" w:rsidP="004860B9">
      <w:pPr>
        <w:numPr>
          <w:ilvl w:val="12"/>
          <w:numId w:val="0"/>
        </w:numPr>
        <w:spacing w:before="120"/>
        <w:rPr>
          <w:sz w:val="20"/>
          <w:lang w:val="de-DE"/>
        </w:rPr>
      </w:pPr>
    </w:p>
    <w:p w14:paraId="6C686D17" w14:textId="6A882F42" w:rsidR="00A401B2" w:rsidRPr="007E71C4" w:rsidRDefault="00A401B2" w:rsidP="00D90B25">
      <w:pPr>
        <w:pStyle w:val="PlainText1"/>
        <w:spacing w:before="240"/>
        <w:ind w:left="851" w:hanging="851"/>
        <w:jc w:val="both"/>
        <w:rPr>
          <w:rFonts w:ascii="Times New Roman" w:hAnsi="Times New Roman"/>
          <w:b/>
          <w:sz w:val="24"/>
          <w:szCs w:val="24"/>
          <w:lang w:val="de-DE"/>
        </w:rPr>
      </w:pPr>
      <w:r w:rsidRPr="007E71C4">
        <w:rPr>
          <w:rFonts w:ascii="Times New Roman" w:hAnsi="Times New Roman"/>
          <w:b/>
          <w:sz w:val="24"/>
          <w:szCs w:val="24"/>
          <w:lang w:val="de-DE"/>
        </w:rPr>
        <w:t>3.</w:t>
      </w:r>
      <w:r w:rsidR="00C458CF" w:rsidRPr="007E71C4">
        <w:rPr>
          <w:rFonts w:ascii="Times New Roman" w:hAnsi="Times New Roman"/>
          <w:b/>
          <w:sz w:val="24"/>
          <w:szCs w:val="24"/>
          <w:lang w:val="de-DE"/>
        </w:rPr>
        <w:t>3</w:t>
      </w:r>
      <w:r w:rsidRPr="007E71C4">
        <w:rPr>
          <w:rFonts w:ascii="Times New Roman" w:hAnsi="Times New Roman"/>
          <w:b/>
          <w:sz w:val="24"/>
          <w:szCs w:val="24"/>
          <w:lang w:val="de-DE"/>
        </w:rPr>
        <w:t>.2</w:t>
      </w:r>
      <w:r w:rsidRPr="007E71C4">
        <w:rPr>
          <w:rFonts w:ascii="Times New Roman" w:hAnsi="Times New Roman"/>
          <w:b/>
          <w:sz w:val="24"/>
          <w:szCs w:val="24"/>
          <w:lang w:val="de-DE"/>
        </w:rPr>
        <w:tab/>
        <w:t xml:space="preserve">Fragenkatalog </w:t>
      </w:r>
      <w:r w:rsidR="004A67C5" w:rsidRPr="007E71C4">
        <w:rPr>
          <w:rFonts w:ascii="Times New Roman" w:hAnsi="Times New Roman"/>
          <w:b/>
          <w:sz w:val="24"/>
          <w:szCs w:val="24"/>
          <w:lang w:val="de-DE"/>
        </w:rPr>
        <w:t xml:space="preserve">Fallfrage </w:t>
      </w:r>
      <w:r w:rsidRPr="007E71C4">
        <w:rPr>
          <w:rFonts w:ascii="Times New Roman" w:hAnsi="Times New Roman"/>
          <w:b/>
          <w:sz w:val="24"/>
          <w:szCs w:val="24"/>
          <w:lang w:val="de-DE"/>
        </w:rPr>
        <w:t xml:space="preserve">Aufbaukurs </w:t>
      </w:r>
      <w:r w:rsidR="004A67C5" w:rsidRPr="007E71C4">
        <w:rPr>
          <w:rFonts w:ascii="Times New Roman" w:hAnsi="Times New Roman"/>
          <w:b/>
          <w:sz w:val="24"/>
          <w:szCs w:val="24"/>
          <w:lang w:val="de-DE"/>
        </w:rPr>
        <w:t>„Chemie“</w:t>
      </w:r>
    </w:p>
    <w:p w14:paraId="7D2DF527" w14:textId="77777777" w:rsidR="00602AC8" w:rsidRPr="00EF6354" w:rsidRDefault="007E38ED" w:rsidP="0084502F">
      <w:pPr>
        <w:numPr>
          <w:ilvl w:val="12"/>
          <w:numId w:val="0"/>
        </w:numPr>
        <w:spacing w:before="120"/>
        <w:jc w:val="both"/>
        <w:rPr>
          <w:sz w:val="20"/>
          <w:lang w:val="de-DE"/>
        </w:rPr>
      </w:pPr>
      <w:r>
        <w:rPr>
          <w:sz w:val="20"/>
          <w:lang w:val="de-DE"/>
        </w:rPr>
        <w:t>48.</w:t>
      </w:r>
      <w:r>
        <w:rPr>
          <w:sz w:val="20"/>
          <w:lang w:val="de-DE"/>
        </w:rPr>
        <w:tab/>
      </w:r>
      <w:r w:rsidR="001B213E" w:rsidRPr="00EF6354">
        <w:rPr>
          <w:sz w:val="20"/>
          <w:lang w:val="de-DE"/>
        </w:rPr>
        <w:t xml:space="preserve">Dem Kandidaten sind </w:t>
      </w:r>
      <w:r w:rsidR="004A67C5" w:rsidRPr="00EF6354">
        <w:rPr>
          <w:sz w:val="20"/>
          <w:lang w:val="de-DE"/>
        </w:rPr>
        <w:t xml:space="preserve">folgenden </w:t>
      </w:r>
      <w:r w:rsidR="00602AC8" w:rsidRPr="00EF6354">
        <w:rPr>
          <w:sz w:val="20"/>
          <w:lang w:val="de-DE"/>
        </w:rPr>
        <w:t>Unterlagen zur Verfügung zu stellen:</w:t>
      </w:r>
    </w:p>
    <w:p w14:paraId="6722C54A" w14:textId="77777777" w:rsidR="004D2C74" w:rsidRPr="00EF6354" w:rsidRDefault="004D2C74" w:rsidP="0084502F">
      <w:pPr>
        <w:numPr>
          <w:ilvl w:val="0"/>
          <w:numId w:val="6"/>
        </w:numPr>
        <w:tabs>
          <w:tab w:val="clear" w:pos="1800"/>
          <w:tab w:val="num" w:pos="426"/>
        </w:tabs>
        <w:spacing w:before="120"/>
        <w:ind w:left="414" w:hanging="357"/>
        <w:jc w:val="both"/>
        <w:rPr>
          <w:sz w:val="20"/>
          <w:lang w:val="de-DE"/>
        </w:rPr>
      </w:pPr>
      <w:r w:rsidRPr="00EF6354">
        <w:rPr>
          <w:sz w:val="20"/>
          <w:lang w:val="de-DE"/>
        </w:rPr>
        <w:t>Situationsbeschreibung (siehe Anlage II, 1)</w:t>
      </w:r>
    </w:p>
    <w:p w14:paraId="3BF785EB" w14:textId="77777777" w:rsidR="00602AC8" w:rsidRPr="00EF6354" w:rsidRDefault="00602AC8" w:rsidP="0084502F">
      <w:pPr>
        <w:numPr>
          <w:ilvl w:val="0"/>
          <w:numId w:val="6"/>
        </w:numPr>
        <w:tabs>
          <w:tab w:val="clear" w:pos="1800"/>
          <w:tab w:val="num" w:pos="426"/>
        </w:tabs>
        <w:spacing w:before="120"/>
        <w:ind w:left="414" w:hanging="357"/>
        <w:jc w:val="both"/>
        <w:rPr>
          <w:sz w:val="20"/>
          <w:lang w:val="de-DE"/>
        </w:rPr>
      </w:pPr>
      <w:r w:rsidRPr="00EF6354">
        <w:rPr>
          <w:sz w:val="20"/>
          <w:lang w:val="de-DE"/>
        </w:rPr>
        <w:t>ausgewählte Fragen (15 Teilfragen)</w:t>
      </w:r>
      <w:r w:rsidR="004D2C74" w:rsidRPr="00EF6354">
        <w:rPr>
          <w:sz w:val="20"/>
          <w:lang w:val="de-DE"/>
        </w:rPr>
        <w:t xml:space="preserve"> (siehe Anlage II, 2)</w:t>
      </w:r>
      <w:r w:rsidRPr="00EF6354">
        <w:rPr>
          <w:sz w:val="20"/>
          <w:lang w:val="de-DE"/>
        </w:rPr>
        <w:t>,</w:t>
      </w:r>
    </w:p>
    <w:p w14:paraId="21D960A4" w14:textId="77777777" w:rsidR="004D2C74" w:rsidRPr="00EF6354" w:rsidRDefault="004D2C74" w:rsidP="0084502F">
      <w:pPr>
        <w:numPr>
          <w:ilvl w:val="0"/>
          <w:numId w:val="6"/>
        </w:numPr>
        <w:tabs>
          <w:tab w:val="clear" w:pos="1800"/>
          <w:tab w:val="num" w:pos="426"/>
        </w:tabs>
        <w:spacing w:before="120"/>
        <w:ind w:left="414" w:hanging="357"/>
        <w:jc w:val="both"/>
        <w:rPr>
          <w:sz w:val="20"/>
          <w:lang w:val="de-DE"/>
        </w:rPr>
      </w:pPr>
      <w:r w:rsidRPr="00EF6354">
        <w:rPr>
          <w:sz w:val="20"/>
          <w:lang w:val="de-DE"/>
        </w:rPr>
        <w:t>ein Blatt Stoffeigenschaften samt Daten in Bezug auf Atemschutz (siehe Anlage I, 3) sowie</w:t>
      </w:r>
    </w:p>
    <w:p w14:paraId="2B5D2602" w14:textId="77777777" w:rsidR="00602AC8" w:rsidRPr="00EF6354" w:rsidRDefault="00602AC8" w:rsidP="0084502F">
      <w:pPr>
        <w:numPr>
          <w:ilvl w:val="0"/>
          <w:numId w:val="6"/>
        </w:numPr>
        <w:tabs>
          <w:tab w:val="clear" w:pos="1800"/>
          <w:tab w:val="num" w:pos="426"/>
        </w:tabs>
        <w:spacing w:before="120"/>
        <w:ind w:left="414" w:hanging="357"/>
        <w:jc w:val="both"/>
        <w:rPr>
          <w:sz w:val="20"/>
          <w:lang w:val="de-DE"/>
        </w:rPr>
      </w:pPr>
      <w:r w:rsidRPr="00EF6354">
        <w:rPr>
          <w:sz w:val="20"/>
          <w:lang w:val="de-DE"/>
        </w:rPr>
        <w:t>ein Zulassungszeugnis</w:t>
      </w:r>
      <w:r w:rsidR="004D2C74" w:rsidRPr="00EF6354">
        <w:rPr>
          <w:sz w:val="20"/>
          <w:lang w:val="de-DE"/>
        </w:rPr>
        <w:t xml:space="preserve"> (siehe Anlage II, 4) </w:t>
      </w:r>
      <w:r w:rsidRPr="00EF6354">
        <w:rPr>
          <w:sz w:val="20"/>
          <w:lang w:val="de-DE"/>
        </w:rPr>
        <w:t>sowie</w:t>
      </w:r>
    </w:p>
    <w:p w14:paraId="2F87D792" w14:textId="77777777" w:rsidR="00602AC8" w:rsidRPr="00EF6354" w:rsidRDefault="00602AC8" w:rsidP="0084502F">
      <w:pPr>
        <w:numPr>
          <w:ilvl w:val="0"/>
          <w:numId w:val="6"/>
        </w:numPr>
        <w:tabs>
          <w:tab w:val="clear" w:pos="1800"/>
          <w:tab w:val="num" w:pos="426"/>
        </w:tabs>
        <w:spacing w:before="120"/>
        <w:ind w:left="414" w:hanging="357"/>
        <w:jc w:val="both"/>
        <w:rPr>
          <w:sz w:val="20"/>
          <w:lang w:val="de-DE"/>
        </w:rPr>
      </w:pPr>
      <w:r w:rsidRPr="00EF6354">
        <w:rPr>
          <w:sz w:val="20"/>
          <w:lang w:val="de-DE"/>
        </w:rPr>
        <w:t>das Sicherheitsdatenblatt mit dem gültigen Arbeitsplatzgrenzwert oder gleichwertige Unterlagen für den ausgewählten Stoff.</w:t>
      </w:r>
    </w:p>
    <w:p w14:paraId="0965C266" w14:textId="77777777" w:rsidR="00E06C10" w:rsidRPr="00EF6354" w:rsidRDefault="007E38ED" w:rsidP="0084502F">
      <w:pPr>
        <w:numPr>
          <w:ilvl w:val="12"/>
          <w:numId w:val="0"/>
        </w:numPr>
        <w:spacing w:before="120"/>
        <w:jc w:val="both"/>
        <w:rPr>
          <w:sz w:val="20"/>
          <w:lang w:val="de-DE"/>
        </w:rPr>
      </w:pPr>
      <w:r>
        <w:rPr>
          <w:sz w:val="20"/>
          <w:lang w:val="de-DE"/>
        </w:rPr>
        <w:t>49.</w:t>
      </w:r>
      <w:r>
        <w:rPr>
          <w:sz w:val="20"/>
          <w:lang w:val="de-DE"/>
        </w:rPr>
        <w:tab/>
      </w:r>
      <w:r w:rsidR="00E06C10" w:rsidRPr="00EF6354">
        <w:rPr>
          <w:sz w:val="20"/>
          <w:lang w:val="de-DE"/>
        </w:rPr>
        <w:t xml:space="preserve">Darüber hinaus sind bei der Prüfung die nach Unterabschnitt 8.2.2.7 </w:t>
      </w:r>
      <w:r w:rsidR="00602AC8" w:rsidRPr="00EF6354">
        <w:rPr>
          <w:sz w:val="20"/>
          <w:lang w:val="de-DE"/>
        </w:rPr>
        <w:t xml:space="preserve">ADN </w:t>
      </w:r>
      <w:r w:rsidR="00E06C10" w:rsidRPr="00EF6354">
        <w:rPr>
          <w:sz w:val="20"/>
          <w:lang w:val="de-DE"/>
        </w:rPr>
        <w:t>zulässigen Hilfsmittel erlaubt.</w:t>
      </w:r>
    </w:p>
    <w:p w14:paraId="1FDF8C0A" w14:textId="77777777" w:rsidR="001B213E" w:rsidRPr="00EF6354" w:rsidRDefault="007E38ED" w:rsidP="0084502F">
      <w:pPr>
        <w:tabs>
          <w:tab w:val="left" w:pos="0"/>
          <w:tab w:val="left" w:pos="540"/>
          <w:tab w:val="left" w:pos="851"/>
        </w:tabs>
        <w:spacing w:before="120"/>
        <w:jc w:val="both"/>
        <w:rPr>
          <w:sz w:val="20"/>
          <w:lang w:val="de-DE"/>
        </w:rPr>
      </w:pPr>
      <w:r>
        <w:rPr>
          <w:sz w:val="20"/>
          <w:lang w:val="de-DE"/>
        </w:rPr>
        <w:t>50.</w:t>
      </w:r>
      <w:r>
        <w:rPr>
          <w:sz w:val="20"/>
          <w:lang w:val="de-DE"/>
        </w:rPr>
        <w:tab/>
      </w:r>
      <w:r w:rsidR="001B213E" w:rsidRPr="00EF6354">
        <w:rPr>
          <w:sz w:val="20"/>
          <w:lang w:val="de-DE"/>
        </w:rPr>
        <w:t xml:space="preserve">Existiert für den ausgewählten Stoff kein gültiger Arbeitsplatzgrenzwert, können Fragen mit Bezug auf den Arbeitsplatzgrenzwert </w:t>
      </w:r>
      <w:r w:rsidR="00E06C10" w:rsidRPr="00EF6354">
        <w:rPr>
          <w:sz w:val="20"/>
          <w:lang w:val="de-DE"/>
        </w:rPr>
        <w:t>nicht verwendet werden.</w:t>
      </w:r>
    </w:p>
    <w:p w14:paraId="5E0C0BF6" w14:textId="4D4DC257" w:rsidR="00803BAE" w:rsidRDefault="007E38ED" w:rsidP="0084502F">
      <w:pPr>
        <w:numPr>
          <w:ilvl w:val="12"/>
          <w:numId w:val="0"/>
        </w:numPr>
        <w:spacing w:before="120"/>
        <w:jc w:val="both"/>
        <w:rPr>
          <w:sz w:val="20"/>
          <w:lang w:val="de-DE"/>
        </w:rPr>
      </w:pPr>
      <w:r>
        <w:rPr>
          <w:sz w:val="20"/>
          <w:lang w:val="de-DE"/>
        </w:rPr>
        <w:t>51.</w:t>
      </w:r>
      <w:r>
        <w:rPr>
          <w:sz w:val="20"/>
          <w:lang w:val="de-DE"/>
        </w:rPr>
        <w:tab/>
      </w:r>
      <w:r w:rsidR="004A67C5" w:rsidRPr="00EF6354">
        <w:rPr>
          <w:sz w:val="20"/>
          <w:lang w:val="de-DE"/>
        </w:rPr>
        <w:t>Zur Beantwortung dieses Abschnitts stehen dem Kandidaten 90 Minuten zur Verfügung. Es können maximal 30</w:t>
      </w:r>
      <w:r w:rsidR="00B038F4">
        <w:rPr>
          <w:sz w:val="20"/>
          <w:lang w:val="de-DE"/>
        </w:rPr>
        <w:t> </w:t>
      </w:r>
      <w:r w:rsidR="004A67C5" w:rsidRPr="00EF6354">
        <w:rPr>
          <w:sz w:val="20"/>
          <w:lang w:val="de-DE"/>
        </w:rPr>
        <w:t xml:space="preserve">Punkte erreicht werden. </w:t>
      </w:r>
      <w:r w:rsidR="00803BAE" w:rsidRPr="00EF6354">
        <w:rPr>
          <w:sz w:val="20"/>
          <w:lang w:val="de-DE"/>
        </w:rPr>
        <w:t xml:space="preserve">Die Verteilung der Punkte ist von der zuständigen Behörde oder der von dieser bestimmten Prüfungsstelle </w:t>
      </w:r>
      <w:ins w:id="140" w:author="Martine Moench" w:date="2018-10-05T12:28:00Z">
        <w:r w:rsidR="00CC4937">
          <w:rPr>
            <w:sz w:val="20"/>
            <w:lang w:val="de-DE"/>
          </w:rPr>
          <w:t>vor der Prüfung [</w:t>
        </w:r>
      </w:ins>
      <w:r w:rsidR="00803BAE" w:rsidRPr="00EF6354">
        <w:rPr>
          <w:sz w:val="20"/>
          <w:lang w:val="de-DE"/>
        </w:rPr>
        <w:t>in Abhängigkeit des Schwierigkeitsgrades der Fragen</w:t>
      </w:r>
      <w:del w:id="141" w:author="Martine Moench" w:date="2018-10-05T12:28:00Z">
        <w:r w:rsidR="004A67C5" w:rsidRPr="00EF6354">
          <w:rPr>
            <w:sz w:val="20"/>
            <w:lang w:val="de-DE"/>
          </w:rPr>
          <w:delText xml:space="preserve"> vor der Prüfung </w:delText>
        </w:r>
      </w:del>
      <w:ins w:id="142" w:author="Martine Moench" w:date="2018-10-05T12:28:00Z">
        <w:r w:rsidR="00CC4937">
          <w:rPr>
            <w:sz w:val="20"/>
            <w:lang w:val="de-DE"/>
          </w:rPr>
          <w:t>]</w:t>
        </w:r>
        <w:r w:rsidR="00803BAE" w:rsidRPr="00EF6354">
          <w:rPr>
            <w:sz w:val="20"/>
            <w:lang w:val="de-DE"/>
          </w:rPr>
          <w:t xml:space="preserve"> </w:t>
        </w:r>
      </w:ins>
      <w:r w:rsidR="00803BAE" w:rsidRPr="00EF6354">
        <w:rPr>
          <w:sz w:val="20"/>
          <w:lang w:val="de-DE"/>
        </w:rPr>
        <w:t>festzulegen.</w:t>
      </w:r>
      <w:ins w:id="143" w:author="Martine Moench" w:date="2018-10-05T12:28:00Z">
        <w:r w:rsidR="00803BAE">
          <w:rPr>
            <w:sz w:val="20"/>
            <w:lang w:val="de-DE"/>
          </w:rPr>
          <w:t xml:space="preserve"> [Es wird jedoch empfohlen, pro Element der Fallfrage zwei Punkte zu vergeben.]</w:t>
        </w:r>
      </w:ins>
    </w:p>
    <w:p w14:paraId="0F33BC47" w14:textId="77777777" w:rsidR="004A67C5" w:rsidRPr="00EF6354" w:rsidRDefault="007E38ED" w:rsidP="0084502F">
      <w:pPr>
        <w:numPr>
          <w:ilvl w:val="12"/>
          <w:numId w:val="0"/>
        </w:numPr>
        <w:spacing w:before="120"/>
        <w:jc w:val="both"/>
        <w:rPr>
          <w:sz w:val="20"/>
          <w:lang w:val="de-DE"/>
        </w:rPr>
      </w:pPr>
      <w:r>
        <w:rPr>
          <w:sz w:val="20"/>
          <w:lang w:val="de-DE"/>
        </w:rPr>
        <w:t>52.</w:t>
      </w:r>
      <w:r>
        <w:rPr>
          <w:sz w:val="20"/>
          <w:lang w:val="de-DE"/>
        </w:rPr>
        <w:tab/>
      </w:r>
      <w:r w:rsidR="004A67C5" w:rsidRPr="00EF6354">
        <w:rPr>
          <w:sz w:val="20"/>
          <w:lang w:val="de-DE"/>
        </w:rPr>
        <w:t>Die Beurteilung der Prüfung erfolgt nach Absatz 8.2.2.7.2.5 ADN.</w:t>
      </w:r>
    </w:p>
    <w:p w14:paraId="4ECAB673" w14:textId="77777777" w:rsidR="004A67C5" w:rsidRPr="00EF6354" w:rsidRDefault="007E38ED" w:rsidP="0084502F">
      <w:pPr>
        <w:numPr>
          <w:ilvl w:val="12"/>
          <w:numId w:val="0"/>
        </w:numPr>
        <w:spacing w:before="120"/>
        <w:jc w:val="both"/>
        <w:rPr>
          <w:sz w:val="20"/>
          <w:lang w:val="de-DE"/>
        </w:rPr>
      </w:pPr>
      <w:r>
        <w:rPr>
          <w:sz w:val="20"/>
          <w:lang w:val="de-DE"/>
        </w:rPr>
        <w:t>53.</w:t>
      </w:r>
      <w:r>
        <w:rPr>
          <w:sz w:val="20"/>
          <w:lang w:val="de-DE"/>
        </w:rPr>
        <w:tab/>
      </w:r>
      <w:r w:rsidR="004A67C5" w:rsidRPr="00EF6354">
        <w:rPr>
          <w:sz w:val="20"/>
          <w:lang w:val="de-DE"/>
        </w:rPr>
        <w:t xml:space="preserve">Die Fallfragen </w:t>
      </w:r>
      <w:r w:rsidR="00350859" w:rsidRPr="00EF6354">
        <w:rPr>
          <w:sz w:val="20"/>
          <w:lang w:val="de-DE"/>
        </w:rPr>
        <w:t xml:space="preserve">und Musterantworten </w:t>
      </w:r>
      <w:r w:rsidR="004A67C5" w:rsidRPr="00EF6354">
        <w:rPr>
          <w:sz w:val="20"/>
          <w:lang w:val="de-DE"/>
        </w:rPr>
        <w:t>Aufbaukurs „Chemie“ werden durch die jeweiligen nationalen staatlichen Behörden</w:t>
      </w:r>
      <w:r w:rsidR="00DD5648" w:rsidRPr="00EF6354">
        <w:rPr>
          <w:sz w:val="20"/>
          <w:lang w:val="de-DE"/>
        </w:rPr>
        <w:t>,</w:t>
      </w:r>
      <w:r w:rsidR="004A67C5" w:rsidRPr="00EF6354">
        <w:rPr>
          <w:sz w:val="20"/>
          <w:lang w:val="de-DE"/>
        </w:rPr>
        <w:t xml:space="preserve"> </w:t>
      </w:r>
      <w:r w:rsidR="00DD5648" w:rsidRPr="00EF6354">
        <w:rPr>
          <w:sz w:val="20"/>
          <w:lang w:val="de-DE"/>
        </w:rPr>
        <w:t xml:space="preserve">ausschließlich den Prüfungsbehörden und anerkannten Prüfungsstellen </w:t>
      </w:r>
      <w:r w:rsidR="004A67C5" w:rsidRPr="00EF6354">
        <w:rPr>
          <w:sz w:val="20"/>
          <w:lang w:val="de-DE"/>
        </w:rPr>
        <w:t>zur Verfügung gestellt.</w:t>
      </w:r>
    </w:p>
    <w:p w14:paraId="51C63EA1" w14:textId="77777777" w:rsidR="0001249B" w:rsidRPr="00EF6354" w:rsidRDefault="0001249B" w:rsidP="0001249B">
      <w:pPr>
        <w:overflowPunct/>
        <w:autoSpaceDE/>
        <w:autoSpaceDN/>
        <w:adjustRightInd/>
        <w:jc w:val="both"/>
        <w:textAlignment w:val="auto"/>
        <w:rPr>
          <w:sz w:val="20"/>
          <w:lang w:val="de-DE"/>
        </w:rPr>
      </w:pPr>
    </w:p>
    <w:p w14:paraId="3D5D930F" w14:textId="77777777" w:rsidR="0001249B" w:rsidRPr="00EF6354" w:rsidRDefault="007E38ED" w:rsidP="0001249B">
      <w:pPr>
        <w:overflowPunct/>
        <w:autoSpaceDE/>
        <w:autoSpaceDN/>
        <w:adjustRightInd/>
        <w:jc w:val="both"/>
        <w:textAlignment w:val="auto"/>
        <w:rPr>
          <w:sz w:val="20"/>
          <w:lang w:val="de-DE"/>
        </w:rPr>
      </w:pPr>
      <w:r>
        <w:rPr>
          <w:sz w:val="20"/>
          <w:lang w:val="de-DE"/>
        </w:rPr>
        <w:t>54.</w:t>
      </w:r>
      <w:r>
        <w:rPr>
          <w:sz w:val="20"/>
          <w:lang w:val="de-DE"/>
        </w:rPr>
        <w:tab/>
      </w:r>
      <w:r w:rsidR="0001249B" w:rsidRPr="00081EDE">
        <w:rPr>
          <w:sz w:val="20"/>
          <w:lang w:val="de-DE"/>
        </w:rPr>
        <w:t xml:space="preserve">Die Musterantworten </w:t>
      </w:r>
      <w:r w:rsidR="0001249B" w:rsidRPr="00F90213">
        <w:rPr>
          <w:sz w:val="20"/>
          <w:lang w:val="de-DE"/>
        </w:rPr>
        <w:t>dienen der Orientierung.</w:t>
      </w:r>
    </w:p>
    <w:p w14:paraId="49DF87DB" w14:textId="042236AC" w:rsidR="005344C7" w:rsidRDefault="00D713C9" w:rsidP="00D713C9">
      <w:pPr>
        <w:tabs>
          <w:tab w:val="left" w:pos="0"/>
          <w:tab w:val="left" w:pos="540"/>
          <w:tab w:val="left" w:pos="851"/>
        </w:tabs>
        <w:spacing w:before="120"/>
        <w:rPr>
          <w:b/>
          <w:sz w:val="32"/>
          <w:szCs w:val="32"/>
          <w:lang w:val="de-DE"/>
        </w:rPr>
      </w:pPr>
      <w:r w:rsidRPr="00331320">
        <w:rPr>
          <w:szCs w:val="24"/>
          <w:lang w:val="de-DE"/>
        </w:rPr>
        <w:br w:type="page"/>
      </w:r>
      <w:r w:rsidRPr="005344C7">
        <w:rPr>
          <w:b/>
          <w:sz w:val="32"/>
          <w:szCs w:val="32"/>
          <w:lang w:val="de-DE"/>
        </w:rPr>
        <w:lastRenderedPageBreak/>
        <w:t>Anlage I</w:t>
      </w:r>
    </w:p>
    <w:p w14:paraId="1F6BBB7F" w14:textId="77777777" w:rsidR="00D713C9" w:rsidRPr="005344C7" w:rsidRDefault="004D2C74" w:rsidP="00D713C9">
      <w:pPr>
        <w:tabs>
          <w:tab w:val="left" w:pos="0"/>
          <w:tab w:val="left" w:pos="540"/>
          <w:tab w:val="left" w:pos="851"/>
        </w:tabs>
        <w:spacing w:before="120"/>
        <w:rPr>
          <w:b/>
          <w:sz w:val="32"/>
          <w:szCs w:val="32"/>
          <w:lang w:val="de-DE"/>
        </w:rPr>
      </w:pPr>
      <w:r w:rsidRPr="005344C7">
        <w:rPr>
          <w:b/>
          <w:sz w:val="32"/>
          <w:szCs w:val="32"/>
          <w:lang w:val="de-DE"/>
        </w:rPr>
        <w:t>Datenblätter Fallfragen Aufbaukurs „Gas“</w:t>
      </w:r>
    </w:p>
    <w:p w14:paraId="0304AFF0" w14:textId="77777777" w:rsidR="005A081B" w:rsidRPr="00331320" w:rsidRDefault="005A081B" w:rsidP="00983260">
      <w:pPr>
        <w:tabs>
          <w:tab w:val="left" w:pos="0"/>
          <w:tab w:val="left" w:pos="540"/>
          <w:tab w:val="left" w:pos="851"/>
        </w:tabs>
        <w:rPr>
          <w:b/>
          <w:szCs w:val="24"/>
          <w:lang w:val="de-DE"/>
        </w:rPr>
      </w:pPr>
    </w:p>
    <w:p w14:paraId="65DE3186" w14:textId="77777777" w:rsidR="00D713C9" w:rsidRPr="007E71C4" w:rsidRDefault="004553BD" w:rsidP="00D713C9">
      <w:pPr>
        <w:tabs>
          <w:tab w:val="left" w:pos="0"/>
          <w:tab w:val="left" w:pos="540"/>
          <w:tab w:val="left" w:pos="851"/>
        </w:tabs>
        <w:spacing w:before="120"/>
        <w:rPr>
          <w:b/>
          <w:szCs w:val="24"/>
          <w:lang w:val="de-DE"/>
        </w:rPr>
      </w:pPr>
      <w:r w:rsidRPr="007E71C4">
        <w:rPr>
          <w:b/>
          <w:szCs w:val="24"/>
          <w:lang w:val="de-DE"/>
        </w:rPr>
        <w:t>1</w:t>
      </w:r>
      <w:r w:rsidR="00402039" w:rsidRPr="007E71C4">
        <w:rPr>
          <w:b/>
          <w:szCs w:val="24"/>
          <w:lang w:val="de-DE"/>
        </w:rPr>
        <w:t>.</w:t>
      </w:r>
      <w:r w:rsidR="00D713C9" w:rsidRPr="007E71C4">
        <w:rPr>
          <w:b/>
          <w:szCs w:val="24"/>
          <w:lang w:val="de-DE"/>
        </w:rPr>
        <w:tab/>
        <w:t>Situationsbeschreibung</w:t>
      </w:r>
    </w:p>
    <w:p w14:paraId="181EC963" w14:textId="77777777" w:rsidR="00D713C9" w:rsidRPr="00956845" w:rsidRDefault="00D713C9" w:rsidP="00D713C9">
      <w:pPr>
        <w:tabs>
          <w:tab w:val="left" w:pos="0"/>
          <w:tab w:val="left" w:pos="540"/>
          <w:tab w:val="left" w:pos="851"/>
        </w:tabs>
        <w:spacing w:before="120"/>
        <w:rPr>
          <w:sz w:val="20"/>
          <w:lang w:val="de-DE"/>
        </w:rPr>
      </w:pPr>
      <w:r w:rsidRPr="00956845">
        <w:rPr>
          <w:sz w:val="20"/>
          <w:lang w:val="de-DE"/>
        </w:rPr>
        <w:t>Dieser Abschnitt der Prüfung stützt sich auf die folgenden zwei Situationsbeschreibungen:</w:t>
      </w:r>
    </w:p>
    <w:p w14:paraId="70208E10" w14:textId="77777777" w:rsidR="00983260" w:rsidRPr="00956845" w:rsidRDefault="00983260" w:rsidP="00983260">
      <w:pPr>
        <w:tabs>
          <w:tab w:val="left" w:pos="0"/>
          <w:tab w:val="left" w:pos="540"/>
          <w:tab w:val="left" w:pos="851"/>
        </w:tabs>
        <w:rPr>
          <w:sz w:val="20"/>
          <w:lang w:val="de-DE"/>
        </w:rPr>
      </w:pPr>
    </w:p>
    <w:p w14:paraId="2BF6F75F" w14:textId="77777777" w:rsidR="00D713C9" w:rsidRPr="00956845" w:rsidRDefault="00D713C9" w:rsidP="00983260">
      <w:pPr>
        <w:numPr>
          <w:ilvl w:val="12"/>
          <w:numId w:val="0"/>
        </w:numPr>
        <w:spacing w:before="120"/>
        <w:rPr>
          <w:b/>
          <w:sz w:val="20"/>
          <w:lang w:val="de-DE"/>
        </w:rPr>
      </w:pPr>
      <w:r w:rsidRPr="00956845">
        <w:rPr>
          <w:b/>
          <w:sz w:val="20"/>
          <w:lang w:val="de-DE"/>
        </w:rPr>
        <w:t>Situationsbeschreibung 01:</w:t>
      </w:r>
    </w:p>
    <w:p w14:paraId="3C7CBF38" w14:textId="77777777" w:rsidR="00983260" w:rsidRPr="00956845" w:rsidRDefault="00983260" w:rsidP="00983260">
      <w:pPr>
        <w:numPr>
          <w:ilvl w:val="12"/>
          <w:numId w:val="0"/>
        </w:numPr>
        <w:rPr>
          <w:b/>
          <w:sz w:val="20"/>
          <w:lang w:val="de-DE"/>
        </w:rPr>
      </w:pPr>
    </w:p>
    <w:p w14:paraId="18C09AAB"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336" w:lineRule="auto"/>
        <w:ind w:left="567"/>
        <w:rPr>
          <w:sz w:val="20"/>
          <w:lang w:val="de-DE"/>
        </w:rPr>
      </w:pPr>
      <w:r w:rsidRPr="00956845">
        <w:rPr>
          <w:b/>
          <w:sz w:val="20"/>
          <w:lang w:val="de-DE"/>
        </w:rPr>
        <w:t>Beladung und Löschung</w:t>
      </w:r>
    </w:p>
    <w:p w14:paraId="2FFA4500" w14:textId="77777777" w:rsidR="00D713C9" w:rsidRPr="00956845" w:rsidRDefault="00D713C9" w:rsidP="009F475C">
      <w:pPr>
        <w:widowControl w:val="0"/>
        <w:tabs>
          <w:tab w:val="left" w:pos="-1440"/>
          <w:tab w:val="left" w:pos="-720"/>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sz w:val="20"/>
          <w:lang w:val="de-DE"/>
        </w:rPr>
      </w:pPr>
      <w:r w:rsidRPr="00956845">
        <w:rPr>
          <w:sz w:val="20"/>
          <w:lang w:val="de-DE"/>
        </w:rPr>
        <w:t xml:space="preserve">Ihr Tankmotorschiff GASEX verfügt über das </w:t>
      </w:r>
      <w:r w:rsidR="00DD5648" w:rsidRPr="00956845">
        <w:rPr>
          <w:sz w:val="20"/>
          <w:lang w:val="de-DE"/>
        </w:rPr>
        <w:t>ADN</w:t>
      </w:r>
      <w:r w:rsidR="00350859" w:rsidRPr="00956845">
        <w:rPr>
          <w:sz w:val="20"/>
          <w:lang w:val="de-DE"/>
        </w:rPr>
        <w:t>-</w:t>
      </w:r>
      <w:r w:rsidRPr="00956845">
        <w:rPr>
          <w:sz w:val="20"/>
          <w:lang w:val="de-DE"/>
        </w:rPr>
        <w:t>Zulassungszeugnis 001. Das Tankschiff kommt gerade von der Werft; die Ladetanks waren geöffnet und die Leitungen sind abgedrückt; die Absperrschieber sind geschlossen.</w:t>
      </w:r>
    </w:p>
    <w:p w14:paraId="2F35D14A"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Schiff soll an Terminal</w:t>
      </w:r>
      <w:r w:rsidR="00DD5648" w:rsidRPr="00956845">
        <w:rPr>
          <w:sz w:val="20"/>
          <w:lang w:val="de-DE"/>
        </w:rPr>
        <w:t xml:space="preserve"> </w:t>
      </w:r>
      <w:r w:rsidRPr="00956845">
        <w:rPr>
          <w:sz w:val="20"/>
          <w:lang w:val="de-DE"/>
        </w:rPr>
        <w:t xml:space="preserve">1 mit der maximalen Menge </w:t>
      </w:r>
      <w:r w:rsidR="00E168A1">
        <w:rPr>
          <w:sz w:val="20"/>
          <w:lang w:val="de-DE"/>
        </w:rPr>
        <w:t>(</w:t>
      </w:r>
      <w:r w:rsidR="00DD5648" w:rsidRPr="00956845">
        <w:rPr>
          <w:sz w:val="20"/>
          <w:lang w:val="de-DE"/>
        </w:rPr>
        <w:t>Stoff aus 3.</w:t>
      </w:r>
      <w:r w:rsidR="00E168A1">
        <w:rPr>
          <w:sz w:val="20"/>
          <w:lang w:val="de-DE"/>
        </w:rPr>
        <w:t>)</w:t>
      </w:r>
      <w:r w:rsidR="00DD5648" w:rsidRPr="00956845">
        <w:rPr>
          <w:sz w:val="20"/>
          <w:lang w:val="de-DE"/>
        </w:rPr>
        <w:t xml:space="preserve"> </w:t>
      </w:r>
      <w:r w:rsidRPr="00956845">
        <w:rPr>
          <w:sz w:val="20"/>
          <w:lang w:val="de-DE"/>
        </w:rPr>
        <w:t xml:space="preserve">UN </w:t>
      </w:r>
      <w:proofErr w:type="spellStart"/>
      <w:r w:rsidRPr="00956845">
        <w:rPr>
          <w:sz w:val="20"/>
          <w:lang w:val="de-DE"/>
        </w:rPr>
        <w:t>xxxx</w:t>
      </w:r>
      <w:proofErr w:type="spellEnd"/>
      <w:r w:rsidR="00DD5648" w:rsidRPr="00956845">
        <w:rPr>
          <w:sz w:val="20"/>
          <w:lang w:val="de-DE"/>
        </w:rPr>
        <w:t>,</w:t>
      </w:r>
      <w:r w:rsidRPr="00956845">
        <w:rPr>
          <w:sz w:val="20"/>
          <w:lang w:val="de-DE"/>
        </w:rPr>
        <w:t xml:space="preserve"> {BENENNUNG}, {Klasse}, {Klassifizierungscode}, {Verpackungsgruppe} beladen und anschließend am Terminal</w:t>
      </w:r>
      <w:r w:rsidR="00DD5648" w:rsidRPr="00956845">
        <w:rPr>
          <w:sz w:val="20"/>
          <w:lang w:val="de-DE"/>
        </w:rPr>
        <w:t xml:space="preserve"> </w:t>
      </w:r>
      <w:r w:rsidRPr="00956845">
        <w:rPr>
          <w:sz w:val="20"/>
          <w:lang w:val="de-DE"/>
        </w:rPr>
        <w:t>2 gelöscht werden.</w:t>
      </w:r>
    </w:p>
    <w:p w14:paraId="3EAAD7E1" w14:textId="77777777" w:rsidR="005A081B" w:rsidRPr="00956845" w:rsidRDefault="005A081B"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b/>
          <w:sz w:val="20"/>
          <w:lang w:val="de-DE"/>
        </w:rPr>
      </w:pPr>
    </w:p>
    <w:p w14:paraId="3B289DF8"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b/>
          <w:sz w:val="20"/>
          <w:lang w:val="de-DE"/>
        </w:rPr>
        <w:t>Ladehafen = Terminal</w:t>
      </w:r>
      <w:r w:rsidR="001627F1" w:rsidRPr="00956845">
        <w:rPr>
          <w:b/>
          <w:sz w:val="20"/>
          <w:lang w:val="de-DE"/>
        </w:rPr>
        <w:t xml:space="preserve"> </w:t>
      </w:r>
      <w:r w:rsidRPr="00956845">
        <w:rPr>
          <w:b/>
          <w:sz w:val="20"/>
          <w:lang w:val="de-DE"/>
        </w:rPr>
        <w:t>1</w:t>
      </w:r>
    </w:p>
    <w:p w14:paraId="2040F4A9"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Das zu beladende Produkt ist in Kugeltanks gelagert.</w:t>
      </w:r>
    </w:p>
    <w:p w14:paraId="76F6A865"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Terminal kann einen Volumenstrom bis 1000 m</w:t>
      </w:r>
      <w:r w:rsidRPr="00956845">
        <w:rPr>
          <w:sz w:val="20"/>
          <w:vertAlign w:val="superscript"/>
          <w:lang w:val="de-DE"/>
        </w:rPr>
        <w:t>3</w:t>
      </w:r>
      <w:r w:rsidRPr="00956845">
        <w:rPr>
          <w:sz w:val="20"/>
          <w:lang w:val="de-DE"/>
        </w:rPr>
        <w:t xml:space="preserve">/h Stickstoff mit einem maximalen Druck von 5 </w:t>
      </w:r>
      <w:proofErr w:type="spellStart"/>
      <w:r w:rsidRPr="00956845">
        <w:rPr>
          <w:sz w:val="20"/>
          <w:lang w:val="de-DE"/>
        </w:rPr>
        <w:t>barü</w:t>
      </w:r>
      <w:proofErr w:type="spellEnd"/>
      <w:r w:rsidRPr="00956845">
        <w:rPr>
          <w:sz w:val="20"/>
          <w:lang w:val="de-DE"/>
        </w:rPr>
        <w:t xml:space="preserve"> (bar Überdruck) liefern und verfügt über eine Abfackeleinrichtung mit einer Leistung von 1000 m</w:t>
      </w:r>
      <w:r w:rsidRPr="00956845">
        <w:rPr>
          <w:sz w:val="20"/>
          <w:vertAlign w:val="superscript"/>
          <w:lang w:val="de-DE"/>
        </w:rPr>
        <w:t>3</w:t>
      </w:r>
      <w:r w:rsidRPr="00956845">
        <w:rPr>
          <w:sz w:val="20"/>
          <w:lang w:val="de-DE"/>
        </w:rPr>
        <w:t>/h.</w:t>
      </w:r>
    </w:p>
    <w:p w14:paraId="6FA722F3"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Beim Beladen darf kein Dampf/Gas in die Kugel zurückgedrückt werden.</w:t>
      </w:r>
    </w:p>
    <w:p w14:paraId="79F4B2A5"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Die Laderate des Terminals beträgt 250 m</w:t>
      </w:r>
      <w:r w:rsidRPr="00956845">
        <w:rPr>
          <w:sz w:val="20"/>
          <w:vertAlign w:val="superscript"/>
          <w:lang w:val="de-DE"/>
        </w:rPr>
        <w:t>3</w:t>
      </w:r>
      <w:r w:rsidRPr="00956845">
        <w:rPr>
          <w:sz w:val="20"/>
          <w:lang w:val="de-DE"/>
        </w:rPr>
        <w:t>/h.</w:t>
      </w:r>
    </w:p>
    <w:p w14:paraId="3B765336"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Die Stofftemperatur und die Umgebungstemperatur betragen je 10</w:t>
      </w:r>
      <w:r w:rsidRPr="00956845">
        <w:rPr>
          <w:sz w:val="20"/>
        </w:rPr>
        <w:sym w:font="Symbol" w:char="F0B0"/>
      </w:r>
      <w:r w:rsidRPr="00956845">
        <w:rPr>
          <w:sz w:val="20"/>
          <w:lang w:val="de-DE"/>
        </w:rPr>
        <w:t>C.</w:t>
      </w:r>
    </w:p>
    <w:p w14:paraId="45630E6A" w14:textId="77777777" w:rsidR="005A081B" w:rsidRPr="00956845" w:rsidRDefault="005A081B"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b/>
          <w:sz w:val="20"/>
          <w:lang w:val="de-DE"/>
        </w:rPr>
      </w:pPr>
    </w:p>
    <w:p w14:paraId="042CE382"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b/>
          <w:sz w:val="20"/>
          <w:lang w:val="de-DE"/>
        </w:rPr>
        <w:t>Löschhafen = Terminal 2</w:t>
      </w:r>
    </w:p>
    <w:p w14:paraId="4920B463"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Schiff löscht mit eigenen Pumpen. Es soll möglichst viel gelöscht werden.</w:t>
      </w:r>
    </w:p>
    <w:p w14:paraId="06B522B8"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Es wird in eine Lagerkugel gelöscht, die schon denselben Stoff enthält. Dampfrückführung ist verfügbar.</w:t>
      </w:r>
    </w:p>
    <w:p w14:paraId="6E019DC5" w14:textId="77777777" w:rsidR="00D713C9" w:rsidRPr="00956845" w:rsidRDefault="00D713C9" w:rsidP="009F475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 xml:space="preserve">Die Umgebungstemperatur beträgt </w:t>
      </w:r>
      <w:r w:rsidRPr="00956845">
        <w:rPr>
          <w:sz w:val="20"/>
          <w:lang w:val="de-DE"/>
        </w:rPr>
        <w:tab/>
        <w:t>10</w:t>
      </w:r>
      <w:r w:rsidRPr="00956845">
        <w:rPr>
          <w:sz w:val="20"/>
        </w:rPr>
        <w:sym w:font="Symbol" w:char="F0B0"/>
      </w:r>
      <w:r w:rsidRPr="00956845">
        <w:rPr>
          <w:sz w:val="20"/>
          <w:lang w:val="de-DE"/>
        </w:rPr>
        <w:t>C.</w:t>
      </w:r>
    </w:p>
    <w:p w14:paraId="4F0E7FDB" w14:textId="77777777" w:rsidR="00D713C9" w:rsidRPr="00956845" w:rsidRDefault="00402039" w:rsidP="00D713C9">
      <w:pPr>
        <w:numPr>
          <w:ilvl w:val="12"/>
          <w:numId w:val="0"/>
        </w:numPr>
        <w:spacing w:before="240"/>
        <w:rPr>
          <w:b/>
          <w:sz w:val="20"/>
          <w:lang w:val="de-DE"/>
        </w:rPr>
      </w:pPr>
      <w:r w:rsidRPr="00EF6354">
        <w:rPr>
          <w:b/>
          <w:sz w:val="22"/>
          <w:szCs w:val="22"/>
          <w:lang w:val="de-DE"/>
        </w:rPr>
        <w:br w:type="page"/>
      </w:r>
      <w:r w:rsidR="00D713C9" w:rsidRPr="00956845">
        <w:rPr>
          <w:b/>
          <w:sz w:val="20"/>
          <w:lang w:val="de-DE"/>
        </w:rPr>
        <w:lastRenderedPageBreak/>
        <w:t>Situationsbeschreibung 02:</w:t>
      </w:r>
    </w:p>
    <w:p w14:paraId="7A4BE6F9" w14:textId="77777777" w:rsidR="005A081B" w:rsidRPr="00956845" w:rsidRDefault="005A081B"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b/>
          <w:sz w:val="20"/>
          <w:lang w:val="de-DE"/>
        </w:rPr>
      </w:pPr>
    </w:p>
    <w:p w14:paraId="4CE8C64F"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b/>
          <w:sz w:val="20"/>
          <w:lang w:val="de-DE"/>
        </w:rPr>
        <w:t>Beladung und Löschung</w:t>
      </w:r>
    </w:p>
    <w:p w14:paraId="190C951A" w14:textId="77777777" w:rsidR="00D713C9" w:rsidRPr="00956845" w:rsidRDefault="00D713C9" w:rsidP="00D713C9">
      <w:pPr>
        <w:widowControl w:val="0"/>
        <w:tabs>
          <w:tab w:val="left" w:pos="-1440"/>
          <w:tab w:val="left" w:pos="-720"/>
          <w:tab w:val="left" w:pos="142"/>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 xml:space="preserve">Ihr Tankmotorschiff GASEX verfügt über das </w:t>
      </w:r>
      <w:r w:rsidR="00350859" w:rsidRPr="00956845">
        <w:rPr>
          <w:sz w:val="20"/>
          <w:lang w:val="de-DE"/>
        </w:rPr>
        <w:t xml:space="preserve">ADN </w:t>
      </w:r>
      <w:r w:rsidRPr="00956845">
        <w:rPr>
          <w:sz w:val="20"/>
          <w:lang w:val="de-DE"/>
        </w:rPr>
        <w:t xml:space="preserve">Zulassungszeugnis 001. Das Tankschiff enthält das Gas </w:t>
      </w:r>
      <w:r w:rsidRPr="003656EC">
        <w:rPr>
          <w:sz w:val="20"/>
          <w:lang w:val="de-DE"/>
        </w:rPr>
        <w:t>UN 1011</w:t>
      </w:r>
      <w:r w:rsidR="00DD5648" w:rsidRPr="003656EC">
        <w:rPr>
          <w:sz w:val="20"/>
          <w:lang w:val="de-DE"/>
        </w:rPr>
        <w:t>, n-</w:t>
      </w:r>
      <w:r w:rsidRPr="003656EC">
        <w:rPr>
          <w:sz w:val="20"/>
          <w:lang w:val="de-DE"/>
        </w:rPr>
        <w:t>BUTAN</w:t>
      </w:r>
      <w:r w:rsidRPr="00956845">
        <w:rPr>
          <w:sz w:val="20"/>
          <w:lang w:val="de-DE"/>
        </w:rPr>
        <w:t xml:space="preserve">; der Druck im </w:t>
      </w:r>
      <w:proofErr w:type="spellStart"/>
      <w:r w:rsidRPr="00956845">
        <w:rPr>
          <w:sz w:val="20"/>
          <w:lang w:val="de-DE"/>
        </w:rPr>
        <w:t>Ladetank</w:t>
      </w:r>
      <w:proofErr w:type="spellEnd"/>
      <w:r w:rsidRPr="00956845">
        <w:rPr>
          <w:sz w:val="20"/>
          <w:lang w:val="de-DE"/>
        </w:rPr>
        <w:t xml:space="preserve"> beträgt 0,2 </w:t>
      </w:r>
      <w:proofErr w:type="spellStart"/>
      <w:r w:rsidRPr="00956845">
        <w:rPr>
          <w:sz w:val="20"/>
          <w:lang w:val="de-DE"/>
        </w:rPr>
        <w:t>barü</w:t>
      </w:r>
      <w:proofErr w:type="spellEnd"/>
      <w:r w:rsidRPr="00956845">
        <w:rPr>
          <w:sz w:val="20"/>
          <w:lang w:val="de-DE"/>
        </w:rPr>
        <w:t xml:space="preserve"> (bar Überdruck).</w:t>
      </w:r>
    </w:p>
    <w:p w14:paraId="12C0B61A"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Schiff soll an Terminal</w:t>
      </w:r>
      <w:r w:rsidR="00DD5648" w:rsidRPr="00956845">
        <w:rPr>
          <w:sz w:val="20"/>
          <w:lang w:val="de-DE"/>
        </w:rPr>
        <w:t xml:space="preserve"> </w:t>
      </w:r>
      <w:r w:rsidRPr="00956845">
        <w:rPr>
          <w:sz w:val="20"/>
          <w:lang w:val="de-DE"/>
        </w:rPr>
        <w:t>1 mit der maximalen Menge</w:t>
      </w:r>
      <w:r w:rsidR="00DD5648" w:rsidRPr="00956845">
        <w:rPr>
          <w:sz w:val="20"/>
          <w:lang w:val="de-DE"/>
        </w:rPr>
        <w:t xml:space="preserve"> </w:t>
      </w:r>
      <w:r w:rsidR="00E168A1">
        <w:rPr>
          <w:sz w:val="20"/>
          <w:lang w:val="de-DE"/>
        </w:rPr>
        <w:t>(</w:t>
      </w:r>
      <w:r w:rsidR="00DD5648" w:rsidRPr="00956845">
        <w:rPr>
          <w:sz w:val="20"/>
          <w:lang w:val="de-DE"/>
        </w:rPr>
        <w:t>Stoff aus 3.</w:t>
      </w:r>
      <w:r w:rsidR="00E168A1">
        <w:rPr>
          <w:sz w:val="20"/>
          <w:lang w:val="de-DE"/>
        </w:rPr>
        <w:t>)</w:t>
      </w:r>
      <w:r w:rsidRPr="00956845">
        <w:rPr>
          <w:sz w:val="20"/>
          <w:lang w:val="de-DE"/>
        </w:rPr>
        <w:t xml:space="preserve"> UN </w:t>
      </w:r>
      <w:proofErr w:type="spellStart"/>
      <w:r w:rsidRPr="00956845">
        <w:rPr>
          <w:sz w:val="20"/>
          <w:lang w:val="de-DE"/>
        </w:rPr>
        <w:t>xxxx</w:t>
      </w:r>
      <w:proofErr w:type="spellEnd"/>
      <w:r w:rsidRPr="00956845">
        <w:rPr>
          <w:sz w:val="20"/>
          <w:lang w:val="de-DE"/>
        </w:rPr>
        <w:t xml:space="preserve"> {BENENNUNG}, {Klasse}, {Klassifizierungscode}, {Verpackungsgruppe} beladen und anschließend am Terminal</w:t>
      </w:r>
      <w:r w:rsidR="00DD5648" w:rsidRPr="00956845">
        <w:rPr>
          <w:sz w:val="20"/>
          <w:lang w:val="de-DE"/>
        </w:rPr>
        <w:t xml:space="preserve"> </w:t>
      </w:r>
      <w:r w:rsidRPr="00956845">
        <w:rPr>
          <w:sz w:val="20"/>
          <w:lang w:val="de-DE"/>
        </w:rPr>
        <w:t>2 gelöscht werden.</w:t>
      </w:r>
    </w:p>
    <w:p w14:paraId="0616CB01" w14:textId="77777777" w:rsidR="005A081B" w:rsidRPr="00956845" w:rsidRDefault="005A081B"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b/>
          <w:sz w:val="20"/>
          <w:lang w:val="de-DE"/>
        </w:rPr>
      </w:pPr>
    </w:p>
    <w:p w14:paraId="3376AABF"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b/>
          <w:sz w:val="20"/>
          <w:lang w:val="de-DE"/>
        </w:rPr>
        <w:t>Ladehafen = Terminal</w:t>
      </w:r>
      <w:r w:rsidR="00DD5648" w:rsidRPr="00956845">
        <w:rPr>
          <w:b/>
          <w:sz w:val="20"/>
          <w:lang w:val="de-DE"/>
        </w:rPr>
        <w:t xml:space="preserve"> </w:t>
      </w:r>
      <w:r w:rsidRPr="00956845">
        <w:rPr>
          <w:b/>
          <w:sz w:val="20"/>
          <w:lang w:val="de-DE"/>
        </w:rPr>
        <w:t>1</w:t>
      </w:r>
    </w:p>
    <w:p w14:paraId="6A8142DE"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zu beladende Produkt ist in Kugeltanks gelagert.</w:t>
      </w:r>
    </w:p>
    <w:p w14:paraId="7BEF248C"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Das Terminal kann einen Volumenstrom bis 1000 m</w:t>
      </w:r>
      <w:r w:rsidRPr="00956845">
        <w:rPr>
          <w:sz w:val="20"/>
          <w:vertAlign w:val="superscript"/>
          <w:lang w:val="de-DE"/>
        </w:rPr>
        <w:t>3</w:t>
      </w:r>
      <w:r w:rsidRPr="00956845">
        <w:rPr>
          <w:sz w:val="20"/>
          <w:lang w:val="de-DE"/>
        </w:rPr>
        <w:t>/h</w:t>
      </w:r>
      <w:r w:rsidR="00DD5648" w:rsidRPr="00956845">
        <w:rPr>
          <w:sz w:val="20"/>
          <w:lang w:val="de-DE"/>
        </w:rPr>
        <w:t xml:space="preserve"> Stickstoff</w:t>
      </w:r>
      <w:r w:rsidRPr="00956845">
        <w:rPr>
          <w:sz w:val="20"/>
          <w:lang w:val="de-DE"/>
        </w:rPr>
        <w:t xml:space="preserve"> mit einem maximalen Druck von 5 </w:t>
      </w:r>
      <w:proofErr w:type="spellStart"/>
      <w:r w:rsidRPr="00956845">
        <w:rPr>
          <w:sz w:val="20"/>
          <w:lang w:val="de-DE"/>
        </w:rPr>
        <w:t>barü</w:t>
      </w:r>
      <w:proofErr w:type="spellEnd"/>
      <w:r w:rsidRPr="00956845">
        <w:rPr>
          <w:sz w:val="20"/>
          <w:lang w:val="de-DE"/>
        </w:rPr>
        <w:t xml:space="preserve"> (bar Überdruck) liefern und verfügt über eine Abfackeleinrichtung mit einer Leistung von 1000 m</w:t>
      </w:r>
      <w:r w:rsidRPr="00956845">
        <w:rPr>
          <w:sz w:val="20"/>
          <w:vertAlign w:val="superscript"/>
          <w:lang w:val="de-DE"/>
        </w:rPr>
        <w:t>3</w:t>
      </w:r>
      <w:r w:rsidRPr="00956845">
        <w:rPr>
          <w:sz w:val="20"/>
          <w:lang w:val="de-DE"/>
        </w:rPr>
        <w:t>/h.</w:t>
      </w:r>
    </w:p>
    <w:p w14:paraId="205A1043"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jc w:val="both"/>
        <w:rPr>
          <w:sz w:val="20"/>
          <w:lang w:val="de-DE"/>
        </w:rPr>
      </w:pPr>
      <w:r w:rsidRPr="00956845">
        <w:rPr>
          <w:sz w:val="20"/>
          <w:lang w:val="de-DE"/>
        </w:rPr>
        <w:t>Beim Beladen darf kein Dampf/Gas in die Kugel zurückgedrückt werden.</w:t>
      </w:r>
    </w:p>
    <w:p w14:paraId="3A2EA87E"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Die Laderate des Terminals beträgt 250 m</w:t>
      </w:r>
      <w:r w:rsidRPr="00956845">
        <w:rPr>
          <w:sz w:val="20"/>
          <w:vertAlign w:val="superscript"/>
          <w:lang w:val="de-DE"/>
        </w:rPr>
        <w:t>3</w:t>
      </w:r>
      <w:r w:rsidRPr="00956845">
        <w:rPr>
          <w:sz w:val="20"/>
          <w:lang w:val="de-DE"/>
        </w:rPr>
        <w:t>/h.</w:t>
      </w:r>
    </w:p>
    <w:p w14:paraId="2B02AE8F"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Die Stofftemperatur und die Umgebungstemperatur betragen je 10</w:t>
      </w:r>
      <w:r w:rsidRPr="00956845">
        <w:rPr>
          <w:sz w:val="20"/>
        </w:rPr>
        <w:sym w:font="Symbol" w:char="F0B0"/>
      </w:r>
      <w:r w:rsidRPr="00956845">
        <w:rPr>
          <w:sz w:val="20"/>
          <w:lang w:val="de-DE"/>
        </w:rPr>
        <w:t>C.</w:t>
      </w:r>
    </w:p>
    <w:p w14:paraId="20EF740D" w14:textId="77777777" w:rsidR="005A081B" w:rsidRPr="00956845" w:rsidRDefault="005A081B"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b/>
          <w:sz w:val="20"/>
          <w:lang w:val="de-DE"/>
        </w:rPr>
      </w:pPr>
    </w:p>
    <w:p w14:paraId="1D43D0DF"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b/>
          <w:sz w:val="20"/>
          <w:lang w:val="de-DE"/>
        </w:rPr>
        <w:t>Löschhafen = Terminal 2</w:t>
      </w:r>
    </w:p>
    <w:p w14:paraId="4DB0ACB0"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Das Schiff löscht mit eigenen Pumpen. Es soll möglichst viel gelöscht werden.</w:t>
      </w:r>
    </w:p>
    <w:p w14:paraId="0DDDC630"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Es wird in eine Lagerkugel gelöscht, die schon denselben Stoff enthält. Gasrückführung ist verfügbar.</w:t>
      </w:r>
    </w:p>
    <w:p w14:paraId="1008E8A5"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567"/>
        <w:rPr>
          <w:sz w:val="20"/>
          <w:lang w:val="de-DE"/>
        </w:rPr>
      </w:pPr>
      <w:r w:rsidRPr="00956845">
        <w:rPr>
          <w:sz w:val="20"/>
          <w:lang w:val="de-DE"/>
        </w:rPr>
        <w:t xml:space="preserve">Die Umgebungstemperatur beträgt </w:t>
      </w:r>
      <w:r w:rsidRPr="00956845">
        <w:rPr>
          <w:sz w:val="20"/>
          <w:lang w:val="de-DE"/>
        </w:rPr>
        <w:tab/>
        <w:t>10</w:t>
      </w:r>
      <w:r w:rsidRPr="00956845">
        <w:rPr>
          <w:sz w:val="20"/>
        </w:rPr>
        <w:sym w:font="Symbol" w:char="F0B0"/>
      </w:r>
      <w:r w:rsidRPr="00956845">
        <w:rPr>
          <w:sz w:val="20"/>
          <w:lang w:val="de-DE"/>
        </w:rPr>
        <w:t>C.</w:t>
      </w:r>
    </w:p>
    <w:p w14:paraId="40D1C72D" w14:textId="77777777" w:rsidR="00D713C9" w:rsidRPr="00956845" w:rsidRDefault="00D713C9" w:rsidP="00D713C9">
      <w:pPr>
        <w:tabs>
          <w:tab w:val="left" w:pos="142"/>
          <w:tab w:val="left" w:pos="284"/>
          <w:tab w:val="left" w:pos="851"/>
        </w:tabs>
        <w:spacing w:before="120"/>
        <w:rPr>
          <w:b/>
          <w:sz w:val="20"/>
          <w:lang w:val="de-DE"/>
        </w:rPr>
      </w:pPr>
    </w:p>
    <w:p w14:paraId="4AD2DCE4" w14:textId="77777777" w:rsidR="00D713C9" w:rsidRPr="007E71C4" w:rsidRDefault="00D713C9" w:rsidP="00402039">
      <w:pPr>
        <w:tabs>
          <w:tab w:val="left" w:pos="0"/>
          <w:tab w:val="left" w:pos="540"/>
          <w:tab w:val="left" w:pos="851"/>
        </w:tabs>
        <w:spacing w:before="120"/>
        <w:rPr>
          <w:b/>
          <w:szCs w:val="24"/>
          <w:lang w:val="de-DE"/>
        </w:rPr>
      </w:pPr>
      <w:r w:rsidRPr="00331320">
        <w:rPr>
          <w:b/>
          <w:szCs w:val="24"/>
          <w:lang w:val="de-DE"/>
        </w:rPr>
        <w:br w:type="page"/>
      </w:r>
      <w:r w:rsidR="00323B4B" w:rsidRPr="007E71C4">
        <w:rPr>
          <w:b/>
          <w:szCs w:val="24"/>
          <w:lang w:val="de-DE"/>
        </w:rPr>
        <w:lastRenderedPageBreak/>
        <w:t>2</w:t>
      </w:r>
      <w:r w:rsidR="00402039" w:rsidRPr="007E71C4">
        <w:rPr>
          <w:b/>
          <w:szCs w:val="24"/>
          <w:lang w:val="de-DE"/>
        </w:rPr>
        <w:t>.</w:t>
      </w:r>
      <w:r w:rsidRPr="007E71C4">
        <w:rPr>
          <w:b/>
          <w:szCs w:val="24"/>
          <w:lang w:val="de-DE"/>
        </w:rPr>
        <w:tab/>
        <w:t>Fragen</w:t>
      </w:r>
    </w:p>
    <w:p w14:paraId="167104FA" w14:textId="77777777" w:rsidR="00D713C9" w:rsidRPr="00956845" w:rsidRDefault="00D713C9" w:rsidP="00D713C9">
      <w:pPr>
        <w:tabs>
          <w:tab w:val="left" w:pos="142"/>
          <w:tab w:val="left" w:pos="284"/>
          <w:tab w:val="left" w:pos="851"/>
        </w:tabs>
        <w:spacing w:before="120"/>
        <w:rPr>
          <w:sz w:val="20"/>
          <w:lang w:val="de-DE"/>
        </w:rPr>
      </w:pPr>
      <w:r w:rsidRPr="00956845">
        <w:rPr>
          <w:sz w:val="20"/>
          <w:lang w:val="de-DE"/>
        </w:rPr>
        <w:t>Die Zusammenstellung der Fragen muss der nachfolgenden Aufstellung entsprechen. Dabei ist innerhalb der jeweiligen Teile auf einen logischen Ablauf zu achten.</w:t>
      </w:r>
    </w:p>
    <w:p w14:paraId="08D89EC0" w14:textId="77777777" w:rsidR="00D713C9" w:rsidRPr="00956845" w:rsidRDefault="00D713C9" w:rsidP="00D713C9">
      <w:pPr>
        <w:tabs>
          <w:tab w:val="left" w:pos="540"/>
          <w:tab w:val="left" w:pos="851"/>
          <w:tab w:val="left" w:pos="1134"/>
        </w:tabs>
        <w:jc w:val="center"/>
        <w:rPr>
          <w:b/>
          <w:sz w:val="20"/>
          <w:lang w:val="de-DE"/>
        </w:rPr>
      </w:pPr>
    </w:p>
    <w:p w14:paraId="794EDA81" w14:textId="77777777" w:rsidR="00D713C9" w:rsidRPr="00956845" w:rsidRDefault="00D713C9" w:rsidP="00D713C9">
      <w:pPr>
        <w:widowControl w:val="0"/>
        <w:tabs>
          <w:tab w:val="left" w:pos="-1440"/>
          <w:tab w:val="left" w:pos="-7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sz w:val="20"/>
          <w:u w:val="single"/>
          <w:lang w:val="de-DE"/>
        </w:rPr>
      </w:pPr>
      <w:r w:rsidRPr="00956845">
        <w:rPr>
          <w:b/>
          <w:sz w:val="20"/>
          <w:u w:val="single"/>
          <w:lang w:val="de-DE"/>
        </w:rPr>
        <w:t xml:space="preserve">Teil A </w:t>
      </w:r>
      <w:r w:rsidRPr="00956845">
        <w:rPr>
          <w:b/>
          <w:sz w:val="20"/>
          <w:u w:val="single"/>
          <w:lang w:val="de-DE"/>
        </w:rPr>
        <w:tab/>
        <w:t>Vorbereiten auf das Laden</w:t>
      </w:r>
    </w:p>
    <w:p w14:paraId="61216DE3"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336" w:lineRule="auto"/>
        <w:ind w:left="1134"/>
        <w:jc w:val="both"/>
        <w:rPr>
          <w:sz w:val="20"/>
          <w:lang w:val="de-DE"/>
        </w:rPr>
      </w:pPr>
      <w:r w:rsidRPr="00956845">
        <w:rPr>
          <w:b/>
          <w:sz w:val="20"/>
          <w:lang w:val="de-DE"/>
        </w:rPr>
        <w:t>Allgemeine Fragen:</w:t>
      </w:r>
    </w:p>
    <w:p w14:paraId="5A819460"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zwei Fragen aus A-1, A-2 (a oder b) und A-3 auswählen</w:t>
      </w:r>
    </w:p>
    <w:p w14:paraId="38260AD5"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w:t>
      </w:r>
      <w:r w:rsidRPr="00956845">
        <w:rPr>
          <w:b/>
          <w:sz w:val="20"/>
          <w:lang w:val="de-DE"/>
        </w:rPr>
        <w:t>Bem.</w:t>
      </w:r>
      <w:r w:rsidRPr="00956845">
        <w:rPr>
          <w:sz w:val="20"/>
          <w:lang w:val="de-DE"/>
        </w:rPr>
        <w:t xml:space="preserve"> für Situation 01: Frage A-2a, für Situation 02: Frage A-2b)</w:t>
      </w:r>
    </w:p>
    <w:p w14:paraId="267A4CB2"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b/>
          <w:sz w:val="20"/>
          <w:lang w:val="de-DE"/>
        </w:rPr>
      </w:pPr>
      <w:r w:rsidRPr="00956845">
        <w:rPr>
          <w:b/>
          <w:sz w:val="20"/>
          <w:lang w:val="de-DE"/>
        </w:rPr>
        <w:t>Stoffspezifische Fragen:</w:t>
      </w:r>
    </w:p>
    <w:p w14:paraId="3CDD0ECC" w14:textId="77777777" w:rsidR="00D713C9" w:rsidRPr="00956845" w:rsidRDefault="00D713C9" w:rsidP="00D713C9">
      <w:pPr>
        <w:widowControl w:val="0"/>
        <w:tabs>
          <w:tab w:val="left" w:pos="-1440"/>
          <w:tab w:val="left" w:pos="-720"/>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eine Frage aus den Fragen A-4/1 bis A-4/6 auswählen</w:t>
      </w:r>
    </w:p>
    <w:p w14:paraId="078D828D"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0"/>
          <w:lang w:val="de-DE"/>
        </w:rPr>
      </w:pPr>
    </w:p>
    <w:p w14:paraId="5AD617EA" w14:textId="77777777" w:rsidR="00D713C9" w:rsidRPr="00956845" w:rsidRDefault="00D713C9" w:rsidP="00D713C9">
      <w:pPr>
        <w:widowControl w:val="0"/>
        <w:tabs>
          <w:tab w:val="left" w:pos="-1440"/>
          <w:tab w:val="left" w:pos="-7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b/>
          <w:sz w:val="20"/>
          <w:u w:val="single"/>
          <w:lang w:val="de-DE"/>
        </w:rPr>
      </w:pPr>
      <w:r w:rsidRPr="00956845">
        <w:rPr>
          <w:b/>
          <w:sz w:val="20"/>
          <w:u w:val="single"/>
          <w:lang w:val="de-DE"/>
        </w:rPr>
        <w:t xml:space="preserve">Teil B </w:t>
      </w:r>
      <w:r w:rsidRPr="00956845">
        <w:rPr>
          <w:b/>
          <w:sz w:val="20"/>
          <w:u w:val="single"/>
          <w:lang w:val="de-DE"/>
        </w:rPr>
        <w:tab/>
        <w:t>Spülen der Ladetanks</w:t>
      </w:r>
    </w:p>
    <w:p w14:paraId="62604ACA"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drei Fragen, beliebig aus B-1 bis B-10 auswählen</w:t>
      </w:r>
    </w:p>
    <w:p w14:paraId="23221EF8" w14:textId="77777777" w:rsidR="00D713C9" w:rsidRPr="00956845" w:rsidRDefault="00D713C9" w:rsidP="00D713C9">
      <w:pPr>
        <w:widowControl w:val="0"/>
        <w:tabs>
          <w:tab w:val="left" w:pos="-1440"/>
          <w:tab w:val="left" w:pos="-7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b/>
          <w:sz w:val="20"/>
          <w:u w:val="single"/>
          <w:lang w:val="de-DE"/>
        </w:rPr>
      </w:pPr>
      <w:r w:rsidRPr="00956845">
        <w:rPr>
          <w:b/>
          <w:sz w:val="20"/>
          <w:u w:val="single"/>
          <w:lang w:val="de-DE"/>
        </w:rPr>
        <w:t xml:space="preserve">Teil C </w:t>
      </w:r>
      <w:r w:rsidRPr="00956845">
        <w:rPr>
          <w:b/>
          <w:sz w:val="20"/>
          <w:u w:val="single"/>
          <w:lang w:val="de-DE"/>
        </w:rPr>
        <w:tab/>
        <w:t>Laden</w:t>
      </w:r>
    </w:p>
    <w:p w14:paraId="6F0AE609"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336" w:lineRule="auto"/>
        <w:ind w:left="1134"/>
        <w:jc w:val="both"/>
        <w:rPr>
          <w:b/>
          <w:sz w:val="20"/>
          <w:lang w:val="de-DE"/>
        </w:rPr>
      </w:pPr>
      <w:r w:rsidRPr="00956845">
        <w:rPr>
          <w:b/>
          <w:sz w:val="20"/>
          <w:lang w:val="de-DE"/>
        </w:rPr>
        <w:t>Allgemeine Frage:</w:t>
      </w:r>
    </w:p>
    <w:p w14:paraId="1027CE39"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eine Frage, C-1</w:t>
      </w:r>
    </w:p>
    <w:p w14:paraId="621F2A36"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drei Fragen, beliebig aus C-2 bis C-10 auswählen</w:t>
      </w:r>
    </w:p>
    <w:p w14:paraId="60A33AB9"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418" w:hanging="284"/>
        <w:rPr>
          <w:sz w:val="20"/>
          <w:lang w:val="de-DE"/>
        </w:rPr>
      </w:pPr>
      <w:r w:rsidRPr="00956845">
        <w:rPr>
          <w:sz w:val="20"/>
          <w:lang w:val="de-DE"/>
        </w:rPr>
        <w:tab/>
        <w:t>(</w:t>
      </w:r>
      <w:r w:rsidRPr="00956845">
        <w:rPr>
          <w:b/>
          <w:sz w:val="20"/>
          <w:lang w:val="de-DE"/>
        </w:rPr>
        <w:t>Bem.</w:t>
      </w:r>
      <w:r w:rsidRPr="00956845">
        <w:rPr>
          <w:sz w:val="20"/>
          <w:lang w:val="de-DE"/>
        </w:rPr>
        <w:t xml:space="preserve"> Es dürfen C-3 und C-4, beziehungsweise C-7 und C-8, nicht gleichzeitig in der gleichen Prüfung gestellt werden. Das heißt entweder C-3 oder C-4, und entweder C-7 oder C-8. Die Frage C-8 nicht bei den Stoffen BUTA-1,3-DIEN, STABILISIERT oder VINYLCHLORID.)</w:t>
      </w:r>
    </w:p>
    <w:p w14:paraId="7110B4A1"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0"/>
          <w:lang w:val="de-DE"/>
        </w:rPr>
      </w:pPr>
    </w:p>
    <w:p w14:paraId="28EE7422" w14:textId="77777777" w:rsidR="00D713C9" w:rsidRPr="00956845" w:rsidRDefault="00D713C9" w:rsidP="00D713C9">
      <w:pPr>
        <w:widowControl w:val="0"/>
        <w:tabs>
          <w:tab w:val="left" w:pos="-1440"/>
          <w:tab w:val="left" w:pos="-7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b/>
          <w:sz w:val="20"/>
          <w:u w:val="single"/>
          <w:lang w:val="de-DE"/>
        </w:rPr>
      </w:pPr>
      <w:r w:rsidRPr="00956845">
        <w:rPr>
          <w:b/>
          <w:sz w:val="20"/>
          <w:u w:val="single"/>
          <w:lang w:val="de-DE"/>
        </w:rPr>
        <w:t xml:space="preserve">Teil D </w:t>
      </w:r>
      <w:r w:rsidRPr="00956845">
        <w:rPr>
          <w:b/>
          <w:sz w:val="20"/>
          <w:u w:val="single"/>
          <w:lang w:val="de-DE"/>
        </w:rPr>
        <w:tab/>
        <w:t>Ladungsberechnung</w:t>
      </w:r>
    </w:p>
    <w:p w14:paraId="5EEA088D"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drei Berechnungen, D-1 bis D-3 auswählen</w:t>
      </w:r>
    </w:p>
    <w:p w14:paraId="5356FF02" w14:textId="77777777" w:rsidR="00D713C9" w:rsidRPr="00956845"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0"/>
          <w:lang w:val="de-DE"/>
        </w:rPr>
      </w:pPr>
    </w:p>
    <w:p w14:paraId="4B81DE3F" w14:textId="77777777" w:rsidR="00D713C9" w:rsidRPr="00956845" w:rsidRDefault="00D713C9" w:rsidP="00D713C9">
      <w:pPr>
        <w:widowControl w:val="0"/>
        <w:tabs>
          <w:tab w:val="left" w:pos="-1440"/>
          <w:tab w:val="left" w:pos="-7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b/>
          <w:sz w:val="20"/>
          <w:u w:val="single"/>
          <w:lang w:val="de-DE"/>
        </w:rPr>
      </w:pPr>
      <w:r w:rsidRPr="00956845">
        <w:rPr>
          <w:b/>
          <w:sz w:val="20"/>
          <w:u w:val="single"/>
          <w:lang w:val="de-DE"/>
        </w:rPr>
        <w:t xml:space="preserve">Teil E </w:t>
      </w:r>
      <w:r w:rsidRPr="00956845">
        <w:rPr>
          <w:b/>
          <w:sz w:val="20"/>
          <w:u w:val="single"/>
          <w:lang w:val="de-DE"/>
        </w:rPr>
        <w:tab/>
        <w:t>Löschen</w:t>
      </w:r>
    </w:p>
    <w:p w14:paraId="5037EDA7" w14:textId="77777777" w:rsidR="00D713C9" w:rsidRPr="00956845"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zwei Fragen, E-1 und E-2 auswählen</w:t>
      </w:r>
    </w:p>
    <w:p w14:paraId="0CA5068C" w14:textId="77777777" w:rsidR="00D713C9" w:rsidRPr="00956845" w:rsidRDefault="00D713C9" w:rsidP="00D713C9">
      <w:pPr>
        <w:tabs>
          <w:tab w:val="left" w:pos="142"/>
          <w:tab w:val="left" w:pos="284"/>
          <w:tab w:val="left" w:pos="851"/>
        </w:tabs>
        <w:spacing w:before="120"/>
        <w:rPr>
          <w:b/>
          <w:sz w:val="20"/>
          <w:lang w:val="de-DE"/>
        </w:rPr>
      </w:pPr>
    </w:p>
    <w:p w14:paraId="31F8EB66" w14:textId="77777777" w:rsidR="00D713C9" w:rsidRPr="007E71C4" w:rsidRDefault="00323B4B" w:rsidP="00402039">
      <w:pPr>
        <w:tabs>
          <w:tab w:val="left" w:pos="0"/>
          <w:tab w:val="left" w:pos="540"/>
          <w:tab w:val="left" w:pos="851"/>
        </w:tabs>
        <w:spacing w:before="120"/>
        <w:rPr>
          <w:b/>
          <w:szCs w:val="24"/>
          <w:lang w:val="de-DE"/>
        </w:rPr>
      </w:pPr>
      <w:r w:rsidRPr="007E71C4">
        <w:rPr>
          <w:b/>
          <w:szCs w:val="24"/>
          <w:lang w:val="de-DE"/>
        </w:rPr>
        <w:t>3</w:t>
      </w:r>
      <w:r w:rsidR="00402039" w:rsidRPr="007E71C4">
        <w:rPr>
          <w:b/>
          <w:szCs w:val="24"/>
          <w:lang w:val="de-DE"/>
        </w:rPr>
        <w:t>.</w:t>
      </w:r>
      <w:r w:rsidR="00D713C9" w:rsidRPr="007E71C4">
        <w:rPr>
          <w:b/>
          <w:szCs w:val="24"/>
          <w:lang w:val="de-DE"/>
        </w:rPr>
        <w:tab/>
        <w:t>Stoffeigenschaften</w:t>
      </w:r>
    </w:p>
    <w:p w14:paraId="356B66EC" w14:textId="77777777" w:rsidR="00D713C9" w:rsidRPr="00956845" w:rsidRDefault="00D713C9" w:rsidP="00D713C9">
      <w:pPr>
        <w:tabs>
          <w:tab w:val="left" w:pos="142"/>
          <w:tab w:val="left" w:pos="284"/>
          <w:tab w:val="left" w:pos="851"/>
        </w:tabs>
        <w:spacing w:before="120"/>
        <w:rPr>
          <w:sz w:val="20"/>
          <w:lang w:val="de-DE"/>
        </w:rPr>
      </w:pPr>
      <w:r w:rsidRPr="00956845">
        <w:rPr>
          <w:sz w:val="20"/>
          <w:lang w:val="de-DE"/>
        </w:rPr>
        <w:t xml:space="preserve">Aus der folgenden Zusammenstellung der Stoffe muss </w:t>
      </w:r>
      <w:r w:rsidRPr="00956845">
        <w:rPr>
          <w:b/>
          <w:sz w:val="20"/>
          <w:lang w:val="de-DE"/>
        </w:rPr>
        <w:t>ein</w:t>
      </w:r>
      <w:r w:rsidRPr="00956845">
        <w:rPr>
          <w:sz w:val="20"/>
          <w:lang w:val="de-DE"/>
        </w:rPr>
        <w:t xml:space="preserve"> Blatt mit den Stoffeigenschaften ausgewählt werden.</w:t>
      </w:r>
    </w:p>
    <w:p w14:paraId="74582E6B" w14:textId="77777777" w:rsidR="00D713C9" w:rsidRPr="00956845" w:rsidRDefault="00D713C9" w:rsidP="00D713C9">
      <w:pPr>
        <w:tabs>
          <w:tab w:val="left" w:pos="142"/>
          <w:tab w:val="left" w:pos="284"/>
          <w:tab w:val="left" w:pos="851"/>
        </w:tabs>
        <w:spacing w:before="120"/>
        <w:rPr>
          <w:sz w:val="20"/>
          <w:lang w:val="de-DE"/>
        </w:rPr>
      </w:pPr>
    </w:p>
    <w:p w14:paraId="75F9B208" w14:textId="77777777" w:rsidR="00D713C9"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331320">
        <w:rPr>
          <w:lang w:val="de-DE"/>
        </w:rPr>
        <w:br w:type="page"/>
      </w:r>
      <w:r w:rsidRPr="00EF6354">
        <w:rPr>
          <w:sz w:val="22"/>
          <w:szCs w:val="22"/>
          <w:lang w:val="de-DE"/>
        </w:rPr>
        <w:t>Stoffeigenschaften PROPAN</w:t>
      </w:r>
    </w:p>
    <w:p w14:paraId="072FE428"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331320" w14:paraId="113A4A1A" w14:textId="77777777">
        <w:tc>
          <w:tcPr>
            <w:tcW w:w="4606" w:type="dxa"/>
          </w:tcPr>
          <w:p w14:paraId="535080C3" w14:textId="77777777" w:rsidR="00D713C9" w:rsidRPr="00EF6354" w:rsidRDefault="00D713C9" w:rsidP="00D713C9">
            <w:pPr>
              <w:rPr>
                <w:sz w:val="22"/>
                <w:szCs w:val="22"/>
              </w:rPr>
            </w:pPr>
            <w:r w:rsidRPr="00EF6354">
              <w:rPr>
                <w:sz w:val="22"/>
                <w:szCs w:val="22"/>
              </w:rPr>
              <w:t xml:space="preserve">Name: </w:t>
            </w:r>
            <w:r w:rsidRPr="00EF6354">
              <w:rPr>
                <w:b/>
                <w:sz w:val="22"/>
                <w:szCs w:val="22"/>
              </w:rPr>
              <w:t xml:space="preserve">     PROPAN</w:t>
            </w:r>
          </w:p>
        </w:tc>
        <w:tc>
          <w:tcPr>
            <w:tcW w:w="4606" w:type="dxa"/>
          </w:tcPr>
          <w:p w14:paraId="52689573" w14:textId="77777777" w:rsidR="00D713C9" w:rsidRPr="00331320" w:rsidRDefault="00D713C9" w:rsidP="00D713C9">
            <w:r w:rsidRPr="00331320">
              <w:t xml:space="preserve">UN-Nummer:       </w:t>
            </w:r>
            <w:r w:rsidRPr="00331320">
              <w:rPr>
                <w:b/>
              </w:rPr>
              <w:t>1978</w:t>
            </w:r>
          </w:p>
        </w:tc>
      </w:tr>
      <w:tr w:rsidR="00D713C9" w:rsidRPr="00331320" w14:paraId="6CB73167" w14:textId="77777777">
        <w:tc>
          <w:tcPr>
            <w:tcW w:w="4606" w:type="dxa"/>
          </w:tcPr>
          <w:p w14:paraId="04397B73" w14:textId="77777777" w:rsidR="00D713C9" w:rsidRPr="00EF6354" w:rsidRDefault="00D713C9" w:rsidP="00D713C9">
            <w:pPr>
              <w:rPr>
                <w:sz w:val="22"/>
                <w:szCs w:val="22"/>
              </w:rPr>
            </w:pPr>
            <w:r w:rsidRPr="00EF6354">
              <w:rPr>
                <w:sz w:val="22"/>
                <w:szCs w:val="22"/>
              </w:rPr>
              <w:t xml:space="preserve">Formel:  </w:t>
            </w:r>
            <w:r w:rsidRPr="00EF6354">
              <w:rPr>
                <w:b/>
                <w:sz w:val="22"/>
                <w:szCs w:val="22"/>
              </w:rPr>
              <w:t xml:space="preserve"> C</w:t>
            </w:r>
            <w:r w:rsidRPr="00EF6354">
              <w:rPr>
                <w:b/>
                <w:sz w:val="22"/>
                <w:szCs w:val="22"/>
                <w:vertAlign w:val="subscript"/>
              </w:rPr>
              <w:t>3</w:t>
            </w:r>
            <w:r w:rsidRPr="00EF6354">
              <w:rPr>
                <w:b/>
                <w:sz w:val="22"/>
                <w:szCs w:val="22"/>
              </w:rPr>
              <w:t>H</w:t>
            </w:r>
            <w:r w:rsidRPr="00EF6354">
              <w:rPr>
                <w:b/>
                <w:sz w:val="22"/>
                <w:szCs w:val="22"/>
                <w:vertAlign w:val="subscript"/>
              </w:rPr>
              <w:t>8</w:t>
            </w:r>
          </w:p>
        </w:tc>
        <w:tc>
          <w:tcPr>
            <w:tcW w:w="4606" w:type="dxa"/>
          </w:tcPr>
          <w:p w14:paraId="2C41A081" w14:textId="77777777" w:rsidR="00D713C9" w:rsidRPr="00331320" w:rsidRDefault="00D713C9" w:rsidP="00D713C9"/>
        </w:tc>
      </w:tr>
      <w:tr w:rsidR="00D713C9" w:rsidRPr="00331320" w14:paraId="700EC5B4" w14:textId="77777777">
        <w:tc>
          <w:tcPr>
            <w:tcW w:w="4606" w:type="dxa"/>
          </w:tcPr>
          <w:p w14:paraId="4AEF33A1"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- 42 </w:t>
            </w:r>
            <w:r w:rsidRPr="00EF6354">
              <w:rPr>
                <w:b/>
                <w:sz w:val="22"/>
                <w:szCs w:val="22"/>
              </w:rPr>
              <w:sym w:font="Symbol" w:char="F0B0"/>
            </w:r>
            <w:r w:rsidRPr="00EF6354">
              <w:rPr>
                <w:b/>
                <w:sz w:val="22"/>
                <w:szCs w:val="22"/>
              </w:rPr>
              <w:t>C</w:t>
            </w:r>
          </w:p>
        </w:tc>
        <w:tc>
          <w:tcPr>
            <w:tcW w:w="4606" w:type="dxa"/>
          </w:tcPr>
          <w:p w14:paraId="559C8107" w14:textId="77777777" w:rsidR="00D713C9" w:rsidRPr="00331320" w:rsidRDefault="00D713C9" w:rsidP="00D713C9">
            <w:pPr>
              <w:rPr>
                <w:lang w:val="fr-FR"/>
              </w:rPr>
            </w:pPr>
            <w:proofErr w:type="spellStart"/>
            <w:r w:rsidRPr="00331320">
              <w:rPr>
                <w:lang w:val="fr-FR"/>
              </w:rPr>
              <w:t>Molare</w:t>
            </w:r>
            <w:proofErr w:type="spellEnd"/>
            <w:r w:rsidRPr="00331320">
              <w:rPr>
                <w:lang w:val="fr-FR"/>
              </w:rPr>
              <w:t xml:space="preserve"> Masse: </w:t>
            </w:r>
            <w:r w:rsidRPr="00331320">
              <w:rPr>
                <w:b/>
                <w:i/>
                <w:lang w:val="fr-FR"/>
              </w:rPr>
              <w:t>M</w:t>
            </w:r>
            <w:r w:rsidRPr="00331320">
              <w:rPr>
                <w:b/>
                <w:lang w:val="fr-FR"/>
              </w:rPr>
              <w:t xml:space="preserve"> = 44    (44,096)</w:t>
            </w:r>
          </w:p>
        </w:tc>
      </w:tr>
      <w:tr w:rsidR="00D713C9" w:rsidRPr="00331320" w14:paraId="172232AD" w14:textId="77777777">
        <w:tc>
          <w:tcPr>
            <w:tcW w:w="4606" w:type="dxa"/>
          </w:tcPr>
          <w:p w14:paraId="01C37445"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1,53</w:t>
            </w:r>
          </w:p>
        </w:tc>
        <w:tc>
          <w:tcPr>
            <w:tcW w:w="4606" w:type="dxa"/>
          </w:tcPr>
          <w:p w14:paraId="42502181" w14:textId="77777777" w:rsidR="00D713C9" w:rsidRPr="00331320" w:rsidRDefault="00D713C9" w:rsidP="00D713C9"/>
        </w:tc>
      </w:tr>
      <w:tr w:rsidR="009F475C" w:rsidRPr="009078E7" w14:paraId="6C3FB154" w14:textId="77777777">
        <w:tc>
          <w:tcPr>
            <w:tcW w:w="9212" w:type="dxa"/>
            <w:gridSpan w:val="2"/>
          </w:tcPr>
          <w:p w14:paraId="15FED50B"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1,7 – 10,8</w:t>
            </w:r>
          </w:p>
        </w:tc>
      </w:tr>
      <w:tr w:rsidR="00D713C9" w:rsidRPr="00331320" w14:paraId="08772F3B" w14:textId="77777777">
        <w:tc>
          <w:tcPr>
            <w:tcW w:w="4606" w:type="dxa"/>
          </w:tcPr>
          <w:p w14:paraId="6282D568"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 470 </w:t>
            </w:r>
            <w:r w:rsidRPr="00EF6354">
              <w:rPr>
                <w:b/>
                <w:sz w:val="22"/>
                <w:szCs w:val="22"/>
              </w:rPr>
              <w:sym w:font="Symbol" w:char="F0B0"/>
            </w:r>
            <w:r w:rsidRPr="00EF6354">
              <w:rPr>
                <w:b/>
                <w:sz w:val="22"/>
                <w:szCs w:val="22"/>
              </w:rPr>
              <w:t>C</w:t>
            </w:r>
          </w:p>
        </w:tc>
        <w:tc>
          <w:tcPr>
            <w:tcW w:w="4606" w:type="dxa"/>
          </w:tcPr>
          <w:p w14:paraId="5041D437" w14:textId="77777777" w:rsidR="00D713C9" w:rsidRPr="00331320" w:rsidRDefault="00D713C9" w:rsidP="00D713C9">
            <w:r w:rsidRPr="00331320">
              <w:t>Kritische Temperatur:</w:t>
            </w:r>
            <w:r w:rsidRPr="00331320">
              <w:rPr>
                <w:b/>
              </w:rPr>
              <w:t xml:space="preserve">   96,8 </w:t>
            </w:r>
            <w:r w:rsidRPr="00331320">
              <w:rPr>
                <w:b/>
              </w:rPr>
              <w:sym w:font="Symbol" w:char="F0B0"/>
            </w:r>
            <w:r w:rsidRPr="00331320">
              <w:rPr>
                <w:b/>
              </w:rPr>
              <w:t>C</w:t>
            </w:r>
          </w:p>
        </w:tc>
      </w:tr>
      <w:tr w:rsidR="00D713C9" w:rsidRPr="00331320" w14:paraId="2A87FB38" w14:textId="77777777">
        <w:tc>
          <w:tcPr>
            <w:tcW w:w="4606" w:type="dxa"/>
          </w:tcPr>
          <w:p w14:paraId="5F5B9777" w14:textId="77777777" w:rsidR="00D713C9" w:rsidRPr="00EF6354" w:rsidRDefault="00D713C9" w:rsidP="00D713C9">
            <w:pPr>
              <w:rPr>
                <w:sz w:val="22"/>
                <w:szCs w:val="22"/>
              </w:rPr>
            </w:pPr>
            <w:r w:rsidRPr="00EF6354">
              <w:rPr>
                <w:sz w:val="22"/>
                <w:szCs w:val="22"/>
              </w:rPr>
              <w:t xml:space="preserve">AGW-Wert:  </w:t>
            </w:r>
            <w:r w:rsidRPr="00EF6354">
              <w:rPr>
                <w:b/>
                <w:sz w:val="22"/>
                <w:szCs w:val="22"/>
              </w:rPr>
              <w:t>1000 ppm</w:t>
            </w:r>
          </w:p>
        </w:tc>
        <w:tc>
          <w:tcPr>
            <w:tcW w:w="4606" w:type="dxa"/>
          </w:tcPr>
          <w:p w14:paraId="57CE9070" w14:textId="77777777" w:rsidR="00D713C9" w:rsidRPr="00331320" w:rsidRDefault="00D713C9" w:rsidP="00D713C9"/>
        </w:tc>
      </w:tr>
    </w:tbl>
    <w:p w14:paraId="3DBD67B7" w14:textId="77777777" w:rsidR="00D713C9" w:rsidRDefault="00D713C9" w:rsidP="00D713C9"/>
    <w:p w14:paraId="26409F30" w14:textId="77777777" w:rsidR="00956845" w:rsidRDefault="00956845" w:rsidP="00D713C9"/>
    <w:p w14:paraId="1827C7C3" w14:textId="77777777" w:rsidR="00956845" w:rsidRPr="00331320" w:rsidRDefault="00956845" w:rsidP="00D713C9"/>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006AF123" w14:textId="77777777">
        <w:tc>
          <w:tcPr>
            <w:tcW w:w="9212" w:type="dxa"/>
            <w:gridSpan w:val="4"/>
          </w:tcPr>
          <w:p w14:paraId="492736B7" w14:textId="77777777" w:rsidR="00D713C9" w:rsidRPr="007536CE" w:rsidRDefault="00D713C9" w:rsidP="00D713C9">
            <w:pPr>
              <w:jc w:val="center"/>
              <w:rPr>
                <w:sz w:val="20"/>
              </w:rPr>
            </w:pPr>
            <w:r w:rsidRPr="007536CE">
              <w:rPr>
                <w:sz w:val="20"/>
              </w:rPr>
              <w:t>Dampf/Flüssigkeit Gleichgewichte</w:t>
            </w:r>
          </w:p>
        </w:tc>
      </w:tr>
      <w:tr w:rsidR="00D713C9" w:rsidRPr="007536CE" w14:paraId="3D40BC23" w14:textId="77777777">
        <w:tc>
          <w:tcPr>
            <w:tcW w:w="2303" w:type="dxa"/>
            <w:tcBorders>
              <w:top w:val="nil"/>
              <w:bottom w:val="nil"/>
            </w:tcBorders>
          </w:tcPr>
          <w:p w14:paraId="21B17959"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30891690"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16335F6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4BDECBE4"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10AE3FCB" w14:textId="77777777">
        <w:tc>
          <w:tcPr>
            <w:tcW w:w="2303" w:type="dxa"/>
            <w:tcBorders>
              <w:top w:val="single" w:sz="12" w:space="0" w:color="auto"/>
            </w:tcBorders>
          </w:tcPr>
          <w:p w14:paraId="777E65D3"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47154B0F" w14:textId="77777777" w:rsidR="00D713C9" w:rsidRPr="007536CE" w:rsidRDefault="00D713C9" w:rsidP="00D713C9">
            <w:pPr>
              <w:jc w:val="center"/>
              <w:rPr>
                <w:sz w:val="20"/>
              </w:rPr>
            </w:pPr>
            <w:r w:rsidRPr="007536CE">
              <w:rPr>
                <w:sz w:val="20"/>
              </w:rPr>
              <w:t>3,45</w:t>
            </w:r>
          </w:p>
        </w:tc>
        <w:tc>
          <w:tcPr>
            <w:tcW w:w="2303" w:type="dxa"/>
            <w:tcBorders>
              <w:top w:val="single" w:sz="12" w:space="0" w:color="auto"/>
            </w:tcBorders>
          </w:tcPr>
          <w:p w14:paraId="16ED5E96" w14:textId="77777777" w:rsidR="00D713C9" w:rsidRPr="007536CE" w:rsidRDefault="00D713C9" w:rsidP="00D713C9">
            <w:pPr>
              <w:jc w:val="center"/>
              <w:rPr>
                <w:sz w:val="20"/>
              </w:rPr>
            </w:pPr>
            <w:r w:rsidRPr="007536CE">
              <w:rPr>
                <w:sz w:val="20"/>
              </w:rPr>
              <w:t>541,9</w:t>
            </w:r>
          </w:p>
        </w:tc>
        <w:tc>
          <w:tcPr>
            <w:tcW w:w="2303" w:type="dxa"/>
            <w:tcBorders>
              <w:top w:val="single" w:sz="12" w:space="0" w:color="auto"/>
            </w:tcBorders>
          </w:tcPr>
          <w:p w14:paraId="2B5255B1" w14:textId="77777777" w:rsidR="00D713C9" w:rsidRPr="007536CE" w:rsidRDefault="00D713C9" w:rsidP="00D713C9">
            <w:pPr>
              <w:jc w:val="center"/>
              <w:rPr>
                <w:sz w:val="20"/>
              </w:rPr>
            </w:pPr>
            <w:r w:rsidRPr="007536CE">
              <w:rPr>
                <w:sz w:val="20"/>
              </w:rPr>
              <w:t>7,54</w:t>
            </w:r>
          </w:p>
        </w:tc>
      </w:tr>
      <w:tr w:rsidR="00D713C9" w:rsidRPr="007536CE" w14:paraId="19CBFF18" w14:textId="77777777">
        <w:tc>
          <w:tcPr>
            <w:tcW w:w="2303" w:type="dxa"/>
            <w:tcBorders>
              <w:top w:val="nil"/>
            </w:tcBorders>
          </w:tcPr>
          <w:p w14:paraId="07D21615" w14:textId="77777777" w:rsidR="00D713C9" w:rsidRPr="007536CE" w:rsidRDefault="00D713C9" w:rsidP="00D713C9">
            <w:pPr>
              <w:jc w:val="center"/>
              <w:rPr>
                <w:sz w:val="20"/>
              </w:rPr>
            </w:pPr>
            <w:r w:rsidRPr="007536CE">
              <w:rPr>
                <w:sz w:val="20"/>
              </w:rPr>
              <w:t>- 5</w:t>
            </w:r>
          </w:p>
        </w:tc>
        <w:tc>
          <w:tcPr>
            <w:tcW w:w="2303" w:type="dxa"/>
            <w:tcBorders>
              <w:top w:val="nil"/>
            </w:tcBorders>
          </w:tcPr>
          <w:p w14:paraId="21A5D41C" w14:textId="77777777" w:rsidR="00D713C9" w:rsidRPr="007536CE" w:rsidRDefault="00D713C9" w:rsidP="00D713C9">
            <w:pPr>
              <w:jc w:val="center"/>
              <w:rPr>
                <w:sz w:val="20"/>
              </w:rPr>
            </w:pPr>
            <w:r w:rsidRPr="007536CE">
              <w:rPr>
                <w:sz w:val="20"/>
              </w:rPr>
              <w:t>4,06</w:t>
            </w:r>
          </w:p>
        </w:tc>
        <w:tc>
          <w:tcPr>
            <w:tcW w:w="2303" w:type="dxa"/>
            <w:tcBorders>
              <w:top w:val="nil"/>
            </w:tcBorders>
          </w:tcPr>
          <w:p w14:paraId="71C6FDA7" w14:textId="77777777" w:rsidR="00D713C9" w:rsidRPr="007536CE" w:rsidRDefault="00D713C9" w:rsidP="00D713C9">
            <w:pPr>
              <w:jc w:val="center"/>
              <w:rPr>
                <w:sz w:val="20"/>
              </w:rPr>
            </w:pPr>
            <w:r w:rsidRPr="007536CE">
              <w:rPr>
                <w:sz w:val="20"/>
              </w:rPr>
              <w:t>535,4</w:t>
            </w:r>
          </w:p>
        </w:tc>
        <w:tc>
          <w:tcPr>
            <w:tcW w:w="2303" w:type="dxa"/>
            <w:tcBorders>
              <w:top w:val="nil"/>
            </w:tcBorders>
          </w:tcPr>
          <w:p w14:paraId="79FDD471" w14:textId="77777777" w:rsidR="00D713C9" w:rsidRPr="007536CE" w:rsidRDefault="00D713C9" w:rsidP="00D713C9">
            <w:pPr>
              <w:jc w:val="center"/>
              <w:rPr>
                <w:sz w:val="20"/>
              </w:rPr>
            </w:pPr>
            <w:r w:rsidRPr="007536CE">
              <w:rPr>
                <w:sz w:val="20"/>
              </w:rPr>
              <w:t>8,81</w:t>
            </w:r>
          </w:p>
        </w:tc>
      </w:tr>
      <w:tr w:rsidR="00D713C9" w:rsidRPr="007536CE" w14:paraId="12BEE6A4" w14:textId="77777777">
        <w:tc>
          <w:tcPr>
            <w:tcW w:w="2303" w:type="dxa"/>
          </w:tcPr>
          <w:p w14:paraId="420601ED" w14:textId="77777777" w:rsidR="00D713C9" w:rsidRPr="007536CE" w:rsidRDefault="00D713C9" w:rsidP="00D713C9">
            <w:pPr>
              <w:jc w:val="center"/>
              <w:rPr>
                <w:sz w:val="20"/>
              </w:rPr>
            </w:pPr>
            <w:r w:rsidRPr="007536CE">
              <w:rPr>
                <w:sz w:val="20"/>
              </w:rPr>
              <w:t>0</w:t>
            </w:r>
          </w:p>
        </w:tc>
        <w:tc>
          <w:tcPr>
            <w:tcW w:w="2303" w:type="dxa"/>
          </w:tcPr>
          <w:p w14:paraId="7B84C280" w14:textId="77777777" w:rsidR="00D713C9" w:rsidRPr="007536CE" w:rsidRDefault="00D713C9" w:rsidP="00D713C9">
            <w:pPr>
              <w:jc w:val="center"/>
              <w:rPr>
                <w:sz w:val="20"/>
              </w:rPr>
            </w:pPr>
            <w:r w:rsidRPr="007536CE">
              <w:rPr>
                <w:sz w:val="20"/>
              </w:rPr>
              <w:t>4,74</w:t>
            </w:r>
          </w:p>
        </w:tc>
        <w:tc>
          <w:tcPr>
            <w:tcW w:w="2303" w:type="dxa"/>
          </w:tcPr>
          <w:p w14:paraId="2F26ADCC" w14:textId="77777777" w:rsidR="00D713C9" w:rsidRPr="007536CE" w:rsidRDefault="00D713C9" w:rsidP="00D713C9">
            <w:pPr>
              <w:jc w:val="center"/>
              <w:rPr>
                <w:sz w:val="20"/>
              </w:rPr>
            </w:pPr>
            <w:r w:rsidRPr="007536CE">
              <w:rPr>
                <w:sz w:val="20"/>
              </w:rPr>
              <w:t>528,7</w:t>
            </w:r>
          </w:p>
        </w:tc>
        <w:tc>
          <w:tcPr>
            <w:tcW w:w="2303" w:type="dxa"/>
          </w:tcPr>
          <w:p w14:paraId="79E64A57" w14:textId="77777777" w:rsidR="00D713C9" w:rsidRPr="007536CE" w:rsidRDefault="00D713C9" w:rsidP="00D713C9">
            <w:pPr>
              <w:jc w:val="center"/>
              <w:rPr>
                <w:sz w:val="20"/>
              </w:rPr>
            </w:pPr>
            <w:r w:rsidRPr="007536CE">
              <w:rPr>
                <w:sz w:val="20"/>
              </w:rPr>
              <w:t>10,23</w:t>
            </w:r>
          </w:p>
        </w:tc>
      </w:tr>
      <w:tr w:rsidR="00D713C9" w:rsidRPr="007536CE" w14:paraId="3F6A3F19" w14:textId="77777777">
        <w:tc>
          <w:tcPr>
            <w:tcW w:w="2303" w:type="dxa"/>
          </w:tcPr>
          <w:p w14:paraId="40A2DECB" w14:textId="77777777" w:rsidR="00D713C9" w:rsidRPr="007536CE" w:rsidRDefault="00D713C9" w:rsidP="00D713C9">
            <w:pPr>
              <w:jc w:val="center"/>
              <w:rPr>
                <w:sz w:val="20"/>
              </w:rPr>
            </w:pPr>
            <w:r w:rsidRPr="007536CE">
              <w:rPr>
                <w:sz w:val="20"/>
              </w:rPr>
              <w:t>5</w:t>
            </w:r>
          </w:p>
        </w:tc>
        <w:tc>
          <w:tcPr>
            <w:tcW w:w="2303" w:type="dxa"/>
          </w:tcPr>
          <w:p w14:paraId="4349FAF2" w14:textId="77777777" w:rsidR="00D713C9" w:rsidRPr="007536CE" w:rsidRDefault="00D713C9" w:rsidP="00D713C9">
            <w:pPr>
              <w:jc w:val="center"/>
              <w:rPr>
                <w:sz w:val="20"/>
              </w:rPr>
            </w:pPr>
            <w:r w:rsidRPr="007536CE">
              <w:rPr>
                <w:sz w:val="20"/>
              </w:rPr>
              <w:t>5,50</w:t>
            </w:r>
          </w:p>
        </w:tc>
        <w:tc>
          <w:tcPr>
            <w:tcW w:w="2303" w:type="dxa"/>
          </w:tcPr>
          <w:p w14:paraId="082CF0A8" w14:textId="77777777" w:rsidR="00D713C9" w:rsidRPr="007536CE" w:rsidRDefault="00D713C9" w:rsidP="00D713C9">
            <w:pPr>
              <w:jc w:val="center"/>
              <w:rPr>
                <w:sz w:val="20"/>
              </w:rPr>
            </w:pPr>
            <w:r w:rsidRPr="007536CE">
              <w:rPr>
                <w:sz w:val="20"/>
              </w:rPr>
              <w:t>521,8</w:t>
            </w:r>
          </w:p>
        </w:tc>
        <w:tc>
          <w:tcPr>
            <w:tcW w:w="2303" w:type="dxa"/>
          </w:tcPr>
          <w:p w14:paraId="3F190F3C" w14:textId="77777777" w:rsidR="00D713C9" w:rsidRPr="007536CE" w:rsidRDefault="00D713C9" w:rsidP="00D713C9">
            <w:pPr>
              <w:jc w:val="center"/>
              <w:rPr>
                <w:sz w:val="20"/>
              </w:rPr>
            </w:pPr>
            <w:r w:rsidRPr="007536CE">
              <w:rPr>
                <w:sz w:val="20"/>
              </w:rPr>
              <w:t>11,82</w:t>
            </w:r>
          </w:p>
        </w:tc>
      </w:tr>
      <w:tr w:rsidR="00D713C9" w:rsidRPr="007536CE" w14:paraId="31D88251" w14:textId="77777777">
        <w:tc>
          <w:tcPr>
            <w:tcW w:w="2303" w:type="dxa"/>
          </w:tcPr>
          <w:p w14:paraId="6A0374CD" w14:textId="77777777" w:rsidR="00D713C9" w:rsidRPr="007536CE" w:rsidRDefault="00D713C9" w:rsidP="00D713C9">
            <w:pPr>
              <w:jc w:val="center"/>
              <w:rPr>
                <w:sz w:val="20"/>
              </w:rPr>
            </w:pPr>
            <w:r w:rsidRPr="007536CE">
              <w:rPr>
                <w:sz w:val="20"/>
              </w:rPr>
              <w:t>10</w:t>
            </w:r>
          </w:p>
        </w:tc>
        <w:tc>
          <w:tcPr>
            <w:tcW w:w="2303" w:type="dxa"/>
          </w:tcPr>
          <w:p w14:paraId="21A4CAB2" w14:textId="77777777" w:rsidR="00D713C9" w:rsidRPr="007536CE" w:rsidRDefault="00D713C9" w:rsidP="00D713C9">
            <w:pPr>
              <w:jc w:val="center"/>
              <w:rPr>
                <w:sz w:val="20"/>
              </w:rPr>
            </w:pPr>
            <w:r w:rsidRPr="007536CE">
              <w:rPr>
                <w:sz w:val="20"/>
              </w:rPr>
              <w:t>6,36</w:t>
            </w:r>
          </w:p>
        </w:tc>
        <w:tc>
          <w:tcPr>
            <w:tcW w:w="2303" w:type="dxa"/>
          </w:tcPr>
          <w:p w14:paraId="4A00C98F" w14:textId="77777777" w:rsidR="00D713C9" w:rsidRPr="007536CE" w:rsidRDefault="00D713C9" w:rsidP="00D713C9">
            <w:pPr>
              <w:jc w:val="center"/>
              <w:rPr>
                <w:sz w:val="20"/>
              </w:rPr>
            </w:pPr>
            <w:r w:rsidRPr="007536CE">
              <w:rPr>
                <w:sz w:val="20"/>
              </w:rPr>
              <w:t>514,7</w:t>
            </w:r>
          </w:p>
        </w:tc>
        <w:tc>
          <w:tcPr>
            <w:tcW w:w="2303" w:type="dxa"/>
          </w:tcPr>
          <w:p w14:paraId="1B4143F3" w14:textId="77777777" w:rsidR="00D713C9" w:rsidRPr="007536CE" w:rsidRDefault="00D713C9" w:rsidP="00D713C9">
            <w:pPr>
              <w:jc w:val="center"/>
              <w:rPr>
                <w:sz w:val="20"/>
              </w:rPr>
            </w:pPr>
            <w:r w:rsidRPr="007536CE">
              <w:rPr>
                <w:sz w:val="20"/>
              </w:rPr>
              <w:t>13,63</w:t>
            </w:r>
          </w:p>
        </w:tc>
      </w:tr>
      <w:tr w:rsidR="00D713C9" w:rsidRPr="007536CE" w14:paraId="04F915C0" w14:textId="77777777">
        <w:tc>
          <w:tcPr>
            <w:tcW w:w="2303" w:type="dxa"/>
          </w:tcPr>
          <w:p w14:paraId="5A0C2A60" w14:textId="77777777" w:rsidR="00D713C9" w:rsidRPr="007536CE" w:rsidRDefault="00D713C9" w:rsidP="00D713C9">
            <w:pPr>
              <w:jc w:val="center"/>
              <w:rPr>
                <w:sz w:val="20"/>
              </w:rPr>
            </w:pPr>
            <w:r w:rsidRPr="007536CE">
              <w:rPr>
                <w:sz w:val="20"/>
              </w:rPr>
              <w:t>15</w:t>
            </w:r>
          </w:p>
        </w:tc>
        <w:tc>
          <w:tcPr>
            <w:tcW w:w="2303" w:type="dxa"/>
          </w:tcPr>
          <w:p w14:paraId="1FC2939F" w14:textId="77777777" w:rsidR="00D713C9" w:rsidRPr="007536CE" w:rsidRDefault="00D713C9" w:rsidP="00D713C9">
            <w:pPr>
              <w:jc w:val="center"/>
              <w:rPr>
                <w:sz w:val="20"/>
              </w:rPr>
            </w:pPr>
            <w:r w:rsidRPr="007536CE">
              <w:rPr>
                <w:sz w:val="20"/>
              </w:rPr>
              <w:t>7,31</w:t>
            </w:r>
          </w:p>
        </w:tc>
        <w:tc>
          <w:tcPr>
            <w:tcW w:w="2303" w:type="dxa"/>
          </w:tcPr>
          <w:p w14:paraId="06A60013" w14:textId="77777777" w:rsidR="00D713C9" w:rsidRPr="007536CE" w:rsidRDefault="00D713C9" w:rsidP="00D713C9">
            <w:pPr>
              <w:jc w:val="center"/>
              <w:rPr>
                <w:sz w:val="20"/>
              </w:rPr>
            </w:pPr>
            <w:r w:rsidRPr="007536CE">
              <w:rPr>
                <w:sz w:val="20"/>
              </w:rPr>
              <w:t>507,5</w:t>
            </w:r>
          </w:p>
        </w:tc>
        <w:tc>
          <w:tcPr>
            <w:tcW w:w="2303" w:type="dxa"/>
          </w:tcPr>
          <w:p w14:paraId="295D8D0E" w14:textId="77777777" w:rsidR="00D713C9" w:rsidRPr="007536CE" w:rsidRDefault="00D713C9" w:rsidP="00D713C9">
            <w:pPr>
              <w:jc w:val="center"/>
              <w:rPr>
                <w:sz w:val="20"/>
              </w:rPr>
            </w:pPr>
            <w:r w:rsidRPr="007536CE">
              <w:rPr>
                <w:sz w:val="20"/>
              </w:rPr>
              <w:t>15,65</w:t>
            </w:r>
          </w:p>
        </w:tc>
      </w:tr>
      <w:tr w:rsidR="00D713C9" w:rsidRPr="007536CE" w14:paraId="46244F1C" w14:textId="77777777">
        <w:tc>
          <w:tcPr>
            <w:tcW w:w="2303" w:type="dxa"/>
          </w:tcPr>
          <w:p w14:paraId="62C41B0C" w14:textId="77777777" w:rsidR="00D713C9" w:rsidRPr="007536CE" w:rsidRDefault="00D713C9" w:rsidP="00D713C9">
            <w:pPr>
              <w:jc w:val="center"/>
              <w:rPr>
                <w:sz w:val="20"/>
              </w:rPr>
            </w:pPr>
            <w:r w:rsidRPr="007536CE">
              <w:rPr>
                <w:sz w:val="20"/>
              </w:rPr>
              <w:t>20</w:t>
            </w:r>
          </w:p>
        </w:tc>
        <w:tc>
          <w:tcPr>
            <w:tcW w:w="2303" w:type="dxa"/>
          </w:tcPr>
          <w:p w14:paraId="184E9353" w14:textId="77777777" w:rsidR="00D713C9" w:rsidRPr="007536CE" w:rsidRDefault="00D713C9" w:rsidP="00D713C9">
            <w:pPr>
              <w:jc w:val="center"/>
              <w:rPr>
                <w:sz w:val="20"/>
              </w:rPr>
            </w:pPr>
            <w:r w:rsidRPr="007536CE">
              <w:rPr>
                <w:sz w:val="20"/>
              </w:rPr>
              <w:t>8,36</w:t>
            </w:r>
          </w:p>
        </w:tc>
        <w:tc>
          <w:tcPr>
            <w:tcW w:w="2303" w:type="dxa"/>
          </w:tcPr>
          <w:p w14:paraId="19768336" w14:textId="77777777" w:rsidR="00D713C9" w:rsidRPr="007536CE" w:rsidRDefault="00D713C9" w:rsidP="00D713C9">
            <w:pPr>
              <w:jc w:val="center"/>
              <w:rPr>
                <w:sz w:val="20"/>
              </w:rPr>
            </w:pPr>
            <w:r w:rsidRPr="007536CE">
              <w:rPr>
                <w:sz w:val="20"/>
              </w:rPr>
              <w:t>500,0</w:t>
            </w:r>
          </w:p>
        </w:tc>
        <w:tc>
          <w:tcPr>
            <w:tcW w:w="2303" w:type="dxa"/>
          </w:tcPr>
          <w:p w14:paraId="729480F6" w14:textId="77777777" w:rsidR="00D713C9" w:rsidRPr="007536CE" w:rsidRDefault="00D713C9" w:rsidP="00D713C9">
            <w:pPr>
              <w:jc w:val="center"/>
              <w:rPr>
                <w:sz w:val="20"/>
              </w:rPr>
            </w:pPr>
            <w:r w:rsidRPr="007536CE">
              <w:rPr>
                <w:sz w:val="20"/>
              </w:rPr>
              <w:t>17,90</w:t>
            </w:r>
          </w:p>
        </w:tc>
      </w:tr>
      <w:tr w:rsidR="00D713C9" w:rsidRPr="007536CE" w14:paraId="17E15C3A" w14:textId="77777777">
        <w:tc>
          <w:tcPr>
            <w:tcW w:w="2303" w:type="dxa"/>
          </w:tcPr>
          <w:p w14:paraId="79FBB4AB" w14:textId="77777777" w:rsidR="00D713C9" w:rsidRPr="007536CE" w:rsidRDefault="00D713C9" w:rsidP="00D713C9">
            <w:pPr>
              <w:jc w:val="center"/>
              <w:rPr>
                <w:sz w:val="20"/>
              </w:rPr>
            </w:pPr>
            <w:r w:rsidRPr="007536CE">
              <w:rPr>
                <w:sz w:val="20"/>
              </w:rPr>
              <w:t>25</w:t>
            </w:r>
          </w:p>
        </w:tc>
        <w:tc>
          <w:tcPr>
            <w:tcW w:w="2303" w:type="dxa"/>
          </w:tcPr>
          <w:p w14:paraId="484EF99C" w14:textId="77777777" w:rsidR="00D713C9" w:rsidRPr="007536CE" w:rsidRDefault="00D713C9" w:rsidP="00D713C9">
            <w:pPr>
              <w:jc w:val="center"/>
              <w:rPr>
                <w:sz w:val="20"/>
              </w:rPr>
            </w:pPr>
            <w:r w:rsidRPr="007536CE">
              <w:rPr>
                <w:sz w:val="20"/>
              </w:rPr>
              <w:t>9,51</w:t>
            </w:r>
          </w:p>
        </w:tc>
        <w:tc>
          <w:tcPr>
            <w:tcW w:w="2303" w:type="dxa"/>
          </w:tcPr>
          <w:p w14:paraId="18CAA852" w14:textId="77777777" w:rsidR="00D713C9" w:rsidRPr="007536CE" w:rsidRDefault="00D713C9" w:rsidP="00D713C9">
            <w:pPr>
              <w:jc w:val="center"/>
              <w:rPr>
                <w:sz w:val="20"/>
              </w:rPr>
            </w:pPr>
            <w:r w:rsidRPr="007536CE">
              <w:rPr>
                <w:sz w:val="20"/>
              </w:rPr>
              <w:t>492,3</w:t>
            </w:r>
          </w:p>
        </w:tc>
        <w:tc>
          <w:tcPr>
            <w:tcW w:w="2303" w:type="dxa"/>
          </w:tcPr>
          <w:p w14:paraId="31A812AE" w14:textId="77777777" w:rsidR="00D713C9" w:rsidRPr="007536CE" w:rsidRDefault="00D713C9" w:rsidP="00D713C9">
            <w:pPr>
              <w:jc w:val="center"/>
              <w:rPr>
                <w:sz w:val="20"/>
              </w:rPr>
            </w:pPr>
            <w:r w:rsidRPr="007536CE">
              <w:rPr>
                <w:sz w:val="20"/>
              </w:rPr>
              <w:t>20,39</w:t>
            </w:r>
          </w:p>
        </w:tc>
      </w:tr>
      <w:tr w:rsidR="00D713C9" w:rsidRPr="007536CE" w14:paraId="0559278A" w14:textId="77777777">
        <w:tc>
          <w:tcPr>
            <w:tcW w:w="2303" w:type="dxa"/>
          </w:tcPr>
          <w:p w14:paraId="3B9BEDB2" w14:textId="77777777" w:rsidR="00D713C9" w:rsidRPr="007536CE" w:rsidRDefault="00D713C9" w:rsidP="00D713C9">
            <w:pPr>
              <w:jc w:val="center"/>
              <w:rPr>
                <w:sz w:val="20"/>
              </w:rPr>
            </w:pPr>
            <w:r w:rsidRPr="007536CE">
              <w:rPr>
                <w:sz w:val="20"/>
              </w:rPr>
              <w:t>30</w:t>
            </w:r>
          </w:p>
        </w:tc>
        <w:tc>
          <w:tcPr>
            <w:tcW w:w="2303" w:type="dxa"/>
          </w:tcPr>
          <w:p w14:paraId="67FA8A39" w14:textId="77777777" w:rsidR="00D713C9" w:rsidRPr="007536CE" w:rsidRDefault="00D713C9" w:rsidP="00D713C9">
            <w:pPr>
              <w:jc w:val="center"/>
              <w:rPr>
                <w:sz w:val="20"/>
              </w:rPr>
            </w:pPr>
            <w:r w:rsidRPr="007536CE">
              <w:rPr>
                <w:sz w:val="20"/>
              </w:rPr>
              <w:t>10,78</w:t>
            </w:r>
          </w:p>
        </w:tc>
        <w:tc>
          <w:tcPr>
            <w:tcW w:w="2303" w:type="dxa"/>
          </w:tcPr>
          <w:p w14:paraId="11958E44" w14:textId="77777777" w:rsidR="00D713C9" w:rsidRPr="007536CE" w:rsidRDefault="00D713C9" w:rsidP="00D713C9">
            <w:pPr>
              <w:jc w:val="center"/>
              <w:rPr>
                <w:sz w:val="20"/>
              </w:rPr>
            </w:pPr>
            <w:r w:rsidRPr="007536CE">
              <w:rPr>
                <w:sz w:val="20"/>
              </w:rPr>
              <w:t>484,3</w:t>
            </w:r>
          </w:p>
        </w:tc>
        <w:tc>
          <w:tcPr>
            <w:tcW w:w="2303" w:type="dxa"/>
          </w:tcPr>
          <w:p w14:paraId="317F8D36" w14:textId="77777777" w:rsidR="00D713C9" w:rsidRPr="007536CE" w:rsidRDefault="00D713C9" w:rsidP="00D713C9">
            <w:pPr>
              <w:jc w:val="center"/>
              <w:rPr>
                <w:sz w:val="20"/>
              </w:rPr>
            </w:pPr>
            <w:r w:rsidRPr="007536CE">
              <w:rPr>
                <w:sz w:val="20"/>
              </w:rPr>
              <w:t>23,18</w:t>
            </w:r>
          </w:p>
        </w:tc>
      </w:tr>
      <w:tr w:rsidR="00D713C9" w:rsidRPr="007536CE" w14:paraId="5507FDF8" w14:textId="77777777">
        <w:tc>
          <w:tcPr>
            <w:tcW w:w="2303" w:type="dxa"/>
          </w:tcPr>
          <w:p w14:paraId="484E8138" w14:textId="77777777" w:rsidR="00D713C9" w:rsidRPr="007536CE" w:rsidRDefault="00D713C9" w:rsidP="00D713C9">
            <w:pPr>
              <w:jc w:val="center"/>
              <w:rPr>
                <w:sz w:val="20"/>
              </w:rPr>
            </w:pPr>
            <w:r w:rsidRPr="007536CE">
              <w:rPr>
                <w:sz w:val="20"/>
              </w:rPr>
              <w:t>35</w:t>
            </w:r>
          </w:p>
        </w:tc>
        <w:tc>
          <w:tcPr>
            <w:tcW w:w="2303" w:type="dxa"/>
          </w:tcPr>
          <w:p w14:paraId="06C02201" w14:textId="77777777" w:rsidR="00D713C9" w:rsidRPr="007536CE" w:rsidRDefault="00D713C9" w:rsidP="00D713C9">
            <w:pPr>
              <w:jc w:val="center"/>
              <w:rPr>
                <w:sz w:val="20"/>
              </w:rPr>
            </w:pPr>
            <w:r w:rsidRPr="007536CE">
              <w:rPr>
                <w:sz w:val="20"/>
              </w:rPr>
              <w:t>12,17</w:t>
            </w:r>
          </w:p>
        </w:tc>
        <w:tc>
          <w:tcPr>
            <w:tcW w:w="2303" w:type="dxa"/>
          </w:tcPr>
          <w:p w14:paraId="13E53FFB" w14:textId="77777777" w:rsidR="00D713C9" w:rsidRPr="007536CE" w:rsidRDefault="00D713C9" w:rsidP="00D713C9">
            <w:pPr>
              <w:jc w:val="center"/>
              <w:rPr>
                <w:sz w:val="20"/>
              </w:rPr>
            </w:pPr>
            <w:r w:rsidRPr="007536CE">
              <w:rPr>
                <w:sz w:val="20"/>
              </w:rPr>
              <w:t>476,1</w:t>
            </w:r>
          </w:p>
        </w:tc>
        <w:tc>
          <w:tcPr>
            <w:tcW w:w="2303" w:type="dxa"/>
          </w:tcPr>
          <w:p w14:paraId="5CD43BD3" w14:textId="77777777" w:rsidR="00D713C9" w:rsidRPr="007536CE" w:rsidRDefault="00D713C9" w:rsidP="00D713C9">
            <w:pPr>
              <w:jc w:val="center"/>
              <w:rPr>
                <w:sz w:val="20"/>
              </w:rPr>
            </w:pPr>
          </w:p>
        </w:tc>
      </w:tr>
      <w:tr w:rsidR="00D713C9" w:rsidRPr="007536CE" w14:paraId="11283497" w14:textId="77777777">
        <w:tc>
          <w:tcPr>
            <w:tcW w:w="2303" w:type="dxa"/>
          </w:tcPr>
          <w:p w14:paraId="2EA6F7A6" w14:textId="77777777" w:rsidR="00D713C9" w:rsidRPr="007536CE" w:rsidRDefault="00D713C9" w:rsidP="00D713C9">
            <w:pPr>
              <w:jc w:val="center"/>
              <w:rPr>
                <w:sz w:val="20"/>
              </w:rPr>
            </w:pPr>
            <w:r w:rsidRPr="007536CE">
              <w:rPr>
                <w:sz w:val="20"/>
              </w:rPr>
              <w:t>40</w:t>
            </w:r>
          </w:p>
        </w:tc>
        <w:tc>
          <w:tcPr>
            <w:tcW w:w="2303" w:type="dxa"/>
          </w:tcPr>
          <w:p w14:paraId="56776C00" w14:textId="77777777" w:rsidR="00D713C9" w:rsidRPr="007536CE" w:rsidRDefault="00D713C9" w:rsidP="00D713C9">
            <w:pPr>
              <w:jc w:val="center"/>
              <w:rPr>
                <w:sz w:val="20"/>
              </w:rPr>
            </w:pPr>
            <w:r w:rsidRPr="007536CE">
              <w:rPr>
                <w:sz w:val="20"/>
              </w:rPr>
              <w:t>13,69</w:t>
            </w:r>
          </w:p>
        </w:tc>
        <w:tc>
          <w:tcPr>
            <w:tcW w:w="2303" w:type="dxa"/>
          </w:tcPr>
          <w:p w14:paraId="3E772DE4" w14:textId="77777777" w:rsidR="00D713C9" w:rsidRPr="007536CE" w:rsidRDefault="00D713C9" w:rsidP="00D713C9">
            <w:pPr>
              <w:jc w:val="center"/>
              <w:rPr>
                <w:sz w:val="20"/>
              </w:rPr>
            </w:pPr>
            <w:r w:rsidRPr="007536CE">
              <w:rPr>
                <w:sz w:val="20"/>
              </w:rPr>
              <w:t>467,4</w:t>
            </w:r>
          </w:p>
        </w:tc>
        <w:tc>
          <w:tcPr>
            <w:tcW w:w="2303" w:type="dxa"/>
          </w:tcPr>
          <w:p w14:paraId="7D286143" w14:textId="77777777" w:rsidR="00D713C9" w:rsidRPr="007536CE" w:rsidRDefault="00D713C9" w:rsidP="00D713C9">
            <w:pPr>
              <w:jc w:val="center"/>
              <w:rPr>
                <w:sz w:val="20"/>
              </w:rPr>
            </w:pPr>
          </w:p>
        </w:tc>
      </w:tr>
      <w:tr w:rsidR="00D713C9" w:rsidRPr="007536CE" w14:paraId="329A255C" w14:textId="77777777">
        <w:tc>
          <w:tcPr>
            <w:tcW w:w="2303" w:type="dxa"/>
          </w:tcPr>
          <w:p w14:paraId="4E7631E3" w14:textId="77777777" w:rsidR="00D713C9" w:rsidRPr="007536CE" w:rsidRDefault="00D713C9" w:rsidP="00D713C9">
            <w:pPr>
              <w:jc w:val="center"/>
              <w:rPr>
                <w:sz w:val="20"/>
              </w:rPr>
            </w:pPr>
            <w:r w:rsidRPr="007536CE">
              <w:rPr>
                <w:sz w:val="20"/>
              </w:rPr>
              <w:t>45</w:t>
            </w:r>
          </w:p>
        </w:tc>
        <w:tc>
          <w:tcPr>
            <w:tcW w:w="2303" w:type="dxa"/>
          </w:tcPr>
          <w:p w14:paraId="2764B1AD" w14:textId="77777777" w:rsidR="00D713C9" w:rsidRPr="007536CE" w:rsidRDefault="00D713C9" w:rsidP="00D713C9">
            <w:pPr>
              <w:jc w:val="center"/>
              <w:rPr>
                <w:sz w:val="20"/>
              </w:rPr>
            </w:pPr>
            <w:r w:rsidRPr="007536CE">
              <w:rPr>
                <w:sz w:val="20"/>
              </w:rPr>
              <w:t>15,35</w:t>
            </w:r>
          </w:p>
        </w:tc>
        <w:tc>
          <w:tcPr>
            <w:tcW w:w="2303" w:type="dxa"/>
          </w:tcPr>
          <w:p w14:paraId="5D00F603" w14:textId="77777777" w:rsidR="00D713C9" w:rsidRPr="007536CE" w:rsidRDefault="00D713C9" w:rsidP="00D713C9">
            <w:pPr>
              <w:jc w:val="center"/>
              <w:rPr>
                <w:sz w:val="20"/>
              </w:rPr>
            </w:pPr>
            <w:r w:rsidRPr="007536CE">
              <w:rPr>
                <w:sz w:val="20"/>
              </w:rPr>
              <w:t>458,4</w:t>
            </w:r>
          </w:p>
        </w:tc>
        <w:tc>
          <w:tcPr>
            <w:tcW w:w="2303" w:type="dxa"/>
          </w:tcPr>
          <w:p w14:paraId="08EACBD3" w14:textId="77777777" w:rsidR="00D713C9" w:rsidRPr="007536CE" w:rsidRDefault="00D713C9" w:rsidP="00D713C9">
            <w:pPr>
              <w:jc w:val="center"/>
              <w:rPr>
                <w:sz w:val="20"/>
              </w:rPr>
            </w:pPr>
          </w:p>
        </w:tc>
      </w:tr>
      <w:tr w:rsidR="00D713C9" w:rsidRPr="007536CE" w14:paraId="3BDA9D4C" w14:textId="77777777">
        <w:tc>
          <w:tcPr>
            <w:tcW w:w="2303" w:type="dxa"/>
          </w:tcPr>
          <w:p w14:paraId="5E980DBE" w14:textId="77777777" w:rsidR="00D713C9" w:rsidRPr="007536CE" w:rsidRDefault="00D713C9" w:rsidP="00D713C9">
            <w:pPr>
              <w:jc w:val="center"/>
              <w:rPr>
                <w:sz w:val="20"/>
              </w:rPr>
            </w:pPr>
            <w:r w:rsidRPr="007536CE">
              <w:rPr>
                <w:sz w:val="20"/>
              </w:rPr>
              <w:t>50</w:t>
            </w:r>
          </w:p>
        </w:tc>
        <w:tc>
          <w:tcPr>
            <w:tcW w:w="2303" w:type="dxa"/>
          </w:tcPr>
          <w:p w14:paraId="0A540B44" w14:textId="77777777" w:rsidR="00D713C9" w:rsidRPr="007536CE" w:rsidRDefault="00D713C9" w:rsidP="00D713C9">
            <w:pPr>
              <w:jc w:val="center"/>
              <w:rPr>
                <w:sz w:val="20"/>
              </w:rPr>
            </w:pPr>
            <w:r w:rsidRPr="007536CE">
              <w:rPr>
                <w:sz w:val="20"/>
              </w:rPr>
              <w:t>17,14</w:t>
            </w:r>
          </w:p>
        </w:tc>
        <w:tc>
          <w:tcPr>
            <w:tcW w:w="2303" w:type="dxa"/>
          </w:tcPr>
          <w:p w14:paraId="5540EFFE" w14:textId="77777777" w:rsidR="00D713C9" w:rsidRPr="007536CE" w:rsidRDefault="00D713C9" w:rsidP="00D713C9">
            <w:pPr>
              <w:jc w:val="center"/>
              <w:rPr>
                <w:sz w:val="20"/>
              </w:rPr>
            </w:pPr>
            <w:r w:rsidRPr="007536CE">
              <w:rPr>
                <w:sz w:val="20"/>
              </w:rPr>
              <w:t>448,9</w:t>
            </w:r>
          </w:p>
        </w:tc>
        <w:tc>
          <w:tcPr>
            <w:tcW w:w="2303" w:type="dxa"/>
          </w:tcPr>
          <w:p w14:paraId="3743B745" w14:textId="77777777" w:rsidR="00D713C9" w:rsidRPr="007536CE" w:rsidRDefault="00D713C9" w:rsidP="00D713C9">
            <w:pPr>
              <w:jc w:val="center"/>
              <w:rPr>
                <w:sz w:val="20"/>
              </w:rPr>
            </w:pPr>
          </w:p>
        </w:tc>
      </w:tr>
    </w:tbl>
    <w:p w14:paraId="4CD12E2C" w14:textId="77777777" w:rsidR="007536CE" w:rsidRDefault="007536CE"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p w14:paraId="0FE5255B" w14:textId="77777777" w:rsidR="00D713C9"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Pr>
          <w:sz w:val="22"/>
          <w:szCs w:val="22"/>
          <w:lang w:val="de-DE"/>
        </w:rPr>
        <w:br w:type="page"/>
      </w:r>
      <w:r w:rsidR="00D713C9" w:rsidRPr="00EF6354">
        <w:rPr>
          <w:sz w:val="22"/>
          <w:szCs w:val="22"/>
          <w:lang w:val="de-DE"/>
        </w:rPr>
        <w:t>Stoffeigenschaften PROPEN</w:t>
      </w:r>
    </w:p>
    <w:p w14:paraId="64D6BF97"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331320" w14:paraId="1E93F3C9" w14:textId="77777777">
        <w:tc>
          <w:tcPr>
            <w:tcW w:w="4606" w:type="dxa"/>
          </w:tcPr>
          <w:p w14:paraId="1D80F227" w14:textId="77777777" w:rsidR="00D713C9" w:rsidRPr="00EF6354" w:rsidRDefault="00D713C9" w:rsidP="00D713C9">
            <w:pPr>
              <w:rPr>
                <w:sz w:val="22"/>
                <w:szCs w:val="22"/>
              </w:rPr>
            </w:pPr>
            <w:r w:rsidRPr="00EF6354">
              <w:rPr>
                <w:sz w:val="22"/>
                <w:szCs w:val="22"/>
              </w:rPr>
              <w:t xml:space="preserve">Name:     </w:t>
            </w:r>
            <w:r w:rsidRPr="00EF6354">
              <w:rPr>
                <w:b/>
                <w:sz w:val="22"/>
                <w:szCs w:val="22"/>
              </w:rPr>
              <w:t>PROPEN</w:t>
            </w:r>
          </w:p>
        </w:tc>
        <w:tc>
          <w:tcPr>
            <w:tcW w:w="4606" w:type="dxa"/>
          </w:tcPr>
          <w:p w14:paraId="76D68407" w14:textId="77777777" w:rsidR="00D713C9" w:rsidRPr="00331320" w:rsidRDefault="00D713C9" w:rsidP="00D713C9">
            <w:r w:rsidRPr="00331320">
              <w:t xml:space="preserve">UN-Nummer:   </w:t>
            </w:r>
            <w:r w:rsidRPr="00331320">
              <w:rPr>
                <w:b/>
              </w:rPr>
              <w:t>1077</w:t>
            </w:r>
          </w:p>
        </w:tc>
      </w:tr>
      <w:tr w:rsidR="00D713C9" w:rsidRPr="00331320" w14:paraId="66814440" w14:textId="77777777">
        <w:tc>
          <w:tcPr>
            <w:tcW w:w="4606" w:type="dxa"/>
          </w:tcPr>
          <w:p w14:paraId="2CFC276F" w14:textId="77777777" w:rsidR="00D713C9" w:rsidRPr="00EF6354" w:rsidRDefault="00D713C9" w:rsidP="00D713C9">
            <w:pPr>
              <w:rPr>
                <w:sz w:val="22"/>
                <w:szCs w:val="22"/>
              </w:rPr>
            </w:pPr>
            <w:r w:rsidRPr="00EF6354">
              <w:rPr>
                <w:sz w:val="22"/>
                <w:szCs w:val="22"/>
              </w:rPr>
              <w:t xml:space="preserve">Formel:   </w:t>
            </w:r>
            <w:r w:rsidRPr="00EF6354">
              <w:rPr>
                <w:b/>
                <w:sz w:val="22"/>
                <w:szCs w:val="22"/>
              </w:rPr>
              <w:t>C</w:t>
            </w:r>
            <w:r w:rsidRPr="00EF6354">
              <w:rPr>
                <w:b/>
                <w:sz w:val="22"/>
                <w:szCs w:val="22"/>
                <w:vertAlign w:val="subscript"/>
              </w:rPr>
              <w:t>3</w:t>
            </w:r>
            <w:r w:rsidRPr="00EF6354">
              <w:rPr>
                <w:b/>
                <w:sz w:val="22"/>
                <w:szCs w:val="22"/>
              </w:rPr>
              <w:t>H</w:t>
            </w:r>
            <w:r w:rsidRPr="00EF6354">
              <w:rPr>
                <w:b/>
                <w:sz w:val="22"/>
                <w:szCs w:val="22"/>
                <w:vertAlign w:val="subscript"/>
              </w:rPr>
              <w:t>6</w:t>
            </w:r>
          </w:p>
        </w:tc>
        <w:tc>
          <w:tcPr>
            <w:tcW w:w="4606" w:type="dxa"/>
          </w:tcPr>
          <w:p w14:paraId="608196C1" w14:textId="77777777" w:rsidR="00D713C9" w:rsidRPr="00331320" w:rsidRDefault="00D713C9" w:rsidP="00D713C9"/>
        </w:tc>
      </w:tr>
      <w:tr w:rsidR="00D713C9" w:rsidRPr="00331320" w14:paraId="5317702D" w14:textId="77777777">
        <w:tc>
          <w:tcPr>
            <w:tcW w:w="4606" w:type="dxa"/>
          </w:tcPr>
          <w:p w14:paraId="082438CD" w14:textId="77777777" w:rsidR="00D713C9" w:rsidRPr="00EF6354" w:rsidRDefault="00D713C9" w:rsidP="00D713C9">
            <w:pPr>
              <w:rPr>
                <w:sz w:val="22"/>
                <w:szCs w:val="22"/>
              </w:rPr>
            </w:pPr>
            <w:r w:rsidRPr="00EF6354">
              <w:rPr>
                <w:sz w:val="22"/>
                <w:szCs w:val="22"/>
              </w:rPr>
              <w:t>Siedepunkt</w:t>
            </w:r>
            <w:r w:rsidRPr="00EF6354">
              <w:rPr>
                <w:b/>
                <w:sz w:val="22"/>
                <w:szCs w:val="22"/>
              </w:rPr>
              <w:t xml:space="preserve">:         - 48 </w:t>
            </w:r>
            <w:r w:rsidRPr="00EF6354">
              <w:rPr>
                <w:b/>
                <w:sz w:val="22"/>
                <w:szCs w:val="22"/>
              </w:rPr>
              <w:sym w:font="Symbol" w:char="F0B0"/>
            </w:r>
            <w:r w:rsidRPr="00EF6354">
              <w:rPr>
                <w:b/>
                <w:sz w:val="22"/>
                <w:szCs w:val="22"/>
              </w:rPr>
              <w:t>C</w:t>
            </w:r>
          </w:p>
        </w:tc>
        <w:tc>
          <w:tcPr>
            <w:tcW w:w="4606" w:type="dxa"/>
          </w:tcPr>
          <w:p w14:paraId="70A3B303" w14:textId="77777777" w:rsidR="00D713C9" w:rsidRPr="00331320" w:rsidRDefault="00D713C9" w:rsidP="00D713C9">
            <w:pPr>
              <w:rPr>
                <w:lang w:val="fr-FR"/>
              </w:rPr>
            </w:pPr>
            <w:proofErr w:type="spellStart"/>
            <w:r w:rsidRPr="00331320">
              <w:rPr>
                <w:lang w:val="fr-FR"/>
              </w:rPr>
              <w:t>Molare</w:t>
            </w:r>
            <w:proofErr w:type="spellEnd"/>
            <w:r w:rsidRPr="00331320">
              <w:rPr>
                <w:lang w:val="fr-FR"/>
              </w:rPr>
              <w:t xml:space="preserve"> Masse: </w:t>
            </w:r>
            <w:r w:rsidRPr="00331320">
              <w:rPr>
                <w:b/>
                <w:i/>
                <w:lang w:val="fr-FR"/>
              </w:rPr>
              <w:t>M</w:t>
            </w:r>
            <w:r w:rsidRPr="00331320">
              <w:rPr>
                <w:b/>
                <w:lang w:val="fr-FR"/>
              </w:rPr>
              <w:t xml:space="preserve"> = 42     (42,080)</w:t>
            </w:r>
          </w:p>
        </w:tc>
      </w:tr>
      <w:tr w:rsidR="00D713C9" w:rsidRPr="00331320" w14:paraId="5FBFEBB1" w14:textId="77777777">
        <w:tc>
          <w:tcPr>
            <w:tcW w:w="4606" w:type="dxa"/>
          </w:tcPr>
          <w:p w14:paraId="45375260"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1,46</w:t>
            </w:r>
          </w:p>
        </w:tc>
        <w:tc>
          <w:tcPr>
            <w:tcW w:w="4606" w:type="dxa"/>
          </w:tcPr>
          <w:p w14:paraId="76601985" w14:textId="77777777" w:rsidR="00D713C9" w:rsidRPr="00331320" w:rsidRDefault="00D713C9" w:rsidP="00D713C9"/>
        </w:tc>
      </w:tr>
      <w:tr w:rsidR="009F475C" w:rsidRPr="009078E7" w14:paraId="03F6D7F2" w14:textId="77777777">
        <w:tc>
          <w:tcPr>
            <w:tcW w:w="9212" w:type="dxa"/>
            <w:gridSpan w:val="2"/>
          </w:tcPr>
          <w:p w14:paraId="60C1C030"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2,0 - 11,6</w:t>
            </w:r>
          </w:p>
        </w:tc>
      </w:tr>
      <w:tr w:rsidR="00D713C9" w:rsidRPr="00331320" w14:paraId="45B49E41" w14:textId="77777777">
        <w:tc>
          <w:tcPr>
            <w:tcW w:w="4606" w:type="dxa"/>
          </w:tcPr>
          <w:p w14:paraId="2FC6FE9C"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485 </w:t>
            </w:r>
            <w:r w:rsidRPr="00EF6354">
              <w:rPr>
                <w:b/>
                <w:sz w:val="22"/>
                <w:szCs w:val="22"/>
              </w:rPr>
              <w:sym w:font="Symbol" w:char="F0B0"/>
            </w:r>
            <w:r w:rsidRPr="00EF6354">
              <w:rPr>
                <w:b/>
                <w:sz w:val="22"/>
                <w:szCs w:val="22"/>
              </w:rPr>
              <w:t>C</w:t>
            </w:r>
          </w:p>
        </w:tc>
        <w:tc>
          <w:tcPr>
            <w:tcW w:w="4606" w:type="dxa"/>
          </w:tcPr>
          <w:p w14:paraId="00227A25" w14:textId="77777777" w:rsidR="00D713C9" w:rsidRPr="00331320" w:rsidRDefault="00D713C9" w:rsidP="00D713C9">
            <w:r w:rsidRPr="00331320">
              <w:t xml:space="preserve">Kritische Temperatur:   </w:t>
            </w:r>
            <w:r w:rsidRPr="00331320">
              <w:rPr>
                <w:b/>
              </w:rPr>
              <w:t xml:space="preserve">91,9 </w:t>
            </w:r>
            <w:r w:rsidRPr="00331320">
              <w:rPr>
                <w:b/>
              </w:rPr>
              <w:sym w:font="Symbol" w:char="F0B0"/>
            </w:r>
            <w:r w:rsidRPr="00331320">
              <w:rPr>
                <w:b/>
              </w:rPr>
              <w:t>C</w:t>
            </w:r>
          </w:p>
        </w:tc>
      </w:tr>
      <w:tr w:rsidR="00D713C9" w:rsidRPr="00331320" w14:paraId="06D45375" w14:textId="77777777">
        <w:tc>
          <w:tcPr>
            <w:tcW w:w="4606" w:type="dxa"/>
          </w:tcPr>
          <w:p w14:paraId="3D280206" w14:textId="77777777" w:rsidR="00D713C9" w:rsidRPr="00EF6354" w:rsidRDefault="00D713C9" w:rsidP="00D713C9">
            <w:pPr>
              <w:rPr>
                <w:sz w:val="22"/>
                <w:szCs w:val="22"/>
              </w:rPr>
            </w:pPr>
            <w:r w:rsidRPr="00EF6354">
              <w:rPr>
                <w:sz w:val="22"/>
                <w:szCs w:val="22"/>
              </w:rPr>
              <w:t xml:space="preserve">AGW-Wert:  </w:t>
            </w:r>
            <w:r w:rsidRPr="00EF6354">
              <w:rPr>
                <w:b/>
                <w:sz w:val="22"/>
                <w:szCs w:val="22"/>
              </w:rPr>
              <w:t>--- ppm</w:t>
            </w:r>
          </w:p>
        </w:tc>
        <w:tc>
          <w:tcPr>
            <w:tcW w:w="4606" w:type="dxa"/>
          </w:tcPr>
          <w:p w14:paraId="42E2834F" w14:textId="77777777" w:rsidR="00D713C9" w:rsidRPr="00331320" w:rsidRDefault="00D713C9" w:rsidP="00D713C9"/>
        </w:tc>
      </w:tr>
    </w:tbl>
    <w:p w14:paraId="1A92563F" w14:textId="77777777" w:rsidR="00D713C9" w:rsidRDefault="00D713C9" w:rsidP="00D713C9"/>
    <w:p w14:paraId="7B035ED6" w14:textId="77777777" w:rsidR="00956845" w:rsidRDefault="00956845" w:rsidP="00D713C9"/>
    <w:p w14:paraId="4B5A4189" w14:textId="77777777" w:rsidR="00956845" w:rsidRPr="00331320" w:rsidRDefault="00956845" w:rsidP="00D713C9"/>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35BDF5C2" w14:textId="77777777">
        <w:tc>
          <w:tcPr>
            <w:tcW w:w="9212" w:type="dxa"/>
            <w:gridSpan w:val="4"/>
          </w:tcPr>
          <w:p w14:paraId="6091001B" w14:textId="77777777" w:rsidR="00D713C9" w:rsidRPr="007536CE" w:rsidRDefault="00D713C9" w:rsidP="00D713C9">
            <w:pPr>
              <w:jc w:val="center"/>
              <w:rPr>
                <w:sz w:val="20"/>
              </w:rPr>
            </w:pPr>
            <w:r w:rsidRPr="007536CE">
              <w:rPr>
                <w:sz w:val="20"/>
              </w:rPr>
              <w:t>Dampf/Flüssigkeit Gleichgewichte</w:t>
            </w:r>
          </w:p>
        </w:tc>
      </w:tr>
      <w:tr w:rsidR="00D713C9" w:rsidRPr="007536CE" w14:paraId="1D888871" w14:textId="77777777">
        <w:tc>
          <w:tcPr>
            <w:tcW w:w="2303" w:type="dxa"/>
            <w:tcBorders>
              <w:top w:val="nil"/>
              <w:bottom w:val="nil"/>
            </w:tcBorders>
          </w:tcPr>
          <w:p w14:paraId="5389E72C"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6C7658B3"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1335C37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109775A2"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14478E66" w14:textId="77777777">
        <w:tc>
          <w:tcPr>
            <w:tcW w:w="2303" w:type="dxa"/>
            <w:tcBorders>
              <w:top w:val="single" w:sz="12" w:space="0" w:color="auto"/>
            </w:tcBorders>
          </w:tcPr>
          <w:p w14:paraId="19E7208F"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52D8C8B1" w14:textId="77777777" w:rsidR="00D713C9" w:rsidRPr="007536CE" w:rsidRDefault="00D713C9" w:rsidP="00D713C9">
            <w:pPr>
              <w:jc w:val="center"/>
              <w:rPr>
                <w:sz w:val="20"/>
              </w:rPr>
            </w:pPr>
            <w:r w:rsidRPr="007536CE">
              <w:rPr>
                <w:sz w:val="20"/>
              </w:rPr>
              <w:t>4,28</w:t>
            </w:r>
          </w:p>
        </w:tc>
        <w:tc>
          <w:tcPr>
            <w:tcW w:w="2303" w:type="dxa"/>
            <w:tcBorders>
              <w:top w:val="single" w:sz="12" w:space="0" w:color="auto"/>
            </w:tcBorders>
          </w:tcPr>
          <w:p w14:paraId="619817B9" w14:textId="77777777" w:rsidR="00D713C9" w:rsidRPr="007536CE" w:rsidRDefault="00D713C9" w:rsidP="00D713C9">
            <w:pPr>
              <w:jc w:val="center"/>
              <w:rPr>
                <w:sz w:val="20"/>
              </w:rPr>
            </w:pPr>
            <w:r w:rsidRPr="007536CE">
              <w:rPr>
                <w:sz w:val="20"/>
              </w:rPr>
              <w:t>559,9</w:t>
            </w:r>
          </w:p>
        </w:tc>
        <w:tc>
          <w:tcPr>
            <w:tcW w:w="2303" w:type="dxa"/>
            <w:tcBorders>
              <w:top w:val="single" w:sz="12" w:space="0" w:color="auto"/>
            </w:tcBorders>
          </w:tcPr>
          <w:p w14:paraId="22D303DA" w14:textId="77777777" w:rsidR="00D713C9" w:rsidRPr="007536CE" w:rsidRDefault="00D713C9" w:rsidP="00D713C9">
            <w:pPr>
              <w:jc w:val="center"/>
              <w:rPr>
                <w:sz w:val="20"/>
              </w:rPr>
            </w:pPr>
            <w:r w:rsidRPr="007536CE">
              <w:rPr>
                <w:sz w:val="20"/>
              </w:rPr>
              <w:t>9,05</w:t>
            </w:r>
          </w:p>
        </w:tc>
      </w:tr>
      <w:tr w:rsidR="00D713C9" w:rsidRPr="007536CE" w14:paraId="18A8745E" w14:textId="77777777">
        <w:tc>
          <w:tcPr>
            <w:tcW w:w="2303" w:type="dxa"/>
            <w:tcBorders>
              <w:top w:val="nil"/>
            </w:tcBorders>
          </w:tcPr>
          <w:p w14:paraId="182EAE7B" w14:textId="77777777" w:rsidR="00D713C9" w:rsidRPr="007536CE" w:rsidRDefault="00D713C9" w:rsidP="00D713C9">
            <w:pPr>
              <w:jc w:val="center"/>
              <w:rPr>
                <w:sz w:val="20"/>
              </w:rPr>
            </w:pPr>
            <w:r w:rsidRPr="007536CE">
              <w:rPr>
                <w:sz w:val="20"/>
              </w:rPr>
              <w:t>- 5</w:t>
            </w:r>
          </w:p>
        </w:tc>
        <w:tc>
          <w:tcPr>
            <w:tcW w:w="2303" w:type="dxa"/>
            <w:tcBorders>
              <w:top w:val="nil"/>
            </w:tcBorders>
          </w:tcPr>
          <w:p w14:paraId="51E86CD7" w14:textId="77777777" w:rsidR="00D713C9" w:rsidRPr="007536CE" w:rsidRDefault="00D713C9" w:rsidP="00D713C9">
            <w:pPr>
              <w:jc w:val="center"/>
              <w:rPr>
                <w:sz w:val="20"/>
              </w:rPr>
            </w:pPr>
            <w:r w:rsidRPr="007536CE">
              <w:rPr>
                <w:sz w:val="20"/>
              </w:rPr>
              <w:t>5,01</w:t>
            </w:r>
          </w:p>
        </w:tc>
        <w:tc>
          <w:tcPr>
            <w:tcW w:w="2303" w:type="dxa"/>
            <w:tcBorders>
              <w:top w:val="nil"/>
            </w:tcBorders>
          </w:tcPr>
          <w:p w14:paraId="5CA44ADF" w14:textId="77777777" w:rsidR="00D713C9" w:rsidRPr="007536CE" w:rsidRDefault="00D713C9" w:rsidP="00D713C9">
            <w:pPr>
              <w:jc w:val="center"/>
              <w:rPr>
                <w:sz w:val="20"/>
              </w:rPr>
            </w:pPr>
            <w:r w:rsidRPr="007536CE">
              <w:rPr>
                <w:sz w:val="20"/>
              </w:rPr>
              <w:t>552,9</w:t>
            </w:r>
          </w:p>
        </w:tc>
        <w:tc>
          <w:tcPr>
            <w:tcW w:w="2303" w:type="dxa"/>
            <w:tcBorders>
              <w:top w:val="nil"/>
            </w:tcBorders>
          </w:tcPr>
          <w:p w14:paraId="25D933E4" w14:textId="77777777" w:rsidR="00D713C9" w:rsidRPr="007536CE" w:rsidRDefault="00D713C9" w:rsidP="00D713C9">
            <w:pPr>
              <w:jc w:val="center"/>
              <w:rPr>
                <w:sz w:val="20"/>
              </w:rPr>
            </w:pPr>
            <w:r w:rsidRPr="007536CE">
              <w:rPr>
                <w:sz w:val="20"/>
              </w:rPr>
              <w:t>10,54</w:t>
            </w:r>
          </w:p>
        </w:tc>
      </w:tr>
      <w:tr w:rsidR="00D713C9" w:rsidRPr="007536CE" w14:paraId="5CF58E69" w14:textId="77777777">
        <w:tc>
          <w:tcPr>
            <w:tcW w:w="2303" w:type="dxa"/>
          </w:tcPr>
          <w:p w14:paraId="1184F904" w14:textId="77777777" w:rsidR="00D713C9" w:rsidRPr="007536CE" w:rsidRDefault="00D713C9" w:rsidP="00D713C9">
            <w:pPr>
              <w:jc w:val="center"/>
              <w:rPr>
                <w:sz w:val="20"/>
              </w:rPr>
            </w:pPr>
            <w:r w:rsidRPr="007536CE">
              <w:rPr>
                <w:sz w:val="20"/>
              </w:rPr>
              <w:t>0</w:t>
            </w:r>
          </w:p>
        </w:tc>
        <w:tc>
          <w:tcPr>
            <w:tcW w:w="2303" w:type="dxa"/>
          </w:tcPr>
          <w:p w14:paraId="3551D124" w14:textId="77777777" w:rsidR="00D713C9" w:rsidRPr="007536CE" w:rsidRDefault="00D713C9" w:rsidP="00D713C9">
            <w:pPr>
              <w:jc w:val="center"/>
              <w:rPr>
                <w:sz w:val="20"/>
              </w:rPr>
            </w:pPr>
            <w:r w:rsidRPr="007536CE">
              <w:rPr>
                <w:sz w:val="20"/>
              </w:rPr>
              <w:t>5,83</w:t>
            </w:r>
          </w:p>
        </w:tc>
        <w:tc>
          <w:tcPr>
            <w:tcW w:w="2303" w:type="dxa"/>
          </w:tcPr>
          <w:p w14:paraId="1ED11EE2" w14:textId="77777777" w:rsidR="00D713C9" w:rsidRPr="007536CE" w:rsidRDefault="00D713C9" w:rsidP="00D713C9">
            <w:pPr>
              <w:jc w:val="center"/>
              <w:rPr>
                <w:sz w:val="20"/>
              </w:rPr>
            </w:pPr>
            <w:r w:rsidRPr="007536CE">
              <w:rPr>
                <w:sz w:val="20"/>
              </w:rPr>
              <w:t>545,7</w:t>
            </w:r>
          </w:p>
        </w:tc>
        <w:tc>
          <w:tcPr>
            <w:tcW w:w="2303" w:type="dxa"/>
          </w:tcPr>
          <w:p w14:paraId="579A7E8B" w14:textId="77777777" w:rsidR="00D713C9" w:rsidRPr="007536CE" w:rsidRDefault="00D713C9" w:rsidP="00D713C9">
            <w:pPr>
              <w:jc w:val="center"/>
              <w:rPr>
                <w:sz w:val="20"/>
              </w:rPr>
            </w:pPr>
            <w:r w:rsidRPr="007536CE">
              <w:rPr>
                <w:sz w:val="20"/>
              </w:rPr>
              <w:t>12,22</w:t>
            </w:r>
          </w:p>
        </w:tc>
      </w:tr>
      <w:tr w:rsidR="00D713C9" w:rsidRPr="007536CE" w14:paraId="017EC411" w14:textId="77777777">
        <w:tc>
          <w:tcPr>
            <w:tcW w:w="2303" w:type="dxa"/>
          </w:tcPr>
          <w:p w14:paraId="53652BE8" w14:textId="77777777" w:rsidR="00D713C9" w:rsidRPr="007536CE" w:rsidRDefault="00D713C9" w:rsidP="00D713C9">
            <w:pPr>
              <w:jc w:val="center"/>
              <w:rPr>
                <w:sz w:val="20"/>
              </w:rPr>
            </w:pPr>
            <w:r w:rsidRPr="007536CE">
              <w:rPr>
                <w:sz w:val="20"/>
              </w:rPr>
              <w:t>5</w:t>
            </w:r>
          </w:p>
        </w:tc>
        <w:tc>
          <w:tcPr>
            <w:tcW w:w="2303" w:type="dxa"/>
          </w:tcPr>
          <w:p w14:paraId="6B525459" w14:textId="77777777" w:rsidR="00D713C9" w:rsidRPr="007536CE" w:rsidRDefault="00D713C9" w:rsidP="00D713C9">
            <w:pPr>
              <w:jc w:val="center"/>
              <w:rPr>
                <w:sz w:val="20"/>
              </w:rPr>
            </w:pPr>
            <w:r w:rsidRPr="007536CE">
              <w:rPr>
                <w:sz w:val="20"/>
              </w:rPr>
              <w:t>6,75</w:t>
            </w:r>
          </w:p>
        </w:tc>
        <w:tc>
          <w:tcPr>
            <w:tcW w:w="2303" w:type="dxa"/>
          </w:tcPr>
          <w:p w14:paraId="507AB7D8" w14:textId="77777777" w:rsidR="00D713C9" w:rsidRPr="007536CE" w:rsidRDefault="00D713C9" w:rsidP="00D713C9">
            <w:pPr>
              <w:jc w:val="center"/>
              <w:rPr>
                <w:sz w:val="20"/>
              </w:rPr>
            </w:pPr>
            <w:r w:rsidRPr="007536CE">
              <w:rPr>
                <w:sz w:val="20"/>
              </w:rPr>
              <w:t>538,3</w:t>
            </w:r>
          </w:p>
        </w:tc>
        <w:tc>
          <w:tcPr>
            <w:tcW w:w="2303" w:type="dxa"/>
          </w:tcPr>
          <w:p w14:paraId="0EEBA753" w14:textId="77777777" w:rsidR="00D713C9" w:rsidRPr="007536CE" w:rsidRDefault="00D713C9" w:rsidP="00D713C9">
            <w:pPr>
              <w:jc w:val="center"/>
              <w:rPr>
                <w:sz w:val="20"/>
              </w:rPr>
            </w:pPr>
            <w:r w:rsidRPr="007536CE">
              <w:rPr>
                <w:sz w:val="20"/>
              </w:rPr>
              <w:t>14,11</w:t>
            </w:r>
          </w:p>
        </w:tc>
      </w:tr>
      <w:tr w:rsidR="00D713C9" w:rsidRPr="007536CE" w14:paraId="27F65569" w14:textId="77777777">
        <w:tc>
          <w:tcPr>
            <w:tcW w:w="2303" w:type="dxa"/>
          </w:tcPr>
          <w:p w14:paraId="77347A64" w14:textId="77777777" w:rsidR="00D713C9" w:rsidRPr="007536CE" w:rsidRDefault="00D713C9" w:rsidP="00D713C9">
            <w:pPr>
              <w:jc w:val="center"/>
              <w:rPr>
                <w:sz w:val="20"/>
              </w:rPr>
            </w:pPr>
            <w:r w:rsidRPr="007536CE">
              <w:rPr>
                <w:sz w:val="20"/>
              </w:rPr>
              <w:t>10</w:t>
            </w:r>
          </w:p>
        </w:tc>
        <w:tc>
          <w:tcPr>
            <w:tcW w:w="2303" w:type="dxa"/>
          </w:tcPr>
          <w:p w14:paraId="334853B4" w14:textId="77777777" w:rsidR="00D713C9" w:rsidRPr="007536CE" w:rsidRDefault="00D713C9" w:rsidP="00D713C9">
            <w:pPr>
              <w:jc w:val="center"/>
              <w:rPr>
                <w:sz w:val="20"/>
              </w:rPr>
            </w:pPr>
            <w:r w:rsidRPr="007536CE">
              <w:rPr>
                <w:sz w:val="20"/>
              </w:rPr>
              <w:t>7,78</w:t>
            </w:r>
          </w:p>
        </w:tc>
        <w:tc>
          <w:tcPr>
            <w:tcW w:w="2303" w:type="dxa"/>
          </w:tcPr>
          <w:p w14:paraId="78BFEBB1" w14:textId="77777777" w:rsidR="00D713C9" w:rsidRPr="007536CE" w:rsidRDefault="00D713C9" w:rsidP="00D713C9">
            <w:pPr>
              <w:jc w:val="center"/>
              <w:rPr>
                <w:sz w:val="20"/>
              </w:rPr>
            </w:pPr>
            <w:r w:rsidRPr="007536CE">
              <w:rPr>
                <w:sz w:val="20"/>
              </w:rPr>
              <w:t>530,7</w:t>
            </w:r>
          </w:p>
        </w:tc>
        <w:tc>
          <w:tcPr>
            <w:tcW w:w="2303" w:type="dxa"/>
          </w:tcPr>
          <w:p w14:paraId="75C1D431" w14:textId="77777777" w:rsidR="00D713C9" w:rsidRPr="007536CE" w:rsidRDefault="00D713C9" w:rsidP="00D713C9">
            <w:pPr>
              <w:jc w:val="center"/>
              <w:rPr>
                <w:sz w:val="20"/>
              </w:rPr>
            </w:pPr>
            <w:r w:rsidRPr="007536CE">
              <w:rPr>
                <w:sz w:val="20"/>
              </w:rPr>
              <w:t>16,25</w:t>
            </w:r>
          </w:p>
        </w:tc>
      </w:tr>
      <w:tr w:rsidR="00D713C9" w:rsidRPr="007536CE" w14:paraId="3527B589" w14:textId="77777777">
        <w:tc>
          <w:tcPr>
            <w:tcW w:w="2303" w:type="dxa"/>
          </w:tcPr>
          <w:p w14:paraId="30376F7E" w14:textId="77777777" w:rsidR="00D713C9" w:rsidRPr="007536CE" w:rsidRDefault="00D713C9" w:rsidP="00D713C9">
            <w:pPr>
              <w:jc w:val="center"/>
              <w:rPr>
                <w:sz w:val="20"/>
              </w:rPr>
            </w:pPr>
            <w:r w:rsidRPr="007536CE">
              <w:rPr>
                <w:sz w:val="20"/>
              </w:rPr>
              <w:t>15</w:t>
            </w:r>
          </w:p>
        </w:tc>
        <w:tc>
          <w:tcPr>
            <w:tcW w:w="2303" w:type="dxa"/>
          </w:tcPr>
          <w:p w14:paraId="59BD0026" w14:textId="77777777" w:rsidR="00D713C9" w:rsidRPr="007536CE" w:rsidRDefault="00D713C9" w:rsidP="00D713C9">
            <w:pPr>
              <w:jc w:val="center"/>
              <w:rPr>
                <w:sz w:val="20"/>
              </w:rPr>
            </w:pPr>
            <w:r w:rsidRPr="007536CE">
              <w:rPr>
                <w:sz w:val="20"/>
              </w:rPr>
              <w:t>8,91</w:t>
            </w:r>
          </w:p>
        </w:tc>
        <w:tc>
          <w:tcPr>
            <w:tcW w:w="2303" w:type="dxa"/>
          </w:tcPr>
          <w:p w14:paraId="42BBA7AB" w14:textId="77777777" w:rsidR="00D713C9" w:rsidRPr="007536CE" w:rsidRDefault="00D713C9" w:rsidP="00D713C9">
            <w:pPr>
              <w:jc w:val="center"/>
              <w:rPr>
                <w:sz w:val="20"/>
              </w:rPr>
            </w:pPr>
            <w:r w:rsidRPr="007536CE">
              <w:rPr>
                <w:sz w:val="20"/>
              </w:rPr>
              <w:t>522,8</w:t>
            </w:r>
          </w:p>
        </w:tc>
        <w:tc>
          <w:tcPr>
            <w:tcW w:w="2303" w:type="dxa"/>
          </w:tcPr>
          <w:p w14:paraId="341C1A3F" w14:textId="77777777" w:rsidR="00D713C9" w:rsidRPr="007536CE" w:rsidRDefault="00D713C9" w:rsidP="00D713C9">
            <w:pPr>
              <w:jc w:val="center"/>
              <w:rPr>
                <w:sz w:val="20"/>
              </w:rPr>
            </w:pPr>
            <w:r w:rsidRPr="007536CE">
              <w:rPr>
                <w:sz w:val="20"/>
              </w:rPr>
              <w:t>18,62</w:t>
            </w:r>
          </w:p>
        </w:tc>
      </w:tr>
      <w:tr w:rsidR="00D713C9" w:rsidRPr="007536CE" w14:paraId="1BD12E42" w14:textId="77777777">
        <w:tc>
          <w:tcPr>
            <w:tcW w:w="2303" w:type="dxa"/>
          </w:tcPr>
          <w:p w14:paraId="4F6C09A8" w14:textId="77777777" w:rsidR="00D713C9" w:rsidRPr="007536CE" w:rsidRDefault="00D713C9" w:rsidP="00D713C9">
            <w:pPr>
              <w:jc w:val="center"/>
              <w:rPr>
                <w:sz w:val="20"/>
              </w:rPr>
            </w:pPr>
            <w:r w:rsidRPr="007536CE">
              <w:rPr>
                <w:sz w:val="20"/>
              </w:rPr>
              <w:t>20</w:t>
            </w:r>
          </w:p>
        </w:tc>
        <w:tc>
          <w:tcPr>
            <w:tcW w:w="2303" w:type="dxa"/>
          </w:tcPr>
          <w:p w14:paraId="7EBB5768" w14:textId="77777777" w:rsidR="00D713C9" w:rsidRPr="007536CE" w:rsidRDefault="00D713C9" w:rsidP="00D713C9">
            <w:pPr>
              <w:jc w:val="center"/>
              <w:rPr>
                <w:sz w:val="20"/>
              </w:rPr>
            </w:pPr>
            <w:r w:rsidRPr="007536CE">
              <w:rPr>
                <w:sz w:val="20"/>
              </w:rPr>
              <w:t>10,16</w:t>
            </w:r>
          </w:p>
        </w:tc>
        <w:tc>
          <w:tcPr>
            <w:tcW w:w="2303" w:type="dxa"/>
          </w:tcPr>
          <w:p w14:paraId="741527C4" w14:textId="77777777" w:rsidR="00D713C9" w:rsidRPr="007536CE" w:rsidRDefault="00D713C9" w:rsidP="00D713C9">
            <w:pPr>
              <w:jc w:val="center"/>
              <w:rPr>
                <w:sz w:val="20"/>
              </w:rPr>
            </w:pPr>
            <w:r w:rsidRPr="007536CE">
              <w:rPr>
                <w:sz w:val="20"/>
              </w:rPr>
              <w:t>514,7</w:t>
            </w:r>
          </w:p>
        </w:tc>
        <w:tc>
          <w:tcPr>
            <w:tcW w:w="2303" w:type="dxa"/>
          </w:tcPr>
          <w:p w14:paraId="6AA37520" w14:textId="77777777" w:rsidR="00D713C9" w:rsidRPr="007536CE" w:rsidRDefault="00D713C9" w:rsidP="00D713C9">
            <w:pPr>
              <w:jc w:val="center"/>
              <w:rPr>
                <w:sz w:val="20"/>
              </w:rPr>
            </w:pPr>
            <w:r w:rsidRPr="007536CE">
              <w:rPr>
                <w:sz w:val="20"/>
              </w:rPr>
              <w:t>21,28</w:t>
            </w:r>
          </w:p>
        </w:tc>
      </w:tr>
      <w:tr w:rsidR="00D713C9" w:rsidRPr="007536CE" w14:paraId="7BA92370" w14:textId="77777777">
        <w:tc>
          <w:tcPr>
            <w:tcW w:w="2303" w:type="dxa"/>
          </w:tcPr>
          <w:p w14:paraId="42E86774" w14:textId="77777777" w:rsidR="00D713C9" w:rsidRPr="007536CE" w:rsidRDefault="00D713C9" w:rsidP="00D713C9">
            <w:pPr>
              <w:jc w:val="center"/>
              <w:rPr>
                <w:sz w:val="20"/>
              </w:rPr>
            </w:pPr>
            <w:r w:rsidRPr="007536CE">
              <w:rPr>
                <w:sz w:val="20"/>
              </w:rPr>
              <w:t>25</w:t>
            </w:r>
          </w:p>
        </w:tc>
        <w:tc>
          <w:tcPr>
            <w:tcW w:w="2303" w:type="dxa"/>
          </w:tcPr>
          <w:p w14:paraId="68D59FEF" w14:textId="77777777" w:rsidR="00D713C9" w:rsidRPr="007536CE" w:rsidRDefault="00D713C9" w:rsidP="00D713C9">
            <w:pPr>
              <w:jc w:val="center"/>
              <w:rPr>
                <w:sz w:val="20"/>
              </w:rPr>
            </w:pPr>
            <w:r w:rsidRPr="007536CE">
              <w:rPr>
                <w:sz w:val="20"/>
              </w:rPr>
              <w:t>11,53</w:t>
            </w:r>
          </w:p>
        </w:tc>
        <w:tc>
          <w:tcPr>
            <w:tcW w:w="2303" w:type="dxa"/>
          </w:tcPr>
          <w:p w14:paraId="66658903" w14:textId="77777777" w:rsidR="00D713C9" w:rsidRPr="007536CE" w:rsidRDefault="00D713C9" w:rsidP="00D713C9">
            <w:pPr>
              <w:jc w:val="center"/>
              <w:rPr>
                <w:sz w:val="20"/>
              </w:rPr>
            </w:pPr>
            <w:r w:rsidRPr="007536CE">
              <w:rPr>
                <w:sz w:val="20"/>
              </w:rPr>
              <w:t>506,4</w:t>
            </w:r>
          </w:p>
        </w:tc>
        <w:tc>
          <w:tcPr>
            <w:tcW w:w="2303" w:type="dxa"/>
          </w:tcPr>
          <w:p w14:paraId="60461539" w14:textId="77777777" w:rsidR="00D713C9" w:rsidRPr="007536CE" w:rsidRDefault="00D713C9" w:rsidP="00D713C9">
            <w:pPr>
              <w:jc w:val="center"/>
              <w:rPr>
                <w:sz w:val="20"/>
              </w:rPr>
            </w:pPr>
            <w:r w:rsidRPr="007536CE">
              <w:rPr>
                <w:sz w:val="20"/>
              </w:rPr>
              <w:t>24,23</w:t>
            </w:r>
          </w:p>
        </w:tc>
      </w:tr>
      <w:tr w:rsidR="00D713C9" w:rsidRPr="007536CE" w14:paraId="24BF7F7D" w14:textId="77777777">
        <w:tc>
          <w:tcPr>
            <w:tcW w:w="2303" w:type="dxa"/>
          </w:tcPr>
          <w:p w14:paraId="22C189EF" w14:textId="77777777" w:rsidR="00D713C9" w:rsidRPr="007536CE" w:rsidRDefault="00D713C9" w:rsidP="00D713C9">
            <w:pPr>
              <w:jc w:val="center"/>
              <w:rPr>
                <w:sz w:val="20"/>
              </w:rPr>
            </w:pPr>
            <w:r w:rsidRPr="007536CE">
              <w:rPr>
                <w:sz w:val="20"/>
              </w:rPr>
              <w:t>30</w:t>
            </w:r>
          </w:p>
        </w:tc>
        <w:tc>
          <w:tcPr>
            <w:tcW w:w="2303" w:type="dxa"/>
          </w:tcPr>
          <w:p w14:paraId="75D54E3E" w14:textId="77777777" w:rsidR="00D713C9" w:rsidRPr="007536CE" w:rsidRDefault="00D713C9" w:rsidP="00D713C9">
            <w:pPr>
              <w:jc w:val="center"/>
              <w:rPr>
                <w:sz w:val="20"/>
              </w:rPr>
            </w:pPr>
            <w:r w:rsidRPr="007536CE">
              <w:rPr>
                <w:sz w:val="20"/>
              </w:rPr>
              <w:t>13,04</w:t>
            </w:r>
          </w:p>
        </w:tc>
        <w:tc>
          <w:tcPr>
            <w:tcW w:w="2303" w:type="dxa"/>
          </w:tcPr>
          <w:p w14:paraId="1327981D" w14:textId="77777777" w:rsidR="00D713C9" w:rsidRPr="007536CE" w:rsidRDefault="00D713C9" w:rsidP="00D713C9">
            <w:pPr>
              <w:jc w:val="center"/>
              <w:rPr>
                <w:sz w:val="20"/>
              </w:rPr>
            </w:pPr>
            <w:r w:rsidRPr="007536CE">
              <w:rPr>
                <w:sz w:val="20"/>
              </w:rPr>
              <w:t>497,7</w:t>
            </w:r>
          </w:p>
        </w:tc>
        <w:tc>
          <w:tcPr>
            <w:tcW w:w="2303" w:type="dxa"/>
          </w:tcPr>
          <w:p w14:paraId="7103401D" w14:textId="77777777" w:rsidR="00D713C9" w:rsidRPr="007536CE" w:rsidRDefault="00D713C9" w:rsidP="00D713C9">
            <w:pPr>
              <w:jc w:val="center"/>
              <w:rPr>
                <w:sz w:val="20"/>
              </w:rPr>
            </w:pPr>
            <w:r w:rsidRPr="007536CE">
              <w:rPr>
                <w:sz w:val="20"/>
              </w:rPr>
              <w:t>27,53</w:t>
            </w:r>
          </w:p>
        </w:tc>
      </w:tr>
      <w:tr w:rsidR="00D713C9" w:rsidRPr="007536CE" w14:paraId="15BF1482" w14:textId="77777777">
        <w:tc>
          <w:tcPr>
            <w:tcW w:w="2303" w:type="dxa"/>
          </w:tcPr>
          <w:p w14:paraId="618AA7EA" w14:textId="77777777" w:rsidR="00D713C9" w:rsidRPr="007536CE" w:rsidRDefault="00D713C9" w:rsidP="00D713C9">
            <w:pPr>
              <w:jc w:val="center"/>
              <w:rPr>
                <w:sz w:val="20"/>
              </w:rPr>
            </w:pPr>
            <w:r w:rsidRPr="007536CE">
              <w:rPr>
                <w:sz w:val="20"/>
              </w:rPr>
              <w:t>35</w:t>
            </w:r>
          </w:p>
        </w:tc>
        <w:tc>
          <w:tcPr>
            <w:tcW w:w="2303" w:type="dxa"/>
          </w:tcPr>
          <w:p w14:paraId="1F589D1E" w14:textId="77777777" w:rsidR="00D713C9" w:rsidRPr="007536CE" w:rsidRDefault="00D713C9" w:rsidP="00D713C9">
            <w:pPr>
              <w:jc w:val="center"/>
              <w:rPr>
                <w:sz w:val="20"/>
              </w:rPr>
            </w:pPr>
            <w:r w:rsidRPr="007536CE">
              <w:rPr>
                <w:sz w:val="20"/>
              </w:rPr>
              <w:t>14,69</w:t>
            </w:r>
          </w:p>
        </w:tc>
        <w:tc>
          <w:tcPr>
            <w:tcW w:w="2303" w:type="dxa"/>
          </w:tcPr>
          <w:p w14:paraId="25904AF6" w14:textId="77777777" w:rsidR="00D713C9" w:rsidRPr="007536CE" w:rsidRDefault="00D713C9" w:rsidP="00D713C9">
            <w:pPr>
              <w:jc w:val="center"/>
              <w:rPr>
                <w:sz w:val="20"/>
              </w:rPr>
            </w:pPr>
            <w:r w:rsidRPr="007536CE">
              <w:rPr>
                <w:sz w:val="20"/>
              </w:rPr>
              <w:t>488,6</w:t>
            </w:r>
          </w:p>
        </w:tc>
        <w:tc>
          <w:tcPr>
            <w:tcW w:w="2303" w:type="dxa"/>
          </w:tcPr>
          <w:p w14:paraId="2B9888A6" w14:textId="77777777" w:rsidR="00D713C9" w:rsidRPr="007536CE" w:rsidRDefault="00D713C9" w:rsidP="00D713C9">
            <w:pPr>
              <w:jc w:val="center"/>
              <w:rPr>
                <w:sz w:val="20"/>
              </w:rPr>
            </w:pPr>
          </w:p>
        </w:tc>
      </w:tr>
      <w:tr w:rsidR="00D713C9" w:rsidRPr="007536CE" w14:paraId="7DD42C48" w14:textId="77777777">
        <w:tc>
          <w:tcPr>
            <w:tcW w:w="2303" w:type="dxa"/>
          </w:tcPr>
          <w:p w14:paraId="5E828EA6" w14:textId="77777777" w:rsidR="00D713C9" w:rsidRPr="007536CE" w:rsidRDefault="00D713C9" w:rsidP="00D713C9">
            <w:pPr>
              <w:jc w:val="center"/>
              <w:rPr>
                <w:sz w:val="20"/>
              </w:rPr>
            </w:pPr>
            <w:r w:rsidRPr="007536CE">
              <w:rPr>
                <w:sz w:val="20"/>
              </w:rPr>
              <w:t>40</w:t>
            </w:r>
          </w:p>
        </w:tc>
        <w:tc>
          <w:tcPr>
            <w:tcW w:w="2303" w:type="dxa"/>
          </w:tcPr>
          <w:p w14:paraId="51A764D3" w14:textId="77777777" w:rsidR="00D713C9" w:rsidRPr="007536CE" w:rsidRDefault="00D713C9" w:rsidP="00D713C9">
            <w:pPr>
              <w:jc w:val="center"/>
              <w:rPr>
                <w:sz w:val="20"/>
              </w:rPr>
            </w:pPr>
            <w:r w:rsidRPr="007536CE">
              <w:rPr>
                <w:sz w:val="20"/>
              </w:rPr>
              <w:t>16,49</w:t>
            </w:r>
          </w:p>
        </w:tc>
        <w:tc>
          <w:tcPr>
            <w:tcW w:w="2303" w:type="dxa"/>
          </w:tcPr>
          <w:p w14:paraId="1DD3C96C" w14:textId="77777777" w:rsidR="00D713C9" w:rsidRPr="007536CE" w:rsidRDefault="00D713C9" w:rsidP="00D713C9">
            <w:pPr>
              <w:jc w:val="center"/>
              <w:rPr>
                <w:sz w:val="20"/>
              </w:rPr>
            </w:pPr>
            <w:r w:rsidRPr="007536CE">
              <w:rPr>
                <w:sz w:val="20"/>
              </w:rPr>
              <w:t>479,1</w:t>
            </w:r>
          </w:p>
        </w:tc>
        <w:tc>
          <w:tcPr>
            <w:tcW w:w="2303" w:type="dxa"/>
          </w:tcPr>
          <w:p w14:paraId="60E2F4BF" w14:textId="77777777" w:rsidR="00D713C9" w:rsidRPr="007536CE" w:rsidRDefault="00D713C9" w:rsidP="00D713C9">
            <w:pPr>
              <w:jc w:val="center"/>
              <w:rPr>
                <w:sz w:val="20"/>
              </w:rPr>
            </w:pPr>
          </w:p>
        </w:tc>
      </w:tr>
      <w:tr w:rsidR="00D713C9" w:rsidRPr="007536CE" w14:paraId="1334741A" w14:textId="77777777">
        <w:tc>
          <w:tcPr>
            <w:tcW w:w="2303" w:type="dxa"/>
          </w:tcPr>
          <w:p w14:paraId="4FB3D1BF" w14:textId="77777777" w:rsidR="00D713C9" w:rsidRPr="007536CE" w:rsidRDefault="00D713C9" w:rsidP="00D713C9">
            <w:pPr>
              <w:jc w:val="center"/>
              <w:rPr>
                <w:sz w:val="20"/>
              </w:rPr>
            </w:pPr>
            <w:r w:rsidRPr="007536CE">
              <w:rPr>
                <w:sz w:val="20"/>
              </w:rPr>
              <w:t>45</w:t>
            </w:r>
          </w:p>
        </w:tc>
        <w:tc>
          <w:tcPr>
            <w:tcW w:w="2303" w:type="dxa"/>
          </w:tcPr>
          <w:p w14:paraId="40827583" w14:textId="77777777" w:rsidR="00D713C9" w:rsidRPr="007536CE" w:rsidRDefault="00D713C9" w:rsidP="00D713C9">
            <w:pPr>
              <w:jc w:val="center"/>
              <w:rPr>
                <w:sz w:val="20"/>
              </w:rPr>
            </w:pPr>
            <w:r w:rsidRPr="007536CE">
              <w:rPr>
                <w:sz w:val="20"/>
              </w:rPr>
              <w:t>18,44</w:t>
            </w:r>
          </w:p>
        </w:tc>
        <w:tc>
          <w:tcPr>
            <w:tcW w:w="2303" w:type="dxa"/>
          </w:tcPr>
          <w:p w14:paraId="67E2F65C" w14:textId="77777777" w:rsidR="00D713C9" w:rsidRPr="007536CE" w:rsidRDefault="00D713C9" w:rsidP="00D713C9">
            <w:pPr>
              <w:jc w:val="center"/>
              <w:rPr>
                <w:sz w:val="20"/>
              </w:rPr>
            </w:pPr>
            <w:r w:rsidRPr="007536CE">
              <w:rPr>
                <w:sz w:val="20"/>
              </w:rPr>
              <w:t>469,2</w:t>
            </w:r>
          </w:p>
        </w:tc>
        <w:tc>
          <w:tcPr>
            <w:tcW w:w="2303" w:type="dxa"/>
          </w:tcPr>
          <w:p w14:paraId="0912041D" w14:textId="77777777" w:rsidR="00D713C9" w:rsidRPr="007536CE" w:rsidRDefault="00D713C9" w:rsidP="00D713C9">
            <w:pPr>
              <w:jc w:val="center"/>
              <w:rPr>
                <w:sz w:val="20"/>
              </w:rPr>
            </w:pPr>
          </w:p>
        </w:tc>
      </w:tr>
      <w:tr w:rsidR="00D713C9" w:rsidRPr="007536CE" w14:paraId="007F1DA9" w14:textId="77777777">
        <w:tc>
          <w:tcPr>
            <w:tcW w:w="2303" w:type="dxa"/>
          </w:tcPr>
          <w:p w14:paraId="5E56B953" w14:textId="77777777" w:rsidR="00D713C9" w:rsidRPr="007536CE" w:rsidRDefault="00D713C9" w:rsidP="00D713C9">
            <w:pPr>
              <w:jc w:val="center"/>
              <w:rPr>
                <w:sz w:val="20"/>
              </w:rPr>
            </w:pPr>
            <w:r w:rsidRPr="007536CE">
              <w:rPr>
                <w:sz w:val="20"/>
              </w:rPr>
              <w:t>50</w:t>
            </w:r>
          </w:p>
        </w:tc>
        <w:tc>
          <w:tcPr>
            <w:tcW w:w="2303" w:type="dxa"/>
          </w:tcPr>
          <w:p w14:paraId="4010819D" w14:textId="77777777" w:rsidR="00D713C9" w:rsidRPr="007536CE" w:rsidRDefault="00D713C9" w:rsidP="00D713C9">
            <w:pPr>
              <w:jc w:val="center"/>
              <w:rPr>
                <w:sz w:val="20"/>
              </w:rPr>
            </w:pPr>
            <w:r w:rsidRPr="007536CE">
              <w:rPr>
                <w:sz w:val="20"/>
              </w:rPr>
              <w:t>20,56</w:t>
            </w:r>
          </w:p>
        </w:tc>
        <w:tc>
          <w:tcPr>
            <w:tcW w:w="2303" w:type="dxa"/>
          </w:tcPr>
          <w:p w14:paraId="5449436B" w14:textId="77777777" w:rsidR="00D713C9" w:rsidRPr="007536CE" w:rsidRDefault="00D713C9" w:rsidP="00D713C9">
            <w:pPr>
              <w:jc w:val="center"/>
              <w:rPr>
                <w:sz w:val="20"/>
              </w:rPr>
            </w:pPr>
            <w:r w:rsidRPr="007536CE">
              <w:rPr>
                <w:sz w:val="20"/>
              </w:rPr>
              <w:t>458,6</w:t>
            </w:r>
          </w:p>
        </w:tc>
        <w:tc>
          <w:tcPr>
            <w:tcW w:w="2303" w:type="dxa"/>
          </w:tcPr>
          <w:p w14:paraId="19AC427B" w14:textId="77777777" w:rsidR="00D713C9" w:rsidRPr="007536CE" w:rsidRDefault="00D713C9" w:rsidP="00D713C9">
            <w:pPr>
              <w:jc w:val="center"/>
              <w:rPr>
                <w:sz w:val="20"/>
              </w:rPr>
            </w:pPr>
          </w:p>
        </w:tc>
      </w:tr>
    </w:tbl>
    <w:p w14:paraId="27A19FFB" w14:textId="77777777" w:rsidR="00D713C9"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331320">
        <w:br w:type="page"/>
      </w:r>
      <w:r w:rsidRPr="00EF6354">
        <w:rPr>
          <w:sz w:val="22"/>
          <w:szCs w:val="22"/>
          <w:lang w:val="de-DE"/>
        </w:rPr>
        <w:t>Stoffeigenschaften BUTAN</w:t>
      </w:r>
    </w:p>
    <w:p w14:paraId="7E8333E0"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7FCC4B3D" w14:textId="77777777">
        <w:tc>
          <w:tcPr>
            <w:tcW w:w="4606" w:type="dxa"/>
          </w:tcPr>
          <w:p w14:paraId="0A6A1FF6" w14:textId="77777777" w:rsidR="00D713C9" w:rsidRPr="00EF6354" w:rsidRDefault="00D713C9" w:rsidP="00D713C9">
            <w:pPr>
              <w:rPr>
                <w:sz w:val="22"/>
                <w:szCs w:val="22"/>
              </w:rPr>
            </w:pPr>
            <w:r w:rsidRPr="00EF6354">
              <w:rPr>
                <w:sz w:val="22"/>
                <w:szCs w:val="22"/>
              </w:rPr>
              <w:t xml:space="preserve">Name:    </w:t>
            </w:r>
            <w:r w:rsidRPr="00EF6354">
              <w:rPr>
                <w:b/>
                <w:sz w:val="22"/>
                <w:szCs w:val="22"/>
              </w:rPr>
              <w:t>BUTAN</w:t>
            </w:r>
          </w:p>
        </w:tc>
        <w:tc>
          <w:tcPr>
            <w:tcW w:w="4606" w:type="dxa"/>
          </w:tcPr>
          <w:p w14:paraId="2458DABD" w14:textId="77777777" w:rsidR="00D713C9" w:rsidRPr="00EF6354" w:rsidRDefault="00D713C9" w:rsidP="00D713C9">
            <w:pPr>
              <w:rPr>
                <w:sz w:val="22"/>
                <w:szCs w:val="22"/>
              </w:rPr>
            </w:pPr>
            <w:r w:rsidRPr="00EF6354">
              <w:rPr>
                <w:sz w:val="22"/>
                <w:szCs w:val="22"/>
              </w:rPr>
              <w:t xml:space="preserve">UN-Nummer:   </w:t>
            </w:r>
            <w:r w:rsidRPr="00EF6354">
              <w:rPr>
                <w:b/>
                <w:sz w:val="22"/>
                <w:szCs w:val="22"/>
              </w:rPr>
              <w:t>1011</w:t>
            </w:r>
          </w:p>
        </w:tc>
      </w:tr>
      <w:tr w:rsidR="00D713C9" w:rsidRPr="00EF6354" w14:paraId="12E56FDD" w14:textId="77777777">
        <w:tc>
          <w:tcPr>
            <w:tcW w:w="4606" w:type="dxa"/>
          </w:tcPr>
          <w:p w14:paraId="5B6F6768" w14:textId="77777777" w:rsidR="00D713C9" w:rsidRPr="00EF6354" w:rsidRDefault="00D713C9" w:rsidP="00D713C9">
            <w:pPr>
              <w:rPr>
                <w:sz w:val="22"/>
                <w:szCs w:val="22"/>
              </w:rPr>
            </w:pPr>
            <w:r w:rsidRPr="00EF6354">
              <w:rPr>
                <w:sz w:val="22"/>
                <w:szCs w:val="22"/>
              </w:rPr>
              <w:t xml:space="preserve">Formel:   </w:t>
            </w:r>
            <w:r w:rsidRPr="00EF6354">
              <w:rPr>
                <w:b/>
                <w:sz w:val="22"/>
                <w:szCs w:val="22"/>
              </w:rPr>
              <w:t>C</w:t>
            </w:r>
            <w:r w:rsidRPr="00EF6354">
              <w:rPr>
                <w:b/>
                <w:sz w:val="22"/>
                <w:szCs w:val="22"/>
                <w:vertAlign w:val="subscript"/>
              </w:rPr>
              <w:t>4</w:t>
            </w:r>
            <w:r w:rsidRPr="00EF6354">
              <w:rPr>
                <w:b/>
                <w:sz w:val="22"/>
                <w:szCs w:val="22"/>
              </w:rPr>
              <w:t>H</w:t>
            </w:r>
            <w:r w:rsidRPr="00EF6354">
              <w:rPr>
                <w:b/>
                <w:sz w:val="22"/>
                <w:szCs w:val="22"/>
                <w:vertAlign w:val="subscript"/>
              </w:rPr>
              <w:t>10</w:t>
            </w:r>
          </w:p>
        </w:tc>
        <w:tc>
          <w:tcPr>
            <w:tcW w:w="4606" w:type="dxa"/>
          </w:tcPr>
          <w:p w14:paraId="5BDEF18C" w14:textId="77777777" w:rsidR="00D713C9" w:rsidRPr="00EF6354" w:rsidRDefault="00D713C9" w:rsidP="00D713C9">
            <w:pPr>
              <w:rPr>
                <w:sz w:val="22"/>
                <w:szCs w:val="22"/>
              </w:rPr>
            </w:pPr>
          </w:p>
        </w:tc>
      </w:tr>
      <w:tr w:rsidR="00D713C9" w:rsidRPr="00EF6354" w14:paraId="42DC326B" w14:textId="77777777">
        <w:tc>
          <w:tcPr>
            <w:tcW w:w="4606" w:type="dxa"/>
          </w:tcPr>
          <w:p w14:paraId="07012943" w14:textId="77777777" w:rsidR="00D713C9" w:rsidRPr="00EF6354" w:rsidRDefault="00D713C9" w:rsidP="00D713C9">
            <w:pPr>
              <w:rPr>
                <w:sz w:val="22"/>
                <w:szCs w:val="22"/>
              </w:rPr>
            </w:pPr>
            <w:r w:rsidRPr="00EF6354">
              <w:rPr>
                <w:sz w:val="22"/>
                <w:szCs w:val="22"/>
              </w:rPr>
              <w:t>Siedepunkt</w:t>
            </w:r>
            <w:r w:rsidRPr="00EF6354">
              <w:rPr>
                <w:b/>
                <w:sz w:val="22"/>
                <w:szCs w:val="22"/>
              </w:rPr>
              <w:t xml:space="preserve">:           1,0  </w:t>
            </w:r>
            <w:r w:rsidRPr="00EF6354">
              <w:rPr>
                <w:b/>
                <w:sz w:val="22"/>
                <w:szCs w:val="22"/>
              </w:rPr>
              <w:sym w:font="Symbol" w:char="F0B0"/>
            </w:r>
            <w:r w:rsidRPr="00EF6354">
              <w:rPr>
                <w:b/>
                <w:sz w:val="22"/>
                <w:szCs w:val="22"/>
              </w:rPr>
              <w:t>C</w:t>
            </w:r>
          </w:p>
        </w:tc>
        <w:tc>
          <w:tcPr>
            <w:tcW w:w="4606" w:type="dxa"/>
          </w:tcPr>
          <w:p w14:paraId="529896C0" w14:textId="77777777" w:rsidR="00D713C9" w:rsidRPr="00EF6354" w:rsidRDefault="00D713C9" w:rsidP="00D713C9">
            <w:pPr>
              <w:rPr>
                <w:sz w:val="22"/>
                <w:szCs w:val="22"/>
                <w:lang w:val="fr-FR"/>
              </w:rPr>
            </w:pPr>
            <w:proofErr w:type="spellStart"/>
            <w:r w:rsidRPr="00EF6354">
              <w:rPr>
                <w:sz w:val="22"/>
                <w:szCs w:val="22"/>
                <w:lang w:val="fr-FR"/>
              </w:rPr>
              <w:t>Molare</w:t>
            </w:r>
            <w:proofErr w:type="spellEnd"/>
            <w:r w:rsidRPr="00EF6354">
              <w:rPr>
                <w:sz w:val="22"/>
                <w:szCs w:val="22"/>
                <w:lang w:val="fr-FR"/>
              </w:rPr>
              <w:t xml:space="preserve"> Masse: </w:t>
            </w:r>
            <w:r w:rsidRPr="00EF6354">
              <w:rPr>
                <w:b/>
                <w:i/>
                <w:sz w:val="22"/>
                <w:szCs w:val="22"/>
                <w:lang w:val="fr-FR"/>
              </w:rPr>
              <w:t>M</w:t>
            </w:r>
            <w:r w:rsidRPr="00EF6354">
              <w:rPr>
                <w:b/>
                <w:sz w:val="22"/>
                <w:szCs w:val="22"/>
                <w:lang w:val="fr-FR"/>
              </w:rPr>
              <w:t xml:space="preserve"> = 58    (58,123)</w:t>
            </w:r>
          </w:p>
        </w:tc>
      </w:tr>
      <w:tr w:rsidR="00D713C9" w:rsidRPr="00EF6354" w14:paraId="27EBDFEC" w14:textId="77777777">
        <w:tc>
          <w:tcPr>
            <w:tcW w:w="4606" w:type="dxa"/>
          </w:tcPr>
          <w:p w14:paraId="14871794"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2,01</w:t>
            </w:r>
          </w:p>
        </w:tc>
        <w:tc>
          <w:tcPr>
            <w:tcW w:w="4606" w:type="dxa"/>
          </w:tcPr>
          <w:p w14:paraId="1DA0410A" w14:textId="77777777" w:rsidR="00D713C9" w:rsidRPr="00EF6354" w:rsidRDefault="00D713C9" w:rsidP="00D713C9">
            <w:pPr>
              <w:rPr>
                <w:sz w:val="22"/>
                <w:szCs w:val="22"/>
              </w:rPr>
            </w:pPr>
          </w:p>
        </w:tc>
      </w:tr>
      <w:tr w:rsidR="009F475C" w:rsidRPr="009078E7" w14:paraId="7B8CE5C9" w14:textId="77777777">
        <w:tc>
          <w:tcPr>
            <w:tcW w:w="9212" w:type="dxa"/>
            <w:gridSpan w:val="2"/>
          </w:tcPr>
          <w:p w14:paraId="1EFA188F"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1,4-  9,4</w:t>
            </w:r>
          </w:p>
        </w:tc>
      </w:tr>
      <w:tr w:rsidR="00D713C9" w:rsidRPr="00EF6354" w14:paraId="3AD4340F" w14:textId="77777777">
        <w:tc>
          <w:tcPr>
            <w:tcW w:w="4606" w:type="dxa"/>
          </w:tcPr>
          <w:p w14:paraId="675846EE"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365 </w:t>
            </w:r>
            <w:r w:rsidRPr="00EF6354">
              <w:rPr>
                <w:b/>
                <w:sz w:val="22"/>
                <w:szCs w:val="22"/>
              </w:rPr>
              <w:sym w:font="Symbol" w:char="F0B0"/>
            </w:r>
            <w:r w:rsidRPr="00EF6354">
              <w:rPr>
                <w:b/>
                <w:sz w:val="22"/>
                <w:szCs w:val="22"/>
              </w:rPr>
              <w:t>C</w:t>
            </w:r>
          </w:p>
        </w:tc>
        <w:tc>
          <w:tcPr>
            <w:tcW w:w="4606" w:type="dxa"/>
          </w:tcPr>
          <w:p w14:paraId="40A5FC7E"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152 </w:t>
            </w:r>
            <w:r w:rsidRPr="00EF6354">
              <w:rPr>
                <w:b/>
                <w:sz w:val="22"/>
                <w:szCs w:val="22"/>
              </w:rPr>
              <w:sym w:font="Symbol" w:char="F0B0"/>
            </w:r>
            <w:r w:rsidRPr="00EF6354">
              <w:rPr>
                <w:b/>
                <w:sz w:val="22"/>
                <w:szCs w:val="22"/>
              </w:rPr>
              <w:t>C</w:t>
            </w:r>
          </w:p>
        </w:tc>
      </w:tr>
      <w:tr w:rsidR="00D713C9" w:rsidRPr="00EF6354" w14:paraId="59DE84BE" w14:textId="77777777">
        <w:tc>
          <w:tcPr>
            <w:tcW w:w="4606" w:type="dxa"/>
          </w:tcPr>
          <w:p w14:paraId="79DDE575" w14:textId="77777777" w:rsidR="00D713C9" w:rsidRPr="00EF6354" w:rsidRDefault="00D713C9" w:rsidP="00D713C9">
            <w:pPr>
              <w:rPr>
                <w:sz w:val="22"/>
                <w:szCs w:val="22"/>
              </w:rPr>
            </w:pPr>
            <w:r w:rsidRPr="00EF6354">
              <w:rPr>
                <w:sz w:val="22"/>
                <w:szCs w:val="22"/>
              </w:rPr>
              <w:t xml:space="preserve">AGW-Wert:   </w:t>
            </w:r>
            <w:r w:rsidRPr="00EF6354">
              <w:rPr>
                <w:b/>
                <w:sz w:val="22"/>
                <w:szCs w:val="22"/>
              </w:rPr>
              <w:t>1000 ppm</w:t>
            </w:r>
          </w:p>
        </w:tc>
        <w:tc>
          <w:tcPr>
            <w:tcW w:w="4606" w:type="dxa"/>
          </w:tcPr>
          <w:p w14:paraId="50B8BAAE" w14:textId="77777777" w:rsidR="00D713C9" w:rsidRPr="00EF6354" w:rsidRDefault="00D713C9" w:rsidP="00D713C9">
            <w:pPr>
              <w:rPr>
                <w:sz w:val="22"/>
                <w:szCs w:val="22"/>
              </w:rPr>
            </w:pPr>
          </w:p>
        </w:tc>
      </w:tr>
    </w:tbl>
    <w:p w14:paraId="48975D91" w14:textId="77777777" w:rsidR="00D713C9" w:rsidRDefault="00D713C9" w:rsidP="00D713C9"/>
    <w:p w14:paraId="71ED56C5" w14:textId="77777777" w:rsidR="00956845" w:rsidRDefault="00956845" w:rsidP="00D713C9"/>
    <w:p w14:paraId="3926AE44" w14:textId="77777777" w:rsidR="00956845" w:rsidRPr="00331320" w:rsidRDefault="00956845" w:rsidP="00D713C9"/>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1BD6FCEF" w14:textId="77777777">
        <w:tc>
          <w:tcPr>
            <w:tcW w:w="9212" w:type="dxa"/>
            <w:gridSpan w:val="4"/>
          </w:tcPr>
          <w:p w14:paraId="1BF8335B" w14:textId="77777777" w:rsidR="00D713C9" w:rsidRPr="007536CE" w:rsidRDefault="00D713C9" w:rsidP="00D713C9">
            <w:pPr>
              <w:jc w:val="center"/>
              <w:rPr>
                <w:sz w:val="20"/>
              </w:rPr>
            </w:pPr>
            <w:r w:rsidRPr="007536CE">
              <w:rPr>
                <w:sz w:val="20"/>
              </w:rPr>
              <w:t>Dampf/Flüssigkeit Gleichgewichte</w:t>
            </w:r>
          </w:p>
        </w:tc>
      </w:tr>
      <w:tr w:rsidR="00D713C9" w:rsidRPr="007536CE" w14:paraId="49752AA3" w14:textId="77777777">
        <w:tc>
          <w:tcPr>
            <w:tcW w:w="2303" w:type="dxa"/>
            <w:tcBorders>
              <w:top w:val="nil"/>
              <w:bottom w:val="nil"/>
            </w:tcBorders>
          </w:tcPr>
          <w:p w14:paraId="21B20C42"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468CF2A1"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2844DC3D"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74C1CA27"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6410C378" w14:textId="77777777">
        <w:tc>
          <w:tcPr>
            <w:tcW w:w="2303" w:type="dxa"/>
            <w:tcBorders>
              <w:top w:val="single" w:sz="12" w:space="0" w:color="auto"/>
            </w:tcBorders>
          </w:tcPr>
          <w:p w14:paraId="2EF17B6B" w14:textId="77777777" w:rsidR="00D713C9" w:rsidRPr="007536CE" w:rsidRDefault="00D713C9" w:rsidP="00D713C9">
            <w:pPr>
              <w:jc w:val="center"/>
              <w:rPr>
                <w:sz w:val="20"/>
                <w:lang w:val="en-GB"/>
              </w:rPr>
            </w:pPr>
            <w:r w:rsidRPr="007536CE">
              <w:rPr>
                <w:sz w:val="20"/>
                <w:lang w:val="en-GB"/>
              </w:rPr>
              <w:t>- 10</w:t>
            </w:r>
          </w:p>
        </w:tc>
        <w:tc>
          <w:tcPr>
            <w:tcW w:w="2303" w:type="dxa"/>
            <w:tcBorders>
              <w:top w:val="single" w:sz="12" w:space="0" w:color="auto"/>
            </w:tcBorders>
          </w:tcPr>
          <w:p w14:paraId="0118874D" w14:textId="77777777" w:rsidR="00D713C9" w:rsidRPr="007536CE" w:rsidRDefault="00D713C9" w:rsidP="00D713C9">
            <w:pPr>
              <w:jc w:val="center"/>
              <w:rPr>
                <w:sz w:val="20"/>
                <w:lang w:val="en-GB"/>
              </w:rPr>
            </w:pPr>
            <w:r w:rsidRPr="007536CE">
              <w:rPr>
                <w:sz w:val="20"/>
                <w:lang w:val="en-GB"/>
              </w:rPr>
              <w:t>0,70</w:t>
            </w:r>
          </w:p>
        </w:tc>
        <w:tc>
          <w:tcPr>
            <w:tcW w:w="2303" w:type="dxa"/>
            <w:tcBorders>
              <w:top w:val="single" w:sz="12" w:space="0" w:color="auto"/>
            </w:tcBorders>
          </w:tcPr>
          <w:p w14:paraId="250B36C4" w14:textId="77777777" w:rsidR="00D713C9" w:rsidRPr="007536CE" w:rsidRDefault="00D713C9" w:rsidP="00D713C9">
            <w:pPr>
              <w:jc w:val="center"/>
              <w:rPr>
                <w:sz w:val="20"/>
                <w:lang w:val="en-GB"/>
              </w:rPr>
            </w:pPr>
            <w:r w:rsidRPr="007536CE">
              <w:rPr>
                <w:sz w:val="20"/>
                <w:lang w:val="en-GB"/>
              </w:rPr>
              <w:t>611,9</w:t>
            </w:r>
          </w:p>
        </w:tc>
        <w:tc>
          <w:tcPr>
            <w:tcW w:w="2303" w:type="dxa"/>
            <w:tcBorders>
              <w:top w:val="single" w:sz="12" w:space="0" w:color="auto"/>
            </w:tcBorders>
          </w:tcPr>
          <w:p w14:paraId="3A40D3F9" w14:textId="77777777" w:rsidR="00D713C9" w:rsidRPr="007536CE" w:rsidRDefault="00D713C9" w:rsidP="00D713C9">
            <w:pPr>
              <w:jc w:val="center"/>
              <w:rPr>
                <w:sz w:val="20"/>
                <w:lang w:val="en-GB"/>
              </w:rPr>
            </w:pPr>
            <w:r w:rsidRPr="007536CE">
              <w:rPr>
                <w:sz w:val="20"/>
                <w:lang w:val="en-GB"/>
              </w:rPr>
              <w:t>1,90</w:t>
            </w:r>
          </w:p>
        </w:tc>
      </w:tr>
      <w:tr w:rsidR="00D713C9" w:rsidRPr="007536CE" w14:paraId="2C300593" w14:textId="77777777">
        <w:tc>
          <w:tcPr>
            <w:tcW w:w="2303" w:type="dxa"/>
            <w:tcBorders>
              <w:top w:val="nil"/>
            </w:tcBorders>
          </w:tcPr>
          <w:p w14:paraId="7227CA2D" w14:textId="77777777" w:rsidR="00D713C9" w:rsidRPr="007536CE" w:rsidRDefault="00D713C9" w:rsidP="00D713C9">
            <w:pPr>
              <w:jc w:val="center"/>
              <w:rPr>
                <w:sz w:val="20"/>
                <w:lang w:val="en-GB"/>
              </w:rPr>
            </w:pPr>
            <w:r w:rsidRPr="007536CE">
              <w:rPr>
                <w:sz w:val="20"/>
                <w:lang w:val="en-GB"/>
              </w:rPr>
              <w:t>- 5</w:t>
            </w:r>
          </w:p>
        </w:tc>
        <w:tc>
          <w:tcPr>
            <w:tcW w:w="2303" w:type="dxa"/>
            <w:tcBorders>
              <w:top w:val="nil"/>
            </w:tcBorders>
          </w:tcPr>
          <w:p w14:paraId="7B841CA6" w14:textId="77777777" w:rsidR="00D713C9" w:rsidRPr="007536CE" w:rsidRDefault="00D713C9" w:rsidP="00D713C9">
            <w:pPr>
              <w:jc w:val="center"/>
              <w:rPr>
                <w:sz w:val="20"/>
                <w:lang w:val="en-GB"/>
              </w:rPr>
            </w:pPr>
            <w:r w:rsidRPr="007536CE">
              <w:rPr>
                <w:sz w:val="20"/>
                <w:lang w:val="en-GB"/>
              </w:rPr>
              <w:t>0,85</w:t>
            </w:r>
          </w:p>
        </w:tc>
        <w:tc>
          <w:tcPr>
            <w:tcW w:w="2303" w:type="dxa"/>
            <w:tcBorders>
              <w:top w:val="nil"/>
            </w:tcBorders>
          </w:tcPr>
          <w:p w14:paraId="164C19B2" w14:textId="77777777" w:rsidR="00D713C9" w:rsidRPr="007536CE" w:rsidRDefault="00D713C9" w:rsidP="00D713C9">
            <w:pPr>
              <w:jc w:val="center"/>
              <w:rPr>
                <w:sz w:val="20"/>
                <w:lang w:val="en-GB"/>
              </w:rPr>
            </w:pPr>
            <w:r w:rsidRPr="007536CE">
              <w:rPr>
                <w:sz w:val="20"/>
                <w:lang w:val="en-GB"/>
              </w:rPr>
              <w:t>606,5</w:t>
            </w:r>
          </w:p>
        </w:tc>
        <w:tc>
          <w:tcPr>
            <w:tcW w:w="2303" w:type="dxa"/>
            <w:tcBorders>
              <w:top w:val="nil"/>
            </w:tcBorders>
          </w:tcPr>
          <w:p w14:paraId="00829237" w14:textId="77777777" w:rsidR="00D713C9" w:rsidRPr="007536CE" w:rsidRDefault="00D713C9" w:rsidP="00D713C9">
            <w:pPr>
              <w:jc w:val="center"/>
              <w:rPr>
                <w:sz w:val="20"/>
                <w:lang w:val="en-GB"/>
              </w:rPr>
            </w:pPr>
            <w:r w:rsidRPr="007536CE">
              <w:rPr>
                <w:sz w:val="20"/>
                <w:lang w:val="en-GB"/>
              </w:rPr>
              <w:t>2,27</w:t>
            </w:r>
          </w:p>
        </w:tc>
      </w:tr>
      <w:tr w:rsidR="00D713C9" w:rsidRPr="007536CE" w14:paraId="404A4C43" w14:textId="77777777">
        <w:tc>
          <w:tcPr>
            <w:tcW w:w="2303" w:type="dxa"/>
          </w:tcPr>
          <w:p w14:paraId="495297B8" w14:textId="77777777" w:rsidR="00D713C9" w:rsidRPr="007536CE" w:rsidRDefault="00D713C9" w:rsidP="00D713C9">
            <w:pPr>
              <w:jc w:val="center"/>
              <w:rPr>
                <w:sz w:val="20"/>
                <w:lang w:val="en-GB"/>
              </w:rPr>
            </w:pPr>
            <w:r w:rsidRPr="007536CE">
              <w:rPr>
                <w:sz w:val="20"/>
                <w:lang w:val="en-GB"/>
              </w:rPr>
              <w:t>0</w:t>
            </w:r>
          </w:p>
        </w:tc>
        <w:tc>
          <w:tcPr>
            <w:tcW w:w="2303" w:type="dxa"/>
          </w:tcPr>
          <w:p w14:paraId="00933F7B" w14:textId="77777777" w:rsidR="00D713C9" w:rsidRPr="007536CE" w:rsidRDefault="00D713C9" w:rsidP="00D713C9">
            <w:pPr>
              <w:jc w:val="center"/>
              <w:rPr>
                <w:sz w:val="20"/>
                <w:lang w:val="en-GB"/>
              </w:rPr>
            </w:pPr>
            <w:r w:rsidRPr="007536CE">
              <w:rPr>
                <w:sz w:val="20"/>
                <w:lang w:val="en-GB"/>
              </w:rPr>
              <w:t>1,03</w:t>
            </w:r>
          </w:p>
        </w:tc>
        <w:tc>
          <w:tcPr>
            <w:tcW w:w="2303" w:type="dxa"/>
          </w:tcPr>
          <w:p w14:paraId="2BF71472" w14:textId="77777777" w:rsidR="00D713C9" w:rsidRPr="007536CE" w:rsidRDefault="00D713C9" w:rsidP="00D713C9">
            <w:pPr>
              <w:jc w:val="center"/>
              <w:rPr>
                <w:sz w:val="20"/>
                <w:lang w:val="en-GB"/>
              </w:rPr>
            </w:pPr>
            <w:r w:rsidRPr="007536CE">
              <w:rPr>
                <w:sz w:val="20"/>
                <w:lang w:val="en-GB"/>
              </w:rPr>
              <w:t>601,1</w:t>
            </w:r>
          </w:p>
        </w:tc>
        <w:tc>
          <w:tcPr>
            <w:tcW w:w="2303" w:type="dxa"/>
          </w:tcPr>
          <w:p w14:paraId="40D82D2F" w14:textId="77777777" w:rsidR="00D713C9" w:rsidRPr="007536CE" w:rsidRDefault="00D713C9" w:rsidP="00D713C9">
            <w:pPr>
              <w:jc w:val="center"/>
              <w:rPr>
                <w:sz w:val="20"/>
                <w:lang w:val="en-GB"/>
              </w:rPr>
            </w:pPr>
            <w:r w:rsidRPr="007536CE">
              <w:rPr>
                <w:sz w:val="20"/>
                <w:lang w:val="en-GB"/>
              </w:rPr>
              <w:t>2,72</w:t>
            </w:r>
          </w:p>
        </w:tc>
      </w:tr>
      <w:tr w:rsidR="00D713C9" w:rsidRPr="007536CE" w14:paraId="00B100CD" w14:textId="77777777">
        <w:tc>
          <w:tcPr>
            <w:tcW w:w="2303" w:type="dxa"/>
          </w:tcPr>
          <w:p w14:paraId="7D5C82F3" w14:textId="77777777" w:rsidR="00D713C9" w:rsidRPr="007536CE" w:rsidRDefault="00D713C9" w:rsidP="00D713C9">
            <w:pPr>
              <w:jc w:val="center"/>
              <w:rPr>
                <w:sz w:val="20"/>
                <w:lang w:val="en-GB"/>
              </w:rPr>
            </w:pPr>
            <w:r w:rsidRPr="007536CE">
              <w:rPr>
                <w:sz w:val="20"/>
                <w:lang w:val="en-GB"/>
              </w:rPr>
              <w:t>5</w:t>
            </w:r>
          </w:p>
        </w:tc>
        <w:tc>
          <w:tcPr>
            <w:tcW w:w="2303" w:type="dxa"/>
          </w:tcPr>
          <w:p w14:paraId="61189199" w14:textId="77777777" w:rsidR="00D713C9" w:rsidRPr="007536CE" w:rsidRDefault="00D713C9" w:rsidP="00D713C9">
            <w:pPr>
              <w:jc w:val="center"/>
              <w:rPr>
                <w:sz w:val="20"/>
                <w:lang w:val="en-GB"/>
              </w:rPr>
            </w:pPr>
            <w:r w:rsidRPr="007536CE">
              <w:rPr>
                <w:sz w:val="20"/>
                <w:lang w:val="en-GB"/>
              </w:rPr>
              <w:t>1,24</w:t>
            </w:r>
          </w:p>
        </w:tc>
        <w:tc>
          <w:tcPr>
            <w:tcW w:w="2303" w:type="dxa"/>
          </w:tcPr>
          <w:p w14:paraId="06967506" w14:textId="77777777" w:rsidR="00D713C9" w:rsidRPr="007536CE" w:rsidRDefault="00D713C9" w:rsidP="00D713C9">
            <w:pPr>
              <w:jc w:val="center"/>
              <w:rPr>
                <w:sz w:val="20"/>
                <w:lang w:val="en-GB"/>
              </w:rPr>
            </w:pPr>
            <w:r w:rsidRPr="007536CE">
              <w:rPr>
                <w:sz w:val="20"/>
                <w:lang w:val="en-GB"/>
              </w:rPr>
              <w:t>595,6</w:t>
            </w:r>
          </w:p>
        </w:tc>
        <w:tc>
          <w:tcPr>
            <w:tcW w:w="2303" w:type="dxa"/>
          </w:tcPr>
          <w:p w14:paraId="551423DF" w14:textId="77777777" w:rsidR="00D713C9" w:rsidRPr="007536CE" w:rsidRDefault="00D713C9" w:rsidP="00D713C9">
            <w:pPr>
              <w:jc w:val="center"/>
              <w:rPr>
                <w:sz w:val="20"/>
                <w:lang w:val="en-GB"/>
              </w:rPr>
            </w:pPr>
            <w:r w:rsidRPr="007536CE">
              <w:rPr>
                <w:sz w:val="20"/>
                <w:lang w:val="en-GB"/>
              </w:rPr>
              <w:t>3,23</w:t>
            </w:r>
          </w:p>
        </w:tc>
      </w:tr>
      <w:tr w:rsidR="00D713C9" w:rsidRPr="007536CE" w14:paraId="4BEAF3E7" w14:textId="77777777">
        <w:tc>
          <w:tcPr>
            <w:tcW w:w="2303" w:type="dxa"/>
          </w:tcPr>
          <w:p w14:paraId="21786355" w14:textId="77777777" w:rsidR="00D713C9" w:rsidRPr="007536CE" w:rsidRDefault="00D713C9" w:rsidP="00D713C9">
            <w:pPr>
              <w:jc w:val="center"/>
              <w:rPr>
                <w:sz w:val="20"/>
                <w:lang w:val="en-GB"/>
              </w:rPr>
            </w:pPr>
            <w:r w:rsidRPr="007536CE">
              <w:rPr>
                <w:sz w:val="20"/>
                <w:lang w:val="en-GB"/>
              </w:rPr>
              <w:t>10</w:t>
            </w:r>
          </w:p>
        </w:tc>
        <w:tc>
          <w:tcPr>
            <w:tcW w:w="2303" w:type="dxa"/>
          </w:tcPr>
          <w:p w14:paraId="228789D3" w14:textId="77777777" w:rsidR="00D713C9" w:rsidRPr="007536CE" w:rsidRDefault="00D713C9" w:rsidP="00D713C9">
            <w:pPr>
              <w:jc w:val="center"/>
              <w:rPr>
                <w:sz w:val="20"/>
                <w:lang w:val="en-GB"/>
              </w:rPr>
            </w:pPr>
            <w:r w:rsidRPr="007536CE">
              <w:rPr>
                <w:sz w:val="20"/>
                <w:lang w:val="en-GB"/>
              </w:rPr>
              <w:t>1,48</w:t>
            </w:r>
          </w:p>
        </w:tc>
        <w:tc>
          <w:tcPr>
            <w:tcW w:w="2303" w:type="dxa"/>
          </w:tcPr>
          <w:p w14:paraId="44BF2FBE" w14:textId="77777777" w:rsidR="00D713C9" w:rsidRPr="007536CE" w:rsidRDefault="00D713C9" w:rsidP="00D713C9">
            <w:pPr>
              <w:jc w:val="center"/>
              <w:rPr>
                <w:sz w:val="20"/>
                <w:lang w:val="en-GB"/>
              </w:rPr>
            </w:pPr>
            <w:r w:rsidRPr="007536CE">
              <w:rPr>
                <w:sz w:val="20"/>
                <w:lang w:val="en-GB"/>
              </w:rPr>
              <w:t>590,1</w:t>
            </w:r>
          </w:p>
        </w:tc>
        <w:tc>
          <w:tcPr>
            <w:tcW w:w="2303" w:type="dxa"/>
          </w:tcPr>
          <w:p w14:paraId="7597642C" w14:textId="77777777" w:rsidR="00D713C9" w:rsidRPr="007536CE" w:rsidRDefault="00D713C9" w:rsidP="00D713C9">
            <w:pPr>
              <w:jc w:val="center"/>
              <w:rPr>
                <w:sz w:val="20"/>
                <w:lang w:val="en-GB"/>
              </w:rPr>
            </w:pPr>
            <w:r w:rsidRPr="007536CE">
              <w:rPr>
                <w:sz w:val="20"/>
                <w:lang w:val="en-GB"/>
              </w:rPr>
              <w:t>3,81</w:t>
            </w:r>
          </w:p>
        </w:tc>
      </w:tr>
      <w:tr w:rsidR="00D713C9" w:rsidRPr="007536CE" w14:paraId="0510C8CF" w14:textId="77777777">
        <w:tc>
          <w:tcPr>
            <w:tcW w:w="2303" w:type="dxa"/>
          </w:tcPr>
          <w:p w14:paraId="0F9BD1CB" w14:textId="77777777" w:rsidR="00D713C9" w:rsidRPr="007536CE" w:rsidRDefault="00D713C9" w:rsidP="00D713C9">
            <w:pPr>
              <w:jc w:val="center"/>
              <w:rPr>
                <w:sz w:val="20"/>
                <w:lang w:val="en-GB"/>
              </w:rPr>
            </w:pPr>
            <w:r w:rsidRPr="007536CE">
              <w:rPr>
                <w:sz w:val="20"/>
                <w:lang w:val="en-GB"/>
              </w:rPr>
              <w:t>15</w:t>
            </w:r>
          </w:p>
        </w:tc>
        <w:tc>
          <w:tcPr>
            <w:tcW w:w="2303" w:type="dxa"/>
          </w:tcPr>
          <w:p w14:paraId="67CC094C" w14:textId="77777777" w:rsidR="00D713C9" w:rsidRPr="007536CE" w:rsidRDefault="00D713C9" w:rsidP="00D713C9">
            <w:pPr>
              <w:jc w:val="center"/>
              <w:rPr>
                <w:sz w:val="20"/>
                <w:lang w:val="en-GB"/>
              </w:rPr>
            </w:pPr>
            <w:r w:rsidRPr="007536CE">
              <w:rPr>
                <w:sz w:val="20"/>
                <w:lang w:val="en-GB"/>
              </w:rPr>
              <w:t>1,76</w:t>
            </w:r>
          </w:p>
        </w:tc>
        <w:tc>
          <w:tcPr>
            <w:tcW w:w="2303" w:type="dxa"/>
          </w:tcPr>
          <w:p w14:paraId="198D9D6D" w14:textId="77777777" w:rsidR="00D713C9" w:rsidRPr="007536CE" w:rsidRDefault="00D713C9" w:rsidP="00D713C9">
            <w:pPr>
              <w:jc w:val="center"/>
              <w:rPr>
                <w:sz w:val="20"/>
                <w:lang w:val="en-GB"/>
              </w:rPr>
            </w:pPr>
            <w:r w:rsidRPr="007536CE">
              <w:rPr>
                <w:sz w:val="20"/>
                <w:lang w:val="en-GB"/>
              </w:rPr>
              <w:t>584,4</w:t>
            </w:r>
          </w:p>
        </w:tc>
        <w:tc>
          <w:tcPr>
            <w:tcW w:w="2303" w:type="dxa"/>
          </w:tcPr>
          <w:p w14:paraId="68DD18E4" w14:textId="77777777" w:rsidR="00D713C9" w:rsidRPr="007536CE" w:rsidRDefault="00D713C9" w:rsidP="00D713C9">
            <w:pPr>
              <w:jc w:val="center"/>
              <w:rPr>
                <w:sz w:val="20"/>
                <w:lang w:val="en-GB"/>
              </w:rPr>
            </w:pPr>
            <w:r w:rsidRPr="007536CE">
              <w:rPr>
                <w:sz w:val="20"/>
                <w:lang w:val="en-GB"/>
              </w:rPr>
              <w:t>4,49</w:t>
            </w:r>
          </w:p>
        </w:tc>
      </w:tr>
      <w:tr w:rsidR="00D713C9" w:rsidRPr="007536CE" w14:paraId="3E9EF40C" w14:textId="77777777">
        <w:tc>
          <w:tcPr>
            <w:tcW w:w="2303" w:type="dxa"/>
          </w:tcPr>
          <w:p w14:paraId="6FF468D7" w14:textId="77777777" w:rsidR="00D713C9" w:rsidRPr="007536CE" w:rsidRDefault="00D713C9" w:rsidP="00D713C9">
            <w:pPr>
              <w:jc w:val="center"/>
              <w:rPr>
                <w:sz w:val="20"/>
                <w:lang w:val="en-GB"/>
              </w:rPr>
            </w:pPr>
            <w:r w:rsidRPr="007536CE">
              <w:rPr>
                <w:sz w:val="20"/>
                <w:lang w:val="en-GB"/>
              </w:rPr>
              <w:t>20</w:t>
            </w:r>
          </w:p>
        </w:tc>
        <w:tc>
          <w:tcPr>
            <w:tcW w:w="2303" w:type="dxa"/>
          </w:tcPr>
          <w:p w14:paraId="0E66F06D" w14:textId="77777777" w:rsidR="00D713C9" w:rsidRPr="007536CE" w:rsidRDefault="00D713C9" w:rsidP="00D713C9">
            <w:pPr>
              <w:jc w:val="center"/>
              <w:rPr>
                <w:sz w:val="20"/>
                <w:lang w:val="en-GB"/>
              </w:rPr>
            </w:pPr>
            <w:r w:rsidRPr="007536CE">
              <w:rPr>
                <w:sz w:val="20"/>
                <w:lang w:val="en-GB"/>
              </w:rPr>
              <w:t>2,07</w:t>
            </w:r>
          </w:p>
        </w:tc>
        <w:tc>
          <w:tcPr>
            <w:tcW w:w="2303" w:type="dxa"/>
          </w:tcPr>
          <w:p w14:paraId="1E2243DE" w14:textId="77777777" w:rsidR="00D713C9" w:rsidRPr="007536CE" w:rsidRDefault="00D713C9" w:rsidP="00D713C9">
            <w:pPr>
              <w:jc w:val="center"/>
              <w:rPr>
                <w:sz w:val="20"/>
                <w:lang w:val="en-GB"/>
              </w:rPr>
            </w:pPr>
            <w:r w:rsidRPr="007536CE">
              <w:rPr>
                <w:sz w:val="20"/>
                <w:lang w:val="en-GB"/>
              </w:rPr>
              <w:t>578,7</w:t>
            </w:r>
          </w:p>
        </w:tc>
        <w:tc>
          <w:tcPr>
            <w:tcW w:w="2303" w:type="dxa"/>
          </w:tcPr>
          <w:p w14:paraId="23924CF4" w14:textId="77777777" w:rsidR="00D713C9" w:rsidRPr="007536CE" w:rsidRDefault="00D713C9" w:rsidP="00D713C9">
            <w:pPr>
              <w:jc w:val="center"/>
              <w:rPr>
                <w:sz w:val="20"/>
                <w:lang w:val="en-GB"/>
              </w:rPr>
            </w:pPr>
            <w:r w:rsidRPr="007536CE">
              <w:rPr>
                <w:sz w:val="20"/>
                <w:lang w:val="en-GB"/>
              </w:rPr>
              <w:t>5,23</w:t>
            </w:r>
          </w:p>
        </w:tc>
      </w:tr>
      <w:tr w:rsidR="00D713C9" w:rsidRPr="007536CE" w14:paraId="1DF367C9" w14:textId="77777777">
        <w:tc>
          <w:tcPr>
            <w:tcW w:w="2303" w:type="dxa"/>
          </w:tcPr>
          <w:p w14:paraId="73054E2B" w14:textId="77777777" w:rsidR="00D713C9" w:rsidRPr="007536CE" w:rsidRDefault="00D713C9" w:rsidP="00D713C9">
            <w:pPr>
              <w:jc w:val="center"/>
              <w:rPr>
                <w:sz w:val="20"/>
                <w:lang w:val="en-GB"/>
              </w:rPr>
            </w:pPr>
            <w:r w:rsidRPr="007536CE">
              <w:rPr>
                <w:sz w:val="20"/>
                <w:lang w:val="en-GB"/>
              </w:rPr>
              <w:t>25</w:t>
            </w:r>
          </w:p>
        </w:tc>
        <w:tc>
          <w:tcPr>
            <w:tcW w:w="2303" w:type="dxa"/>
          </w:tcPr>
          <w:p w14:paraId="2D94B159" w14:textId="77777777" w:rsidR="00D713C9" w:rsidRPr="007536CE" w:rsidRDefault="00D713C9" w:rsidP="00D713C9">
            <w:pPr>
              <w:jc w:val="center"/>
              <w:rPr>
                <w:sz w:val="20"/>
                <w:lang w:val="en-GB"/>
              </w:rPr>
            </w:pPr>
            <w:r w:rsidRPr="007536CE">
              <w:rPr>
                <w:sz w:val="20"/>
                <w:lang w:val="en-GB"/>
              </w:rPr>
              <w:t>2,43</w:t>
            </w:r>
          </w:p>
        </w:tc>
        <w:tc>
          <w:tcPr>
            <w:tcW w:w="2303" w:type="dxa"/>
          </w:tcPr>
          <w:p w14:paraId="3C646233" w14:textId="77777777" w:rsidR="00D713C9" w:rsidRPr="007536CE" w:rsidRDefault="00D713C9" w:rsidP="00D713C9">
            <w:pPr>
              <w:jc w:val="center"/>
              <w:rPr>
                <w:sz w:val="20"/>
                <w:lang w:val="en-GB"/>
              </w:rPr>
            </w:pPr>
            <w:r w:rsidRPr="007536CE">
              <w:rPr>
                <w:sz w:val="20"/>
                <w:lang w:val="en-GB"/>
              </w:rPr>
              <w:t>572,9</w:t>
            </w:r>
          </w:p>
        </w:tc>
        <w:tc>
          <w:tcPr>
            <w:tcW w:w="2303" w:type="dxa"/>
          </w:tcPr>
          <w:p w14:paraId="72180136" w14:textId="77777777" w:rsidR="00D713C9" w:rsidRPr="007536CE" w:rsidRDefault="00D713C9" w:rsidP="00D713C9">
            <w:pPr>
              <w:jc w:val="center"/>
              <w:rPr>
                <w:sz w:val="20"/>
                <w:lang w:val="en-GB"/>
              </w:rPr>
            </w:pPr>
            <w:r w:rsidRPr="007536CE">
              <w:rPr>
                <w:sz w:val="20"/>
                <w:lang w:val="en-GB"/>
              </w:rPr>
              <w:t>6,09</w:t>
            </w:r>
          </w:p>
        </w:tc>
      </w:tr>
      <w:tr w:rsidR="00D713C9" w:rsidRPr="007536CE" w14:paraId="6B64B111" w14:textId="77777777">
        <w:tc>
          <w:tcPr>
            <w:tcW w:w="2303" w:type="dxa"/>
          </w:tcPr>
          <w:p w14:paraId="1DE1448A" w14:textId="77777777" w:rsidR="00D713C9" w:rsidRPr="007536CE" w:rsidRDefault="00D713C9" w:rsidP="00D713C9">
            <w:pPr>
              <w:jc w:val="center"/>
              <w:rPr>
                <w:sz w:val="20"/>
                <w:lang w:val="en-GB"/>
              </w:rPr>
            </w:pPr>
            <w:r w:rsidRPr="007536CE">
              <w:rPr>
                <w:sz w:val="20"/>
                <w:lang w:val="en-GB"/>
              </w:rPr>
              <w:t>30</w:t>
            </w:r>
          </w:p>
        </w:tc>
        <w:tc>
          <w:tcPr>
            <w:tcW w:w="2303" w:type="dxa"/>
          </w:tcPr>
          <w:p w14:paraId="660F36A6" w14:textId="77777777" w:rsidR="00D713C9" w:rsidRPr="007536CE" w:rsidRDefault="00D713C9" w:rsidP="00D713C9">
            <w:pPr>
              <w:jc w:val="center"/>
              <w:rPr>
                <w:sz w:val="20"/>
                <w:lang w:val="en-GB"/>
              </w:rPr>
            </w:pPr>
            <w:r w:rsidRPr="007536CE">
              <w:rPr>
                <w:sz w:val="20"/>
                <w:lang w:val="en-GB"/>
              </w:rPr>
              <w:t>2,83</w:t>
            </w:r>
          </w:p>
        </w:tc>
        <w:tc>
          <w:tcPr>
            <w:tcW w:w="2303" w:type="dxa"/>
          </w:tcPr>
          <w:p w14:paraId="70B07A4F" w14:textId="77777777" w:rsidR="00D713C9" w:rsidRPr="007536CE" w:rsidRDefault="00D713C9" w:rsidP="00D713C9">
            <w:pPr>
              <w:jc w:val="center"/>
              <w:rPr>
                <w:sz w:val="20"/>
                <w:lang w:val="en-GB"/>
              </w:rPr>
            </w:pPr>
            <w:r w:rsidRPr="007536CE">
              <w:rPr>
                <w:sz w:val="20"/>
                <w:lang w:val="en-GB"/>
              </w:rPr>
              <w:t>566,9</w:t>
            </w:r>
          </w:p>
        </w:tc>
        <w:tc>
          <w:tcPr>
            <w:tcW w:w="2303" w:type="dxa"/>
          </w:tcPr>
          <w:p w14:paraId="3D511A24" w14:textId="77777777" w:rsidR="00D713C9" w:rsidRPr="007536CE" w:rsidRDefault="00D713C9" w:rsidP="00D713C9">
            <w:pPr>
              <w:jc w:val="center"/>
              <w:rPr>
                <w:sz w:val="20"/>
                <w:lang w:val="en-GB"/>
              </w:rPr>
            </w:pPr>
            <w:r w:rsidRPr="007536CE">
              <w:rPr>
                <w:sz w:val="20"/>
                <w:lang w:val="en-GB"/>
              </w:rPr>
              <w:t>7,04</w:t>
            </w:r>
          </w:p>
        </w:tc>
      </w:tr>
      <w:tr w:rsidR="00D713C9" w:rsidRPr="007536CE" w14:paraId="3706D874" w14:textId="77777777">
        <w:tc>
          <w:tcPr>
            <w:tcW w:w="2303" w:type="dxa"/>
          </w:tcPr>
          <w:p w14:paraId="10E9B8CA" w14:textId="77777777" w:rsidR="00D713C9" w:rsidRPr="007536CE" w:rsidRDefault="00D713C9" w:rsidP="00D713C9">
            <w:pPr>
              <w:jc w:val="center"/>
              <w:rPr>
                <w:sz w:val="20"/>
                <w:lang w:val="en-GB"/>
              </w:rPr>
            </w:pPr>
            <w:r w:rsidRPr="007536CE">
              <w:rPr>
                <w:sz w:val="20"/>
                <w:lang w:val="en-GB"/>
              </w:rPr>
              <w:t>35</w:t>
            </w:r>
          </w:p>
        </w:tc>
        <w:tc>
          <w:tcPr>
            <w:tcW w:w="2303" w:type="dxa"/>
          </w:tcPr>
          <w:p w14:paraId="7162C82A" w14:textId="77777777" w:rsidR="00D713C9" w:rsidRPr="007536CE" w:rsidRDefault="00D713C9" w:rsidP="00D713C9">
            <w:pPr>
              <w:jc w:val="center"/>
              <w:rPr>
                <w:sz w:val="20"/>
                <w:lang w:val="en-GB"/>
              </w:rPr>
            </w:pPr>
            <w:r w:rsidRPr="007536CE">
              <w:rPr>
                <w:sz w:val="20"/>
                <w:lang w:val="en-GB"/>
              </w:rPr>
              <w:t>3,27</w:t>
            </w:r>
          </w:p>
        </w:tc>
        <w:tc>
          <w:tcPr>
            <w:tcW w:w="2303" w:type="dxa"/>
          </w:tcPr>
          <w:p w14:paraId="75A5E898" w14:textId="77777777" w:rsidR="00D713C9" w:rsidRPr="007536CE" w:rsidRDefault="00D713C9" w:rsidP="00D713C9">
            <w:pPr>
              <w:jc w:val="center"/>
              <w:rPr>
                <w:sz w:val="20"/>
                <w:lang w:val="en-GB"/>
              </w:rPr>
            </w:pPr>
            <w:r w:rsidRPr="007536CE">
              <w:rPr>
                <w:sz w:val="20"/>
                <w:lang w:val="en-GB"/>
              </w:rPr>
              <w:t>560,9</w:t>
            </w:r>
          </w:p>
        </w:tc>
        <w:tc>
          <w:tcPr>
            <w:tcW w:w="2303" w:type="dxa"/>
          </w:tcPr>
          <w:p w14:paraId="78D8FA4A" w14:textId="77777777" w:rsidR="00D713C9" w:rsidRPr="007536CE" w:rsidRDefault="00D713C9" w:rsidP="00D713C9">
            <w:pPr>
              <w:jc w:val="center"/>
              <w:rPr>
                <w:sz w:val="20"/>
                <w:lang w:val="en-GB"/>
              </w:rPr>
            </w:pPr>
          </w:p>
        </w:tc>
      </w:tr>
      <w:tr w:rsidR="00D713C9" w:rsidRPr="007536CE" w14:paraId="22D4B883" w14:textId="77777777">
        <w:tc>
          <w:tcPr>
            <w:tcW w:w="2303" w:type="dxa"/>
          </w:tcPr>
          <w:p w14:paraId="1CAA9F74" w14:textId="77777777" w:rsidR="00D713C9" w:rsidRPr="007536CE" w:rsidRDefault="00D713C9" w:rsidP="00D713C9">
            <w:pPr>
              <w:jc w:val="center"/>
              <w:rPr>
                <w:sz w:val="20"/>
                <w:lang w:val="en-GB"/>
              </w:rPr>
            </w:pPr>
            <w:r w:rsidRPr="007536CE">
              <w:rPr>
                <w:sz w:val="20"/>
                <w:lang w:val="en-GB"/>
              </w:rPr>
              <w:t>40</w:t>
            </w:r>
          </w:p>
        </w:tc>
        <w:tc>
          <w:tcPr>
            <w:tcW w:w="2303" w:type="dxa"/>
          </w:tcPr>
          <w:p w14:paraId="58B3D94A" w14:textId="77777777" w:rsidR="00D713C9" w:rsidRPr="007536CE" w:rsidRDefault="00D713C9" w:rsidP="00D713C9">
            <w:pPr>
              <w:jc w:val="center"/>
              <w:rPr>
                <w:sz w:val="20"/>
                <w:lang w:val="en-GB"/>
              </w:rPr>
            </w:pPr>
            <w:r w:rsidRPr="007536CE">
              <w:rPr>
                <w:sz w:val="20"/>
                <w:lang w:val="en-GB"/>
              </w:rPr>
              <w:t>3,77</w:t>
            </w:r>
          </w:p>
        </w:tc>
        <w:tc>
          <w:tcPr>
            <w:tcW w:w="2303" w:type="dxa"/>
          </w:tcPr>
          <w:p w14:paraId="06A3D5E9" w14:textId="77777777" w:rsidR="00D713C9" w:rsidRPr="007536CE" w:rsidRDefault="00D713C9" w:rsidP="00D713C9">
            <w:pPr>
              <w:jc w:val="center"/>
              <w:rPr>
                <w:sz w:val="20"/>
                <w:lang w:val="en-GB"/>
              </w:rPr>
            </w:pPr>
            <w:r w:rsidRPr="007536CE">
              <w:rPr>
                <w:sz w:val="20"/>
                <w:lang w:val="en-GB"/>
              </w:rPr>
              <w:t>554,7</w:t>
            </w:r>
          </w:p>
        </w:tc>
        <w:tc>
          <w:tcPr>
            <w:tcW w:w="2303" w:type="dxa"/>
          </w:tcPr>
          <w:p w14:paraId="5651FFF2" w14:textId="77777777" w:rsidR="00D713C9" w:rsidRPr="007536CE" w:rsidRDefault="00D713C9" w:rsidP="00D713C9">
            <w:pPr>
              <w:jc w:val="center"/>
              <w:rPr>
                <w:sz w:val="20"/>
                <w:lang w:val="en-GB"/>
              </w:rPr>
            </w:pPr>
          </w:p>
        </w:tc>
      </w:tr>
      <w:tr w:rsidR="00D713C9" w:rsidRPr="007536CE" w14:paraId="421D63F9" w14:textId="77777777">
        <w:tc>
          <w:tcPr>
            <w:tcW w:w="2303" w:type="dxa"/>
          </w:tcPr>
          <w:p w14:paraId="55B74C03" w14:textId="77777777" w:rsidR="00D713C9" w:rsidRPr="007536CE" w:rsidRDefault="00D713C9" w:rsidP="00D713C9">
            <w:pPr>
              <w:jc w:val="center"/>
              <w:rPr>
                <w:sz w:val="20"/>
                <w:lang w:val="en-GB"/>
              </w:rPr>
            </w:pPr>
            <w:r w:rsidRPr="007536CE">
              <w:rPr>
                <w:sz w:val="20"/>
                <w:lang w:val="en-GB"/>
              </w:rPr>
              <w:t>45</w:t>
            </w:r>
          </w:p>
        </w:tc>
        <w:tc>
          <w:tcPr>
            <w:tcW w:w="2303" w:type="dxa"/>
          </w:tcPr>
          <w:p w14:paraId="73EBE16F" w14:textId="77777777" w:rsidR="00D713C9" w:rsidRPr="007536CE" w:rsidRDefault="00D713C9" w:rsidP="00D713C9">
            <w:pPr>
              <w:jc w:val="center"/>
              <w:rPr>
                <w:sz w:val="20"/>
                <w:lang w:val="en-GB"/>
              </w:rPr>
            </w:pPr>
            <w:r w:rsidRPr="007536CE">
              <w:rPr>
                <w:sz w:val="20"/>
                <w:lang w:val="en-GB"/>
              </w:rPr>
              <w:t>4,32</w:t>
            </w:r>
          </w:p>
        </w:tc>
        <w:tc>
          <w:tcPr>
            <w:tcW w:w="2303" w:type="dxa"/>
          </w:tcPr>
          <w:p w14:paraId="3B345111" w14:textId="77777777" w:rsidR="00D713C9" w:rsidRPr="007536CE" w:rsidRDefault="00D713C9" w:rsidP="00D713C9">
            <w:pPr>
              <w:jc w:val="center"/>
              <w:rPr>
                <w:sz w:val="20"/>
                <w:lang w:val="en-GB"/>
              </w:rPr>
            </w:pPr>
            <w:r w:rsidRPr="007536CE">
              <w:rPr>
                <w:sz w:val="20"/>
                <w:lang w:val="en-GB"/>
              </w:rPr>
              <w:t>548,5</w:t>
            </w:r>
          </w:p>
        </w:tc>
        <w:tc>
          <w:tcPr>
            <w:tcW w:w="2303" w:type="dxa"/>
          </w:tcPr>
          <w:p w14:paraId="6116C8AC" w14:textId="77777777" w:rsidR="00D713C9" w:rsidRPr="007536CE" w:rsidRDefault="00D713C9" w:rsidP="00D713C9">
            <w:pPr>
              <w:jc w:val="center"/>
              <w:rPr>
                <w:sz w:val="20"/>
                <w:lang w:val="en-GB"/>
              </w:rPr>
            </w:pPr>
          </w:p>
        </w:tc>
      </w:tr>
      <w:tr w:rsidR="00D713C9" w:rsidRPr="007536CE" w14:paraId="2A654E53" w14:textId="77777777">
        <w:tc>
          <w:tcPr>
            <w:tcW w:w="2303" w:type="dxa"/>
          </w:tcPr>
          <w:p w14:paraId="7C911A19" w14:textId="77777777" w:rsidR="00D713C9" w:rsidRPr="007536CE" w:rsidRDefault="00D713C9" w:rsidP="00D713C9">
            <w:pPr>
              <w:jc w:val="center"/>
              <w:rPr>
                <w:sz w:val="20"/>
                <w:lang w:val="en-GB"/>
              </w:rPr>
            </w:pPr>
            <w:r w:rsidRPr="007536CE">
              <w:rPr>
                <w:sz w:val="20"/>
                <w:lang w:val="en-GB"/>
              </w:rPr>
              <w:t>50</w:t>
            </w:r>
          </w:p>
        </w:tc>
        <w:tc>
          <w:tcPr>
            <w:tcW w:w="2303" w:type="dxa"/>
          </w:tcPr>
          <w:p w14:paraId="65A33EB2" w14:textId="77777777" w:rsidR="00D713C9" w:rsidRPr="007536CE" w:rsidRDefault="00D713C9" w:rsidP="00D713C9">
            <w:pPr>
              <w:jc w:val="center"/>
              <w:rPr>
                <w:sz w:val="20"/>
                <w:lang w:val="en-GB"/>
              </w:rPr>
            </w:pPr>
            <w:r w:rsidRPr="007536CE">
              <w:rPr>
                <w:sz w:val="20"/>
                <w:lang w:val="en-GB"/>
              </w:rPr>
              <w:t>4,93</w:t>
            </w:r>
          </w:p>
        </w:tc>
        <w:tc>
          <w:tcPr>
            <w:tcW w:w="2303" w:type="dxa"/>
          </w:tcPr>
          <w:p w14:paraId="42A9180B" w14:textId="77777777" w:rsidR="00D713C9" w:rsidRPr="007536CE" w:rsidRDefault="00D713C9" w:rsidP="00D713C9">
            <w:pPr>
              <w:jc w:val="center"/>
              <w:rPr>
                <w:sz w:val="20"/>
                <w:lang w:val="en-GB"/>
              </w:rPr>
            </w:pPr>
            <w:r w:rsidRPr="007536CE">
              <w:rPr>
                <w:sz w:val="20"/>
                <w:lang w:val="en-GB"/>
              </w:rPr>
              <w:t>542,0</w:t>
            </w:r>
          </w:p>
        </w:tc>
        <w:tc>
          <w:tcPr>
            <w:tcW w:w="2303" w:type="dxa"/>
          </w:tcPr>
          <w:p w14:paraId="6C0C2E9E" w14:textId="77777777" w:rsidR="00D713C9" w:rsidRPr="007536CE" w:rsidRDefault="00D713C9" w:rsidP="00D713C9">
            <w:pPr>
              <w:jc w:val="center"/>
              <w:rPr>
                <w:sz w:val="20"/>
                <w:lang w:val="en-GB"/>
              </w:rPr>
            </w:pPr>
          </w:p>
        </w:tc>
      </w:tr>
    </w:tbl>
    <w:p w14:paraId="0B7A816D" w14:textId="77777777" w:rsidR="007536CE" w:rsidRDefault="007536CE"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p w14:paraId="75C3D9B5" w14:textId="77777777" w:rsidR="00D713C9"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Pr>
          <w:sz w:val="22"/>
          <w:szCs w:val="22"/>
          <w:lang w:val="de-DE"/>
        </w:rPr>
        <w:br w:type="page"/>
      </w:r>
      <w:r w:rsidR="00D713C9" w:rsidRPr="00EF6354">
        <w:rPr>
          <w:sz w:val="22"/>
          <w:szCs w:val="22"/>
          <w:lang w:val="de-DE"/>
        </w:rPr>
        <w:t>Stoffeigenschaften ISOBUTAN</w:t>
      </w:r>
    </w:p>
    <w:p w14:paraId="7583EDE9"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53534316" w14:textId="77777777">
        <w:tc>
          <w:tcPr>
            <w:tcW w:w="4606" w:type="dxa"/>
          </w:tcPr>
          <w:p w14:paraId="614AF8E8" w14:textId="77777777" w:rsidR="00D713C9" w:rsidRPr="00EF6354" w:rsidRDefault="00D713C9" w:rsidP="00D713C9">
            <w:pPr>
              <w:rPr>
                <w:sz w:val="22"/>
                <w:szCs w:val="22"/>
                <w:lang w:val="en-GB"/>
              </w:rPr>
            </w:pPr>
            <w:r w:rsidRPr="00EF6354">
              <w:rPr>
                <w:sz w:val="22"/>
                <w:szCs w:val="22"/>
                <w:lang w:val="en-GB"/>
              </w:rPr>
              <w:t xml:space="preserve">Name:     </w:t>
            </w:r>
            <w:r w:rsidRPr="00EF6354">
              <w:rPr>
                <w:b/>
                <w:sz w:val="22"/>
                <w:szCs w:val="22"/>
                <w:lang w:val="en-GB"/>
              </w:rPr>
              <w:t>ISOBUTAN</w:t>
            </w:r>
          </w:p>
        </w:tc>
        <w:tc>
          <w:tcPr>
            <w:tcW w:w="4606" w:type="dxa"/>
          </w:tcPr>
          <w:p w14:paraId="143BC077" w14:textId="77777777" w:rsidR="00D713C9" w:rsidRPr="00EF6354" w:rsidRDefault="00D713C9" w:rsidP="00D713C9">
            <w:pPr>
              <w:rPr>
                <w:sz w:val="22"/>
                <w:szCs w:val="22"/>
                <w:lang w:val="fr-FR"/>
              </w:rPr>
            </w:pPr>
            <w:r w:rsidRPr="00EF6354">
              <w:rPr>
                <w:sz w:val="22"/>
                <w:szCs w:val="22"/>
                <w:lang w:val="fr-FR"/>
              </w:rPr>
              <w:t>UN-</w:t>
            </w:r>
            <w:proofErr w:type="spellStart"/>
            <w:r w:rsidRPr="00EF6354">
              <w:rPr>
                <w:sz w:val="22"/>
                <w:szCs w:val="22"/>
                <w:lang w:val="fr-FR"/>
              </w:rPr>
              <w:t>Nummer</w:t>
            </w:r>
            <w:proofErr w:type="spellEnd"/>
            <w:r w:rsidRPr="00EF6354">
              <w:rPr>
                <w:sz w:val="22"/>
                <w:szCs w:val="22"/>
                <w:lang w:val="fr-FR"/>
              </w:rPr>
              <w:t xml:space="preserve">:    </w:t>
            </w:r>
            <w:r w:rsidRPr="00EF6354">
              <w:rPr>
                <w:b/>
                <w:sz w:val="22"/>
                <w:szCs w:val="22"/>
                <w:lang w:val="fr-FR"/>
              </w:rPr>
              <w:t>1969</w:t>
            </w:r>
          </w:p>
        </w:tc>
      </w:tr>
      <w:tr w:rsidR="00D713C9" w:rsidRPr="00EF6354" w14:paraId="796E8FED" w14:textId="77777777">
        <w:tc>
          <w:tcPr>
            <w:tcW w:w="4606" w:type="dxa"/>
          </w:tcPr>
          <w:p w14:paraId="3C418320" w14:textId="77777777" w:rsidR="00D713C9" w:rsidRPr="00EF6354" w:rsidRDefault="00D713C9" w:rsidP="00D713C9">
            <w:pPr>
              <w:rPr>
                <w:sz w:val="22"/>
                <w:szCs w:val="22"/>
                <w:lang w:val="fr-FR"/>
              </w:rPr>
            </w:pPr>
            <w:r w:rsidRPr="00EF6354">
              <w:rPr>
                <w:sz w:val="22"/>
                <w:szCs w:val="22"/>
              </w:rPr>
              <w:t>Formel</w:t>
            </w:r>
            <w:r w:rsidRPr="00EF6354">
              <w:rPr>
                <w:sz w:val="22"/>
                <w:szCs w:val="22"/>
                <w:lang w:val="fr-FR"/>
              </w:rPr>
              <w:t xml:space="preserve">:    </w:t>
            </w:r>
            <w:r w:rsidRPr="00EF6354">
              <w:rPr>
                <w:b/>
                <w:sz w:val="22"/>
                <w:szCs w:val="22"/>
                <w:lang w:val="fr-FR"/>
              </w:rPr>
              <w:t>C</w:t>
            </w:r>
            <w:r w:rsidRPr="00EF6354">
              <w:rPr>
                <w:b/>
                <w:sz w:val="22"/>
                <w:szCs w:val="22"/>
                <w:vertAlign w:val="subscript"/>
                <w:lang w:val="fr-FR"/>
              </w:rPr>
              <w:t>4</w:t>
            </w:r>
            <w:r w:rsidRPr="00EF6354">
              <w:rPr>
                <w:b/>
                <w:sz w:val="22"/>
                <w:szCs w:val="22"/>
                <w:lang w:val="fr-FR"/>
              </w:rPr>
              <w:t>H</w:t>
            </w:r>
            <w:r w:rsidRPr="00EF6354">
              <w:rPr>
                <w:b/>
                <w:sz w:val="22"/>
                <w:szCs w:val="22"/>
                <w:vertAlign w:val="subscript"/>
                <w:lang w:val="fr-FR"/>
              </w:rPr>
              <w:t>10</w:t>
            </w:r>
          </w:p>
        </w:tc>
        <w:tc>
          <w:tcPr>
            <w:tcW w:w="4606" w:type="dxa"/>
          </w:tcPr>
          <w:p w14:paraId="38503E30" w14:textId="77777777" w:rsidR="00D713C9" w:rsidRPr="00EF6354" w:rsidRDefault="00D713C9" w:rsidP="00D713C9">
            <w:pPr>
              <w:rPr>
                <w:sz w:val="22"/>
                <w:szCs w:val="22"/>
                <w:lang w:val="fr-FR"/>
              </w:rPr>
            </w:pPr>
          </w:p>
        </w:tc>
      </w:tr>
      <w:tr w:rsidR="00D713C9" w:rsidRPr="00EF6354" w14:paraId="6CFCE656" w14:textId="77777777">
        <w:tc>
          <w:tcPr>
            <w:tcW w:w="4606" w:type="dxa"/>
          </w:tcPr>
          <w:p w14:paraId="219464CB"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- 12 </w:t>
            </w:r>
            <w:r w:rsidRPr="00EF6354">
              <w:rPr>
                <w:b/>
                <w:sz w:val="22"/>
                <w:szCs w:val="22"/>
              </w:rPr>
              <w:sym w:font="Symbol" w:char="F0B0"/>
            </w:r>
            <w:r w:rsidRPr="00EF6354">
              <w:rPr>
                <w:b/>
                <w:sz w:val="22"/>
                <w:szCs w:val="22"/>
              </w:rPr>
              <w:t>C</w:t>
            </w:r>
          </w:p>
        </w:tc>
        <w:tc>
          <w:tcPr>
            <w:tcW w:w="4606" w:type="dxa"/>
          </w:tcPr>
          <w:p w14:paraId="54EB9696" w14:textId="77777777" w:rsidR="00D713C9" w:rsidRPr="00EF6354" w:rsidRDefault="00D713C9" w:rsidP="00D713C9">
            <w:pPr>
              <w:rPr>
                <w:sz w:val="22"/>
                <w:szCs w:val="22"/>
              </w:rPr>
            </w:pPr>
            <w:r w:rsidRPr="00EF6354">
              <w:rPr>
                <w:sz w:val="22"/>
                <w:szCs w:val="22"/>
              </w:rPr>
              <w:t xml:space="preserve">Molare Masse: </w:t>
            </w:r>
            <w:r w:rsidRPr="00EF6354">
              <w:rPr>
                <w:b/>
                <w:i/>
                <w:sz w:val="22"/>
                <w:szCs w:val="22"/>
              </w:rPr>
              <w:t>M</w:t>
            </w:r>
            <w:r w:rsidRPr="00EF6354">
              <w:rPr>
                <w:b/>
                <w:sz w:val="22"/>
                <w:szCs w:val="22"/>
              </w:rPr>
              <w:t xml:space="preserve"> = 58    (58,123)</w:t>
            </w:r>
          </w:p>
        </w:tc>
      </w:tr>
      <w:tr w:rsidR="00D713C9" w:rsidRPr="00EF6354" w14:paraId="44194545" w14:textId="77777777">
        <w:tc>
          <w:tcPr>
            <w:tcW w:w="4606" w:type="dxa"/>
          </w:tcPr>
          <w:p w14:paraId="3D1D5605"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2,01</w:t>
            </w:r>
          </w:p>
        </w:tc>
        <w:tc>
          <w:tcPr>
            <w:tcW w:w="4606" w:type="dxa"/>
          </w:tcPr>
          <w:p w14:paraId="2979E37F" w14:textId="77777777" w:rsidR="00D713C9" w:rsidRPr="00EF6354" w:rsidRDefault="00D713C9" w:rsidP="00D713C9">
            <w:pPr>
              <w:rPr>
                <w:sz w:val="22"/>
                <w:szCs w:val="22"/>
              </w:rPr>
            </w:pPr>
          </w:p>
        </w:tc>
      </w:tr>
      <w:tr w:rsidR="009F475C" w:rsidRPr="009078E7" w14:paraId="7E9B31EA" w14:textId="77777777">
        <w:tc>
          <w:tcPr>
            <w:tcW w:w="9212" w:type="dxa"/>
            <w:gridSpan w:val="2"/>
          </w:tcPr>
          <w:p w14:paraId="18834282"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1,5 – 9,4</w:t>
            </w:r>
          </w:p>
        </w:tc>
      </w:tr>
      <w:tr w:rsidR="00D713C9" w:rsidRPr="00EF6354" w14:paraId="190B0FEE" w14:textId="77777777">
        <w:tc>
          <w:tcPr>
            <w:tcW w:w="4606" w:type="dxa"/>
          </w:tcPr>
          <w:p w14:paraId="22D6E328"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460 </w:t>
            </w:r>
            <w:r w:rsidRPr="00EF6354">
              <w:rPr>
                <w:b/>
                <w:sz w:val="22"/>
                <w:szCs w:val="22"/>
              </w:rPr>
              <w:sym w:font="Symbol" w:char="F0B0"/>
            </w:r>
            <w:r w:rsidRPr="00EF6354">
              <w:rPr>
                <w:b/>
                <w:sz w:val="22"/>
                <w:szCs w:val="22"/>
              </w:rPr>
              <w:t>C</w:t>
            </w:r>
          </w:p>
        </w:tc>
        <w:tc>
          <w:tcPr>
            <w:tcW w:w="4606" w:type="dxa"/>
          </w:tcPr>
          <w:p w14:paraId="28D546D5"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sym w:font="Symbol" w:char="F07E"/>
            </w:r>
            <w:r w:rsidRPr="00EF6354">
              <w:rPr>
                <w:b/>
                <w:sz w:val="22"/>
                <w:szCs w:val="22"/>
              </w:rPr>
              <w:t xml:space="preserve">152 </w:t>
            </w:r>
            <w:r w:rsidRPr="00EF6354">
              <w:rPr>
                <w:b/>
                <w:sz w:val="22"/>
                <w:szCs w:val="22"/>
              </w:rPr>
              <w:sym w:font="Symbol" w:char="F0B0"/>
            </w:r>
            <w:r w:rsidRPr="00EF6354">
              <w:rPr>
                <w:b/>
                <w:sz w:val="22"/>
                <w:szCs w:val="22"/>
              </w:rPr>
              <w:t>C</w:t>
            </w:r>
          </w:p>
        </w:tc>
      </w:tr>
      <w:tr w:rsidR="00D713C9" w:rsidRPr="00EF6354" w14:paraId="59296C31" w14:textId="77777777">
        <w:tc>
          <w:tcPr>
            <w:tcW w:w="4606" w:type="dxa"/>
          </w:tcPr>
          <w:p w14:paraId="586ED9ED" w14:textId="77777777" w:rsidR="00D713C9" w:rsidRPr="00EF6354" w:rsidRDefault="00D713C9" w:rsidP="00D713C9">
            <w:pPr>
              <w:rPr>
                <w:sz w:val="22"/>
                <w:szCs w:val="22"/>
              </w:rPr>
            </w:pPr>
            <w:r w:rsidRPr="00EF6354">
              <w:rPr>
                <w:sz w:val="22"/>
                <w:szCs w:val="22"/>
              </w:rPr>
              <w:t xml:space="preserve">AGW-Wert:   </w:t>
            </w:r>
            <w:r w:rsidRPr="00EF6354">
              <w:rPr>
                <w:b/>
                <w:sz w:val="22"/>
                <w:szCs w:val="22"/>
              </w:rPr>
              <w:t>1000 ppm</w:t>
            </w:r>
          </w:p>
        </w:tc>
        <w:tc>
          <w:tcPr>
            <w:tcW w:w="4606" w:type="dxa"/>
          </w:tcPr>
          <w:p w14:paraId="2FAB4957" w14:textId="77777777" w:rsidR="00D713C9" w:rsidRPr="00EF6354" w:rsidRDefault="00D713C9" w:rsidP="00D713C9">
            <w:pPr>
              <w:rPr>
                <w:sz w:val="22"/>
                <w:szCs w:val="22"/>
              </w:rPr>
            </w:pPr>
          </w:p>
        </w:tc>
      </w:tr>
    </w:tbl>
    <w:p w14:paraId="2528689F" w14:textId="77777777" w:rsidR="00D713C9" w:rsidRDefault="00D713C9" w:rsidP="00D713C9">
      <w:pPr>
        <w:rPr>
          <w:sz w:val="22"/>
          <w:szCs w:val="22"/>
        </w:rPr>
      </w:pPr>
    </w:p>
    <w:p w14:paraId="1A4266EB" w14:textId="77777777" w:rsidR="00956845" w:rsidRDefault="00956845" w:rsidP="00D713C9">
      <w:pPr>
        <w:rPr>
          <w:sz w:val="22"/>
          <w:szCs w:val="22"/>
        </w:rPr>
      </w:pPr>
    </w:p>
    <w:p w14:paraId="0072FFF8" w14:textId="77777777" w:rsidR="00956845" w:rsidRPr="00EF6354" w:rsidRDefault="00956845" w:rsidP="00D713C9">
      <w:pPr>
        <w:rPr>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64DA6FDD" w14:textId="77777777">
        <w:tc>
          <w:tcPr>
            <w:tcW w:w="9212" w:type="dxa"/>
            <w:gridSpan w:val="4"/>
          </w:tcPr>
          <w:p w14:paraId="56D28238" w14:textId="77777777" w:rsidR="00D713C9" w:rsidRPr="007536CE" w:rsidRDefault="00D713C9" w:rsidP="00D713C9">
            <w:pPr>
              <w:jc w:val="center"/>
              <w:rPr>
                <w:sz w:val="20"/>
              </w:rPr>
            </w:pPr>
            <w:r w:rsidRPr="007536CE">
              <w:rPr>
                <w:sz w:val="20"/>
              </w:rPr>
              <w:t>Dampf/Flüssigkeit Gleichgewichte</w:t>
            </w:r>
          </w:p>
        </w:tc>
      </w:tr>
      <w:tr w:rsidR="00D713C9" w:rsidRPr="007536CE" w14:paraId="5C9B715B" w14:textId="77777777">
        <w:tc>
          <w:tcPr>
            <w:tcW w:w="2303" w:type="dxa"/>
            <w:tcBorders>
              <w:top w:val="nil"/>
              <w:bottom w:val="nil"/>
            </w:tcBorders>
          </w:tcPr>
          <w:p w14:paraId="2B026E91"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17587F21"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3911CF49"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7B49E32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7E54D02B" w14:textId="77777777">
        <w:tc>
          <w:tcPr>
            <w:tcW w:w="2303" w:type="dxa"/>
            <w:tcBorders>
              <w:top w:val="single" w:sz="12" w:space="0" w:color="auto"/>
            </w:tcBorders>
          </w:tcPr>
          <w:p w14:paraId="5258A060"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2D0D676E" w14:textId="77777777" w:rsidR="00D713C9" w:rsidRPr="007536CE" w:rsidRDefault="00D713C9" w:rsidP="00D713C9">
            <w:pPr>
              <w:jc w:val="center"/>
              <w:rPr>
                <w:sz w:val="20"/>
              </w:rPr>
            </w:pPr>
            <w:r w:rsidRPr="007536CE">
              <w:rPr>
                <w:sz w:val="20"/>
              </w:rPr>
              <w:t>1,08</w:t>
            </w:r>
          </w:p>
        </w:tc>
        <w:tc>
          <w:tcPr>
            <w:tcW w:w="2303" w:type="dxa"/>
            <w:tcBorders>
              <w:top w:val="single" w:sz="12" w:space="0" w:color="auto"/>
            </w:tcBorders>
          </w:tcPr>
          <w:p w14:paraId="7645B7A8" w14:textId="77777777" w:rsidR="00D713C9" w:rsidRPr="007536CE" w:rsidRDefault="00D713C9" w:rsidP="00D713C9">
            <w:pPr>
              <w:jc w:val="center"/>
              <w:rPr>
                <w:sz w:val="20"/>
              </w:rPr>
            </w:pPr>
            <w:r w:rsidRPr="007536CE">
              <w:rPr>
                <w:sz w:val="20"/>
              </w:rPr>
              <w:t>592,0</w:t>
            </w:r>
          </w:p>
        </w:tc>
        <w:tc>
          <w:tcPr>
            <w:tcW w:w="2303" w:type="dxa"/>
            <w:tcBorders>
              <w:top w:val="single" w:sz="12" w:space="0" w:color="auto"/>
            </w:tcBorders>
          </w:tcPr>
          <w:p w14:paraId="6BA399EB" w14:textId="77777777" w:rsidR="00D713C9" w:rsidRPr="007536CE" w:rsidRDefault="00D713C9" w:rsidP="00D713C9">
            <w:pPr>
              <w:jc w:val="center"/>
              <w:rPr>
                <w:sz w:val="20"/>
              </w:rPr>
            </w:pPr>
            <w:r w:rsidRPr="007536CE">
              <w:rPr>
                <w:sz w:val="20"/>
              </w:rPr>
              <w:t>2,96</w:t>
            </w:r>
          </w:p>
        </w:tc>
      </w:tr>
      <w:tr w:rsidR="00D713C9" w:rsidRPr="007536CE" w14:paraId="141D002E" w14:textId="77777777">
        <w:tc>
          <w:tcPr>
            <w:tcW w:w="2303" w:type="dxa"/>
            <w:tcBorders>
              <w:top w:val="nil"/>
            </w:tcBorders>
          </w:tcPr>
          <w:p w14:paraId="16C2EEF2" w14:textId="77777777" w:rsidR="00D713C9" w:rsidRPr="007536CE" w:rsidRDefault="00D713C9" w:rsidP="00D713C9">
            <w:pPr>
              <w:jc w:val="center"/>
              <w:rPr>
                <w:sz w:val="20"/>
              </w:rPr>
            </w:pPr>
            <w:r w:rsidRPr="007536CE">
              <w:rPr>
                <w:sz w:val="20"/>
              </w:rPr>
              <w:t>- 5</w:t>
            </w:r>
          </w:p>
        </w:tc>
        <w:tc>
          <w:tcPr>
            <w:tcW w:w="2303" w:type="dxa"/>
            <w:tcBorders>
              <w:top w:val="nil"/>
            </w:tcBorders>
          </w:tcPr>
          <w:p w14:paraId="4F556DFD" w14:textId="77777777" w:rsidR="00D713C9" w:rsidRPr="007536CE" w:rsidRDefault="00D713C9" w:rsidP="00D713C9">
            <w:pPr>
              <w:jc w:val="center"/>
              <w:rPr>
                <w:sz w:val="20"/>
              </w:rPr>
            </w:pPr>
            <w:r w:rsidRPr="007536CE">
              <w:rPr>
                <w:sz w:val="20"/>
              </w:rPr>
              <w:t>1,31</w:t>
            </w:r>
          </w:p>
        </w:tc>
        <w:tc>
          <w:tcPr>
            <w:tcW w:w="2303" w:type="dxa"/>
            <w:tcBorders>
              <w:top w:val="nil"/>
            </w:tcBorders>
          </w:tcPr>
          <w:p w14:paraId="1B6965F8" w14:textId="77777777" w:rsidR="00D713C9" w:rsidRPr="007536CE" w:rsidRDefault="00D713C9" w:rsidP="00D713C9">
            <w:pPr>
              <w:jc w:val="center"/>
              <w:rPr>
                <w:sz w:val="20"/>
              </w:rPr>
            </w:pPr>
            <w:r w:rsidRPr="007536CE">
              <w:rPr>
                <w:sz w:val="20"/>
              </w:rPr>
              <w:t>586,3</w:t>
            </w:r>
          </w:p>
        </w:tc>
        <w:tc>
          <w:tcPr>
            <w:tcW w:w="2303" w:type="dxa"/>
            <w:tcBorders>
              <w:top w:val="nil"/>
            </w:tcBorders>
          </w:tcPr>
          <w:p w14:paraId="35799384" w14:textId="77777777" w:rsidR="00D713C9" w:rsidRPr="007536CE" w:rsidRDefault="00D713C9" w:rsidP="00D713C9">
            <w:pPr>
              <w:jc w:val="center"/>
              <w:rPr>
                <w:sz w:val="20"/>
              </w:rPr>
            </w:pPr>
            <w:r w:rsidRPr="007536CE">
              <w:rPr>
                <w:sz w:val="20"/>
              </w:rPr>
              <w:t>3,55</w:t>
            </w:r>
          </w:p>
        </w:tc>
      </w:tr>
      <w:tr w:rsidR="00D713C9" w:rsidRPr="007536CE" w14:paraId="4DBC1EB2" w14:textId="77777777">
        <w:tc>
          <w:tcPr>
            <w:tcW w:w="2303" w:type="dxa"/>
          </w:tcPr>
          <w:p w14:paraId="379C944B" w14:textId="77777777" w:rsidR="00D713C9" w:rsidRPr="007536CE" w:rsidRDefault="00D713C9" w:rsidP="00D713C9">
            <w:pPr>
              <w:jc w:val="center"/>
              <w:rPr>
                <w:sz w:val="20"/>
              </w:rPr>
            </w:pPr>
            <w:r w:rsidRPr="007536CE">
              <w:rPr>
                <w:sz w:val="20"/>
              </w:rPr>
              <w:t>0</w:t>
            </w:r>
          </w:p>
        </w:tc>
        <w:tc>
          <w:tcPr>
            <w:tcW w:w="2303" w:type="dxa"/>
          </w:tcPr>
          <w:p w14:paraId="0CF1C1D6" w14:textId="77777777" w:rsidR="00D713C9" w:rsidRPr="007536CE" w:rsidRDefault="00D713C9" w:rsidP="00D713C9">
            <w:pPr>
              <w:jc w:val="center"/>
              <w:rPr>
                <w:sz w:val="20"/>
              </w:rPr>
            </w:pPr>
            <w:r w:rsidRPr="007536CE">
              <w:rPr>
                <w:sz w:val="20"/>
              </w:rPr>
              <w:t>1,56</w:t>
            </w:r>
          </w:p>
        </w:tc>
        <w:tc>
          <w:tcPr>
            <w:tcW w:w="2303" w:type="dxa"/>
          </w:tcPr>
          <w:p w14:paraId="31A5F83F" w14:textId="77777777" w:rsidR="00D713C9" w:rsidRPr="007536CE" w:rsidRDefault="00D713C9" w:rsidP="00D713C9">
            <w:pPr>
              <w:jc w:val="center"/>
              <w:rPr>
                <w:sz w:val="20"/>
              </w:rPr>
            </w:pPr>
            <w:r w:rsidRPr="007536CE">
              <w:rPr>
                <w:sz w:val="20"/>
              </w:rPr>
              <w:t>580,6</w:t>
            </w:r>
          </w:p>
        </w:tc>
        <w:tc>
          <w:tcPr>
            <w:tcW w:w="2303" w:type="dxa"/>
          </w:tcPr>
          <w:p w14:paraId="473169FE" w14:textId="77777777" w:rsidR="00D713C9" w:rsidRPr="007536CE" w:rsidRDefault="00D713C9" w:rsidP="00D713C9">
            <w:pPr>
              <w:jc w:val="center"/>
              <w:rPr>
                <w:sz w:val="20"/>
              </w:rPr>
            </w:pPr>
            <w:r w:rsidRPr="007536CE">
              <w:rPr>
                <w:sz w:val="20"/>
              </w:rPr>
              <w:t>4,18</w:t>
            </w:r>
          </w:p>
        </w:tc>
      </w:tr>
      <w:tr w:rsidR="00D713C9" w:rsidRPr="007536CE" w14:paraId="655B9B64" w14:textId="77777777">
        <w:tc>
          <w:tcPr>
            <w:tcW w:w="2303" w:type="dxa"/>
          </w:tcPr>
          <w:p w14:paraId="44F2824F" w14:textId="77777777" w:rsidR="00D713C9" w:rsidRPr="007536CE" w:rsidRDefault="00D713C9" w:rsidP="00D713C9">
            <w:pPr>
              <w:jc w:val="center"/>
              <w:rPr>
                <w:sz w:val="20"/>
              </w:rPr>
            </w:pPr>
            <w:r w:rsidRPr="007536CE">
              <w:rPr>
                <w:sz w:val="20"/>
              </w:rPr>
              <w:t>5</w:t>
            </w:r>
          </w:p>
        </w:tc>
        <w:tc>
          <w:tcPr>
            <w:tcW w:w="2303" w:type="dxa"/>
          </w:tcPr>
          <w:p w14:paraId="267DDCE7" w14:textId="77777777" w:rsidR="00D713C9" w:rsidRPr="007536CE" w:rsidRDefault="00D713C9" w:rsidP="00D713C9">
            <w:pPr>
              <w:jc w:val="center"/>
              <w:rPr>
                <w:sz w:val="20"/>
              </w:rPr>
            </w:pPr>
            <w:r w:rsidRPr="007536CE">
              <w:rPr>
                <w:sz w:val="20"/>
              </w:rPr>
              <w:t>1,86</w:t>
            </w:r>
          </w:p>
        </w:tc>
        <w:tc>
          <w:tcPr>
            <w:tcW w:w="2303" w:type="dxa"/>
          </w:tcPr>
          <w:p w14:paraId="45905958" w14:textId="77777777" w:rsidR="00D713C9" w:rsidRPr="007536CE" w:rsidRDefault="00D713C9" w:rsidP="00D713C9">
            <w:pPr>
              <w:jc w:val="center"/>
              <w:rPr>
                <w:sz w:val="20"/>
              </w:rPr>
            </w:pPr>
            <w:r w:rsidRPr="007536CE">
              <w:rPr>
                <w:sz w:val="20"/>
              </w:rPr>
              <w:t>574,8</w:t>
            </w:r>
          </w:p>
        </w:tc>
        <w:tc>
          <w:tcPr>
            <w:tcW w:w="2303" w:type="dxa"/>
          </w:tcPr>
          <w:p w14:paraId="4DC04D20" w14:textId="77777777" w:rsidR="00D713C9" w:rsidRPr="007536CE" w:rsidRDefault="00D713C9" w:rsidP="00D713C9">
            <w:pPr>
              <w:jc w:val="center"/>
              <w:rPr>
                <w:sz w:val="20"/>
              </w:rPr>
            </w:pPr>
            <w:r w:rsidRPr="007536CE">
              <w:rPr>
                <w:sz w:val="20"/>
              </w:rPr>
              <w:t>4,94</w:t>
            </w:r>
          </w:p>
        </w:tc>
      </w:tr>
      <w:tr w:rsidR="00D713C9" w:rsidRPr="007536CE" w14:paraId="4F1135E1" w14:textId="77777777">
        <w:tc>
          <w:tcPr>
            <w:tcW w:w="2303" w:type="dxa"/>
          </w:tcPr>
          <w:p w14:paraId="06653235" w14:textId="77777777" w:rsidR="00D713C9" w:rsidRPr="007536CE" w:rsidRDefault="00D713C9" w:rsidP="00D713C9">
            <w:pPr>
              <w:jc w:val="center"/>
              <w:rPr>
                <w:sz w:val="20"/>
              </w:rPr>
            </w:pPr>
            <w:r w:rsidRPr="007536CE">
              <w:rPr>
                <w:sz w:val="20"/>
              </w:rPr>
              <w:t>10</w:t>
            </w:r>
          </w:p>
        </w:tc>
        <w:tc>
          <w:tcPr>
            <w:tcW w:w="2303" w:type="dxa"/>
          </w:tcPr>
          <w:p w14:paraId="7343DDCA" w14:textId="77777777" w:rsidR="00D713C9" w:rsidRPr="007536CE" w:rsidRDefault="00D713C9" w:rsidP="00D713C9">
            <w:pPr>
              <w:jc w:val="center"/>
              <w:rPr>
                <w:sz w:val="20"/>
              </w:rPr>
            </w:pPr>
            <w:r w:rsidRPr="007536CE">
              <w:rPr>
                <w:sz w:val="20"/>
              </w:rPr>
              <w:t>2,20</w:t>
            </w:r>
          </w:p>
        </w:tc>
        <w:tc>
          <w:tcPr>
            <w:tcW w:w="2303" w:type="dxa"/>
          </w:tcPr>
          <w:p w14:paraId="0DA0739D" w14:textId="77777777" w:rsidR="00D713C9" w:rsidRPr="007536CE" w:rsidRDefault="00D713C9" w:rsidP="00D713C9">
            <w:pPr>
              <w:jc w:val="center"/>
              <w:rPr>
                <w:sz w:val="20"/>
              </w:rPr>
            </w:pPr>
            <w:r w:rsidRPr="007536CE">
              <w:rPr>
                <w:sz w:val="20"/>
              </w:rPr>
              <w:t>568,9</w:t>
            </w:r>
          </w:p>
        </w:tc>
        <w:tc>
          <w:tcPr>
            <w:tcW w:w="2303" w:type="dxa"/>
          </w:tcPr>
          <w:p w14:paraId="5F8010CB" w14:textId="77777777" w:rsidR="00D713C9" w:rsidRPr="007536CE" w:rsidRDefault="00D713C9" w:rsidP="00D713C9">
            <w:pPr>
              <w:jc w:val="center"/>
              <w:rPr>
                <w:sz w:val="20"/>
              </w:rPr>
            </w:pPr>
            <w:r w:rsidRPr="007536CE">
              <w:rPr>
                <w:sz w:val="20"/>
              </w:rPr>
              <w:t>5,79</w:t>
            </w:r>
          </w:p>
        </w:tc>
      </w:tr>
      <w:tr w:rsidR="00D713C9" w:rsidRPr="007536CE" w14:paraId="4225BD8C" w14:textId="77777777">
        <w:tc>
          <w:tcPr>
            <w:tcW w:w="2303" w:type="dxa"/>
          </w:tcPr>
          <w:p w14:paraId="624CD56C" w14:textId="77777777" w:rsidR="00D713C9" w:rsidRPr="007536CE" w:rsidRDefault="00D713C9" w:rsidP="00D713C9">
            <w:pPr>
              <w:jc w:val="center"/>
              <w:rPr>
                <w:sz w:val="20"/>
              </w:rPr>
            </w:pPr>
            <w:r w:rsidRPr="007536CE">
              <w:rPr>
                <w:sz w:val="20"/>
              </w:rPr>
              <w:t>15</w:t>
            </w:r>
          </w:p>
        </w:tc>
        <w:tc>
          <w:tcPr>
            <w:tcW w:w="2303" w:type="dxa"/>
          </w:tcPr>
          <w:p w14:paraId="38A48486" w14:textId="77777777" w:rsidR="00D713C9" w:rsidRPr="007536CE" w:rsidRDefault="00D713C9" w:rsidP="00D713C9">
            <w:pPr>
              <w:jc w:val="center"/>
              <w:rPr>
                <w:sz w:val="20"/>
              </w:rPr>
            </w:pPr>
            <w:r w:rsidRPr="007536CE">
              <w:rPr>
                <w:sz w:val="20"/>
              </w:rPr>
              <w:t>2,58</w:t>
            </w:r>
          </w:p>
        </w:tc>
        <w:tc>
          <w:tcPr>
            <w:tcW w:w="2303" w:type="dxa"/>
          </w:tcPr>
          <w:p w14:paraId="1A7CDEED" w14:textId="77777777" w:rsidR="00D713C9" w:rsidRPr="007536CE" w:rsidRDefault="00D713C9" w:rsidP="00D713C9">
            <w:pPr>
              <w:jc w:val="center"/>
              <w:rPr>
                <w:sz w:val="20"/>
              </w:rPr>
            </w:pPr>
            <w:r w:rsidRPr="007536CE">
              <w:rPr>
                <w:sz w:val="20"/>
              </w:rPr>
              <w:t>562,9</w:t>
            </w:r>
          </w:p>
        </w:tc>
        <w:tc>
          <w:tcPr>
            <w:tcW w:w="2303" w:type="dxa"/>
          </w:tcPr>
          <w:p w14:paraId="4380E032" w14:textId="77777777" w:rsidR="00D713C9" w:rsidRPr="007536CE" w:rsidRDefault="00D713C9" w:rsidP="00D713C9">
            <w:pPr>
              <w:jc w:val="center"/>
              <w:rPr>
                <w:sz w:val="20"/>
              </w:rPr>
            </w:pPr>
            <w:r w:rsidRPr="007536CE">
              <w:rPr>
                <w:sz w:val="20"/>
              </w:rPr>
              <w:t>6,73</w:t>
            </w:r>
          </w:p>
        </w:tc>
      </w:tr>
      <w:tr w:rsidR="00D713C9" w:rsidRPr="007536CE" w14:paraId="0CA56103" w14:textId="77777777">
        <w:tc>
          <w:tcPr>
            <w:tcW w:w="2303" w:type="dxa"/>
          </w:tcPr>
          <w:p w14:paraId="3CE58677" w14:textId="77777777" w:rsidR="00D713C9" w:rsidRPr="007536CE" w:rsidRDefault="00D713C9" w:rsidP="00D713C9">
            <w:pPr>
              <w:jc w:val="center"/>
              <w:rPr>
                <w:sz w:val="20"/>
              </w:rPr>
            </w:pPr>
            <w:r w:rsidRPr="007536CE">
              <w:rPr>
                <w:sz w:val="20"/>
              </w:rPr>
              <w:t>20</w:t>
            </w:r>
          </w:p>
        </w:tc>
        <w:tc>
          <w:tcPr>
            <w:tcW w:w="2303" w:type="dxa"/>
          </w:tcPr>
          <w:p w14:paraId="4C645E91" w14:textId="77777777" w:rsidR="00D713C9" w:rsidRPr="007536CE" w:rsidRDefault="00D713C9" w:rsidP="00D713C9">
            <w:pPr>
              <w:jc w:val="center"/>
              <w:rPr>
                <w:sz w:val="20"/>
              </w:rPr>
            </w:pPr>
            <w:r w:rsidRPr="007536CE">
              <w:rPr>
                <w:sz w:val="20"/>
              </w:rPr>
              <w:t>3,00</w:t>
            </w:r>
          </w:p>
        </w:tc>
        <w:tc>
          <w:tcPr>
            <w:tcW w:w="2303" w:type="dxa"/>
          </w:tcPr>
          <w:p w14:paraId="418CCAA0" w14:textId="77777777" w:rsidR="00D713C9" w:rsidRPr="007536CE" w:rsidRDefault="00D713C9" w:rsidP="00D713C9">
            <w:pPr>
              <w:jc w:val="center"/>
              <w:rPr>
                <w:sz w:val="20"/>
              </w:rPr>
            </w:pPr>
            <w:r w:rsidRPr="007536CE">
              <w:rPr>
                <w:sz w:val="20"/>
              </w:rPr>
              <w:t>556,8</w:t>
            </w:r>
          </w:p>
        </w:tc>
        <w:tc>
          <w:tcPr>
            <w:tcW w:w="2303" w:type="dxa"/>
          </w:tcPr>
          <w:p w14:paraId="51462FD2" w14:textId="77777777" w:rsidR="00D713C9" w:rsidRPr="007536CE" w:rsidRDefault="00D713C9" w:rsidP="00D713C9">
            <w:pPr>
              <w:jc w:val="center"/>
              <w:rPr>
                <w:sz w:val="20"/>
              </w:rPr>
            </w:pPr>
            <w:r w:rsidRPr="007536CE">
              <w:rPr>
                <w:sz w:val="20"/>
              </w:rPr>
              <w:t>7,77</w:t>
            </w:r>
          </w:p>
        </w:tc>
      </w:tr>
      <w:tr w:rsidR="00D713C9" w:rsidRPr="007536CE" w14:paraId="183470B4" w14:textId="77777777">
        <w:tc>
          <w:tcPr>
            <w:tcW w:w="2303" w:type="dxa"/>
          </w:tcPr>
          <w:p w14:paraId="3F875BC6" w14:textId="77777777" w:rsidR="00D713C9" w:rsidRPr="007536CE" w:rsidRDefault="00D713C9" w:rsidP="00D713C9">
            <w:pPr>
              <w:jc w:val="center"/>
              <w:rPr>
                <w:sz w:val="20"/>
              </w:rPr>
            </w:pPr>
            <w:r w:rsidRPr="007536CE">
              <w:rPr>
                <w:sz w:val="20"/>
              </w:rPr>
              <w:t>25</w:t>
            </w:r>
          </w:p>
        </w:tc>
        <w:tc>
          <w:tcPr>
            <w:tcW w:w="2303" w:type="dxa"/>
          </w:tcPr>
          <w:p w14:paraId="46D890CC" w14:textId="77777777" w:rsidR="00D713C9" w:rsidRPr="007536CE" w:rsidRDefault="00D713C9" w:rsidP="00D713C9">
            <w:pPr>
              <w:jc w:val="center"/>
              <w:rPr>
                <w:sz w:val="20"/>
              </w:rPr>
            </w:pPr>
            <w:r w:rsidRPr="007536CE">
              <w:rPr>
                <w:sz w:val="20"/>
              </w:rPr>
              <w:t>3,48</w:t>
            </w:r>
          </w:p>
        </w:tc>
        <w:tc>
          <w:tcPr>
            <w:tcW w:w="2303" w:type="dxa"/>
          </w:tcPr>
          <w:p w14:paraId="7D37C217" w14:textId="77777777" w:rsidR="00D713C9" w:rsidRPr="007536CE" w:rsidRDefault="00D713C9" w:rsidP="00D713C9">
            <w:pPr>
              <w:jc w:val="center"/>
              <w:rPr>
                <w:sz w:val="20"/>
              </w:rPr>
            </w:pPr>
            <w:r w:rsidRPr="007536CE">
              <w:rPr>
                <w:sz w:val="20"/>
              </w:rPr>
              <w:t>550,5</w:t>
            </w:r>
          </w:p>
        </w:tc>
        <w:tc>
          <w:tcPr>
            <w:tcW w:w="2303" w:type="dxa"/>
          </w:tcPr>
          <w:p w14:paraId="5F1DE058" w14:textId="77777777" w:rsidR="00D713C9" w:rsidRPr="007536CE" w:rsidRDefault="00D713C9" w:rsidP="00D713C9">
            <w:pPr>
              <w:jc w:val="center"/>
              <w:rPr>
                <w:sz w:val="20"/>
              </w:rPr>
            </w:pPr>
            <w:r w:rsidRPr="007536CE">
              <w:rPr>
                <w:sz w:val="20"/>
              </w:rPr>
              <w:t>8,96</w:t>
            </w:r>
          </w:p>
        </w:tc>
      </w:tr>
      <w:tr w:rsidR="00D713C9" w:rsidRPr="007536CE" w14:paraId="4207F909" w14:textId="77777777">
        <w:tc>
          <w:tcPr>
            <w:tcW w:w="2303" w:type="dxa"/>
          </w:tcPr>
          <w:p w14:paraId="2ED46FF9" w14:textId="77777777" w:rsidR="00D713C9" w:rsidRPr="007536CE" w:rsidRDefault="00D713C9" w:rsidP="00D713C9">
            <w:pPr>
              <w:jc w:val="center"/>
              <w:rPr>
                <w:sz w:val="20"/>
              </w:rPr>
            </w:pPr>
            <w:r w:rsidRPr="007536CE">
              <w:rPr>
                <w:sz w:val="20"/>
              </w:rPr>
              <w:t>30</w:t>
            </w:r>
          </w:p>
        </w:tc>
        <w:tc>
          <w:tcPr>
            <w:tcW w:w="2303" w:type="dxa"/>
          </w:tcPr>
          <w:p w14:paraId="26D88158" w14:textId="77777777" w:rsidR="00D713C9" w:rsidRPr="007536CE" w:rsidRDefault="00D713C9" w:rsidP="00D713C9">
            <w:pPr>
              <w:jc w:val="center"/>
              <w:rPr>
                <w:sz w:val="20"/>
              </w:rPr>
            </w:pPr>
            <w:r w:rsidRPr="007536CE">
              <w:rPr>
                <w:sz w:val="20"/>
              </w:rPr>
              <w:t>4,01</w:t>
            </w:r>
          </w:p>
        </w:tc>
        <w:tc>
          <w:tcPr>
            <w:tcW w:w="2303" w:type="dxa"/>
          </w:tcPr>
          <w:p w14:paraId="5AE6D74C" w14:textId="77777777" w:rsidR="00D713C9" w:rsidRPr="007536CE" w:rsidRDefault="00D713C9" w:rsidP="00D713C9">
            <w:pPr>
              <w:jc w:val="center"/>
              <w:rPr>
                <w:sz w:val="20"/>
              </w:rPr>
            </w:pPr>
            <w:r w:rsidRPr="007536CE">
              <w:rPr>
                <w:sz w:val="20"/>
              </w:rPr>
              <w:t>544,2</w:t>
            </w:r>
          </w:p>
        </w:tc>
        <w:tc>
          <w:tcPr>
            <w:tcW w:w="2303" w:type="dxa"/>
          </w:tcPr>
          <w:p w14:paraId="64DE5FA4" w14:textId="77777777" w:rsidR="00D713C9" w:rsidRPr="007536CE" w:rsidRDefault="00D713C9" w:rsidP="00D713C9">
            <w:pPr>
              <w:jc w:val="center"/>
              <w:rPr>
                <w:sz w:val="20"/>
              </w:rPr>
            </w:pPr>
            <w:r w:rsidRPr="007536CE">
              <w:rPr>
                <w:sz w:val="20"/>
              </w:rPr>
              <w:t>10,28</w:t>
            </w:r>
          </w:p>
        </w:tc>
      </w:tr>
      <w:tr w:rsidR="00D713C9" w:rsidRPr="007536CE" w14:paraId="6CEE2A4D" w14:textId="77777777">
        <w:tc>
          <w:tcPr>
            <w:tcW w:w="2303" w:type="dxa"/>
          </w:tcPr>
          <w:p w14:paraId="46E99BAC" w14:textId="77777777" w:rsidR="00D713C9" w:rsidRPr="007536CE" w:rsidRDefault="00D713C9" w:rsidP="00D713C9">
            <w:pPr>
              <w:jc w:val="center"/>
              <w:rPr>
                <w:sz w:val="20"/>
              </w:rPr>
            </w:pPr>
            <w:r w:rsidRPr="007536CE">
              <w:rPr>
                <w:sz w:val="20"/>
              </w:rPr>
              <w:t>35</w:t>
            </w:r>
          </w:p>
        </w:tc>
        <w:tc>
          <w:tcPr>
            <w:tcW w:w="2303" w:type="dxa"/>
          </w:tcPr>
          <w:p w14:paraId="0B05E151" w14:textId="77777777" w:rsidR="00D713C9" w:rsidRPr="007536CE" w:rsidRDefault="00D713C9" w:rsidP="00D713C9">
            <w:pPr>
              <w:jc w:val="center"/>
              <w:rPr>
                <w:sz w:val="20"/>
              </w:rPr>
            </w:pPr>
            <w:r w:rsidRPr="007536CE">
              <w:rPr>
                <w:sz w:val="20"/>
              </w:rPr>
              <w:t>4,60</w:t>
            </w:r>
          </w:p>
        </w:tc>
        <w:tc>
          <w:tcPr>
            <w:tcW w:w="2303" w:type="dxa"/>
          </w:tcPr>
          <w:p w14:paraId="7BA18D01" w14:textId="77777777" w:rsidR="00D713C9" w:rsidRPr="007536CE" w:rsidRDefault="00D713C9" w:rsidP="00D713C9">
            <w:pPr>
              <w:jc w:val="center"/>
              <w:rPr>
                <w:sz w:val="20"/>
              </w:rPr>
            </w:pPr>
            <w:r w:rsidRPr="007536CE">
              <w:rPr>
                <w:sz w:val="20"/>
              </w:rPr>
              <w:t>537,6</w:t>
            </w:r>
          </w:p>
        </w:tc>
        <w:tc>
          <w:tcPr>
            <w:tcW w:w="2303" w:type="dxa"/>
          </w:tcPr>
          <w:p w14:paraId="7FAB627C" w14:textId="77777777" w:rsidR="00D713C9" w:rsidRPr="007536CE" w:rsidRDefault="00D713C9" w:rsidP="00D713C9">
            <w:pPr>
              <w:jc w:val="center"/>
              <w:rPr>
                <w:sz w:val="20"/>
              </w:rPr>
            </w:pPr>
          </w:p>
        </w:tc>
      </w:tr>
      <w:tr w:rsidR="00D713C9" w:rsidRPr="007536CE" w14:paraId="5DA09B00" w14:textId="77777777">
        <w:tc>
          <w:tcPr>
            <w:tcW w:w="2303" w:type="dxa"/>
          </w:tcPr>
          <w:p w14:paraId="07D9C489" w14:textId="77777777" w:rsidR="00D713C9" w:rsidRPr="007536CE" w:rsidRDefault="00D713C9" w:rsidP="00D713C9">
            <w:pPr>
              <w:jc w:val="center"/>
              <w:rPr>
                <w:sz w:val="20"/>
              </w:rPr>
            </w:pPr>
            <w:r w:rsidRPr="007536CE">
              <w:rPr>
                <w:sz w:val="20"/>
              </w:rPr>
              <w:t>40</w:t>
            </w:r>
          </w:p>
        </w:tc>
        <w:tc>
          <w:tcPr>
            <w:tcW w:w="2303" w:type="dxa"/>
          </w:tcPr>
          <w:p w14:paraId="48557949" w14:textId="77777777" w:rsidR="00D713C9" w:rsidRPr="007536CE" w:rsidRDefault="00D713C9" w:rsidP="00D713C9">
            <w:pPr>
              <w:jc w:val="center"/>
              <w:rPr>
                <w:sz w:val="20"/>
              </w:rPr>
            </w:pPr>
            <w:r w:rsidRPr="007536CE">
              <w:rPr>
                <w:sz w:val="20"/>
              </w:rPr>
              <w:t>5,25</w:t>
            </w:r>
          </w:p>
        </w:tc>
        <w:tc>
          <w:tcPr>
            <w:tcW w:w="2303" w:type="dxa"/>
          </w:tcPr>
          <w:p w14:paraId="121AC43B" w14:textId="77777777" w:rsidR="00D713C9" w:rsidRPr="007536CE" w:rsidRDefault="00D713C9" w:rsidP="00D713C9">
            <w:pPr>
              <w:jc w:val="center"/>
              <w:rPr>
                <w:sz w:val="20"/>
              </w:rPr>
            </w:pPr>
            <w:r w:rsidRPr="007536CE">
              <w:rPr>
                <w:sz w:val="20"/>
              </w:rPr>
              <w:t>531,0</w:t>
            </w:r>
          </w:p>
        </w:tc>
        <w:tc>
          <w:tcPr>
            <w:tcW w:w="2303" w:type="dxa"/>
          </w:tcPr>
          <w:p w14:paraId="27E6D5B0" w14:textId="77777777" w:rsidR="00D713C9" w:rsidRPr="007536CE" w:rsidRDefault="00D713C9" w:rsidP="00D713C9">
            <w:pPr>
              <w:jc w:val="center"/>
              <w:rPr>
                <w:sz w:val="20"/>
              </w:rPr>
            </w:pPr>
          </w:p>
        </w:tc>
      </w:tr>
      <w:tr w:rsidR="00D713C9" w:rsidRPr="007536CE" w14:paraId="102A2BF5" w14:textId="77777777">
        <w:tc>
          <w:tcPr>
            <w:tcW w:w="2303" w:type="dxa"/>
          </w:tcPr>
          <w:p w14:paraId="75673593" w14:textId="77777777" w:rsidR="00D713C9" w:rsidRPr="007536CE" w:rsidRDefault="00D713C9" w:rsidP="00D713C9">
            <w:pPr>
              <w:jc w:val="center"/>
              <w:rPr>
                <w:sz w:val="20"/>
              </w:rPr>
            </w:pPr>
            <w:r w:rsidRPr="007536CE">
              <w:rPr>
                <w:sz w:val="20"/>
              </w:rPr>
              <w:t>45</w:t>
            </w:r>
          </w:p>
        </w:tc>
        <w:tc>
          <w:tcPr>
            <w:tcW w:w="2303" w:type="dxa"/>
          </w:tcPr>
          <w:p w14:paraId="137F3BCC" w14:textId="77777777" w:rsidR="00D713C9" w:rsidRPr="007536CE" w:rsidRDefault="00D713C9" w:rsidP="00D713C9">
            <w:pPr>
              <w:jc w:val="center"/>
              <w:rPr>
                <w:sz w:val="20"/>
              </w:rPr>
            </w:pPr>
            <w:r w:rsidRPr="007536CE">
              <w:rPr>
                <w:sz w:val="20"/>
              </w:rPr>
              <w:t>5,96</w:t>
            </w:r>
          </w:p>
        </w:tc>
        <w:tc>
          <w:tcPr>
            <w:tcW w:w="2303" w:type="dxa"/>
          </w:tcPr>
          <w:p w14:paraId="1325AA19" w14:textId="77777777" w:rsidR="00D713C9" w:rsidRPr="007536CE" w:rsidRDefault="00D713C9" w:rsidP="00D713C9">
            <w:pPr>
              <w:jc w:val="center"/>
              <w:rPr>
                <w:sz w:val="20"/>
              </w:rPr>
            </w:pPr>
            <w:r w:rsidRPr="007536CE">
              <w:rPr>
                <w:sz w:val="20"/>
              </w:rPr>
              <w:t>524,1</w:t>
            </w:r>
          </w:p>
        </w:tc>
        <w:tc>
          <w:tcPr>
            <w:tcW w:w="2303" w:type="dxa"/>
          </w:tcPr>
          <w:p w14:paraId="26FB4246" w14:textId="77777777" w:rsidR="00D713C9" w:rsidRPr="007536CE" w:rsidRDefault="00D713C9" w:rsidP="00D713C9">
            <w:pPr>
              <w:jc w:val="center"/>
              <w:rPr>
                <w:sz w:val="20"/>
              </w:rPr>
            </w:pPr>
          </w:p>
        </w:tc>
      </w:tr>
      <w:tr w:rsidR="00D713C9" w:rsidRPr="007536CE" w14:paraId="532FB67A" w14:textId="77777777">
        <w:tc>
          <w:tcPr>
            <w:tcW w:w="2303" w:type="dxa"/>
          </w:tcPr>
          <w:p w14:paraId="3CE51625" w14:textId="77777777" w:rsidR="00D713C9" w:rsidRPr="007536CE" w:rsidRDefault="00D713C9" w:rsidP="00D713C9">
            <w:pPr>
              <w:jc w:val="center"/>
              <w:rPr>
                <w:sz w:val="20"/>
              </w:rPr>
            </w:pPr>
            <w:r w:rsidRPr="007536CE">
              <w:rPr>
                <w:sz w:val="20"/>
              </w:rPr>
              <w:t>50</w:t>
            </w:r>
          </w:p>
        </w:tc>
        <w:tc>
          <w:tcPr>
            <w:tcW w:w="2303" w:type="dxa"/>
          </w:tcPr>
          <w:p w14:paraId="3B8F4F80" w14:textId="77777777" w:rsidR="00D713C9" w:rsidRPr="007536CE" w:rsidRDefault="00D713C9" w:rsidP="00D713C9">
            <w:pPr>
              <w:jc w:val="center"/>
              <w:rPr>
                <w:sz w:val="20"/>
              </w:rPr>
            </w:pPr>
            <w:r w:rsidRPr="007536CE">
              <w:rPr>
                <w:sz w:val="20"/>
              </w:rPr>
              <w:t>6,74</w:t>
            </w:r>
          </w:p>
        </w:tc>
        <w:tc>
          <w:tcPr>
            <w:tcW w:w="2303" w:type="dxa"/>
          </w:tcPr>
          <w:p w14:paraId="03E9B4F9" w14:textId="77777777" w:rsidR="00D713C9" w:rsidRPr="007536CE" w:rsidRDefault="00D713C9" w:rsidP="00D713C9">
            <w:pPr>
              <w:jc w:val="center"/>
              <w:rPr>
                <w:sz w:val="20"/>
              </w:rPr>
            </w:pPr>
            <w:r w:rsidRPr="007536CE">
              <w:rPr>
                <w:sz w:val="20"/>
              </w:rPr>
              <w:t>517,1</w:t>
            </w:r>
          </w:p>
        </w:tc>
        <w:tc>
          <w:tcPr>
            <w:tcW w:w="2303" w:type="dxa"/>
          </w:tcPr>
          <w:p w14:paraId="37D07545" w14:textId="77777777" w:rsidR="00D713C9" w:rsidRPr="007536CE" w:rsidRDefault="00D713C9" w:rsidP="00D713C9">
            <w:pPr>
              <w:jc w:val="center"/>
              <w:rPr>
                <w:sz w:val="20"/>
              </w:rPr>
            </w:pPr>
          </w:p>
        </w:tc>
      </w:tr>
    </w:tbl>
    <w:p w14:paraId="68783B10" w14:textId="77777777" w:rsidR="00D713C9"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331320">
        <w:br w:type="page"/>
      </w:r>
      <w:r w:rsidRPr="00EF6354">
        <w:rPr>
          <w:sz w:val="22"/>
          <w:szCs w:val="22"/>
          <w:lang w:val="de-DE"/>
        </w:rPr>
        <w:t>Stoffeigenschaften BUT-1-EN</w:t>
      </w:r>
    </w:p>
    <w:p w14:paraId="677EBF5C"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7B37FA13" w14:textId="77777777">
        <w:tc>
          <w:tcPr>
            <w:tcW w:w="4606" w:type="dxa"/>
          </w:tcPr>
          <w:p w14:paraId="04801181" w14:textId="77777777" w:rsidR="00D713C9" w:rsidRPr="00EF6354" w:rsidRDefault="00D713C9" w:rsidP="00D713C9">
            <w:pPr>
              <w:rPr>
                <w:sz w:val="22"/>
                <w:szCs w:val="22"/>
              </w:rPr>
            </w:pPr>
            <w:r w:rsidRPr="00EF6354">
              <w:rPr>
                <w:sz w:val="22"/>
                <w:szCs w:val="22"/>
              </w:rPr>
              <w:t xml:space="preserve">Name:   </w:t>
            </w:r>
            <w:r w:rsidRPr="00EF6354">
              <w:rPr>
                <w:b/>
                <w:sz w:val="22"/>
                <w:szCs w:val="22"/>
              </w:rPr>
              <w:t>BUT-1-EN</w:t>
            </w:r>
          </w:p>
        </w:tc>
        <w:tc>
          <w:tcPr>
            <w:tcW w:w="4606" w:type="dxa"/>
          </w:tcPr>
          <w:p w14:paraId="402C369D" w14:textId="77777777" w:rsidR="00D713C9" w:rsidRPr="00EF6354" w:rsidRDefault="00D713C9" w:rsidP="00D713C9">
            <w:pPr>
              <w:rPr>
                <w:sz w:val="22"/>
                <w:szCs w:val="22"/>
              </w:rPr>
            </w:pPr>
            <w:r w:rsidRPr="00EF6354">
              <w:rPr>
                <w:sz w:val="22"/>
                <w:szCs w:val="22"/>
              </w:rPr>
              <w:t xml:space="preserve">UN-Nummer:    </w:t>
            </w:r>
            <w:r w:rsidRPr="00EF6354">
              <w:rPr>
                <w:b/>
                <w:sz w:val="22"/>
                <w:szCs w:val="22"/>
              </w:rPr>
              <w:t>1012</w:t>
            </w:r>
          </w:p>
        </w:tc>
      </w:tr>
      <w:tr w:rsidR="00D713C9" w:rsidRPr="00EF6354" w14:paraId="3CF02900" w14:textId="77777777">
        <w:tc>
          <w:tcPr>
            <w:tcW w:w="4606" w:type="dxa"/>
          </w:tcPr>
          <w:p w14:paraId="2D81B153" w14:textId="77777777" w:rsidR="00D713C9" w:rsidRPr="00EF6354" w:rsidRDefault="00D713C9" w:rsidP="00D713C9">
            <w:pPr>
              <w:rPr>
                <w:sz w:val="22"/>
                <w:szCs w:val="22"/>
              </w:rPr>
            </w:pPr>
            <w:r w:rsidRPr="00EF6354">
              <w:rPr>
                <w:sz w:val="22"/>
                <w:szCs w:val="22"/>
              </w:rPr>
              <w:t xml:space="preserve">Formel:  </w:t>
            </w:r>
            <w:r w:rsidRPr="00EF6354">
              <w:rPr>
                <w:b/>
                <w:sz w:val="22"/>
                <w:szCs w:val="22"/>
              </w:rPr>
              <w:t>C</w:t>
            </w:r>
            <w:r w:rsidRPr="00EF6354">
              <w:rPr>
                <w:b/>
                <w:sz w:val="22"/>
                <w:szCs w:val="22"/>
                <w:vertAlign w:val="subscript"/>
              </w:rPr>
              <w:t>4</w:t>
            </w:r>
            <w:r w:rsidRPr="00EF6354">
              <w:rPr>
                <w:b/>
                <w:sz w:val="22"/>
                <w:szCs w:val="22"/>
              </w:rPr>
              <w:t>H</w:t>
            </w:r>
            <w:r w:rsidRPr="00EF6354">
              <w:rPr>
                <w:b/>
                <w:sz w:val="22"/>
                <w:szCs w:val="22"/>
                <w:vertAlign w:val="subscript"/>
              </w:rPr>
              <w:t>8</w:t>
            </w:r>
          </w:p>
        </w:tc>
        <w:tc>
          <w:tcPr>
            <w:tcW w:w="4606" w:type="dxa"/>
          </w:tcPr>
          <w:p w14:paraId="637C91BF" w14:textId="77777777" w:rsidR="00D713C9" w:rsidRPr="00EF6354" w:rsidRDefault="00D713C9" w:rsidP="00D713C9">
            <w:pPr>
              <w:rPr>
                <w:sz w:val="22"/>
                <w:szCs w:val="22"/>
              </w:rPr>
            </w:pPr>
          </w:p>
        </w:tc>
      </w:tr>
      <w:tr w:rsidR="00D713C9" w:rsidRPr="00EF6354" w14:paraId="5890E23C" w14:textId="77777777">
        <w:tc>
          <w:tcPr>
            <w:tcW w:w="4606" w:type="dxa"/>
          </w:tcPr>
          <w:p w14:paraId="6461ABF5"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- 6 </w:t>
            </w:r>
            <w:r w:rsidRPr="00EF6354">
              <w:rPr>
                <w:b/>
                <w:sz w:val="22"/>
                <w:szCs w:val="22"/>
              </w:rPr>
              <w:sym w:font="Symbol" w:char="F0B0"/>
            </w:r>
            <w:r w:rsidRPr="00EF6354">
              <w:rPr>
                <w:b/>
                <w:sz w:val="22"/>
                <w:szCs w:val="22"/>
              </w:rPr>
              <w:t>C</w:t>
            </w:r>
          </w:p>
        </w:tc>
        <w:tc>
          <w:tcPr>
            <w:tcW w:w="4606" w:type="dxa"/>
          </w:tcPr>
          <w:p w14:paraId="120EB05F" w14:textId="77777777" w:rsidR="00D713C9" w:rsidRPr="00EF6354" w:rsidRDefault="00D713C9" w:rsidP="00D713C9">
            <w:pPr>
              <w:rPr>
                <w:sz w:val="22"/>
                <w:szCs w:val="22"/>
                <w:lang w:val="fr-FR"/>
              </w:rPr>
            </w:pPr>
            <w:proofErr w:type="spellStart"/>
            <w:r w:rsidRPr="00EF6354">
              <w:rPr>
                <w:sz w:val="22"/>
                <w:szCs w:val="22"/>
                <w:lang w:val="fr-FR"/>
              </w:rPr>
              <w:t>Molare</w:t>
            </w:r>
            <w:proofErr w:type="spellEnd"/>
            <w:r w:rsidRPr="00EF6354">
              <w:rPr>
                <w:sz w:val="22"/>
                <w:szCs w:val="22"/>
                <w:lang w:val="fr-FR"/>
              </w:rPr>
              <w:t xml:space="preserve"> Masse: </w:t>
            </w:r>
            <w:r w:rsidRPr="00EF6354">
              <w:rPr>
                <w:b/>
                <w:i/>
                <w:sz w:val="22"/>
                <w:szCs w:val="22"/>
                <w:lang w:val="fr-FR"/>
              </w:rPr>
              <w:t>M</w:t>
            </w:r>
            <w:r w:rsidRPr="00EF6354">
              <w:rPr>
                <w:b/>
                <w:sz w:val="22"/>
                <w:szCs w:val="22"/>
                <w:lang w:val="fr-FR"/>
              </w:rPr>
              <w:t xml:space="preserve"> = 56    (56,107)</w:t>
            </w:r>
          </w:p>
        </w:tc>
      </w:tr>
      <w:tr w:rsidR="00D713C9" w:rsidRPr="00EF6354" w14:paraId="1C77A9A1" w14:textId="77777777">
        <w:tc>
          <w:tcPr>
            <w:tcW w:w="4606" w:type="dxa"/>
          </w:tcPr>
          <w:p w14:paraId="4943FAB4"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1,94</w:t>
            </w:r>
          </w:p>
        </w:tc>
        <w:tc>
          <w:tcPr>
            <w:tcW w:w="4606" w:type="dxa"/>
          </w:tcPr>
          <w:p w14:paraId="4FF59C3D" w14:textId="77777777" w:rsidR="00D713C9" w:rsidRPr="00EF6354" w:rsidRDefault="00D713C9" w:rsidP="00D713C9">
            <w:pPr>
              <w:rPr>
                <w:sz w:val="22"/>
                <w:szCs w:val="22"/>
              </w:rPr>
            </w:pPr>
          </w:p>
        </w:tc>
      </w:tr>
      <w:tr w:rsidR="009F475C" w:rsidRPr="009078E7" w14:paraId="36EAF56C" w14:textId="77777777">
        <w:tc>
          <w:tcPr>
            <w:tcW w:w="9212" w:type="dxa"/>
            <w:gridSpan w:val="2"/>
          </w:tcPr>
          <w:p w14:paraId="35B33452"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 xml:space="preserve"> 1,5 – 10,6</w:t>
            </w:r>
          </w:p>
        </w:tc>
      </w:tr>
      <w:tr w:rsidR="00D713C9" w:rsidRPr="00EF6354" w14:paraId="3AFD0879" w14:textId="77777777">
        <w:tc>
          <w:tcPr>
            <w:tcW w:w="4606" w:type="dxa"/>
          </w:tcPr>
          <w:p w14:paraId="6ED5FC95"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360</w:t>
            </w:r>
            <w:r w:rsidRPr="00EF6354">
              <w:rPr>
                <w:b/>
                <w:sz w:val="22"/>
                <w:szCs w:val="22"/>
              </w:rPr>
              <w:sym w:font="Symbol" w:char="F0B0"/>
            </w:r>
            <w:r w:rsidRPr="00EF6354">
              <w:rPr>
                <w:b/>
                <w:sz w:val="22"/>
                <w:szCs w:val="22"/>
              </w:rPr>
              <w:t>C</w:t>
            </w:r>
          </w:p>
        </w:tc>
        <w:tc>
          <w:tcPr>
            <w:tcW w:w="4606" w:type="dxa"/>
          </w:tcPr>
          <w:p w14:paraId="2247E3DB"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146,4 </w:t>
            </w:r>
            <w:r w:rsidRPr="00EF6354">
              <w:rPr>
                <w:b/>
                <w:sz w:val="22"/>
                <w:szCs w:val="22"/>
              </w:rPr>
              <w:sym w:font="Symbol" w:char="F0B0"/>
            </w:r>
            <w:r w:rsidRPr="00EF6354">
              <w:rPr>
                <w:b/>
                <w:sz w:val="22"/>
                <w:szCs w:val="22"/>
              </w:rPr>
              <w:t>C</w:t>
            </w:r>
          </w:p>
        </w:tc>
      </w:tr>
      <w:tr w:rsidR="00D713C9" w:rsidRPr="00EF6354" w14:paraId="6CEC316F" w14:textId="77777777">
        <w:tc>
          <w:tcPr>
            <w:tcW w:w="4606" w:type="dxa"/>
          </w:tcPr>
          <w:p w14:paraId="183AE17A" w14:textId="77777777" w:rsidR="00D713C9" w:rsidRPr="00EF6354" w:rsidRDefault="00D713C9" w:rsidP="00D713C9">
            <w:pPr>
              <w:rPr>
                <w:sz w:val="22"/>
                <w:szCs w:val="22"/>
              </w:rPr>
            </w:pPr>
            <w:r w:rsidRPr="00EF6354">
              <w:rPr>
                <w:sz w:val="22"/>
                <w:szCs w:val="22"/>
              </w:rPr>
              <w:t xml:space="preserve">AGW-Wert:   </w:t>
            </w:r>
            <w:r w:rsidRPr="00EF6354">
              <w:rPr>
                <w:b/>
                <w:sz w:val="22"/>
                <w:szCs w:val="22"/>
              </w:rPr>
              <w:t>--- ppm</w:t>
            </w:r>
          </w:p>
        </w:tc>
        <w:tc>
          <w:tcPr>
            <w:tcW w:w="4606" w:type="dxa"/>
          </w:tcPr>
          <w:p w14:paraId="25E8BECB" w14:textId="77777777" w:rsidR="00D713C9" w:rsidRPr="00EF6354" w:rsidRDefault="00D713C9" w:rsidP="00D713C9">
            <w:pPr>
              <w:rPr>
                <w:sz w:val="22"/>
                <w:szCs w:val="22"/>
              </w:rPr>
            </w:pPr>
          </w:p>
        </w:tc>
      </w:tr>
    </w:tbl>
    <w:p w14:paraId="3C31584D" w14:textId="77777777" w:rsidR="00D713C9" w:rsidRDefault="00D713C9" w:rsidP="00D713C9">
      <w:pPr>
        <w:rPr>
          <w:sz w:val="22"/>
          <w:szCs w:val="22"/>
        </w:rPr>
      </w:pPr>
    </w:p>
    <w:p w14:paraId="4C1547E1" w14:textId="77777777" w:rsidR="00956845" w:rsidRDefault="00956845" w:rsidP="00D713C9">
      <w:pPr>
        <w:rPr>
          <w:sz w:val="22"/>
          <w:szCs w:val="22"/>
        </w:rPr>
      </w:pPr>
    </w:p>
    <w:p w14:paraId="67736EA2" w14:textId="77777777" w:rsidR="00956845" w:rsidRPr="00EF6354" w:rsidRDefault="00956845" w:rsidP="00D713C9">
      <w:pPr>
        <w:rPr>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017730BB" w14:textId="77777777">
        <w:tc>
          <w:tcPr>
            <w:tcW w:w="9212" w:type="dxa"/>
            <w:gridSpan w:val="4"/>
          </w:tcPr>
          <w:p w14:paraId="52682C45" w14:textId="77777777" w:rsidR="00D713C9" w:rsidRPr="007536CE" w:rsidRDefault="00D713C9" w:rsidP="00D713C9">
            <w:pPr>
              <w:jc w:val="center"/>
              <w:rPr>
                <w:sz w:val="20"/>
              </w:rPr>
            </w:pPr>
            <w:r w:rsidRPr="007536CE">
              <w:rPr>
                <w:sz w:val="20"/>
              </w:rPr>
              <w:t>Dampf/Flüssigkeit Gleichgewichte</w:t>
            </w:r>
          </w:p>
        </w:tc>
      </w:tr>
      <w:tr w:rsidR="00D713C9" w:rsidRPr="007536CE" w14:paraId="7FCF8548" w14:textId="77777777">
        <w:tc>
          <w:tcPr>
            <w:tcW w:w="2303" w:type="dxa"/>
            <w:tcBorders>
              <w:top w:val="nil"/>
              <w:bottom w:val="nil"/>
            </w:tcBorders>
          </w:tcPr>
          <w:p w14:paraId="54952B5B"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79AD2F74"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040261F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6A740422"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46CA52BE" w14:textId="77777777">
        <w:tc>
          <w:tcPr>
            <w:tcW w:w="2303" w:type="dxa"/>
            <w:tcBorders>
              <w:top w:val="single" w:sz="12" w:space="0" w:color="auto"/>
            </w:tcBorders>
          </w:tcPr>
          <w:p w14:paraId="573921CD"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45D29F0C" w14:textId="77777777" w:rsidR="00D713C9" w:rsidRPr="007536CE" w:rsidRDefault="00D713C9" w:rsidP="00D713C9">
            <w:pPr>
              <w:jc w:val="center"/>
              <w:rPr>
                <w:sz w:val="20"/>
              </w:rPr>
            </w:pPr>
            <w:r w:rsidRPr="007536CE">
              <w:rPr>
                <w:sz w:val="20"/>
              </w:rPr>
              <w:t>0,87</w:t>
            </w:r>
          </w:p>
        </w:tc>
        <w:tc>
          <w:tcPr>
            <w:tcW w:w="2303" w:type="dxa"/>
            <w:tcBorders>
              <w:top w:val="single" w:sz="12" w:space="0" w:color="auto"/>
            </w:tcBorders>
          </w:tcPr>
          <w:p w14:paraId="3C2C6694" w14:textId="77777777" w:rsidR="00D713C9" w:rsidRPr="007536CE" w:rsidRDefault="00D713C9" w:rsidP="00D713C9">
            <w:pPr>
              <w:jc w:val="center"/>
              <w:rPr>
                <w:sz w:val="20"/>
              </w:rPr>
            </w:pPr>
            <w:r w:rsidRPr="007536CE">
              <w:rPr>
                <w:sz w:val="20"/>
              </w:rPr>
              <w:t>626,9</w:t>
            </w:r>
          </w:p>
        </w:tc>
        <w:tc>
          <w:tcPr>
            <w:tcW w:w="2303" w:type="dxa"/>
            <w:tcBorders>
              <w:top w:val="single" w:sz="12" w:space="0" w:color="auto"/>
            </w:tcBorders>
          </w:tcPr>
          <w:p w14:paraId="0E67FFBB" w14:textId="77777777" w:rsidR="00D713C9" w:rsidRPr="007536CE" w:rsidRDefault="00D713C9" w:rsidP="00D713C9">
            <w:pPr>
              <w:jc w:val="center"/>
              <w:rPr>
                <w:sz w:val="20"/>
              </w:rPr>
            </w:pPr>
            <w:r w:rsidRPr="007536CE">
              <w:rPr>
                <w:sz w:val="20"/>
              </w:rPr>
              <w:t>2,29</w:t>
            </w:r>
          </w:p>
        </w:tc>
      </w:tr>
      <w:tr w:rsidR="00D713C9" w:rsidRPr="007536CE" w14:paraId="7F66E747" w14:textId="77777777">
        <w:tc>
          <w:tcPr>
            <w:tcW w:w="2303" w:type="dxa"/>
            <w:tcBorders>
              <w:top w:val="nil"/>
            </w:tcBorders>
          </w:tcPr>
          <w:p w14:paraId="5AD52A80" w14:textId="77777777" w:rsidR="00D713C9" w:rsidRPr="007536CE" w:rsidRDefault="00D713C9" w:rsidP="00D713C9">
            <w:pPr>
              <w:jc w:val="center"/>
              <w:rPr>
                <w:sz w:val="20"/>
              </w:rPr>
            </w:pPr>
            <w:r w:rsidRPr="007536CE">
              <w:rPr>
                <w:sz w:val="20"/>
              </w:rPr>
              <w:t>- 5</w:t>
            </w:r>
          </w:p>
        </w:tc>
        <w:tc>
          <w:tcPr>
            <w:tcW w:w="2303" w:type="dxa"/>
            <w:tcBorders>
              <w:top w:val="nil"/>
            </w:tcBorders>
          </w:tcPr>
          <w:p w14:paraId="3ECC446C" w14:textId="77777777" w:rsidR="00D713C9" w:rsidRPr="007536CE" w:rsidRDefault="00D713C9" w:rsidP="00D713C9">
            <w:pPr>
              <w:jc w:val="center"/>
              <w:rPr>
                <w:sz w:val="20"/>
              </w:rPr>
            </w:pPr>
            <w:r w:rsidRPr="007536CE">
              <w:rPr>
                <w:sz w:val="20"/>
              </w:rPr>
              <w:t>1,06</w:t>
            </w:r>
          </w:p>
        </w:tc>
        <w:tc>
          <w:tcPr>
            <w:tcW w:w="2303" w:type="dxa"/>
            <w:tcBorders>
              <w:top w:val="nil"/>
            </w:tcBorders>
          </w:tcPr>
          <w:p w14:paraId="3D69A77F" w14:textId="77777777" w:rsidR="00D713C9" w:rsidRPr="007536CE" w:rsidRDefault="00D713C9" w:rsidP="00D713C9">
            <w:pPr>
              <w:jc w:val="center"/>
              <w:rPr>
                <w:sz w:val="20"/>
              </w:rPr>
            </w:pPr>
            <w:r w:rsidRPr="007536CE">
              <w:rPr>
                <w:sz w:val="20"/>
              </w:rPr>
              <w:t>621,2</w:t>
            </w:r>
          </w:p>
        </w:tc>
        <w:tc>
          <w:tcPr>
            <w:tcW w:w="2303" w:type="dxa"/>
            <w:tcBorders>
              <w:top w:val="nil"/>
            </w:tcBorders>
          </w:tcPr>
          <w:p w14:paraId="194B78D3" w14:textId="77777777" w:rsidR="00D713C9" w:rsidRPr="007536CE" w:rsidRDefault="00D713C9" w:rsidP="00D713C9">
            <w:pPr>
              <w:jc w:val="center"/>
              <w:rPr>
                <w:sz w:val="20"/>
              </w:rPr>
            </w:pPr>
            <w:r w:rsidRPr="007536CE">
              <w:rPr>
                <w:sz w:val="20"/>
              </w:rPr>
              <w:t>2,75</w:t>
            </w:r>
          </w:p>
        </w:tc>
      </w:tr>
      <w:tr w:rsidR="00D713C9" w:rsidRPr="007536CE" w14:paraId="27D3031D" w14:textId="77777777">
        <w:tc>
          <w:tcPr>
            <w:tcW w:w="2303" w:type="dxa"/>
          </w:tcPr>
          <w:p w14:paraId="29C38A94" w14:textId="77777777" w:rsidR="00D713C9" w:rsidRPr="007536CE" w:rsidRDefault="00D713C9" w:rsidP="00D713C9">
            <w:pPr>
              <w:jc w:val="center"/>
              <w:rPr>
                <w:sz w:val="20"/>
              </w:rPr>
            </w:pPr>
            <w:r w:rsidRPr="007536CE">
              <w:rPr>
                <w:sz w:val="20"/>
              </w:rPr>
              <w:t>0</w:t>
            </w:r>
          </w:p>
        </w:tc>
        <w:tc>
          <w:tcPr>
            <w:tcW w:w="2303" w:type="dxa"/>
          </w:tcPr>
          <w:p w14:paraId="4DA805F0" w14:textId="77777777" w:rsidR="00D713C9" w:rsidRPr="007536CE" w:rsidRDefault="00D713C9" w:rsidP="00D713C9">
            <w:pPr>
              <w:jc w:val="center"/>
              <w:rPr>
                <w:sz w:val="20"/>
              </w:rPr>
            </w:pPr>
            <w:r w:rsidRPr="007536CE">
              <w:rPr>
                <w:sz w:val="20"/>
              </w:rPr>
              <w:t>1,28</w:t>
            </w:r>
          </w:p>
        </w:tc>
        <w:tc>
          <w:tcPr>
            <w:tcW w:w="2303" w:type="dxa"/>
          </w:tcPr>
          <w:p w14:paraId="41F8AE8A" w14:textId="77777777" w:rsidR="00D713C9" w:rsidRPr="007536CE" w:rsidRDefault="00D713C9" w:rsidP="00D713C9">
            <w:pPr>
              <w:jc w:val="center"/>
              <w:rPr>
                <w:sz w:val="20"/>
              </w:rPr>
            </w:pPr>
            <w:r w:rsidRPr="007536CE">
              <w:rPr>
                <w:sz w:val="20"/>
              </w:rPr>
              <w:t>615,5</w:t>
            </w:r>
          </w:p>
        </w:tc>
        <w:tc>
          <w:tcPr>
            <w:tcW w:w="2303" w:type="dxa"/>
          </w:tcPr>
          <w:p w14:paraId="7C4CC29D" w14:textId="77777777" w:rsidR="00D713C9" w:rsidRPr="007536CE" w:rsidRDefault="00D713C9" w:rsidP="00D713C9">
            <w:pPr>
              <w:jc w:val="center"/>
              <w:rPr>
                <w:sz w:val="20"/>
              </w:rPr>
            </w:pPr>
            <w:r w:rsidRPr="007536CE">
              <w:rPr>
                <w:sz w:val="20"/>
              </w:rPr>
              <w:t>3,28</w:t>
            </w:r>
          </w:p>
        </w:tc>
      </w:tr>
      <w:tr w:rsidR="00D713C9" w:rsidRPr="007536CE" w14:paraId="170F6F24" w14:textId="77777777">
        <w:tc>
          <w:tcPr>
            <w:tcW w:w="2303" w:type="dxa"/>
          </w:tcPr>
          <w:p w14:paraId="652B2F99" w14:textId="77777777" w:rsidR="00D713C9" w:rsidRPr="007536CE" w:rsidRDefault="00D713C9" w:rsidP="00D713C9">
            <w:pPr>
              <w:jc w:val="center"/>
              <w:rPr>
                <w:sz w:val="20"/>
              </w:rPr>
            </w:pPr>
            <w:r w:rsidRPr="007536CE">
              <w:rPr>
                <w:sz w:val="20"/>
              </w:rPr>
              <w:t>5</w:t>
            </w:r>
          </w:p>
        </w:tc>
        <w:tc>
          <w:tcPr>
            <w:tcW w:w="2303" w:type="dxa"/>
          </w:tcPr>
          <w:p w14:paraId="44CDE609" w14:textId="77777777" w:rsidR="00D713C9" w:rsidRPr="007536CE" w:rsidRDefault="00D713C9" w:rsidP="00D713C9">
            <w:pPr>
              <w:jc w:val="center"/>
              <w:rPr>
                <w:sz w:val="20"/>
              </w:rPr>
            </w:pPr>
            <w:r w:rsidRPr="007536CE">
              <w:rPr>
                <w:sz w:val="20"/>
              </w:rPr>
              <w:t>1,54</w:t>
            </w:r>
          </w:p>
        </w:tc>
        <w:tc>
          <w:tcPr>
            <w:tcW w:w="2303" w:type="dxa"/>
          </w:tcPr>
          <w:p w14:paraId="29FEBEDD" w14:textId="77777777" w:rsidR="00D713C9" w:rsidRPr="007536CE" w:rsidRDefault="00D713C9" w:rsidP="00D713C9">
            <w:pPr>
              <w:jc w:val="center"/>
              <w:rPr>
                <w:sz w:val="20"/>
              </w:rPr>
            </w:pPr>
            <w:r w:rsidRPr="007536CE">
              <w:rPr>
                <w:sz w:val="20"/>
              </w:rPr>
              <w:t>609,7</w:t>
            </w:r>
          </w:p>
        </w:tc>
        <w:tc>
          <w:tcPr>
            <w:tcW w:w="2303" w:type="dxa"/>
          </w:tcPr>
          <w:p w14:paraId="2CECE4BA" w14:textId="77777777" w:rsidR="00D713C9" w:rsidRPr="007536CE" w:rsidRDefault="00D713C9" w:rsidP="00D713C9">
            <w:pPr>
              <w:jc w:val="center"/>
              <w:rPr>
                <w:sz w:val="20"/>
              </w:rPr>
            </w:pPr>
            <w:r w:rsidRPr="007536CE">
              <w:rPr>
                <w:sz w:val="20"/>
              </w:rPr>
              <w:t>3,90</w:t>
            </w:r>
          </w:p>
        </w:tc>
      </w:tr>
      <w:tr w:rsidR="00D713C9" w:rsidRPr="007536CE" w14:paraId="27976503" w14:textId="77777777">
        <w:tc>
          <w:tcPr>
            <w:tcW w:w="2303" w:type="dxa"/>
          </w:tcPr>
          <w:p w14:paraId="46277B10" w14:textId="77777777" w:rsidR="00D713C9" w:rsidRPr="007536CE" w:rsidRDefault="00D713C9" w:rsidP="00D713C9">
            <w:pPr>
              <w:jc w:val="center"/>
              <w:rPr>
                <w:sz w:val="20"/>
              </w:rPr>
            </w:pPr>
            <w:r w:rsidRPr="007536CE">
              <w:rPr>
                <w:sz w:val="20"/>
              </w:rPr>
              <w:t>10</w:t>
            </w:r>
          </w:p>
        </w:tc>
        <w:tc>
          <w:tcPr>
            <w:tcW w:w="2303" w:type="dxa"/>
          </w:tcPr>
          <w:p w14:paraId="73A8FD7C" w14:textId="77777777" w:rsidR="00D713C9" w:rsidRPr="007536CE" w:rsidRDefault="00D713C9" w:rsidP="00D713C9">
            <w:pPr>
              <w:jc w:val="center"/>
              <w:rPr>
                <w:sz w:val="20"/>
              </w:rPr>
            </w:pPr>
            <w:r w:rsidRPr="007536CE">
              <w:rPr>
                <w:sz w:val="20"/>
              </w:rPr>
              <w:t>1,83</w:t>
            </w:r>
          </w:p>
        </w:tc>
        <w:tc>
          <w:tcPr>
            <w:tcW w:w="2303" w:type="dxa"/>
          </w:tcPr>
          <w:p w14:paraId="351174BC" w14:textId="77777777" w:rsidR="00D713C9" w:rsidRPr="007536CE" w:rsidRDefault="00D713C9" w:rsidP="00D713C9">
            <w:pPr>
              <w:jc w:val="center"/>
              <w:rPr>
                <w:sz w:val="20"/>
              </w:rPr>
            </w:pPr>
            <w:r w:rsidRPr="007536CE">
              <w:rPr>
                <w:sz w:val="20"/>
              </w:rPr>
              <w:t>603,9</w:t>
            </w:r>
          </w:p>
        </w:tc>
        <w:tc>
          <w:tcPr>
            <w:tcW w:w="2303" w:type="dxa"/>
          </w:tcPr>
          <w:p w14:paraId="79B81F58" w14:textId="77777777" w:rsidR="00D713C9" w:rsidRPr="007536CE" w:rsidRDefault="00D713C9" w:rsidP="00D713C9">
            <w:pPr>
              <w:jc w:val="center"/>
              <w:rPr>
                <w:sz w:val="20"/>
              </w:rPr>
            </w:pPr>
            <w:r w:rsidRPr="007536CE">
              <w:rPr>
                <w:sz w:val="20"/>
              </w:rPr>
              <w:t>4,59</w:t>
            </w:r>
          </w:p>
        </w:tc>
      </w:tr>
      <w:tr w:rsidR="00D713C9" w:rsidRPr="007536CE" w14:paraId="3D8E7F6C" w14:textId="77777777">
        <w:tc>
          <w:tcPr>
            <w:tcW w:w="2303" w:type="dxa"/>
          </w:tcPr>
          <w:p w14:paraId="760AE919" w14:textId="77777777" w:rsidR="00D713C9" w:rsidRPr="007536CE" w:rsidRDefault="00D713C9" w:rsidP="00D713C9">
            <w:pPr>
              <w:jc w:val="center"/>
              <w:rPr>
                <w:sz w:val="20"/>
              </w:rPr>
            </w:pPr>
            <w:r w:rsidRPr="007536CE">
              <w:rPr>
                <w:sz w:val="20"/>
              </w:rPr>
              <w:t>15</w:t>
            </w:r>
          </w:p>
        </w:tc>
        <w:tc>
          <w:tcPr>
            <w:tcW w:w="2303" w:type="dxa"/>
          </w:tcPr>
          <w:p w14:paraId="1B9D4917" w14:textId="77777777" w:rsidR="00D713C9" w:rsidRPr="007536CE" w:rsidRDefault="00D713C9" w:rsidP="00D713C9">
            <w:pPr>
              <w:jc w:val="center"/>
              <w:rPr>
                <w:sz w:val="20"/>
              </w:rPr>
            </w:pPr>
            <w:r w:rsidRPr="007536CE">
              <w:rPr>
                <w:sz w:val="20"/>
              </w:rPr>
              <w:t>2,16</w:t>
            </w:r>
          </w:p>
        </w:tc>
        <w:tc>
          <w:tcPr>
            <w:tcW w:w="2303" w:type="dxa"/>
          </w:tcPr>
          <w:p w14:paraId="7C09A522" w14:textId="77777777" w:rsidR="00D713C9" w:rsidRPr="007536CE" w:rsidRDefault="00D713C9" w:rsidP="00D713C9">
            <w:pPr>
              <w:jc w:val="center"/>
              <w:rPr>
                <w:sz w:val="20"/>
              </w:rPr>
            </w:pPr>
            <w:r w:rsidRPr="007536CE">
              <w:rPr>
                <w:sz w:val="20"/>
              </w:rPr>
              <w:t>597,9</w:t>
            </w:r>
          </w:p>
        </w:tc>
        <w:tc>
          <w:tcPr>
            <w:tcW w:w="2303" w:type="dxa"/>
          </w:tcPr>
          <w:p w14:paraId="191108E2" w14:textId="77777777" w:rsidR="00D713C9" w:rsidRPr="007536CE" w:rsidRDefault="00D713C9" w:rsidP="00D713C9">
            <w:pPr>
              <w:jc w:val="center"/>
              <w:rPr>
                <w:sz w:val="20"/>
              </w:rPr>
            </w:pPr>
            <w:r w:rsidRPr="007536CE">
              <w:rPr>
                <w:sz w:val="20"/>
              </w:rPr>
              <w:t>5,36</w:t>
            </w:r>
          </w:p>
        </w:tc>
      </w:tr>
      <w:tr w:rsidR="00D713C9" w:rsidRPr="007536CE" w14:paraId="414B95CC" w14:textId="77777777">
        <w:tc>
          <w:tcPr>
            <w:tcW w:w="2303" w:type="dxa"/>
          </w:tcPr>
          <w:p w14:paraId="1EBB2A5A" w14:textId="77777777" w:rsidR="00D713C9" w:rsidRPr="007536CE" w:rsidRDefault="00D713C9" w:rsidP="00D713C9">
            <w:pPr>
              <w:jc w:val="center"/>
              <w:rPr>
                <w:sz w:val="20"/>
              </w:rPr>
            </w:pPr>
            <w:r w:rsidRPr="007536CE">
              <w:rPr>
                <w:sz w:val="20"/>
              </w:rPr>
              <w:t>20</w:t>
            </w:r>
          </w:p>
        </w:tc>
        <w:tc>
          <w:tcPr>
            <w:tcW w:w="2303" w:type="dxa"/>
          </w:tcPr>
          <w:p w14:paraId="0D54898D" w14:textId="77777777" w:rsidR="00D713C9" w:rsidRPr="007536CE" w:rsidRDefault="00D713C9" w:rsidP="00D713C9">
            <w:pPr>
              <w:jc w:val="center"/>
              <w:rPr>
                <w:sz w:val="20"/>
              </w:rPr>
            </w:pPr>
            <w:r w:rsidRPr="007536CE">
              <w:rPr>
                <w:sz w:val="20"/>
              </w:rPr>
              <w:t>2,54</w:t>
            </w:r>
          </w:p>
        </w:tc>
        <w:tc>
          <w:tcPr>
            <w:tcW w:w="2303" w:type="dxa"/>
          </w:tcPr>
          <w:p w14:paraId="7F2DAB4E" w14:textId="77777777" w:rsidR="00D713C9" w:rsidRPr="007536CE" w:rsidRDefault="00D713C9" w:rsidP="00D713C9">
            <w:pPr>
              <w:jc w:val="center"/>
              <w:rPr>
                <w:sz w:val="20"/>
              </w:rPr>
            </w:pPr>
            <w:r w:rsidRPr="007536CE">
              <w:rPr>
                <w:sz w:val="20"/>
              </w:rPr>
              <w:t>591,8</w:t>
            </w:r>
          </w:p>
        </w:tc>
        <w:tc>
          <w:tcPr>
            <w:tcW w:w="2303" w:type="dxa"/>
          </w:tcPr>
          <w:p w14:paraId="1611BB4F" w14:textId="77777777" w:rsidR="00D713C9" w:rsidRPr="007536CE" w:rsidRDefault="00D713C9" w:rsidP="00D713C9">
            <w:pPr>
              <w:jc w:val="center"/>
              <w:rPr>
                <w:sz w:val="20"/>
              </w:rPr>
            </w:pPr>
            <w:r w:rsidRPr="007536CE">
              <w:rPr>
                <w:sz w:val="20"/>
              </w:rPr>
              <w:t>6,26</w:t>
            </w:r>
          </w:p>
        </w:tc>
      </w:tr>
      <w:tr w:rsidR="00D713C9" w:rsidRPr="007536CE" w14:paraId="0F660601" w14:textId="77777777">
        <w:tc>
          <w:tcPr>
            <w:tcW w:w="2303" w:type="dxa"/>
          </w:tcPr>
          <w:p w14:paraId="0BBE939F" w14:textId="77777777" w:rsidR="00D713C9" w:rsidRPr="007536CE" w:rsidRDefault="00D713C9" w:rsidP="00D713C9">
            <w:pPr>
              <w:jc w:val="center"/>
              <w:rPr>
                <w:sz w:val="20"/>
              </w:rPr>
            </w:pPr>
            <w:r w:rsidRPr="007536CE">
              <w:rPr>
                <w:sz w:val="20"/>
              </w:rPr>
              <w:t>25</w:t>
            </w:r>
          </w:p>
        </w:tc>
        <w:tc>
          <w:tcPr>
            <w:tcW w:w="2303" w:type="dxa"/>
          </w:tcPr>
          <w:p w14:paraId="2931EC71" w14:textId="77777777" w:rsidR="00D713C9" w:rsidRPr="007536CE" w:rsidRDefault="00D713C9" w:rsidP="00D713C9">
            <w:pPr>
              <w:jc w:val="center"/>
              <w:rPr>
                <w:sz w:val="20"/>
              </w:rPr>
            </w:pPr>
            <w:r w:rsidRPr="007536CE">
              <w:rPr>
                <w:sz w:val="20"/>
              </w:rPr>
              <w:t>2,96</w:t>
            </w:r>
          </w:p>
        </w:tc>
        <w:tc>
          <w:tcPr>
            <w:tcW w:w="2303" w:type="dxa"/>
          </w:tcPr>
          <w:p w14:paraId="7B486EEF" w14:textId="77777777" w:rsidR="00D713C9" w:rsidRPr="007536CE" w:rsidRDefault="00D713C9" w:rsidP="00D713C9">
            <w:pPr>
              <w:jc w:val="center"/>
              <w:rPr>
                <w:sz w:val="20"/>
              </w:rPr>
            </w:pPr>
            <w:r w:rsidRPr="007536CE">
              <w:rPr>
                <w:sz w:val="20"/>
              </w:rPr>
              <w:t>585,7</w:t>
            </w:r>
          </w:p>
        </w:tc>
        <w:tc>
          <w:tcPr>
            <w:tcW w:w="2303" w:type="dxa"/>
          </w:tcPr>
          <w:p w14:paraId="24D4B665" w14:textId="77777777" w:rsidR="00D713C9" w:rsidRPr="007536CE" w:rsidRDefault="00D713C9" w:rsidP="00D713C9">
            <w:pPr>
              <w:jc w:val="center"/>
              <w:rPr>
                <w:sz w:val="20"/>
              </w:rPr>
            </w:pPr>
            <w:r w:rsidRPr="007536CE">
              <w:rPr>
                <w:sz w:val="20"/>
              </w:rPr>
              <w:t>7,24</w:t>
            </w:r>
          </w:p>
        </w:tc>
      </w:tr>
      <w:tr w:rsidR="00D713C9" w:rsidRPr="007536CE" w14:paraId="2D5AC88C" w14:textId="77777777">
        <w:tc>
          <w:tcPr>
            <w:tcW w:w="2303" w:type="dxa"/>
          </w:tcPr>
          <w:p w14:paraId="58010883" w14:textId="77777777" w:rsidR="00D713C9" w:rsidRPr="007536CE" w:rsidRDefault="00D713C9" w:rsidP="00D713C9">
            <w:pPr>
              <w:jc w:val="center"/>
              <w:rPr>
                <w:sz w:val="20"/>
              </w:rPr>
            </w:pPr>
            <w:r w:rsidRPr="007536CE">
              <w:rPr>
                <w:sz w:val="20"/>
              </w:rPr>
              <w:t>30</w:t>
            </w:r>
          </w:p>
        </w:tc>
        <w:tc>
          <w:tcPr>
            <w:tcW w:w="2303" w:type="dxa"/>
          </w:tcPr>
          <w:p w14:paraId="3AB0739D" w14:textId="77777777" w:rsidR="00D713C9" w:rsidRPr="007536CE" w:rsidRDefault="00D713C9" w:rsidP="00D713C9">
            <w:pPr>
              <w:jc w:val="center"/>
              <w:rPr>
                <w:sz w:val="20"/>
              </w:rPr>
            </w:pPr>
            <w:r w:rsidRPr="007536CE">
              <w:rPr>
                <w:sz w:val="20"/>
              </w:rPr>
              <w:t>3,44</w:t>
            </w:r>
          </w:p>
        </w:tc>
        <w:tc>
          <w:tcPr>
            <w:tcW w:w="2303" w:type="dxa"/>
          </w:tcPr>
          <w:p w14:paraId="1E5028B3" w14:textId="77777777" w:rsidR="00D713C9" w:rsidRPr="007536CE" w:rsidRDefault="00D713C9" w:rsidP="00D713C9">
            <w:pPr>
              <w:jc w:val="center"/>
              <w:rPr>
                <w:sz w:val="20"/>
              </w:rPr>
            </w:pPr>
            <w:r w:rsidRPr="007536CE">
              <w:rPr>
                <w:sz w:val="20"/>
              </w:rPr>
              <w:t>579,4</w:t>
            </w:r>
          </w:p>
        </w:tc>
        <w:tc>
          <w:tcPr>
            <w:tcW w:w="2303" w:type="dxa"/>
          </w:tcPr>
          <w:p w14:paraId="04362CA1" w14:textId="77777777" w:rsidR="00D713C9" w:rsidRPr="007536CE" w:rsidRDefault="00D713C9" w:rsidP="00D713C9">
            <w:pPr>
              <w:jc w:val="center"/>
              <w:rPr>
                <w:sz w:val="20"/>
              </w:rPr>
            </w:pPr>
            <w:r w:rsidRPr="007536CE">
              <w:rPr>
                <w:sz w:val="20"/>
              </w:rPr>
              <w:t>8,37</w:t>
            </w:r>
          </w:p>
        </w:tc>
      </w:tr>
      <w:tr w:rsidR="00D713C9" w:rsidRPr="007536CE" w14:paraId="1C7E00F0" w14:textId="77777777">
        <w:tc>
          <w:tcPr>
            <w:tcW w:w="2303" w:type="dxa"/>
          </w:tcPr>
          <w:p w14:paraId="0ECC7535" w14:textId="77777777" w:rsidR="00D713C9" w:rsidRPr="007536CE" w:rsidRDefault="00D713C9" w:rsidP="00D713C9">
            <w:pPr>
              <w:jc w:val="center"/>
              <w:rPr>
                <w:sz w:val="20"/>
              </w:rPr>
            </w:pPr>
            <w:r w:rsidRPr="007536CE">
              <w:rPr>
                <w:sz w:val="20"/>
              </w:rPr>
              <w:t>35</w:t>
            </w:r>
          </w:p>
        </w:tc>
        <w:tc>
          <w:tcPr>
            <w:tcW w:w="2303" w:type="dxa"/>
          </w:tcPr>
          <w:p w14:paraId="54B93DA1" w14:textId="77777777" w:rsidR="00D713C9" w:rsidRPr="007536CE" w:rsidRDefault="00D713C9" w:rsidP="00D713C9">
            <w:pPr>
              <w:jc w:val="center"/>
              <w:rPr>
                <w:sz w:val="20"/>
              </w:rPr>
            </w:pPr>
            <w:r w:rsidRPr="007536CE">
              <w:rPr>
                <w:sz w:val="20"/>
              </w:rPr>
              <w:t>3,97</w:t>
            </w:r>
          </w:p>
        </w:tc>
        <w:tc>
          <w:tcPr>
            <w:tcW w:w="2303" w:type="dxa"/>
          </w:tcPr>
          <w:p w14:paraId="617E3F59" w14:textId="77777777" w:rsidR="00D713C9" w:rsidRPr="007536CE" w:rsidRDefault="00D713C9" w:rsidP="00D713C9">
            <w:pPr>
              <w:jc w:val="center"/>
              <w:rPr>
                <w:sz w:val="20"/>
              </w:rPr>
            </w:pPr>
            <w:r w:rsidRPr="007536CE">
              <w:rPr>
                <w:sz w:val="20"/>
              </w:rPr>
              <w:t>573,0</w:t>
            </w:r>
          </w:p>
        </w:tc>
        <w:tc>
          <w:tcPr>
            <w:tcW w:w="2303" w:type="dxa"/>
          </w:tcPr>
          <w:p w14:paraId="43512ED2" w14:textId="77777777" w:rsidR="00D713C9" w:rsidRPr="007536CE" w:rsidRDefault="00D713C9" w:rsidP="00D713C9">
            <w:pPr>
              <w:jc w:val="center"/>
              <w:rPr>
                <w:sz w:val="20"/>
              </w:rPr>
            </w:pPr>
          </w:p>
        </w:tc>
      </w:tr>
      <w:tr w:rsidR="00D713C9" w:rsidRPr="007536CE" w14:paraId="0D16A08A" w14:textId="77777777">
        <w:tc>
          <w:tcPr>
            <w:tcW w:w="2303" w:type="dxa"/>
          </w:tcPr>
          <w:p w14:paraId="28F6B814" w14:textId="77777777" w:rsidR="00D713C9" w:rsidRPr="007536CE" w:rsidRDefault="00D713C9" w:rsidP="00D713C9">
            <w:pPr>
              <w:jc w:val="center"/>
              <w:rPr>
                <w:sz w:val="20"/>
              </w:rPr>
            </w:pPr>
            <w:r w:rsidRPr="007536CE">
              <w:rPr>
                <w:sz w:val="20"/>
              </w:rPr>
              <w:t>40</w:t>
            </w:r>
          </w:p>
        </w:tc>
        <w:tc>
          <w:tcPr>
            <w:tcW w:w="2303" w:type="dxa"/>
          </w:tcPr>
          <w:p w14:paraId="1C009648" w14:textId="77777777" w:rsidR="00D713C9" w:rsidRPr="007536CE" w:rsidRDefault="00D713C9" w:rsidP="00D713C9">
            <w:pPr>
              <w:jc w:val="center"/>
              <w:rPr>
                <w:sz w:val="20"/>
              </w:rPr>
            </w:pPr>
            <w:r w:rsidRPr="007536CE">
              <w:rPr>
                <w:sz w:val="20"/>
              </w:rPr>
              <w:t>4,56</w:t>
            </w:r>
          </w:p>
        </w:tc>
        <w:tc>
          <w:tcPr>
            <w:tcW w:w="2303" w:type="dxa"/>
          </w:tcPr>
          <w:p w14:paraId="5D9218C7" w14:textId="77777777" w:rsidR="00D713C9" w:rsidRPr="007536CE" w:rsidRDefault="00D713C9" w:rsidP="00D713C9">
            <w:pPr>
              <w:jc w:val="center"/>
              <w:rPr>
                <w:sz w:val="20"/>
              </w:rPr>
            </w:pPr>
            <w:r w:rsidRPr="007536CE">
              <w:rPr>
                <w:sz w:val="20"/>
              </w:rPr>
              <w:t>566,4</w:t>
            </w:r>
          </w:p>
        </w:tc>
        <w:tc>
          <w:tcPr>
            <w:tcW w:w="2303" w:type="dxa"/>
          </w:tcPr>
          <w:p w14:paraId="48CD7537" w14:textId="77777777" w:rsidR="00D713C9" w:rsidRPr="007536CE" w:rsidRDefault="00D713C9" w:rsidP="00D713C9">
            <w:pPr>
              <w:jc w:val="center"/>
              <w:rPr>
                <w:sz w:val="20"/>
              </w:rPr>
            </w:pPr>
          </w:p>
        </w:tc>
      </w:tr>
      <w:tr w:rsidR="00D713C9" w:rsidRPr="007536CE" w14:paraId="656292C8" w14:textId="77777777">
        <w:tc>
          <w:tcPr>
            <w:tcW w:w="2303" w:type="dxa"/>
          </w:tcPr>
          <w:p w14:paraId="381994A4" w14:textId="77777777" w:rsidR="00D713C9" w:rsidRPr="007536CE" w:rsidRDefault="00D713C9" w:rsidP="00D713C9">
            <w:pPr>
              <w:jc w:val="center"/>
              <w:rPr>
                <w:sz w:val="20"/>
              </w:rPr>
            </w:pPr>
            <w:r w:rsidRPr="007536CE">
              <w:rPr>
                <w:sz w:val="20"/>
              </w:rPr>
              <w:t>45</w:t>
            </w:r>
          </w:p>
        </w:tc>
        <w:tc>
          <w:tcPr>
            <w:tcW w:w="2303" w:type="dxa"/>
          </w:tcPr>
          <w:p w14:paraId="48682E7F" w14:textId="77777777" w:rsidR="00D713C9" w:rsidRPr="007536CE" w:rsidRDefault="00D713C9" w:rsidP="00D713C9">
            <w:pPr>
              <w:jc w:val="center"/>
              <w:rPr>
                <w:sz w:val="20"/>
              </w:rPr>
            </w:pPr>
            <w:r w:rsidRPr="007536CE">
              <w:rPr>
                <w:sz w:val="20"/>
              </w:rPr>
              <w:t>5,21</w:t>
            </w:r>
          </w:p>
        </w:tc>
        <w:tc>
          <w:tcPr>
            <w:tcW w:w="2303" w:type="dxa"/>
          </w:tcPr>
          <w:p w14:paraId="5FCC8C96" w14:textId="77777777" w:rsidR="00D713C9" w:rsidRPr="007536CE" w:rsidRDefault="00D713C9" w:rsidP="00D713C9">
            <w:pPr>
              <w:jc w:val="center"/>
              <w:rPr>
                <w:sz w:val="20"/>
              </w:rPr>
            </w:pPr>
            <w:r w:rsidRPr="007536CE">
              <w:rPr>
                <w:sz w:val="20"/>
              </w:rPr>
              <w:t>559,8</w:t>
            </w:r>
          </w:p>
        </w:tc>
        <w:tc>
          <w:tcPr>
            <w:tcW w:w="2303" w:type="dxa"/>
          </w:tcPr>
          <w:p w14:paraId="453A3726" w14:textId="77777777" w:rsidR="00D713C9" w:rsidRPr="007536CE" w:rsidRDefault="00D713C9" w:rsidP="00D713C9">
            <w:pPr>
              <w:jc w:val="center"/>
              <w:rPr>
                <w:sz w:val="20"/>
              </w:rPr>
            </w:pPr>
          </w:p>
        </w:tc>
      </w:tr>
      <w:tr w:rsidR="00D713C9" w:rsidRPr="007536CE" w14:paraId="4E501E9A" w14:textId="77777777">
        <w:tc>
          <w:tcPr>
            <w:tcW w:w="2303" w:type="dxa"/>
          </w:tcPr>
          <w:p w14:paraId="11A5E4AA" w14:textId="77777777" w:rsidR="00D713C9" w:rsidRPr="007536CE" w:rsidRDefault="00D713C9" w:rsidP="00D713C9">
            <w:pPr>
              <w:jc w:val="center"/>
              <w:rPr>
                <w:sz w:val="20"/>
              </w:rPr>
            </w:pPr>
            <w:r w:rsidRPr="007536CE">
              <w:rPr>
                <w:sz w:val="20"/>
              </w:rPr>
              <w:t>50</w:t>
            </w:r>
          </w:p>
        </w:tc>
        <w:tc>
          <w:tcPr>
            <w:tcW w:w="2303" w:type="dxa"/>
          </w:tcPr>
          <w:p w14:paraId="244217B7" w14:textId="77777777" w:rsidR="00D713C9" w:rsidRPr="007536CE" w:rsidRDefault="00D713C9" w:rsidP="00D713C9">
            <w:pPr>
              <w:jc w:val="center"/>
              <w:rPr>
                <w:sz w:val="20"/>
              </w:rPr>
            </w:pPr>
            <w:r w:rsidRPr="007536CE">
              <w:rPr>
                <w:sz w:val="20"/>
              </w:rPr>
              <w:t>5,93</w:t>
            </w:r>
          </w:p>
        </w:tc>
        <w:tc>
          <w:tcPr>
            <w:tcW w:w="2303" w:type="dxa"/>
          </w:tcPr>
          <w:p w14:paraId="169485AC" w14:textId="77777777" w:rsidR="00D713C9" w:rsidRPr="007536CE" w:rsidRDefault="00D713C9" w:rsidP="00D713C9">
            <w:pPr>
              <w:jc w:val="center"/>
              <w:rPr>
                <w:sz w:val="20"/>
              </w:rPr>
            </w:pPr>
            <w:r w:rsidRPr="007536CE">
              <w:rPr>
                <w:sz w:val="20"/>
              </w:rPr>
              <w:t>552,9</w:t>
            </w:r>
          </w:p>
        </w:tc>
        <w:tc>
          <w:tcPr>
            <w:tcW w:w="2303" w:type="dxa"/>
          </w:tcPr>
          <w:p w14:paraId="5AD8E82E" w14:textId="77777777" w:rsidR="00D713C9" w:rsidRPr="007536CE" w:rsidRDefault="00D713C9" w:rsidP="00D713C9">
            <w:pPr>
              <w:jc w:val="center"/>
              <w:rPr>
                <w:sz w:val="20"/>
              </w:rPr>
            </w:pPr>
          </w:p>
        </w:tc>
      </w:tr>
    </w:tbl>
    <w:p w14:paraId="72B2D761" w14:textId="77777777" w:rsidR="007536CE" w:rsidRDefault="007536CE"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p w14:paraId="51FD917C" w14:textId="77777777" w:rsidR="00D713C9"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Pr>
          <w:sz w:val="22"/>
          <w:szCs w:val="22"/>
          <w:lang w:val="de-DE"/>
        </w:rPr>
        <w:br w:type="page"/>
      </w:r>
      <w:r w:rsidR="00D713C9" w:rsidRPr="00EF6354">
        <w:rPr>
          <w:sz w:val="22"/>
          <w:szCs w:val="22"/>
          <w:lang w:val="de-DE"/>
        </w:rPr>
        <w:t>Stoffeigenschaften ISOBUTEN</w:t>
      </w:r>
    </w:p>
    <w:p w14:paraId="07C31572" w14:textId="77777777" w:rsidR="00956845" w:rsidRPr="00EF6354" w:rsidRDefault="00956845"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6F3C2D98" w14:textId="77777777">
        <w:tc>
          <w:tcPr>
            <w:tcW w:w="4606" w:type="dxa"/>
          </w:tcPr>
          <w:p w14:paraId="621A7042" w14:textId="77777777" w:rsidR="00D713C9" w:rsidRPr="00EF6354" w:rsidRDefault="00D713C9" w:rsidP="00D713C9">
            <w:pPr>
              <w:rPr>
                <w:sz w:val="22"/>
                <w:szCs w:val="22"/>
              </w:rPr>
            </w:pPr>
            <w:r w:rsidRPr="00EF6354">
              <w:rPr>
                <w:sz w:val="22"/>
                <w:szCs w:val="22"/>
              </w:rPr>
              <w:t xml:space="preserve">Name:     </w:t>
            </w:r>
            <w:r w:rsidRPr="00EF6354">
              <w:rPr>
                <w:b/>
                <w:sz w:val="22"/>
                <w:szCs w:val="22"/>
              </w:rPr>
              <w:t>ISOBUTEN</w:t>
            </w:r>
          </w:p>
        </w:tc>
        <w:tc>
          <w:tcPr>
            <w:tcW w:w="4606" w:type="dxa"/>
          </w:tcPr>
          <w:p w14:paraId="2B517682" w14:textId="77777777" w:rsidR="00D713C9" w:rsidRPr="00EF6354" w:rsidRDefault="00D713C9" w:rsidP="00D713C9">
            <w:pPr>
              <w:rPr>
                <w:sz w:val="22"/>
                <w:szCs w:val="22"/>
              </w:rPr>
            </w:pPr>
            <w:r w:rsidRPr="00EF6354">
              <w:rPr>
                <w:sz w:val="22"/>
                <w:szCs w:val="22"/>
              </w:rPr>
              <w:t xml:space="preserve">UN-Nummer:    </w:t>
            </w:r>
            <w:r w:rsidRPr="00EF6354">
              <w:rPr>
                <w:b/>
                <w:sz w:val="22"/>
                <w:szCs w:val="22"/>
              </w:rPr>
              <w:t>1055</w:t>
            </w:r>
          </w:p>
        </w:tc>
      </w:tr>
      <w:tr w:rsidR="00D713C9" w:rsidRPr="00EF6354" w14:paraId="7C828413" w14:textId="77777777">
        <w:tc>
          <w:tcPr>
            <w:tcW w:w="4606" w:type="dxa"/>
          </w:tcPr>
          <w:p w14:paraId="72AE0E49" w14:textId="77777777" w:rsidR="00D713C9" w:rsidRPr="00EF6354" w:rsidRDefault="00D713C9" w:rsidP="00D713C9">
            <w:pPr>
              <w:rPr>
                <w:sz w:val="22"/>
                <w:szCs w:val="22"/>
              </w:rPr>
            </w:pPr>
            <w:r w:rsidRPr="00EF6354">
              <w:rPr>
                <w:sz w:val="22"/>
                <w:szCs w:val="22"/>
              </w:rPr>
              <w:t xml:space="preserve">Formel: </w:t>
            </w:r>
            <w:r w:rsidRPr="00EF6354">
              <w:rPr>
                <w:b/>
                <w:sz w:val="22"/>
                <w:szCs w:val="22"/>
              </w:rPr>
              <w:t>C</w:t>
            </w:r>
            <w:r w:rsidRPr="00EF6354">
              <w:rPr>
                <w:b/>
                <w:sz w:val="22"/>
                <w:szCs w:val="22"/>
                <w:vertAlign w:val="subscript"/>
              </w:rPr>
              <w:t>4</w:t>
            </w:r>
            <w:r w:rsidRPr="00EF6354">
              <w:rPr>
                <w:b/>
                <w:sz w:val="22"/>
                <w:szCs w:val="22"/>
              </w:rPr>
              <w:t>H</w:t>
            </w:r>
            <w:r w:rsidRPr="00EF6354">
              <w:rPr>
                <w:b/>
                <w:sz w:val="22"/>
                <w:szCs w:val="22"/>
                <w:vertAlign w:val="subscript"/>
              </w:rPr>
              <w:t>8</w:t>
            </w:r>
          </w:p>
        </w:tc>
        <w:tc>
          <w:tcPr>
            <w:tcW w:w="4606" w:type="dxa"/>
          </w:tcPr>
          <w:p w14:paraId="1A670048" w14:textId="77777777" w:rsidR="00D713C9" w:rsidRPr="00EF6354" w:rsidRDefault="00D713C9" w:rsidP="00D713C9">
            <w:pPr>
              <w:rPr>
                <w:sz w:val="22"/>
                <w:szCs w:val="22"/>
              </w:rPr>
            </w:pPr>
          </w:p>
        </w:tc>
      </w:tr>
      <w:tr w:rsidR="00D713C9" w:rsidRPr="00EF6354" w14:paraId="77093133" w14:textId="77777777">
        <w:tc>
          <w:tcPr>
            <w:tcW w:w="4606" w:type="dxa"/>
          </w:tcPr>
          <w:p w14:paraId="3611B667" w14:textId="77777777" w:rsidR="00D713C9" w:rsidRPr="00EF6354" w:rsidRDefault="00D713C9" w:rsidP="00D713C9">
            <w:pPr>
              <w:rPr>
                <w:sz w:val="22"/>
                <w:szCs w:val="22"/>
              </w:rPr>
            </w:pPr>
            <w:r w:rsidRPr="00EF6354">
              <w:rPr>
                <w:sz w:val="22"/>
                <w:szCs w:val="22"/>
              </w:rPr>
              <w:t>Siedepunkt</w:t>
            </w:r>
            <w:r w:rsidRPr="00EF6354">
              <w:rPr>
                <w:b/>
                <w:sz w:val="22"/>
                <w:szCs w:val="22"/>
              </w:rPr>
              <w:t xml:space="preserve">:         - 7 </w:t>
            </w:r>
            <w:r w:rsidRPr="00EF6354">
              <w:rPr>
                <w:b/>
                <w:sz w:val="22"/>
                <w:szCs w:val="22"/>
              </w:rPr>
              <w:sym w:font="Symbol" w:char="F0B0"/>
            </w:r>
            <w:r w:rsidRPr="00EF6354">
              <w:rPr>
                <w:b/>
                <w:sz w:val="22"/>
                <w:szCs w:val="22"/>
              </w:rPr>
              <w:t>C</w:t>
            </w:r>
          </w:p>
        </w:tc>
        <w:tc>
          <w:tcPr>
            <w:tcW w:w="4606" w:type="dxa"/>
          </w:tcPr>
          <w:p w14:paraId="608F5DAA" w14:textId="77777777" w:rsidR="00D713C9" w:rsidRPr="00EF6354" w:rsidRDefault="00D713C9" w:rsidP="00D713C9">
            <w:pPr>
              <w:rPr>
                <w:sz w:val="22"/>
                <w:szCs w:val="22"/>
                <w:lang w:val="fr-FR"/>
              </w:rPr>
            </w:pPr>
            <w:proofErr w:type="spellStart"/>
            <w:r w:rsidRPr="00EF6354">
              <w:rPr>
                <w:sz w:val="22"/>
                <w:szCs w:val="22"/>
                <w:lang w:val="fr-FR"/>
              </w:rPr>
              <w:t>Molare</w:t>
            </w:r>
            <w:proofErr w:type="spellEnd"/>
            <w:r w:rsidRPr="00EF6354">
              <w:rPr>
                <w:sz w:val="22"/>
                <w:szCs w:val="22"/>
                <w:lang w:val="fr-FR"/>
              </w:rPr>
              <w:t xml:space="preserve"> Masse: </w:t>
            </w:r>
            <w:r w:rsidRPr="00EF6354">
              <w:rPr>
                <w:b/>
                <w:i/>
                <w:sz w:val="22"/>
                <w:szCs w:val="22"/>
                <w:lang w:val="fr-FR"/>
              </w:rPr>
              <w:t>M</w:t>
            </w:r>
            <w:r w:rsidRPr="00EF6354">
              <w:rPr>
                <w:b/>
                <w:sz w:val="22"/>
                <w:szCs w:val="22"/>
                <w:lang w:val="fr-FR"/>
              </w:rPr>
              <w:t xml:space="preserve"> = 56    (56,107)</w:t>
            </w:r>
          </w:p>
        </w:tc>
      </w:tr>
      <w:tr w:rsidR="00D713C9" w:rsidRPr="00EF6354" w14:paraId="10CA5A39" w14:textId="77777777">
        <w:tc>
          <w:tcPr>
            <w:tcW w:w="4606" w:type="dxa"/>
          </w:tcPr>
          <w:p w14:paraId="36B167B1"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1,94</w:t>
            </w:r>
          </w:p>
        </w:tc>
        <w:tc>
          <w:tcPr>
            <w:tcW w:w="4606" w:type="dxa"/>
          </w:tcPr>
          <w:p w14:paraId="4EE3B602" w14:textId="77777777" w:rsidR="00D713C9" w:rsidRPr="00EF6354" w:rsidRDefault="00D713C9" w:rsidP="00D713C9">
            <w:pPr>
              <w:rPr>
                <w:sz w:val="22"/>
                <w:szCs w:val="22"/>
              </w:rPr>
            </w:pPr>
          </w:p>
        </w:tc>
      </w:tr>
      <w:tr w:rsidR="009F475C" w:rsidRPr="009078E7" w14:paraId="53EFFA1F" w14:textId="77777777">
        <w:tc>
          <w:tcPr>
            <w:tcW w:w="9212" w:type="dxa"/>
            <w:gridSpan w:val="2"/>
          </w:tcPr>
          <w:p w14:paraId="3DF3FAF9"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1,6 – 10,0</w:t>
            </w:r>
          </w:p>
        </w:tc>
      </w:tr>
      <w:tr w:rsidR="00D713C9" w:rsidRPr="00EF6354" w14:paraId="19F77335" w14:textId="77777777">
        <w:tc>
          <w:tcPr>
            <w:tcW w:w="4606" w:type="dxa"/>
          </w:tcPr>
          <w:p w14:paraId="385B6508"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   465 </w:t>
            </w:r>
            <w:r w:rsidRPr="00EF6354">
              <w:rPr>
                <w:b/>
                <w:sz w:val="22"/>
                <w:szCs w:val="22"/>
              </w:rPr>
              <w:sym w:font="Symbol" w:char="F0B0"/>
            </w:r>
            <w:r w:rsidRPr="00EF6354">
              <w:rPr>
                <w:b/>
                <w:sz w:val="22"/>
                <w:szCs w:val="22"/>
              </w:rPr>
              <w:t>C</w:t>
            </w:r>
          </w:p>
        </w:tc>
        <w:tc>
          <w:tcPr>
            <w:tcW w:w="4606" w:type="dxa"/>
          </w:tcPr>
          <w:p w14:paraId="253FC1B8"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144,7 </w:t>
            </w:r>
            <w:r w:rsidRPr="00EF6354">
              <w:rPr>
                <w:b/>
                <w:sz w:val="22"/>
                <w:szCs w:val="22"/>
              </w:rPr>
              <w:sym w:font="Symbol" w:char="F0B0"/>
            </w:r>
            <w:r w:rsidRPr="00EF6354">
              <w:rPr>
                <w:b/>
                <w:sz w:val="22"/>
                <w:szCs w:val="22"/>
              </w:rPr>
              <w:t>C</w:t>
            </w:r>
          </w:p>
        </w:tc>
      </w:tr>
      <w:tr w:rsidR="00D713C9" w:rsidRPr="00EF6354" w14:paraId="0D62A731" w14:textId="77777777">
        <w:tc>
          <w:tcPr>
            <w:tcW w:w="4606" w:type="dxa"/>
          </w:tcPr>
          <w:p w14:paraId="450B770B" w14:textId="77777777" w:rsidR="00D713C9" w:rsidRPr="00EF6354" w:rsidRDefault="00D713C9" w:rsidP="00D713C9">
            <w:pPr>
              <w:rPr>
                <w:sz w:val="22"/>
                <w:szCs w:val="22"/>
              </w:rPr>
            </w:pPr>
            <w:r w:rsidRPr="00EF6354">
              <w:rPr>
                <w:sz w:val="22"/>
                <w:szCs w:val="22"/>
              </w:rPr>
              <w:t xml:space="preserve">AGW-Wert:   </w:t>
            </w:r>
            <w:r w:rsidRPr="00EF6354">
              <w:rPr>
                <w:b/>
                <w:sz w:val="22"/>
                <w:szCs w:val="22"/>
              </w:rPr>
              <w:t>--- ppm</w:t>
            </w:r>
          </w:p>
        </w:tc>
        <w:tc>
          <w:tcPr>
            <w:tcW w:w="4606" w:type="dxa"/>
          </w:tcPr>
          <w:p w14:paraId="63E2C313" w14:textId="77777777" w:rsidR="00D713C9" w:rsidRPr="00EF6354" w:rsidRDefault="00D713C9" w:rsidP="00D713C9">
            <w:pPr>
              <w:rPr>
                <w:sz w:val="22"/>
                <w:szCs w:val="22"/>
              </w:rPr>
            </w:pPr>
          </w:p>
        </w:tc>
      </w:tr>
    </w:tbl>
    <w:p w14:paraId="1CB4BCDF" w14:textId="77777777" w:rsidR="00D713C9" w:rsidRDefault="00D713C9" w:rsidP="00D713C9">
      <w:pPr>
        <w:rPr>
          <w:sz w:val="22"/>
          <w:szCs w:val="22"/>
        </w:rPr>
      </w:pPr>
    </w:p>
    <w:p w14:paraId="5CBE8815" w14:textId="77777777" w:rsidR="00956845" w:rsidRDefault="00956845" w:rsidP="00D713C9">
      <w:pPr>
        <w:rPr>
          <w:sz w:val="22"/>
          <w:szCs w:val="22"/>
        </w:rPr>
      </w:pPr>
    </w:p>
    <w:p w14:paraId="14777C00" w14:textId="77777777" w:rsidR="00956845" w:rsidRPr="00EF6354" w:rsidRDefault="00956845" w:rsidP="00D713C9">
      <w:pPr>
        <w:rPr>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20DDB823" w14:textId="77777777">
        <w:tc>
          <w:tcPr>
            <w:tcW w:w="9212" w:type="dxa"/>
            <w:gridSpan w:val="4"/>
          </w:tcPr>
          <w:p w14:paraId="46DCD4D5" w14:textId="77777777" w:rsidR="00D713C9" w:rsidRPr="007536CE" w:rsidRDefault="00D713C9" w:rsidP="00D713C9">
            <w:pPr>
              <w:jc w:val="center"/>
              <w:rPr>
                <w:sz w:val="20"/>
              </w:rPr>
            </w:pPr>
            <w:r w:rsidRPr="007536CE">
              <w:rPr>
                <w:sz w:val="20"/>
              </w:rPr>
              <w:t>Dampf/Flüssigkeit Gleichgewichte</w:t>
            </w:r>
          </w:p>
        </w:tc>
      </w:tr>
      <w:tr w:rsidR="00D713C9" w:rsidRPr="007536CE" w14:paraId="19B73113" w14:textId="77777777">
        <w:tc>
          <w:tcPr>
            <w:tcW w:w="2303" w:type="dxa"/>
            <w:tcBorders>
              <w:top w:val="nil"/>
              <w:bottom w:val="nil"/>
            </w:tcBorders>
          </w:tcPr>
          <w:p w14:paraId="74EDD880"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639792C5"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48E67B8A"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4D1E2D28"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402F6254" w14:textId="77777777">
        <w:tc>
          <w:tcPr>
            <w:tcW w:w="2303" w:type="dxa"/>
            <w:tcBorders>
              <w:top w:val="single" w:sz="12" w:space="0" w:color="auto"/>
            </w:tcBorders>
          </w:tcPr>
          <w:p w14:paraId="23E25BB4"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3DE4CBE7" w14:textId="77777777" w:rsidR="00D713C9" w:rsidRPr="007536CE" w:rsidRDefault="00D713C9" w:rsidP="00D713C9">
            <w:pPr>
              <w:jc w:val="center"/>
              <w:rPr>
                <w:sz w:val="20"/>
              </w:rPr>
            </w:pPr>
            <w:r w:rsidRPr="007536CE">
              <w:rPr>
                <w:sz w:val="20"/>
              </w:rPr>
              <w:t>0,89</w:t>
            </w:r>
          </w:p>
        </w:tc>
        <w:tc>
          <w:tcPr>
            <w:tcW w:w="2303" w:type="dxa"/>
            <w:tcBorders>
              <w:top w:val="single" w:sz="12" w:space="0" w:color="auto"/>
            </w:tcBorders>
          </w:tcPr>
          <w:p w14:paraId="0D6F29A6" w14:textId="77777777" w:rsidR="00D713C9" w:rsidRPr="007536CE" w:rsidRDefault="00D713C9" w:rsidP="00D713C9">
            <w:pPr>
              <w:jc w:val="center"/>
              <w:rPr>
                <w:sz w:val="20"/>
              </w:rPr>
            </w:pPr>
            <w:r w:rsidRPr="007536CE">
              <w:rPr>
                <w:sz w:val="20"/>
              </w:rPr>
              <w:t>628,5</w:t>
            </w:r>
          </w:p>
        </w:tc>
        <w:tc>
          <w:tcPr>
            <w:tcW w:w="2303" w:type="dxa"/>
            <w:tcBorders>
              <w:top w:val="single" w:sz="12" w:space="0" w:color="auto"/>
            </w:tcBorders>
          </w:tcPr>
          <w:p w14:paraId="7C9D78C7" w14:textId="77777777" w:rsidR="00D713C9" w:rsidRPr="007536CE" w:rsidRDefault="00D713C9" w:rsidP="00D713C9">
            <w:pPr>
              <w:jc w:val="center"/>
              <w:rPr>
                <w:sz w:val="20"/>
              </w:rPr>
            </w:pPr>
            <w:r w:rsidRPr="007536CE">
              <w:rPr>
                <w:sz w:val="20"/>
              </w:rPr>
              <w:t>2,34</w:t>
            </w:r>
          </w:p>
        </w:tc>
      </w:tr>
      <w:tr w:rsidR="00D713C9" w:rsidRPr="007536CE" w14:paraId="693E53C6" w14:textId="77777777">
        <w:tc>
          <w:tcPr>
            <w:tcW w:w="2303" w:type="dxa"/>
            <w:tcBorders>
              <w:top w:val="nil"/>
            </w:tcBorders>
          </w:tcPr>
          <w:p w14:paraId="74DC09E7" w14:textId="77777777" w:rsidR="00D713C9" w:rsidRPr="007536CE" w:rsidRDefault="00D713C9" w:rsidP="00D713C9">
            <w:pPr>
              <w:jc w:val="center"/>
              <w:rPr>
                <w:sz w:val="20"/>
              </w:rPr>
            </w:pPr>
            <w:r w:rsidRPr="007536CE">
              <w:rPr>
                <w:sz w:val="20"/>
              </w:rPr>
              <w:t>- 5</w:t>
            </w:r>
          </w:p>
        </w:tc>
        <w:tc>
          <w:tcPr>
            <w:tcW w:w="2303" w:type="dxa"/>
            <w:tcBorders>
              <w:top w:val="nil"/>
            </w:tcBorders>
          </w:tcPr>
          <w:p w14:paraId="3874D782" w14:textId="77777777" w:rsidR="00D713C9" w:rsidRPr="007536CE" w:rsidRDefault="00D713C9" w:rsidP="00D713C9">
            <w:pPr>
              <w:jc w:val="center"/>
              <w:rPr>
                <w:sz w:val="20"/>
              </w:rPr>
            </w:pPr>
            <w:r w:rsidRPr="007536CE">
              <w:rPr>
                <w:sz w:val="20"/>
              </w:rPr>
              <w:t>1,09</w:t>
            </w:r>
          </w:p>
        </w:tc>
        <w:tc>
          <w:tcPr>
            <w:tcW w:w="2303" w:type="dxa"/>
            <w:tcBorders>
              <w:top w:val="nil"/>
            </w:tcBorders>
          </w:tcPr>
          <w:p w14:paraId="757C61FA" w14:textId="77777777" w:rsidR="00D713C9" w:rsidRPr="007536CE" w:rsidRDefault="00D713C9" w:rsidP="00D713C9">
            <w:pPr>
              <w:jc w:val="center"/>
              <w:rPr>
                <w:sz w:val="20"/>
              </w:rPr>
            </w:pPr>
            <w:r w:rsidRPr="007536CE">
              <w:rPr>
                <w:sz w:val="20"/>
              </w:rPr>
              <w:t>622,8</w:t>
            </w:r>
          </w:p>
        </w:tc>
        <w:tc>
          <w:tcPr>
            <w:tcW w:w="2303" w:type="dxa"/>
            <w:tcBorders>
              <w:top w:val="nil"/>
            </w:tcBorders>
          </w:tcPr>
          <w:p w14:paraId="3FC7A629" w14:textId="77777777" w:rsidR="00D713C9" w:rsidRPr="007536CE" w:rsidRDefault="00D713C9" w:rsidP="00D713C9">
            <w:pPr>
              <w:jc w:val="center"/>
              <w:rPr>
                <w:sz w:val="20"/>
              </w:rPr>
            </w:pPr>
            <w:r w:rsidRPr="007536CE">
              <w:rPr>
                <w:sz w:val="20"/>
              </w:rPr>
              <w:t>2,83</w:t>
            </w:r>
          </w:p>
        </w:tc>
      </w:tr>
      <w:tr w:rsidR="00D713C9" w:rsidRPr="007536CE" w14:paraId="05B7A043" w14:textId="77777777">
        <w:tc>
          <w:tcPr>
            <w:tcW w:w="2303" w:type="dxa"/>
          </w:tcPr>
          <w:p w14:paraId="1720CDD1" w14:textId="77777777" w:rsidR="00D713C9" w:rsidRPr="007536CE" w:rsidRDefault="00D713C9" w:rsidP="00D713C9">
            <w:pPr>
              <w:jc w:val="center"/>
              <w:rPr>
                <w:sz w:val="20"/>
              </w:rPr>
            </w:pPr>
            <w:r w:rsidRPr="007536CE">
              <w:rPr>
                <w:sz w:val="20"/>
              </w:rPr>
              <w:t>0</w:t>
            </w:r>
          </w:p>
        </w:tc>
        <w:tc>
          <w:tcPr>
            <w:tcW w:w="2303" w:type="dxa"/>
          </w:tcPr>
          <w:p w14:paraId="60847A34" w14:textId="77777777" w:rsidR="00D713C9" w:rsidRPr="007536CE" w:rsidRDefault="00D713C9" w:rsidP="00D713C9">
            <w:pPr>
              <w:jc w:val="center"/>
              <w:rPr>
                <w:sz w:val="20"/>
              </w:rPr>
            </w:pPr>
            <w:r w:rsidRPr="007536CE">
              <w:rPr>
                <w:sz w:val="20"/>
              </w:rPr>
              <w:t>1,31</w:t>
            </w:r>
          </w:p>
        </w:tc>
        <w:tc>
          <w:tcPr>
            <w:tcW w:w="2303" w:type="dxa"/>
          </w:tcPr>
          <w:p w14:paraId="55510E55" w14:textId="77777777" w:rsidR="00D713C9" w:rsidRPr="007536CE" w:rsidRDefault="00D713C9" w:rsidP="00D713C9">
            <w:pPr>
              <w:jc w:val="center"/>
              <w:rPr>
                <w:sz w:val="20"/>
              </w:rPr>
            </w:pPr>
            <w:r w:rsidRPr="007536CE">
              <w:rPr>
                <w:sz w:val="20"/>
              </w:rPr>
              <w:t>617,0</w:t>
            </w:r>
          </w:p>
        </w:tc>
        <w:tc>
          <w:tcPr>
            <w:tcW w:w="2303" w:type="dxa"/>
          </w:tcPr>
          <w:p w14:paraId="219FACDF" w14:textId="77777777" w:rsidR="00D713C9" w:rsidRPr="007536CE" w:rsidRDefault="00D713C9" w:rsidP="00D713C9">
            <w:pPr>
              <w:jc w:val="center"/>
              <w:rPr>
                <w:sz w:val="20"/>
              </w:rPr>
            </w:pPr>
            <w:r w:rsidRPr="007536CE">
              <w:rPr>
                <w:sz w:val="20"/>
              </w:rPr>
              <w:t>3,36</w:t>
            </w:r>
          </w:p>
        </w:tc>
      </w:tr>
      <w:tr w:rsidR="00D713C9" w:rsidRPr="007536CE" w14:paraId="0281E687" w14:textId="77777777">
        <w:tc>
          <w:tcPr>
            <w:tcW w:w="2303" w:type="dxa"/>
          </w:tcPr>
          <w:p w14:paraId="708BD51F" w14:textId="77777777" w:rsidR="00D713C9" w:rsidRPr="007536CE" w:rsidRDefault="00D713C9" w:rsidP="00D713C9">
            <w:pPr>
              <w:jc w:val="center"/>
              <w:rPr>
                <w:sz w:val="20"/>
              </w:rPr>
            </w:pPr>
            <w:r w:rsidRPr="007536CE">
              <w:rPr>
                <w:sz w:val="20"/>
              </w:rPr>
              <w:t>5</w:t>
            </w:r>
          </w:p>
        </w:tc>
        <w:tc>
          <w:tcPr>
            <w:tcW w:w="2303" w:type="dxa"/>
          </w:tcPr>
          <w:p w14:paraId="3F7BFB9A" w14:textId="77777777" w:rsidR="00D713C9" w:rsidRPr="007536CE" w:rsidRDefault="00D713C9" w:rsidP="00D713C9">
            <w:pPr>
              <w:jc w:val="center"/>
              <w:rPr>
                <w:sz w:val="20"/>
              </w:rPr>
            </w:pPr>
            <w:r w:rsidRPr="007536CE">
              <w:rPr>
                <w:sz w:val="20"/>
              </w:rPr>
              <w:t>1,57</w:t>
            </w:r>
          </w:p>
        </w:tc>
        <w:tc>
          <w:tcPr>
            <w:tcW w:w="2303" w:type="dxa"/>
          </w:tcPr>
          <w:p w14:paraId="127007A8" w14:textId="77777777" w:rsidR="00D713C9" w:rsidRPr="007536CE" w:rsidRDefault="00D713C9" w:rsidP="00D713C9">
            <w:pPr>
              <w:jc w:val="center"/>
              <w:rPr>
                <w:sz w:val="20"/>
              </w:rPr>
            </w:pPr>
            <w:r w:rsidRPr="007536CE">
              <w:rPr>
                <w:sz w:val="20"/>
              </w:rPr>
              <w:t>611,2</w:t>
            </w:r>
          </w:p>
        </w:tc>
        <w:tc>
          <w:tcPr>
            <w:tcW w:w="2303" w:type="dxa"/>
          </w:tcPr>
          <w:p w14:paraId="6EE28129" w14:textId="77777777" w:rsidR="00D713C9" w:rsidRPr="007536CE" w:rsidRDefault="00D713C9" w:rsidP="00D713C9">
            <w:pPr>
              <w:jc w:val="center"/>
              <w:rPr>
                <w:sz w:val="20"/>
              </w:rPr>
            </w:pPr>
            <w:r w:rsidRPr="007536CE">
              <w:rPr>
                <w:sz w:val="20"/>
              </w:rPr>
              <w:t>3,98</w:t>
            </w:r>
          </w:p>
        </w:tc>
      </w:tr>
      <w:tr w:rsidR="00D713C9" w:rsidRPr="007536CE" w14:paraId="2151E862" w14:textId="77777777">
        <w:tc>
          <w:tcPr>
            <w:tcW w:w="2303" w:type="dxa"/>
          </w:tcPr>
          <w:p w14:paraId="4C757A6C" w14:textId="77777777" w:rsidR="00D713C9" w:rsidRPr="007536CE" w:rsidRDefault="00D713C9" w:rsidP="00D713C9">
            <w:pPr>
              <w:jc w:val="center"/>
              <w:rPr>
                <w:sz w:val="20"/>
              </w:rPr>
            </w:pPr>
            <w:r w:rsidRPr="007536CE">
              <w:rPr>
                <w:sz w:val="20"/>
              </w:rPr>
              <w:t>10</w:t>
            </w:r>
          </w:p>
        </w:tc>
        <w:tc>
          <w:tcPr>
            <w:tcW w:w="2303" w:type="dxa"/>
          </w:tcPr>
          <w:p w14:paraId="51E64F9C" w14:textId="77777777" w:rsidR="00D713C9" w:rsidRPr="007536CE" w:rsidRDefault="00D713C9" w:rsidP="00D713C9">
            <w:pPr>
              <w:jc w:val="center"/>
              <w:rPr>
                <w:sz w:val="20"/>
              </w:rPr>
            </w:pPr>
            <w:r w:rsidRPr="007536CE">
              <w:rPr>
                <w:sz w:val="20"/>
              </w:rPr>
              <w:t>1,87</w:t>
            </w:r>
          </w:p>
        </w:tc>
        <w:tc>
          <w:tcPr>
            <w:tcW w:w="2303" w:type="dxa"/>
          </w:tcPr>
          <w:p w14:paraId="0B89045E" w14:textId="77777777" w:rsidR="00D713C9" w:rsidRPr="007536CE" w:rsidRDefault="00D713C9" w:rsidP="00D713C9">
            <w:pPr>
              <w:jc w:val="center"/>
              <w:rPr>
                <w:sz w:val="20"/>
              </w:rPr>
            </w:pPr>
            <w:r w:rsidRPr="007536CE">
              <w:rPr>
                <w:sz w:val="20"/>
              </w:rPr>
              <w:t>605,2</w:t>
            </w:r>
          </w:p>
        </w:tc>
        <w:tc>
          <w:tcPr>
            <w:tcW w:w="2303" w:type="dxa"/>
          </w:tcPr>
          <w:p w14:paraId="227944D2" w14:textId="77777777" w:rsidR="00D713C9" w:rsidRPr="007536CE" w:rsidRDefault="00D713C9" w:rsidP="00D713C9">
            <w:pPr>
              <w:jc w:val="center"/>
              <w:rPr>
                <w:sz w:val="20"/>
              </w:rPr>
            </w:pPr>
            <w:r w:rsidRPr="007536CE">
              <w:rPr>
                <w:sz w:val="20"/>
              </w:rPr>
              <w:t>4,69</w:t>
            </w:r>
          </w:p>
        </w:tc>
      </w:tr>
      <w:tr w:rsidR="00D713C9" w:rsidRPr="007536CE" w14:paraId="37A41BB3" w14:textId="77777777">
        <w:tc>
          <w:tcPr>
            <w:tcW w:w="2303" w:type="dxa"/>
          </w:tcPr>
          <w:p w14:paraId="5E4CC500" w14:textId="77777777" w:rsidR="00D713C9" w:rsidRPr="007536CE" w:rsidRDefault="00D713C9" w:rsidP="00D713C9">
            <w:pPr>
              <w:jc w:val="center"/>
              <w:rPr>
                <w:sz w:val="20"/>
              </w:rPr>
            </w:pPr>
            <w:r w:rsidRPr="007536CE">
              <w:rPr>
                <w:sz w:val="20"/>
              </w:rPr>
              <w:t>15</w:t>
            </w:r>
          </w:p>
        </w:tc>
        <w:tc>
          <w:tcPr>
            <w:tcW w:w="2303" w:type="dxa"/>
          </w:tcPr>
          <w:p w14:paraId="422E8331" w14:textId="77777777" w:rsidR="00D713C9" w:rsidRPr="007536CE" w:rsidRDefault="00D713C9" w:rsidP="00D713C9">
            <w:pPr>
              <w:jc w:val="center"/>
              <w:rPr>
                <w:sz w:val="20"/>
              </w:rPr>
            </w:pPr>
            <w:r w:rsidRPr="007536CE">
              <w:rPr>
                <w:sz w:val="20"/>
              </w:rPr>
              <w:t>2,20</w:t>
            </w:r>
          </w:p>
        </w:tc>
        <w:tc>
          <w:tcPr>
            <w:tcW w:w="2303" w:type="dxa"/>
          </w:tcPr>
          <w:p w14:paraId="0D6BC1C0" w14:textId="77777777" w:rsidR="00D713C9" w:rsidRPr="007536CE" w:rsidRDefault="00D713C9" w:rsidP="00D713C9">
            <w:pPr>
              <w:jc w:val="center"/>
              <w:rPr>
                <w:sz w:val="20"/>
              </w:rPr>
            </w:pPr>
            <w:r w:rsidRPr="007536CE">
              <w:rPr>
                <w:sz w:val="20"/>
              </w:rPr>
              <w:t>599,2</w:t>
            </w:r>
          </w:p>
        </w:tc>
        <w:tc>
          <w:tcPr>
            <w:tcW w:w="2303" w:type="dxa"/>
          </w:tcPr>
          <w:p w14:paraId="79F49925" w14:textId="77777777" w:rsidR="00D713C9" w:rsidRPr="007536CE" w:rsidRDefault="00D713C9" w:rsidP="00D713C9">
            <w:pPr>
              <w:jc w:val="center"/>
              <w:rPr>
                <w:sz w:val="20"/>
              </w:rPr>
            </w:pPr>
            <w:r w:rsidRPr="007536CE">
              <w:rPr>
                <w:sz w:val="20"/>
              </w:rPr>
              <w:t>5,47</w:t>
            </w:r>
          </w:p>
        </w:tc>
      </w:tr>
      <w:tr w:rsidR="00D713C9" w:rsidRPr="007536CE" w14:paraId="59B0F14D" w14:textId="77777777">
        <w:tc>
          <w:tcPr>
            <w:tcW w:w="2303" w:type="dxa"/>
          </w:tcPr>
          <w:p w14:paraId="2DC7743A" w14:textId="77777777" w:rsidR="00D713C9" w:rsidRPr="007536CE" w:rsidRDefault="00D713C9" w:rsidP="00D713C9">
            <w:pPr>
              <w:jc w:val="center"/>
              <w:rPr>
                <w:sz w:val="20"/>
              </w:rPr>
            </w:pPr>
            <w:r w:rsidRPr="007536CE">
              <w:rPr>
                <w:sz w:val="20"/>
              </w:rPr>
              <w:t>20</w:t>
            </w:r>
          </w:p>
        </w:tc>
        <w:tc>
          <w:tcPr>
            <w:tcW w:w="2303" w:type="dxa"/>
          </w:tcPr>
          <w:p w14:paraId="57C29283" w14:textId="77777777" w:rsidR="00D713C9" w:rsidRPr="007536CE" w:rsidRDefault="00D713C9" w:rsidP="00D713C9">
            <w:pPr>
              <w:jc w:val="center"/>
              <w:rPr>
                <w:sz w:val="20"/>
              </w:rPr>
            </w:pPr>
            <w:r w:rsidRPr="007536CE">
              <w:rPr>
                <w:sz w:val="20"/>
              </w:rPr>
              <w:t>2,59</w:t>
            </w:r>
          </w:p>
        </w:tc>
        <w:tc>
          <w:tcPr>
            <w:tcW w:w="2303" w:type="dxa"/>
          </w:tcPr>
          <w:p w14:paraId="5E7B8354" w14:textId="77777777" w:rsidR="00D713C9" w:rsidRPr="007536CE" w:rsidRDefault="00D713C9" w:rsidP="00D713C9">
            <w:pPr>
              <w:jc w:val="center"/>
              <w:rPr>
                <w:sz w:val="20"/>
              </w:rPr>
            </w:pPr>
            <w:r w:rsidRPr="007536CE">
              <w:rPr>
                <w:sz w:val="20"/>
              </w:rPr>
              <w:t>593,0</w:t>
            </w:r>
          </w:p>
        </w:tc>
        <w:tc>
          <w:tcPr>
            <w:tcW w:w="2303" w:type="dxa"/>
          </w:tcPr>
          <w:p w14:paraId="436A2241" w14:textId="77777777" w:rsidR="00D713C9" w:rsidRPr="007536CE" w:rsidRDefault="00D713C9" w:rsidP="00D713C9">
            <w:pPr>
              <w:jc w:val="center"/>
              <w:rPr>
                <w:sz w:val="20"/>
              </w:rPr>
            </w:pPr>
            <w:r w:rsidRPr="007536CE">
              <w:rPr>
                <w:sz w:val="20"/>
              </w:rPr>
              <w:t>6,39</w:t>
            </w:r>
          </w:p>
        </w:tc>
      </w:tr>
      <w:tr w:rsidR="00D713C9" w:rsidRPr="007536CE" w14:paraId="45D17158" w14:textId="77777777">
        <w:tc>
          <w:tcPr>
            <w:tcW w:w="2303" w:type="dxa"/>
          </w:tcPr>
          <w:p w14:paraId="74260111" w14:textId="77777777" w:rsidR="00D713C9" w:rsidRPr="007536CE" w:rsidRDefault="00D713C9" w:rsidP="00D713C9">
            <w:pPr>
              <w:jc w:val="center"/>
              <w:rPr>
                <w:sz w:val="20"/>
              </w:rPr>
            </w:pPr>
            <w:r w:rsidRPr="007536CE">
              <w:rPr>
                <w:sz w:val="20"/>
              </w:rPr>
              <w:t>25</w:t>
            </w:r>
          </w:p>
        </w:tc>
        <w:tc>
          <w:tcPr>
            <w:tcW w:w="2303" w:type="dxa"/>
          </w:tcPr>
          <w:p w14:paraId="7103F12B" w14:textId="77777777" w:rsidR="00D713C9" w:rsidRPr="007536CE" w:rsidRDefault="00D713C9" w:rsidP="00D713C9">
            <w:pPr>
              <w:jc w:val="center"/>
              <w:rPr>
                <w:sz w:val="20"/>
              </w:rPr>
            </w:pPr>
            <w:r w:rsidRPr="007536CE">
              <w:rPr>
                <w:sz w:val="20"/>
              </w:rPr>
              <w:t>3,02</w:t>
            </w:r>
          </w:p>
        </w:tc>
        <w:tc>
          <w:tcPr>
            <w:tcW w:w="2303" w:type="dxa"/>
          </w:tcPr>
          <w:p w14:paraId="3F47F289" w14:textId="77777777" w:rsidR="00D713C9" w:rsidRPr="007536CE" w:rsidRDefault="00D713C9" w:rsidP="00D713C9">
            <w:pPr>
              <w:jc w:val="center"/>
              <w:rPr>
                <w:sz w:val="20"/>
              </w:rPr>
            </w:pPr>
            <w:r w:rsidRPr="007536CE">
              <w:rPr>
                <w:sz w:val="20"/>
              </w:rPr>
              <w:t>586,8</w:t>
            </w:r>
          </w:p>
        </w:tc>
        <w:tc>
          <w:tcPr>
            <w:tcW w:w="2303" w:type="dxa"/>
          </w:tcPr>
          <w:p w14:paraId="46304B9C" w14:textId="77777777" w:rsidR="00D713C9" w:rsidRPr="007536CE" w:rsidRDefault="00D713C9" w:rsidP="00D713C9">
            <w:pPr>
              <w:jc w:val="center"/>
              <w:rPr>
                <w:sz w:val="20"/>
              </w:rPr>
            </w:pPr>
            <w:r w:rsidRPr="007536CE">
              <w:rPr>
                <w:sz w:val="20"/>
              </w:rPr>
              <w:t>7,40</w:t>
            </w:r>
          </w:p>
        </w:tc>
      </w:tr>
      <w:tr w:rsidR="00D713C9" w:rsidRPr="007536CE" w14:paraId="5C052A7B" w14:textId="77777777">
        <w:tc>
          <w:tcPr>
            <w:tcW w:w="2303" w:type="dxa"/>
          </w:tcPr>
          <w:p w14:paraId="0EF6165D" w14:textId="77777777" w:rsidR="00D713C9" w:rsidRPr="007536CE" w:rsidRDefault="00D713C9" w:rsidP="00D713C9">
            <w:pPr>
              <w:jc w:val="center"/>
              <w:rPr>
                <w:sz w:val="20"/>
              </w:rPr>
            </w:pPr>
            <w:r w:rsidRPr="007536CE">
              <w:rPr>
                <w:sz w:val="20"/>
              </w:rPr>
              <w:t>30</w:t>
            </w:r>
          </w:p>
        </w:tc>
        <w:tc>
          <w:tcPr>
            <w:tcW w:w="2303" w:type="dxa"/>
          </w:tcPr>
          <w:p w14:paraId="11C495A6" w14:textId="77777777" w:rsidR="00D713C9" w:rsidRPr="007536CE" w:rsidRDefault="00D713C9" w:rsidP="00D713C9">
            <w:pPr>
              <w:jc w:val="center"/>
              <w:rPr>
                <w:sz w:val="20"/>
              </w:rPr>
            </w:pPr>
            <w:r w:rsidRPr="007536CE">
              <w:rPr>
                <w:sz w:val="20"/>
              </w:rPr>
              <w:t>3,50</w:t>
            </w:r>
          </w:p>
        </w:tc>
        <w:tc>
          <w:tcPr>
            <w:tcW w:w="2303" w:type="dxa"/>
          </w:tcPr>
          <w:p w14:paraId="3DADCD0F" w14:textId="77777777" w:rsidR="00D713C9" w:rsidRPr="007536CE" w:rsidRDefault="00D713C9" w:rsidP="00D713C9">
            <w:pPr>
              <w:jc w:val="center"/>
              <w:rPr>
                <w:sz w:val="20"/>
              </w:rPr>
            </w:pPr>
            <w:r w:rsidRPr="007536CE">
              <w:rPr>
                <w:sz w:val="20"/>
              </w:rPr>
              <w:t>580,4</w:t>
            </w:r>
          </w:p>
        </w:tc>
        <w:tc>
          <w:tcPr>
            <w:tcW w:w="2303" w:type="dxa"/>
          </w:tcPr>
          <w:p w14:paraId="4FA0846D" w14:textId="77777777" w:rsidR="00D713C9" w:rsidRPr="007536CE" w:rsidRDefault="00D713C9" w:rsidP="00D713C9">
            <w:pPr>
              <w:jc w:val="center"/>
              <w:rPr>
                <w:sz w:val="20"/>
              </w:rPr>
            </w:pPr>
            <w:r w:rsidRPr="007536CE">
              <w:rPr>
                <w:sz w:val="20"/>
              </w:rPr>
              <w:t>8,52</w:t>
            </w:r>
          </w:p>
        </w:tc>
      </w:tr>
      <w:tr w:rsidR="00D713C9" w:rsidRPr="007536CE" w14:paraId="6FD094E5" w14:textId="77777777">
        <w:tc>
          <w:tcPr>
            <w:tcW w:w="2303" w:type="dxa"/>
          </w:tcPr>
          <w:p w14:paraId="4D3B8534" w14:textId="77777777" w:rsidR="00D713C9" w:rsidRPr="007536CE" w:rsidRDefault="00D713C9" w:rsidP="00D713C9">
            <w:pPr>
              <w:jc w:val="center"/>
              <w:rPr>
                <w:sz w:val="20"/>
              </w:rPr>
            </w:pPr>
            <w:r w:rsidRPr="007536CE">
              <w:rPr>
                <w:sz w:val="20"/>
              </w:rPr>
              <w:t>35</w:t>
            </w:r>
          </w:p>
        </w:tc>
        <w:tc>
          <w:tcPr>
            <w:tcW w:w="2303" w:type="dxa"/>
          </w:tcPr>
          <w:p w14:paraId="7F71F188" w14:textId="77777777" w:rsidR="00D713C9" w:rsidRPr="007536CE" w:rsidRDefault="00D713C9" w:rsidP="00D713C9">
            <w:pPr>
              <w:jc w:val="center"/>
              <w:rPr>
                <w:sz w:val="20"/>
              </w:rPr>
            </w:pPr>
            <w:r w:rsidRPr="007536CE">
              <w:rPr>
                <w:sz w:val="20"/>
              </w:rPr>
              <w:t>4,04</w:t>
            </w:r>
          </w:p>
        </w:tc>
        <w:tc>
          <w:tcPr>
            <w:tcW w:w="2303" w:type="dxa"/>
          </w:tcPr>
          <w:p w14:paraId="514BDFD9" w14:textId="77777777" w:rsidR="00D713C9" w:rsidRPr="007536CE" w:rsidRDefault="00D713C9" w:rsidP="00D713C9">
            <w:pPr>
              <w:jc w:val="center"/>
              <w:rPr>
                <w:sz w:val="20"/>
              </w:rPr>
            </w:pPr>
            <w:r w:rsidRPr="007536CE">
              <w:rPr>
                <w:sz w:val="20"/>
              </w:rPr>
              <w:t>573,9</w:t>
            </w:r>
          </w:p>
        </w:tc>
        <w:tc>
          <w:tcPr>
            <w:tcW w:w="2303" w:type="dxa"/>
          </w:tcPr>
          <w:p w14:paraId="66D761D2" w14:textId="77777777" w:rsidR="00D713C9" w:rsidRPr="007536CE" w:rsidRDefault="00D713C9" w:rsidP="00D713C9">
            <w:pPr>
              <w:jc w:val="center"/>
              <w:rPr>
                <w:sz w:val="20"/>
              </w:rPr>
            </w:pPr>
          </w:p>
        </w:tc>
      </w:tr>
      <w:tr w:rsidR="00D713C9" w:rsidRPr="007536CE" w14:paraId="7E0922A0" w14:textId="77777777">
        <w:tc>
          <w:tcPr>
            <w:tcW w:w="2303" w:type="dxa"/>
          </w:tcPr>
          <w:p w14:paraId="2FED0CB4" w14:textId="77777777" w:rsidR="00D713C9" w:rsidRPr="007536CE" w:rsidRDefault="00D713C9" w:rsidP="00D713C9">
            <w:pPr>
              <w:jc w:val="center"/>
              <w:rPr>
                <w:sz w:val="20"/>
              </w:rPr>
            </w:pPr>
            <w:r w:rsidRPr="007536CE">
              <w:rPr>
                <w:sz w:val="20"/>
              </w:rPr>
              <w:t>40</w:t>
            </w:r>
          </w:p>
        </w:tc>
        <w:tc>
          <w:tcPr>
            <w:tcW w:w="2303" w:type="dxa"/>
          </w:tcPr>
          <w:p w14:paraId="340D2471" w14:textId="77777777" w:rsidR="00D713C9" w:rsidRPr="007536CE" w:rsidRDefault="00D713C9" w:rsidP="00D713C9">
            <w:pPr>
              <w:jc w:val="center"/>
              <w:rPr>
                <w:sz w:val="20"/>
              </w:rPr>
            </w:pPr>
            <w:r w:rsidRPr="007536CE">
              <w:rPr>
                <w:sz w:val="20"/>
              </w:rPr>
              <w:t>4,65</w:t>
            </w:r>
          </w:p>
        </w:tc>
        <w:tc>
          <w:tcPr>
            <w:tcW w:w="2303" w:type="dxa"/>
          </w:tcPr>
          <w:p w14:paraId="773BCEBA" w14:textId="77777777" w:rsidR="00D713C9" w:rsidRPr="007536CE" w:rsidRDefault="00D713C9" w:rsidP="00D713C9">
            <w:pPr>
              <w:jc w:val="center"/>
              <w:rPr>
                <w:sz w:val="20"/>
              </w:rPr>
            </w:pPr>
            <w:r w:rsidRPr="007536CE">
              <w:rPr>
                <w:sz w:val="20"/>
              </w:rPr>
              <w:t>567,3</w:t>
            </w:r>
          </w:p>
        </w:tc>
        <w:tc>
          <w:tcPr>
            <w:tcW w:w="2303" w:type="dxa"/>
          </w:tcPr>
          <w:p w14:paraId="4C76A0F1" w14:textId="77777777" w:rsidR="00D713C9" w:rsidRPr="007536CE" w:rsidRDefault="00D713C9" w:rsidP="00D713C9">
            <w:pPr>
              <w:jc w:val="center"/>
              <w:rPr>
                <w:sz w:val="20"/>
              </w:rPr>
            </w:pPr>
          </w:p>
        </w:tc>
      </w:tr>
      <w:tr w:rsidR="00D713C9" w:rsidRPr="007536CE" w14:paraId="6ED7408C" w14:textId="77777777">
        <w:tc>
          <w:tcPr>
            <w:tcW w:w="2303" w:type="dxa"/>
          </w:tcPr>
          <w:p w14:paraId="3F82559A" w14:textId="77777777" w:rsidR="00D713C9" w:rsidRPr="007536CE" w:rsidRDefault="00D713C9" w:rsidP="00D713C9">
            <w:pPr>
              <w:jc w:val="center"/>
              <w:rPr>
                <w:sz w:val="20"/>
              </w:rPr>
            </w:pPr>
            <w:r w:rsidRPr="007536CE">
              <w:rPr>
                <w:sz w:val="20"/>
              </w:rPr>
              <w:t>45</w:t>
            </w:r>
          </w:p>
        </w:tc>
        <w:tc>
          <w:tcPr>
            <w:tcW w:w="2303" w:type="dxa"/>
          </w:tcPr>
          <w:p w14:paraId="061AC9FE" w14:textId="77777777" w:rsidR="00D713C9" w:rsidRPr="007536CE" w:rsidRDefault="00D713C9" w:rsidP="00D713C9">
            <w:pPr>
              <w:jc w:val="center"/>
              <w:rPr>
                <w:sz w:val="20"/>
              </w:rPr>
            </w:pPr>
            <w:r w:rsidRPr="007536CE">
              <w:rPr>
                <w:sz w:val="20"/>
              </w:rPr>
              <w:t>5,31</w:t>
            </w:r>
          </w:p>
        </w:tc>
        <w:tc>
          <w:tcPr>
            <w:tcW w:w="2303" w:type="dxa"/>
          </w:tcPr>
          <w:p w14:paraId="4CC3CEF8" w14:textId="77777777" w:rsidR="00D713C9" w:rsidRPr="007536CE" w:rsidRDefault="00D713C9" w:rsidP="00D713C9">
            <w:pPr>
              <w:jc w:val="center"/>
              <w:rPr>
                <w:sz w:val="20"/>
              </w:rPr>
            </w:pPr>
            <w:r w:rsidRPr="007536CE">
              <w:rPr>
                <w:sz w:val="20"/>
              </w:rPr>
              <w:t>560,5</w:t>
            </w:r>
          </w:p>
        </w:tc>
        <w:tc>
          <w:tcPr>
            <w:tcW w:w="2303" w:type="dxa"/>
          </w:tcPr>
          <w:p w14:paraId="0EE7D4B1" w14:textId="77777777" w:rsidR="00D713C9" w:rsidRPr="007536CE" w:rsidRDefault="00D713C9" w:rsidP="00D713C9">
            <w:pPr>
              <w:jc w:val="center"/>
              <w:rPr>
                <w:sz w:val="20"/>
              </w:rPr>
            </w:pPr>
          </w:p>
        </w:tc>
      </w:tr>
      <w:tr w:rsidR="00D713C9" w:rsidRPr="007536CE" w14:paraId="0A5445FB" w14:textId="77777777">
        <w:tc>
          <w:tcPr>
            <w:tcW w:w="2303" w:type="dxa"/>
          </w:tcPr>
          <w:p w14:paraId="52D4282E" w14:textId="77777777" w:rsidR="00D713C9" w:rsidRPr="007536CE" w:rsidRDefault="00D713C9" w:rsidP="00D713C9">
            <w:pPr>
              <w:jc w:val="center"/>
              <w:rPr>
                <w:sz w:val="20"/>
              </w:rPr>
            </w:pPr>
            <w:r w:rsidRPr="007536CE">
              <w:rPr>
                <w:sz w:val="20"/>
              </w:rPr>
              <w:t>50</w:t>
            </w:r>
          </w:p>
        </w:tc>
        <w:tc>
          <w:tcPr>
            <w:tcW w:w="2303" w:type="dxa"/>
          </w:tcPr>
          <w:p w14:paraId="30164727" w14:textId="77777777" w:rsidR="00D713C9" w:rsidRPr="007536CE" w:rsidRDefault="00D713C9" w:rsidP="00D713C9">
            <w:pPr>
              <w:jc w:val="center"/>
              <w:rPr>
                <w:sz w:val="20"/>
              </w:rPr>
            </w:pPr>
            <w:r w:rsidRPr="007536CE">
              <w:rPr>
                <w:sz w:val="20"/>
              </w:rPr>
              <w:t>6,05</w:t>
            </w:r>
          </w:p>
        </w:tc>
        <w:tc>
          <w:tcPr>
            <w:tcW w:w="2303" w:type="dxa"/>
          </w:tcPr>
          <w:p w14:paraId="61B45FDC" w14:textId="77777777" w:rsidR="00D713C9" w:rsidRPr="007536CE" w:rsidRDefault="00D713C9" w:rsidP="00D713C9">
            <w:pPr>
              <w:jc w:val="center"/>
              <w:rPr>
                <w:sz w:val="20"/>
              </w:rPr>
            </w:pPr>
            <w:r w:rsidRPr="007536CE">
              <w:rPr>
                <w:sz w:val="20"/>
              </w:rPr>
              <w:t>553,6</w:t>
            </w:r>
          </w:p>
        </w:tc>
        <w:tc>
          <w:tcPr>
            <w:tcW w:w="2303" w:type="dxa"/>
          </w:tcPr>
          <w:p w14:paraId="5FCE59B4" w14:textId="77777777" w:rsidR="00D713C9" w:rsidRPr="007536CE" w:rsidRDefault="00D713C9" w:rsidP="00D713C9">
            <w:pPr>
              <w:jc w:val="center"/>
              <w:rPr>
                <w:sz w:val="20"/>
              </w:rPr>
            </w:pPr>
          </w:p>
        </w:tc>
      </w:tr>
    </w:tbl>
    <w:p w14:paraId="5E0D5DC3" w14:textId="77777777" w:rsidR="00D713C9" w:rsidRPr="00EF6354" w:rsidRDefault="00D713C9" w:rsidP="00D713C9">
      <w:pPr>
        <w:rPr>
          <w:sz w:val="22"/>
          <w:szCs w:val="22"/>
        </w:rPr>
      </w:pPr>
    </w:p>
    <w:p w14:paraId="41D2E8CB" w14:textId="77777777" w:rsidR="00D713C9" w:rsidRPr="00EF6354"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331320">
        <w:br w:type="page"/>
      </w:r>
      <w:r w:rsidRPr="00EF6354">
        <w:rPr>
          <w:sz w:val="22"/>
          <w:szCs w:val="22"/>
          <w:lang w:val="de-DE"/>
        </w:rPr>
        <w:t>Stoffeigenschaften BUTA-1,3-DIEN, STABILISIERT</w:t>
      </w:r>
    </w:p>
    <w:p w14:paraId="53397D40" w14:textId="77777777" w:rsidR="00D713C9" w:rsidRPr="00EF6354" w:rsidRDefault="00D713C9" w:rsidP="00D713C9">
      <w:pPr>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588FE353" w14:textId="77777777">
        <w:tc>
          <w:tcPr>
            <w:tcW w:w="4606" w:type="dxa"/>
          </w:tcPr>
          <w:p w14:paraId="5F86E15B" w14:textId="77777777" w:rsidR="00D713C9" w:rsidRPr="00EF6354" w:rsidRDefault="00D713C9" w:rsidP="00D713C9">
            <w:pPr>
              <w:rPr>
                <w:sz w:val="22"/>
                <w:szCs w:val="22"/>
              </w:rPr>
            </w:pPr>
            <w:r w:rsidRPr="00EF6354">
              <w:rPr>
                <w:sz w:val="22"/>
                <w:szCs w:val="22"/>
              </w:rPr>
              <w:t xml:space="preserve">Name:   </w:t>
            </w:r>
            <w:r w:rsidRPr="00EF6354">
              <w:rPr>
                <w:b/>
                <w:sz w:val="22"/>
                <w:szCs w:val="22"/>
              </w:rPr>
              <w:t>BUTA-1,3-DIEN, STABILISIERT</w:t>
            </w:r>
          </w:p>
        </w:tc>
        <w:tc>
          <w:tcPr>
            <w:tcW w:w="4606" w:type="dxa"/>
          </w:tcPr>
          <w:p w14:paraId="5480497B" w14:textId="77777777" w:rsidR="00D713C9" w:rsidRPr="00EF6354" w:rsidRDefault="00D713C9" w:rsidP="00D713C9">
            <w:pPr>
              <w:rPr>
                <w:sz w:val="22"/>
                <w:szCs w:val="22"/>
                <w:lang w:val="fr-FR"/>
              </w:rPr>
            </w:pPr>
            <w:r w:rsidRPr="00EF6354">
              <w:rPr>
                <w:sz w:val="22"/>
                <w:szCs w:val="22"/>
                <w:lang w:val="fr-FR"/>
              </w:rPr>
              <w:t>UN-</w:t>
            </w:r>
            <w:proofErr w:type="spellStart"/>
            <w:r w:rsidRPr="00EF6354">
              <w:rPr>
                <w:sz w:val="22"/>
                <w:szCs w:val="22"/>
                <w:lang w:val="fr-FR"/>
              </w:rPr>
              <w:t>Nummer</w:t>
            </w:r>
            <w:proofErr w:type="spellEnd"/>
            <w:r w:rsidRPr="00EF6354">
              <w:rPr>
                <w:sz w:val="22"/>
                <w:szCs w:val="22"/>
                <w:lang w:val="fr-FR"/>
              </w:rPr>
              <w:t xml:space="preserve">:   </w:t>
            </w:r>
            <w:r w:rsidRPr="00EF6354">
              <w:rPr>
                <w:b/>
                <w:sz w:val="22"/>
                <w:szCs w:val="22"/>
                <w:lang w:val="fr-FR"/>
              </w:rPr>
              <w:t>1010</w:t>
            </w:r>
          </w:p>
        </w:tc>
      </w:tr>
      <w:tr w:rsidR="00D713C9" w:rsidRPr="00EF6354" w14:paraId="56BE1A39" w14:textId="77777777">
        <w:tc>
          <w:tcPr>
            <w:tcW w:w="4606" w:type="dxa"/>
          </w:tcPr>
          <w:p w14:paraId="2310D9B8" w14:textId="77777777" w:rsidR="00D713C9" w:rsidRPr="00EF6354" w:rsidRDefault="00D713C9" w:rsidP="00D713C9">
            <w:pPr>
              <w:rPr>
                <w:sz w:val="22"/>
                <w:szCs w:val="22"/>
                <w:lang w:val="fr-FR"/>
              </w:rPr>
            </w:pPr>
            <w:r w:rsidRPr="00EF6354">
              <w:rPr>
                <w:sz w:val="22"/>
                <w:szCs w:val="22"/>
              </w:rPr>
              <w:t>Formel</w:t>
            </w:r>
            <w:r w:rsidRPr="00EF6354">
              <w:rPr>
                <w:sz w:val="22"/>
                <w:szCs w:val="22"/>
                <w:lang w:val="fr-FR"/>
              </w:rPr>
              <w:t xml:space="preserve">: </w:t>
            </w:r>
            <w:r w:rsidRPr="00EF6354">
              <w:rPr>
                <w:b/>
                <w:sz w:val="22"/>
                <w:szCs w:val="22"/>
                <w:lang w:val="fr-FR"/>
              </w:rPr>
              <w:t xml:space="preserve"> C</w:t>
            </w:r>
            <w:r w:rsidRPr="00EF6354">
              <w:rPr>
                <w:b/>
                <w:sz w:val="22"/>
                <w:szCs w:val="22"/>
                <w:vertAlign w:val="subscript"/>
                <w:lang w:val="fr-FR"/>
              </w:rPr>
              <w:t>4</w:t>
            </w:r>
            <w:r w:rsidRPr="00EF6354">
              <w:rPr>
                <w:b/>
                <w:sz w:val="22"/>
                <w:szCs w:val="22"/>
                <w:lang w:val="fr-FR"/>
              </w:rPr>
              <w:t>H</w:t>
            </w:r>
            <w:r w:rsidRPr="00EF6354">
              <w:rPr>
                <w:b/>
                <w:sz w:val="22"/>
                <w:szCs w:val="22"/>
                <w:vertAlign w:val="subscript"/>
                <w:lang w:val="fr-FR"/>
              </w:rPr>
              <w:t>6</w:t>
            </w:r>
          </w:p>
        </w:tc>
        <w:tc>
          <w:tcPr>
            <w:tcW w:w="4606" w:type="dxa"/>
          </w:tcPr>
          <w:p w14:paraId="587D3744" w14:textId="77777777" w:rsidR="00D713C9" w:rsidRPr="00EF6354" w:rsidRDefault="00D713C9" w:rsidP="00D713C9">
            <w:pPr>
              <w:rPr>
                <w:sz w:val="22"/>
                <w:szCs w:val="22"/>
                <w:lang w:val="fr-FR"/>
              </w:rPr>
            </w:pPr>
          </w:p>
        </w:tc>
      </w:tr>
      <w:tr w:rsidR="00D713C9" w:rsidRPr="00EF6354" w14:paraId="200F6748" w14:textId="77777777">
        <w:tc>
          <w:tcPr>
            <w:tcW w:w="4606" w:type="dxa"/>
          </w:tcPr>
          <w:p w14:paraId="5600D379"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-5</w:t>
            </w:r>
            <w:r w:rsidRPr="00EF6354">
              <w:rPr>
                <w:b/>
                <w:sz w:val="22"/>
                <w:szCs w:val="22"/>
              </w:rPr>
              <w:sym w:font="Symbol" w:char="F0B0"/>
            </w:r>
            <w:r w:rsidRPr="00EF6354">
              <w:rPr>
                <w:b/>
                <w:sz w:val="22"/>
                <w:szCs w:val="22"/>
              </w:rPr>
              <w:t>C</w:t>
            </w:r>
          </w:p>
        </w:tc>
        <w:tc>
          <w:tcPr>
            <w:tcW w:w="4606" w:type="dxa"/>
          </w:tcPr>
          <w:p w14:paraId="78BDAFD5" w14:textId="77777777" w:rsidR="00D713C9" w:rsidRPr="00EF6354" w:rsidRDefault="00D713C9" w:rsidP="00D713C9">
            <w:pPr>
              <w:rPr>
                <w:sz w:val="22"/>
                <w:szCs w:val="22"/>
              </w:rPr>
            </w:pPr>
            <w:r w:rsidRPr="00EF6354">
              <w:rPr>
                <w:sz w:val="22"/>
                <w:szCs w:val="22"/>
              </w:rPr>
              <w:t xml:space="preserve">Molare Masse: </w:t>
            </w:r>
            <w:r w:rsidRPr="00EF6354">
              <w:rPr>
                <w:b/>
                <w:i/>
                <w:sz w:val="22"/>
                <w:szCs w:val="22"/>
              </w:rPr>
              <w:t>M</w:t>
            </w:r>
            <w:r w:rsidRPr="00EF6354">
              <w:rPr>
                <w:b/>
                <w:sz w:val="22"/>
                <w:szCs w:val="22"/>
              </w:rPr>
              <w:t xml:space="preserve"> = 54    (54,092)</w:t>
            </w:r>
          </w:p>
        </w:tc>
      </w:tr>
      <w:tr w:rsidR="00D713C9" w:rsidRPr="00EF6354" w14:paraId="6078AD73" w14:textId="77777777">
        <w:tc>
          <w:tcPr>
            <w:tcW w:w="4606" w:type="dxa"/>
          </w:tcPr>
          <w:p w14:paraId="09F9F406"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C):</w:t>
            </w:r>
            <w:r w:rsidRPr="00EF6354">
              <w:rPr>
                <w:b/>
                <w:sz w:val="22"/>
                <w:szCs w:val="22"/>
              </w:rPr>
              <w:t xml:space="preserve">   1,88</w:t>
            </w:r>
          </w:p>
        </w:tc>
        <w:tc>
          <w:tcPr>
            <w:tcW w:w="4606" w:type="dxa"/>
          </w:tcPr>
          <w:p w14:paraId="55134CDD" w14:textId="77777777" w:rsidR="00D713C9" w:rsidRPr="00EF6354" w:rsidRDefault="00D713C9" w:rsidP="00D713C9">
            <w:pPr>
              <w:rPr>
                <w:sz w:val="22"/>
                <w:szCs w:val="22"/>
              </w:rPr>
            </w:pPr>
          </w:p>
        </w:tc>
      </w:tr>
      <w:tr w:rsidR="009F475C" w:rsidRPr="009078E7" w14:paraId="56B4490B" w14:textId="77777777">
        <w:tc>
          <w:tcPr>
            <w:tcW w:w="9212" w:type="dxa"/>
            <w:gridSpan w:val="2"/>
          </w:tcPr>
          <w:p w14:paraId="10A2F597"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1,4 – 16,3</w:t>
            </w:r>
          </w:p>
        </w:tc>
      </w:tr>
      <w:tr w:rsidR="00D713C9" w:rsidRPr="00EF6354" w14:paraId="1E88ED02" w14:textId="77777777">
        <w:tc>
          <w:tcPr>
            <w:tcW w:w="4606" w:type="dxa"/>
          </w:tcPr>
          <w:p w14:paraId="5D6304C2"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415 </w:t>
            </w:r>
            <w:r w:rsidRPr="00EF6354">
              <w:rPr>
                <w:b/>
                <w:sz w:val="22"/>
                <w:szCs w:val="22"/>
              </w:rPr>
              <w:sym w:font="Symbol" w:char="F0B0"/>
            </w:r>
            <w:r w:rsidRPr="00EF6354">
              <w:rPr>
                <w:b/>
                <w:sz w:val="22"/>
                <w:szCs w:val="22"/>
              </w:rPr>
              <w:t>C</w:t>
            </w:r>
          </w:p>
        </w:tc>
        <w:tc>
          <w:tcPr>
            <w:tcW w:w="4606" w:type="dxa"/>
          </w:tcPr>
          <w:p w14:paraId="3ABA778B"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152 </w:t>
            </w:r>
            <w:r w:rsidRPr="00EF6354">
              <w:rPr>
                <w:b/>
                <w:sz w:val="22"/>
                <w:szCs w:val="22"/>
              </w:rPr>
              <w:sym w:font="Symbol" w:char="F0B0"/>
            </w:r>
            <w:r w:rsidRPr="00EF6354">
              <w:rPr>
                <w:b/>
                <w:sz w:val="22"/>
                <w:szCs w:val="22"/>
              </w:rPr>
              <w:t>C</w:t>
            </w:r>
          </w:p>
        </w:tc>
      </w:tr>
      <w:tr w:rsidR="00D713C9" w:rsidRPr="00EF6354" w14:paraId="60A25437" w14:textId="77777777">
        <w:tc>
          <w:tcPr>
            <w:tcW w:w="4606" w:type="dxa"/>
          </w:tcPr>
          <w:p w14:paraId="05F93395" w14:textId="77777777" w:rsidR="00D713C9" w:rsidRPr="00EF6354" w:rsidRDefault="00D713C9" w:rsidP="00D713C9">
            <w:pPr>
              <w:rPr>
                <w:sz w:val="22"/>
                <w:szCs w:val="22"/>
              </w:rPr>
            </w:pPr>
            <w:r w:rsidRPr="00EF6354">
              <w:rPr>
                <w:sz w:val="22"/>
                <w:szCs w:val="22"/>
              </w:rPr>
              <w:t xml:space="preserve">AGW-Wert:   </w:t>
            </w:r>
            <w:r w:rsidRPr="00EF6354">
              <w:rPr>
                <w:b/>
                <w:sz w:val="22"/>
                <w:szCs w:val="22"/>
              </w:rPr>
              <w:t>--- ppm</w:t>
            </w:r>
          </w:p>
        </w:tc>
        <w:tc>
          <w:tcPr>
            <w:tcW w:w="4606" w:type="dxa"/>
          </w:tcPr>
          <w:p w14:paraId="443C840A" w14:textId="77777777" w:rsidR="00D713C9" w:rsidRPr="00EF6354" w:rsidRDefault="00D713C9" w:rsidP="00D713C9">
            <w:pPr>
              <w:rPr>
                <w:sz w:val="22"/>
                <w:szCs w:val="22"/>
              </w:rPr>
            </w:pPr>
          </w:p>
        </w:tc>
      </w:tr>
    </w:tbl>
    <w:p w14:paraId="4E85A0FD" w14:textId="77777777" w:rsidR="00D713C9" w:rsidRDefault="00D713C9" w:rsidP="00D713C9">
      <w:pPr>
        <w:rPr>
          <w:sz w:val="22"/>
          <w:szCs w:val="22"/>
        </w:rPr>
      </w:pPr>
    </w:p>
    <w:p w14:paraId="777DF009" w14:textId="77777777" w:rsidR="00956845" w:rsidRPr="00EF6354" w:rsidRDefault="00956845" w:rsidP="00D713C9">
      <w:pPr>
        <w:rPr>
          <w:sz w:val="22"/>
          <w:szCs w:val="22"/>
        </w:rPr>
      </w:pPr>
    </w:p>
    <w:p w14:paraId="356E7937" w14:textId="77777777" w:rsidR="00D713C9" w:rsidRPr="00EF6354" w:rsidRDefault="00D713C9" w:rsidP="00D713C9">
      <w:pPr>
        <w:rPr>
          <w:sz w:val="22"/>
          <w:szCs w:val="22"/>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59B40F9A" w14:textId="77777777">
        <w:tc>
          <w:tcPr>
            <w:tcW w:w="9212" w:type="dxa"/>
            <w:gridSpan w:val="4"/>
          </w:tcPr>
          <w:p w14:paraId="6A2CF4B1" w14:textId="77777777" w:rsidR="00D713C9" w:rsidRPr="007536CE" w:rsidRDefault="00D713C9" w:rsidP="00D713C9">
            <w:pPr>
              <w:jc w:val="center"/>
              <w:rPr>
                <w:sz w:val="20"/>
              </w:rPr>
            </w:pPr>
            <w:r w:rsidRPr="007536CE">
              <w:rPr>
                <w:sz w:val="20"/>
              </w:rPr>
              <w:t>Dampf/Flüssigkeit Gleichgewichte</w:t>
            </w:r>
          </w:p>
        </w:tc>
      </w:tr>
      <w:tr w:rsidR="00D713C9" w:rsidRPr="007536CE" w14:paraId="55A43704" w14:textId="77777777">
        <w:tc>
          <w:tcPr>
            <w:tcW w:w="2303" w:type="dxa"/>
            <w:tcBorders>
              <w:top w:val="nil"/>
              <w:bottom w:val="nil"/>
            </w:tcBorders>
          </w:tcPr>
          <w:p w14:paraId="6BC776F6"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5E2BAA69"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4C355F53"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3696E38C"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26775B8B" w14:textId="77777777">
        <w:tc>
          <w:tcPr>
            <w:tcW w:w="2303" w:type="dxa"/>
            <w:tcBorders>
              <w:top w:val="single" w:sz="12" w:space="0" w:color="auto"/>
            </w:tcBorders>
          </w:tcPr>
          <w:p w14:paraId="17DF8765" w14:textId="77777777" w:rsidR="00D713C9" w:rsidRPr="007536CE" w:rsidRDefault="00D713C9" w:rsidP="00D713C9">
            <w:pPr>
              <w:jc w:val="center"/>
              <w:rPr>
                <w:sz w:val="20"/>
              </w:rPr>
            </w:pPr>
            <w:r w:rsidRPr="007536CE">
              <w:rPr>
                <w:sz w:val="20"/>
              </w:rPr>
              <w:t>- 10</w:t>
            </w:r>
          </w:p>
        </w:tc>
        <w:tc>
          <w:tcPr>
            <w:tcW w:w="2303" w:type="dxa"/>
            <w:tcBorders>
              <w:top w:val="single" w:sz="12" w:space="0" w:color="auto"/>
            </w:tcBorders>
          </w:tcPr>
          <w:p w14:paraId="7559F997" w14:textId="77777777" w:rsidR="00D713C9" w:rsidRPr="007536CE" w:rsidRDefault="00D713C9" w:rsidP="00D713C9">
            <w:pPr>
              <w:jc w:val="center"/>
              <w:rPr>
                <w:sz w:val="20"/>
              </w:rPr>
            </w:pPr>
            <w:r w:rsidRPr="007536CE">
              <w:rPr>
                <w:sz w:val="20"/>
              </w:rPr>
              <w:t>0,81</w:t>
            </w:r>
          </w:p>
        </w:tc>
        <w:tc>
          <w:tcPr>
            <w:tcW w:w="2303" w:type="dxa"/>
            <w:tcBorders>
              <w:top w:val="single" w:sz="12" w:space="0" w:color="auto"/>
            </w:tcBorders>
          </w:tcPr>
          <w:p w14:paraId="17C91623" w14:textId="77777777" w:rsidR="00D713C9" w:rsidRPr="007536CE" w:rsidRDefault="00D713C9" w:rsidP="00D713C9">
            <w:pPr>
              <w:jc w:val="center"/>
              <w:rPr>
                <w:sz w:val="20"/>
              </w:rPr>
            </w:pPr>
            <w:r w:rsidRPr="007536CE">
              <w:rPr>
                <w:sz w:val="20"/>
              </w:rPr>
              <w:t>656,7</w:t>
            </w:r>
          </w:p>
        </w:tc>
        <w:tc>
          <w:tcPr>
            <w:tcW w:w="2303" w:type="dxa"/>
            <w:tcBorders>
              <w:top w:val="single" w:sz="12" w:space="0" w:color="auto"/>
            </w:tcBorders>
          </w:tcPr>
          <w:p w14:paraId="1862EEFF" w14:textId="77777777" w:rsidR="00D713C9" w:rsidRPr="007536CE" w:rsidRDefault="00D713C9" w:rsidP="00D713C9">
            <w:pPr>
              <w:jc w:val="center"/>
              <w:rPr>
                <w:sz w:val="20"/>
              </w:rPr>
            </w:pPr>
            <w:r w:rsidRPr="007536CE">
              <w:rPr>
                <w:sz w:val="20"/>
              </w:rPr>
              <w:t>2,05</w:t>
            </w:r>
          </w:p>
        </w:tc>
      </w:tr>
      <w:tr w:rsidR="00D713C9" w:rsidRPr="007536CE" w14:paraId="14CD4A90" w14:textId="77777777">
        <w:tc>
          <w:tcPr>
            <w:tcW w:w="2303" w:type="dxa"/>
            <w:tcBorders>
              <w:top w:val="nil"/>
            </w:tcBorders>
          </w:tcPr>
          <w:p w14:paraId="4BFFB218" w14:textId="77777777" w:rsidR="00D713C9" w:rsidRPr="007536CE" w:rsidRDefault="00D713C9" w:rsidP="00D713C9">
            <w:pPr>
              <w:jc w:val="center"/>
              <w:rPr>
                <w:sz w:val="20"/>
              </w:rPr>
            </w:pPr>
            <w:r w:rsidRPr="007536CE">
              <w:rPr>
                <w:sz w:val="20"/>
              </w:rPr>
              <w:t>- 5</w:t>
            </w:r>
          </w:p>
        </w:tc>
        <w:tc>
          <w:tcPr>
            <w:tcW w:w="2303" w:type="dxa"/>
            <w:tcBorders>
              <w:top w:val="nil"/>
            </w:tcBorders>
          </w:tcPr>
          <w:p w14:paraId="2B603151" w14:textId="77777777" w:rsidR="00D713C9" w:rsidRPr="007536CE" w:rsidRDefault="00D713C9" w:rsidP="00D713C9">
            <w:pPr>
              <w:jc w:val="center"/>
              <w:rPr>
                <w:sz w:val="20"/>
              </w:rPr>
            </w:pPr>
            <w:r w:rsidRPr="007536CE">
              <w:rPr>
                <w:sz w:val="20"/>
              </w:rPr>
              <w:t>0,99</w:t>
            </w:r>
          </w:p>
        </w:tc>
        <w:tc>
          <w:tcPr>
            <w:tcW w:w="2303" w:type="dxa"/>
            <w:tcBorders>
              <w:top w:val="nil"/>
            </w:tcBorders>
          </w:tcPr>
          <w:p w14:paraId="2450A7CD" w14:textId="77777777" w:rsidR="00D713C9" w:rsidRPr="007536CE" w:rsidRDefault="00D713C9" w:rsidP="00D713C9">
            <w:pPr>
              <w:jc w:val="center"/>
              <w:rPr>
                <w:sz w:val="20"/>
              </w:rPr>
            </w:pPr>
            <w:r w:rsidRPr="007536CE">
              <w:rPr>
                <w:sz w:val="20"/>
              </w:rPr>
              <w:t>651,0</w:t>
            </w:r>
          </w:p>
        </w:tc>
        <w:tc>
          <w:tcPr>
            <w:tcW w:w="2303" w:type="dxa"/>
            <w:tcBorders>
              <w:top w:val="nil"/>
            </w:tcBorders>
          </w:tcPr>
          <w:p w14:paraId="45421FDD" w14:textId="77777777" w:rsidR="00D713C9" w:rsidRPr="007536CE" w:rsidRDefault="00D713C9" w:rsidP="00D713C9">
            <w:pPr>
              <w:jc w:val="center"/>
              <w:rPr>
                <w:sz w:val="20"/>
              </w:rPr>
            </w:pPr>
            <w:r w:rsidRPr="007536CE">
              <w:rPr>
                <w:sz w:val="20"/>
              </w:rPr>
              <w:t>2,47</w:t>
            </w:r>
          </w:p>
        </w:tc>
      </w:tr>
      <w:tr w:rsidR="00D713C9" w:rsidRPr="007536CE" w14:paraId="68D1086E" w14:textId="77777777">
        <w:tc>
          <w:tcPr>
            <w:tcW w:w="2303" w:type="dxa"/>
          </w:tcPr>
          <w:p w14:paraId="22B231A8" w14:textId="77777777" w:rsidR="00D713C9" w:rsidRPr="007536CE" w:rsidRDefault="00D713C9" w:rsidP="00D713C9">
            <w:pPr>
              <w:jc w:val="center"/>
              <w:rPr>
                <w:sz w:val="20"/>
              </w:rPr>
            </w:pPr>
            <w:r w:rsidRPr="007536CE">
              <w:rPr>
                <w:sz w:val="20"/>
              </w:rPr>
              <w:t>0</w:t>
            </w:r>
          </w:p>
        </w:tc>
        <w:tc>
          <w:tcPr>
            <w:tcW w:w="2303" w:type="dxa"/>
          </w:tcPr>
          <w:p w14:paraId="2927CE7A" w14:textId="77777777" w:rsidR="00D713C9" w:rsidRPr="007536CE" w:rsidRDefault="00D713C9" w:rsidP="00D713C9">
            <w:pPr>
              <w:jc w:val="center"/>
              <w:rPr>
                <w:sz w:val="20"/>
              </w:rPr>
            </w:pPr>
            <w:r w:rsidRPr="007536CE">
              <w:rPr>
                <w:sz w:val="20"/>
              </w:rPr>
              <w:t>1,19</w:t>
            </w:r>
          </w:p>
        </w:tc>
        <w:tc>
          <w:tcPr>
            <w:tcW w:w="2303" w:type="dxa"/>
          </w:tcPr>
          <w:p w14:paraId="7728ECFE" w14:textId="77777777" w:rsidR="00D713C9" w:rsidRPr="007536CE" w:rsidRDefault="00D713C9" w:rsidP="00D713C9">
            <w:pPr>
              <w:jc w:val="center"/>
              <w:rPr>
                <w:sz w:val="20"/>
              </w:rPr>
            </w:pPr>
            <w:r w:rsidRPr="007536CE">
              <w:rPr>
                <w:sz w:val="20"/>
              </w:rPr>
              <w:t>645,2</w:t>
            </w:r>
          </w:p>
        </w:tc>
        <w:tc>
          <w:tcPr>
            <w:tcW w:w="2303" w:type="dxa"/>
          </w:tcPr>
          <w:p w14:paraId="7818C1D5" w14:textId="77777777" w:rsidR="00D713C9" w:rsidRPr="007536CE" w:rsidRDefault="00D713C9" w:rsidP="00D713C9">
            <w:pPr>
              <w:jc w:val="center"/>
              <w:rPr>
                <w:sz w:val="20"/>
              </w:rPr>
            </w:pPr>
            <w:r w:rsidRPr="007536CE">
              <w:rPr>
                <w:sz w:val="20"/>
              </w:rPr>
              <w:t>2,93</w:t>
            </w:r>
          </w:p>
        </w:tc>
      </w:tr>
      <w:tr w:rsidR="00D713C9" w:rsidRPr="007536CE" w14:paraId="0948A481" w14:textId="77777777">
        <w:tc>
          <w:tcPr>
            <w:tcW w:w="2303" w:type="dxa"/>
          </w:tcPr>
          <w:p w14:paraId="363D4E23" w14:textId="77777777" w:rsidR="00D713C9" w:rsidRPr="007536CE" w:rsidRDefault="00D713C9" w:rsidP="00D713C9">
            <w:pPr>
              <w:jc w:val="center"/>
              <w:rPr>
                <w:sz w:val="20"/>
              </w:rPr>
            </w:pPr>
            <w:r w:rsidRPr="007536CE">
              <w:rPr>
                <w:sz w:val="20"/>
              </w:rPr>
              <w:t>5</w:t>
            </w:r>
          </w:p>
        </w:tc>
        <w:tc>
          <w:tcPr>
            <w:tcW w:w="2303" w:type="dxa"/>
          </w:tcPr>
          <w:p w14:paraId="68EB56F3" w14:textId="77777777" w:rsidR="00D713C9" w:rsidRPr="007536CE" w:rsidRDefault="00D713C9" w:rsidP="00D713C9">
            <w:pPr>
              <w:jc w:val="center"/>
              <w:rPr>
                <w:sz w:val="20"/>
              </w:rPr>
            </w:pPr>
            <w:r w:rsidRPr="007536CE">
              <w:rPr>
                <w:sz w:val="20"/>
              </w:rPr>
              <w:t>1,44</w:t>
            </w:r>
          </w:p>
        </w:tc>
        <w:tc>
          <w:tcPr>
            <w:tcW w:w="2303" w:type="dxa"/>
          </w:tcPr>
          <w:p w14:paraId="277397FF" w14:textId="77777777" w:rsidR="00D713C9" w:rsidRPr="007536CE" w:rsidRDefault="00D713C9" w:rsidP="00D713C9">
            <w:pPr>
              <w:jc w:val="center"/>
              <w:rPr>
                <w:sz w:val="20"/>
              </w:rPr>
            </w:pPr>
            <w:r w:rsidRPr="007536CE">
              <w:rPr>
                <w:sz w:val="20"/>
              </w:rPr>
              <w:t>639,3</w:t>
            </w:r>
          </w:p>
        </w:tc>
        <w:tc>
          <w:tcPr>
            <w:tcW w:w="2303" w:type="dxa"/>
          </w:tcPr>
          <w:p w14:paraId="189AE4CF" w14:textId="77777777" w:rsidR="00D713C9" w:rsidRPr="007536CE" w:rsidRDefault="00D713C9" w:rsidP="00D713C9">
            <w:pPr>
              <w:jc w:val="center"/>
              <w:rPr>
                <w:sz w:val="20"/>
              </w:rPr>
            </w:pPr>
            <w:r w:rsidRPr="007536CE">
              <w:rPr>
                <w:sz w:val="20"/>
              </w:rPr>
              <w:t>3,50</w:t>
            </w:r>
          </w:p>
        </w:tc>
      </w:tr>
      <w:tr w:rsidR="00D713C9" w:rsidRPr="007536CE" w14:paraId="367264E1" w14:textId="77777777">
        <w:tc>
          <w:tcPr>
            <w:tcW w:w="2303" w:type="dxa"/>
          </w:tcPr>
          <w:p w14:paraId="42DBB165" w14:textId="77777777" w:rsidR="00D713C9" w:rsidRPr="007536CE" w:rsidRDefault="00D713C9" w:rsidP="00D713C9">
            <w:pPr>
              <w:jc w:val="center"/>
              <w:rPr>
                <w:sz w:val="20"/>
              </w:rPr>
            </w:pPr>
            <w:r w:rsidRPr="007536CE">
              <w:rPr>
                <w:sz w:val="20"/>
              </w:rPr>
              <w:t>10</w:t>
            </w:r>
          </w:p>
        </w:tc>
        <w:tc>
          <w:tcPr>
            <w:tcW w:w="2303" w:type="dxa"/>
          </w:tcPr>
          <w:p w14:paraId="013142F1" w14:textId="77777777" w:rsidR="00D713C9" w:rsidRPr="007536CE" w:rsidRDefault="00D713C9" w:rsidP="00D713C9">
            <w:pPr>
              <w:jc w:val="center"/>
              <w:rPr>
                <w:sz w:val="20"/>
              </w:rPr>
            </w:pPr>
            <w:r w:rsidRPr="007536CE">
              <w:rPr>
                <w:sz w:val="20"/>
              </w:rPr>
              <w:t>1,71</w:t>
            </w:r>
          </w:p>
        </w:tc>
        <w:tc>
          <w:tcPr>
            <w:tcW w:w="2303" w:type="dxa"/>
          </w:tcPr>
          <w:p w14:paraId="59E1C375" w14:textId="77777777" w:rsidR="00D713C9" w:rsidRPr="007536CE" w:rsidRDefault="00D713C9" w:rsidP="00D713C9">
            <w:pPr>
              <w:jc w:val="center"/>
              <w:rPr>
                <w:sz w:val="20"/>
              </w:rPr>
            </w:pPr>
            <w:r w:rsidRPr="007536CE">
              <w:rPr>
                <w:sz w:val="20"/>
              </w:rPr>
              <w:t>633,4</w:t>
            </w:r>
          </w:p>
        </w:tc>
        <w:tc>
          <w:tcPr>
            <w:tcW w:w="2303" w:type="dxa"/>
          </w:tcPr>
          <w:p w14:paraId="45144A47" w14:textId="77777777" w:rsidR="00D713C9" w:rsidRPr="007536CE" w:rsidRDefault="00D713C9" w:rsidP="00D713C9">
            <w:pPr>
              <w:jc w:val="center"/>
              <w:rPr>
                <w:sz w:val="20"/>
              </w:rPr>
            </w:pPr>
            <w:r w:rsidRPr="007536CE">
              <w:rPr>
                <w:sz w:val="20"/>
              </w:rPr>
              <w:t>4,11</w:t>
            </w:r>
          </w:p>
        </w:tc>
      </w:tr>
      <w:tr w:rsidR="00D713C9" w:rsidRPr="007536CE" w14:paraId="318BC16F" w14:textId="77777777">
        <w:tc>
          <w:tcPr>
            <w:tcW w:w="2303" w:type="dxa"/>
          </w:tcPr>
          <w:p w14:paraId="5D94D278" w14:textId="77777777" w:rsidR="00D713C9" w:rsidRPr="007536CE" w:rsidRDefault="00D713C9" w:rsidP="00D713C9">
            <w:pPr>
              <w:jc w:val="center"/>
              <w:rPr>
                <w:sz w:val="20"/>
              </w:rPr>
            </w:pPr>
            <w:r w:rsidRPr="007536CE">
              <w:rPr>
                <w:sz w:val="20"/>
              </w:rPr>
              <w:t>15</w:t>
            </w:r>
          </w:p>
        </w:tc>
        <w:tc>
          <w:tcPr>
            <w:tcW w:w="2303" w:type="dxa"/>
          </w:tcPr>
          <w:p w14:paraId="315B316B" w14:textId="77777777" w:rsidR="00D713C9" w:rsidRPr="007536CE" w:rsidRDefault="00D713C9" w:rsidP="00D713C9">
            <w:pPr>
              <w:jc w:val="center"/>
              <w:rPr>
                <w:sz w:val="20"/>
              </w:rPr>
            </w:pPr>
            <w:r w:rsidRPr="007536CE">
              <w:rPr>
                <w:sz w:val="20"/>
              </w:rPr>
              <w:t>2,03</w:t>
            </w:r>
          </w:p>
        </w:tc>
        <w:tc>
          <w:tcPr>
            <w:tcW w:w="2303" w:type="dxa"/>
          </w:tcPr>
          <w:p w14:paraId="128397F6" w14:textId="77777777" w:rsidR="00D713C9" w:rsidRPr="007536CE" w:rsidRDefault="00D713C9" w:rsidP="00D713C9">
            <w:pPr>
              <w:jc w:val="center"/>
              <w:rPr>
                <w:sz w:val="20"/>
              </w:rPr>
            </w:pPr>
            <w:r w:rsidRPr="007536CE">
              <w:rPr>
                <w:sz w:val="20"/>
              </w:rPr>
              <w:t>627,3</w:t>
            </w:r>
          </w:p>
        </w:tc>
        <w:tc>
          <w:tcPr>
            <w:tcW w:w="2303" w:type="dxa"/>
          </w:tcPr>
          <w:p w14:paraId="5D6973C9" w14:textId="77777777" w:rsidR="00D713C9" w:rsidRPr="007536CE" w:rsidRDefault="00D713C9" w:rsidP="00D713C9">
            <w:pPr>
              <w:jc w:val="center"/>
              <w:rPr>
                <w:sz w:val="20"/>
              </w:rPr>
            </w:pPr>
            <w:r w:rsidRPr="007536CE">
              <w:rPr>
                <w:sz w:val="20"/>
              </w:rPr>
              <w:t>4,83</w:t>
            </w:r>
          </w:p>
        </w:tc>
      </w:tr>
      <w:tr w:rsidR="00D713C9" w:rsidRPr="007536CE" w14:paraId="108DA0B7" w14:textId="77777777">
        <w:tc>
          <w:tcPr>
            <w:tcW w:w="2303" w:type="dxa"/>
          </w:tcPr>
          <w:p w14:paraId="598889E0" w14:textId="77777777" w:rsidR="00D713C9" w:rsidRPr="007536CE" w:rsidRDefault="00D713C9" w:rsidP="00D713C9">
            <w:pPr>
              <w:jc w:val="center"/>
              <w:rPr>
                <w:sz w:val="20"/>
              </w:rPr>
            </w:pPr>
            <w:r w:rsidRPr="007536CE">
              <w:rPr>
                <w:sz w:val="20"/>
              </w:rPr>
              <w:t>20</w:t>
            </w:r>
          </w:p>
        </w:tc>
        <w:tc>
          <w:tcPr>
            <w:tcW w:w="2303" w:type="dxa"/>
          </w:tcPr>
          <w:p w14:paraId="661E4C4F" w14:textId="77777777" w:rsidR="00D713C9" w:rsidRPr="007536CE" w:rsidRDefault="00D713C9" w:rsidP="00D713C9">
            <w:pPr>
              <w:jc w:val="center"/>
              <w:rPr>
                <w:sz w:val="20"/>
              </w:rPr>
            </w:pPr>
            <w:r w:rsidRPr="007536CE">
              <w:rPr>
                <w:sz w:val="20"/>
              </w:rPr>
              <w:t>2,39</w:t>
            </w:r>
          </w:p>
        </w:tc>
        <w:tc>
          <w:tcPr>
            <w:tcW w:w="2303" w:type="dxa"/>
          </w:tcPr>
          <w:p w14:paraId="33626F28" w14:textId="77777777" w:rsidR="00D713C9" w:rsidRPr="007536CE" w:rsidRDefault="00D713C9" w:rsidP="00D713C9">
            <w:pPr>
              <w:jc w:val="center"/>
              <w:rPr>
                <w:sz w:val="20"/>
              </w:rPr>
            </w:pPr>
            <w:r w:rsidRPr="007536CE">
              <w:rPr>
                <w:sz w:val="20"/>
              </w:rPr>
              <w:t>621,2</w:t>
            </w:r>
          </w:p>
        </w:tc>
        <w:tc>
          <w:tcPr>
            <w:tcW w:w="2303" w:type="dxa"/>
          </w:tcPr>
          <w:p w14:paraId="624F200E" w14:textId="77777777" w:rsidR="00D713C9" w:rsidRPr="007536CE" w:rsidRDefault="00D713C9" w:rsidP="00D713C9">
            <w:pPr>
              <w:jc w:val="center"/>
              <w:rPr>
                <w:sz w:val="20"/>
              </w:rPr>
            </w:pPr>
            <w:r w:rsidRPr="007536CE">
              <w:rPr>
                <w:sz w:val="20"/>
              </w:rPr>
              <w:t>5,64</w:t>
            </w:r>
          </w:p>
        </w:tc>
      </w:tr>
      <w:tr w:rsidR="00D713C9" w:rsidRPr="007536CE" w14:paraId="3BE91D33" w14:textId="77777777">
        <w:tc>
          <w:tcPr>
            <w:tcW w:w="2303" w:type="dxa"/>
          </w:tcPr>
          <w:p w14:paraId="245B47FA" w14:textId="77777777" w:rsidR="00D713C9" w:rsidRPr="007536CE" w:rsidRDefault="00D713C9" w:rsidP="00D713C9">
            <w:pPr>
              <w:jc w:val="center"/>
              <w:rPr>
                <w:sz w:val="20"/>
              </w:rPr>
            </w:pPr>
            <w:r w:rsidRPr="007536CE">
              <w:rPr>
                <w:sz w:val="20"/>
              </w:rPr>
              <w:t>25</w:t>
            </w:r>
          </w:p>
        </w:tc>
        <w:tc>
          <w:tcPr>
            <w:tcW w:w="2303" w:type="dxa"/>
          </w:tcPr>
          <w:p w14:paraId="5CE4FDD6" w14:textId="77777777" w:rsidR="00D713C9" w:rsidRPr="007536CE" w:rsidRDefault="00D713C9" w:rsidP="00D713C9">
            <w:pPr>
              <w:jc w:val="center"/>
              <w:rPr>
                <w:sz w:val="20"/>
              </w:rPr>
            </w:pPr>
            <w:r w:rsidRPr="007536CE">
              <w:rPr>
                <w:sz w:val="20"/>
              </w:rPr>
              <w:t>2,80</w:t>
            </w:r>
          </w:p>
        </w:tc>
        <w:tc>
          <w:tcPr>
            <w:tcW w:w="2303" w:type="dxa"/>
          </w:tcPr>
          <w:p w14:paraId="57EAE789" w14:textId="77777777" w:rsidR="00D713C9" w:rsidRPr="007536CE" w:rsidRDefault="00D713C9" w:rsidP="00D713C9">
            <w:pPr>
              <w:jc w:val="center"/>
              <w:rPr>
                <w:sz w:val="20"/>
              </w:rPr>
            </w:pPr>
            <w:r w:rsidRPr="007536CE">
              <w:rPr>
                <w:sz w:val="20"/>
              </w:rPr>
              <w:t>614,9</w:t>
            </w:r>
          </w:p>
        </w:tc>
        <w:tc>
          <w:tcPr>
            <w:tcW w:w="2303" w:type="dxa"/>
          </w:tcPr>
          <w:p w14:paraId="69C16914" w14:textId="77777777" w:rsidR="00D713C9" w:rsidRPr="007536CE" w:rsidRDefault="00D713C9" w:rsidP="00D713C9">
            <w:pPr>
              <w:jc w:val="center"/>
              <w:rPr>
                <w:sz w:val="20"/>
              </w:rPr>
            </w:pPr>
            <w:r w:rsidRPr="007536CE">
              <w:rPr>
                <w:sz w:val="20"/>
              </w:rPr>
              <w:t>6,56</w:t>
            </w:r>
          </w:p>
        </w:tc>
      </w:tr>
      <w:tr w:rsidR="00D713C9" w:rsidRPr="007536CE" w14:paraId="5DCB7E2C" w14:textId="77777777">
        <w:tc>
          <w:tcPr>
            <w:tcW w:w="2303" w:type="dxa"/>
          </w:tcPr>
          <w:p w14:paraId="79120DCF" w14:textId="77777777" w:rsidR="00D713C9" w:rsidRPr="007536CE" w:rsidRDefault="00D713C9" w:rsidP="00D713C9">
            <w:pPr>
              <w:jc w:val="center"/>
              <w:rPr>
                <w:sz w:val="20"/>
              </w:rPr>
            </w:pPr>
            <w:r w:rsidRPr="007536CE">
              <w:rPr>
                <w:sz w:val="20"/>
              </w:rPr>
              <w:t>30</w:t>
            </w:r>
          </w:p>
        </w:tc>
        <w:tc>
          <w:tcPr>
            <w:tcW w:w="2303" w:type="dxa"/>
          </w:tcPr>
          <w:p w14:paraId="44A8A7B3" w14:textId="77777777" w:rsidR="00D713C9" w:rsidRPr="007536CE" w:rsidRDefault="00D713C9" w:rsidP="00D713C9">
            <w:pPr>
              <w:jc w:val="center"/>
              <w:rPr>
                <w:sz w:val="20"/>
              </w:rPr>
            </w:pPr>
            <w:r w:rsidRPr="007536CE">
              <w:rPr>
                <w:sz w:val="20"/>
              </w:rPr>
              <w:t>3,25</w:t>
            </w:r>
          </w:p>
        </w:tc>
        <w:tc>
          <w:tcPr>
            <w:tcW w:w="2303" w:type="dxa"/>
          </w:tcPr>
          <w:p w14:paraId="15364E47" w14:textId="77777777" w:rsidR="00D713C9" w:rsidRPr="007536CE" w:rsidRDefault="00D713C9" w:rsidP="00D713C9">
            <w:pPr>
              <w:jc w:val="center"/>
              <w:rPr>
                <w:sz w:val="20"/>
              </w:rPr>
            </w:pPr>
            <w:r w:rsidRPr="007536CE">
              <w:rPr>
                <w:sz w:val="20"/>
              </w:rPr>
              <w:t>608,6</w:t>
            </w:r>
          </w:p>
        </w:tc>
        <w:tc>
          <w:tcPr>
            <w:tcW w:w="2303" w:type="dxa"/>
          </w:tcPr>
          <w:p w14:paraId="5F65C1DF" w14:textId="77777777" w:rsidR="00D713C9" w:rsidRPr="007536CE" w:rsidRDefault="00D713C9" w:rsidP="00D713C9">
            <w:pPr>
              <w:jc w:val="center"/>
              <w:rPr>
                <w:sz w:val="20"/>
              </w:rPr>
            </w:pPr>
            <w:r w:rsidRPr="007536CE">
              <w:rPr>
                <w:sz w:val="20"/>
              </w:rPr>
              <w:t>7,56</w:t>
            </w:r>
          </w:p>
        </w:tc>
      </w:tr>
      <w:tr w:rsidR="00D713C9" w:rsidRPr="007536CE" w14:paraId="51AC6E75" w14:textId="77777777">
        <w:tc>
          <w:tcPr>
            <w:tcW w:w="2303" w:type="dxa"/>
          </w:tcPr>
          <w:p w14:paraId="62B448FB" w14:textId="77777777" w:rsidR="00D713C9" w:rsidRPr="007536CE" w:rsidRDefault="00D713C9" w:rsidP="00D713C9">
            <w:pPr>
              <w:jc w:val="center"/>
              <w:rPr>
                <w:sz w:val="20"/>
              </w:rPr>
            </w:pPr>
            <w:r w:rsidRPr="007536CE">
              <w:rPr>
                <w:sz w:val="20"/>
              </w:rPr>
              <w:t>35</w:t>
            </w:r>
          </w:p>
        </w:tc>
        <w:tc>
          <w:tcPr>
            <w:tcW w:w="2303" w:type="dxa"/>
          </w:tcPr>
          <w:p w14:paraId="3960ADB6" w14:textId="77777777" w:rsidR="00D713C9" w:rsidRPr="007536CE" w:rsidRDefault="00D713C9" w:rsidP="00D713C9">
            <w:pPr>
              <w:jc w:val="center"/>
              <w:rPr>
                <w:sz w:val="20"/>
              </w:rPr>
            </w:pPr>
            <w:r w:rsidRPr="007536CE">
              <w:rPr>
                <w:sz w:val="20"/>
              </w:rPr>
              <w:t>3,76</w:t>
            </w:r>
          </w:p>
        </w:tc>
        <w:tc>
          <w:tcPr>
            <w:tcW w:w="2303" w:type="dxa"/>
          </w:tcPr>
          <w:p w14:paraId="4CF4E181" w14:textId="77777777" w:rsidR="00D713C9" w:rsidRPr="007536CE" w:rsidRDefault="00D713C9" w:rsidP="00D713C9">
            <w:pPr>
              <w:jc w:val="center"/>
              <w:rPr>
                <w:sz w:val="20"/>
              </w:rPr>
            </w:pPr>
            <w:r w:rsidRPr="007536CE">
              <w:rPr>
                <w:sz w:val="20"/>
              </w:rPr>
              <w:t>602,1</w:t>
            </w:r>
          </w:p>
        </w:tc>
        <w:tc>
          <w:tcPr>
            <w:tcW w:w="2303" w:type="dxa"/>
          </w:tcPr>
          <w:p w14:paraId="697BE927" w14:textId="77777777" w:rsidR="00D713C9" w:rsidRPr="007536CE" w:rsidRDefault="00D713C9" w:rsidP="00D713C9">
            <w:pPr>
              <w:jc w:val="center"/>
              <w:rPr>
                <w:sz w:val="20"/>
              </w:rPr>
            </w:pPr>
          </w:p>
        </w:tc>
      </w:tr>
      <w:tr w:rsidR="00D713C9" w:rsidRPr="007536CE" w14:paraId="3434A772" w14:textId="77777777">
        <w:tc>
          <w:tcPr>
            <w:tcW w:w="2303" w:type="dxa"/>
          </w:tcPr>
          <w:p w14:paraId="5F1670EB" w14:textId="77777777" w:rsidR="00D713C9" w:rsidRPr="007536CE" w:rsidRDefault="00D713C9" w:rsidP="00D713C9">
            <w:pPr>
              <w:jc w:val="center"/>
              <w:rPr>
                <w:sz w:val="20"/>
              </w:rPr>
            </w:pPr>
            <w:r w:rsidRPr="007536CE">
              <w:rPr>
                <w:sz w:val="20"/>
              </w:rPr>
              <w:t>40</w:t>
            </w:r>
          </w:p>
        </w:tc>
        <w:tc>
          <w:tcPr>
            <w:tcW w:w="2303" w:type="dxa"/>
          </w:tcPr>
          <w:p w14:paraId="7AF6CF38" w14:textId="77777777" w:rsidR="00D713C9" w:rsidRPr="007536CE" w:rsidRDefault="00D713C9" w:rsidP="00D713C9">
            <w:pPr>
              <w:jc w:val="center"/>
              <w:rPr>
                <w:sz w:val="20"/>
              </w:rPr>
            </w:pPr>
            <w:r w:rsidRPr="007536CE">
              <w:rPr>
                <w:sz w:val="20"/>
              </w:rPr>
              <w:t>4,33</w:t>
            </w:r>
          </w:p>
        </w:tc>
        <w:tc>
          <w:tcPr>
            <w:tcW w:w="2303" w:type="dxa"/>
          </w:tcPr>
          <w:p w14:paraId="69788E1A" w14:textId="77777777" w:rsidR="00D713C9" w:rsidRPr="007536CE" w:rsidRDefault="00D713C9" w:rsidP="00D713C9">
            <w:pPr>
              <w:jc w:val="center"/>
              <w:rPr>
                <w:sz w:val="20"/>
              </w:rPr>
            </w:pPr>
            <w:r w:rsidRPr="007536CE">
              <w:rPr>
                <w:sz w:val="20"/>
              </w:rPr>
              <w:t>595,5</w:t>
            </w:r>
          </w:p>
        </w:tc>
        <w:tc>
          <w:tcPr>
            <w:tcW w:w="2303" w:type="dxa"/>
          </w:tcPr>
          <w:p w14:paraId="50F077E7" w14:textId="77777777" w:rsidR="00D713C9" w:rsidRPr="007536CE" w:rsidRDefault="00D713C9" w:rsidP="00D713C9">
            <w:pPr>
              <w:jc w:val="center"/>
              <w:rPr>
                <w:sz w:val="20"/>
              </w:rPr>
            </w:pPr>
          </w:p>
        </w:tc>
      </w:tr>
      <w:tr w:rsidR="00D713C9" w:rsidRPr="007536CE" w14:paraId="72F673BC" w14:textId="77777777">
        <w:tc>
          <w:tcPr>
            <w:tcW w:w="2303" w:type="dxa"/>
          </w:tcPr>
          <w:p w14:paraId="630881AD" w14:textId="77777777" w:rsidR="00D713C9" w:rsidRPr="007536CE" w:rsidRDefault="00D713C9" w:rsidP="00D713C9">
            <w:pPr>
              <w:jc w:val="center"/>
              <w:rPr>
                <w:sz w:val="20"/>
              </w:rPr>
            </w:pPr>
            <w:r w:rsidRPr="007536CE">
              <w:rPr>
                <w:sz w:val="20"/>
              </w:rPr>
              <w:t>45</w:t>
            </w:r>
          </w:p>
        </w:tc>
        <w:tc>
          <w:tcPr>
            <w:tcW w:w="2303" w:type="dxa"/>
          </w:tcPr>
          <w:p w14:paraId="5863ABB4" w14:textId="77777777" w:rsidR="00D713C9" w:rsidRPr="007536CE" w:rsidRDefault="00D713C9" w:rsidP="00D713C9">
            <w:pPr>
              <w:jc w:val="center"/>
              <w:rPr>
                <w:sz w:val="20"/>
              </w:rPr>
            </w:pPr>
            <w:r w:rsidRPr="007536CE">
              <w:rPr>
                <w:sz w:val="20"/>
              </w:rPr>
              <w:t>4,97</w:t>
            </w:r>
          </w:p>
        </w:tc>
        <w:tc>
          <w:tcPr>
            <w:tcW w:w="2303" w:type="dxa"/>
          </w:tcPr>
          <w:p w14:paraId="02BEFAC7" w14:textId="77777777" w:rsidR="00D713C9" w:rsidRPr="007536CE" w:rsidRDefault="00D713C9" w:rsidP="00D713C9">
            <w:pPr>
              <w:jc w:val="center"/>
              <w:rPr>
                <w:sz w:val="20"/>
              </w:rPr>
            </w:pPr>
            <w:r w:rsidRPr="007536CE">
              <w:rPr>
                <w:sz w:val="20"/>
              </w:rPr>
              <w:t>588,7</w:t>
            </w:r>
          </w:p>
        </w:tc>
        <w:tc>
          <w:tcPr>
            <w:tcW w:w="2303" w:type="dxa"/>
          </w:tcPr>
          <w:p w14:paraId="73A7445C" w14:textId="77777777" w:rsidR="00D713C9" w:rsidRPr="007536CE" w:rsidRDefault="00D713C9" w:rsidP="00D713C9">
            <w:pPr>
              <w:jc w:val="center"/>
              <w:rPr>
                <w:sz w:val="20"/>
              </w:rPr>
            </w:pPr>
          </w:p>
        </w:tc>
      </w:tr>
      <w:tr w:rsidR="00D713C9" w:rsidRPr="007536CE" w14:paraId="624A42DA" w14:textId="77777777">
        <w:tc>
          <w:tcPr>
            <w:tcW w:w="2303" w:type="dxa"/>
          </w:tcPr>
          <w:p w14:paraId="73C2DCDE" w14:textId="77777777" w:rsidR="00D713C9" w:rsidRPr="007536CE" w:rsidRDefault="00D713C9" w:rsidP="00D713C9">
            <w:pPr>
              <w:jc w:val="center"/>
              <w:rPr>
                <w:sz w:val="20"/>
              </w:rPr>
            </w:pPr>
            <w:r w:rsidRPr="007536CE">
              <w:rPr>
                <w:sz w:val="20"/>
              </w:rPr>
              <w:t>50</w:t>
            </w:r>
          </w:p>
        </w:tc>
        <w:tc>
          <w:tcPr>
            <w:tcW w:w="2303" w:type="dxa"/>
          </w:tcPr>
          <w:p w14:paraId="15A02E4E" w14:textId="77777777" w:rsidR="00D713C9" w:rsidRPr="007536CE" w:rsidRDefault="00D713C9" w:rsidP="00D713C9">
            <w:pPr>
              <w:jc w:val="center"/>
              <w:rPr>
                <w:sz w:val="20"/>
              </w:rPr>
            </w:pPr>
            <w:r w:rsidRPr="007536CE">
              <w:rPr>
                <w:sz w:val="20"/>
              </w:rPr>
              <w:t>5,67</w:t>
            </w:r>
          </w:p>
        </w:tc>
        <w:tc>
          <w:tcPr>
            <w:tcW w:w="2303" w:type="dxa"/>
          </w:tcPr>
          <w:p w14:paraId="3D1D3157" w14:textId="77777777" w:rsidR="00D713C9" w:rsidRPr="007536CE" w:rsidRDefault="00D713C9" w:rsidP="00D713C9">
            <w:pPr>
              <w:jc w:val="center"/>
              <w:rPr>
                <w:sz w:val="20"/>
              </w:rPr>
            </w:pPr>
            <w:r w:rsidRPr="007536CE">
              <w:rPr>
                <w:sz w:val="20"/>
              </w:rPr>
              <w:t>581,9</w:t>
            </w:r>
          </w:p>
        </w:tc>
        <w:tc>
          <w:tcPr>
            <w:tcW w:w="2303" w:type="dxa"/>
          </w:tcPr>
          <w:p w14:paraId="23FAA9A1" w14:textId="77777777" w:rsidR="00D713C9" w:rsidRPr="007536CE" w:rsidRDefault="00D713C9" w:rsidP="00D713C9">
            <w:pPr>
              <w:jc w:val="center"/>
              <w:rPr>
                <w:sz w:val="20"/>
              </w:rPr>
            </w:pPr>
          </w:p>
        </w:tc>
      </w:tr>
    </w:tbl>
    <w:p w14:paraId="55F39C55" w14:textId="77777777" w:rsidR="00D713C9" w:rsidRPr="00EF6354" w:rsidRDefault="00D713C9" w:rsidP="00D713C9">
      <w:pPr>
        <w:rPr>
          <w:sz w:val="22"/>
          <w:szCs w:val="22"/>
        </w:rPr>
      </w:pPr>
    </w:p>
    <w:p w14:paraId="7DC13B5F" w14:textId="77777777" w:rsidR="00D713C9" w:rsidRPr="00EF6354" w:rsidRDefault="00D713C9" w:rsidP="00D713C9">
      <w:pPr>
        <w:rPr>
          <w:sz w:val="22"/>
          <w:szCs w:val="22"/>
        </w:rPr>
      </w:pPr>
    </w:p>
    <w:p w14:paraId="790FAB30" w14:textId="77777777" w:rsidR="00D713C9" w:rsidRPr="00EF6354"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EF6354">
        <w:rPr>
          <w:sz w:val="22"/>
          <w:szCs w:val="22"/>
        </w:rPr>
        <w:br w:type="page"/>
      </w:r>
      <w:r w:rsidRPr="00EF6354">
        <w:rPr>
          <w:sz w:val="22"/>
          <w:szCs w:val="22"/>
          <w:lang w:val="de-DE"/>
        </w:rPr>
        <w:t>Stoffeigenschaften AMMONIAK, WASSERFREI</w:t>
      </w:r>
    </w:p>
    <w:p w14:paraId="69273E0E" w14:textId="77777777" w:rsidR="00D713C9" w:rsidRPr="00EF6354" w:rsidRDefault="00D713C9" w:rsidP="00D713C9">
      <w:pPr>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7E76A668" w14:textId="77777777">
        <w:tc>
          <w:tcPr>
            <w:tcW w:w="4606" w:type="dxa"/>
          </w:tcPr>
          <w:p w14:paraId="21849566" w14:textId="77777777" w:rsidR="00D713C9" w:rsidRPr="00EF6354" w:rsidRDefault="00D713C9" w:rsidP="00D713C9">
            <w:pPr>
              <w:rPr>
                <w:sz w:val="22"/>
                <w:szCs w:val="22"/>
              </w:rPr>
            </w:pPr>
            <w:r w:rsidRPr="00EF6354">
              <w:rPr>
                <w:sz w:val="22"/>
                <w:szCs w:val="22"/>
              </w:rPr>
              <w:t xml:space="preserve">Name:   </w:t>
            </w:r>
            <w:r w:rsidRPr="00EF6354">
              <w:rPr>
                <w:b/>
                <w:sz w:val="22"/>
                <w:szCs w:val="22"/>
              </w:rPr>
              <w:t>AMMONIAK, WASSERFREI</w:t>
            </w:r>
          </w:p>
        </w:tc>
        <w:tc>
          <w:tcPr>
            <w:tcW w:w="4606" w:type="dxa"/>
          </w:tcPr>
          <w:p w14:paraId="76643C9F" w14:textId="77777777" w:rsidR="00D713C9" w:rsidRPr="00EF6354" w:rsidRDefault="00D713C9" w:rsidP="00D713C9">
            <w:pPr>
              <w:rPr>
                <w:sz w:val="22"/>
                <w:szCs w:val="22"/>
                <w:lang w:val="fr-FR"/>
              </w:rPr>
            </w:pPr>
            <w:r w:rsidRPr="00EF6354">
              <w:rPr>
                <w:sz w:val="22"/>
                <w:szCs w:val="22"/>
                <w:lang w:val="fr-FR"/>
              </w:rPr>
              <w:t>UN-</w:t>
            </w:r>
            <w:proofErr w:type="spellStart"/>
            <w:r w:rsidRPr="00EF6354">
              <w:rPr>
                <w:sz w:val="22"/>
                <w:szCs w:val="22"/>
                <w:lang w:val="fr-FR"/>
              </w:rPr>
              <w:t>Nummer</w:t>
            </w:r>
            <w:proofErr w:type="spellEnd"/>
            <w:r w:rsidRPr="00EF6354">
              <w:rPr>
                <w:sz w:val="22"/>
                <w:szCs w:val="22"/>
                <w:lang w:val="fr-FR"/>
              </w:rPr>
              <w:t xml:space="preserve">:  </w:t>
            </w:r>
            <w:r w:rsidRPr="00EF6354">
              <w:rPr>
                <w:b/>
                <w:sz w:val="22"/>
                <w:szCs w:val="22"/>
                <w:lang w:val="fr-FR"/>
              </w:rPr>
              <w:t>1005</w:t>
            </w:r>
          </w:p>
        </w:tc>
      </w:tr>
      <w:tr w:rsidR="00D713C9" w:rsidRPr="00EF6354" w14:paraId="71F88E9F" w14:textId="77777777">
        <w:tc>
          <w:tcPr>
            <w:tcW w:w="4606" w:type="dxa"/>
          </w:tcPr>
          <w:p w14:paraId="28DACD5B" w14:textId="77777777" w:rsidR="00D713C9" w:rsidRPr="00EF6354" w:rsidRDefault="00D713C9" w:rsidP="00D713C9">
            <w:pPr>
              <w:rPr>
                <w:sz w:val="22"/>
                <w:szCs w:val="22"/>
                <w:lang w:val="fr-FR"/>
              </w:rPr>
            </w:pPr>
            <w:r w:rsidRPr="00EF6354">
              <w:rPr>
                <w:sz w:val="22"/>
                <w:szCs w:val="22"/>
              </w:rPr>
              <w:t>Formel</w:t>
            </w:r>
            <w:r w:rsidRPr="00EF6354">
              <w:rPr>
                <w:sz w:val="22"/>
                <w:szCs w:val="22"/>
                <w:lang w:val="fr-FR"/>
              </w:rPr>
              <w:t xml:space="preserve">:  </w:t>
            </w:r>
            <w:r w:rsidRPr="00EF6354">
              <w:rPr>
                <w:b/>
                <w:sz w:val="22"/>
                <w:szCs w:val="22"/>
                <w:lang w:val="fr-FR"/>
              </w:rPr>
              <w:t>NH</w:t>
            </w:r>
            <w:r w:rsidRPr="00EF6354">
              <w:rPr>
                <w:b/>
                <w:sz w:val="22"/>
                <w:szCs w:val="22"/>
                <w:vertAlign w:val="subscript"/>
                <w:lang w:val="fr-FR"/>
              </w:rPr>
              <w:t>3</w:t>
            </w:r>
          </w:p>
        </w:tc>
        <w:tc>
          <w:tcPr>
            <w:tcW w:w="4606" w:type="dxa"/>
          </w:tcPr>
          <w:p w14:paraId="6D04F359" w14:textId="77777777" w:rsidR="00D713C9" w:rsidRPr="00EF6354" w:rsidRDefault="00D713C9" w:rsidP="00D713C9">
            <w:pPr>
              <w:rPr>
                <w:sz w:val="22"/>
                <w:szCs w:val="22"/>
                <w:lang w:val="fr-FR"/>
              </w:rPr>
            </w:pPr>
          </w:p>
        </w:tc>
      </w:tr>
      <w:tr w:rsidR="00D713C9" w:rsidRPr="00EF6354" w14:paraId="7EB6DECB" w14:textId="77777777">
        <w:tc>
          <w:tcPr>
            <w:tcW w:w="4606" w:type="dxa"/>
          </w:tcPr>
          <w:p w14:paraId="67845C2D"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- 33 </w:t>
            </w:r>
            <w:r w:rsidRPr="00EF6354">
              <w:rPr>
                <w:b/>
                <w:sz w:val="22"/>
                <w:szCs w:val="22"/>
              </w:rPr>
              <w:sym w:font="Symbol" w:char="F0B0"/>
            </w:r>
            <w:r w:rsidRPr="00EF6354">
              <w:rPr>
                <w:b/>
                <w:sz w:val="22"/>
                <w:szCs w:val="22"/>
              </w:rPr>
              <w:t>C</w:t>
            </w:r>
          </w:p>
        </w:tc>
        <w:tc>
          <w:tcPr>
            <w:tcW w:w="4606" w:type="dxa"/>
          </w:tcPr>
          <w:p w14:paraId="5BD11246" w14:textId="77777777" w:rsidR="00D713C9" w:rsidRPr="00EF6354" w:rsidRDefault="00D713C9" w:rsidP="00D713C9">
            <w:pPr>
              <w:rPr>
                <w:sz w:val="22"/>
                <w:szCs w:val="22"/>
              </w:rPr>
            </w:pPr>
            <w:r w:rsidRPr="00EF6354">
              <w:rPr>
                <w:sz w:val="22"/>
                <w:szCs w:val="22"/>
              </w:rPr>
              <w:t xml:space="preserve">Molare Masse: </w:t>
            </w:r>
            <w:r w:rsidRPr="00EF6354">
              <w:rPr>
                <w:b/>
                <w:i/>
                <w:sz w:val="22"/>
                <w:szCs w:val="22"/>
              </w:rPr>
              <w:t>M</w:t>
            </w:r>
            <w:r w:rsidRPr="00EF6354">
              <w:rPr>
                <w:b/>
                <w:sz w:val="22"/>
                <w:szCs w:val="22"/>
              </w:rPr>
              <w:t xml:space="preserve"> = 17    (17,032)</w:t>
            </w:r>
          </w:p>
        </w:tc>
      </w:tr>
      <w:tr w:rsidR="00D713C9" w:rsidRPr="00EF6354" w14:paraId="2AC91321" w14:textId="77777777">
        <w:tc>
          <w:tcPr>
            <w:tcW w:w="4606" w:type="dxa"/>
          </w:tcPr>
          <w:p w14:paraId="488E0A01"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0,59</w:t>
            </w:r>
          </w:p>
        </w:tc>
        <w:tc>
          <w:tcPr>
            <w:tcW w:w="4606" w:type="dxa"/>
          </w:tcPr>
          <w:p w14:paraId="0C22B6BC" w14:textId="77777777" w:rsidR="00D713C9" w:rsidRPr="00EF6354" w:rsidRDefault="00D713C9" w:rsidP="00D713C9">
            <w:pPr>
              <w:rPr>
                <w:sz w:val="22"/>
                <w:szCs w:val="22"/>
              </w:rPr>
            </w:pPr>
          </w:p>
        </w:tc>
      </w:tr>
      <w:tr w:rsidR="009F475C" w:rsidRPr="009078E7" w14:paraId="4A1CDE2C" w14:textId="77777777">
        <w:tc>
          <w:tcPr>
            <w:tcW w:w="9212" w:type="dxa"/>
            <w:gridSpan w:val="2"/>
          </w:tcPr>
          <w:p w14:paraId="7EEFA1BD"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–15,4 – 33,6</w:t>
            </w:r>
          </w:p>
        </w:tc>
      </w:tr>
      <w:tr w:rsidR="00D713C9" w:rsidRPr="00EF6354" w14:paraId="7038C9A4" w14:textId="77777777">
        <w:tc>
          <w:tcPr>
            <w:tcW w:w="4606" w:type="dxa"/>
          </w:tcPr>
          <w:p w14:paraId="50842A41"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630</w:t>
            </w:r>
            <w:r w:rsidRPr="00EF6354">
              <w:rPr>
                <w:b/>
                <w:sz w:val="22"/>
                <w:szCs w:val="22"/>
              </w:rPr>
              <w:sym w:font="Symbol" w:char="F0B0"/>
            </w:r>
            <w:r w:rsidRPr="00EF6354">
              <w:rPr>
                <w:b/>
                <w:sz w:val="22"/>
                <w:szCs w:val="22"/>
              </w:rPr>
              <w:t>C **</w:t>
            </w:r>
          </w:p>
        </w:tc>
        <w:tc>
          <w:tcPr>
            <w:tcW w:w="4606" w:type="dxa"/>
          </w:tcPr>
          <w:p w14:paraId="7955EB82"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132,4 </w:t>
            </w:r>
            <w:r w:rsidRPr="00EF6354">
              <w:rPr>
                <w:b/>
                <w:sz w:val="22"/>
                <w:szCs w:val="22"/>
              </w:rPr>
              <w:sym w:font="Symbol" w:char="F0B0"/>
            </w:r>
            <w:r w:rsidRPr="00EF6354">
              <w:rPr>
                <w:b/>
                <w:sz w:val="22"/>
                <w:szCs w:val="22"/>
              </w:rPr>
              <w:t>C</w:t>
            </w:r>
          </w:p>
        </w:tc>
      </w:tr>
      <w:tr w:rsidR="00D713C9" w:rsidRPr="00EF6354" w14:paraId="2E1C8C17" w14:textId="77777777">
        <w:tc>
          <w:tcPr>
            <w:tcW w:w="4606" w:type="dxa"/>
          </w:tcPr>
          <w:p w14:paraId="4D9C9CAD" w14:textId="77777777" w:rsidR="00D713C9" w:rsidRPr="00EF6354" w:rsidRDefault="00D713C9" w:rsidP="00D713C9">
            <w:pPr>
              <w:rPr>
                <w:sz w:val="22"/>
                <w:szCs w:val="22"/>
              </w:rPr>
            </w:pPr>
            <w:r w:rsidRPr="00EF6354">
              <w:rPr>
                <w:sz w:val="22"/>
                <w:szCs w:val="22"/>
              </w:rPr>
              <w:t xml:space="preserve">AGW-Wert:   </w:t>
            </w:r>
            <w:r w:rsidRPr="00EF6354">
              <w:rPr>
                <w:b/>
                <w:sz w:val="22"/>
                <w:szCs w:val="22"/>
              </w:rPr>
              <w:t>20 ppm</w:t>
            </w:r>
          </w:p>
        </w:tc>
        <w:tc>
          <w:tcPr>
            <w:tcW w:w="4606" w:type="dxa"/>
          </w:tcPr>
          <w:p w14:paraId="0C337BAE" w14:textId="77777777" w:rsidR="00D713C9" w:rsidRPr="00EF6354" w:rsidRDefault="00D713C9" w:rsidP="00D713C9">
            <w:pPr>
              <w:rPr>
                <w:sz w:val="22"/>
                <w:szCs w:val="22"/>
              </w:rPr>
            </w:pPr>
          </w:p>
        </w:tc>
      </w:tr>
    </w:tbl>
    <w:p w14:paraId="18372BF2" w14:textId="77777777" w:rsidR="00D713C9" w:rsidRPr="00EF6354" w:rsidRDefault="00D713C9" w:rsidP="00D713C9">
      <w:pPr>
        <w:rPr>
          <w:sz w:val="22"/>
          <w:szCs w:val="22"/>
        </w:rPr>
      </w:pPr>
    </w:p>
    <w:p w14:paraId="179D915F" w14:textId="77777777" w:rsidR="00D713C9" w:rsidRPr="00EF6354" w:rsidRDefault="00D713C9" w:rsidP="00D713C9">
      <w:pPr>
        <w:tabs>
          <w:tab w:val="left" w:pos="284"/>
        </w:tabs>
        <w:rPr>
          <w:sz w:val="22"/>
          <w:szCs w:val="22"/>
          <w:lang w:val="de-DE"/>
        </w:rPr>
      </w:pPr>
      <w:r w:rsidRPr="00EF6354">
        <w:rPr>
          <w:b/>
          <w:sz w:val="22"/>
          <w:szCs w:val="22"/>
          <w:lang w:val="de-DE"/>
        </w:rPr>
        <w:t>**</w:t>
      </w:r>
      <w:r w:rsidRPr="00EF6354">
        <w:rPr>
          <w:sz w:val="22"/>
          <w:szCs w:val="22"/>
          <w:lang w:val="de-DE"/>
        </w:rPr>
        <w:tab/>
        <w:t xml:space="preserve">Ab 450 </w:t>
      </w:r>
      <w:r w:rsidRPr="00EF6354">
        <w:rPr>
          <w:sz w:val="22"/>
          <w:szCs w:val="22"/>
        </w:rPr>
        <w:sym w:font="Symbol" w:char="F0B0"/>
      </w:r>
      <w:r w:rsidRPr="00EF6354">
        <w:rPr>
          <w:sz w:val="22"/>
          <w:szCs w:val="22"/>
          <w:lang w:val="de-DE"/>
        </w:rPr>
        <w:t>C beginnt Zersetzung unter Bildung von leichtbrennbarem Wasserstoff(gas).</w:t>
      </w:r>
    </w:p>
    <w:p w14:paraId="12DEB4AB" w14:textId="77777777" w:rsidR="00D713C9" w:rsidRPr="00EF6354" w:rsidRDefault="00D713C9" w:rsidP="00D713C9">
      <w:pPr>
        <w:rPr>
          <w:sz w:val="22"/>
          <w:szCs w:val="22"/>
          <w:lang w:val="de-DE"/>
        </w:rPr>
      </w:pPr>
    </w:p>
    <w:p w14:paraId="04C5BEB8" w14:textId="77777777" w:rsidR="00D713C9" w:rsidRPr="00EF6354" w:rsidRDefault="00D713C9" w:rsidP="00D713C9">
      <w:pPr>
        <w:rPr>
          <w:sz w:val="22"/>
          <w:szCs w:val="22"/>
          <w:lang w:val="de-DE"/>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7536CE" w14:paraId="71E5F49D" w14:textId="77777777">
        <w:tc>
          <w:tcPr>
            <w:tcW w:w="9212" w:type="dxa"/>
            <w:gridSpan w:val="4"/>
          </w:tcPr>
          <w:p w14:paraId="31324DF8" w14:textId="77777777" w:rsidR="00D713C9" w:rsidRPr="007536CE" w:rsidRDefault="00D713C9" w:rsidP="00D713C9">
            <w:pPr>
              <w:jc w:val="center"/>
              <w:rPr>
                <w:sz w:val="20"/>
              </w:rPr>
            </w:pPr>
            <w:r w:rsidRPr="007536CE">
              <w:rPr>
                <w:sz w:val="20"/>
              </w:rPr>
              <w:t>Dampf/Flüssigkeit Gleichgewichte</w:t>
            </w:r>
          </w:p>
        </w:tc>
      </w:tr>
      <w:tr w:rsidR="00D713C9" w:rsidRPr="007536CE" w14:paraId="6D6DEFED" w14:textId="77777777">
        <w:tc>
          <w:tcPr>
            <w:tcW w:w="2303" w:type="dxa"/>
            <w:tcBorders>
              <w:top w:val="nil"/>
              <w:bottom w:val="nil"/>
            </w:tcBorders>
          </w:tcPr>
          <w:p w14:paraId="1DE61CDB" w14:textId="77777777" w:rsidR="00D713C9" w:rsidRPr="007536CE" w:rsidRDefault="00D713C9" w:rsidP="00D713C9">
            <w:pPr>
              <w:jc w:val="center"/>
              <w:rPr>
                <w:sz w:val="20"/>
              </w:rPr>
            </w:pPr>
            <w:r w:rsidRPr="007536CE">
              <w:rPr>
                <w:b/>
                <w:i/>
                <w:sz w:val="20"/>
              </w:rPr>
              <w:t xml:space="preserve">t </w:t>
            </w:r>
            <w:r w:rsidRPr="007536CE">
              <w:rPr>
                <w:b/>
                <w:sz w:val="20"/>
              </w:rPr>
              <w:t>[</w:t>
            </w:r>
            <w:r w:rsidRPr="007536CE">
              <w:rPr>
                <w:b/>
                <w:sz w:val="20"/>
              </w:rPr>
              <w:sym w:font="Symbol" w:char="F0B0"/>
            </w:r>
            <w:r w:rsidRPr="007536CE">
              <w:rPr>
                <w:b/>
                <w:sz w:val="20"/>
              </w:rPr>
              <w:t>C]</w:t>
            </w:r>
          </w:p>
        </w:tc>
        <w:tc>
          <w:tcPr>
            <w:tcW w:w="2303" w:type="dxa"/>
            <w:tcBorders>
              <w:top w:val="nil"/>
              <w:bottom w:val="nil"/>
            </w:tcBorders>
          </w:tcPr>
          <w:p w14:paraId="1FEDADBD" w14:textId="77777777" w:rsidR="00D713C9" w:rsidRPr="007536CE" w:rsidRDefault="00D713C9" w:rsidP="00D713C9">
            <w:pPr>
              <w:jc w:val="center"/>
              <w:rPr>
                <w:sz w:val="20"/>
              </w:rPr>
            </w:pPr>
            <w:r w:rsidRPr="007536CE">
              <w:rPr>
                <w:b/>
                <w:i/>
                <w:sz w:val="20"/>
              </w:rPr>
              <w:t>p</w:t>
            </w:r>
            <w:r w:rsidRPr="007536CE">
              <w:rPr>
                <w:b/>
                <w:i/>
                <w:sz w:val="20"/>
                <w:vertAlign w:val="subscript"/>
              </w:rPr>
              <w:t xml:space="preserve"> </w:t>
            </w:r>
            <w:r w:rsidRPr="007536CE">
              <w:rPr>
                <w:b/>
                <w:sz w:val="20"/>
                <w:vertAlign w:val="subscript"/>
              </w:rPr>
              <w:t>max</w:t>
            </w:r>
            <w:r w:rsidRPr="007536CE">
              <w:rPr>
                <w:b/>
                <w:sz w:val="20"/>
              </w:rPr>
              <w:t xml:space="preserve"> [bar]</w:t>
            </w:r>
          </w:p>
        </w:tc>
        <w:tc>
          <w:tcPr>
            <w:tcW w:w="2303" w:type="dxa"/>
            <w:tcBorders>
              <w:top w:val="nil"/>
              <w:bottom w:val="nil"/>
            </w:tcBorders>
          </w:tcPr>
          <w:p w14:paraId="7C2EFDA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L</w:t>
            </w:r>
            <w:r w:rsidRPr="007536CE">
              <w:rPr>
                <w:b/>
                <w:sz w:val="20"/>
              </w:rPr>
              <w:t xml:space="preserve"> [kg/m</w:t>
            </w:r>
            <w:r w:rsidRPr="007536CE">
              <w:rPr>
                <w:b/>
                <w:sz w:val="20"/>
                <w:vertAlign w:val="superscript"/>
              </w:rPr>
              <w:t>3</w:t>
            </w:r>
            <w:r w:rsidRPr="007536CE">
              <w:rPr>
                <w:b/>
                <w:sz w:val="20"/>
              </w:rPr>
              <w:t>]</w:t>
            </w:r>
          </w:p>
        </w:tc>
        <w:tc>
          <w:tcPr>
            <w:tcW w:w="2303" w:type="dxa"/>
            <w:tcBorders>
              <w:top w:val="nil"/>
              <w:bottom w:val="nil"/>
            </w:tcBorders>
          </w:tcPr>
          <w:p w14:paraId="31C4FEC1" w14:textId="77777777" w:rsidR="00D713C9" w:rsidRPr="007536CE" w:rsidRDefault="00D713C9" w:rsidP="00D713C9">
            <w:pPr>
              <w:jc w:val="center"/>
              <w:rPr>
                <w:sz w:val="20"/>
              </w:rPr>
            </w:pPr>
            <w:r w:rsidRPr="007536CE">
              <w:rPr>
                <w:b/>
                <w:sz w:val="20"/>
              </w:rPr>
              <w:sym w:font="Symbol" w:char="F072"/>
            </w:r>
            <w:r w:rsidRPr="007536CE">
              <w:rPr>
                <w:b/>
                <w:sz w:val="20"/>
                <w:vertAlign w:val="subscript"/>
              </w:rPr>
              <w:t xml:space="preserve">G </w:t>
            </w:r>
            <w:r w:rsidRPr="007536CE">
              <w:rPr>
                <w:b/>
                <w:sz w:val="20"/>
              </w:rPr>
              <w:t>[kg/m</w:t>
            </w:r>
            <w:r w:rsidRPr="007536CE">
              <w:rPr>
                <w:b/>
                <w:sz w:val="20"/>
                <w:vertAlign w:val="superscript"/>
              </w:rPr>
              <w:t>3</w:t>
            </w:r>
            <w:r w:rsidRPr="007536CE">
              <w:rPr>
                <w:b/>
                <w:sz w:val="20"/>
              </w:rPr>
              <w:t>]</w:t>
            </w:r>
          </w:p>
        </w:tc>
      </w:tr>
      <w:tr w:rsidR="00D713C9" w:rsidRPr="007536CE" w14:paraId="4B7676F6" w14:textId="77777777">
        <w:tc>
          <w:tcPr>
            <w:tcW w:w="2303" w:type="dxa"/>
            <w:tcBorders>
              <w:top w:val="single" w:sz="12" w:space="0" w:color="auto"/>
            </w:tcBorders>
          </w:tcPr>
          <w:p w14:paraId="2D9A51AF" w14:textId="77777777" w:rsidR="00D713C9" w:rsidRPr="007536CE" w:rsidRDefault="00D713C9" w:rsidP="00D713C9">
            <w:pPr>
              <w:jc w:val="center"/>
              <w:rPr>
                <w:sz w:val="20"/>
              </w:rPr>
            </w:pPr>
            <w:r w:rsidRPr="007536CE">
              <w:rPr>
                <w:sz w:val="20"/>
              </w:rPr>
              <w:t>- 35</w:t>
            </w:r>
          </w:p>
        </w:tc>
        <w:tc>
          <w:tcPr>
            <w:tcW w:w="2303" w:type="dxa"/>
            <w:tcBorders>
              <w:top w:val="single" w:sz="12" w:space="0" w:color="auto"/>
            </w:tcBorders>
          </w:tcPr>
          <w:p w14:paraId="143C6059" w14:textId="77777777" w:rsidR="00D713C9" w:rsidRPr="007536CE" w:rsidRDefault="00D713C9" w:rsidP="00D713C9">
            <w:pPr>
              <w:jc w:val="center"/>
              <w:rPr>
                <w:sz w:val="20"/>
              </w:rPr>
            </w:pPr>
            <w:r w:rsidRPr="007536CE">
              <w:rPr>
                <w:sz w:val="20"/>
              </w:rPr>
              <w:t>0,93</w:t>
            </w:r>
          </w:p>
        </w:tc>
        <w:tc>
          <w:tcPr>
            <w:tcW w:w="2303" w:type="dxa"/>
            <w:tcBorders>
              <w:top w:val="single" w:sz="12" w:space="0" w:color="auto"/>
            </w:tcBorders>
          </w:tcPr>
          <w:p w14:paraId="6B48EB87" w14:textId="77777777" w:rsidR="00D713C9" w:rsidRPr="007536CE" w:rsidRDefault="00D713C9" w:rsidP="00D713C9">
            <w:pPr>
              <w:jc w:val="center"/>
              <w:rPr>
                <w:sz w:val="20"/>
              </w:rPr>
            </w:pPr>
            <w:r w:rsidRPr="007536CE">
              <w:rPr>
                <w:sz w:val="20"/>
              </w:rPr>
              <w:t>684,6</w:t>
            </w:r>
          </w:p>
        </w:tc>
        <w:tc>
          <w:tcPr>
            <w:tcW w:w="2303" w:type="dxa"/>
            <w:tcBorders>
              <w:top w:val="single" w:sz="12" w:space="0" w:color="auto"/>
            </w:tcBorders>
          </w:tcPr>
          <w:p w14:paraId="678098E5" w14:textId="77777777" w:rsidR="00D713C9" w:rsidRPr="007536CE" w:rsidRDefault="00D713C9" w:rsidP="00D713C9">
            <w:pPr>
              <w:jc w:val="center"/>
              <w:rPr>
                <w:sz w:val="20"/>
              </w:rPr>
            </w:pPr>
          </w:p>
        </w:tc>
      </w:tr>
      <w:tr w:rsidR="00D713C9" w:rsidRPr="007536CE" w14:paraId="3C610886" w14:textId="77777777">
        <w:tc>
          <w:tcPr>
            <w:tcW w:w="2303" w:type="dxa"/>
            <w:tcBorders>
              <w:top w:val="nil"/>
            </w:tcBorders>
          </w:tcPr>
          <w:p w14:paraId="1ABE992E" w14:textId="77777777" w:rsidR="00D713C9" w:rsidRPr="007536CE" w:rsidRDefault="00D713C9" w:rsidP="00D713C9">
            <w:pPr>
              <w:jc w:val="center"/>
              <w:rPr>
                <w:sz w:val="20"/>
              </w:rPr>
            </w:pPr>
            <w:r w:rsidRPr="007536CE">
              <w:rPr>
                <w:sz w:val="20"/>
              </w:rPr>
              <w:t>- 30</w:t>
            </w:r>
          </w:p>
        </w:tc>
        <w:tc>
          <w:tcPr>
            <w:tcW w:w="2303" w:type="dxa"/>
            <w:tcBorders>
              <w:top w:val="nil"/>
            </w:tcBorders>
          </w:tcPr>
          <w:p w14:paraId="1D073D13" w14:textId="77777777" w:rsidR="00D713C9" w:rsidRPr="007536CE" w:rsidRDefault="00D713C9" w:rsidP="00D713C9">
            <w:pPr>
              <w:jc w:val="center"/>
              <w:rPr>
                <w:sz w:val="20"/>
              </w:rPr>
            </w:pPr>
            <w:r w:rsidRPr="007536CE">
              <w:rPr>
                <w:sz w:val="20"/>
              </w:rPr>
              <w:t>1,19</w:t>
            </w:r>
          </w:p>
        </w:tc>
        <w:tc>
          <w:tcPr>
            <w:tcW w:w="2303" w:type="dxa"/>
            <w:tcBorders>
              <w:top w:val="nil"/>
            </w:tcBorders>
          </w:tcPr>
          <w:p w14:paraId="39BEC0B1" w14:textId="77777777" w:rsidR="00D713C9" w:rsidRPr="007536CE" w:rsidRDefault="00D713C9" w:rsidP="00D713C9">
            <w:pPr>
              <w:jc w:val="center"/>
              <w:rPr>
                <w:sz w:val="20"/>
              </w:rPr>
            </w:pPr>
            <w:r w:rsidRPr="007536CE">
              <w:rPr>
                <w:sz w:val="20"/>
              </w:rPr>
              <w:t>678,2</w:t>
            </w:r>
          </w:p>
        </w:tc>
        <w:tc>
          <w:tcPr>
            <w:tcW w:w="2303" w:type="dxa"/>
            <w:tcBorders>
              <w:top w:val="nil"/>
            </w:tcBorders>
          </w:tcPr>
          <w:p w14:paraId="65F32861" w14:textId="77777777" w:rsidR="00D713C9" w:rsidRPr="007536CE" w:rsidRDefault="00D713C9" w:rsidP="00D713C9">
            <w:pPr>
              <w:jc w:val="center"/>
              <w:rPr>
                <w:sz w:val="20"/>
              </w:rPr>
            </w:pPr>
          </w:p>
        </w:tc>
      </w:tr>
      <w:tr w:rsidR="00D713C9" w:rsidRPr="007536CE" w14:paraId="704CFCC0" w14:textId="77777777">
        <w:tc>
          <w:tcPr>
            <w:tcW w:w="2303" w:type="dxa"/>
          </w:tcPr>
          <w:p w14:paraId="7190DD1C" w14:textId="77777777" w:rsidR="00D713C9" w:rsidRPr="007536CE" w:rsidRDefault="00D713C9" w:rsidP="00D713C9">
            <w:pPr>
              <w:jc w:val="center"/>
              <w:rPr>
                <w:sz w:val="20"/>
              </w:rPr>
            </w:pPr>
            <w:r w:rsidRPr="007536CE">
              <w:rPr>
                <w:sz w:val="20"/>
              </w:rPr>
              <w:t>- 25</w:t>
            </w:r>
          </w:p>
        </w:tc>
        <w:tc>
          <w:tcPr>
            <w:tcW w:w="2303" w:type="dxa"/>
          </w:tcPr>
          <w:p w14:paraId="5D7F729B" w14:textId="77777777" w:rsidR="00D713C9" w:rsidRPr="007536CE" w:rsidRDefault="00D713C9" w:rsidP="00D713C9">
            <w:pPr>
              <w:jc w:val="center"/>
              <w:rPr>
                <w:sz w:val="20"/>
              </w:rPr>
            </w:pPr>
            <w:r w:rsidRPr="007536CE">
              <w:rPr>
                <w:sz w:val="20"/>
              </w:rPr>
              <w:t>1,51</w:t>
            </w:r>
          </w:p>
        </w:tc>
        <w:tc>
          <w:tcPr>
            <w:tcW w:w="2303" w:type="dxa"/>
          </w:tcPr>
          <w:p w14:paraId="7D5C92AD" w14:textId="77777777" w:rsidR="00D713C9" w:rsidRPr="007536CE" w:rsidRDefault="00D713C9" w:rsidP="00D713C9">
            <w:pPr>
              <w:jc w:val="center"/>
              <w:rPr>
                <w:sz w:val="20"/>
              </w:rPr>
            </w:pPr>
            <w:r w:rsidRPr="007536CE">
              <w:rPr>
                <w:sz w:val="20"/>
              </w:rPr>
              <w:t>671,8</w:t>
            </w:r>
          </w:p>
        </w:tc>
        <w:tc>
          <w:tcPr>
            <w:tcW w:w="2303" w:type="dxa"/>
          </w:tcPr>
          <w:p w14:paraId="6373E60A" w14:textId="77777777" w:rsidR="00D713C9" w:rsidRPr="007536CE" w:rsidRDefault="00D713C9" w:rsidP="00D713C9">
            <w:pPr>
              <w:jc w:val="center"/>
              <w:rPr>
                <w:sz w:val="20"/>
              </w:rPr>
            </w:pPr>
          </w:p>
        </w:tc>
      </w:tr>
      <w:tr w:rsidR="00D713C9" w:rsidRPr="007536CE" w14:paraId="2D3B5574" w14:textId="77777777">
        <w:tc>
          <w:tcPr>
            <w:tcW w:w="2303" w:type="dxa"/>
          </w:tcPr>
          <w:p w14:paraId="548939E6" w14:textId="77777777" w:rsidR="00D713C9" w:rsidRPr="007536CE" w:rsidRDefault="00D713C9" w:rsidP="00D713C9">
            <w:pPr>
              <w:jc w:val="center"/>
              <w:rPr>
                <w:sz w:val="20"/>
              </w:rPr>
            </w:pPr>
            <w:r w:rsidRPr="007536CE">
              <w:rPr>
                <w:sz w:val="20"/>
              </w:rPr>
              <w:t>- 20</w:t>
            </w:r>
          </w:p>
        </w:tc>
        <w:tc>
          <w:tcPr>
            <w:tcW w:w="2303" w:type="dxa"/>
          </w:tcPr>
          <w:p w14:paraId="2F7F18D4" w14:textId="77777777" w:rsidR="00D713C9" w:rsidRPr="007536CE" w:rsidRDefault="00D713C9" w:rsidP="00D713C9">
            <w:pPr>
              <w:jc w:val="center"/>
              <w:rPr>
                <w:sz w:val="20"/>
              </w:rPr>
            </w:pPr>
            <w:r w:rsidRPr="007536CE">
              <w:rPr>
                <w:sz w:val="20"/>
              </w:rPr>
              <w:t>1,89</w:t>
            </w:r>
          </w:p>
        </w:tc>
        <w:tc>
          <w:tcPr>
            <w:tcW w:w="2303" w:type="dxa"/>
          </w:tcPr>
          <w:p w14:paraId="39E8428D" w14:textId="77777777" w:rsidR="00D713C9" w:rsidRPr="007536CE" w:rsidRDefault="00D713C9" w:rsidP="00D713C9">
            <w:pPr>
              <w:jc w:val="center"/>
              <w:rPr>
                <w:sz w:val="20"/>
              </w:rPr>
            </w:pPr>
            <w:r w:rsidRPr="007536CE">
              <w:rPr>
                <w:sz w:val="20"/>
              </w:rPr>
              <w:t>665,2</w:t>
            </w:r>
          </w:p>
        </w:tc>
        <w:tc>
          <w:tcPr>
            <w:tcW w:w="2303" w:type="dxa"/>
          </w:tcPr>
          <w:p w14:paraId="1E4DE448" w14:textId="77777777" w:rsidR="00D713C9" w:rsidRPr="007536CE" w:rsidRDefault="00D713C9" w:rsidP="00D713C9">
            <w:pPr>
              <w:jc w:val="center"/>
              <w:rPr>
                <w:sz w:val="20"/>
              </w:rPr>
            </w:pPr>
          </w:p>
        </w:tc>
      </w:tr>
      <w:tr w:rsidR="00D713C9" w:rsidRPr="007536CE" w14:paraId="57B4D435" w14:textId="77777777">
        <w:tc>
          <w:tcPr>
            <w:tcW w:w="2303" w:type="dxa"/>
          </w:tcPr>
          <w:p w14:paraId="584A1EED" w14:textId="77777777" w:rsidR="00D713C9" w:rsidRPr="007536CE" w:rsidRDefault="00D713C9" w:rsidP="00D713C9">
            <w:pPr>
              <w:jc w:val="center"/>
              <w:rPr>
                <w:sz w:val="20"/>
              </w:rPr>
            </w:pPr>
            <w:r w:rsidRPr="007536CE">
              <w:rPr>
                <w:sz w:val="20"/>
              </w:rPr>
              <w:t>- 15</w:t>
            </w:r>
          </w:p>
        </w:tc>
        <w:tc>
          <w:tcPr>
            <w:tcW w:w="2303" w:type="dxa"/>
          </w:tcPr>
          <w:p w14:paraId="2E91577F" w14:textId="77777777" w:rsidR="00D713C9" w:rsidRPr="007536CE" w:rsidRDefault="00D713C9" w:rsidP="00D713C9">
            <w:pPr>
              <w:jc w:val="center"/>
              <w:rPr>
                <w:sz w:val="20"/>
              </w:rPr>
            </w:pPr>
            <w:r w:rsidRPr="007536CE">
              <w:rPr>
                <w:sz w:val="20"/>
              </w:rPr>
              <w:t>2,35</w:t>
            </w:r>
          </w:p>
        </w:tc>
        <w:tc>
          <w:tcPr>
            <w:tcW w:w="2303" w:type="dxa"/>
          </w:tcPr>
          <w:p w14:paraId="18D65E1C" w14:textId="77777777" w:rsidR="00D713C9" w:rsidRPr="007536CE" w:rsidRDefault="00D713C9" w:rsidP="00D713C9">
            <w:pPr>
              <w:jc w:val="center"/>
              <w:rPr>
                <w:sz w:val="20"/>
              </w:rPr>
            </w:pPr>
            <w:r w:rsidRPr="007536CE">
              <w:rPr>
                <w:sz w:val="20"/>
              </w:rPr>
              <w:t>658,6</w:t>
            </w:r>
          </w:p>
        </w:tc>
        <w:tc>
          <w:tcPr>
            <w:tcW w:w="2303" w:type="dxa"/>
          </w:tcPr>
          <w:p w14:paraId="72E509C6" w14:textId="77777777" w:rsidR="00D713C9" w:rsidRPr="007536CE" w:rsidRDefault="00D713C9" w:rsidP="00D713C9">
            <w:pPr>
              <w:jc w:val="center"/>
              <w:rPr>
                <w:sz w:val="20"/>
              </w:rPr>
            </w:pPr>
          </w:p>
        </w:tc>
      </w:tr>
      <w:tr w:rsidR="00D713C9" w:rsidRPr="007536CE" w14:paraId="54801EF7" w14:textId="77777777">
        <w:tc>
          <w:tcPr>
            <w:tcW w:w="2303" w:type="dxa"/>
          </w:tcPr>
          <w:p w14:paraId="4F3DE904" w14:textId="77777777" w:rsidR="00D713C9" w:rsidRPr="007536CE" w:rsidRDefault="00D713C9" w:rsidP="00D713C9">
            <w:pPr>
              <w:jc w:val="center"/>
              <w:rPr>
                <w:sz w:val="20"/>
              </w:rPr>
            </w:pPr>
            <w:r w:rsidRPr="007536CE">
              <w:rPr>
                <w:sz w:val="20"/>
              </w:rPr>
              <w:t>- 10</w:t>
            </w:r>
          </w:p>
        </w:tc>
        <w:tc>
          <w:tcPr>
            <w:tcW w:w="2303" w:type="dxa"/>
          </w:tcPr>
          <w:p w14:paraId="152130A6" w14:textId="77777777" w:rsidR="00D713C9" w:rsidRPr="007536CE" w:rsidRDefault="00D713C9" w:rsidP="00D713C9">
            <w:pPr>
              <w:jc w:val="center"/>
              <w:rPr>
                <w:sz w:val="20"/>
              </w:rPr>
            </w:pPr>
            <w:r w:rsidRPr="007536CE">
              <w:rPr>
                <w:sz w:val="20"/>
              </w:rPr>
              <w:t>2,89</w:t>
            </w:r>
          </w:p>
        </w:tc>
        <w:tc>
          <w:tcPr>
            <w:tcW w:w="2303" w:type="dxa"/>
          </w:tcPr>
          <w:p w14:paraId="3553FCE3" w14:textId="77777777" w:rsidR="00D713C9" w:rsidRPr="007536CE" w:rsidRDefault="00D713C9" w:rsidP="00D713C9">
            <w:pPr>
              <w:jc w:val="center"/>
              <w:rPr>
                <w:sz w:val="20"/>
              </w:rPr>
            </w:pPr>
            <w:r w:rsidRPr="007536CE">
              <w:rPr>
                <w:sz w:val="20"/>
              </w:rPr>
              <w:t>651,9</w:t>
            </w:r>
          </w:p>
        </w:tc>
        <w:tc>
          <w:tcPr>
            <w:tcW w:w="2303" w:type="dxa"/>
          </w:tcPr>
          <w:p w14:paraId="72196D39" w14:textId="77777777" w:rsidR="00D713C9" w:rsidRPr="007536CE" w:rsidRDefault="00D713C9" w:rsidP="00D713C9">
            <w:pPr>
              <w:jc w:val="center"/>
              <w:rPr>
                <w:sz w:val="20"/>
              </w:rPr>
            </w:pPr>
          </w:p>
        </w:tc>
      </w:tr>
      <w:tr w:rsidR="00D713C9" w:rsidRPr="007536CE" w14:paraId="1FFDE742" w14:textId="77777777">
        <w:tc>
          <w:tcPr>
            <w:tcW w:w="2303" w:type="dxa"/>
          </w:tcPr>
          <w:p w14:paraId="5230BBED" w14:textId="77777777" w:rsidR="00D713C9" w:rsidRPr="007536CE" w:rsidRDefault="00D713C9" w:rsidP="00D713C9">
            <w:pPr>
              <w:jc w:val="center"/>
              <w:rPr>
                <w:sz w:val="20"/>
              </w:rPr>
            </w:pPr>
            <w:r w:rsidRPr="007536CE">
              <w:rPr>
                <w:sz w:val="20"/>
              </w:rPr>
              <w:t>- 5</w:t>
            </w:r>
          </w:p>
        </w:tc>
        <w:tc>
          <w:tcPr>
            <w:tcW w:w="2303" w:type="dxa"/>
          </w:tcPr>
          <w:p w14:paraId="32A656E7" w14:textId="77777777" w:rsidR="00D713C9" w:rsidRPr="007536CE" w:rsidRDefault="00D713C9" w:rsidP="00D713C9">
            <w:pPr>
              <w:jc w:val="center"/>
              <w:rPr>
                <w:sz w:val="20"/>
              </w:rPr>
            </w:pPr>
            <w:r w:rsidRPr="007536CE">
              <w:rPr>
                <w:sz w:val="20"/>
              </w:rPr>
              <w:t>3,52</w:t>
            </w:r>
          </w:p>
        </w:tc>
        <w:tc>
          <w:tcPr>
            <w:tcW w:w="2303" w:type="dxa"/>
          </w:tcPr>
          <w:p w14:paraId="3260B3A9" w14:textId="77777777" w:rsidR="00D713C9" w:rsidRPr="007536CE" w:rsidRDefault="00D713C9" w:rsidP="00D713C9">
            <w:pPr>
              <w:jc w:val="center"/>
              <w:rPr>
                <w:sz w:val="20"/>
              </w:rPr>
            </w:pPr>
            <w:r w:rsidRPr="007536CE">
              <w:rPr>
                <w:sz w:val="20"/>
              </w:rPr>
              <w:t>645,0</w:t>
            </w:r>
          </w:p>
        </w:tc>
        <w:tc>
          <w:tcPr>
            <w:tcW w:w="2303" w:type="dxa"/>
          </w:tcPr>
          <w:p w14:paraId="42D928C5" w14:textId="77777777" w:rsidR="00D713C9" w:rsidRPr="007536CE" w:rsidRDefault="00D713C9" w:rsidP="00D713C9">
            <w:pPr>
              <w:jc w:val="center"/>
              <w:rPr>
                <w:sz w:val="20"/>
              </w:rPr>
            </w:pPr>
          </w:p>
        </w:tc>
      </w:tr>
      <w:tr w:rsidR="00D713C9" w:rsidRPr="007536CE" w14:paraId="113F0A7A" w14:textId="77777777">
        <w:tc>
          <w:tcPr>
            <w:tcW w:w="2303" w:type="dxa"/>
          </w:tcPr>
          <w:p w14:paraId="6A9D92B6" w14:textId="77777777" w:rsidR="00D713C9" w:rsidRPr="007536CE" w:rsidRDefault="00D713C9" w:rsidP="00D713C9">
            <w:pPr>
              <w:jc w:val="center"/>
              <w:rPr>
                <w:sz w:val="20"/>
              </w:rPr>
            </w:pPr>
            <w:r w:rsidRPr="007536CE">
              <w:rPr>
                <w:sz w:val="20"/>
              </w:rPr>
              <w:t>0</w:t>
            </w:r>
          </w:p>
        </w:tc>
        <w:tc>
          <w:tcPr>
            <w:tcW w:w="2303" w:type="dxa"/>
          </w:tcPr>
          <w:p w14:paraId="3A1231C0" w14:textId="77777777" w:rsidR="00D713C9" w:rsidRPr="007536CE" w:rsidRDefault="00D713C9" w:rsidP="00D713C9">
            <w:pPr>
              <w:jc w:val="center"/>
              <w:rPr>
                <w:sz w:val="20"/>
              </w:rPr>
            </w:pPr>
            <w:r w:rsidRPr="007536CE">
              <w:rPr>
                <w:sz w:val="20"/>
              </w:rPr>
              <w:t>4,26</w:t>
            </w:r>
          </w:p>
        </w:tc>
        <w:tc>
          <w:tcPr>
            <w:tcW w:w="2303" w:type="dxa"/>
          </w:tcPr>
          <w:p w14:paraId="670B6039" w14:textId="77777777" w:rsidR="00D713C9" w:rsidRPr="007536CE" w:rsidRDefault="00D713C9" w:rsidP="00D713C9">
            <w:pPr>
              <w:jc w:val="center"/>
              <w:rPr>
                <w:sz w:val="20"/>
              </w:rPr>
            </w:pPr>
            <w:r w:rsidRPr="007536CE">
              <w:rPr>
                <w:sz w:val="20"/>
              </w:rPr>
              <w:t>638,1</w:t>
            </w:r>
          </w:p>
        </w:tc>
        <w:tc>
          <w:tcPr>
            <w:tcW w:w="2303" w:type="dxa"/>
          </w:tcPr>
          <w:p w14:paraId="3A7763DE" w14:textId="77777777" w:rsidR="00D713C9" w:rsidRPr="007536CE" w:rsidRDefault="00D713C9" w:rsidP="00D713C9">
            <w:pPr>
              <w:jc w:val="center"/>
              <w:rPr>
                <w:sz w:val="20"/>
              </w:rPr>
            </w:pPr>
            <w:r w:rsidRPr="007536CE">
              <w:rPr>
                <w:sz w:val="20"/>
              </w:rPr>
              <w:t>3,4</w:t>
            </w:r>
          </w:p>
        </w:tc>
      </w:tr>
      <w:tr w:rsidR="00D713C9" w:rsidRPr="007536CE" w14:paraId="6DC83A7A" w14:textId="77777777">
        <w:tc>
          <w:tcPr>
            <w:tcW w:w="2303" w:type="dxa"/>
          </w:tcPr>
          <w:p w14:paraId="3A81A118" w14:textId="77777777" w:rsidR="00D713C9" w:rsidRPr="007536CE" w:rsidRDefault="00D713C9" w:rsidP="00D713C9">
            <w:pPr>
              <w:jc w:val="center"/>
              <w:rPr>
                <w:sz w:val="20"/>
              </w:rPr>
            </w:pPr>
            <w:r w:rsidRPr="007536CE">
              <w:rPr>
                <w:sz w:val="20"/>
              </w:rPr>
              <w:t>5</w:t>
            </w:r>
          </w:p>
        </w:tc>
        <w:tc>
          <w:tcPr>
            <w:tcW w:w="2303" w:type="dxa"/>
          </w:tcPr>
          <w:p w14:paraId="1A0DE718" w14:textId="77777777" w:rsidR="00D713C9" w:rsidRPr="007536CE" w:rsidRDefault="00D713C9" w:rsidP="00D713C9">
            <w:pPr>
              <w:jc w:val="center"/>
              <w:rPr>
                <w:sz w:val="20"/>
              </w:rPr>
            </w:pPr>
            <w:r w:rsidRPr="007536CE">
              <w:rPr>
                <w:sz w:val="20"/>
              </w:rPr>
              <w:t>5,12</w:t>
            </w:r>
          </w:p>
        </w:tc>
        <w:tc>
          <w:tcPr>
            <w:tcW w:w="2303" w:type="dxa"/>
          </w:tcPr>
          <w:p w14:paraId="2267413D" w14:textId="77777777" w:rsidR="00D713C9" w:rsidRPr="007536CE" w:rsidRDefault="00D713C9" w:rsidP="00D713C9">
            <w:pPr>
              <w:jc w:val="center"/>
              <w:rPr>
                <w:sz w:val="20"/>
              </w:rPr>
            </w:pPr>
            <w:r w:rsidRPr="007536CE">
              <w:rPr>
                <w:sz w:val="20"/>
              </w:rPr>
              <w:t>631,1</w:t>
            </w:r>
          </w:p>
        </w:tc>
        <w:tc>
          <w:tcPr>
            <w:tcW w:w="2303" w:type="dxa"/>
          </w:tcPr>
          <w:p w14:paraId="6E3E7981" w14:textId="77777777" w:rsidR="00D713C9" w:rsidRPr="007536CE" w:rsidRDefault="00D713C9" w:rsidP="00D713C9">
            <w:pPr>
              <w:jc w:val="center"/>
              <w:rPr>
                <w:sz w:val="20"/>
              </w:rPr>
            </w:pPr>
            <w:r w:rsidRPr="007536CE">
              <w:rPr>
                <w:sz w:val="20"/>
              </w:rPr>
              <w:t>4,1</w:t>
            </w:r>
          </w:p>
        </w:tc>
      </w:tr>
      <w:tr w:rsidR="00D713C9" w:rsidRPr="007536CE" w14:paraId="7591CDC6" w14:textId="77777777">
        <w:tc>
          <w:tcPr>
            <w:tcW w:w="2303" w:type="dxa"/>
          </w:tcPr>
          <w:p w14:paraId="35785AD3" w14:textId="77777777" w:rsidR="00D713C9" w:rsidRPr="007536CE" w:rsidRDefault="00D713C9" w:rsidP="00D713C9">
            <w:pPr>
              <w:jc w:val="center"/>
              <w:rPr>
                <w:sz w:val="20"/>
              </w:rPr>
            </w:pPr>
            <w:r w:rsidRPr="007536CE">
              <w:rPr>
                <w:sz w:val="20"/>
              </w:rPr>
              <w:t>10</w:t>
            </w:r>
          </w:p>
        </w:tc>
        <w:tc>
          <w:tcPr>
            <w:tcW w:w="2303" w:type="dxa"/>
          </w:tcPr>
          <w:p w14:paraId="654117E8" w14:textId="77777777" w:rsidR="00D713C9" w:rsidRPr="007536CE" w:rsidRDefault="00D713C9" w:rsidP="00D713C9">
            <w:pPr>
              <w:jc w:val="center"/>
              <w:rPr>
                <w:sz w:val="20"/>
              </w:rPr>
            </w:pPr>
            <w:r w:rsidRPr="007536CE">
              <w:rPr>
                <w:sz w:val="20"/>
              </w:rPr>
              <w:t>6,10</w:t>
            </w:r>
          </w:p>
        </w:tc>
        <w:tc>
          <w:tcPr>
            <w:tcW w:w="2303" w:type="dxa"/>
          </w:tcPr>
          <w:p w14:paraId="0D3F1586" w14:textId="77777777" w:rsidR="00D713C9" w:rsidRPr="007536CE" w:rsidRDefault="00D713C9" w:rsidP="00D713C9">
            <w:pPr>
              <w:jc w:val="center"/>
              <w:rPr>
                <w:sz w:val="20"/>
              </w:rPr>
            </w:pPr>
            <w:r w:rsidRPr="007536CE">
              <w:rPr>
                <w:sz w:val="20"/>
              </w:rPr>
              <w:t>623,9</w:t>
            </w:r>
          </w:p>
        </w:tc>
        <w:tc>
          <w:tcPr>
            <w:tcW w:w="2303" w:type="dxa"/>
          </w:tcPr>
          <w:p w14:paraId="48295AEB" w14:textId="77777777" w:rsidR="00D713C9" w:rsidRPr="007536CE" w:rsidRDefault="00D713C9" w:rsidP="00D713C9">
            <w:pPr>
              <w:jc w:val="center"/>
              <w:rPr>
                <w:sz w:val="20"/>
              </w:rPr>
            </w:pPr>
            <w:r w:rsidRPr="007536CE">
              <w:rPr>
                <w:sz w:val="20"/>
              </w:rPr>
              <w:t>4,9</w:t>
            </w:r>
          </w:p>
        </w:tc>
      </w:tr>
      <w:tr w:rsidR="00D713C9" w:rsidRPr="007536CE" w14:paraId="7742E9E5" w14:textId="77777777">
        <w:tc>
          <w:tcPr>
            <w:tcW w:w="2303" w:type="dxa"/>
          </w:tcPr>
          <w:p w14:paraId="75900E0D" w14:textId="77777777" w:rsidR="00D713C9" w:rsidRPr="007536CE" w:rsidRDefault="00D713C9" w:rsidP="00D713C9">
            <w:pPr>
              <w:jc w:val="center"/>
              <w:rPr>
                <w:sz w:val="20"/>
              </w:rPr>
            </w:pPr>
            <w:r w:rsidRPr="007536CE">
              <w:rPr>
                <w:sz w:val="20"/>
              </w:rPr>
              <w:t>15</w:t>
            </w:r>
          </w:p>
        </w:tc>
        <w:tc>
          <w:tcPr>
            <w:tcW w:w="2303" w:type="dxa"/>
          </w:tcPr>
          <w:p w14:paraId="327802EF" w14:textId="77777777" w:rsidR="00D713C9" w:rsidRPr="007536CE" w:rsidRDefault="00D713C9" w:rsidP="00D713C9">
            <w:pPr>
              <w:jc w:val="center"/>
              <w:rPr>
                <w:sz w:val="20"/>
              </w:rPr>
            </w:pPr>
            <w:r w:rsidRPr="007536CE">
              <w:rPr>
                <w:sz w:val="20"/>
              </w:rPr>
              <w:t>7,23</w:t>
            </w:r>
          </w:p>
        </w:tc>
        <w:tc>
          <w:tcPr>
            <w:tcW w:w="2303" w:type="dxa"/>
          </w:tcPr>
          <w:p w14:paraId="41154831" w14:textId="77777777" w:rsidR="00D713C9" w:rsidRPr="007536CE" w:rsidRDefault="00D713C9" w:rsidP="00D713C9">
            <w:pPr>
              <w:jc w:val="center"/>
              <w:rPr>
                <w:sz w:val="20"/>
              </w:rPr>
            </w:pPr>
            <w:r w:rsidRPr="007536CE">
              <w:rPr>
                <w:sz w:val="20"/>
              </w:rPr>
              <w:t>616,6</w:t>
            </w:r>
          </w:p>
        </w:tc>
        <w:tc>
          <w:tcPr>
            <w:tcW w:w="2303" w:type="dxa"/>
          </w:tcPr>
          <w:p w14:paraId="687F5092" w14:textId="77777777" w:rsidR="00D713C9" w:rsidRPr="007536CE" w:rsidRDefault="00D713C9" w:rsidP="00D713C9">
            <w:pPr>
              <w:jc w:val="center"/>
              <w:rPr>
                <w:sz w:val="20"/>
              </w:rPr>
            </w:pPr>
            <w:r w:rsidRPr="007536CE">
              <w:rPr>
                <w:sz w:val="20"/>
              </w:rPr>
              <w:t>5,7</w:t>
            </w:r>
          </w:p>
        </w:tc>
      </w:tr>
      <w:tr w:rsidR="00D713C9" w:rsidRPr="007536CE" w14:paraId="6E7D36A5" w14:textId="77777777">
        <w:tc>
          <w:tcPr>
            <w:tcW w:w="2303" w:type="dxa"/>
          </w:tcPr>
          <w:p w14:paraId="5D13F5DE" w14:textId="77777777" w:rsidR="00D713C9" w:rsidRPr="007536CE" w:rsidRDefault="00D713C9" w:rsidP="00D713C9">
            <w:pPr>
              <w:jc w:val="center"/>
              <w:rPr>
                <w:sz w:val="20"/>
              </w:rPr>
            </w:pPr>
            <w:r w:rsidRPr="007536CE">
              <w:rPr>
                <w:sz w:val="20"/>
              </w:rPr>
              <w:t>20</w:t>
            </w:r>
          </w:p>
        </w:tc>
        <w:tc>
          <w:tcPr>
            <w:tcW w:w="2303" w:type="dxa"/>
          </w:tcPr>
          <w:p w14:paraId="61CC3344" w14:textId="77777777" w:rsidR="00D713C9" w:rsidRPr="007536CE" w:rsidRDefault="00D713C9" w:rsidP="00D713C9">
            <w:pPr>
              <w:jc w:val="center"/>
              <w:rPr>
                <w:sz w:val="20"/>
              </w:rPr>
            </w:pPr>
            <w:r w:rsidRPr="007536CE">
              <w:rPr>
                <w:sz w:val="20"/>
              </w:rPr>
              <w:t>8,50</w:t>
            </w:r>
          </w:p>
        </w:tc>
        <w:tc>
          <w:tcPr>
            <w:tcW w:w="2303" w:type="dxa"/>
          </w:tcPr>
          <w:p w14:paraId="71D7ADF0" w14:textId="77777777" w:rsidR="00D713C9" w:rsidRPr="007536CE" w:rsidRDefault="00D713C9" w:rsidP="00D713C9">
            <w:pPr>
              <w:jc w:val="center"/>
              <w:rPr>
                <w:sz w:val="20"/>
              </w:rPr>
            </w:pPr>
            <w:r w:rsidRPr="007536CE">
              <w:rPr>
                <w:sz w:val="20"/>
              </w:rPr>
              <w:t>609,2</w:t>
            </w:r>
          </w:p>
        </w:tc>
        <w:tc>
          <w:tcPr>
            <w:tcW w:w="2303" w:type="dxa"/>
          </w:tcPr>
          <w:p w14:paraId="7A38C226" w14:textId="77777777" w:rsidR="00D713C9" w:rsidRPr="007536CE" w:rsidRDefault="00D713C9" w:rsidP="00D713C9">
            <w:pPr>
              <w:jc w:val="center"/>
              <w:rPr>
                <w:sz w:val="20"/>
              </w:rPr>
            </w:pPr>
            <w:r w:rsidRPr="007536CE">
              <w:rPr>
                <w:sz w:val="20"/>
              </w:rPr>
              <w:t>6,7</w:t>
            </w:r>
          </w:p>
        </w:tc>
      </w:tr>
      <w:tr w:rsidR="00D713C9" w:rsidRPr="007536CE" w14:paraId="31916F25" w14:textId="77777777">
        <w:tc>
          <w:tcPr>
            <w:tcW w:w="2303" w:type="dxa"/>
          </w:tcPr>
          <w:p w14:paraId="54A6481C" w14:textId="77777777" w:rsidR="00D713C9" w:rsidRPr="007536CE" w:rsidRDefault="00D713C9" w:rsidP="00D713C9">
            <w:pPr>
              <w:jc w:val="center"/>
              <w:rPr>
                <w:sz w:val="20"/>
              </w:rPr>
            </w:pPr>
            <w:r w:rsidRPr="007536CE">
              <w:rPr>
                <w:sz w:val="20"/>
              </w:rPr>
              <w:t>25</w:t>
            </w:r>
          </w:p>
        </w:tc>
        <w:tc>
          <w:tcPr>
            <w:tcW w:w="2303" w:type="dxa"/>
          </w:tcPr>
          <w:p w14:paraId="0A2930DE" w14:textId="77777777" w:rsidR="00D713C9" w:rsidRPr="007536CE" w:rsidRDefault="00D713C9" w:rsidP="00D713C9">
            <w:pPr>
              <w:jc w:val="center"/>
              <w:rPr>
                <w:sz w:val="20"/>
              </w:rPr>
            </w:pPr>
            <w:r w:rsidRPr="007536CE">
              <w:rPr>
                <w:sz w:val="20"/>
              </w:rPr>
              <w:t>9,95</w:t>
            </w:r>
          </w:p>
        </w:tc>
        <w:tc>
          <w:tcPr>
            <w:tcW w:w="2303" w:type="dxa"/>
          </w:tcPr>
          <w:p w14:paraId="69446E31" w14:textId="77777777" w:rsidR="00D713C9" w:rsidRPr="007536CE" w:rsidRDefault="00D713C9" w:rsidP="00D713C9">
            <w:pPr>
              <w:jc w:val="center"/>
              <w:rPr>
                <w:sz w:val="20"/>
              </w:rPr>
            </w:pPr>
            <w:r w:rsidRPr="007536CE">
              <w:rPr>
                <w:sz w:val="20"/>
              </w:rPr>
              <w:t>601,6</w:t>
            </w:r>
          </w:p>
        </w:tc>
        <w:tc>
          <w:tcPr>
            <w:tcW w:w="2303" w:type="dxa"/>
          </w:tcPr>
          <w:p w14:paraId="01443AD3" w14:textId="77777777" w:rsidR="00D713C9" w:rsidRPr="007536CE" w:rsidRDefault="00D713C9" w:rsidP="00D713C9">
            <w:pPr>
              <w:jc w:val="center"/>
              <w:rPr>
                <w:sz w:val="20"/>
              </w:rPr>
            </w:pPr>
            <w:r w:rsidRPr="007536CE">
              <w:rPr>
                <w:sz w:val="20"/>
              </w:rPr>
              <w:t>7,8</w:t>
            </w:r>
          </w:p>
        </w:tc>
      </w:tr>
      <w:tr w:rsidR="00D713C9" w:rsidRPr="007536CE" w14:paraId="42E7D5DD" w14:textId="77777777">
        <w:tc>
          <w:tcPr>
            <w:tcW w:w="2303" w:type="dxa"/>
          </w:tcPr>
          <w:p w14:paraId="3361A4A7" w14:textId="77777777" w:rsidR="00D713C9" w:rsidRPr="007536CE" w:rsidRDefault="00D713C9" w:rsidP="00D713C9">
            <w:pPr>
              <w:jc w:val="center"/>
              <w:rPr>
                <w:sz w:val="20"/>
              </w:rPr>
            </w:pPr>
            <w:r w:rsidRPr="007536CE">
              <w:rPr>
                <w:sz w:val="20"/>
              </w:rPr>
              <w:t>30</w:t>
            </w:r>
          </w:p>
        </w:tc>
        <w:tc>
          <w:tcPr>
            <w:tcW w:w="2303" w:type="dxa"/>
          </w:tcPr>
          <w:p w14:paraId="43F66137" w14:textId="77777777" w:rsidR="00D713C9" w:rsidRPr="007536CE" w:rsidRDefault="00D713C9" w:rsidP="00D713C9">
            <w:pPr>
              <w:jc w:val="center"/>
              <w:rPr>
                <w:sz w:val="20"/>
              </w:rPr>
            </w:pPr>
            <w:r w:rsidRPr="007536CE">
              <w:rPr>
                <w:sz w:val="20"/>
              </w:rPr>
              <w:t>11,57</w:t>
            </w:r>
          </w:p>
        </w:tc>
        <w:tc>
          <w:tcPr>
            <w:tcW w:w="2303" w:type="dxa"/>
          </w:tcPr>
          <w:p w14:paraId="5DFC4233" w14:textId="77777777" w:rsidR="00D713C9" w:rsidRPr="007536CE" w:rsidRDefault="00D713C9" w:rsidP="00D713C9">
            <w:pPr>
              <w:jc w:val="center"/>
              <w:rPr>
                <w:sz w:val="20"/>
              </w:rPr>
            </w:pPr>
            <w:r w:rsidRPr="007536CE">
              <w:rPr>
                <w:sz w:val="20"/>
              </w:rPr>
              <w:t>593,9</w:t>
            </w:r>
          </w:p>
        </w:tc>
        <w:tc>
          <w:tcPr>
            <w:tcW w:w="2303" w:type="dxa"/>
          </w:tcPr>
          <w:p w14:paraId="31847E23" w14:textId="77777777" w:rsidR="00D713C9" w:rsidRPr="007536CE" w:rsidRDefault="00D713C9" w:rsidP="00D713C9">
            <w:pPr>
              <w:jc w:val="center"/>
              <w:rPr>
                <w:sz w:val="20"/>
              </w:rPr>
            </w:pPr>
            <w:r w:rsidRPr="007536CE">
              <w:rPr>
                <w:sz w:val="20"/>
              </w:rPr>
              <w:t>9,0</w:t>
            </w:r>
          </w:p>
        </w:tc>
      </w:tr>
      <w:tr w:rsidR="00D713C9" w:rsidRPr="007536CE" w14:paraId="19A2F552" w14:textId="77777777">
        <w:tc>
          <w:tcPr>
            <w:tcW w:w="2303" w:type="dxa"/>
          </w:tcPr>
          <w:p w14:paraId="53044E42" w14:textId="77777777" w:rsidR="00D713C9" w:rsidRPr="007536CE" w:rsidRDefault="00D713C9" w:rsidP="00D713C9">
            <w:pPr>
              <w:jc w:val="center"/>
              <w:rPr>
                <w:sz w:val="20"/>
              </w:rPr>
            </w:pPr>
            <w:r w:rsidRPr="007536CE">
              <w:rPr>
                <w:sz w:val="20"/>
              </w:rPr>
              <w:t>35</w:t>
            </w:r>
          </w:p>
        </w:tc>
        <w:tc>
          <w:tcPr>
            <w:tcW w:w="2303" w:type="dxa"/>
          </w:tcPr>
          <w:p w14:paraId="673B250C" w14:textId="77777777" w:rsidR="00D713C9" w:rsidRPr="007536CE" w:rsidRDefault="00D713C9" w:rsidP="00D713C9">
            <w:pPr>
              <w:jc w:val="center"/>
              <w:rPr>
                <w:sz w:val="20"/>
              </w:rPr>
            </w:pPr>
            <w:r w:rsidRPr="007536CE">
              <w:rPr>
                <w:sz w:val="20"/>
              </w:rPr>
              <w:t>13,39</w:t>
            </w:r>
          </w:p>
        </w:tc>
        <w:tc>
          <w:tcPr>
            <w:tcW w:w="2303" w:type="dxa"/>
          </w:tcPr>
          <w:p w14:paraId="63092CDA" w14:textId="77777777" w:rsidR="00D713C9" w:rsidRPr="007536CE" w:rsidRDefault="00D713C9" w:rsidP="00D713C9">
            <w:pPr>
              <w:jc w:val="center"/>
              <w:rPr>
                <w:sz w:val="20"/>
              </w:rPr>
            </w:pPr>
            <w:r w:rsidRPr="007536CE">
              <w:rPr>
                <w:sz w:val="20"/>
              </w:rPr>
              <w:t>585,9</w:t>
            </w:r>
          </w:p>
        </w:tc>
        <w:tc>
          <w:tcPr>
            <w:tcW w:w="2303" w:type="dxa"/>
          </w:tcPr>
          <w:p w14:paraId="720A8BD2" w14:textId="77777777" w:rsidR="00D713C9" w:rsidRPr="007536CE" w:rsidRDefault="00D713C9" w:rsidP="00D713C9">
            <w:pPr>
              <w:jc w:val="center"/>
              <w:rPr>
                <w:sz w:val="20"/>
              </w:rPr>
            </w:pPr>
          </w:p>
        </w:tc>
      </w:tr>
      <w:tr w:rsidR="00D713C9" w:rsidRPr="007536CE" w14:paraId="490A085E" w14:textId="77777777">
        <w:tc>
          <w:tcPr>
            <w:tcW w:w="2303" w:type="dxa"/>
          </w:tcPr>
          <w:p w14:paraId="1BAA1233" w14:textId="77777777" w:rsidR="00D713C9" w:rsidRPr="007536CE" w:rsidRDefault="00D713C9" w:rsidP="00D713C9">
            <w:pPr>
              <w:jc w:val="center"/>
              <w:rPr>
                <w:sz w:val="20"/>
              </w:rPr>
            </w:pPr>
            <w:r w:rsidRPr="007536CE">
              <w:rPr>
                <w:sz w:val="20"/>
              </w:rPr>
              <w:t>40</w:t>
            </w:r>
          </w:p>
        </w:tc>
        <w:tc>
          <w:tcPr>
            <w:tcW w:w="2303" w:type="dxa"/>
          </w:tcPr>
          <w:p w14:paraId="6688E5F9" w14:textId="77777777" w:rsidR="00D713C9" w:rsidRPr="007536CE" w:rsidRDefault="00D713C9" w:rsidP="00D713C9">
            <w:pPr>
              <w:jc w:val="center"/>
              <w:rPr>
                <w:sz w:val="20"/>
              </w:rPr>
            </w:pPr>
            <w:r w:rsidRPr="007536CE">
              <w:rPr>
                <w:sz w:val="20"/>
              </w:rPr>
              <w:t>15,42</w:t>
            </w:r>
          </w:p>
        </w:tc>
        <w:tc>
          <w:tcPr>
            <w:tcW w:w="2303" w:type="dxa"/>
          </w:tcPr>
          <w:p w14:paraId="2CEB6B2F" w14:textId="77777777" w:rsidR="00D713C9" w:rsidRPr="007536CE" w:rsidRDefault="00D713C9" w:rsidP="00D713C9">
            <w:pPr>
              <w:jc w:val="center"/>
              <w:rPr>
                <w:sz w:val="20"/>
              </w:rPr>
            </w:pPr>
            <w:r w:rsidRPr="007536CE">
              <w:rPr>
                <w:sz w:val="20"/>
              </w:rPr>
              <w:t>577,9</w:t>
            </w:r>
          </w:p>
        </w:tc>
        <w:tc>
          <w:tcPr>
            <w:tcW w:w="2303" w:type="dxa"/>
          </w:tcPr>
          <w:p w14:paraId="5E7BA8DD" w14:textId="77777777" w:rsidR="00D713C9" w:rsidRPr="007536CE" w:rsidRDefault="00D713C9" w:rsidP="00D713C9">
            <w:pPr>
              <w:jc w:val="center"/>
              <w:rPr>
                <w:sz w:val="20"/>
              </w:rPr>
            </w:pPr>
          </w:p>
        </w:tc>
      </w:tr>
      <w:tr w:rsidR="00D713C9" w:rsidRPr="007536CE" w14:paraId="25665257" w14:textId="77777777">
        <w:tc>
          <w:tcPr>
            <w:tcW w:w="2303" w:type="dxa"/>
          </w:tcPr>
          <w:p w14:paraId="20EFCF13" w14:textId="77777777" w:rsidR="00D713C9" w:rsidRPr="007536CE" w:rsidRDefault="00D713C9" w:rsidP="00D713C9">
            <w:pPr>
              <w:jc w:val="center"/>
              <w:rPr>
                <w:sz w:val="20"/>
              </w:rPr>
            </w:pPr>
            <w:r w:rsidRPr="007536CE">
              <w:rPr>
                <w:sz w:val="20"/>
              </w:rPr>
              <w:t>45</w:t>
            </w:r>
          </w:p>
        </w:tc>
        <w:tc>
          <w:tcPr>
            <w:tcW w:w="2303" w:type="dxa"/>
          </w:tcPr>
          <w:p w14:paraId="2AE7C5F9" w14:textId="77777777" w:rsidR="00D713C9" w:rsidRPr="007536CE" w:rsidRDefault="00D713C9" w:rsidP="00D713C9">
            <w:pPr>
              <w:jc w:val="center"/>
              <w:rPr>
                <w:sz w:val="20"/>
              </w:rPr>
            </w:pPr>
            <w:r w:rsidRPr="007536CE">
              <w:rPr>
                <w:sz w:val="20"/>
              </w:rPr>
              <w:t>17,68</w:t>
            </w:r>
          </w:p>
        </w:tc>
        <w:tc>
          <w:tcPr>
            <w:tcW w:w="2303" w:type="dxa"/>
          </w:tcPr>
          <w:p w14:paraId="18A2B288" w14:textId="77777777" w:rsidR="00D713C9" w:rsidRPr="007536CE" w:rsidRDefault="00D713C9" w:rsidP="00D713C9">
            <w:pPr>
              <w:jc w:val="center"/>
              <w:rPr>
                <w:sz w:val="20"/>
              </w:rPr>
            </w:pPr>
            <w:r w:rsidRPr="007536CE">
              <w:rPr>
                <w:sz w:val="20"/>
              </w:rPr>
              <w:t>569,6</w:t>
            </w:r>
          </w:p>
        </w:tc>
        <w:tc>
          <w:tcPr>
            <w:tcW w:w="2303" w:type="dxa"/>
          </w:tcPr>
          <w:p w14:paraId="34A7D36A" w14:textId="77777777" w:rsidR="00D713C9" w:rsidRPr="007536CE" w:rsidRDefault="00D713C9" w:rsidP="00D713C9">
            <w:pPr>
              <w:jc w:val="center"/>
              <w:rPr>
                <w:sz w:val="20"/>
              </w:rPr>
            </w:pPr>
          </w:p>
        </w:tc>
      </w:tr>
      <w:tr w:rsidR="00D713C9" w:rsidRPr="007536CE" w14:paraId="1AEBF6A4" w14:textId="77777777">
        <w:tc>
          <w:tcPr>
            <w:tcW w:w="2303" w:type="dxa"/>
          </w:tcPr>
          <w:p w14:paraId="61719C5C" w14:textId="77777777" w:rsidR="00D713C9" w:rsidRPr="007536CE" w:rsidRDefault="00D713C9" w:rsidP="00D713C9">
            <w:pPr>
              <w:jc w:val="center"/>
              <w:rPr>
                <w:sz w:val="20"/>
              </w:rPr>
            </w:pPr>
            <w:r w:rsidRPr="007536CE">
              <w:rPr>
                <w:sz w:val="20"/>
              </w:rPr>
              <w:t>50</w:t>
            </w:r>
          </w:p>
        </w:tc>
        <w:tc>
          <w:tcPr>
            <w:tcW w:w="2303" w:type="dxa"/>
          </w:tcPr>
          <w:p w14:paraId="5E885D92" w14:textId="77777777" w:rsidR="00D713C9" w:rsidRPr="007536CE" w:rsidRDefault="00D713C9" w:rsidP="00D713C9">
            <w:pPr>
              <w:jc w:val="center"/>
              <w:rPr>
                <w:sz w:val="20"/>
              </w:rPr>
            </w:pPr>
            <w:r w:rsidRPr="007536CE">
              <w:rPr>
                <w:sz w:val="20"/>
              </w:rPr>
              <w:t>20,17</w:t>
            </w:r>
          </w:p>
        </w:tc>
        <w:tc>
          <w:tcPr>
            <w:tcW w:w="2303" w:type="dxa"/>
          </w:tcPr>
          <w:p w14:paraId="307A9650" w14:textId="77777777" w:rsidR="00D713C9" w:rsidRPr="007536CE" w:rsidRDefault="00D713C9" w:rsidP="00D713C9">
            <w:pPr>
              <w:jc w:val="center"/>
              <w:rPr>
                <w:sz w:val="20"/>
              </w:rPr>
            </w:pPr>
            <w:r w:rsidRPr="007536CE">
              <w:rPr>
                <w:sz w:val="20"/>
              </w:rPr>
              <w:t>561,1</w:t>
            </w:r>
          </w:p>
        </w:tc>
        <w:tc>
          <w:tcPr>
            <w:tcW w:w="2303" w:type="dxa"/>
          </w:tcPr>
          <w:p w14:paraId="69E54098" w14:textId="77777777" w:rsidR="00D713C9" w:rsidRPr="007536CE" w:rsidRDefault="00D713C9" w:rsidP="00D713C9">
            <w:pPr>
              <w:jc w:val="center"/>
              <w:rPr>
                <w:sz w:val="20"/>
              </w:rPr>
            </w:pPr>
          </w:p>
        </w:tc>
      </w:tr>
    </w:tbl>
    <w:p w14:paraId="6961A8DF" w14:textId="77777777" w:rsidR="00D713C9" w:rsidRPr="00EF6354" w:rsidRDefault="00D713C9" w:rsidP="00D713C9">
      <w:pPr>
        <w:widowControl w:val="0"/>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EF6354">
        <w:rPr>
          <w:sz w:val="22"/>
          <w:szCs w:val="22"/>
        </w:rPr>
        <w:br w:type="page"/>
      </w:r>
      <w:r w:rsidRPr="00EF6354">
        <w:rPr>
          <w:sz w:val="22"/>
          <w:szCs w:val="22"/>
          <w:lang w:val="de-DE"/>
        </w:rPr>
        <w:t xml:space="preserve">Stoffeigenschaften VINYLCLORID, </w:t>
      </w:r>
      <w:r w:rsidRPr="00EF6354">
        <w:rPr>
          <w:sz w:val="22"/>
          <w:szCs w:val="22"/>
        </w:rPr>
        <w:t>STABILISIERT</w:t>
      </w:r>
    </w:p>
    <w:p w14:paraId="62987529" w14:textId="77777777" w:rsidR="00D713C9" w:rsidRPr="00EF6354" w:rsidRDefault="00D713C9" w:rsidP="00D713C9">
      <w:pPr>
        <w:rPr>
          <w:sz w:val="22"/>
          <w:szCs w:val="22"/>
        </w:rPr>
      </w:pPr>
    </w:p>
    <w:p w14:paraId="0DD3934B" w14:textId="77777777" w:rsidR="00D713C9" w:rsidRPr="00EF6354" w:rsidRDefault="00D713C9" w:rsidP="00D713C9">
      <w:pPr>
        <w:rPr>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713C9" w:rsidRPr="00EF6354" w14:paraId="4BDB5F32" w14:textId="77777777">
        <w:tc>
          <w:tcPr>
            <w:tcW w:w="4606" w:type="dxa"/>
          </w:tcPr>
          <w:p w14:paraId="08C65F38" w14:textId="77777777" w:rsidR="00D713C9" w:rsidRPr="00EF6354" w:rsidRDefault="00D713C9" w:rsidP="00D713C9">
            <w:pPr>
              <w:rPr>
                <w:sz w:val="22"/>
                <w:szCs w:val="22"/>
              </w:rPr>
            </w:pPr>
            <w:r w:rsidRPr="00EF6354">
              <w:rPr>
                <w:sz w:val="22"/>
                <w:szCs w:val="22"/>
              </w:rPr>
              <w:t xml:space="preserve">Name:    </w:t>
            </w:r>
            <w:r w:rsidRPr="00EF6354">
              <w:rPr>
                <w:b/>
                <w:sz w:val="22"/>
                <w:szCs w:val="22"/>
              </w:rPr>
              <w:t>VINYLCHLORID, STABILISIERT</w:t>
            </w:r>
          </w:p>
        </w:tc>
        <w:tc>
          <w:tcPr>
            <w:tcW w:w="4606" w:type="dxa"/>
          </w:tcPr>
          <w:p w14:paraId="3D3F98F2" w14:textId="77777777" w:rsidR="00D713C9" w:rsidRPr="00EF6354" w:rsidRDefault="00D713C9" w:rsidP="00D713C9">
            <w:pPr>
              <w:rPr>
                <w:sz w:val="22"/>
                <w:szCs w:val="22"/>
                <w:lang w:val="fr-FR"/>
              </w:rPr>
            </w:pPr>
            <w:r w:rsidRPr="00EF6354">
              <w:rPr>
                <w:sz w:val="22"/>
                <w:szCs w:val="22"/>
                <w:lang w:val="fr-FR"/>
              </w:rPr>
              <w:t>UN-</w:t>
            </w:r>
            <w:proofErr w:type="spellStart"/>
            <w:r w:rsidRPr="00EF6354">
              <w:rPr>
                <w:sz w:val="22"/>
                <w:szCs w:val="22"/>
                <w:lang w:val="fr-FR"/>
              </w:rPr>
              <w:t>Nummer</w:t>
            </w:r>
            <w:proofErr w:type="spellEnd"/>
            <w:r w:rsidRPr="00EF6354">
              <w:rPr>
                <w:sz w:val="22"/>
                <w:szCs w:val="22"/>
                <w:lang w:val="fr-FR"/>
              </w:rPr>
              <w:t xml:space="preserve">:     </w:t>
            </w:r>
            <w:r w:rsidRPr="00EF6354">
              <w:rPr>
                <w:b/>
                <w:sz w:val="22"/>
                <w:szCs w:val="22"/>
                <w:lang w:val="fr-FR"/>
              </w:rPr>
              <w:t>1086</w:t>
            </w:r>
          </w:p>
        </w:tc>
      </w:tr>
      <w:tr w:rsidR="00D713C9" w:rsidRPr="00EF6354" w14:paraId="061729EC" w14:textId="77777777">
        <w:tc>
          <w:tcPr>
            <w:tcW w:w="4606" w:type="dxa"/>
          </w:tcPr>
          <w:p w14:paraId="39DFCE7E" w14:textId="77777777" w:rsidR="00D713C9" w:rsidRPr="00EF6354" w:rsidRDefault="00D713C9" w:rsidP="00D713C9">
            <w:pPr>
              <w:rPr>
                <w:sz w:val="22"/>
                <w:szCs w:val="22"/>
                <w:lang w:val="fr-FR"/>
              </w:rPr>
            </w:pPr>
            <w:r w:rsidRPr="00EF6354">
              <w:rPr>
                <w:sz w:val="22"/>
                <w:szCs w:val="22"/>
              </w:rPr>
              <w:t>Formel</w:t>
            </w:r>
            <w:r w:rsidRPr="00EF6354">
              <w:rPr>
                <w:sz w:val="22"/>
                <w:szCs w:val="22"/>
                <w:lang w:val="fr-FR"/>
              </w:rPr>
              <w:t xml:space="preserve">:   </w:t>
            </w:r>
            <w:r w:rsidRPr="00EF6354">
              <w:rPr>
                <w:b/>
                <w:sz w:val="22"/>
                <w:szCs w:val="22"/>
                <w:lang w:val="fr-FR"/>
              </w:rPr>
              <w:t>C</w:t>
            </w:r>
            <w:r w:rsidRPr="00EF6354">
              <w:rPr>
                <w:b/>
                <w:sz w:val="22"/>
                <w:szCs w:val="22"/>
                <w:vertAlign w:val="subscript"/>
                <w:lang w:val="fr-FR"/>
              </w:rPr>
              <w:t>2</w:t>
            </w:r>
            <w:r w:rsidRPr="00EF6354">
              <w:rPr>
                <w:b/>
                <w:sz w:val="22"/>
                <w:szCs w:val="22"/>
                <w:lang w:val="fr-FR"/>
              </w:rPr>
              <w:t>H</w:t>
            </w:r>
            <w:r w:rsidRPr="00EF6354">
              <w:rPr>
                <w:b/>
                <w:sz w:val="22"/>
                <w:szCs w:val="22"/>
                <w:vertAlign w:val="subscript"/>
                <w:lang w:val="fr-FR"/>
              </w:rPr>
              <w:t>3</w:t>
            </w:r>
            <w:r w:rsidRPr="00EF6354">
              <w:rPr>
                <w:b/>
                <w:sz w:val="22"/>
                <w:szCs w:val="22"/>
                <w:lang w:val="fr-FR"/>
              </w:rPr>
              <w:t>Cl</w:t>
            </w:r>
          </w:p>
        </w:tc>
        <w:tc>
          <w:tcPr>
            <w:tcW w:w="4606" w:type="dxa"/>
          </w:tcPr>
          <w:p w14:paraId="5A017CA2" w14:textId="77777777" w:rsidR="00D713C9" w:rsidRPr="00EF6354" w:rsidRDefault="00D713C9" w:rsidP="00D713C9">
            <w:pPr>
              <w:rPr>
                <w:sz w:val="22"/>
                <w:szCs w:val="22"/>
                <w:lang w:val="fr-FR"/>
              </w:rPr>
            </w:pPr>
          </w:p>
        </w:tc>
      </w:tr>
      <w:tr w:rsidR="00D713C9" w:rsidRPr="00EF6354" w14:paraId="3766CB8E" w14:textId="77777777">
        <w:tc>
          <w:tcPr>
            <w:tcW w:w="4606" w:type="dxa"/>
          </w:tcPr>
          <w:p w14:paraId="41AFF8C2" w14:textId="77777777" w:rsidR="00D713C9" w:rsidRPr="00EF6354" w:rsidRDefault="00D713C9" w:rsidP="00D713C9">
            <w:pPr>
              <w:rPr>
                <w:sz w:val="22"/>
                <w:szCs w:val="22"/>
              </w:rPr>
            </w:pPr>
            <w:r w:rsidRPr="00EF6354">
              <w:rPr>
                <w:sz w:val="22"/>
                <w:szCs w:val="22"/>
              </w:rPr>
              <w:t xml:space="preserve">Siedepunkt:         </w:t>
            </w:r>
            <w:r w:rsidRPr="00EF6354">
              <w:rPr>
                <w:b/>
                <w:sz w:val="22"/>
                <w:szCs w:val="22"/>
              </w:rPr>
              <w:t xml:space="preserve">- 14 </w:t>
            </w:r>
            <w:r w:rsidRPr="00EF6354">
              <w:rPr>
                <w:b/>
                <w:sz w:val="22"/>
                <w:szCs w:val="22"/>
              </w:rPr>
              <w:sym w:font="Symbol" w:char="F0B0"/>
            </w:r>
            <w:r w:rsidRPr="00EF6354">
              <w:rPr>
                <w:b/>
                <w:sz w:val="22"/>
                <w:szCs w:val="22"/>
              </w:rPr>
              <w:t>C</w:t>
            </w:r>
          </w:p>
        </w:tc>
        <w:tc>
          <w:tcPr>
            <w:tcW w:w="4606" w:type="dxa"/>
          </w:tcPr>
          <w:p w14:paraId="16E702E5" w14:textId="77777777" w:rsidR="00D713C9" w:rsidRPr="00EF6354" w:rsidRDefault="00D713C9" w:rsidP="00D713C9">
            <w:pPr>
              <w:rPr>
                <w:sz w:val="22"/>
                <w:szCs w:val="22"/>
              </w:rPr>
            </w:pPr>
            <w:r w:rsidRPr="00EF6354">
              <w:rPr>
                <w:sz w:val="22"/>
                <w:szCs w:val="22"/>
              </w:rPr>
              <w:t xml:space="preserve">Molare Masse: </w:t>
            </w:r>
            <w:r w:rsidRPr="00EF6354">
              <w:rPr>
                <w:b/>
                <w:i/>
                <w:sz w:val="22"/>
                <w:szCs w:val="22"/>
              </w:rPr>
              <w:t>M</w:t>
            </w:r>
            <w:r w:rsidRPr="00EF6354">
              <w:rPr>
                <w:b/>
                <w:sz w:val="22"/>
                <w:szCs w:val="22"/>
              </w:rPr>
              <w:t xml:space="preserve"> = 62,50</w:t>
            </w:r>
          </w:p>
        </w:tc>
      </w:tr>
      <w:tr w:rsidR="00D713C9" w:rsidRPr="00EF6354" w14:paraId="125B6FE5" w14:textId="77777777">
        <w:tc>
          <w:tcPr>
            <w:tcW w:w="4606" w:type="dxa"/>
          </w:tcPr>
          <w:p w14:paraId="7D9BE18C" w14:textId="77777777" w:rsidR="00D713C9" w:rsidRPr="00EF6354" w:rsidRDefault="00D713C9" w:rsidP="00D713C9">
            <w:pPr>
              <w:rPr>
                <w:sz w:val="22"/>
                <w:szCs w:val="22"/>
              </w:rPr>
            </w:pPr>
            <w:r w:rsidRPr="00EF6354">
              <w:rPr>
                <w:sz w:val="22"/>
                <w:szCs w:val="22"/>
              </w:rPr>
              <w:t>Dampfdichteverhältnis, Luft = 1 (15</w:t>
            </w:r>
            <w:r w:rsidRPr="00EF6354">
              <w:rPr>
                <w:sz w:val="22"/>
                <w:szCs w:val="22"/>
              </w:rPr>
              <w:sym w:font="Symbol" w:char="F0B0"/>
            </w:r>
            <w:r w:rsidRPr="00EF6354">
              <w:rPr>
                <w:sz w:val="22"/>
                <w:szCs w:val="22"/>
              </w:rPr>
              <w:t xml:space="preserve">C):  </w:t>
            </w:r>
            <w:r w:rsidRPr="00EF6354">
              <w:rPr>
                <w:b/>
                <w:sz w:val="22"/>
                <w:szCs w:val="22"/>
              </w:rPr>
              <w:t>2,16</w:t>
            </w:r>
          </w:p>
        </w:tc>
        <w:tc>
          <w:tcPr>
            <w:tcW w:w="4606" w:type="dxa"/>
          </w:tcPr>
          <w:p w14:paraId="6028A554" w14:textId="77777777" w:rsidR="00D713C9" w:rsidRPr="00EF6354" w:rsidRDefault="00D713C9" w:rsidP="00D713C9">
            <w:pPr>
              <w:rPr>
                <w:sz w:val="22"/>
                <w:szCs w:val="22"/>
              </w:rPr>
            </w:pPr>
          </w:p>
        </w:tc>
      </w:tr>
      <w:tr w:rsidR="009F475C" w:rsidRPr="009078E7" w14:paraId="31B56B1D" w14:textId="77777777">
        <w:tc>
          <w:tcPr>
            <w:tcW w:w="9212" w:type="dxa"/>
            <w:gridSpan w:val="2"/>
          </w:tcPr>
          <w:p w14:paraId="58E058A4" w14:textId="77777777" w:rsidR="009F475C" w:rsidRPr="00EF6354" w:rsidRDefault="009F475C" w:rsidP="00D713C9">
            <w:pPr>
              <w:rPr>
                <w:sz w:val="22"/>
                <w:szCs w:val="22"/>
                <w:lang w:val="de-DE"/>
              </w:rPr>
            </w:pPr>
            <w:r w:rsidRPr="00EF6354">
              <w:rPr>
                <w:sz w:val="22"/>
                <w:szCs w:val="22"/>
                <w:lang w:val="de-DE"/>
              </w:rPr>
              <w:t xml:space="preserve">Zündfähiges Gas/Luft-Gemisch, Vol.-%:   </w:t>
            </w:r>
            <w:r w:rsidRPr="00EF6354">
              <w:rPr>
                <w:b/>
                <w:sz w:val="22"/>
                <w:szCs w:val="22"/>
                <w:lang w:val="de-DE"/>
              </w:rPr>
              <w:t>– 3,8 – 31,0</w:t>
            </w:r>
          </w:p>
        </w:tc>
      </w:tr>
      <w:tr w:rsidR="00D713C9" w:rsidRPr="00EF6354" w14:paraId="1BCC9E1A" w14:textId="77777777">
        <w:tc>
          <w:tcPr>
            <w:tcW w:w="4606" w:type="dxa"/>
          </w:tcPr>
          <w:p w14:paraId="17DB01B8" w14:textId="77777777" w:rsidR="00D713C9" w:rsidRPr="00EF6354" w:rsidRDefault="00D713C9" w:rsidP="00D713C9">
            <w:pPr>
              <w:rPr>
                <w:sz w:val="22"/>
                <w:szCs w:val="22"/>
              </w:rPr>
            </w:pPr>
            <w:proofErr w:type="spellStart"/>
            <w:r w:rsidRPr="00EF6354">
              <w:rPr>
                <w:sz w:val="22"/>
                <w:szCs w:val="22"/>
              </w:rPr>
              <w:t>Zündtemperatur</w:t>
            </w:r>
            <w:proofErr w:type="spellEnd"/>
            <w:r w:rsidRPr="00EF6354">
              <w:rPr>
                <w:sz w:val="22"/>
                <w:szCs w:val="22"/>
              </w:rPr>
              <w:t xml:space="preserve">:   </w:t>
            </w:r>
            <w:r w:rsidRPr="00EF6354">
              <w:rPr>
                <w:b/>
                <w:sz w:val="22"/>
                <w:szCs w:val="22"/>
              </w:rPr>
              <w:t xml:space="preserve">415 </w:t>
            </w:r>
            <w:r w:rsidRPr="00EF6354">
              <w:rPr>
                <w:b/>
                <w:sz w:val="22"/>
                <w:szCs w:val="22"/>
              </w:rPr>
              <w:sym w:font="Symbol" w:char="F0B0"/>
            </w:r>
            <w:r w:rsidRPr="00EF6354">
              <w:rPr>
                <w:b/>
                <w:sz w:val="22"/>
                <w:szCs w:val="22"/>
              </w:rPr>
              <w:t>C</w:t>
            </w:r>
          </w:p>
        </w:tc>
        <w:tc>
          <w:tcPr>
            <w:tcW w:w="4606" w:type="dxa"/>
          </w:tcPr>
          <w:p w14:paraId="47DD9C93" w14:textId="77777777" w:rsidR="00D713C9" w:rsidRPr="00EF6354" w:rsidRDefault="00D713C9" w:rsidP="00D713C9">
            <w:pPr>
              <w:rPr>
                <w:sz w:val="22"/>
                <w:szCs w:val="22"/>
              </w:rPr>
            </w:pPr>
            <w:r w:rsidRPr="00EF6354">
              <w:rPr>
                <w:sz w:val="22"/>
                <w:szCs w:val="22"/>
              </w:rPr>
              <w:t xml:space="preserve">Kritische Temperatur: </w:t>
            </w:r>
            <w:r w:rsidRPr="00EF6354">
              <w:rPr>
                <w:b/>
                <w:sz w:val="22"/>
                <w:szCs w:val="22"/>
              </w:rPr>
              <w:t xml:space="preserve">158,4 </w:t>
            </w:r>
            <w:r w:rsidRPr="00EF6354">
              <w:rPr>
                <w:b/>
                <w:sz w:val="22"/>
                <w:szCs w:val="22"/>
              </w:rPr>
              <w:sym w:font="Symbol" w:char="F0B0"/>
            </w:r>
            <w:r w:rsidRPr="00EF6354">
              <w:rPr>
                <w:b/>
                <w:sz w:val="22"/>
                <w:szCs w:val="22"/>
              </w:rPr>
              <w:t>C</w:t>
            </w:r>
          </w:p>
        </w:tc>
      </w:tr>
      <w:tr w:rsidR="00D713C9" w:rsidRPr="00EF6354" w14:paraId="67B0EB6E" w14:textId="77777777">
        <w:tc>
          <w:tcPr>
            <w:tcW w:w="4606" w:type="dxa"/>
          </w:tcPr>
          <w:p w14:paraId="13DA181A" w14:textId="77777777" w:rsidR="00D713C9" w:rsidRPr="00EF6354" w:rsidRDefault="00D713C9" w:rsidP="00D713C9">
            <w:pPr>
              <w:rPr>
                <w:sz w:val="22"/>
                <w:szCs w:val="22"/>
              </w:rPr>
            </w:pPr>
            <w:r w:rsidRPr="00EF6354">
              <w:rPr>
                <w:sz w:val="22"/>
                <w:szCs w:val="22"/>
              </w:rPr>
              <w:t xml:space="preserve">AGW-Wert:   </w:t>
            </w:r>
            <w:r w:rsidRPr="00EF6354">
              <w:rPr>
                <w:b/>
                <w:sz w:val="22"/>
                <w:szCs w:val="22"/>
              </w:rPr>
              <w:t>3 ppm *</w:t>
            </w:r>
          </w:p>
        </w:tc>
        <w:tc>
          <w:tcPr>
            <w:tcW w:w="4606" w:type="dxa"/>
          </w:tcPr>
          <w:p w14:paraId="30DB49F4" w14:textId="77777777" w:rsidR="00D713C9" w:rsidRPr="00EF6354" w:rsidRDefault="00D713C9" w:rsidP="00D713C9">
            <w:pPr>
              <w:rPr>
                <w:sz w:val="22"/>
                <w:szCs w:val="22"/>
              </w:rPr>
            </w:pPr>
          </w:p>
        </w:tc>
      </w:tr>
    </w:tbl>
    <w:p w14:paraId="0944DA58" w14:textId="77777777" w:rsidR="00D713C9" w:rsidRPr="00EF6354" w:rsidRDefault="00D713C9" w:rsidP="00D713C9">
      <w:pPr>
        <w:rPr>
          <w:sz w:val="22"/>
          <w:szCs w:val="22"/>
          <w:lang w:val="de-DE"/>
        </w:rPr>
      </w:pPr>
      <w:r w:rsidRPr="00EF6354">
        <w:rPr>
          <w:sz w:val="22"/>
          <w:szCs w:val="22"/>
          <w:lang w:val="de-DE"/>
        </w:rPr>
        <w:t>* Vinylchlorid, stabilisiert ist Krebs erzeugend.</w:t>
      </w:r>
    </w:p>
    <w:p w14:paraId="31790D5A" w14:textId="77777777" w:rsidR="00D713C9" w:rsidRPr="00EF6354" w:rsidRDefault="00D713C9" w:rsidP="00D713C9">
      <w:pPr>
        <w:rPr>
          <w:sz w:val="22"/>
          <w:szCs w:val="22"/>
          <w:lang w:val="de-DE"/>
        </w:rPr>
      </w:pPr>
    </w:p>
    <w:p w14:paraId="0C02160E" w14:textId="77777777" w:rsidR="00D713C9" w:rsidRPr="00EF6354" w:rsidRDefault="00D713C9" w:rsidP="00D713C9">
      <w:pPr>
        <w:rPr>
          <w:sz w:val="22"/>
          <w:szCs w:val="22"/>
          <w:lang w:val="de-DE"/>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D713C9" w:rsidRPr="00EF6354" w14:paraId="070FE0EF" w14:textId="77777777">
        <w:tc>
          <w:tcPr>
            <w:tcW w:w="9212" w:type="dxa"/>
            <w:gridSpan w:val="4"/>
          </w:tcPr>
          <w:p w14:paraId="4714E131" w14:textId="77777777" w:rsidR="00D713C9" w:rsidRPr="00EF6354" w:rsidRDefault="00D713C9" w:rsidP="00D713C9">
            <w:pPr>
              <w:jc w:val="center"/>
              <w:rPr>
                <w:sz w:val="22"/>
                <w:szCs w:val="22"/>
              </w:rPr>
            </w:pPr>
            <w:r w:rsidRPr="00EF6354">
              <w:rPr>
                <w:sz w:val="22"/>
                <w:szCs w:val="22"/>
              </w:rPr>
              <w:t>Dampf/Flüssigkeit Gleichgewichte</w:t>
            </w:r>
          </w:p>
        </w:tc>
      </w:tr>
      <w:tr w:rsidR="00D713C9" w:rsidRPr="00EF6354" w14:paraId="30BA7EF5" w14:textId="77777777">
        <w:tc>
          <w:tcPr>
            <w:tcW w:w="2303" w:type="dxa"/>
            <w:tcBorders>
              <w:top w:val="nil"/>
              <w:bottom w:val="nil"/>
            </w:tcBorders>
          </w:tcPr>
          <w:p w14:paraId="0734D2EC" w14:textId="77777777" w:rsidR="00D713C9" w:rsidRPr="00EF6354" w:rsidRDefault="00D713C9" w:rsidP="00D713C9">
            <w:pPr>
              <w:jc w:val="center"/>
              <w:rPr>
                <w:sz w:val="22"/>
                <w:szCs w:val="22"/>
              </w:rPr>
            </w:pPr>
            <w:r w:rsidRPr="00EF6354">
              <w:rPr>
                <w:b/>
                <w:i/>
                <w:sz w:val="22"/>
                <w:szCs w:val="22"/>
              </w:rPr>
              <w:t xml:space="preserve">t </w:t>
            </w:r>
            <w:r w:rsidRPr="00EF6354">
              <w:rPr>
                <w:b/>
                <w:sz w:val="22"/>
                <w:szCs w:val="22"/>
              </w:rPr>
              <w:t>[</w:t>
            </w:r>
            <w:r w:rsidRPr="00EF6354">
              <w:rPr>
                <w:b/>
                <w:sz w:val="22"/>
                <w:szCs w:val="22"/>
              </w:rPr>
              <w:sym w:font="Symbol" w:char="F0B0"/>
            </w:r>
            <w:r w:rsidRPr="00EF6354">
              <w:rPr>
                <w:b/>
                <w:sz w:val="22"/>
                <w:szCs w:val="22"/>
              </w:rPr>
              <w:t>C]</w:t>
            </w:r>
          </w:p>
        </w:tc>
        <w:tc>
          <w:tcPr>
            <w:tcW w:w="2303" w:type="dxa"/>
            <w:tcBorders>
              <w:top w:val="nil"/>
              <w:bottom w:val="nil"/>
            </w:tcBorders>
          </w:tcPr>
          <w:p w14:paraId="108C4DA7" w14:textId="77777777" w:rsidR="00D713C9" w:rsidRPr="00EF6354" w:rsidRDefault="00D713C9" w:rsidP="00D713C9">
            <w:pPr>
              <w:jc w:val="center"/>
              <w:rPr>
                <w:sz w:val="22"/>
                <w:szCs w:val="22"/>
              </w:rPr>
            </w:pPr>
            <w:r w:rsidRPr="00EF6354">
              <w:rPr>
                <w:b/>
                <w:i/>
                <w:sz w:val="22"/>
                <w:szCs w:val="22"/>
              </w:rPr>
              <w:t>p</w:t>
            </w:r>
            <w:r w:rsidRPr="00EF6354">
              <w:rPr>
                <w:b/>
                <w:i/>
                <w:sz w:val="22"/>
                <w:szCs w:val="22"/>
                <w:vertAlign w:val="subscript"/>
              </w:rPr>
              <w:t xml:space="preserve"> </w:t>
            </w:r>
            <w:r w:rsidRPr="00EF6354">
              <w:rPr>
                <w:b/>
                <w:sz w:val="22"/>
                <w:szCs w:val="22"/>
                <w:vertAlign w:val="subscript"/>
              </w:rPr>
              <w:t>max</w:t>
            </w:r>
            <w:r w:rsidRPr="00EF6354">
              <w:rPr>
                <w:b/>
                <w:sz w:val="22"/>
                <w:szCs w:val="22"/>
              </w:rPr>
              <w:t xml:space="preserve"> [bar]</w:t>
            </w:r>
          </w:p>
        </w:tc>
        <w:tc>
          <w:tcPr>
            <w:tcW w:w="2303" w:type="dxa"/>
            <w:tcBorders>
              <w:top w:val="nil"/>
              <w:bottom w:val="nil"/>
            </w:tcBorders>
          </w:tcPr>
          <w:p w14:paraId="718BAFB2" w14:textId="77777777" w:rsidR="00D713C9" w:rsidRPr="00EF6354" w:rsidRDefault="00D713C9" w:rsidP="00D713C9">
            <w:pPr>
              <w:jc w:val="center"/>
              <w:rPr>
                <w:sz w:val="22"/>
                <w:szCs w:val="22"/>
              </w:rPr>
            </w:pPr>
            <w:r w:rsidRPr="00EF6354">
              <w:rPr>
                <w:b/>
                <w:sz w:val="22"/>
                <w:szCs w:val="22"/>
              </w:rPr>
              <w:sym w:font="Symbol" w:char="F072"/>
            </w:r>
            <w:r w:rsidRPr="00EF6354">
              <w:rPr>
                <w:b/>
                <w:sz w:val="22"/>
                <w:szCs w:val="22"/>
                <w:vertAlign w:val="subscript"/>
              </w:rPr>
              <w:t>L</w:t>
            </w:r>
            <w:r w:rsidRPr="00EF6354">
              <w:rPr>
                <w:b/>
                <w:sz w:val="22"/>
                <w:szCs w:val="22"/>
              </w:rPr>
              <w:t xml:space="preserve"> [kg/m</w:t>
            </w:r>
            <w:r w:rsidRPr="00EF6354">
              <w:rPr>
                <w:b/>
                <w:sz w:val="22"/>
                <w:szCs w:val="22"/>
                <w:vertAlign w:val="superscript"/>
              </w:rPr>
              <w:t>3</w:t>
            </w:r>
            <w:r w:rsidRPr="00EF6354">
              <w:rPr>
                <w:b/>
                <w:sz w:val="22"/>
                <w:szCs w:val="22"/>
              </w:rPr>
              <w:t>]</w:t>
            </w:r>
          </w:p>
        </w:tc>
        <w:tc>
          <w:tcPr>
            <w:tcW w:w="2303" w:type="dxa"/>
            <w:tcBorders>
              <w:top w:val="nil"/>
              <w:bottom w:val="nil"/>
            </w:tcBorders>
          </w:tcPr>
          <w:p w14:paraId="16E02A11" w14:textId="77777777" w:rsidR="00D713C9" w:rsidRPr="00EF6354" w:rsidRDefault="00D713C9" w:rsidP="00D713C9">
            <w:pPr>
              <w:jc w:val="center"/>
              <w:rPr>
                <w:sz w:val="22"/>
                <w:szCs w:val="22"/>
              </w:rPr>
            </w:pPr>
            <w:r w:rsidRPr="00EF6354">
              <w:rPr>
                <w:b/>
                <w:sz w:val="22"/>
                <w:szCs w:val="22"/>
              </w:rPr>
              <w:sym w:font="Symbol" w:char="F072"/>
            </w:r>
            <w:r w:rsidRPr="00EF6354">
              <w:rPr>
                <w:b/>
                <w:sz w:val="22"/>
                <w:szCs w:val="22"/>
                <w:vertAlign w:val="subscript"/>
              </w:rPr>
              <w:t xml:space="preserve">G </w:t>
            </w:r>
            <w:r w:rsidRPr="00EF6354">
              <w:rPr>
                <w:b/>
                <w:sz w:val="22"/>
                <w:szCs w:val="22"/>
              </w:rPr>
              <w:t>[kg/m</w:t>
            </w:r>
            <w:r w:rsidRPr="00EF6354">
              <w:rPr>
                <w:b/>
                <w:sz w:val="22"/>
                <w:szCs w:val="22"/>
                <w:vertAlign w:val="superscript"/>
              </w:rPr>
              <w:t>3</w:t>
            </w:r>
            <w:r w:rsidRPr="00EF6354">
              <w:rPr>
                <w:b/>
                <w:sz w:val="22"/>
                <w:szCs w:val="22"/>
              </w:rPr>
              <w:t>]</w:t>
            </w:r>
          </w:p>
        </w:tc>
      </w:tr>
      <w:tr w:rsidR="00D713C9" w:rsidRPr="00EF6354" w14:paraId="37A3A1DF" w14:textId="77777777">
        <w:tc>
          <w:tcPr>
            <w:tcW w:w="2303" w:type="dxa"/>
            <w:tcBorders>
              <w:top w:val="single" w:sz="12" w:space="0" w:color="auto"/>
            </w:tcBorders>
          </w:tcPr>
          <w:p w14:paraId="7DA539FE" w14:textId="77777777" w:rsidR="00D713C9" w:rsidRPr="00EF6354" w:rsidRDefault="00D713C9" w:rsidP="00D713C9">
            <w:pPr>
              <w:jc w:val="center"/>
              <w:rPr>
                <w:sz w:val="22"/>
                <w:szCs w:val="22"/>
              </w:rPr>
            </w:pPr>
            <w:r w:rsidRPr="00EF6354">
              <w:rPr>
                <w:sz w:val="22"/>
                <w:szCs w:val="22"/>
              </w:rPr>
              <w:t>- 10</w:t>
            </w:r>
          </w:p>
        </w:tc>
        <w:tc>
          <w:tcPr>
            <w:tcW w:w="2303" w:type="dxa"/>
            <w:tcBorders>
              <w:top w:val="single" w:sz="12" w:space="0" w:color="auto"/>
            </w:tcBorders>
          </w:tcPr>
          <w:p w14:paraId="46AEBFEE" w14:textId="77777777" w:rsidR="00D713C9" w:rsidRPr="00EF6354" w:rsidRDefault="00D713C9" w:rsidP="00D713C9">
            <w:pPr>
              <w:jc w:val="center"/>
              <w:rPr>
                <w:sz w:val="22"/>
                <w:szCs w:val="22"/>
              </w:rPr>
            </w:pPr>
            <w:r w:rsidRPr="00EF6354">
              <w:rPr>
                <w:sz w:val="22"/>
                <w:szCs w:val="22"/>
              </w:rPr>
              <w:t>1,16</w:t>
            </w:r>
          </w:p>
        </w:tc>
        <w:tc>
          <w:tcPr>
            <w:tcW w:w="2303" w:type="dxa"/>
            <w:tcBorders>
              <w:top w:val="single" w:sz="12" w:space="0" w:color="auto"/>
            </w:tcBorders>
          </w:tcPr>
          <w:p w14:paraId="3905F4A3" w14:textId="77777777" w:rsidR="00D713C9" w:rsidRPr="00EF6354" w:rsidRDefault="00D713C9" w:rsidP="00D713C9">
            <w:pPr>
              <w:jc w:val="center"/>
              <w:rPr>
                <w:sz w:val="22"/>
                <w:szCs w:val="22"/>
              </w:rPr>
            </w:pPr>
            <w:r w:rsidRPr="00EF6354">
              <w:rPr>
                <w:sz w:val="22"/>
                <w:szCs w:val="22"/>
              </w:rPr>
              <w:t>962,3</w:t>
            </w:r>
          </w:p>
        </w:tc>
        <w:tc>
          <w:tcPr>
            <w:tcW w:w="2303" w:type="dxa"/>
            <w:tcBorders>
              <w:top w:val="single" w:sz="12" w:space="0" w:color="auto"/>
            </w:tcBorders>
          </w:tcPr>
          <w:p w14:paraId="3486EFA0" w14:textId="77777777" w:rsidR="00D713C9" w:rsidRPr="00EF6354" w:rsidRDefault="00D713C9" w:rsidP="00D713C9">
            <w:pPr>
              <w:jc w:val="center"/>
              <w:rPr>
                <w:sz w:val="22"/>
                <w:szCs w:val="22"/>
              </w:rPr>
            </w:pPr>
            <w:r w:rsidRPr="00EF6354">
              <w:rPr>
                <w:sz w:val="22"/>
                <w:szCs w:val="22"/>
              </w:rPr>
              <w:t>3,5</w:t>
            </w:r>
          </w:p>
        </w:tc>
      </w:tr>
      <w:tr w:rsidR="00D713C9" w:rsidRPr="00EF6354" w14:paraId="0633260A" w14:textId="77777777">
        <w:tc>
          <w:tcPr>
            <w:tcW w:w="2303" w:type="dxa"/>
            <w:tcBorders>
              <w:top w:val="nil"/>
            </w:tcBorders>
          </w:tcPr>
          <w:p w14:paraId="1B85AC33" w14:textId="77777777" w:rsidR="00D713C9" w:rsidRPr="00EF6354" w:rsidRDefault="00D713C9" w:rsidP="00D713C9">
            <w:pPr>
              <w:jc w:val="center"/>
              <w:rPr>
                <w:sz w:val="22"/>
                <w:szCs w:val="22"/>
              </w:rPr>
            </w:pPr>
            <w:r w:rsidRPr="00EF6354">
              <w:rPr>
                <w:sz w:val="22"/>
                <w:szCs w:val="22"/>
              </w:rPr>
              <w:t>- 5</w:t>
            </w:r>
          </w:p>
        </w:tc>
        <w:tc>
          <w:tcPr>
            <w:tcW w:w="2303" w:type="dxa"/>
            <w:tcBorders>
              <w:top w:val="nil"/>
            </w:tcBorders>
          </w:tcPr>
          <w:p w14:paraId="722BDF3D" w14:textId="77777777" w:rsidR="00D713C9" w:rsidRPr="00EF6354" w:rsidRDefault="00D713C9" w:rsidP="00D713C9">
            <w:pPr>
              <w:jc w:val="center"/>
              <w:rPr>
                <w:sz w:val="22"/>
                <w:szCs w:val="22"/>
              </w:rPr>
            </w:pPr>
            <w:r w:rsidRPr="00EF6354">
              <w:rPr>
                <w:sz w:val="22"/>
                <w:szCs w:val="22"/>
              </w:rPr>
              <w:t>1,40</w:t>
            </w:r>
          </w:p>
        </w:tc>
        <w:tc>
          <w:tcPr>
            <w:tcW w:w="2303" w:type="dxa"/>
            <w:tcBorders>
              <w:top w:val="nil"/>
            </w:tcBorders>
          </w:tcPr>
          <w:p w14:paraId="182028A4" w14:textId="77777777" w:rsidR="00D713C9" w:rsidRPr="00EF6354" w:rsidRDefault="00D713C9" w:rsidP="00D713C9">
            <w:pPr>
              <w:jc w:val="center"/>
              <w:rPr>
                <w:sz w:val="22"/>
                <w:szCs w:val="22"/>
              </w:rPr>
            </w:pPr>
            <w:r w:rsidRPr="00EF6354">
              <w:rPr>
                <w:sz w:val="22"/>
                <w:szCs w:val="22"/>
              </w:rPr>
              <w:t>954,8</w:t>
            </w:r>
          </w:p>
        </w:tc>
        <w:tc>
          <w:tcPr>
            <w:tcW w:w="2303" w:type="dxa"/>
            <w:tcBorders>
              <w:top w:val="nil"/>
            </w:tcBorders>
          </w:tcPr>
          <w:p w14:paraId="24C3CA43" w14:textId="77777777" w:rsidR="00D713C9" w:rsidRPr="00EF6354" w:rsidRDefault="00D713C9" w:rsidP="00D713C9">
            <w:pPr>
              <w:jc w:val="center"/>
              <w:rPr>
                <w:sz w:val="22"/>
                <w:szCs w:val="22"/>
              </w:rPr>
            </w:pPr>
            <w:r w:rsidRPr="00EF6354">
              <w:rPr>
                <w:sz w:val="22"/>
                <w:szCs w:val="22"/>
              </w:rPr>
              <w:t>4</w:t>
            </w:r>
          </w:p>
        </w:tc>
      </w:tr>
      <w:tr w:rsidR="00D713C9" w:rsidRPr="00EF6354" w14:paraId="504396BA" w14:textId="77777777">
        <w:tc>
          <w:tcPr>
            <w:tcW w:w="2303" w:type="dxa"/>
          </w:tcPr>
          <w:p w14:paraId="7346FBDC" w14:textId="77777777" w:rsidR="00D713C9" w:rsidRPr="00EF6354" w:rsidRDefault="00D713C9" w:rsidP="00D713C9">
            <w:pPr>
              <w:jc w:val="center"/>
              <w:rPr>
                <w:sz w:val="22"/>
                <w:szCs w:val="22"/>
              </w:rPr>
            </w:pPr>
            <w:r w:rsidRPr="00EF6354">
              <w:rPr>
                <w:sz w:val="22"/>
                <w:szCs w:val="22"/>
              </w:rPr>
              <w:t>0</w:t>
            </w:r>
          </w:p>
        </w:tc>
        <w:tc>
          <w:tcPr>
            <w:tcW w:w="2303" w:type="dxa"/>
          </w:tcPr>
          <w:p w14:paraId="053929E7" w14:textId="77777777" w:rsidR="00D713C9" w:rsidRPr="00EF6354" w:rsidRDefault="00D713C9" w:rsidP="00D713C9">
            <w:pPr>
              <w:jc w:val="center"/>
              <w:rPr>
                <w:sz w:val="22"/>
                <w:szCs w:val="22"/>
              </w:rPr>
            </w:pPr>
            <w:r w:rsidRPr="00EF6354">
              <w:rPr>
                <w:sz w:val="22"/>
                <w:szCs w:val="22"/>
              </w:rPr>
              <w:t>1,69</w:t>
            </w:r>
          </w:p>
        </w:tc>
        <w:tc>
          <w:tcPr>
            <w:tcW w:w="2303" w:type="dxa"/>
          </w:tcPr>
          <w:p w14:paraId="7D092382" w14:textId="77777777" w:rsidR="00D713C9" w:rsidRPr="00EF6354" w:rsidRDefault="00D713C9" w:rsidP="00D713C9">
            <w:pPr>
              <w:jc w:val="center"/>
              <w:rPr>
                <w:sz w:val="22"/>
                <w:szCs w:val="22"/>
              </w:rPr>
            </w:pPr>
            <w:r w:rsidRPr="00EF6354">
              <w:rPr>
                <w:sz w:val="22"/>
                <w:szCs w:val="22"/>
              </w:rPr>
              <w:t>947,3</w:t>
            </w:r>
          </w:p>
        </w:tc>
        <w:tc>
          <w:tcPr>
            <w:tcW w:w="2303" w:type="dxa"/>
          </w:tcPr>
          <w:p w14:paraId="62A432F4" w14:textId="77777777" w:rsidR="00D713C9" w:rsidRPr="00EF6354" w:rsidRDefault="00D713C9" w:rsidP="00D713C9">
            <w:pPr>
              <w:jc w:val="center"/>
              <w:rPr>
                <w:sz w:val="22"/>
                <w:szCs w:val="22"/>
              </w:rPr>
            </w:pPr>
            <w:r w:rsidRPr="00EF6354">
              <w:rPr>
                <w:sz w:val="22"/>
                <w:szCs w:val="22"/>
              </w:rPr>
              <w:t>5</w:t>
            </w:r>
          </w:p>
        </w:tc>
      </w:tr>
      <w:tr w:rsidR="00D713C9" w:rsidRPr="00EF6354" w14:paraId="6F8C9611" w14:textId="77777777">
        <w:tc>
          <w:tcPr>
            <w:tcW w:w="2303" w:type="dxa"/>
          </w:tcPr>
          <w:p w14:paraId="4BFA407A" w14:textId="77777777" w:rsidR="00D713C9" w:rsidRPr="00EF6354" w:rsidRDefault="00D713C9" w:rsidP="00D713C9">
            <w:pPr>
              <w:jc w:val="center"/>
              <w:rPr>
                <w:sz w:val="22"/>
                <w:szCs w:val="22"/>
              </w:rPr>
            </w:pPr>
            <w:r w:rsidRPr="00EF6354">
              <w:rPr>
                <w:sz w:val="22"/>
                <w:szCs w:val="22"/>
              </w:rPr>
              <w:t>5</w:t>
            </w:r>
          </w:p>
        </w:tc>
        <w:tc>
          <w:tcPr>
            <w:tcW w:w="2303" w:type="dxa"/>
          </w:tcPr>
          <w:p w14:paraId="5A88592B" w14:textId="77777777" w:rsidR="00D713C9" w:rsidRPr="00EF6354" w:rsidRDefault="00D713C9" w:rsidP="00D713C9">
            <w:pPr>
              <w:jc w:val="center"/>
              <w:rPr>
                <w:sz w:val="22"/>
                <w:szCs w:val="22"/>
              </w:rPr>
            </w:pPr>
            <w:r w:rsidRPr="00EF6354">
              <w:rPr>
                <w:sz w:val="22"/>
                <w:szCs w:val="22"/>
              </w:rPr>
              <w:t>2,02</w:t>
            </w:r>
          </w:p>
        </w:tc>
        <w:tc>
          <w:tcPr>
            <w:tcW w:w="2303" w:type="dxa"/>
          </w:tcPr>
          <w:p w14:paraId="3BD1A016" w14:textId="77777777" w:rsidR="00D713C9" w:rsidRPr="00EF6354" w:rsidRDefault="00D713C9" w:rsidP="00D713C9">
            <w:pPr>
              <w:jc w:val="center"/>
              <w:rPr>
                <w:sz w:val="22"/>
                <w:szCs w:val="22"/>
              </w:rPr>
            </w:pPr>
            <w:r w:rsidRPr="00EF6354">
              <w:rPr>
                <w:sz w:val="22"/>
                <w:szCs w:val="22"/>
              </w:rPr>
              <w:t>939,7</w:t>
            </w:r>
          </w:p>
        </w:tc>
        <w:tc>
          <w:tcPr>
            <w:tcW w:w="2303" w:type="dxa"/>
          </w:tcPr>
          <w:p w14:paraId="73F7412F" w14:textId="77777777" w:rsidR="00D713C9" w:rsidRPr="00EF6354" w:rsidRDefault="00D713C9" w:rsidP="00D713C9">
            <w:pPr>
              <w:jc w:val="center"/>
              <w:rPr>
                <w:sz w:val="22"/>
                <w:szCs w:val="22"/>
              </w:rPr>
            </w:pPr>
            <w:r w:rsidRPr="00EF6354">
              <w:rPr>
                <w:sz w:val="22"/>
                <w:szCs w:val="22"/>
              </w:rPr>
              <w:t>6</w:t>
            </w:r>
          </w:p>
        </w:tc>
      </w:tr>
      <w:tr w:rsidR="00D713C9" w:rsidRPr="00EF6354" w14:paraId="0DEB1A91" w14:textId="77777777">
        <w:tc>
          <w:tcPr>
            <w:tcW w:w="2303" w:type="dxa"/>
          </w:tcPr>
          <w:p w14:paraId="7F65FCE3" w14:textId="77777777" w:rsidR="00D713C9" w:rsidRPr="00EF6354" w:rsidRDefault="00D713C9" w:rsidP="00D713C9">
            <w:pPr>
              <w:jc w:val="center"/>
              <w:rPr>
                <w:sz w:val="22"/>
                <w:szCs w:val="22"/>
              </w:rPr>
            </w:pPr>
            <w:r w:rsidRPr="00EF6354">
              <w:rPr>
                <w:sz w:val="22"/>
                <w:szCs w:val="22"/>
              </w:rPr>
              <w:t>10</w:t>
            </w:r>
          </w:p>
        </w:tc>
        <w:tc>
          <w:tcPr>
            <w:tcW w:w="2303" w:type="dxa"/>
          </w:tcPr>
          <w:p w14:paraId="06A39444" w14:textId="77777777" w:rsidR="00D713C9" w:rsidRPr="00EF6354" w:rsidRDefault="00D713C9" w:rsidP="00D713C9">
            <w:pPr>
              <w:jc w:val="center"/>
              <w:rPr>
                <w:sz w:val="22"/>
                <w:szCs w:val="22"/>
              </w:rPr>
            </w:pPr>
            <w:r w:rsidRPr="00EF6354">
              <w:rPr>
                <w:sz w:val="22"/>
                <w:szCs w:val="22"/>
              </w:rPr>
              <w:t>2,40</w:t>
            </w:r>
          </w:p>
        </w:tc>
        <w:tc>
          <w:tcPr>
            <w:tcW w:w="2303" w:type="dxa"/>
          </w:tcPr>
          <w:p w14:paraId="4C7BBBA9" w14:textId="77777777" w:rsidR="00D713C9" w:rsidRPr="00EF6354" w:rsidRDefault="00D713C9" w:rsidP="00D713C9">
            <w:pPr>
              <w:jc w:val="center"/>
              <w:rPr>
                <w:sz w:val="22"/>
                <w:szCs w:val="22"/>
              </w:rPr>
            </w:pPr>
            <w:r w:rsidRPr="00EF6354">
              <w:rPr>
                <w:sz w:val="22"/>
                <w:szCs w:val="22"/>
              </w:rPr>
              <w:t>931,9</w:t>
            </w:r>
          </w:p>
        </w:tc>
        <w:tc>
          <w:tcPr>
            <w:tcW w:w="2303" w:type="dxa"/>
          </w:tcPr>
          <w:p w14:paraId="41DB1CC2" w14:textId="77777777" w:rsidR="00D713C9" w:rsidRPr="00EF6354" w:rsidRDefault="00D713C9" w:rsidP="00D713C9">
            <w:pPr>
              <w:jc w:val="center"/>
              <w:rPr>
                <w:sz w:val="22"/>
                <w:szCs w:val="22"/>
              </w:rPr>
            </w:pPr>
            <w:r w:rsidRPr="00EF6354">
              <w:rPr>
                <w:sz w:val="22"/>
                <w:szCs w:val="22"/>
              </w:rPr>
              <w:t>7</w:t>
            </w:r>
          </w:p>
        </w:tc>
      </w:tr>
      <w:tr w:rsidR="00D713C9" w:rsidRPr="00EF6354" w14:paraId="79E6CB2F" w14:textId="77777777">
        <w:tc>
          <w:tcPr>
            <w:tcW w:w="2303" w:type="dxa"/>
          </w:tcPr>
          <w:p w14:paraId="0F66E939" w14:textId="77777777" w:rsidR="00D713C9" w:rsidRPr="00EF6354" w:rsidRDefault="00D713C9" w:rsidP="00D713C9">
            <w:pPr>
              <w:jc w:val="center"/>
              <w:rPr>
                <w:sz w:val="22"/>
                <w:szCs w:val="22"/>
              </w:rPr>
            </w:pPr>
            <w:r w:rsidRPr="00EF6354">
              <w:rPr>
                <w:sz w:val="22"/>
                <w:szCs w:val="22"/>
              </w:rPr>
              <w:t>15</w:t>
            </w:r>
          </w:p>
        </w:tc>
        <w:tc>
          <w:tcPr>
            <w:tcW w:w="2303" w:type="dxa"/>
          </w:tcPr>
          <w:p w14:paraId="7A0DDA30" w14:textId="77777777" w:rsidR="00D713C9" w:rsidRPr="00EF6354" w:rsidRDefault="00D713C9" w:rsidP="00D713C9">
            <w:pPr>
              <w:jc w:val="center"/>
              <w:rPr>
                <w:sz w:val="22"/>
                <w:szCs w:val="22"/>
              </w:rPr>
            </w:pPr>
            <w:r w:rsidRPr="00EF6354">
              <w:rPr>
                <w:sz w:val="22"/>
                <w:szCs w:val="22"/>
              </w:rPr>
              <w:t>2,83</w:t>
            </w:r>
          </w:p>
        </w:tc>
        <w:tc>
          <w:tcPr>
            <w:tcW w:w="2303" w:type="dxa"/>
          </w:tcPr>
          <w:p w14:paraId="00786345" w14:textId="77777777" w:rsidR="00D713C9" w:rsidRPr="00EF6354" w:rsidRDefault="00D713C9" w:rsidP="00D713C9">
            <w:pPr>
              <w:jc w:val="center"/>
              <w:rPr>
                <w:sz w:val="22"/>
                <w:szCs w:val="22"/>
              </w:rPr>
            </w:pPr>
            <w:r w:rsidRPr="00EF6354">
              <w:rPr>
                <w:sz w:val="22"/>
                <w:szCs w:val="22"/>
              </w:rPr>
              <w:t>924,1</w:t>
            </w:r>
          </w:p>
        </w:tc>
        <w:tc>
          <w:tcPr>
            <w:tcW w:w="2303" w:type="dxa"/>
          </w:tcPr>
          <w:p w14:paraId="2584FCE6" w14:textId="77777777" w:rsidR="00D713C9" w:rsidRPr="00EF6354" w:rsidRDefault="00D713C9" w:rsidP="00D713C9">
            <w:pPr>
              <w:jc w:val="center"/>
              <w:rPr>
                <w:sz w:val="22"/>
                <w:szCs w:val="22"/>
              </w:rPr>
            </w:pPr>
            <w:r w:rsidRPr="00EF6354">
              <w:rPr>
                <w:sz w:val="22"/>
                <w:szCs w:val="22"/>
              </w:rPr>
              <w:t>8</w:t>
            </w:r>
          </w:p>
        </w:tc>
      </w:tr>
      <w:tr w:rsidR="00D713C9" w:rsidRPr="00EF6354" w14:paraId="610C9048" w14:textId="77777777">
        <w:tc>
          <w:tcPr>
            <w:tcW w:w="2303" w:type="dxa"/>
          </w:tcPr>
          <w:p w14:paraId="260DC84B" w14:textId="77777777" w:rsidR="00D713C9" w:rsidRPr="00EF6354" w:rsidRDefault="00D713C9" w:rsidP="00D713C9">
            <w:pPr>
              <w:jc w:val="center"/>
              <w:rPr>
                <w:sz w:val="22"/>
                <w:szCs w:val="22"/>
              </w:rPr>
            </w:pPr>
            <w:r w:rsidRPr="00EF6354">
              <w:rPr>
                <w:sz w:val="22"/>
                <w:szCs w:val="22"/>
              </w:rPr>
              <w:t>20</w:t>
            </w:r>
          </w:p>
        </w:tc>
        <w:tc>
          <w:tcPr>
            <w:tcW w:w="2303" w:type="dxa"/>
          </w:tcPr>
          <w:p w14:paraId="79C9AADA" w14:textId="77777777" w:rsidR="00D713C9" w:rsidRPr="00EF6354" w:rsidRDefault="00D713C9" w:rsidP="00D713C9">
            <w:pPr>
              <w:jc w:val="center"/>
              <w:rPr>
                <w:sz w:val="22"/>
                <w:szCs w:val="22"/>
              </w:rPr>
            </w:pPr>
            <w:r w:rsidRPr="00EF6354">
              <w:rPr>
                <w:sz w:val="22"/>
                <w:szCs w:val="22"/>
              </w:rPr>
              <w:t>3,33</w:t>
            </w:r>
          </w:p>
        </w:tc>
        <w:tc>
          <w:tcPr>
            <w:tcW w:w="2303" w:type="dxa"/>
          </w:tcPr>
          <w:p w14:paraId="48AC6395" w14:textId="77777777" w:rsidR="00D713C9" w:rsidRPr="00EF6354" w:rsidRDefault="00D713C9" w:rsidP="00D713C9">
            <w:pPr>
              <w:jc w:val="center"/>
              <w:rPr>
                <w:sz w:val="22"/>
                <w:szCs w:val="22"/>
              </w:rPr>
            </w:pPr>
            <w:r w:rsidRPr="00EF6354">
              <w:rPr>
                <w:sz w:val="22"/>
                <w:szCs w:val="22"/>
              </w:rPr>
              <w:t>916,1</w:t>
            </w:r>
          </w:p>
        </w:tc>
        <w:tc>
          <w:tcPr>
            <w:tcW w:w="2303" w:type="dxa"/>
          </w:tcPr>
          <w:p w14:paraId="187524AC" w14:textId="77777777" w:rsidR="00D713C9" w:rsidRPr="00EF6354" w:rsidRDefault="00D713C9" w:rsidP="00D713C9">
            <w:pPr>
              <w:jc w:val="center"/>
              <w:rPr>
                <w:sz w:val="22"/>
                <w:szCs w:val="22"/>
              </w:rPr>
            </w:pPr>
            <w:r w:rsidRPr="00EF6354">
              <w:rPr>
                <w:sz w:val="22"/>
                <w:szCs w:val="22"/>
              </w:rPr>
              <w:t>9</w:t>
            </w:r>
          </w:p>
        </w:tc>
      </w:tr>
      <w:tr w:rsidR="00D713C9" w:rsidRPr="00EF6354" w14:paraId="25D223D9" w14:textId="77777777">
        <w:tc>
          <w:tcPr>
            <w:tcW w:w="2303" w:type="dxa"/>
          </w:tcPr>
          <w:p w14:paraId="3A080408" w14:textId="77777777" w:rsidR="00D713C9" w:rsidRPr="00EF6354" w:rsidRDefault="00D713C9" w:rsidP="00D713C9">
            <w:pPr>
              <w:jc w:val="center"/>
              <w:rPr>
                <w:sz w:val="22"/>
                <w:szCs w:val="22"/>
              </w:rPr>
            </w:pPr>
            <w:r w:rsidRPr="00EF6354">
              <w:rPr>
                <w:sz w:val="22"/>
                <w:szCs w:val="22"/>
              </w:rPr>
              <w:t>25</w:t>
            </w:r>
          </w:p>
        </w:tc>
        <w:tc>
          <w:tcPr>
            <w:tcW w:w="2303" w:type="dxa"/>
          </w:tcPr>
          <w:p w14:paraId="608F73A2" w14:textId="77777777" w:rsidR="00D713C9" w:rsidRPr="00EF6354" w:rsidRDefault="00D713C9" w:rsidP="00D713C9">
            <w:pPr>
              <w:jc w:val="center"/>
              <w:rPr>
                <w:sz w:val="22"/>
                <w:szCs w:val="22"/>
              </w:rPr>
            </w:pPr>
            <w:r w:rsidRPr="00EF6354">
              <w:rPr>
                <w:sz w:val="22"/>
                <w:szCs w:val="22"/>
              </w:rPr>
              <w:t>3,89</w:t>
            </w:r>
          </w:p>
        </w:tc>
        <w:tc>
          <w:tcPr>
            <w:tcW w:w="2303" w:type="dxa"/>
          </w:tcPr>
          <w:p w14:paraId="7A53E7B0" w14:textId="77777777" w:rsidR="00D713C9" w:rsidRPr="00EF6354" w:rsidRDefault="00D713C9" w:rsidP="00D713C9">
            <w:pPr>
              <w:jc w:val="center"/>
              <w:rPr>
                <w:sz w:val="22"/>
                <w:szCs w:val="22"/>
              </w:rPr>
            </w:pPr>
            <w:r w:rsidRPr="00EF6354">
              <w:rPr>
                <w:sz w:val="22"/>
                <w:szCs w:val="22"/>
              </w:rPr>
              <w:t>907,9</w:t>
            </w:r>
          </w:p>
        </w:tc>
        <w:tc>
          <w:tcPr>
            <w:tcW w:w="2303" w:type="dxa"/>
          </w:tcPr>
          <w:p w14:paraId="7FEC42F8" w14:textId="77777777" w:rsidR="00D713C9" w:rsidRPr="00EF6354" w:rsidRDefault="00D713C9" w:rsidP="00D713C9">
            <w:pPr>
              <w:jc w:val="center"/>
              <w:rPr>
                <w:sz w:val="22"/>
                <w:szCs w:val="22"/>
              </w:rPr>
            </w:pPr>
            <w:r w:rsidRPr="00EF6354">
              <w:rPr>
                <w:sz w:val="22"/>
                <w:szCs w:val="22"/>
              </w:rPr>
              <w:t>11</w:t>
            </w:r>
          </w:p>
        </w:tc>
      </w:tr>
      <w:tr w:rsidR="00D713C9" w:rsidRPr="00EF6354" w14:paraId="7F72A54A" w14:textId="77777777">
        <w:tc>
          <w:tcPr>
            <w:tcW w:w="2303" w:type="dxa"/>
          </w:tcPr>
          <w:p w14:paraId="09B60A23" w14:textId="77777777" w:rsidR="00D713C9" w:rsidRPr="00EF6354" w:rsidRDefault="00D713C9" w:rsidP="00D713C9">
            <w:pPr>
              <w:jc w:val="center"/>
              <w:rPr>
                <w:sz w:val="22"/>
                <w:szCs w:val="22"/>
              </w:rPr>
            </w:pPr>
            <w:r w:rsidRPr="00EF6354">
              <w:rPr>
                <w:sz w:val="22"/>
                <w:szCs w:val="22"/>
              </w:rPr>
              <w:t>30</w:t>
            </w:r>
          </w:p>
        </w:tc>
        <w:tc>
          <w:tcPr>
            <w:tcW w:w="2303" w:type="dxa"/>
          </w:tcPr>
          <w:p w14:paraId="27AF8D13" w14:textId="77777777" w:rsidR="00D713C9" w:rsidRPr="00EF6354" w:rsidRDefault="00D713C9" w:rsidP="00D713C9">
            <w:pPr>
              <w:jc w:val="center"/>
              <w:rPr>
                <w:sz w:val="22"/>
                <w:szCs w:val="22"/>
              </w:rPr>
            </w:pPr>
            <w:r w:rsidRPr="00EF6354">
              <w:rPr>
                <w:sz w:val="22"/>
                <w:szCs w:val="22"/>
              </w:rPr>
              <w:t>4,52</w:t>
            </w:r>
          </w:p>
        </w:tc>
        <w:tc>
          <w:tcPr>
            <w:tcW w:w="2303" w:type="dxa"/>
          </w:tcPr>
          <w:p w14:paraId="14C3D9C3" w14:textId="77777777" w:rsidR="00D713C9" w:rsidRPr="00EF6354" w:rsidRDefault="00D713C9" w:rsidP="00D713C9">
            <w:pPr>
              <w:jc w:val="center"/>
              <w:rPr>
                <w:sz w:val="22"/>
                <w:szCs w:val="22"/>
              </w:rPr>
            </w:pPr>
            <w:r w:rsidRPr="00EF6354">
              <w:rPr>
                <w:sz w:val="22"/>
                <w:szCs w:val="22"/>
              </w:rPr>
              <w:t>899,6</w:t>
            </w:r>
          </w:p>
        </w:tc>
        <w:tc>
          <w:tcPr>
            <w:tcW w:w="2303" w:type="dxa"/>
          </w:tcPr>
          <w:p w14:paraId="3885C8BC" w14:textId="77777777" w:rsidR="00D713C9" w:rsidRPr="00EF6354" w:rsidRDefault="00D713C9" w:rsidP="00D713C9">
            <w:pPr>
              <w:jc w:val="center"/>
              <w:rPr>
                <w:sz w:val="22"/>
                <w:szCs w:val="22"/>
              </w:rPr>
            </w:pPr>
            <w:r w:rsidRPr="00EF6354">
              <w:rPr>
                <w:sz w:val="22"/>
                <w:szCs w:val="22"/>
              </w:rPr>
              <w:t>13</w:t>
            </w:r>
          </w:p>
        </w:tc>
      </w:tr>
    </w:tbl>
    <w:p w14:paraId="6C3C15A5" w14:textId="77777777" w:rsidR="00D713C9" w:rsidRPr="00EF6354" w:rsidRDefault="00D713C9" w:rsidP="00D713C9">
      <w:pPr>
        <w:rPr>
          <w:sz w:val="22"/>
          <w:szCs w:val="22"/>
        </w:rPr>
      </w:pPr>
    </w:p>
    <w:p w14:paraId="58174E41" w14:textId="77777777" w:rsidR="00D713C9" w:rsidRPr="00EF6354" w:rsidRDefault="00D713C9" w:rsidP="00D713C9">
      <w:pPr>
        <w:rPr>
          <w:sz w:val="22"/>
          <w:szCs w:val="22"/>
        </w:rPr>
      </w:pPr>
    </w:p>
    <w:p w14:paraId="1122026F" w14:textId="77777777" w:rsidR="00D713C9" w:rsidRPr="00EF6354" w:rsidRDefault="00D713C9" w:rsidP="00D713C9">
      <w:pPr>
        <w:rPr>
          <w:sz w:val="22"/>
          <w:szCs w:val="22"/>
        </w:rPr>
      </w:pPr>
    </w:p>
    <w:p w14:paraId="60C42899" w14:textId="77777777" w:rsidR="00D713C9" w:rsidRPr="00EF6354" w:rsidRDefault="004553BD" w:rsidP="000A2710">
      <w:pPr>
        <w:tabs>
          <w:tab w:val="left" w:pos="0"/>
          <w:tab w:val="left" w:pos="540"/>
          <w:tab w:val="left" w:pos="851"/>
        </w:tabs>
        <w:spacing w:before="120"/>
        <w:rPr>
          <w:b/>
          <w:sz w:val="22"/>
          <w:szCs w:val="22"/>
          <w:lang w:val="de-DE"/>
        </w:rPr>
      </w:pPr>
      <w:r w:rsidRPr="00592317">
        <w:rPr>
          <w:b/>
          <w:sz w:val="22"/>
          <w:szCs w:val="22"/>
          <w:lang w:val="de-DE"/>
        </w:rPr>
        <w:t>4</w:t>
      </w:r>
      <w:r w:rsidR="000A2710" w:rsidRPr="00592317">
        <w:rPr>
          <w:b/>
          <w:sz w:val="22"/>
          <w:szCs w:val="22"/>
          <w:lang w:val="de-DE"/>
        </w:rPr>
        <w:t>.</w:t>
      </w:r>
      <w:r w:rsidR="00D713C9" w:rsidRPr="00592317">
        <w:rPr>
          <w:b/>
          <w:sz w:val="22"/>
          <w:szCs w:val="22"/>
          <w:lang w:val="de-DE"/>
        </w:rPr>
        <w:tab/>
        <w:t>Zulassungszeugnis, technische Ausrüstung</w:t>
      </w:r>
    </w:p>
    <w:p w14:paraId="60567256" w14:textId="77777777" w:rsidR="00D713C9" w:rsidRPr="00EF6354" w:rsidRDefault="00D713C9" w:rsidP="00D713C9">
      <w:pPr>
        <w:tabs>
          <w:tab w:val="left" w:pos="142"/>
          <w:tab w:val="left" w:pos="284"/>
          <w:tab w:val="left" w:pos="851"/>
        </w:tabs>
        <w:spacing w:before="120"/>
        <w:rPr>
          <w:sz w:val="22"/>
          <w:szCs w:val="22"/>
          <w:lang w:val="de-DE"/>
        </w:rPr>
      </w:pPr>
      <w:r w:rsidRPr="00EF6354">
        <w:rPr>
          <w:sz w:val="22"/>
          <w:szCs w:val="22"/>
          <w:lang w:val="de-DE"/>
        </w:rPr>
        <w:t>Es muss ein Zulassungszeugnis inklusive der technischen Ausrüstung ausgewählt werden.</w:t>
      </w:r>
    </w:p>
    <w:p w14:paraId="6F6D37A3" w14:textId="77777777" w:rsidR="00D713C9" w:rsidRPr="00331320" w:rsidRDefault="00D713C9" w:rsidP="00D713C9">
      <w:pPr>
        <w:rPr>
          <w:lang w:val="de-DE"/>
        </w:rPr>
      </w:pPr>
    </w:p>
    <w:p w14:paraId="4BFC65B8" w14:textId="77777777" w:rsidR="00D713C9" w:rsidRPr="00331320" w:rsidRDefault="00D713C9" w:rsidP="00D713C9">
      <w:pPr>
        <w:pStyle w:val="Heading1"/>
        <w:rPr>
          <w:sz w:val="28"/>
          <w:szCs w:val="28"/>
        </w:rPr>
      </w:pPr>
      <w:r w:rsidRPr="00331320">
        <w:br w:type="page"/>
      </w:r>
      <w:r w:rsidRPr="00331320">
        <w:rPr>
          <w:sz w:val="28"/>
          <w:szCs w:val="28"/>
        </w:rPr>
        <w:t>ADN-ZULASSUNGSZEUGNIS Nr.: 001</w:t>
      </w:r>
    </w:p>
    <w:p w14:paraId="2CD72746" w14:textId="77777777" w:rsidR="00D713C9" w:rsidRPr="00331320" w:rsidRDefault="00D713C9" w:rsidP="00D713C9">
      <w:pPr>
        <w:jc w:val="center"/>
        <w:rPr>
          <w:sz w:val="18"/>
          <w:lang w:val="de-DE"/>
        </w:rPr>
      </w:pPr>
    </w:p>
    <w:p w14:paraId="550A83B1" w14:textId="77777777" w:rsidR="00D713C9" w:rsidRPr="00331320" w:rsidRDefault="00D713C9" w:rsidP="00D713C9">
      <w:pPr>
        <w:jc w:val="center"/>
        <w:rPr>
          <w:sz w:val="18"/>
          <w:lang w:val="de-DE"/>
        </w:rPr>
      </w:pPr>
    </w:p>
    <w:p w14:paraId="0F6B0049" w14:textId="77777777" w:rsidR="00D713C9" w:rsidRPr="00331320" w:rsidRDefault="00D713C9" w:rsidP="00D713C9">
      <w:pPr>
        <w:jc w:val="center"/>
        <w:rPr>
          <w:sz w:val="18"/>
          <w:lang w:val="de-DE"/>
        </w:rPr>
      </w:pPr>
    </w:p>
    <w:p w14:paraId="16F6A1FA" w14:textId="77777777" w:rsidR="00D713C9" w:rsidRPr="00742251" w:rsidRDefault="00D713C9" w:rsidP="00874488">
      <w:pPr>
        <w:tabs>
          <w:tab w:val="left" w:pos="-2410"/>
          <w:tab w:val="left" w:pos="567"/>
          <w:tab w:val="left" w:pos="3686"/>
          <w:tab w:val="left" w:pos="6663"/>
        </w:tabs>
        <w:rPr>
          <w:sz w:val="20"/>
          <w:lang w:val="de-DE"/>
        </w:rPr>
      </w:pPr>
      <w:r w:rsidRPr="00874488">
        <w:rPr>
          <w:sz w:val="20"/>
          <w:lang w:val="de-DE"/>
        </w:rPr>
        <w:t>1.</w:t>
      </w:r>
      <w:r w:rsidRPr="00874488">
        <w:rPr>
          <w:sz w:val="20"/>
          <w:lang w:val="de-DE"/>
        </w:rPr>
        <w:tab/>
        <w:t>Name des Schiffes:</w:t>
      </w:r>
      <w:r w:rsidRPr="00874488">
        <w:rPr>
          <w:sz w:val="20"/>
          <w:lang w:val="de-DE"/>
        </w:rPr>
        <w:tab/>
      </w:r>
      <w:r w:rsidRPr="00742251">
        <w:rPr>
          <w:sz w:val="20"/>
          <w:lang w:val="de-DE"/>
        </w:rPr>
        <w:t>GASEX</w:t>
      </w:r>
    </w:p>
    <w:p w14:paraId="0EB0A2CE" w14:textId="177D3765" w:rsidR="00D713C9" w:rsidRPr="00874488" w:rsidRDefault="00D713C9" w:rsidP="00874488">
      <w:pPr>
        <w:tabs>
          <w:tab w:val="left" w:pos="-2410"/>
          <w:tab w:val="left" w:pos="567"/>
          <w:tab w:val="left" w:pos="3686"/>
          <w:tab w:val="left" w:pos="6663"/>
        </w:tabs>
        <w:rPr>
          <w:sz w:val="20"/>
          <w:lang w:val="de-DE"/>
        </w:rPr>
      </w:pPr>
    </w:p>
    <w:p w14:paraId="2962680B" w14:textId="77777777" w:rsidR="00D713C9" w:rsidRPr="00742251" w:rsidRDefault="00D713C9" w:rsidP="00874488">
      <w:pPr>
        <w:tabs>
          <w:tab w:val="left" w:pos="-2410"/>
          <w:tab w:val="left" w:pos="567"/>
          <w:tab w:val="left" w:pos="3686"/>
          <w:tab w:val="left" w:pos="6663"/>
        </w:tabs>
        <w:rPr>
          <w:sz w:val="20"/>
          <w:lang w:val="de-DE"/>
        </w:rPr>
      </w:pPr>
      <w:r w:rsidRPr="00874488">
        <w:rPr>
          <w:sz w:val="20"/>
          <w:lang w:val="de-DE"/>
        </w:rPr>
        <w:t xml:space="preserve">2. </w:t>
      </w:r>
      <w:r w:rsidRPr="00874488">
        <w:rPr>
          <w:sz w:val="20"/>
          <w:lang w:val="de-DE"/>
        </w:rPr>
        <w:tab/>
        <w:t>Amtliche Schiffsnummer:</w:t>
      </w:r>
      <w:r w:rsidRPr="00874488">
        <w:rPr>
          <w:sz w:val="20"/>
          <w:lang w:val="de-DE"/>
        </w:rPr>
        <w:tab/>
      </w:r>
      <w:r w:rsidRPr="00742251">
        <w:rPr>
          <w:sz w:val="20"/>
          <w:lang w:val="de-DE"/>
        </w:rPr>
        <w:t>04090000</w:t>
      </w:r>
    </w:p>
    <w:p w14:paraId="3F3E321B" w14:textId="77777777" w:rsidR="00D713C9" w:rsidRPr="00874488" w:rsidRDefault="00D713C9" w:rsidP="00874488">
      <w:pPr>
        <w:tabs>
          <w:tab w:val="left" w:pos="-2410"/>
          <w:tab w:val="left" w:pos="567"/>
          <w:tab w:val="left" w:pos="3686"/>
          <w:tab w:val="left" w:pos="6663"/>
        </w:tabs>
        <w:rPr>
          <w:sz w:val="20"/>
          <w:lang w:val="de-DE"/>
        </w:rPr>
      </w:pPr>
    </w:p>
    <w:p w14:paraId="501513EB" w14:textId="77777777" w:rsidR="00D713C9" w:rsidRPr="00742251" w:rsidRDefault="00D713C9" w:rsidP="00874488">
      <w:pPr>
        <w:tabs>
          <w:tab w:val="left" w:pos="-2410"/>
          <w:tab w:val="left" w:pos="567"/>
          <w:tab w:val="left" w:pos="3686"/>
          <w:tab w:val="left" w:pos="6663"/>
        </w:tabs>
        <w:rPr>
          <w:sz w:val="20"/>
          <w:lang w:val="de-DE"/>
        </w:rPr>
      </w:pPr>
      <w:r w:rsidRPr="00874488">
        <w:rPr>
          <w:sz w:val="20"/>
          <w:lang w:val="de-DE"/>
        </w:rPr>
        <w:t xml:space="preserve">3. </w:t>
      </w:r>
      <w:r w:rsidRPr="00874488">
        <w:rPr>
          <w:sz w:val="20"/>
          <w:lang w:val="de-DE"/>
        </w:rPr>
        <w:tab/>
        <w:t>Art des Schiffes:</w:t>
      </w:r>
      <w:r w:rsidRPr="00874488">
        <w:rPr>
          <w:sz w:val="20"/>
          <w:lang w:val="de-DE"/>
        </w:rPr>
        <w:tab/>
      </w:r>
      <w:r w:rsidRPr="00742251">
        <w:rPr>
          <w:sz w:val="20"/>
          <w:lang w:val="de-DE"/>
        </w:rPr>
        <w:t xml:space="preserve">Tankmotorschiff </w:t>
      </w:r>
    </w:p>
    <w:p w14:paraId="53A9FD9B" w14:textId="77777777" w:rsidR="00D713C9" w:rsidRPr="00874488" w:rsidRDefault="00D713C9" w:rsidP="00874488">
      <w:pPr>
        <w:tabs>
          <w:tab w:val="left" w:pos="-1560"/>
          <w:tab w:val="left" w:pos="567"/>
          <w:tab w:val="left" w:pos="3686"/>
        </w:tabs>
        <w:rPr>
          <w:sz w:val="20"/>
          <w:lang w:val="de-DE"/>
        </w:rPr>
      </w:pPr>
    </w:p>
    <w:p w14:paraId="3B72F7FA" w14:textId="77777777" w:rsidR="00D713C9" w:rsidRPr="00742251" w:rsidRDefault="00D713C9" w:rsidP="00874488">
      <w:pPr>
        <w:tabs>
          <w:tab w:val="left" w:pos="-1560"/>
          <w:tab w:val="left" w:pos="567"/>
          <w:tab w:val="left" w:pos="3686"/>
        </w:tabs>
        <w:rPr>
          <w:sz w:val="20"/>
          <w:lang w:val="de-DE"/>
        </w:rPr>
      </w:pPr>
      <w:r w:rsidRPr="00874488">
        <w:rPr>
          <w:sz w:val="20"/>
          <w:lang w:val="de-DE"/>
        </w:rPr>
        <w:t>4.</w:t>
      </w:r>
      <w:r w:rsidRPr="00874488">
        <w:rPr>
          <w:sz w:val="20"/>
          <w:lang w:val="de-DE"/>
        </w:rPr>
        <w:tab/>
        <w:t>Tankschiff des Typs:</w:t>
      </w:r>
      <w:r w:rsidRPr="00874488">
        <w:rPr>
          <w:sz w:val="20"/>
          <w:lang w:val="de-DE"/>
        </w:rPr>
        <w:tab/>
      </w:r>
      <w:r w:rsidRPr="00742251">
        <w:rPr>
          <w:sz w:val="20"/>
          <w:lang w:val="de-DE"/>
        </w:rPr>
        <w:t>G</w:t>
      </w:r>
    </w:p>
    <w:p w14:paraId="44A01566" w14:textId="77777777" w:rsidR="00D713C9" w:rsidRPr="00874488" w:rsidRDefault="00D713C9" w:rsidP="00874488">
      <w:pPr>
        <w:tabs>
          <w:tab w:val="left" w:pos="-1560"/>
          <w:tab w:val="left" w:pos="567"/>
          <w:tab w:val="left" w:pos="3686"/>
        </w:tabs>
        <w:rPr>
          <w:sz w:val="20"/>
          <w:lang w:val="de-DE"/>
        </w:rPr>
      </w:pPr>
    </w:p>
    <w:p w14:paraId="4C61D341" w14:textId="77777777" w:rsidR="00D713C9" w:rsidRPr="00874488" w:rsidRDefault="00D713C9" w:rsidP="00874488">
      <w:pPr>
        <w:tabs>
          <w:tab w:val="left" w:pos="-1560"/>
          <w:tab w:val="left" w:pos="567"/>
          <w:tab w:val="left" w:pos="3686"/>
        </w:tabs>
        <w:rPr>
          <w:sz w:val="20"/>
          <w:lang w:val="de-DE"/>
        </w:rPr>
      </w:pPr>
      <w:r w:rsidRPr="00874488">
        <w:rPr>
          <w:sz w:val="20"/>
          <w:lang w:val="de-DE"/>
        </w:rPr>
        <w:t>5.</w:t>
      </w:r>
      <w:r w:rsidRPr="00874488">
        <w:rPr>
          <w:sz w:val="20"/>
          <w:lang w:val="de-DE"/>
        </w:rPr>
        <w:tab/>
        <w:t>Ladetankzustand:</w:t>
      </w:r>
      <w:r w:rsidRPr="00874488">
        <w:rPr>
          <w:sz w:val="20"/>
          <w:lang w:val="de-DE"/>
        </w:rPr>
        <w:tab/>
        <w:t xml:space="preserve">1. Drucktank </w:t>
      </w:r>
      <w:r w:rsidRPr="00874488">
        <w:rPr>
          <w:sz w:val="20"/>
          <w:vertAlign w:val="superscript"/>
          <w:lang w:val="de-DE"/>
        </w:rPr>
        <w:t>1)2)</w:t>
      </w:r>
    </w:p>
    <w:p w14:paraId="5FF23F5A" w14:textId="77777777" w:rsidR="00D713C9" w:rsidRPr="00874488" w:rsidRDefault="00D713C9" w:rsidP="00874488">
      <w:pPr>
        <w:tabs>
          <w:tab w:val="left" w:pos="-1560"/>
          <w:tab w:val="left" w:pos="567"/>
          <w:tab w:val="left" w:pos="3686"/>
        </w:tabs>
        <w:ind w:left="3686"/>
        <w:rPr>
          <w:sz w:val="20"/>
          <w:lang w:val="de-DE"/>
        </w:rPr>
      </w:pPr>
      <w:r w:rsidRPr="00874488">
        <w:rPr>
          <w:strike/>
          <w:sz w:val="20"/>
          <w:lang w:val="de-DE"/>
        </w:rPr>
        <w:t>2. Ladetank, geschlossen</w:t>
      </w:r>
      <w:r w:rsidRPr="00874488">
        <w:rPr>
          <w:sz w:val="20"/>
          <w:lang w:val="de-DE"/>
        </w:rPr>
        <w:t xml:space="preserve"> </w:t>
      </w:r>
      <w:r w:rsidRPr="00874488">
        <w:rPr>
          <w:sz w:val="20"/>
          <w:vertAlign w:val="superscript"/>
          <w:lang w:val="de-DE"/>
        </w:rPr>
        <w:t>1)2)</w:t>
      </w:r>
    </w:p>
    <w:p w14:paraId="6B753842" w14:textId="77777777" w:rsidR="00D713C9" w:rsidRPr="00874488" w:rsidRDefault="00D713C9" w:rsidP="00874488">
      <w:pPr>
        <w:tabs>
          <w:tab w:val="left" w:pos="-1560"/>
          <w:tab w:val="left" w:pos="567"/>
          <w:tab w:val="left" w:pos="3686"/>
        </w:tabs>
        <w:ind w:left="3686"/>
        <w:rPr>
          <w:sz w:val="20"/>
          <w:lang w:val="de-DE"/>
        </w:rPr>
      </w:pPr>
      <w:r w:rsidRPr="00874488">
        <w:rPr>
          <w:strike/>
          <w:sz w:val="20"/>
          <w:lang w:val="de-DE"/>
        </w:rPr>
        <w:t>3. Ladetank, offen mit Flammendurchschlagsicherung</w:t>
      </w:r>
      <w:r w:rsidRPr="00874488">
        <w:rPr>
          <w:sz w:val="20"/>
          <w:lang w:val="de-DE"/>
        </w:rPr>
        <w:t xml:space="preserve"> </w:t>
      </w:r>
      <w:r w:rsidRPr="00874488">
        <w:rPr>
          <w:sz w:val="20"/>
          <w:vertAlign w:val="superscript"/>
          <w:lang w:val="de-DE"/>
        </w:rPr>
        <w:t>1)2)</w:t>
      </w:r>
    </w:p>
    <w:p w14:paraId="0AFC30A5" w14:textId="77777777" w:rsidR="00D713C9" w:rsidRPr="00874488" w:rsidRDefault="00D713C9" w:rsidP="00874488">
      <w:pPr>
        <w:tabs>
          <w:tab w:val="left" w:pos="-1560"/>
          <w:tab w:val="left" w:pos="567"/>
          <w:tab w:val="left" w:pos="3686"/>
        </w:tabs>
        <w:ind w:left="3686"/>
        <w:rPr>
          <w:sz w:val="20"/>
          <w:lang w:val="sv-SE"/>
        </w:rPr>
      </w:pPr>
      <w:r w:rsidRPr="00874488">
        <w:rPr>
          <w:strike/>
          <w:sz w:val="20"/>
          <w:lang w:val="sv-SE"/>
        </w:rPr>
        <w:t>4. Ladetank, offen</w:t>
      </w:r>
      <w:r w:rsidRPr="00874488">
        <w:rPr>
          <w:sz w:val="20"/>
          <w:lang w:val="sv-SE"/>
        </w:rPr>
        <w:t xml:space="preserve"> </w:t>
      </w:r>
      <w:r w:rsidRPr="00874488">
        <w:rPr>
          <w:sz w:val="20"/>
          <w:vertAlign w:val="superscript"/>
          <w:lang w:val="sv-SE"/>
        </w:rPr>
        <w:t>1)2)</w:t>
      </w:r>
    </w:p>
    <w:p w14:paraId="07E2D661" w14:textId="77777777" w:rsidR="00D713C9" w:rsidRPr="00874488" w:rsidRDefault="00D713C9" w:rsidP="00874488">
      <w:pPr>
        <w:tabs>
          <w:tab w:val="left" w:pos="-1560"/>
          <w:tab w:val="left" w:pos="567"/>
        </w:tabs>
        <w:rPr>
          <w:sz w:val="20"/>
          <w:lang w:val="sv-SE"/>
        </w:rPr>
      </w:pPr>
    </w:p>
    <w:p w14:paraId="2446EFB4" w14:textId="77777777" w:rsidR="00D713C9" w:rsidRPr="00874488" w:rsidRDefault="00D713C9" w:rsidP="00874488">
      <w:pPr>
        <w:tabs>
          <w:tab w:val="left" w:pos="-1560"/>
          <w:tab w:val="left" w:pos="567"/>
          <w:tab w:val="left" w:pos="3686"/>
        </w:tabs>
        <w:rPr>
          <w:sz w:val="20"/>
          <w:lang w:val="sv-SE"/>
        </w:rPr>
      </w:pPr>
      <w:r w:rsidRPr="00874488">
        <w:rPr>
          <w:sz w:val="20"/>
          <w:lang w:val="sv-SE"/>
        </w:rPr>
        <w:t>6.</w:t>
      </w:r>
      <w:r w:rsidRPr="00874488">
        <w:rPr>
          <w:sz w:val="20"/>
          <w:lang w:val="sv-SE"/>
        </w:rPr>
        <w:tab/>
        <w:t>Ladetanktyp:</w:t>
      </w:r>
      <w:r w:rsidRPr="00874488">
        <w:rPr>
          <w:sz w:val="20"/>
          <w:lang w:val="sv-SE"/>
        </w:rPr>
        <w:tab/>
        <w:t xml:space="preserve">1. unabhängiger Ladetank </w:t>
      </w:r>
      <w:r w:rsidRPr="00874488">
        <w:rPr>
          <w:sz w:val="20"/>
          <w:vertAlign w:val="superscript"/>
          <w:lang w:val="sv-SE"/>
        </w:rPr>
        <w:t>1)2)</w:t>
      </w:r>
    </w:p>
    <w:p w14:paraId="5066832A" w14:textId="77777777" w:rsidR="00D713C9" w:rsidRPr="00874488" w:rsidRDefault="00D713C9" w:rsidP="00874488">
      <w:pPr>
        <w:tabs>
          <w:tab w:val="left" w:pos="-1560"/>
          <w:tab w:val="left" w:pos="567"/>
          <w:tab w:val="left" w:pos="3686"/>
        </w:tabs>
        <w:ind w:left="3686"/>
        <w:rPr>
          <w:sz w:val="20"/>
          <w:lang w:val="sv-SE"/>
        </w:rPr>
      </w:pPr>
      <w:r w:rsidRPr="00874488">
        <w:rPr>
          <w:strike/>
          <w:sz w:val="20"/>
          <w:lang w:val="sv-SE"/>
        </w:rPr>
        <w:t>2. integraler Ladetank</w:t>
      </w:r>
      <w:r w:rsidRPr="00874488">
        <w:rPr>
          <w:sz w:val="20"/>
          <w:lang w:val="sv-SE"/>
        </w:rPr>
        <w:t xml:space="preserve"> </w:t>
      </w:r>
      <w:r w:rsidRPr="00874488">
        <w:rPr>
          <w:sz w:val="20"/>
          <w:vertAlign w:val="superscript"/>
          <w:lang w:val="sv-SE"/>
        </w:rPr>
        <w:t>1)2)</w:t>
      </w:r>
    </w:p>
    <w:p w14:paraId="07C2B3A2" w14:textId="77777777" w:rsidR="00D713C9" w:rsidRPr="00874488" w:rsidRDefault="00D713C9" w:rsidP="00874488">
      <w:pPr>
        <w:tabs>
          <w:tab w:val="left" w:pos="-1560"/>
          <w:tab w:val="left" w:pos="567"/>
          <w:tab w:val="left" w:pos="3686"/>
        </w:tabs>
        <w:ind w:left="3686"/>
        <w:rPr>
          <w:sz w:val="20"/>
          <w:lang w:val="de-DE"/>
        </w:rPr>
      </w:pPr>
      <w:r w:rsidRPr="00874488">
        <w:rPr>
          <w:strike/>
          <w:sz w:val="20"/>
          <w:lang w:val="de-DE"/>
        </w:rPr>
        <w:t>3. Ladetankwandung nicht Außenhaut</w:t>
      </w:r>
      <w:r w:rsidRPr="00874488">
        <w:rPr>
          <w:sz w:val="20"/>
          <w:lang w:val="de-DE"/>
        </w:rPr>
        <w:t xml:space="preserve"> </w:t>
      </w:r>
      <w:r w:rsidRPr="00874488">
        <w:rPr>
          <w:sz w:val="20"/>
          <w:vertAlign w:val="superscript"/>
          <w:lang w:val="de-DE"/>
        </w:rPr>
        <w:t>1)2)</w:t>
      </w:r>
    </w:p>
    <w:p w14:paraId="53720B5E" w14:textId="77777777" w:rsidR="00D713C9" w:rsidRPr="00874488" w:rsidRDefault="00D713C9" w:rsidP="00874488">
      <w:pPr>
        <w:tabs>
          <w:tab w:val="left" w:pos="-1560"/>
          <w:tab w:val="left" w:pos="567"/>
        </w:tabs>
        <w:rPr>
          <w:sz w:val="20"/>
          <w:lang w:val="de-DE"/>
        </w:rPr>
      </w:pPr>
    </w:p>
    <w:p w14:paraId="592AF3DB" w14:textId="77777777" w:rsidR="00D713C9" w:rsidRPr="00874488" w:rsidRDefault="00D713C9" w:rsidP="00874488">
      <w:pPr>
        <w:tabs>
          <w:tab w:val="left" w:pos="-1560"/>
          <w:tab w:val="left" w:pos="567"/>
          <w:tab w:val="left" w:pos="3686"/>
        </w:tabs>
        <w:rPr>
          <w:sz w:val="20"/>
          <w:lang w:val="de-DE"/>
        </w:rPr>
      </w:pPr>
      <w:r w:rsidRPr="00874488">
        <w:rPr>
          <w:sz w:val="20"/>
          <w:lang w:val="de-DE"/>
        </w:rPr>
        <w:t>7.</w:t>
      </w:r>
      <w:r w:rsidRPr="00874488">
        <w:rPr>
          <w:sz w:val="20"/>
          <w:lang w:val="de-DE"/>
        </w:rPr>
        <w:tab/>
        <w:t xml:space="preserve">Öffnungsdruck </w:t>
      </w:r>
      <w:ins w:id="144" w:author="Martine Moench" w:date="2018-10-05T12:28:00Z">
        <w:r w:rsidR="00981E02" w:rsidRPr="00742251">
          <w:rPr>
            <w:strike/>
            <w:sz w:val="20"/>
            <w:lang w:val="de-DE"/>
          </w:rPr>
          <w:t>Überdruck-</w:t>
        </w:r>
        <w:r w:rsidR="00981E02" w:rsidRPr="00742251">
          <w:rPr>
            <w:sz w:val="20"/>
            <w:lang w:val="de-DE"/>
          </w:rPr>
          <w:t>/</w:t>
        </w:r>
      </w:ins>
      <w:r w:rsidRPr="00874488">
        <w:rPr>
          <w:strike/>
          <w:sz w:val="20"/>
          <w:lang w:val="de-DE"/>
        </w:rPr>
        <w:t>Hochgeschwindigkeitsventil</w:t>
      </w:r>
      <w:r w:rsidRPr="00874488">
        <w:rPr>
          <w:sz w:val="20"/>
          <w:lang w:val="de-DE"/>
        </w:rPr>
        <w:t xml:space="preserve">/Sicherheitsventil: </w:t>
      </w:r>
      <w:r w:rsidRPr="00874488">
        <w:rPr>
          <w:sz w:val="20"/>
          <w:lang w:val="de-DE"/>
        </w:rPr>
        <w:tab/>
      </w:r>
      <w:r w:rsidRPr="00742251">
        <w:rPr>
          <w:sz w:val="20"/>
          <w:lang w:val="de-DE"/>
        </w:rPr>
        <w:t>1580 kPa</w:t>
      </w:r>
      <w:r w:rsidRPr="00874488">
        <w:rPr>
          <w:sz w:val="20"/>
          <w:lang w:val="de-DE"/>
        </w:rPr>
        <w:t xml:space="preserve"> </w:t>
      </w:r>
      <w:r w:rsidRPr="00874488">
        <w:rPr>
          <w:sz w:val="20"/>
          <w:vertAlign w:val="superscript"/>
          <w:lang w:val="de-DE"/>
        </w:rPr>
        <w:t>1)2)</w:t>
      </w:r>
    </w:p>
    <w:p w14:paraId="5FDA092D" w14:textId="77777777" w:rsidR="00D713C9" w:rsidRPr="00874488" w:rsidRDefault="00D713C9" w:rsidP="00874488">
      <w:pPr>
        <w:tabs>
          <w:tab w:val="left" w:pos="-1560"/>
          <w:tab w:val="left" w:pos="567"/>
        </w:tabs>
        <w:rPr>
          <w:sz w:val="20"/>
          <w:lang w:val="de-DE"/>
        </w:rPr>
      </w:pPr>
    </w:p>
    <w:p w14:paraId="4A9EDD69" w14:textId="77777777" w:rsidR="00D713C9" w:rsidRPr="00874488" w:rsidRDefault="00D713C9" w:rsidP="00D713C9">
      <w:pPr>
        <w:tabs>
          <w:tab w:val="left" w:pos="-1560"/>
          <w:tab w:val="left" w:pos="284"/>
        </w:tabs>
        <w:rPr>
          <w:sz w:val="20"/>
          <w:lang w:val="de-DE"/>
        </w:rPr>
      </w:pPr>
      <w:r w:rsidRPr="00874488">
        <w:rPr>
          <w:sz w:val="20"/>
          <w:lang w:val="de-DE"/>
        </w:rPr>
        <w:t>8.</w:t>
      </w:r>
      <w:r w:rsidRPr="00874488">
        <w:rPr>
          <w:sz w:val="20"/>
          <w:lang w:val="de-DE"/>
        </w:rPr>
        <w:tab/>
        <w:t>Zusätzliche Einrichtungen :</w:t>
      </w:r>
    </w:p>
    <w:p w14:paraId="34703E7E" w14:textId="77777777" w:rsidR="00A33D46" w:rsidRDefault="00A33D46" w:rsidP="00A33D46">
      <w:pPr>
        <w:tabs>
          <w:tab w:val="left" w:pos="-1560"/>
          <w:tab w:val="left" w:pos="567"/>
        </w:tabs>
        <w:ind w:left="1134"/>
        <w:rPr>
          <w:sz w:val="20"/>
        </w:rPr>
      </w:pPr>
    </w:p>
    <w:p w14:paraId="4BA0EBB9" w14:textId="77777777" w:rsidR="00D713C9" w:rsidRPr="00874488" w:rsidRDefault="00D713C9" w:rsidP="00D713C9">
      <w:pPr>
        <w:numPr>
          <w:ilvl w:val="0"/>
          <w:numId w:val="2"/>
        </w:numPr>
        <w:tabs>
          <w:tab w:val="left" w:pos="-1560"/>
          <w:tab w:val="left" w:pos="567"/>
        </w:tabs>
        <w:rPr>
          <w:sz w:val="20"/>
        </w:rPr>
      </w:pPr>
      <w:proofErr w:type="spellStart"/>
      <w:r w:rsidRPr="00874488">
        <w:rPr>
          <w:sz w:val="20"/>
        </w:rPr>
        <w:t>Probeentnahmeeinrichtung</w:t>
      </w:r>
      <w:proofErr w:type="spellEnd"/>
    </w:p>
    <w:p w14:paraId="777FE53B" w14:textId="77777777" w:rsidR="00323B4B" w:rsidRPr="00874488" w:rsidRDefault="00323B4B" w:rsidP="00D713C9">
      <w:pPr>
        <w:numPr>
          <w:ilvl w:val="12"/>
          <w:numId w:val="0"/>
        </w:numPr>
        <w:tabs>
          <w:tab w:val="left" w:pos="-1560"/>
          <w:tab w:val="left" w:pos="567"/>
        </w:tabs>
        <w:ind w:left="1418"/>
        <w:rPr>
          <w:sz w:val="20"/>
        </w:rPr>
      </w:pPr>
      <w:r w:rsidRPr="00874488">
        <w:rPr>
          <w:sz w:val="20"/>
        </w:rPr>
        <w:t xml:space="preserve">Anschluss für eine </w:t>
      </w:r>
    </w:p>
    <w:p w14:paraId="0089FE26" w14:textId="2ED4CAAE" w:rsidR="00D713C9" w:rsidRPr="00874488" w:rsidRDefault="00323B4B" w:rsidP="00D713C9">
      <w:pPr>
        <w:numPr>
          <w:ilvl w:val="12"/>
          <w:numId w:val="0"/>
        </w:numPr>
        <w:tabs>
          <w:tab w:val="left" w:pos="-1560"/>
          <w:tab w:val="left" w:pos="567"/>
        </w:tabs>
        <w:ind w:left="1418"/>
        <w:rPr>
          <w:sz w:val="20"/>
        </w:rPr>
      </w:pPr>
      <w:proofErr w:type="spellStart"/>
      <w:r w:rsidRPr="00874488">
        <w:rPr>
          <w:sz w:val="20"/>
        </w:rPr>
        <w:t>Probeentnahmeeinrichtung</w:t>
      </w:r>
      <w:proofErr w:type="spellEnd"/>
      <w:r w:rsidR="00A33D46">
        <w:rPr>
          <w:sz w:val="20"/>
        </w:rPr>
        <w:tab/>
      </w:r>
      <w:r w:rsidR="00D713C9" w:rsidRPr="00874488">
        <w:rPr>
          <w:sz w:val="20"/>
        </w:rPr>
        <w:tab/>
      </w:r>
      <w:r w:rsidR="00D713C9" w:rsidRPr="00874488">
        <w:rPr>
          <w:sz w:val="20"/>
        </w:rPr>
        <w:tab/>
        <w:t>Ja/</w:t>
      </w:r>
      <w:proofErr w:type="spellStart"/>
      <w:r w:rsidR="00D713C9" w:rsidRPr="00874488">
        <w:rPr>
          <w:strike/>
          <w:sz w:val="20"/>
        </w:rPr>
        <w:t>Nein</w:t>
      </w:r>
      <w:proofErr w:type="spellEnd"/>
      <w:r w:rsidR="00D713C9" w:rsidRPr="00874488">
        <w:rPr>
          <w:sz w:val="20"/>
        </w:rPr>
        <w:t xml:space="preserve"> </w:t>
      </w:r>
      <w:r w:rsidR="00D713C9" w:rsidRPr="00874488">
        <w:rPr>
          <w:sz w:val="20"/>
          <w:vertAlign w:val="superscript"/>
        </w:rPr>
        <w:t>1)2)</w:t>
      </w:r>
    </w:p>
    <w:p w14:paraId="48E7B911" w14:textId="77777777" w:rsidR="00D713C9" w:rsidRPr="00874488" w:rsidRDefault="00D713C9" w:rsidP="00D713C9">
      <w:pPr>
        <w:numPr>
          <w:ilvl w:val="12"/>
          <w:numId w:val="0"/>
        </w:numPr>
        <w:tabs>
          <w:tab w:val="left" w:pos="-1560"/>
          <w:tab w:val="left" w:pos="567"/>
        </w:tabs>
        <w:ind w:left="1418"/>
        <w:rPr>
          <w:sz w:val="20"/>
        </w:rPr>
      </w:pPr>
      <w:r w:rsidRPr="00874488">
        <w:rPr>
          <w:sz w:val="20"/>
        </w:rPr>
        <w:t>Probeentnahmeöffnung</w:t>
      </w:r>
      <w:r w:rsidRPr="00874488">
        <w:rPr>
          <w:sz w:val="20"/>
        </w:rPr>
        <w:tab/>
      </w:r>
      <w:r w:rsidRPr="00874488">
        <w:rPr>
          <w:sz w:val="20"/>
        </w:rPr>
        <w:tab/>
      </w:r>
      <w:r w:rsidRPr="00874488">
        <w:rPr>
          <w:sz w:val="20"/>
        </w:rPr>
        <w:tab/>
      </w:r>
      <w:r w:rsidRPr="00874488">
        <w:rPr>
          <w:sz w:val="20"/>
        </w:rPr>
        <w:tab/>
      </w:r>
      <w:r w:rsidRPr="00874488">
        <w:rPr>
          <w:strike/>
          <w:sz w:val="20"/>
        </w:rPr>
        <w:t>Ja</w:t>
      </w:r>
      <w:r w:rsidRPr="00874488">
        <w:rPr>
          <w:sz w:val="20"/>
        </w:rPr>
        <w:t xml:space="preserve">/Nein </w:t>
      </w:r>
      <w:r w:rsidRPr="00874488">
        <w:rPr>
          <w:sz w:val="20"/>
          <w:vertAlign w:val="superscript"/>
        </w:rPr>
        <w:t>1)2)</w:t>
      </w:r>
    </w:p>
    <w:p w14:paraId="7CB3A308" w14:textId="77777777" w:rsidR="00D713C9" w:rsidRPr="00874488" w:rsidRDefault="00D713C9" w:rsidP="00D713C9">
      <w:pPr>
        <w:numPr>
          <w:ilvl w:val="0"/>
          <w:numId w:val="2"/>
        </w:numPr>
        <w:tabs>
          <w:tab w:val="left" w:pos="-1560"/>
          <w:tab w:val="left" w:pos="567"/>
        </w:tabs>
        <w:rPr>
          <w:sz w:val="20"/>
        </w:rPr>
      </w:pPr>
      <w:r w:rsidRPr="00874488">
        <w:rPr>
          <w:sz w:val="20"/>
        </w:rPr>
        <w:t>Berieselungsanlage</w:t>
      </w:r>
      <w:r w:rsidRPr="00874488">
        <w:rPr>
          <w:sz w:val="20"/>
        </w:rPr>
        <w:tab/>
      </w:r>
      <w:r w:rsidRPr="00874488">
        <w:rPr>
          <w:sz w:val="20"/>
        </w:rPr>
        <w:tab/>
      </w:r>
      <w:r w:rsidRPr="00874488">
        <w:rPr>
          <w:sz w:val="20"/>
        </w:rPr>
        <w:tab/>
      </w:r>
      <w:r w:rsidRPr="00874488">
        <w:rPr>
          <w:sz w:val="20"/>
        </w:rPr>
        <w:tab/>
      </w:r>
      <w:r w:rsidRPr="00874488">
        <w:rPr>
          <w:sz w:val="20"/>
        </w:rPr>
        <w:tab/>
        <w:t>Ja/</w:t>
      </w:r>
      <w:r w:rsidRPr="00874488">
        <w:rPr>
          <w:strike/>
          <w:sz w:val="20"/>
        </w:rPr>
        <w:t>Nein</w:t>
      </w:r>
      <w:r w:rsidRPr="00874488">
        <w:rPr>
          <w:sz w:val="20"/>
        </w:rPr>
        <w:t xml:space="preserve"> </w:t>
      </w:r>
      <w:r w:rsidRPr="00874488">
        <w:rPr>
          <w:sz w:val="20"/>
          <w:vertAlign w:val="superscript"/>
        </w:rPr>
        <w:t>1)2)</w:t>
      </w:r>
    </w:p>
    <w:p w14:paraId="128257C1" w14:textId="77777777" w:rsidR="00D713C9" w:rsidRPr="00874488" w:rsidRDefault="00D713C9" w:rsidP="00D713C9">
      <w:pPr>
        <w:numPr>
          <w:ilvl w:val="12"/>
          <w:numId w:val="0"/>
        </w:numPr>
        <w:tabs>
          <w:tab w:val="left" w:pos="-1560"/>
          <w:tab w:val="left" w:pos="567"/>
        </w:tabs>
        <w:ind w:left="851"/>
        <w:rPr>
          <w:sz w:val="20"/>
        </w:rPr>
      </w:pPr>
      <w:r w:rsidRPr="00874488">
        <w:rPr>
          <w:sz w:val="20"/>
        </w:rPr>
        <w:tab/>
        <w:t>Druckalarmeinrichtung 40 kPa</w:t>
      </w:r>
      <w:r w:rsidRPr="00874488">
        <w:rPr>
          <w:sz w:val="20"/>
        </w:rPr>
        <w:tab/>
      </w:r>
      <w:r w:rsidRPr="00874488">
        <w:rPr>
          <w:sz w:val="20"/>
        </w:rPr>
        <w:tab/>
      </w:r>
      <w:r w:rsidRPr="00874488">
        <w:rPr>
          <w:sz w:val="20"/>
        </w:rPr>
        <w:tab/>
      </w:r>
      <w:r w:rsidRPr="00874488">
        <w:rPr>
          <w:strike/>
          <w:sz w:val="20"/>
        </w:rPr>
        <w:t>Ja</w:t>
      </w:r>
      <w:r w:rsidRPr="00874488">
        <w:rPr>
          <w:sz w:val="20"/>
        </w:rPr>
        <w:t xml:space="preserve">/Nein </w:t>
      </w:r>
      <w:r w:rsidRPr="00874488">
        <w:rPr>
          <w:sz w:val="20"/>
          <w:vertAlign w:val="superscript"/>
        </w:rPr>
        <w:t>1)2)</w:t>
      </w:r>
    </w:p>
    <w:p w14:paraId="2D6D4588" w14:textId="77777777" w:rsidR="00D713C9" w:rsidRPr="00874488" w:rsidRDefault="00D713C9" w:rsidP="00D713C9">
      <w:pPr>
        <w:numPr>
          <w:ilvl w:val="0"/>
          <w:numId w:val="2"/>
        </w:numPr>
        <w:tabs>
          <w:tab w:val="left" w:pos="-1560"/>
          <w:tab w:val="left" w:pos="567"/>
        </w:tabs>
        <w:rPr>
          <w:sz w:val="20"/>
        </w:rPr>
      </w:pPr>
      <w:r w:rsidRPr="00874488">
        <w:rPr>
          <w:sz w:val="20"/>
        </w:rPr>
        <w:t>Heizung</w:t>
      </w:r>
    </w:p>
    <w:p w14:paraId="541131A5" w14:textId="0288FBFB" w:rsidR="00D713C9" w:rsidRPr="00874488" w:rsidRDefault="00D713C9" w:rsidP="00D713C9">
      <w:pPr>
        <w:numPr>
          <w:ilvl w:val="12"/>
          <w:numId w:val="0"/>
        </w:numPr>
        <w:tabs>
          <w:tab w:val="left" w:pos="-1560"/>
          <w:tab w:val="left" w:pos="567"/>
        </w:tabs>
        <w:ind w:left="1418"/>
        <w:rPr>
          <w:sz w:val="20"/>
          <w:lang w:val="de-DE"/>
        </w:rPr>
      </w:pPr>
      <w:r w:rsidRPr="00874488">
        <w:rPr>
          <w:sz w:val="20"/>
          <w:lang w:val="de-DE"/>
        </w:rPr>
        <w:t>Heizmöglichkeit von Land</w:t>
      </w:r>
      <w:r w:rsidRPr="00874488">
        <w:rPr>
          <w:sz w:val="20"/>
          <w:lang w:val="de-DE"/>
        </w:rPr>
        <w:tab/>
      </w:r>
      <w:r w:rsidRPr="00874488">
        <w:rPr>
          <w:sz w:val="20"/>
          <w:lang w:val="de-DE"/>
        </w:rPr>
        <w:tab/>
      </w:r>
      <w:r w:rsidRPr="00874488">
        <w:rPr>
          <w:sz w:val="20"/>
          <w:lang w:val="de-DE"/>
        </w:rPr>
        <w:tab/>
      </w:r>
      <w:r w:rsidRPr="00874488">
        <w:rPr>
          <w:strike/>
          <w:sz w:val="20"/>
          <w:lang w:val="de-DE"/>
        </w:rPr>
        <w:t>Ja</w:t>
      </w:r>
      <w:r w:rsidRPr="00874488">
        <w:rPr>
          <w:sz w:val="20"/>
          <w:lang w:val="de-DE"/>
        </w:rPr>
        <w:t xml:space="preserve">/Nein </w:t>
      </w:r>
      <w:r w:rsidRPr="00874488">
        <w:rPr>
          <w:sz w:val="20"/>
          <w:vertAlign w:val="superscript"/>
          <w:lang w:val="de-DE"/>
        </w:rPr>
        <w:t>1)2)</w:t>
      </w:r>
    </w:p>
    <w:p w14:paraId="32AA6C78" w14:textId="77777777" w:rsidR="00D713C9" w:rsidRPr="00874488" w:rsidRDefault="00D713C9" w:rsidP="00D713C9">
      <w:pPr>
        <w:numPr>
          <w:ilvl w:val="12"/>
          <w:numId w:val="0"/>
        </w:numPr>
        <w:tabs>
          <w:tab w:val="left" w:pos="-1560"/>
          <w:tab w:val="left" w:pos="567"/>
        </w:tabs>
        <w:ind w:left="1418"/>
        <w:rPr>
          <w:sz w:val="20"/>
          <w:lang w:val="de-DE"/>
        </w:rPr>
      </w:pPr>
      <w:r w:rsidRPr="00874488">
        <w:rPr>
          <w:sz w:val="20"/>
          <w:lang w:val="de-DE"/>
        </w:rPr>
        <w:t>Heizanlage an Bord</w:t>
      </w:r>
      <w:r w:rsidRPr="00874488">
        <w:rPr>
          <w:sz w:val="20"/>
          <w:lang w:val="de-DE"/>
        </w:rPr>
        <w:tab/>
      </w:r>
      <w:r w:rsidRPr="00874488">
        <w:rPr>
          <w:sz w:val="20"/>
          <w:lang w:val="de-DE"/>
        </w:rPr>
        <w:tab/>
      </w:r>
      <w:r w:rsidRPr="00874488">
        <w:rPr>
          <w:sz w:val="20"/>
          <w:lang w:val="de-DE"/>
        </w:rPr>
        <w:tab/>
      </w:r>
      <w:r w:rsidR="00691C75" w:rsidRPr="00874488">
        <w:rPr>
          <w:sz w:val="20"/>
          <w:lang w:val="de-DE"/>
        </w:rPr>
        <w:tab/>
      </w:r>
      <w:r w:rsidRPr="00874488">
        <w:rPr>
          <w:strike/>
          <w:sz w:val="20"/>
          <w:lang w:val="de-DE"/>
        </w:rPr>
        <w:t>Ja</w:t>
      </w:r>
      <w:r w:rsidRPr="00874488">
        <w:rPr>
          <w:sz w:val="20"/>
          <w:lang w:val="de-DE"/>
        </w:rPr>
        <w:t xml:space="preserve">/Nein </w:t>
      </w:r>
      <w:r w:rsidRPr="00874488">
        <w:rPr>
          <w:sz w:val="20"/>
          <w:vertAlign w:val="superscript"/>
          <w:lang w:val="de-DE"/>
        </w:rPr>
        <w:t>1)2)</w:t>
      </w:r>
    </w:p>
    <w:p w14:paraId="4F101627" w14:textId="77777777" w:rsidR="00D713C9" w:rsidRPr="00874488" w:rsidRDefault="00D713C9" w:rsidP="00D713C9">
      <w:pPr>
        <w:numPr>
          <w:ilvl w:val="0"/>
          <w:numId w:val="2"/>
        </w:numPr>
        <w:tabs>
          <w:tab w:val="left" w:pos="-1560"/>
          <w:tab w:val="left" w:pos="567"/>
        </w:tabs>
        <w:rPr>
          <w:sz w:val="20"/>
        </w:rPr>
      </w:pPr>
      <w:r w:rsidRPr="00874488">
        <w:rPr>
          <w:sz w:val="20"/>
        </w:rPr>
        <w:t>Kühlanlage</w:t>
      </w:r>
      <w:r w:rsidRPr="00874488">
        <w:rPr>
          <w:sz w:val="20"/>
        </w:rPr>
        <w:tab/>
      </w:r>
      <w:r w:rsidRPr="00874488">
        <w:rPr>
          <w:sz w:val="20"/>
        </w:rPr>
        <w:tab/>
      </w:r>
      <w:r w:rsidRPr="00874488">
        <w:rPr>
          <w:sz w:val="20"/>
        </w:rPr>
        <w:tab/>
      </w:r>
      <w:r w:rsidRPr="00874488">
        <w:rPr>
          <w:sz w:val="20"/>
        </w:rPr>
        <w:tab/>
      </w:r>
      <w:r w:rsidRPr="00874488">
        <w:rPr>
          <w:sz w:val="20"/>
        </w:rPr>
        <w:tab/>
      </w:r>
      <w:r w:rsidRPr="00874488">
        <w:rPr>
          <w:sz w:val="20"/>
        </w:rPr>
        <w:tab/>
      </w:r>
      <w:r w:rsidRPr="00874488">
        <w:rPr>
          <w:strike/>
          <w:sz w:val="20"/>
        </w:rPr>
        <w:t>Ja</w:t>
      </w:r>
      <w:r w:rsidRPr="00874488">
        <w:rPr>
          <w:sz w:val="20"/>
        </w:rPr>
        <w:t xml:space="preserve">/Nein </w:t>
      </w:r>
      <w:r w:rsidRPr="00874488">
        <w:rPr>
          <w:sz w:val="20"/>
          <w:vertAlign w:val="superscript"/>
        </w:rPr>
        <w:t>1)2)</w:t>
      </w:r>
    </w:p>
    <w:p w14:paraId="372EB8D9" w14:textId="77777777" w:rsidR="00D713C9" w:rsidRPr="00874488" w:rsidRDefault="00D713C9" w:rsidP="00D713C9">
      <w:pPr>
        <w:numPr>
          <w:ilvl w:val="0"/>
          <w:numId w:val="2"/>
        </w:numPr>
        <w:tabs>
          <w:tab w:val="left" w:pos="-1560"/>
          <w:tab w:val="left" w:pos="567"/>
        </w:tabs>
        <w:rPr>
          <w:sz w:val="20"/>
        </w:rPr>
      </w:pPr>
      <w:r w:rsidRPr="00874488">
        <w:rPr>
          <w:sz w:val="20"/>
        </w:rPr>
        <w:t>Inertgasanlage</w:t>
      </w:r>
      <w:r w:rsidRPr="00874488">
        <w:rPr>
          <w:sz w:val="20"/>
        </w:rPr>
        <w:tab/>
      </w:r>
      <w:r w:rsidRPr="00874488">
        <w:rPr>
          <w:sz w:val="20"/>
        </w:rPr>
        <w:tab/>
      </w:r>
      <w:r w:rsidRPr="00874488">
        <w:rPr>
          <w:sz w:val="20"/>
        </w:rPr>
        <w:tab/>
      </w:r>
      <w:r w:rsidRPr="00874488">
        <w:rPr>
          <w:sz w:val="20"/>
        </w:rPr>
        <w:tab/>
      </w:r>
      <w:r w:rsidRPr="00874488">
        <w:rPr>
          <w:sz w:val="20"/>
        </w:rPr>
        <w:tab/>
        <w:t>Ja/</w:t>
      </w:r>
      <w:r w:rsidRPr="00874488">
        <w:rPr>
          <w:strike/>
          <w:sz w:val="20"/>
        </w:rPr>
        <w:t>Nein</w:t>
      </w:r>
      <w:r w:rsidRPr="00874488">
        <w:rPr>
          <w:sz w:val="20"/>
        </w:rPr>
        <w:t xml:space="preserve"> </w:t>
      </w:r>
      <w:r w:rsidRPr="00874488">
        <w:rPr>
          <w:sz w:val="20"/>
          <w:vertAlign w:val="superscript"/>
        </w:rPr>
        <w:t>1)2)</w:t>
      </w:r>
    </w:p>
    <w:p w14:paraId="16763F24" w14:textId="77777777" w:rsidR="00D713C9" w:rsidRPr="00874488" w:rsidRDefault="00D713C9" w:rsidP="00D713C9">
      <w:pPr>
        <w:numPr>
          <w:ilvl w:val="0"/>
          <w:numId w:val="2"/>
        </w:numPr>
        <w:tabs>
          <w:tab w:val="left" w:pos="-1560"/>
          <w:tab w:val="left" w:pos="567"/>
        </w:tabs>
        <w:rPr>
          <w:sz w:val="20"/>
          <w:lang w:val="de-DE"/>
        </w:rPr>
      </w:pPr>
      <w:r w:rsidRPr="00874488">
        <w:rPr>
          <w:sz w:val="20"/>
          <w:lang w:val="de-DE"/>
        </w:rPr>
        <w:t>Pumpenraum unter Deck</w:t>
      </w:r>
      <w:r w:rsidRPr="00874488">
        <w:rPr>
          <w:sz w:val="20"/>
          <w:lang w:val="de-DE"/>
        </w:rPr>
        <w:tab/>
      </w:r>
      <w:r w:rsidRPr="00874488">
        <w:rPr>
          <w:sz w:val="20"/>
          <w:lang w:val="de-DE"/>
        </w:rPr>
        <w:tab/>
      </w:r>
      <w:r w:rsidRPr="00874488">
        <w:rPr>
          <w:sz w:val="20"/>
          <w:lang w:val="de-DE"/>
        </w:rPr>
        <w:tab/>
      </w:r>
      <w:r w:rsidRPr="00874488">
        <w:rPr>
          <w:sz w:val="20"/>
          <w:lang w:val="de-DE"/>
        </w:rPr>
        <w:tab/>
      </w:r>
      <w:r w:rsidRPr="00874488">
        <w:rPr>
          <w:strike/>
          <w:sz w:val="20"/>
          <w:lang w:val="de-DE"/>
        </w:rPr>
        <w:t>Ja</w:t>
      </w:r>
      <w:r w:rsidRPr="00874488">
        <w:rPr>
          <w:sz w:val="20"/>
          <w:lang w:val="de-DE"/>
        </w:rPr>
        <w:t xml:space="preserve">/Nein </w:t>
      </w:r>
      <w:r w:rsidRPr="00874488">
        <w:rPr>
          <w:sz w:val="20"/>
          <w:vertAlign w:val="superscript"/>
          <w:lang w:val="de-DE"/>
        </w:rPr>
        <w:t>1)</w:t>
      </w:r>
    </w:p>
    <w:p w14:paraId="5161078B" w14:textId="6560938B" w:rsidR="00981E02" w:rsidRPr="00874488" w:rsidRDefault="00D713C9" w:rsidP="00D713C9">
      <w:pPr>
        <w:numPr>
          <w:ilvl w:val="0"/>
          <w:numId w:val="2"/>
        </w:numPr>
        <w:tabs>
          <w:tab w:val="left" w:pos="-1560"/>
          <w:tab w:val="left" w:pos="567"/>
        </w:tabs>
        <w:rPr>
          <w:sz w:val="20"/>
          <w:lang w:val="de-DE"/>
        </w:rPr>
      </w:pPr>
      <w:del w:id="145" w:author="Martine Moench" w:date="2018-10-05T12:28:00Z">
        <w:r w:rsidRPr="00440038">
          <w:rPr>
            <w:sz w:val="18"/>
            <w:lang w:val="de-DE"/>
          </w:rPr>
          <w:delText>Überdruckeinrichtung</w:delText>
        </w:r>
        <w:r w:rsidRPr="00440038">
          <w:rPr>
            <w:sz w:val="18"/>
            <w:lang w:val="de-DE"/>
          </w:rPr>
          <w:tab/>
        </w:r>
        <w:r w:rsidRPr="00440038">
          <w:rPr>
            <w:sz w:val="18"/>
            <w:lang w:val="de-DE"/>
          </w:rPr>
          <w:tab/>
        </w:r>
      </w:del>
      <w:ins w:id="146" w:author="Martine Moench" w:date="2018-10-05T12:28:00Z">
        <w:r w:rsidR="00981E02" w:rsidRPr="00742251">
          <w:rPr>
            <w:sz w:val="20"/>
            <w:lang w:val="de-DE"/>
          </w:rPr>
          <w:t>Lüftungssystem</w:t>
        </w:r>
        <w:r w:rsidR="004C5B23" w:rsidRPr="00742251">
          <w:rPr>
            <w:sz w:val="20"/>
            <w:lang w:val="de-DE"/>
          </w:rPr>
          <w:t xml:space="preserve"> nach 9.3.x.12.4 b)</w:t>
        </w:r>
      </w:ins>
      <w:r w:rsidR="004C5B23" w:rsidRPr="00874488">
        <w:rPr>
          <w:sz w:val="20"/>
          <w:lang w:val="de-DE"/>
        </w:rPr>
        <w:tab/>
      </w:r>
      <w:r w:rsidR="004C5B23" w:rsidRPr="00874488">
        <w:rPr>
          <w:sz w:val="20"/>
          <w:lang w:val="de-DE"/>
        </w:rPr>
        <w:tab/>
      </w:r>
      <w:r w:rsidR="004C5B23" w:rsidRPr="00874488">
        <w:rPr>
          <w:sz w:val="20"/>
          <w:lang w:val="de-DE"/>
        </w:rPr>
        <w:tab/>
        <w:t xml:space="preserve">Ja/Nein </w:t>
      </w:r>
      <w:r w:rsidR="004C5B23" w:rsidRPr="00874488">
        <w:rPr>
          <w:sz w:val="20"/>
          <w:vertAlign w:val="superscript"/>
          <w:lang w:val="de-DE"/>
        </w:rPr>
        <w:t>1)</w:t>
      </w:r>
      <w:ins w:id="147" w:author="Martine Moench" w:date="2018-10-05T12:28:00Z">
        <w:r w:rsidR="004C5B23" w:rsidRPr="00742251">
          <w:rPr>
            <w:sz w:val="20"/>
            <w:vertAlign w:val="superscript"/>
            <w:lang w:val="de-DE"/>
          </w:rPr>
          <w:t>3)</w:t>
        </w:r>
      </w:ins>
    </w:p>
    <w:p w14:paraId="126B3392" w14:textId="450932B5" w:rsidR="004C5B23" w:rsidRPr="00874488" w:rsidRDefault="00323B4B" w:rsidP="00874488">
      <w:pPr>
        <w:tabs>
          <w:tab w:val="left" w:pos="-1560"/>
          <w:tab w:val="left" w:pos="567"/>
        </w:tabs>
        <w:ind w:left="1134"/>
        <w:rPr>
          <w:sz w:val="20"/>
        </w:rPr>
      </w:pPr>
      <w:del w:id="148" w:author="Martine Moench" w:date="2018-10-05T12:28:00Z">
        <w:r>
          <w:rPr>
            <w:sz w:val="18"/>
          </w:rPr>
          <w:tab/>
        </w:r>
      </w:del>
      <w:r w:rsidR="004C5B23" w:rsidRPr="00874488">
        <w:rPr>
          <w:sz w:val="20"/>
        </w:rPr>
        <w:t>in ..........................................................................................................</w:t>
      </w:r>
    </w:p>
    <w:p w14:paraId="35A613E0" w14:textId="0CEB2339" w:rsidR="004C5B23" w:rsidRPr="00742251" w:rsidRDefault="00D713C9" w:rsidP="00D713C9">
      <w:pPr>
        <w:numPr>
          <w:ilvl w:val="0"/>
          <w:numId w:val="2"/>
        </w:numPr>
        <w:tabs>
          <w:tab w:val="left" w:pos="-1560"/>
          <w:tab w:val="left" w:pos="567"/>
        </w:tabs>
        <w:rPr>
          <w:ins w:id="149" w:author="Martine Moench" w:date="2018-10-05T12:28:00Z"/>
          <w:sz w:val="20"/>
          <w:lang w:val="de-DE"/>
        </w:rPr>
      </w:pPr>
      <w:del w:id="150" w:author="Martine Moench" w:date="2018-10-05T12:28:00Z">
        <w:r w:rsidRPr="00323B4B">
          <w:rPr>
            <w:sz w:val="18"/>
            <w:lang w:val="de-DE"/>
          </w:rPr>
          <w:delText xml:space="preserve">Ausführung der </w:delText>
        </w:r>
      </w:del>
      <w:ins w:id="151" w:author="Martine Moench" w:date="2018-10-05T12:28:00Z">
        <w:r w:rsidR="004C5B23" w:rsidRPr="00742251">
          <w:rPr>
            <w:sz w:val="20"/>
            <w:lang w:val="de-DE"/>
          </w:rPr>
          <w:t xml:space="preserve">entspricht den Bauvorschriften in 9.3.x.12.4 b) oder 9.3.x.12.4 c), 9.3.x.51 und </w:t>
        </w:r>
      </w:ins>
    </w:p>
    <w:p w14:paraId="3F5535D1" w14:textId="77777777" w:rsidR="004C5B23" w:rsidRPr="00742251" w:rsidRDefault="00877F83" w:rsidP="00877F83">
      <w:pPr>
        <w:tabs>
          <w:tab w:val="left" w:pos="-1560"/>
          <w:tab w:val="left" w:pos="567"/>
          <w:tab w:val="left" w:pos="1134"/>
        </w:tabs>
        <w:ind w:left="851"/>
        <w:rPr>
          <w:ins w:id="152" w:author="Martine Moench" w:date="2018-10-05T12:28:00Z"/>
          <w:sz w:val="20"/>
        </w:rPr>
      </w:pPr>
      <w:ins w:id="153" w:author="Martine Moench" w:date="2018-10-05T12:28:00Z">
        <w:r w:rsidRPr="0013548F">
          <w:rPr>
            <w:sz w:val="20"/>
            <w:lang w:val="de-DE"/>
          </w:rPr>
          <w:tab/>
        </w:r>
        <w:r w:rsidR="004C5B23" w:rsidRPr="00742251">
          <w:rPr>
            <w:sz w:val="20"/>
          </w:rPr>
          <w:t>9.3.x.52</w:t>
        </w:r>
        <w:r w:rsidR="004C5B23" w:rsidRPr="00742251">
          <w:rPr>
            <w:sz w:val="20"/>
          </w:rPr>
          <w:tab/>
        </w:r>
        <w:r w:rsidR="004C5B23" w:rsidRPr="00742251">
          <w:rPr>
            <w:sz w:val="20"/>
          </w:rPr>
          <w:tab/>
        </w:r>
        <w:r w:rsidR="004C5B23" w:rsidRPr="00742251">
          <w:rPr>
            <w:sz w:val="20"/>
          </w:rPr>
          <w:tab/>
        </w:r>
        <w:r w:rsidR="004C5B23" w:rsidRPr="00742251">
          <w:rPr>
            <w:sz w:val="20"/>
          </w:rPr>
          <w:tab/>
        </w:r>
        <w:r w:rsidR="004C5B23" w:rsidRPr="00742251">
          <w:rPr>
            <w:sz w:val="20"/>
          </w:rPr>
          <w:tab/>
        </w:r>
        <w:r w:rsidR="004C5B23" w:rsidRPr="00742251">
          <w:rPr>
            <w:sz w:val="20"/>
          </w:rPr>
          <w:tab/>
          <w:t>Ja/</w:t>
        </w:r>
        <w:proofErr w:type="spellStart"/>
        <w:r w:rsidR="004C5B23" w:rsidRPr="00742251">
          <w:rPr>
            <w:sz w:val="20"/>
          </w:rPr>
          <w:t>Nein</w:t>
        </w:r>
        <w:proofErr w:type="spellEnd"/>
        <w:r w:rsidR="004C5B23" w:rsidRPr="00742251">
          <w:rPr>
            <w:sz w:val="20"/>
          </w:rPr>
          <w:t xml:space="preserve"> </w:t>
        </w:r>
        <w:r w:rsidR="004C5B23" w:rsidRPr="00742251">
          <w:rPr>
            <w:sz w:val="20"/>
            <w:vertAlign w:val="superscript"/>
          </w:rPr>
          <w:t>1)3)</w:t>
        </w:r>
      </w:ins>
    </w:p>
    <w:p w14:paraId="42FE6AAB" w14:textId="714F2B31" w:rsidR="004C5B23" w:rsidRPr="00874488" w:rsidRDefault="004C5B23" w:rsidP="00D713C9">
      <w:pPr>
        <w:numPr>
          <w:ilvl w:val="0"/>
          <w:numId w:val="2"/>
        </w:numPr>
        <w:tabs>
          <w:tab w:val="left" w:pos="-1560"/>
          <w:tab w:val="left" w:pos="567"/>
        </w:tabs>
        <w:rPr>
          <w:sz w:val="20"/>
          <w:lang w:val="de-DE"/>
        </w:rPr>
      </w:pPr>
      <w:r w:rsidRPr="00874488">
        <w:rPr>
          <w:sz w:val="20"/>
          <w:lang w:val="de-DE"/>
        </w:rPr>
        <w:t xml:space="preserve">Gasabfuhrleitung </w:t>
      </w:r>
      <w:del w:id="154" w:author="Martine Moench" w:date="2018-10-05T12:28:00Z">
        <w:r w:rsidR="00D713C9" w:rsidRPr="00323B4B">
          <w:rPr>
            <w:sz w:val="18"/>
            <w:lang w:val="de-DE"/>
          </w:rPr>
          <w:delText>nach</w:delText>
        </w:r>
      </w:del>
      <w:ins w:id="155" w:author="Martine Moench" w:date="2018-10-05T12:28:00Z">
        <w:r w:rsidRPr="00742251">
          <w:rPr>
            <w:sz w:val="20"/>
            <w:lang w:val="de-DE"/>
          </w:rPr>
          <w:t>und Einrichtungen beheizt</w:t>
        </w:r>
        <w:r w:rsidRPr="00742251">
          <w:rPr>
            <w:sz w:val="20"/>
            <w:lang w:val="de-DE"/>
          </w:rPr>
          <w:tab/>
        </w:r>
        <w:r w:rsidRPr="00742251">
          <w:rPr>
            <w:sz w:val="20"/>
            <w:lang w:val="de-DE"/>
          </w:rPr>
          <w:tab/>
        </w:r>
        <w:r w:rsidRPr="00742251">
          <w:rPr>
            <w:strike/>
            <w:sz w:val="20"/>
            <w:lang w:val="de-DE"/>
          </w:rPr>
          <w:t>Ja</w:t>
        </w:r>
        <w:r w:rsidRPr="00742251">
          <w:rPr>
            <w:sz w:val="20"/>
            <w:lang w:val="de-DE"/>
          </w:rPr>
          <w:t xml:space="preserve">/Nein </w:t>
        </w:r>
        <w:r w:rsidRPr="00742251">
          <w:rPr>
            <w:sz w:val="20"/>
            <w:vertAlign w:val="superscript"/>
            <w:lang w:val="de-DE"/>
          </w:rPr>
          <w:t>1)2)</w:t>
        </w:r>
      </w:ins>
    </w:p>
    <w:p w14:paraId="4F3F5FF1" w14:textId="77777777" w:rsidR="00874488" w:rsidRPr="00742251" w:rsidRDefault="00874488" w:rsidP="00874488">
      <w:pPr>
        <w:tabs>
          <w:tab w:val="left" w:pos="-1560"/>
          <w:tab w:val="left" w:pos="567"/>
        </w:tabs>
        <w:ind w:left="1134"/>
        <w:rPr>
          <w:ins w:id="156" w:author="Martine Moench" w:date="2018-10-05T12:28:00Z"/>
          <w:sz w:val="20"/>
          <w:lang w:val="de-DE"/>
        </w:rPr>
      </w:pPr>
      <w:del w:id="157" w:author="Martine Moench" w:date="2018-10-05T12:28:00Z">
        <w:r w:rsidRPr="00874488">
          <w:rPr>
            <w:sz w:val="20"/>
            <w:lang w:val="de-DE"/>
          </w:rPr>
          <w:delText>Entspricht den Bauvorschriften, die sich aus der(</w:delText>
        </w:r>
        <w:r w:rsidRPr="00331320">
          <w:rPr>
            <w:sz w:val="18"/>
            <w:lang w:val="de-DE"/>
          </w:rPr>
          <w:delText>n</w:delText>
        </w:r>
      </w:del>
      <w:ins w:id="158" w:author="Martine Moench" w:date="2018-10-05T12:28:00Z">
        <w:r w:rsidRPr="00742251">
          <w:rPr>
            <w:sz w:val="20"/>
            <w:lang w:val="de-DE"/>
          </w:rPr>
          <w:t>Entspricht den Bauvorschriften, die sich aus der (den</w:t>
        </w:r>
      </w:ins>
      <w:r w:rsidRPr="00874488">
        <w:rPr>
          <w:sz w:val="20"/>
          <w:lang w:val="de-DE"/>
        </w:rPr>
        <w:t xml:space="preserve">) Bemerkung(en) </w:t>
      </w:r>
      <w:del w:id="159" w:author="Martine Moench" w:date="2018-10-05T12:28:00Z">
        <w:r w:rsidRPr="00331320">
          <w:rPr>
            <w:sz w:val="18"/>
            <w:lang w:val="de-DE"/>
          </w:rPr>
          <w:delText xml:space="preserve">1 und </w:delText>
        </w:r>
      </w:del>
      <w:ins w:id="160" w:author="Martine Moench" w:date="2018-10-05T12:28:00Z">
        <w:r w:rsidRPr="00742251">
          <w:rPr>
            <w:sz w:val="20"/>
            <w:lang w:val="de-DE"/>
          </w:rPr>
          <w:t>………….in</w:t>
        </w:r>
      </w:ins>
    </w:p>
    <w:p w14:paraId="4D507140" w14:textId="77777777" w:rsidR="00874488" w:rsidRPr="00874488" w:rsidRDefault="00874488" w:rsidP="00874488">
      <w:pPr>
        <w:numPr>
          <w:ilvl w:val="0"/>
          <w:numId w:val="2"/>
        </w:numPr>
        <w:tabs>
          <w:tab w:val="left" w:pos="-1560"/>
          <w:tab w:val="left" w:pos="567"/>
        </w:tabs>
        <w:rPr>
          <w:del w:id="161" w:author="Martine Moench" w:date="2018-10-05T12:28:00Z"/>
          <w:sz w:val="20"/>
          <w:lang w:val="de-DE"/>
        </w:rPr>
      </w:pPr>
      <w:ins w:id="162" w:author="Martine Moench" w:date="2018-10-05T12:28:00Z">
        <w:r w:rsidRPr="00874488">
          <w:rPr>
            <w:sz w:val="20"/>
            <w:lang w:val="de-DE"/>
          </w:rPr>
          <w:t>Unterabschnitt 3.</w:t>
        </w:r>
      </w:ins>
      <w:r w:rsidRPr="00874488">
        <w:rPr>
          <w:sz w:val="20"/>
          <w:lang w:val="de-DE"/>
        </w:rPr>
        <w:t>2</w:t>
      </w:r>
    </w:p>
    <w:p w14:paraId="220CB706" w14:textId="1DFAD100" w:rsidR="00874488" w:rsidRPr="00874488" w:rsidRDefault="00874488" w:rsidP="00874488">
      <w:pPr>
        <w:numPr>
          <w:ilvl w:val="0"/>
          <w:numId w:val="2"/>
        </w:numPr>
        <w:tabs>
          <w:tab w:val="left" w:pos="-1560"/>
          <w:tab w:val="left" w:pos="567"/>
        </w:tabs>
        <w:rPr>
          <w:sz w:val="20"/>
          <w:lang w:val="de-DE"/>
        </w:rPr>
      </w:pPr>
      <w:del w:id="163" w:author="Martine Moench" w:date="2018-10-05T12:28:00Z">
        <w:r w:rsidRPr="00874488">
          <w:rPr>
            <w:sz w:val="20"/>
            <w:lang w:val="de-DE"/>
          </w:rPr>
          <w:delText xml:space="preserve">in Kapitel </w:delText>
        </w:r>
      </w:del>
      <w:ins w:id="164" w:author="Martine Moench" w:date="2018-10-05T12:28:00Z">
        <w:r w:rsidRPr="00874488">
          <w:rPr>
            <w:sz w:val="20"/>
            <w:lang w:val="de-DE"/>
          </w:rPr>
          <w:t>.</w:t>
        </w:r>
      </w:ins>
      <w:r w:rsidRPr="00874488">
        <w:rPr>
          <w:sz w:val="20"/>
          <w:lang w:val="de-DE"/>
        </w:rPr>
        <w:t xml:space="preserve">3.2 Tabelle C Spalte </w:t>
      </w:r>
      <w:ins w:id="165" w:author="Martine Moench" w:date="2018-10-05T12:28:00Z">
        <w:r w:rsidRPr="00874488">
          <w:rPr>
            <w:sz w:val="20"/>
            <w:lang w:val="de-DE"/>
          </w:rPr>
          <w:t>(</w:t>
        </w:r>
      </w:ins>
      <w:r w:rsidRPr="00874488">
        <w:rPr>
          <w:sz w:val="20"/>
          <w:lang w:val="de-DE"/>
        </w:rPr>
        <w:t>20</w:t>
      </w:r>
      <w:ins w:id="166" w:author="Martine Moench" w:date="2018-10-05T12:28:00Z">
        <w:r w:rsidRPr="00874488">
          <w:rPr>
            <w:sz w:val="20"/>
            <w:lang w:val="de-DE"/>
          </w:rPr>
          <w:t>)</w:t>
        </w:r>
      </w:ins>
      <w:r w:rsidRPr="00874488">
        <w:rPr>
          <w:sz w:val="20"/>
          <w:lang w:val="de-DE"/>
        </w:rPr>
        <w:t xml:space="preserve"> ergeben.</w:t>
      </w:r>
      <w:r w:rsidRPr="00874488">
        <w:rPr>
          <w:sz w:val="20"/>
          <w:vertAlign w:val="superscript"/>
        </w:rPr>
        <w:footnoteReference w:customMarkFollows="1" w:id="4"/>
        <w:t>1)</w:t>
      </w:r>
      <w:r w:rsidRPr="00874488">
        <w:rPr>
          <w:sz w:val="20"/>
          <w:vertAlign w:val="superscript"/>
        </w:rPr>
        <w:footnoteReference w:customMarkFollows="1" w:id="5"/>
        <w:t>2</w:t>
      </w:r>
      <w:r w:rsidRPr="00874488">
        <w:rPr>
          <w:sz w:val="20"/>
          <w:vertAlign w:val="superscript"/>
          <w:lang w:val="de-DE"/>
        </w:rPr>
        <w:t>)</w:t>
      </w:r>
    </w:p>
    <w:p w14:paraId="50B66862" w14:textId="77777777" w:rsidR="00D713C9" w:rsidRPr="00874488" w:rsidRDefault="00D713C9" w:rsidP="00D713C9">
      <w:pPr>
        <w:numPr>
          <w:ilvl w:val="12"/>
          <w:numId w:val="0"/>
        </w:numPr>
        <w:tabs>
          <w:tab w:val="left" w:pos="-1560"/>
          <w:tab w:val="left" w:pos="567"/>
        </w:tabs>
        <w:ind w:left="851"/>
        <w:rPr>
          <w:sz w:val="20"/>
          <w:lang w:val="de-DE"/>
        </w:rPr>
      </w:pPr>
    </w:p>
    <w:p w14:paraId="489CC166" w14:textId="101AA5D5" w:rsidR="00D713C9" w:rsidRPr="00A33D46" w:rsidRDefault="00D713C9" w:rsidP="00A33D46">
      <w:pPr>
        <w:numPr>
          <w:ilvl w:val="12"/>
          <w:numId w:val="0"/>
        </w:numPr>
        <w:tabs>
          <w:tab w:val="left" w:pos="-1560"/>
        </w:tabs>
        <w:ind w:left="284" w:hanging="284"/>
        <w:rPr>
          <w:sz w:val="20"/>
          <w:lang w:val="de-DE"/>
        </w:rPr>
      </w:pPr>
      <w:r w:rsidRPr="00874488">
        <w:rPr>
          <w:sz w:val="20"/>
          <w:lang w:val="de-DE"/>
        </w:rPr>
        <w:t>9.</w:t>
      </w:r>
      <w:r w:rsidRPr="00874488">
        <w:rPr>
          <w:sz w:val="20"/>
          <w:lang w:val="de-DE"/>
        </w:rPr>
        <w:tab/>
        <w:t>Elektrische Einrichtungen</w:t>
      </w:r>
      <w:ins w:id="169" w:author="Martine Moench" w:date="2018-10-05T12:28:00Z">
        <w:r w:rsidR="00D13207" w:rsidRPr="00742251">
          <w:rPr>
            <w:sz w:val="20"/>
            <w:lang w:val="de-DE"/>
          </w:rPr>
          <w:t xml:space="preserve"> und nicht –elektrische Anlage und Geräte zum Einsatz in explosionsgefährdeten Bereichen</w:t>
        </w:r>
      </w:ins>
      <w:r w:rsidR="00D13207" w:rsidRPr="00874488">
        <w:rPr>
          <w:sz w:val="20"/>
          <w:lang w:val="de-DE"/>
        </w:rPr>
        <w:t>:</w:t>
      </w:r>
    </w:p>
    <w:p w14:paraId="40B43A6D" w14:textId="2585D7B4" w:rsidR="00D713C9" w:rsidRPr="004234DB" w:rsidRDefault="00BC387F" w:rsidP="00A33D46">
      <w:pPr>
        <w:numPr>
          <w:ilvl w:val="0"/>
          <w:numId w:val="2"/>
        </w:numPr>
        <w:tabs>
          <w:tab w:val="left" w:pos="-1560"/>
          <w:tab w:val="left" w:pos="284"/>
        </w:tabs>
        <w:ind w:left="851" w:firstLine="0"/>
        <w:rPr>
          <w:sz w:val="20"/>
        </w:rPr>
      </w:pPr>
      <w:proofErr w:type="spellStart"/>
      <w:r w:rsidRPr="004234DB">
        <w:rPr>
          <w:sz w:val="20"/>
        </w:rPr>
        <w:t>Temperaturklasse</w:t>
      </w:r>
      <w:proofErr w:type="spellEnd"/>
      <w:r w:rsidR="00D713C9" w:rsidRPr="004234DB">
        <w:rPr>
          <w:sz w:val="20"/>
        </w:rPr>
        <w:t>:</w:t>
      </w:r>
      <w:r w:rsidRPr="004234DB">
        <w:rPr>
          <w:sz w:val="20"/>
        </w:rPr>
        <w:tab/>
      </w:r>
      <w:r w:rsidR="00D713C9" w:rsidRPr="004234DB">
        <w:rPr>
          <w:sz w:val="20"/>
        </w:rPr>
        <w:t>T4</w:t>
      </w:r>
    </w:p>
    <w:p w14:paraId="6CA8ABA3" w14:textId="77777777" w:rsidR="00D713C9" w:rsidRPr="00874488" w:rsidRDefault="00BC387F" w:rsidP="00874488">
      <w:pPr>
        <w:numPr>
          <w:ilvl w:val="0"/>
          <w:numId w:val="2"/>
        </w:numPr>
        <w:tabs>
          <w:tab w:val="left" w:pos="-1560"/>
          <w:tab w:val="left" w:pos="284"/>
        </w:tabs>
        <w:ind w:left="851" w:firstLine="0"/>
        <w:rPr>
          <w:sz w:val="20"/>
        </w:rPr>
      </w:pPr>
      <w:proofErr w:type="spellStart"/>
      <w:r w:rsidRPr="00874488">
        <w:rPr>
          <w:sz w:val="20"/>
        </w:rPr>
        <w:t>Explosionsgruppe</w:t>
      </w:r>
      <w:proofErr w:type="spellEnd"/>
      <w:r w:rsidR="00D713C9" w:rsidRPr="00874488">
        <w:rPr>
          <w:sz w:val="20"/>
        </w:rPr>
        <w:t xml:space="preserve">: </w:t>
      </w:r>
      <w:r w:rsidRPr="00874488">
        <w:rPr>
          <w:sz w:val="20"/>
        </w:rPr>
        <w:tab/>
      </w:r>
      <w:r w:rsidR="00D713C9" w:rsidRPr="004234DB">
        <w:rPr>
          <w:sz w:val="20"/>
        </w:rPr>
        <w:t>IIB</w:t>
      </w:r>
    </w:p>
    <w:p w14:paraId="6E08AF2D" w14:textId="77777777" w:rsidR="00D13207" w:rsidRPr="00742251" w:rsidRDefault="00D62A36" w:rsidP="00D62A36">
      <w:pPr>
        <w:numPr>
          <w:ilvl w:val="12"/>
          <w:numId w:val="0"/>
        </w:numPr>
        <w:tabs>
          <w:tab w:val="left" w:pos="-1560"/>
          <w:tab w:val="left" w:pos="567"/>
        </w:tabs>
        <w:rPr>
          <w:ins w:id="170" w:author="Martine Moench" w:date="2018-10-05T12:28:00Z"/>
          <w:sz w:val="20"/>
          <w:lang w:val="de-DE"/>
        </w:rPr>
      </w:pPr>
      <w:ins w:id="171" w:author="Martine Moench" w:date="2018-10-05T12:28:00Z">
        <w:r>
          <w:rPr>
            <w:sz w:val="20"/>
            <w:lang w:val="de-DE"/>
          </w:rPr>
          <w:br w:type="page"/>
        </w:r>
      </w:ins>
      <w:r w:rsidR="00D13207" w:rsidRPr="00874488">
        <w:rPr>
          <w:sz w:val="20"/>
          <w:lang w:val="de-DE"/>
        </w:rPr>
        <w:t>10.</w:t>
      </w:r>
      <w:r w:rsidR="00D13207" w:rsidRPr="00874488">
        <w:rPr>
          <w:sz w:val="20"/>
          <w:lang w:val="de-DE"/>
        </w:rPr>
        <w:tab/>
      </w:r>
      <w:ins w:id="172" w:author="Martine Moench" w:date="2018-10-05T12:28:00Z">
        <w:r w:rsidR="00D13207" w:rsidRPr="00742251">
          <w:rPr>
            <w:sz w:val="20"/>
            <w:lang w:val="de-DE"/>
          </w:rPr>
          <w:t>Autonome Schutzsystem</w:t>
        </w:r>
        <w:r w:rsidR="00A9510C" w:rsidRPr="00742251">
          <w:rPr>
            <w:sz w:val="20"/>
            <w:lang w:val="de-DE"/>
          </w:rPr>
          <w:t>e</w:t>
        </w:r>
        <w:r w:rsidR="00D13207" w:rsidRPr="00742251">
          <w:rPr>
            <w:sz w:val="20"/>
            <w:lang w:val="de-DE"/>
          </w:rPr>
          <w:t>:</w:t>
        </w:r>
      </w:ins>
    </w:p>
    <w:p w14:paraId="5E354556" w14:textId="77777777" w:rsidR="00D13207" w:rsidRPr="00742251" w:rsidRDefault="00D13207" w:rsidP="00D13207">
      <w:pPr>
        <w:numPr>
          <w:ilvl w:val="0"/>
          <w:numId w:val="2"/>
        </w:numPr>
        <w:tabs>
          <w:tab w:val="left" w:pos="-1560"/>
          <w:tab w:val="left" w:pos="284"/>
        </w:tabs>
        <w:ind w:left="567" w:firstLine="0"/>
        <w:rPr>
          <w:ins w:id="173" w:author="Martine Moench" w:date="2018-10-05T12:28:00Z"/>
          <w:sz w:val="20"/>
          <w:lang w:val="de-DE"/>
        </w:rPr>
      </w:pPr>
      <w:ins w:id="174" w:author="Martine Moench" w:date="2018-10-05T12:28:00Z">
        <w:r w:rsidRPr="00742251">
          <w:rPr>
            <w:sz w:val="20"/>
            <w:lang w:val="de-DE"/>
          </w:rPr>
          <w:t>Explosionsgruppe / Untergruppe der Explosionsgruppe  II B:</w:t>
        </w:r>
        <w:r w:rsidRPr="00742251">
          <w:rPr>
            <w:sz w:val="20"/>
            <w:lang w:val="de-DE"/>
          </w:rPr>
          <w:tab/>
          <w:t>.......................</w:t>
        </w:r>
      </w:ins>
    </w:p>
    <w:p w14:paraId="3CB1D4FA" w14:textId="77777777" w:rsidR="00877F83" w:rsidRPr="00742251" w:rsidRDefault="00877F83" w:rsidP="00D713C9">
      <w:pPr>
        <w:numPr>
          <w:ilvl w:val="12"/>
          <w:numId w:val="0"/>
        </w:numPr>
        <w:tabs>
          <w:tab w:val="left" w:pos="-1560"/>
          <w:tab w:val="left" w:pos="284"/>
        </w:tabs>
        <w:rPr>
          <w:ins w:id="175" w:author="Martine Moench" w:date="2018-10-05T12:28:00Z"/>
          <w:sz w:val="20"/>
          <w:lang w:val="de-DE"/>
        </w:rPr>
      </w:pPr>
    </w:p>
    <w:p w14:paraId="0D444168" w14:textId="77777777" w:rsidR="00D713C9" w:rsidRPr="00874488" w:rsidRDefault="00D13207" w:rsidP="00874488">
      <w:pPr>
        <w:numPr>
          <w:ilvl w:val="12"/>
          <w:numId w:val="0"/>
        </w:numPr>
        <w:tabs>
          <w:tab w:val="left" w:pos="-1560"/>
          <w:tab w:val="left" w:pos="567"/>
        </w:tabs>
        <w:rPr>
          <w:sz w:val="20"/>
          <w:lang w:val="de-DE"/>
        </w:rPr>
      </w:pPr>
      <w:ins w:id="176" w:author="Martine Moench" w:date="2018-10-05T12:28:00Z">
        <w:r w:rsidRPr="00742251">
          <w:rPr>
            <w:sz w:val="20"/>
            <w:lang w:val="de-DE"/>
          </w:rPr>
          <w:t>11</w:t>
        </w:r>
        <w:r w:rsidR="00D713C9" w:rsidRPr="00742251">
          <w:rPr>
            <w:sz w:val="20"/>
            <w:lang w:val="de-DE"/>
          </w:rPr>
          <w:t>.</w:t>
        </w:r>
        <w:r w:rsidR="00D713C9" w:rsidRPr="00742251">
          <w:rPr>
            <w:sz w:val="20"/>
            <w:lang w:val="de-DE"/>
          </w:rPr>
          <w:tab/>
        </w:r>
      </w:ins>
      <w:r w:rsidR="00D713C9" w:rsidRPr="00874488">
        <w:rPr>
          <w:sz w:val="20"/>
          <w:lang w:val="de-DE"/>
        </w:rPr>
        <w:t>Lade</w:t>
      </w:r>
      <w:r w:rsidR="00925A2C" w:rsidRPr="00874488">
        <w:rPr>
          <w:sz w:val="20"/>
          <w:lang w:val="de-DE"/>
        </w:rPr>
        <w:t>-/Lösch</w:t>
      </w:r>
      <w:r w:rsidR="00D713C9" w:rsidRPr="00874488">
        <w:rPr>
          <w:sz w:val="20"/>
          <w:lang w:val="de-DE"/>
        </w:rPr>
        <w:t xml:space="preserve">rate: </w:t>
      </w:r>
      <w:r w:rsidR="00925A2C" w:rsidRPr="00874488">
        <w:rPr>
          <w:sz w:val="20"/>
          <w:lang w:val="de-DE"/>
        </w:rPr>
        <w:tab/>
      </w:r>
      <w:r w:rsidR="00925A2C" w:rsidRPr="00874488">
        <w:rPr>
          <w:sz w:val="20"/>
          <w:lang w:val="de-DE"/>
        </w:rPr>
        <w:tab/>
      </w:r>
      <w:r w:rsidR="00925A2C" w:rsidRPr="00874488">
        <w:rPr>
          <w:sz w:val="20"/>
          <w:lang w:val="de-DE"/>
        </w:rPr>
        <w:tab/>
        <w:t>m³/h</w:t>
      </w:r>
      <w:r w:rsidR="00925A2C" w:rsidRPr="00874488">
        <w:rPr>
          <w:sz w:val="20"/>
          <w:vertAlign w:val="superscript"/>
          <w:lang w:val="de-DE"/>
        </w:rPr>
        <w:t>1)</w:t>
      </w:r>
      <w:r w:rsidR="00925A2C" w:rsidRPr="00874488">
        <w:rPr>
          <w:sz w:val="20"/>
          <w:lang w:val="de-DE"/>
        </w:rPr>
        <w:t xml:space="preserve"> oder </w:t>
      </w:r>
    </w:p>
    <w:p w14:paraId="0E8DEA4E" w14:textId="77777777" w:rsidR="00D713C9" w:rsidRPr="00874488" w:rsidRDefault="00925A2C" w:rsidP="00874488">
      <w:pPr>
        <w:numPr>
          <w:ilvl w:val="12"/>
          <w:numId w:val="0"/>
        </w:numPr>
        <w:tabs>
          <w:tab w:val="left" w:pos="-1560"/>
          <w:tab w:val="left" w:pos="567"/>
        </w:tabs>
        <w:ind w:left="3256" w:firstLine="284"/>
        <w:rPr>
          <w:sz w:val="20"/>
          <w:lang w:val="de-DE"/>
        </w:rPr>
      </w:pPr>
      <w:r w:rsidRPr="00742251">
        <w:rPr>
          <w:sz w:val="20"/>
          <w:lang w:val="de-DE"/>
        </w:rPr>
        <w:t xml:space="preserve">siehe </w:t>
      </w:r>
      <w:r w:rsidR="00023495" w:rsidRPr="00742251">
        <w:rPr>
          <w:sz w:val="20"/>
          <w:lang w:val="de-DE"/>
        </w:rPr>
        <w:t>Instruktionen für die Lade- und Löschrate</w:t>
      </w:r>
      <w:r w:rsidR="00023495" w:rsidRPr="00742251">
        <w:rPr>
          <w:sz w:val="20"/>
          <w:vertAlign w:val="superscript"/>
          <w:lang w:val="de-DE"/>
        </w:rPr>
        <w:t>1)</w:t>
      </w:r>
    </w:p>
    <w:p w14:paraId="75627CA9" w14:textId="5D322F4D" w:rsidR="00D713C9" w:rsidRPr="00874488" w:rsidRDefault="00D713C9" w:rsidP="00874488">
      <w:pPr>
        <w:numPr>
          <w:ilvl w:val="12"/>
          <w:numId w:val="0"/>
        </w:numPr>
        <w:tabs>
          <w:tab w:val="left" w:pos="-1560"/>
          <w:tab w:val="left" w:pos="426"/>
          <w:tab w:val="left" w:pos="567"/>
        </w:tabs>
        <w:rPr>
          <w:sz w:val="20"/>
          <w:lang w:val="de-DE"/>
        </w:rPr>
      </w:pPr>
      <w:del w:id="177" w:author="Martine Moench" w:date="2018-10-05T12:28:00Z">
        <w:r w:rsidRPr="005344C7">
          <w:rPr>
            <w:sz w:val="18"/>
            <w:lang w:val="de-DE"/>
          </w:rPr>
          <w:delText>11.</w:delText>
        </w:r>
        <w:r w:rsidRPr="005344C7">
          <w:rPr>
            <w:sz w:val="18"/>
            <w:lang w:val="de-DE"/>
          </w:rPr>
          <w:tab/>
        </w:r>
      </w:del>
      <w:moveToRangeStart w:id="178" w:author="Martine Moench" w:date="2018-10-05T12:28:00Z" w:name="move526505861"/>
      <w:moveTo w:id="179" w:author="Martine Moench" w:date="2018-10-05T12:28:00Z">
        <w:r w:rsidR="00D13207" w:rsidRPr="00874488">
          <w:rPr>
            <w:sz w:val="20"/>
            <w:lang w:val="de-DE"/>
          </w:rPr>
          <w:t>12</w:t>
        </w:r>
        <w:r w:rsidRPr="00874488">
          <w:rPr>
            <w:sz w:val="20"/>
            <w:lang w:val="de-DE"/>
          </w:rPr>
          <w:t>.</w:t>
        </w:r>
        <w:r w:rsidRPr="00874488">
          <w:rPr>
            <w:sz w:val="20"/>
            <w:lang w:val="de-DE"/>
          </w:rPr>
          <w:tab/>
        </w:r>
      </w:moveTo>
      <w:moveToRangeEnd w:id="178"/>
      <w:r w:rsidRPr="00874488">
        <w:rPr>
          <w:sz w:val="20"/>
          <w:lang w:val="de-DE"/>
        </w:rPr>
        <w:t xml:space="preserve">Zugelassene relative Dichte: </w:t>
      </w:r>
      <w:r w:rsidRPr="00742251">
        <w:rPr>
          <w:sz w:val="20"/>
          <w:lang w:val="de-DE"/>
        </w:rPr>
        <w:t>1,00</w:t>
      </w:r>
    </w:p>
    <w:p w14:paraId="5E5566CA" w14:textId="77777777" w:rsidR="00D713C9" w:rsidRPr="00874488" w:rsidRDefault="00D713C9" w:rsidP="00874488">
      <w:pPr>
        <w:numPr>
          <w:ilvl w:val="12"/>
          <w:numId w:val="0"/>
        </w:numPr>
        <w:tabs>
          <w:tab w:val="left" w:pos="-1560"/>
          <w:tab w:val="left" w:pos="567"/>
        </w:tabs>
        <w:rPr>
          <w:sz w:val="20"/>
          <w:lang w:val="de-DE"/>
        </w:rPr>
      </w:pPr>
    </w:p>
    <w:p w14:paraId="60998445" w14:textId="77777777" w:rsidR="00D713C9" w:rsidRPr="00331320" w:rsidRDefault="00D13207" w:rsidP="00D713C9">
      <w:pPr>
        <w:numPr>
          <w:ilvl w:val="12"/>
          <w:numId w:val="0"/>
        </w:numPr>
        <w:tabs>
          <w:tab w:val="left" w:pos="-1560"/>
          <w:tab w:val="left" w:pos="284"/>
          <w:tab w:val="left" w:pos="2694"/>
        </w:tabs>
        <w:ind w:left="2694" w:hanging="2694"/>
        <w:rPr>
          <w:del w:id="180" w:author="Martine Moench" w:date="2018-10-05T12:28:00Z"/>
          <w:sz w:val="18"/>
          <w:lang w:val="de-DE"/>
        </w:rPr>
      </w:pPr>
      <w:moveFromRangeStart w:id="181" w:author="Martine Moench" w:date="2018-10-05T12:28:00Z" w:name="move526505861"/>
      <w:moveFrom w:id="182" w:author="Martine Moench" w:date="2018-10-05T12:28:00Z">
        <w:r w:rsidRPr="00874488">
          <w:rPr>
            <w:sz w:val="20"/>
            <w:lang w:val="de-DE"/>
          </w:rPr>
          <w:t>12</w:t>
        </w:r>
        <w:r w:rsidR="00D713C9" w:rsidRPr="00874488">
          <w:rPr>
            <w:sz w:val="20"/>
            <w:lang w:val="de-DE"/>
          </w:rPr>
          <w:t>.</w:t>
        </w:r>
        <w:r w:rsidR="00D713C9" w:rsidRPr="00874488">
          <w:rPr>
            <w:sz w:val="20"/>
            <w:lang w:val="de-DE"/>
          </w:rPr>
          <w:tab/>
        </w:r>
      </w:moveFrom>
      <w:moveFromRangeEnd w:id="181"/>
      <w:del w:id="183" w:author="Martine Moench" w:date="2018-10-05T12:28:00Z">
        <w:r w:rsidR="00D713C9" w:rsidRPr="00331320">
          <w:rPr>
            <w:sz w:val="18"/>
            <w:lang w:val="de-DE"/>
          </w:rPr>
          <w:delText>Zusätzliche Bemerkungen</w:delText>
        </w:r>
        <w:r w:rsidR="00D713C9" w:rsidRPr="00331320">
          <w:rPr>
            <w:sz w:val="18"/>
            <w:szCs w:val="18"/>
            <w:vertAlign w:val="superscript"/>
            <w:lang w:val="de-DE"/>
          </w:rPr>
          <w:delText>1)</w:delText>
        </w:r>
        <w:r w:rsidR="00D713C9" w:rsidRPr="00331320">
          <w:rPr>
            <w:sz w:val="18"/>
            <w:lang w:val="de-DE"/>
          </w:rPr>
          <w:delText>:</w:delText>
        </w:r>
        <w:r w:rsidR="00D713C9" w:rsidRPr="00331320">
          <w:rPr>
            <w:sz w:val="18"/>
            <w:lang w:val="de-DE"/>
          </w:rPr>
          <w:tab/>
          <w:delText>De</w:delText>
        </w:r>
        <w:r w:rsidR="00B95995">
          <w:rPr>
            <w:sz w:val="18"/>
            <w:lang w:val="de-DE"/>
          </w:rPr>
          <w:delText>r</w:delText>
        </w:r>
        <w:r w:rsidR="00D713C9" w:rsidRPr="00331320">
          <w:rPr>
            <w:sz w:val="18"/>
            <w:lang w:val="de-DE"/>
          </w:rPr>
          <w:delText xml:space="preserve"> Anschluss der Probeentnahmeeinrichtung ist geeignet für ETS Gasprobenahmegerät</w:delText>
        </w:r>
      </w:del>
    </w:p>
    <w:p w14:paraId="0D5535EB" w14:textId="694D96A7" w:rsidR="003A07AF" w:rsidRPr="00742251" w:rsidRDefault="00D13207" w:rsidP="00D62A36">
      <w:pPr>
        <w:numPr>
          <w:ilvl w:val="12"/>
          <w:numId w:val="0"/>
        </w:numPr>
        <w:tabs>
          <w:tab w:val="left" w:pos="-1560"/>
          <w:tab w:val="left" w:pos="567"/>
          <w:tab w:val="left" w:pos="2694"/>
        </w:tabs>
        <w:ind w:left="2694" w:hanging="2694"/>
        <w:rPr>
          <w:ins w:id="184" w:author="Martine Moench" w:date="2018-10-05T12:28:00Z"/>
          <w:sz w:val="20"/>
          <w:lang w:val="de-DE"/>
        </w:rPr>
      </w:pPr>
      <w:ins w:id="185" w:author="Martine Moench" w:date="2018-10-05T12:28:00Z">
        <w:r w:rsidRPr="00742251">
          <w:rPr>
            <w:sz w:val="20"/>
            <w:lang w:val="de-DE"/>
          </w:rPr>
          <w:t>13</w:t>
        </w:r>
        <w:r w:rsidR="00D713C9" w:rsidRPr="00742251">
          <w:rPr>
            <w:sz w:val="20"/>
            <w:lang w:val="de-DE"/>
          </w:rPr>
          <w:t>.</w:t>
        </w:r>
        <w:r w:rsidR="00D713C9" w:rsidRPr="00742251">
          <w:rPr>
            <w:sz w:val="20"/>
            <w:lang w:val="de-DE"/>
          </w:rPr>
          <w:tab/>
          <w:t>Zusätzliche Bemerkungen:</w:t>
        </w:r>
        <w:r w:rsidR="00D713C9" w:rsidRPr="00742251">
          <w:rPr>
            <w:sz w:val="20"/>
            <w:lang w:val="de-DE"/>
          </w:rPr>
          <w:tab/>
        </w:r>
      </w:ins>
    </w:p>
    <w:p w14:paraId="19022661" w14:textId="77777777" w:rsidR="00D713C9" w:rsidRPr="00742251" w:rsidRDefault="00D62A36" w:rsidP="00D62A36">
      <w:pPr>
        <w:numPr>
          <w:ilvl w:val="12"/>
          <w:numId w:val="0"/>
        </w:numPr>
        <w:tabs>
          <w:tab w:val="left" w:pos="-1560"/>
          <w:tab w:val="left" w:pos="567"/>
          <w:tab w:val="left" w:pos="2694"/>
        </w:tabs>
        <w:ind w:left="2694" w:hanging="2694"/>
        <w:rPr>
          <w:ins w:id="186" w:author="Martine Moench" w:date="2018-10-05T12:28:00Z"/>
          <w:sz w:val="20"/>
          <w:vertAlign w:val="superscript"/>
          <w:lang w:val="de-DE"/>
        </w:rPr>
      </w:pPr>
      <w:ins w:id="187" w:author="Martine Moench" w:date="2018-10-05T12:28:00Z">
        <w:r>
          <w:rPr>
            <w:sz w:val="20"/>
            <w:lang w:val="de-DE"/>
          </w:rPr>
          <w:tab/>
        </w:r>
        <w:r w:rsidR="003A07AF" w:rsidRPr="00742251">
          <w:rPr>
            <w:sz w:val="20"/>
            <w:lang w:val="de-DE"/>
          </w:rPr>
          <w:t>Schiff entspricht den Bauvorschriften 9.3.x.12, 9.3.x.51, 9.3.x.52</w:t>
        </w:r>
        <w:r w:rsidR="003A07AF" w:rsidRPr="00742251">
          <w:rPr>
            <w:sz w:val="20"/>
            <w:lang w:val="de-DE"/>
          </w:rPr>
          <w:tab/>
          <w:t xml:space="preserve">Ja/Nein </w:t>
        </w:r>
        <w:r w:rsidR="003A07AF" w:rsidRPr="00742251">
          <w:rPr>
            <w:sz w:val="20"/>
            <w:vertAlign w:val="superscript"/>
            <w:lang w:val="de-DE"/>
          </w:rPr>
          <w:t>1)3)</w:t>
        </w:r>
      </w:ins>
    </w:p>
    <w:p w14:paraId="02871EF3" w14:textId="77777777" w:rsidR="003A07AF" w:rsidRPr="00742251" w:rsidRDefault="003A07AF" w:rsidP="00D62A36">
      <w:pPr>
        <w:numPr>
          <w:ilvl w:val="12"/>
          <w:numId w:val="0"/>
        </w:numPr>
        <w:tabs>
          <w:tab w:val="left" w:pos="-1560"/>
          <w:tab w:val="left" w:pos="567"/>
          <w:tab w:val="left" w:pos="2694"/>
        </w:tabs>
        <w:ind w:left="2694" w:hanging="2694"/>
        <w:rPr>
          <w:ins w:id="188" w:author="Martine Moench" w:date="2018-10-05T12:28:00Z"/>
          <w:sz w:val="20"/>
          <w:lang w:val="de-DE"/>
        </w:rPr>
      </w:pPr>
      <w:ins w:id="189" w:author="Martine Moench" w:date="2018-10-05T12:28:00Z">
        <w:r w:rsidRPr="00742251">
          <w:rPr>
            <w:sz w:val="20"/>
            <w:lang w:val="de-DE"/>
          </w:rPr>
          <w:tab/>
          <w:t>……………………………………………………………………………………………………</w:t>
        </w:r>
      </w:ins>
    </w:p>
    <w:p w14:paraId="14BAFD3D" w14:textId="77777777" w:rsidR="003A07AF" w:rsidRPr="00742251" w:rsidRDefault="003A07AF" w:rsidP="00D62A36">
      <w:pPr>
        <w:numPr>
          <w:ilvl w:val="12"/>
          <w:numId w:val="0"/>
        </w:numPr>
        <w:tabs>
          <w:tab w:val="left" w:pos="-1560"/>
          <w:tab w:val="left" w:pos="567"/>
          <w:tab w:val="left" w:pos="2694"/>
        </w:tabs>
        <w:ind w:left="2694" w:hanging="2694"/>
        <w:rPr>
          <w:ins w:id="190" w:author="Martine Moench" w:date="2018-10-05T12:28:00Z"/>
          <w:sz w:val="20"/>
          <w:lang w:val="de-DE"/>
        </w:rPr>
      </w:pPr>
      <w:ins w:id="191" w:author="Martine Moench" w:date="2018-10-05T12:28:00Z">
        <w:r w:rsidRPr="00742251">
          <w:rPr>
            <w:sz w:val="20"/>
            <w:lang w:val="de-DE"/>
          </w:rPr>
          <w:tab/>
          <w:t>……………………………………………………………………………………………………</w:t>
        </w:r>
      </w:ins>
    </w:p>
    <w:p w14:paraId="6491C009" w14:textId="77777777" w:rsidR="003A07AF" w:rsidRPr="00742251" w:rsidRDefault="003A07AF" w:rsidP="00D62A36">
      <w:pPr>
        <w:numPr>
          <w:ilvl w:val="12"/>
          <w:numId w:val="0"/>
        </w:numPr>
        <w:tabs>
          <w:tab w:val="left" w:pos="-1560"/>
          <w:tab w:val="left" w:pos="567"/>
          <w:tab w:val="left" w:pos="2694"/>
        </w:tabs>
        <w:ind w:left="2694" w:hanging="2694"/>
        <w:rPr>
          <w:ins w:id="192" w:author="Martine Moench" w:date="2018-10-05T12:28:00Z"/>
          <w:sz w:val="20"/>
          <w:lang w:val="de-DE"/>
        </w:rPr>
      </w:pPr>
      <w:ins w:id="193" w:author="Martine Moench" w:date="2018-10-05T12:28:00Z">
        <w:r w:rsidRPr="00742251">
          <w:rPr>
            <w:sz w:val="20"/>
            <w:lang w:val="de-DE"/>
          </w:rPr>
          <w:tab/>
          <w:t>……………………………………………………………………………………………………</w:t>
        </w:r>
      </w:ins>
    </w:p>
    <w:p w14:paraId="468116ED" w14:textId="77777777" w:rsidR="00D713C9" w:rsidRPr="00874488" w:rsidRDefault="00D713C9" w:rsidP="00D713C9">
      <w:pPr>
        <w:tabs>
          <w:tab w:val="left" w:pos="-1560"/>
          <w:tab w:val="left" w:pos="284"/>
          <w:tab w:val="left" w:pos="2694"/>
        </w:tabs>
        <w:rPr>
          <w:sz w:val="20"/>
          <w:lang w:val="de-DE"/>
        </w:rPr>
      </w:pPr>
    </w:p>
    <w:p w14:paraId="61594D06" w14:textId="77777777" w:rsidR="00D713C9" w:rsidRPr="00331320"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rPr>
          <w:lang w:val="de-DE"/>
        </w:rPr>
      </w:pPr>
      <w:r w:rsidRPr="00874488">
        <w:rPr>
          <w:sz w:val="20"/>
          <w:lang w:val="de-DE"/>
        </w:rPr>
        <w:br w:type="page"/>
      </w:r>
    </w:p>
    <w:p w14:paraId="39ECD199" w14:textId="77777777" w:rsidR="00D713C9" w:rsidRPr="00EE0FC9"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center"/>
        <w:rPr>
          <w:b/>
          <w:sz w:val="28"/>
          <w:szCs w:val="28"/>
          <w:u w:val="single"/>
          <w:lang w:val="de-DE"/>
        </w:rPr>
      </w:pPr>
      <w:r w:rsidRPr="00EE0FC9">
        <w:rPr>
          <w:b/>
          <w:sz w:val="28"/>
          <w:szCs w:val="28"/>
          <w:u w:val="single"/>
          <w:lang w:val="de-DE"/>
        </w:rPr>
        <w:t>Technische Ausrüstung des Tankmotorschiff GASEX</w:t>
      </w:r>
    </w:p>
    <w:p w14:paraId="4D319C12" w14:textId="77777777" w:rsidR="00D713C9" w:rsidRPr="00EE0FC9" w:rsidRDefault="00D713C9" w:rsidP="00D713C9">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center"/>
        <w:rPr>
          <w:sz w:val="22"/>
          <w:szCs w:val="22"/>
          <w:lang w:val="de-DE"/>
        </w:rPr>
      </w:pPr>
    </w:p>
    <w:p w14:paraId="033D2EF1" w14:textId="77777777" w:rsidR="00D713C9" w:rsidRPr="00C67C78" w:rsidRDefault="00D713C9" w:rsidP="00EE0FC9">
      <w:pPr>
        <w:widowControl w:val="0"/>
        <w:tabs>
          <w:tab w:val="left" w:pos="-1440"/>
          <w:tab w:val="left" w:pos="-720"/>
          <w:tab w:val="left" w:pos="284"/>
          <w:tab w:val="left" w:pos="567"/>
          <w:tab w:val="center" w:pos="4535"/>
        </w:tabs>
        <w:spacing w:line="335" w:lineRule="auto"/>
        <w:rPr>
          <w:b/>
          <w:sz w:val="20"/>
          <w:lang w:val="de-DE"/>
        </w:rPr>
      </w:pPr>
      <w:r w:rsidRPr="00C67C78">
        <w:rPr>
          <w:sz w:val="20"/>
          <w:lang w:val="de-DE"/>
        </w:rPr>
        <w:t xml:space="preserve">A. </w:t>
      </w:r>
      <w:r w:rsidRPr="00C67C78">
        <w:rPr>
          <w:b/>
          <w:sz w:val="20"/>
          <w:lang w:val="de-DE"/>
        </w:rPr>
        <w:t>Ladetanks</w:t>
      </w:r>
      <w:r w:rsidR="00EE0FC9" w:rsidRPr="00C67C78">
        <w:rPr>
          <w:b/>
          <w:sz w:val="20"/>
          <w:lang w:val="de-DE"/>
        </w:rPr>
        <w:tab/>
      </w:r>
    </w:p>
    <w:p w14:paraId="5D3E8334"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   </w:t>
      </w:r>
      <w:r w:rsidRPr="00C67C78">
        <w:rPr>
          <w:sz w:val="20"/>
          <w:lang w:val="de-DE"/>
        </w:rPr>
        <w:tab/>
        <w:t>Anzahl</w:t>
      </w:r>
      <w:r w:rsidRPr="00C67C78">
        <w:rPr>
          <w:sz w:val="20"/>
          <w:lang w:val="de-DE"/>
        </w:rPr>
        <w:tab/>
        <w:t>:</w:t>
      </w:r>
      <w:r w:rsidRPr="00C67C78">
        <w:rPr>
          <w:sz w:val="20"/>
          <w:lang w:val="de-DE"/>
        </w:rPr>
        <w:tab/>
        <w:t>6</w:t>
      </w:r>
    </w:p>
    <w:p w14:paraId="423C4FD0"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   </w:t>
      </w:r>
      <w:r w:rsidRPr="00C67C78">
        <w:rPr>
          <w:sz w:val="20"/>
          <w:lang w:val="de-DE"/>
        </w:rPr>
        <w:tab/>
        <w:t>Inhalt pro Ladetank</w:t>
      </w:r>
      <w:r w:rsidRPr="00C67C78">
        <w:rPr>
          <w:sz w:val="20"/>
          <w:lang w:val="de-DE"/>
        </w:rPr>
        <w:tab/>
        <w:t>:</w:t>
      </w:r>
      <w:r w:rsidRPr="00C67C78">
        <w:rPr>
          <w:sz w:val="20"/>
          <w:lang w:val="de-DE"/>
        </w:rPr>
        <w:tab/>
      </w:r>
      <w:smartTag w:uri="urn:schemas-microsoft-com:office:smarttags" w:element="metricconverter">
        <w:smartTagPr>
          <w:attr w:name="ProductID" w:val="250 m3"/>
        </w:smartTagPr>
        <w:r w:rsidRPr="00C67C78">
          <w:rPr>
            <w:sz w:val="20"/>
            <w:lang w:val="de-DE"/>
          </w:rPr>
          <w:t>250 m</w:t>
        </w:r>
        <w:r w:rsidRPr="00C67C78">
          <w:rPr>
            <w:sz w:val="20"/>
            <w:vertAlign w:val="superscript"/>
            <w:lang w:val="de-DE"/>
          </w:rPr>
          <w:t>3</w:t>
        </w:r>
      </w:smartTag>
    </w:p>
    <w:p w14:paraId="1ECEBAF4"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   </w:t>
      </w:r>
      <w:r w:rsidRPr="00C67C78">
        <w:rPr>
          <w:sz w:val="20"/>
          <w:lang w:val="de-DE"/>
        </w:rPr>
        <w:tab/>
        <w:t>erlaubte Mindesttemperatur</w:t>
      </w:r>
      <w:r w:rsidR="00AD4F43" w:rsidRPr="00C67C78">
        <w:rPr>
          <w:sz w:val="20"/>
          <w:lang w:val="de-DE"/>
        </w:rPr>
        <w:tab/>
      </w:r>
      <w:r w:rsidRPr="00C67C78">
        <w:rPr>
          <w:sz w:val="20"/>
          <w:lang w:val="de-DE"/>
        </w:rPr>
        <w:t>:</w:t>
      </w:r>
      <w:r w:rsidRPr="00C67C78">
        <w:rPr>
          <w:sz w:val="20"/>
          <w:lang w:val="de-DE"/>
        </w:rPr>
        <w:tab/>
        <w:t xml:space="preserve">- 10 </w:t>
      </w:r>
      <w:r w:rsidRPr="00C67C78">
        <w:rPr>
          <w:sz w:val="20"/>
        </w:rPr>
        <w:sym w:font="Symbol" w:char="F0B0"/>
      </w:r>
      <w:r w:rsidRPr="00C67C78">
        <w:rPr>
          <w:sz w:val="20"/>
          <w:lang w:val="de-DE"/>
        </w:rPr>
        <w:t>C</w:t>
      </w:r>
    </w:p>
    <w:p w14:paraId="7BE6D4B0"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rPr>
          <w:sz w:val="20"/>
          <w:lang w:val="de-DE"/>
        </w:rPr>
      </w:pPr>
    </w:p>
    <w:p w14:paraId="617A7107"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B.</w:t>
      </w:r>
      <w:r w:rsidR="0043275A" w:rsidRPr="00C67C78">
        <w:rPr>
          <w:sz w:val="20"/>
          <w:lang w:val="de-DE"/>
        </w:rPr>
        <w:t xml:space="preserve"> </w:t>
      </w:r>
      <w:r w:rsidRPr="00C67C78">
        <w:rPr>
          <w:b/>
          <w:sz w:val="20"/>
          <w:lang w:val="de-DE"/>
        </w:rPr>
        <w:t>Pumpen</w:t>
      </w:r>
      <w:r w:rsidRPr="00C67C78">
        <w:rPr>
          <w:sz w:val="20"/>
          <w:lang w:val="de-DE"/>
        </w:rPr>
        <w:tab/>
        <w:t>:</w:t>
      </w:r>
      <w:r w:rsidRPr="00C67C78">
        <w:rPr>
          <w:sz w:val="20"/>
          <w:lang w:val="de-DE"/>
        </w:rPr>
        <w:tab/>
        <w:t>1 Tauchpumpe pro Ladetank</w:t>
      </w:r>
    </w:p>
    <w:p w14:paraId="314EF495"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rPr>
          <w:sz w:val="20"/>
          <w:lang w:val="de-DE"/>
        </w:rPr>
      </w:pPr>
    </w:p>
    <w:p w14:paraId="3D09C634"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C. </w:t>
      </w:r>
      <w:r w:rsidRPr="00C67C78">
        <w:rPr>
          <w:b/>
          <w:sz w:val="20"/>
          <w:lang w:val="de-DE"/>
        </w:rPr>
        <w:t>Kompressoren</w:t>
      </w:r>
      <w:r w:rsidRPr="00C67C78">
        <w:rPr>
          <w:sz w:val="20"/>
          <w:lang w:val="de-DE"/>
        </w:rPr>
        <w:tab/>
        <w:t>:</w:t>
      </w:r>
      <w:r w:rsidRPr="00C67C78">
        <w:rPr>
          <w:sz w:val="20"/>
          <w:lang w:val="de-DE"/>
        </w:rPr>
        <w:tab/>
        <w:t>2 Kompressoren</w:t>
      </w:r>
    </w:p>
    <w:p w14:paraId="3B059D12"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rPr>
          <w:sz w:val="20"/>
          <w:lang w:val="de-DE"/>
        </w:rPr>
      </w:pPr>
    </w:p>
    <w:p w14:paraId="61678FC2"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D. </w:t>
      </w:r>
      <w:r w:rsidRPr="00C67C78">
        <w:rPr>
          <w:b/>
          <w:sz w:val="20"/>
          <w:lang w:val="de-DE"/>
        </w:rPr>
        <w:t>Leitungssysteme</w:t>
      </w:r>
      <w:r w:rsidRPr="00C67C78">
        <w:rPr>
          <w:sz w:val="20"/>
          <w:lang w:val="de-DE"/>
        </w:rPr>
        <w:tab/>
        <w:t>:</w:t>
      </w:r>
      <w:r w:rsidRPr="00C67C78">
        <w:rPr>
          <w:sz w:val="20"/>
          <w:lang w:val="de-DE"/>
        </w:rPr>
        <w:tab/>
        <w:t>separat für Flüssigkeit und für Dampf</w:t>
      </w:r>
    </w:p>
    <w:p w14:paraId="5D02E59C"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p>
    <w:p w14:paraId="532F6D3C" w14:textId="77777777" w:rsidR="00D713C9" w:rsidRPr="00C67C78" w:rsidRDefault="00D713C9" w:rsidP="00D713C9">
      <w:pPr>
        <w:widowControl w:val="0"/>
        <w:tabs>
          <w:tab w:val="left" w:pos="-1440"/>
          <w:tab w:val="left" w:pos="-720"/>
          <w:tab w:val="left" w:pos="284"/>
          <w:tab w:val="left" w:pos="567"/>
          <w:tab w:val="left" w:pos="2880"/>
          <w:tab w:val="left" w:pos="3261"/>
        </w:tabs>
        <w:spacing w:line="335" w:lineRule="auto"/>
        <w:ind w:left="5760" w:hanging="5760"/>
        <w:rPr>
          <w:sz w:val="20"/>
          <w:lang w:val="de-DE"/>
        </w:rPr>
      </w:pPr>
      <w:r w:rsidRPr="00C67C78">
        <w:rPr>
          <w:sz w:val="20"/>
          <w:lang w:val="de-DE"/>
        </w:rPr>
        <w:t xml:space="preserve">E. </w:t>
      </w:r>
      <w:r w:rsidRPr="00C67C78">
        <w:rPr>
          <w:b/>
          <w:sz w:val="20"/>
          <w:lang w:val="de-DE"/>
        </w:rPr>
        <w:t>Möglichkeit zur Längsspülung</w:t>
      </w:r>
      <w:r w:rsidRPr="00C67C78">
        <w:rPr>
          <w:sz w:val="20"/>
          <w:lang w:val="de-DE"/>
        </w:rPr>
        <w:t>:</w:t>
      </w:r>
      <w:r w:rsidRPr="00C67C78">
        <w:rPr>
          <w:sz w:val="20"/>
          <w:lang w:val="de-DE"/>
        </w:rPr>
        <w:tab/>
        <w:t>ja</w:t>
      </w:r>
    </w:p>
    <w:p w14:paraId="5D7E6F49" w14:textId="77777777" w:rsidR="005344C7" w:rsidRDefault="00D713C9" w:rsidP="004D2C74">
      <w:pPr>
        <w:tabs>
          <w:tab w:val="left" w:pos="0"/>
          <w:tab w:val="left" w:pos="540"/>
          <w:tab w:val="left" w:pos="851"/>
        </w:tabs>
        <w:spacing w:before="120"/>
        <w:rPr>
          <w:b/>
          <w:sz w:val="28"/>
          <w:szCs w:val="28"/>
          <w:lang w:val="de-DE"/>
        </w:rPr>
      </w:pPr>
      <w:r w:rsidRPr="00331320">
        <w:rPr>
          <w:lang w:val="de-DE"/>
        </w:rPr>
        <w:br w:type="page"/>
      </w:r>
      <w:r w:rsidR="004D2C74" w:rsidRPr="005344C7">
        <w:rPr>
          <w:b/>
          <w:sz w:val="28"/>
          <w:szCs w:val="28"/>
          <w:lang w:val="de-DE"/>
        </w:rPr>
        <w:t xml:space="preserve">Anlage II </w:t>
      </w:r>
    </w:p>
    <w:p w14:paraId="56803137" w14:textId="77777777" w:rsidR="004D2C74" w:rsidRPr="005344C7" w:rsidRDefault="004D2C74" w:rsidP="004D2C74">
      <w:pPr>
        <w:tabs>
          <w:tab w:val="left" w:pos="0"/>
          <w:tab w:val="left" w:pos="540"/>
          <w:tab w:val="left" w:pos="851"/>
        </w:tabs>
        <w:spacing w:before="120"/>
        <w:rPr>
          <w:b/>
          <w:sz w:val="28"/>
          <w:szCs w:val="28"/>
          <w:lang w:val="de-DE"/>
        </w:rPr>
      </w:pPr>
      <w:r w:rsidRPr="005344C7">
        <w:rPr>
          <w:b/>
          <w:sz w:val="28"/>
          <w:szCs w:val="28"/>
          <w:lang w:val="de-DE"/>
        </w:rPr>
        <w:t>Datenblätter Fallfragen Aufbaukurs „Chemie“</w:t>
      </w:r>
    </w:p>
    <w:p w14:paraId="0EECE1D3" w14:textId="77777777" w:rsidR="004A67C5" w:rsidRPr="00331320" w:rsidRDefault="004A67C5" w:rsidP="00D713C9">
      <w:pPr>
        <w:tabs>
          <w:tab w:val="left" w:pos="0"/>
          <w:tab w:val="left" w:pos="540"/>
          <w:tab w:val="left" w:pos="851"/>
        </w:tabs>
        <w:spacing w:before="120"/>
        <w:rPr>
          <w:szCs w:val="24"/>
          <w:lang w:val="de-DE"/>
        </w:rPr>
      </w:pPr>
    </w:p>
    <w:p w14:paraId="30A02323" w14:textId="77777777" w:rsidR="004860B9" w:rsidRPr="007E71C4" w:rsidRDefault="004553BD" w:rsidP="004860B9">
      <w:pPr>
        <w:pStyle w:val="PlainText1"/>
        <w:tabs>
          <w:tab w:val="left" w:pos="851"/>
        </w:tabs>
        <w:spacing w:before="240"/>
        <w:ind w:left="539" w:hanging="539"/>
        <w:jc w:val="both"/>
        <w:rPr>
          <w:rFonts w:ascii="Times New Roman" w:hAnsi="Times New Roman"/>
          <w:b/>
          <w:sz w:val="24"/>
          <w:szCs w:val="24"/>
          <w:lang w:val="de-DE"/>
        </w:rPr>
      </w:pPr>
      <w:r w:rsidRPr="007E71C4">
        <w:rPr>
          <w:rFonts w:ascii="Times New Roman" w:hAnsi="Times New Roman"/>
          <w:b/>
          <w:sz w:val="24"/>
          <w:szCs w:val="24"/>
          <w:lang w:val="de-DE"/>
        </w:rPr>
        <w:t>1</w:t>
      </w:r>
      <w:r w:rsidR="00402039" w:rsidRPr="007E71C4">
        <w:rPr>
          <w:rFonts w:ascii="Times New Roman" w:hAnsi="Times New Roman"/>
          <w:b/>
          <w:sz w:val="24"/>
          <w:szCs w:val="24"/>
          <w:lang w:val="de-DE"/>
        </w:rPr>
        <w:t>.</w:t>
      </w:r>
      <w:r w:rsidR="004860B9" w:rsidRPr="007E71C4">
        <w:rPr>
          <w:rFonts w:ascii="Times New Roman" w:hAnsi="Times New Roman"/>
          <w:b/>
          <w:sz w:val="24"/>
          <w:szCs w:val="24"/>
          <w:lang w:val="de-DE"/>
        </w:rPr>
        <w:tab/>
        <w:t>Situationsbeschreibung</w:t>
      </w:r>
    </w:p>
    <w:p w14:paraId="0A70B422" w14:textId="77777777" w:rsidR="001B213E" w:rsidRPr="007E38ED" w:rsidRDefault="00E06C10" w:rsidP="004860B9">
      <w:pPr>
        <w:tabs>
          <w:tab w:val="left" w:pos="0"/>
          <w:tab w:val="left" w:pos="540"/>
          <w:tab w:val="left" w:pos="851"/>
        </w:tabs>
        <w:spacing w:before="120" w:after="120"/>
        <w:rPr>
          <w:sz w:val="20"/>
          <w:lang w:val="de-DE"/>
        </w:rPr>
      </w:pPr>
      <w:r w:rsidRPr="007E38ED">
        <w:rPr>
          <w:sz w:val="20"/>
          <w:lang w:val="de-DE"/>
        </w:rPr>
        <w:t>Die</w:t>
      </w:r>
      <w:r w:rsidR="003F1934" w:rsidRPr="007E38ED">
        <w:rPr>
          <w:sz w:val="20"/>
          <w:lang w:val="de-DE"/>
        </w:rPr>
        <w:t>ser</w:t>
      </w:r>
      <w:r w:rsidRPr="007E38ED">
        <w:rPr>
          <w:sz w:val="20"/>
          <w:lang w:val="de-DE"/>
        </w:rPr>
        <w:t xml:space="preserve"> </w:t>
      </w:r>
      <w:r w:rsidR="003F1934" w:rsidRPr="007E38ED">
        <w:rPr>
          <w:sz w:val="20"/>
          <w:lang w:val="de-DE"/>
        </w:rPr>
        <w:t>Abschnitt der Prüfung stützt sich auf</w:t>
      </w:r>
      <w:r w:rsidRPr="007E38ED">
        <w:rPr>
          <w:sz w:val="20"/>
          <w:lang w:val="de-DE"/>
        </w:rPr>
        <w:t xml:space="preserve"> folgende Situationsbeschreibung:</w:t>
      </w:r>
    </w:p>
    <w:p w14:paraId="20BB3B98" w14:textId="77777777" w:rsidR="001B213E" w:rsidRPr="007E38ED" w:rsidRDefault="001B213E" w:rsidP="004860B9">
      <w:pPr>
        <w:numPr>
          <w:ilvl w:val="12"/>
          <w:numId w:val="0"/>
        </w:numPr>
        <w:spacing w:before="120"/>
        <w:ind w:left="567"/>
        <w:rPr>
          <w:sz w:val="20"/>
          <w:lang w:val="de-DE"/>
        </w:rPr>
      </w:pPr>
      <w:r w:rsidRPr="007E38ED">
        <w:rPr>
          <w:sz w:val="20"/>
          <w:lang w:val="de-DE"/>
        </w:rPr>
        <w:t xml:space="preserve">Ihr </w:t>
      </w:r>
      <w:r w:rsidR="008349AA" w:rsidRPr="007E38ED">
        <w:rPr>
          <w:sz w:val="20"/>
          <w:lang w:val="de-DE"/>
        </w:rPr>
        <w:t>T</w:t>
      </w:r>
      <w:r w:rsidRPr="007E38ED">
        <w:rPr>
          <w:sz w:val="20"/>
          <w:lang w:val="de-DE"/>
        </w:rPr>
        <w:t>ank</w:t>
      </w:r>
      <w:r w:rsidR="008349AA" w:rsidRPr="007E38ED">
        <w:rPr>
          <w:sz w:val="20"/>
          <w:lang w:val="de-DE"/>
        </w:rPr>
        <w:t>motor</w:t>
      </w:r>
      <w:r w:rsidRPr="007E38ED">
        <w:rPr>
          <w:sz w:val="20"/>
          <w:lang w:val="de-DE"/>
        </w:rPr>
        <w:t>schiff {SCHIFFSNAME} verfügt über das Zulassungszeugnis Nr. {xx}.</w:t>
      </w:r>
    </w:p>
    <w:p w14:paraId="49E9F562" w14:textId="77777777" w:rsidR="001B213E" w:rsidRPr="007E38ED" w:rsidRDefault="001B213E" w:rsidP="001B213E">
      <w:pPr>
        <w:numPr>
          <w:ilvl w:val="12"/>
          <w:numId w:val="0"/>
        </w:numPr>
        <w:spacing w:before="120"/>
        <w:ind w:left="567"/>
        <w:rPr>
          <w:sz w:val="20"/>
          <w:lang w:val="de-DE"/>
        </w:rPr>
      </w:pPr>
      <w:r w:rsidRPr="007E38ED">
        <w:rPr>
          <w:sz w:val="20"/>
          <w:lang w:val="de-DE"/>
        </w:rPr>
        <w:t xml:space="preserve">Sie bekommen den Auftrag, 1500 Tonnen UN </w:t>
      </w:r>
      <w:proofErr w:type="spellStart"/>
      <w:r w:rsidRPr="007E38ED">
        <w:rPr>
          <w:sz w:val="20"/>
          <w:lang w:val="de-DE"/>
        </w:rPr>
        <w:t>xxxx</w:t>
      </w:r>
      <w:proofErr w:type="spellEnd"/>
      <w:r w:rsidRPr="007E38ED">
        <w:rPr>
          <w:sz w:val="20"/>
          <w:lang w:val="de-DE"/>
        </w:rPr>
        <w:t xml:space="preserve"> {BENENNUNG}, {Klasse}, {Klassifizierungscode}, {Verpackungsgruppe} zu befördern.</w:t>
      </w:r>
    </w:p>
    <w:p w14:paraId="2F778F2A" w14:textId="77777777" w:rsidR="001B213E" w:rsidRPr="007E38ED" w:rsidRDefault="001B213E" w:rsidP="001B213E">
      <w:pPr>
        <w:numPr>
          <w:ilvl w:val="12"/>
          <w:numId w:val="0"/>
        </w:numPr>
        <w:spacing w:before="120"/>
        <w:ind w:left="567"/>
        <w:rPr>
          <w:sz w:val="20"/>
          <w:lang w:val="de-DE"/>
        </w:rPr>
      </w:pPr>
      <w:r w:rsidRPr="007E38ED">
        <w:rPr>
          <w:sz w:val="20"/>
          <w:lang w:val="de-DE"/>
        </w:rPr>
        <w:t xml:space="preserve">Ihr Tankmotorschiff ist leer. Die letzte Ladung war UN </w:t>
      </w:r>
      <w:proofErr w:type="spellStart"/>
      <w:r w:rsidRPr="007E38ED">
        <w:rPr>
          <w:sz w:val="20"/>
          <w:lang w:val="de-DE"/>
        </w:rPr>
        <w:t>xxxx</w:t>
      </w:r>
      <w:proofErr w:type="spellEnd"/>
      <w:r w:rsidRPr="007E38ED">
        <w:rPr>
          <w:sz w:val="20"/>
          <w:lang w:val="de-DE"/>
        </w:rPr>
        <w:t xml:space="preserve"> {BENENNUNG}, {Klasse}, {Klassifizierungscode}, {Verpackungsgruppe}.</w:t>
      </w:r>
    </w:p>
    <w:p w14:paraId="18BBFA94" w14:textId="77777777" w:rsidR="001B213E" w:rsidRPr="007E38ED" w:rsidRDefault="001B213E" w:rsidP="001B213E">
      <w:pPr>
        <w:numPr>
          <w:ilvl w:val="12"/>
          <w:numId w:val="0"/>
        </w:numPr>
        <w:spacing w:before="120"/>
        <w:ind w:left="567"/>
        <w:rPr>
          <w:sz w:val="20"/>
          <w:lang w:val="de-DE"/>
        </w:rPr>
      </w:pPr>
      <w:r w:rsidRPr="007E38ED">
        <w:rPr>
          <w:sz w:val="20"/>
          <w:lang w:val="de-DE"/>
        </w:rPr>
        <w:t xml:space="preserve">Die Außentemperatur während des Ladens beträgt 9 </w:t>
      </w:r>
      <w:r w:rsidRPr="007E38ED">
        <w:rPr>
          <w:sz w:val="20"/>
          <w:lang w:val="de-DE"/>
        </w:rPr>
        <w:sym w:font="Symbol" w:char="F0B0"/>
      </w:r>
      <w:r w:rsidRPr="007E38ED">
        <w:rPr>
          <w:sz w:val="20"/>
          <w:lang w:val="de-DE"/>
        </w:rPr>
        <w:t>C.</w:t>
      </w:r>
    </w:p>
    <w:p w14:paraId="7E88BBB4" w14:textId="77777777" w:rsidR="004860B9" w:rsidRPr="007E71C4" w:rsidRDefault="004553BD" w:rsidP="004860B9">
      <w:pPr>
        <w:pStyle w:val="PlainText1"/>
        <w:tabs>
          <w:tab w:val="left" w:pos="851"/>
        </w:tabs>
        <w:spacing w:before="240"/>
        <w:ind w:left="539" w:hanging="539"/>
        <w:jc w:val="both"/>
        <w:rPr>
          <w:rFonts w:ascii="Times New Roman" w:hAnsi="Times New Roman"/>
          <w:b/>
          <w:sz w:val="24"/>
          <w:szCs w:val="24"/>
          <w:lang w:val="de-DE"/>
        </w:rPr>
      </w:pPr>
      <w:r w:rsidRPr="007E71C4">
        <w:rPr>
          <w:rFonts w:ascii="Times New Roman" w:hAnsi="Times New Roman"/>
          <w:b/>
          <w:sz w:val="24"/>
          <w:szCs w:val="24"/>
          <w:lang w:val="de-DE"/>
        </w:rPr>
        <w:t>2</w:t>
      </w:r>
      <w:r w:rsidR="00402039" w:rsidRPr="007E71C4">
        <w:rPr>
          <w:rFonts w:ascii="Times New Roman" w:hAnsi="Times New Roman"/>
          <w:b/>
          <w:sz w:val="24"/>
          <w:szCs w:val="24"/>
          <w:lang w:val="de-DE"/>
        </w:rPr>
        <w:t>.</w:t>
      </w:r>
      <w:r w:rsidR="004860B9" w:rsidRPr="007E71C4">
        <w:rPr>
          <w:rFonts w:ascii="Times New Roman" w:hAnsi="Times New Roman"/>
          <w:b/>
          <w:sz w:val="24"/>
          <w:szCs w:val="24"/>
          <w:lang w:val="de-DE"/>
        </w:rPr>
        <w:tab/>
        <w:t>Fragen</w:t>
      </w:r>
    </w:p>
    <w:p w14:paraId="5E95F494" w14:textId="77777777" w:rsidR="00AA55CE" w:rsidRPr="00956845" w:rsidRDefault="00AA55CE" w:rsidP="00C50591">
      <w:pPr>
        <w:tabs>
          <w:tab w:val="left" w:pos="0"/>
          <w:tab w:val="left" w:pos="540"/>
          <w:tab w:val="left" w:pos="851"/>
        </w:tabs>
        <w:spacing w:before="120"/>
        <w:rPr>
          <w:sz w:val="20"/>
          <w:lang w:val="de-DE"/>
        </w:rPr>
      </w:pPr>
      <w:r w:rsidRPr="00956845">
        <w:rPr>
          <w:sz w:val="20"/>
          <w:lang w:val="de-DE"/>
        </w:rPr>
        <w:t>Die Zusammenstellung der Fragen muss der nachfolgenden Aufstellung entsprechen</w:t>
      </w:r>
      <w:r w:rsidR="00C5097D" w:rsidRPr="00956845">
        <w:rPr>
          <w:sz w:val="20"/>
          <w:lang w:val="de-DE"/>
        </w:rPr>
        <w:t>. Dabei ist innerhalb der jeweiligen Teile auf einen logischen Ablauf zu achten.</w:t>
      </w:r>
    </w:p>
    <w:p w14:paraId="39D4CC46" w14:textId="77777777" w:rsidR="00AA55CE" w:rsidRPr="00956845" w:rsidRDefault="00AA55CE" w:rsidP="006E0BFB">
      <w:pPr>
        <w:tabs>
          <w:tab w:val="left" w:pos="-1440"/>
          <w:tab w:val="left" w:pos="-72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line="336" w:lineRule="auto"/>
        <w:ind w:left="567"/>
        <w:jc w:val="both"/>
        <w:rPr>
          <w:sz w:val="20"/>
          <w:u w:val="single"/>
          <w:lang w:val="de-DE"/>
        </w:rPr>
      </w:pPr>
      <w:r w:rsidRPr="00956845">
        <w:rPr>
          <w:b/>
          <w:sz w:val="20"/>
          <w:u w:val="single"/>
          <w:lang w:val="de-DE"/>
        </w:rPr>
        <w:t xml:space="preserve">Teil A </w:t>
      </w:r>
      <w:r w:rsidRPr="00956845">
        <w:rPr>
          <w:b/>
          <w:sz w:val="20"/>
          <w:u w:val="single"/>
          <w:lang w:val="de-DE"/>
        </w:rPr>
        <w:tab/>
        <w:t>Laden (einschließlich Vorbereiten)</w:t>
      </w:r>
    </w:p>
    <w:p w14:paraId="33AD7298" w14:textId="77777777" w:rsidR="00AA55CE" w:rsidRPr="00956845" w:rsidRDefault="00AA55CE" w:rsidP="00AA55CE">
      <w:pPr>
        <w:tabs>
          <w:tab w:val="left" w:pos="-1440"/>
          <w:tab w:val="left" w:pos="-72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sz w:val="20"/>
          <w:lang w:val="de-DE"/>
        </w:rPr>
      </w:pPr>
    </w:p>
    <w:p w14:paraId="201210E8" w14:textId="77777777" w:rsidR="00AA55CE" w:rsidRPr="00956845" w:rsidRDefault="006E0BFB"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b/>
          <w:sz w:val="20"/>
          <w:lang w:val="de-DE"/>
        </w:rPr>
        <w:t>Allgemeine</w:t>
      </w:r>
      <w:r w:rsidR="00AA55CE" w:rsidRPr="00956845">
        <w:rPr>
          <w:b/>
          <w:sz w:val="20"/>
          <w:lang w:val="de-DE"/>
        </w:rPr>
        <w:t xml:space="preserve"> Fragen:</w:t>
      </w:r>
    </w:p>
    <w:p w14:paraId="701F4608" w14:textId="77777777" w:rsidR="00AA55CE" w:rsidRPr="00956845" w:rsidRDefault="00AA55CE" w:rsidP="006E0BFB">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drei Fragen aus A-1 bis A-11 auswählen</w:t>
      </w:r>
    </w:p>
    <w:p w14:paraId="7ACE921F" w14:textId="77777777" w:rsidR="00AA55CE" w:rsidRPr="00956845" w:rsidRDefault="00AA55CE"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b/>
          <w:sz w:val="20"/>
          <w:lang w:val="de-DE"/>
        </w:rPr>
      </w:pPr>
      <w:r w:rsidRPr="00956845">
        <w:rPr>
          <w:b/>
          <w:sz w:val="20"/>
          <w:lang w:val="de-DE"/>
        </w:rPr>
        <w:t>Stoffspezifische Fragen:</w:t>
      </w:r>
    </w:p>
    <w:p w14:paraId="61C89AC8" w14:textId="77777777" w:rsidR="00AA55CE" w:rsidRPr="00956845" w:rsidRDefault="00AA55CE" w:rsidP="006E0BFB">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eine Frage aus den Fragen E-1 bis E-20 auswählen</w:t>
      </w:r>
    </w:p>
    <w:p w14:paraId="67E6DDAB" w14:textId="77777777" w:rsidR="00AA55CE" w:rsidRPr="00956845" w:rsidRDefault="00AA55CE" w:rsidP="00AA55CE">
      <w:pPr>
        <w:pStyle w:val="Heading5"/>
        <w:tabs>
          <w:tab w:val="left" w:pos="567"/>
        </w:tabs>
        <w:ind w:left="567"/>
        <w:rPr>
          <w:i w:val="0"/>
          <w:sz w:val="20"/>
          <w:szCs w:val="20"/>
          <w:u w:val="single"/>
          <w:lang w:val="de-DE"/>
        </w:rPr>
      </w:pPr>
      <w:r w:rsidRPr="00956845">
        <w:rPr>
          <w:i w:val="0"/>
          <w:sz w:val="20"/>
          <w:szCs w:val="20"/>
          <w:u w:val="single"/>
          <w:lang w:val="de-DE"/>
        </w:rPr>
        <w:t xml:space="preserve">Teil B </w:t>
      </w:r>
      <w:r w:rsidRPr="00956845">
        <w:rPr>
          <w:i w:val="0"/>
          <w:sz w:val="20"/>
          <w:szCs w:val="20"/>
          <w:u w:val="single"/>
          <w:lang w:val="de-DE"/>
        </w:rPr>
        <w:tab/>
        <w:t>Beförderung</w:t>
      </w:r>
    </w:p>
    <w:p w14:paraId="1ED2E25B" w14:textId="77777777" w:rsidR="00AA55CE" w:rsidRPr="00956845" w:rsidRDefault="00AA55CE" w:rsidP="00AA55CE">
      <w:pPr>
        <w:tabs>
          <w:tab w:val="left" w:pos="-1440"/>
          <w:tab w:val="left" w:pos="-72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sz w:val="20"/>
          <w:lang w:val="de-DE"/>
        </w:rPr>
      </w:pPr>
    </w:p>
    <w:p w14:paraId="1B4292DB" w14:textId="77777777" w:rsidR="00AA55CE" w:rsidRPr="00956845" w:rsidRDefault="006E0BFB"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b/>
          <w:sz w:val="20"/>
          <w:lang w:val="de-DE"/>
        </w:rPr>
        <w:t xml:space="preserve">Allgemeine </w:t>
      </w:r>
      <w:r w:rsidR="00AA55CE" w:rsidRPr="00956845">
        <w:rPr>
          <w:b/>
          <w:sz w:val="20"/>
          <w:lang w:val="de-DE"/>
        </w:rPr>
        <w:t>Fragen:</w:t>
      </w:r>
      <w:r w:rsidR="00AA55CE" w:rsidRPr="00956845">
        <w:rPr>
          <w:sz w:val="20"/>
          <w:lang w:val="de-DE"/>
        </w:rPr>
        <w:t xml:space="preserve"> </w:t>
      </w:r>
    </w:p>
    <w:p w14:paraId="64088E35" w14:textId="77777777" w:rsidR="00AA55CE" w:rsidRPr="00956845" w:rsidRDefault="00AA55CE" w:rsidP="006E0BFB">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drei</w:t>
      </w:r>
      <w:r w:rsidR="006E0BFB" w:rsidRPr="00956845">
        <w:rPr>
          <w:sz w:val="20"/>
          <w:lang w:val="de-DE"/>
        </w:rPr>
        <w:t xml:space="preserve"> Fragen aus B-1 bis B-10 aus</w:t>
      </w:r>
      <w:r w:rsidRPr="00956845">
        <w:rPr>
          <w:sz w:val="20"/>
          <w:lang w:val="de-DE"/>
        </w:rPr>
        <w:t>wählen</w:t>
      </w:r>
    </w:p>
    <w:p w14:paraId="37447F5D" w14:textId="77777777" w:rsidR="00AA55CE" w:rsidRPr="00956845" w:rsidRDefault="00AA55CE"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b/>
          <w:sz w:val="20"/>
          <w:lang w:val="de-DE"/>
        </w:rPr>
      </w:pPr>
      <w:r w:rsidRPr="00956845">
        <w:rPr>
          <w:b/>
          <w:sz w:val="20"/>
          <w:lang w:val="de-DE"/>
        </w:rPr>
        <w:t>Stoffspezifische Fragen:</w:t>
      </w:r>
    </w:p>
    <w:p w14:paraId="59D6F324" w14:textId="77777777" w:rsidR="00AA55CE" w:rsidRPr="00956845" w:rsidRDefault="00AA55CE" w:rsidP="006E0BFB">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eine Frage aus den Fragen E-1 bis E-20 auswählen</w:t>
      </w:r>
    </w:p>
    <w:p w14:paraId="263A9C8C" w14:textId="77777777" w:rsidR="00AA55CE" w:rsidRPr="00956845" w:rsidRDefault="00AA55CE" w:rsidP="00C5097D">
      <w:pPr>
        <w:tabs>
          <w:tab w:val="left" w:pos="-1440"/>
          <w:tab w:val="left" w:pos="-720"/>
          <w:tab w:val="left" w:pos="567"/>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line="336" w:lineRule="auto"/>
        <w:ind w:left="567"/>
        <w:jc w:val="both"/>
        <w:rPr>
          <w:sz w:val="20"/>
          <w:lang w:val="de-DE"/>
        </w:rPr>
      </w:pPr>
      <w:r w:rsidRPr="00956845">
        <w:rPr>
          <w:b/>
          <w:sz w:val="20"/>
          <w:u w:val="single"/>
          <w:lang w:val="de-DE"/>
        </w:rPr>
        <w:t xml:space="preserve">Teil C </w:t>
      </w:r>
      <w:r w:rsidRPr="00956845">
        <w:rPr>
          <w:b/>
          <w:sz w:val="20"/>
          <w:u w:val="single"/>
          <w:lang w:val="de-DE"/>
        </w:rPr>
        <w:tab/>
        <w:t>Löschen (einschließlich Vorbereiten)</w:t>
      </w:r>
    </w:p>
    <w:p w14:paraId="319472FD" w14:textId="77777777" w:rsidR="00AA55CE" w:rsidRPr="00956845" w:rsidRDefault="00AA55CE" w:rsidP="00AA55CE">
      <w:pPr>
        <w:tabs>
          <w:tab w:val="left" w:pos="-1440"/>
          <w:tab w:val="left" w:pos="-72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sz w:val="20"/>
          <w:lang w:val="de-DE"/>
        </w:rPr>
      </w:pPr>
    </w:p>
    <w:p w14:paraId="270C1C5E" w14:textId="77777777" w:rsidR="00AA55CE" w:rsidRPr="00956845" w:rsidRDefault="006E0BFB" w:rsidP="006E0BFB">
      <w:pPr>
        <w:tabs>
          <w:tab w:val="left" w:pos="-1440"/>
          <w:tab w:val="left" w:pos="-720"/>
          <w:tab w:val="left" w:pos="72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b/>
          <w:sz w:val="20"/>
          <w:lang w:val="de-DE"/>
        </w:rPr>
        <w:t xml:space="preserve">Allgemeine </w:t>
      </w:r>
      <w:r w:rsidR="00AA55CE" w:rsidRPr="00956845">
        <w:rPr>
          <w:b/>
          <w:sz w:val="20"/>
          <w:lang w:val="de-DE"/>
        </w:rPr>
        <w:t>Fragen:</w:t>
      </w:r>
      <w:r w:rsidR="00AA55CE" w:rsidRPr="00956845">
        <w:rPr>
          <w:sz w:val="20"/>
          <w:lang w:val="de-DE"/>
        </w:rPr>
        <w:t xml:space="preserve"> </w:t>
      </w:r>
    </w:p>
    <w:p w14:paraId="16A90E6E" w14:textId="77777777" w:rsidR="00AA55CE" w:rsidRPr="00956845" w:rsidRDefault="00AA55CE" w:rsidP="006E0BFB">
      <w:pPr>
        <w:tabs>
          <w:tab w:val="left" w:pos="-1440"/>
          <w:tab w:val="left" w:pos="-720"/>
          <w:tab w:val="left" w:pos="284"/>
          <w:tab w:val="left" w:pos="72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drei Fragen aus C-1 bis C-10 auswählen</w:t>
      </w:r>
    </w:p>
    <w:p w14:paraId="6E9B41FD" w14:textId="77777777" w:rsidR="00AA55CE" w:rsidRPr="00956845" w:rsidRDefault="009F07DB" w:rsidP="00AA55CE">
      <w:pPr>
        <w:pStyle w:val="Heading5"/>
        <w:tabs>
          <w:tab w:val="left" w:pos="567"/>
        </w:tabs>
        <w:ind w:left="567"/>
        <w:rPr>
          <w:i w:val="0"/>
          <w:sz w:val="20"/>
          <w:szCs w:val="20"/>
          <w:u w:val="single"/>
          <w:lang w:val="de-DE"/>
        </w:rPr>
      </w:pPr>
      <w:r>
        <w:rPr>
          <w:i w:val="0"/>
          <w:sz w:val="20"/>
          <w:szCs w:val="20"/>
          <w:u w:val="single"/>
          <w:lang w:val="de-DE"/>
        </w:rPr>
        <w:br w:type="page"/>
      </w:r>
      <w:r w:rsidR="00AA55CE" w:rsidRPr="00956845">
        <w:rPr>
          <w:i w:val="0"/>
          <w:sz w:val="20"/>
          <w:szCs w:val="20"/>
          <w:u w:val="single"/>
          <w:lang w:val="de-DE"/>
        </w:rPr>
        <w:t xml:space="preserve">Teil D </w:t>
      </w:r>
      <w:r w:rsidR="00AA55CE" w:rsidRPr="00956845">
        <w:rPr>
          <w:i w:val="0"/>
          <w:sz w:val="20"/>
          <w:szCs w:val="20"/>
          <w:u w:val="single"/>
          <w:lang w:val="de-DE"/>
        </w:rPr>
        <w:tab/>
        <w:t>Reinigen</w:t>
      </w:r>
    </w:p>
    <w:p w14:paraId="553F714F" w14:textId="77777777" w:rsidR="006E0BFB" w:rsidRPr="00956845" w:rsidRDefault="006E0BFB" w:rsidP="006E0BFB">
      <w:pPr>
        <w:tabs>
          <w:tab w:val="left" w:pos="-1440"/>
          <w:tab w:val="left" w:pos="-72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567"/>
        <w:jc w:val="both"/>
        <w:rPr>
          <w:sz w:val="20"/>
          <w:lang w:val="de-DE"/>
        </w:rPr>
      </w:pPr>
    </w:p>
    <w:p w14:paraId="7DEABAD6" w14:textId="77777777" w:rsidR="00AA55CE" w:rsidRPr="00956845" w:rsidRDefault="006E0BFB"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b/>
          <w:sz w:val="20"/>
          <w:lang w:val="de-DE"/>
        </w:rPr>
        <w:t xml:space="preserve">Allgemeine </w:t>
      </w:r>
      <w:r w:rsidR="00AA55CE" w:rsidRPr="00956845">
        <w:rPr>
          <w:b/>
          <w:sz w:val="20"/>
          <w:lang w:val="de-DE"/>
        </w:rPr>
        <w:t>Fragen:</w:t>
      </w:r>
      <w:r w:rsidR="00AA55CE" w:rsidRPr="00956845">
        <w:rPr>
          <w:sz w:val="20"/>
          <w:lang w:val="de-DE"/>
        </w:rPr>
        <w:t xml:space="preserve"> </w:t>
      </w:r>
    </w:p>
    <w:p w14:paraId="310EAD76" w14:textId="77777777" w:rsidR="00AA55CE" w:rsidRPr="00956845" w:rsidRDefault="00AA55CE" w:rsidP="006E0BFB">
      <w:pPr>
        <w:tabs>
          <w:tab w:val="left" w:pos="-1440"/>
          <w:tab w:val="left" w:pos="-72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b/>
          <w:sz w:val="20"/>
          <w:lang w:val="de-DE"/>
        </w:rPr>
        <w:tab/>
      </w:r>
      <w:r w:rsidRPr="00956845">
        <w:rPr>
          <w:sz w:val="20"/>
          <w:lang w:val="de-DE"/>
        </w:rPr>
        <w:t>drei Fragen aus D-1 bis D-13 auswählen</w:t>
      </w:r>
    </w:p>
    <w:p w14:paraId="1B215C2A" w14:textId="77777777" w:rsidR="00AA55CE" w:rsidRPr="00956845" w:rsidRDefault="00AA55CE" w:rsidP="006E0BFB">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b/>
          <w:sz w:val="20"/>
          <w:lang w:val="de-DE"/>
        </w:rPr>
      </w:pPr>
      <w:r w:rsidRPr="00956845">
        <w:rPr>
          <w:b/>
          <w:sz w:val="20"/>
          <w:lang w:val="de-DE"/>
        </w:rPr>
        <w:t>Stoffspezifische Fragen:</w:t>
      </w:r>
    </w:p>
    <w:p w14:paraId="69D977FE" w14:textId="77777777" w:rsidR="00AA55CE" w:rsidRPr="00956845" w:rsidRDefault="00AA55CE" w:rsidP="006E0BFB">
      <w:pPr>
        <w:tabs>
          <w:tab w:val="left" w:pos="-1440"/>
          <w:tab w:val="left" w:pos="284"/>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ind w:left="1134"/>
        <w:jc w:val="both"/>
        <w:rPr>
          <w:sz w:val="20"/>
          <w:lang w:val="de-DE"/>
        </w:rPr>
      </w:pPr>
      <w:r w:rsidRPr="00956845">
        <w:rPr>
          <w:sz w:val="20"/>
          <w:lang w:val="de-DE"/>
        </w:rPr>
        <w:tab/>
        <w:t>eine</w:t>
      </w:r>
      <w:r w:rsidRPr="00956845">
        <w:rPr>
          <w:b/>
          <w:sz w:val="20"/>
          <w:lang w:val="de-DE"/>
        </w:rPr>
        <w:t xml:space="preserve"> </w:t>
      </w:r>
      <w:r w:rsidRPr="00956845">
        <w:rPr>
          <w:sz w:val="20"/>
          <w:lang w:val="de-DE"/>
        </w:rPr>
        <w:t>Frage aus den Fragen E-1 bis E-20 auswählen</w:t>
      </w:r>
    </w:p>
    <w:p w14:paraId="56DD4914" w14:textId="77777777" w:rsidR="004860B9" w:rsidRPr="00956845" w:rsidRDefault="004860B9" w:rsidP="00C5097D">
      <w:pPr>
        <w:tabs>
          <w:tab w:val="left" w:pos="851"/>
        </w:tabs>
        <w:spacing w:before="120"/>
        <w:rPr>
          <w:sz w:val="20"/>
          <w:lang w:val="de-DE"/>
        </w:rPr>
      </w:pPr>
    </w:p>
    <w:p w14:paraId="02495D22" w14:textId="77777777" w:rsidR="004860B9" w:rsidRPr="007E71C4" w:rsidRDefault="004553BD" w:rsidP="00402039">
      <w:pPr>
        <w:pStyle w:val="PlainText1"/>
        <w:tabs>
          <w:tab w:val="left" w:pos="851"/>
        </w:tabs>
        <w:spacing w:before="240"/>
        <w:ind w:left="539" w:hanging="539"/>
        <w:jc w:val="both"/>
        <w:rPr>
          <w:rFonts w:ascii="Times New Roman" w:hAnsi="Times New Roman"/>
          <w:b/>
          <w:sz w:val="24"/>
          <w:szCs w:val="24"/>
          <w:lang w:val="de-DE"/>
        </w:rPr>
      </w:pPr>
      <w:r w:rsidRPr="007E71C4">
        <w:rPr>
          <w:rFonts w:ascii="Times New Roman" w:hAnsi="Times New Roman"/>
          <w:b/>
          <w:sz w:val="24"/>
          <w:szCs w:val="24"/>
          <w:lang w:val="de-DE"/>
        </w:rPr>
        <w:t>3</w:t>
      </w:r>
      <w:r w:rsidR="00402039" w:rsidRPr="007E71C4">
        <w:rPr>
          <w:rFonts w:ascii="Times New Roman" w:hAnsi="Times New Roman"/>
          <w:b/>
          <w:sz w:val="24"/>
          <w:szCs w:val="24"/>
          <w:lang w:val="de-DE"/>
        </w:rPr>
        <w:t>.</w:t>
      </w:r>
      <w:r w:rsidR="00402039" w:rsidRPr="007E71C4">
        <w:rPr>
          <w:rFonts w:ascii="Times New Roman" w:hAnsi="Times New Roman"/>
          <w:b/>
          <w:sz w:val="24"/>
          <w:szCs w:val="24"/>
          <w:lang w:val="de-DE"/>
        </w:rPr>
        <w:tab/>
      </w:r>
      <w:r w:rsidR="004860B9" w:rsidRPr="007E71C4">
        <w:rPr>
          <w:rFonts w:ascii="Times New Roman" w:hAnsi="Times New Roman"/>
          <w:b/>
          <w:sz w:val="24"/>
          <w:szCs w:val="24"/>
          <w:lang w:val="de-DE"/>
        </w:rPr>
        <w:t>Stoffeigenschaften</w:t>
      </w:r>
    </w:p>
    <w:p w14:paraId="5386A529" w14:textId="77777777" w:rsidR="004860B9" w:rsidRPr="00956845" w:rsidRDefault="004860B9" w:rsidP="00402039">
      <w:pPr>
        <w:tabs>
          <w:tab w:val="left" w:pos="142"/>
          <w:tab w:val="left" w:pos="284"/>
          <w:tab w:val="left" w:pos="851"/>
        </w:tabs>
        <w:spacing w:before="120"/>
        <w:jc w:val="both"/>
        <w:rPr>
          <w:sz w:val="20"/>
          <w:lang w:val="de-DE"/>
        </w:rPr>
      </w:pPr>
      <w:r w:rsidRPr="00956845">
        <w:rPr>
          <w:sz w:val="20"/>
          <w:lang w:val="de-DE"/>
        </w:rPr>
        <w:t xml:space="preserve">Aus der folgenden Zusammenstellung </w:t>
      </w:r>
      <w:r w:rsidR="00DC61ED" w:rsidRPr="00956845">
        <w:rPr>
          <w:sz w:val="20"/>
          <w:lang w:val="de-DE"/>
        </w:rPr>
        <w:t>ist ein Stoff</w:t>
      </w:r>
      <w:r w:rsidRPr="00956845">
        <w:rPr>
          <w:sz w:val="20"/>
          <w:lang w:val="de-DE"/>
        </w:rPr>
        <w:t xml:space="preserve"> </w:t>
      </w:r>
      <w:r w:rsidR="00DC61ED" w:rsidRPr="00956845">
        <w:rPr>
          <w:sz w:val="20"/>
          <w:lang w:val="de-DE"/>
        </w:rPr>
        <w:t>auszuwählen und</w:t>
      </w:r>
      <w:r w:rsidRPr="00956845">
        <w:rPr>
          <w:sz w:val="20"/>
          <w:lang w:val="de-DE"/>
        </w:rPr>
        <w:t xml:space="preserve"> mit den Stoffeigenschaften </w:t>
      </w:r>
      <w:r w:rsidR="00DC61ED" w:rsidRPr="00956845">
        <w:rPr>
          <w:sz w:val="20"/>
          <w:lang w:val="de-DE"/>
        </w:rPr>
        <w:t>in die Situationsbeschreibung 1</w:t>
      </w:r>
      <w:r w:rsidR="0001249B" w:rsidRPr="00956845">
        <w:rPr>
          <w:sz w:val="20"/>
          <w:lang w:val="de-DE"/>
        </w:rPr>
        <w:t>.</w:t>
      </w:r>
      <w:r w:rsidR="00DC61ED" w:rsidRPr="00956845">
        <w:rPr>
          <w:sz w:val="20"/>
          <w:lang w:val="de-DE"/>
        </w:rPr>
        <w:t xml:space="preserve"> einzufügen</w:t>
      </w:r>
      <w:r w:rsidRPr="00956845">
        <w:rPr>
          <w:sz w:val="20"/>
          <w:lang w:val="de-DE"/>
        </w:rPr>
        <w:t>.</w:t>
      </w:r>
    </w:p>
    <w:p w14:paraId="6F7AFE7F" w14:textId="77777777" w:rsidR="004C22EC" w:rsidRPr="00956845" w:rsidRDefault="004C22EC" w:rsidP="00402039">
      <w:pPr>
        <w:tabs>
          <w:tab w:val="left" w:pos="142"/>
          <w:tab w:val="left" w:pos="284"/>
          <w:tab w:val="left" w:pos="851"/>
        </w:tabs>
        <w:spacing w:before="120"/>
        <w:jc w:val="both"/>
        <w:rPr>
          <w:sz w:val="20"/>
          <w:lang w:val="de-DE"/>
        </w:rPr>
      </w:pPr>
      <w:r w:rsidRPr="00956845">
        <w:rPr>
          <w:sz w:val="20"/>
          <w:lang w:val="de-DE"/>
        </w:rPr>
        <w:t>Die in der Tabelle aufgelisteten Stoffe können den unter 4</w:t>
      </w:r>
      <w:r w:rsidR="0001249B" w:rsidRPr="00956845">
        <w:rPr>
          <w:sz w:val="20"/>
          <w:lang w:val="de-DE"/>
        </w:rPr>
        <w:t>.</w:t>
      </w:r>
      <w:r w:rsidRPr="00956845">
        <w:rPr>
          <w:sz w:val="20"/>
          <w:lang w:val="de-DE"/>
        </w:rPr>
        <w:t xml:space="preserve"> aufgeführten Zulassungszeugnissen zugeordnet werden.</w:t>
      </w:r>
    </w:p>
    <w:p w14:paraId="5C822E7E" w14:textId="77777777" w:rsidR="004860B9" w:rsidRPr="00EE0FC9" w:rsidRDefault="004860B9" w:rsidP="00402039">
      <w:pPr>
        <w:pStyle w:val="PlainText1"/>
        <w:tabs>
          <w:tab w:val="left" w:pos="851"/>
        </w:tabs>
        <w:spacing w:before="240"/>
        <w:jc w:val="both"/>
        <w:rPr>
          <w:rFonts w:ascii="Times New Roman" w:hAnsi="Times New Roman"/>
          <w:b/>
          <w:sz w:val="22"/>
          <w:szCs w:val="22"/>
          <w:lang w:val="de-DE"/>
        </w:rPr>
      </w:pPr>
    </w:p>
    <w:p w14:paraId="093E883F" w14:textId="77777777" w:rsidR="004860B9" w:rsidRPr="00331320" w:rsidRDefault="004860B9" w:rsidP="00402039">
      <w:pPr>
        <w:tabs>
          <w:tab w:val="left" w:pos="851"/>
        </w:tabs>
        <w:spacing w:before="120"/>
        <w:jc w:val="both"/>
        <w:rPr>
          <w:szCs w:val="24"/>
          <w:lang w:val="de-DE"/>
        </w:rPr>
        <w:sectPr w:rsidR="004860B9" w:rsidRPr="00331320" w:rsidSect="0014014E">
          <w:headerReference w:type="even" r:id="rId11"/>
          <w:headerReference w:type="default" r:id="rId12"/>
          <w:headerReference w:type="first" r:id="rId13"/>
          <w:footerReference w:type="first" r:id="rId14"/>
          <w:pgSz w:w="11906" w:h="16838" w:code="9"/>
          <w:pgMar w:top="1418" w:right="1418" w:bottom="1418" w:left="1418" w:header="709" w:footer="709" w:gutter="0"/>
          <w:cols w:space="708"/>
          <w:titlePg/>
        </w:sectPr>
      </w:pPr>
    </w:p>
    <w:p w14:paraId="3EFD7EA7" w14:textId="77777777" w:rsidR="00891274" w:rsidRPr="00EE0FC9" w:rsidRDefault="00891274" w:rsidP="00891274">
      <w:pPr>
        <w:rPr>
          <w:sz w:val="22"/>
          <w:szCs w:val="22"/>
          <w:lang w:val="de-D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204"/>
        <w:gridCol w:w="3969"/>
        <w:gridCol w:w="851"/>
        <w:gridCol w:w="2551"/>
        <w:gridCol w:w="2268"/>
        <w:gridCol w:w="2835"/>
      </w:tblGrid>
      <w:tr w:rsidR="00891274" w:rsidRPr="00EE0FC9" w14:paraId="2E58C71C" w14:textId="77777777">
        <w:tc>
          <w:tcPr>
            <w:tcW w:w="1204" w:type="dxa"/>
          </w:tcPr>
          <w:p w14:paraId="1DF09520" w14:textId="77777777" w:rsidR="00891274" w:rsidRPr="00EE0FC9" w:rsidRDefault="00891274" w:rsidP="009011B9">
            <w:pPr>
              <w:jc w:val="center"/>
              <w:rPr>
                <w:sz w:val="22"/>
                <w:szCs w:val="22"/>
                <w:lang w:val="de-DE"/>
              </w:rPr>
            </w:pPr>
            <w:r w:rsidRPr="00EE0FC9">
              <w:rPr>
                <w:b/>
                <w:sz w:val="22"/>
                <w:szCs w:val="22"/>
                <w:lang w:val="de-DE"/>
              </w:rPr>
              <w:t>UN-Nummer</w:t>
            </w:r>
          </w:p>
        </w:tc>
        <w:tc>
          <w:tcPr>
            <w:tcW w:w="3969" w:type="dxa"/>
            <w:tcBorders>
              <w:left w:val="single" w:sz="6" w:space="0" w:color="auto"/>
              <w:right w:val="single" w:sz="6" w:space="0" w:color="auto"/>
            </w:tcBorders>
          </w:tcPr>
          <w:p w14:paraId="3195B8E7" w14:textId="77777777" w:rsidR="00891274" w:rsidRPr="00EE0FC9" w:rsidRDefault="00891274" w:rsidP="009011B9">
            <w:pPr>
              <w:jc w:val="center"/>
              <w:rPr>
                <w:sz w:val="22"/>
                <w:szCs w:val="22"/>
                <w:lang w:val="de-DE"/>
              </w:rPr>
            </w:pPr>
            <w:r w:rsidRPr="00EE0FC9">
              <w:rPr>
                <w:b/>
                <w:sz w:val="22"/>
                <w:szCs w:val="22"/>
                <w:lang w:val="de-DE"/>
              </w:rPr>
              <w:t>Beschreibung und Benennung</w:t>
            </w:r>
          </w:p>
        </w:tc>
        <w:tc>
          <w:tcPr>
            <w:tcW w:w="851" w:type="dxa"/>
            <w:tcBorders>
              <w:right w:val="single" w:sz="6" w:space="0" w:color="auto"/>
            </w:tcBorders>
          </w:tcPr>
          <w:p w14:paraId="57E34C4F" w14:textId="77777777" w:rsidR="00891274" w:rsidRPr="00EE0FC9" w:rsidRDefault="00891274" w:rsidP="009011B9">
            <w:pPr>
              <w:jc w:val="center"/>
              <w:rPr>
                <w:b/>
                <w:sz w:val="22"/>
                <w:szCs w:val="22"/>
                <w:lang w:val="de-DE"/>
              </w:rPr>
            </w:pPr>
            <w:r w:rsidRPr="00EE0FC9">
              <w:rPr>
                <w:b/>
                <w:sz w:val="22"/>
                <w:szCs w:val="22"/>
                <w:lang w:val="de-DE"/>
              </w:rPr>
              <w:t>Klasse</w:t>
            </w:r>
          </w:p>
        </w:tc>
        <w:tc>
          <w:tcPr>
            <w:tcW w:w="2551" w:type="dxa"/>
            <w:tcBorders>
              <w:left w:val="single" w:sz="6" w:space="0" w:color="auto"/>
              <w:right w:val="single" w:sz="6" w:space="0" w:color="auto"/>
            </w:tcBorders>
          </w:tcPr>
          <w:p w14:paraId="45F35D19" w14:textId="77777777" w:rsidR="00891274" w:rsidRPr="00EE0FC9" w:rsidRDefault="00891274" w:rsidP="009011B9">
            <w:pPr>
              <w:jc w:val="center"/>
              <w:rPr>
                <w:b/>
                <w:sz w:val="22"/>
                <w:szCs w:val="22"/>
                <w:lang w:val="de-DE"/>
              </w:rPr>
            </w:pPr>
            <w:r w:rsidRPr="00EE0FC9">
              <w:rPr>
                <w:b/>
                <w:sz w:val="22"/>
                <w:szCs w:val="22"/>
                <w:lang w:val="de-DE"/>
              </w:rPr>
              <w:t>Klassifizierungscode</w:t>
            </w:r>
          </w:p>
        </w:tc>
        <w:tc>
          <w:tcPr>
            <w:tcW w:w="2268" w:type="dxa"/>
            <w:tcBorders>
              <w:left w:val="single" w:sz="6" w:space="0" w:color="auto"/>
              <w:right w:val="single" w:sz="6" w:space="0" w:color="auto"/>
            </w:tcBorders>
          </w:tcPr>
          <w:p w14:paraId="24475F3A" w14:textId="77777777" w:rsidR="00891274" w:rsidRPr="00EE0FC9" w:rsidRDefault="00891274" w:rsidP="009011B9">
            <w:pPr>
              <w:jc w:val="center"/>
              <w:rPr>
                <w:b/>
                <w:sz w:val="22"/>
                <w:szCs w:val="22"/>
                <w:lang w:val="de-DE"/>
              </w:rPr>
            </w:pPr>
            <w:r w:rsidRPr="00EE0FC9">
              <w:rPr>
                <w:b/>
                <w:sz w:val="22"/>
                <w:szCs w:val="22"/>
                <w:lang w:val="de-DE"/>
              </w:rPr>
              <w:t>Verpackungsgruppe</w:t>
            </w:r>
          </w:p>
        </w:tc>
        <w:tc>
          <w:tcPr>
            <w:tcW w:w="2835" w:type="dxa"/>
            <w:tcBorders>
              <w:left w:val="single" w:sz="6" w:space="0" w:color="auto"/>
            </w:tcBorders>
          </w:tcPr>
          <w:p w14:paraId="611CF10F" w14:textId="77777777" w:rsidR="00891274" w:rsidRPr="00EE0FC9" w:rsidRDefault="00891274" w:rsidP="009011B9">
            <w:pPr>
              <w:jc w:val="center"/>
              <w:rPr>
                <w:sz w:val="22"/>
                <w:szCs w:val="22"/>
                <w:lang w:val="de-DE"/>
              </w:rPr>
            </w:pPr>
            <w:r w:rsidRPr="00EE0FC9">
              <w:rPr>
                <w:b/>
                <w:sz w:val="22"/>
                <w:szCs w:val="22"/>
                <w:lang w:val="de-DE"/>
              </w:rPr>
              <w:t>Nummer Zulassungszeugnis</w:t>
            </w:r>
          </w:p>
        </w:tc>
      </w:tr>
      <w:tr w:rsidR="00891274" w:rsidRPr="00EE0FC9" w14:paraId="5BE2EB16" w14:textId="77777777">
        <w:trPr>
          <w:cantSplit/>
        </w:trPr>
        <w:tc>
          <w:tcPr>
            <w:tcW w:w="13678" w:type="dxa"/>
            <w:gridSpan w:val="6"/>
            <w:tcBorders>
              <w:top w:val="single" w:sz="6" w:space="0" w:color="auto"/>
              <w:bottom w:val="single" w:sz="6" w:space="0" w:color="auto"/>
            </w:tcBorders>
          </w:tcPr>
          <w:p w14:paraId="1EDB3DEA" w14:textId="77777777" w:rsidR="00891274" w:rsidRPr="00EE0FC9" w:rsidRDefault="00891274" w:rsidP="009011B9">
            <w:pPr>
              <w:jc w:val="center"/>
              <w:rPr>
                <w:b/>
                <w:sz w:val="22"/>
                <w:szCs w:val="22"/>
                <w:lang w:val="de-DE"/>
              </w:rPr>
            </w:pPr>
            <w:r w:rsidRPr="00EE0FC9">
              <w:rPr>
                <w:b/>
                <w:sz w:val="22"/>
                <w:szCs w:val="22"/>
                <w:lang w:val="de-DE"/>
              </w:rPr>
              <w:t>Entzündbar</w:t>
            </w:r>
          </w:p>
        </w:tc>
      </w:tr>
      <w:tr w:rsidR="00891274" w:rsidRPr="00EE0FC9" w14:paraId="22E14F1E" w14:textId="77777777">
        <w:tc>
          <w:tcPr>
            <w:tcW w:w="1204" w:type="dxa"/>
            <w:tcBorders>
              <w:top w:val="single" w:sz="6" w:space="0" w:color="auto"/>
              <w:bottom w:val="single" w:sz="6" w:space="0" w:color="auto"/>
              <w:right w:val="single" w:sz="6" w:space="0" w:color="auto"/>
            </w:tcBorders>
          </w:tcPr>
          <w:p w14:paraId="2B6183DC" w14:textId="77777777" w:rsidR="00891274" w:rsidRPr="00EE0FC9" w:rsidRDefault="00891274" w:rsidP="009011B9">
            <w:pPr>
              <w:jc w:val="center"/>
              <w:rPr>
                <w:sz w:val="22"/>
                <w:szCs w:val="22"/>
                <w:lang w:val="de-DE"/>
              </w:rPr>
            </w:pPr>
            <w:r w:rsidRPr="00EE0FC9">
              <w:rPr>
                <w:sz w:val="22"/>
                <w:szCs w:val="22"/>
                <w:lang w:val="de-DE"/>
              </w:rPr>
              <w:t>1089</w:t>
            </w:r>
          </w:p>
        </w:tc>
        <w:tc>
          <w:tcPr>
            <w:tcW w:w="3969" w:type="dxa"/>
            <w:tcBorders>
              <w:top w:val="single" w:sz="6" w:space="0" w:color="auto"/>
              <w:left w:val="single" w:sz="6" w:space="0" w:color="auto"/>
              <w:bottom w:val="single" w:sz="6" w:space="0" w:color="auto"/>
              <w:right w:val="single" w:sz="6" w:space="0" w:color="auto"/>
            </w:tcBorders>
          </w:tcPr>
          <w:p w14:paraId="570C52BB" w14:textId="77777777" w:rsidR="00891274" w:rsidRPr="00EE0FC9" w:rsidRDefault="00891274" w:rsidP="009011B9">
            <w:pPr>
              <w:rPr>
                <w:sz w:val="22"/>
                <w:szCs w:val="22"/>
                <w:lang w:val="de-DE"/>
              </w:rPr>
            </w:pPr>
            <w:r w:rsidRPr="00EE0FC9">
              <w:rPr>
                <w:sz w:val="22"/>
                <w:szCs w:val="22"/>
                <w:lang w:val="de-DE"/>
              </w:rPr>
              <w:t>ACETALDEHYD</w:t>
            </w:r>
          </w:p>
        </w:tc>
        <w:tc>
          <w:tcPr>
            <w:tcW w:w="851" w:type="dxa"/>
            <w:tcBorders>
              <w:top w:val="single" w:sz="6" w:space="0" w:color="auto"/>
              <w:left w:val="single" w:sz="6" w:space="0" w:color="auto"/>
              <w:bottom w:val="single" w:sz="6" w:space="0" w:color="auto"/>
              <w:right w:val="single" w:sz="6" w:space="0" w:color="auto"/>
            </w:tcBorders>
          </w:tcPr>
          <w:p w14:paraId="0ECEB889"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2B8A2920"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6E5883CB"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54C4F469" w14:textId="77777777" w:rsidR="00891274" w:rsidRPr="00EE0FC9" w:rsidRDefault="00891274" w:rsidP="009011B9">
            <w:pPr>
              <w:jc w:val="center"/>
              <w:rPr>
                <w:b/>
                <w:sz w:val="22"/>
                <w:szCs w:val="22"/>
                <w:lang w:val="de-DE"/>
              </w:rPr>
            </w:pPr>
            <w:r w:rsidRPr="00EE0FC9">
              <w:rPr>
                <w:b/>
                <w:sz w:val="22"/>
                <w:szCs w:val="22"/>
                <w:lang w:val="de-DE"/>
              </w:rPr>
              <w:t>03</w:t>
            </w:r>
          </w:p>
        </w:tc>
      </w:tr>
      <w:tr w:rsidR="00891274" w:rsidRPr="00EE0FC9" w14:paraId="40932F65" w14:textId="77777777">
        <w:tc>
          <w:tcPr>
            <w:tcW w:w="1204" w:type="dxa"/>
            <w:tcBorders>
              <w:top w:val="single" w:sz="6" w:space="0" w:color="auto"/>
              <w:bottom w:val="single" w:sz="6" w:space="0" w:color="auto"/>
              <w:right w:val="single" w:sz="6" w:space="0" w:color="auto"/>
            </w:tcBorders>
          </w:tcPr>
          <w:p w14:paraId="38A4E5C0" w14:textId="77777777" w:rsidR="00891274" w:rsidRPr="00EE0FC9" w:rsidRDefault="00891274" w:rsidP="009011B9">
            <w:pPr>
              <w:jc w:val="center"/>
              <w:rPr>
                <w:sz w:val="22"/>
                <w:szCs w:val="22"/>
                <w:lang w:val="de-DE"/>
              </w:rPr>
            </w:pPr>
            <w:r w:rsidRPr="00EE0FC9">
              <w:rPr>
                <w:sz w:val="22"/>
                <w:szCs w:val="22"/>
                <w:lang w:val="de-DE"/>
              </w:rPr>
              <w:t>1125</w:t>
            </w:r>
          </w:p>
        </w:tc>
        <w:tc>
          <w:tcPr>
            <w:tcW w:w="3969" w:type="dxa"/>
            <w:tcBorders>
              <w:top w:val="single" w:sz="6" w:space="0" w:color="auto"/>
              <w:left w:val="single" w:sz="6" w:space="0" w:color="auto"/>
              <w:bottom w:val="single" w:sz="6" w:space="0" w:color="auto"/>
              <w:right w:val="single" w:sz="6" w:space="0" w:color="auto"/>
            </w:tcBorders>
          </w:tcPr>
          <w:p w14:paraId="290EC4E7" w14:textId="77777777" w:rsidR="00891274" w:rsidRPr="00EE0FC9" w:rsidRDefault="00891274" w:rsidP="009011B9">
            <w:pPr>
              <w:rPr>
                <w:sz w:val="22"/>
                <w:szCs w:val="22"/>
                <w:lang w:val="de-DE"/>
              </w:rPr>
            </w:pPr>
            <w:r w:rsidRPr="00EE0FC9">
              <w:rPr>
                <w:sz w:val="22"/>
                <w:szCs w:val="22"/>
                <w:lang w:val="de-DE"/>
              </w:rPr>
              <w:t>n-BUTYLAMIN</w:t>
            </w:r>
          </w:p>
        </w:tc>
        <w:tc>
          <w:tcPr>
            <w:tcW w:w="851" w:type="dxa"/>
            <w:tcBorders>
              <w:top w:val="single" w:sz="6" w:space="0" w:color="auto"/>
              <w:left w:val="single" w:sz="6" w:space="0" w:color="auto"/>
              <w:bottom w:val="single" w:sz="6" w:space="0" w:color="auto"/>
              <w:right w:val="single" w:sz="6" w:space="0" w:color="auto"/>
            </w:tcBorders>
          </w:tcPr>
          <w:p w14:paraId="36A496B4"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6336477D" w14:textId="77777777" w:rsidR="00891274" w:rsidRPr="00EE0FC9" w:rsidRDefault="00891274" w:rsidP="009011B9">
            <w:pPr>
              <w:jc w:val="center"/>
              <w:rPr>
                <w:b/>
                <w:sz w:val="22"/>
                <w:szCs w:val="22"/>
                <w:lang w:val="de-DE"/>
              </w:rPr>
            </w:pPr>
            <w:r w:rsidRPr="00EE0FC9">
              <w:rPr>
                <w:b/>
                <w:sz w:val="22"/>
                <w:szCs w:val="22"/>
                <w:lang w:val="de-DE"/>
              </w:rPr>
              <w:t>FC</w:t>
            </w:r>
          </w:p>
        </w:tc>
        <w:tc>
          <w:tcPr>
            <w:tcW w:w="2268" w:type="dxa"/>
            <w:tcBorders>
              <w:top w:val="single" w:sz="6" w:space="0" w:color="auto"/>
              <w:left w:val="single" w:sz="6" w:space="0" w:color="auto"/>
              <w:bottom w:val="single" w:sz="6" w:space="0" w:color="auto"/>
              <w:right w:val="single" w:sz="6" w:space="0" w:color="auto"/>
            </w:tcBorders>
          </w:tcPr>
          <w:p w14:paraId="346166EB"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17B61D6A"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1CFA6A3D" w14:textId="77777777">
        <w:tc>
          <w:tcPr>
            <w:tcW w:w="1204" w:type="dxa"/>
            <w:tcBorders>
              <w:top w:val="single" w:sz="6" w:space="0" w:color="auto"/>
              <w:bottom w:val="single" w:sz="6" w:space="0" w:color="auto"/>
              <w:right w:val="single" w:sz="6" w:space="0" w:color="auto"/>
            </w:tcBorders>
          </w:tcPr>
          <w:p w14:paraId="698DFEE5" w14:textId="77777777" w:rsidR="00891274" w:rsidRPr="00EE0FC9" w:rsidRDefault="00891274" w:rsidP="009011B9">
            <w:pPr>
              <w:jc w:val="center"/>
              <w:rPr>
                <w:sz w:val="22"/>
                <w:szCs w:val="22"/>
                <w:lang w:val="de-DE"/>
              </w:rPr>
            </w:pPr>
            <w:r w:rsidRPr="00EE0FC9">
              <w:rPr>
                <w:sz w:val="22"/>
                <w:szCs w:val="22"/>
                <w:lang w:val="de-DE"/>
              </w:rPr>
              <w:t>1155</w:t>
            </w:r>
          </w:p>
        </w:tc>
        <w:tc>
          <w:tcPr>
            <w:tcW w:w="3969" w:type="dxa"/>
            <w:tcBorders>
              <w:top w:val="single" w:sz="6" w:space="0" w:color="auto"/>
              <w:left w:val="single" w:sz="6" w:space="0" w:color="auto"/>
              <w:bottom w:val="single" w:sz="6" w:space="0" w:color="auto"/>
              <w:right w:val="single" w:sz="6" w:space="0" w:color="auto"/>
            </w:tcBorders>
          </w:tcPr>
          <w:p w14:paraId="077882CB" w14:textId="77777777" w:rsidR="00891274" w:rsidRPr="00EE0FC9" w:rsidRDefault="00891274" w:rsidP="009011B9">
            <w:pPr>
              <w:rPr>
                <w:sz w:val="22"/>
                <w:szCs w:val="22"/>
                <w:lang w:val="de-DE"/>
              </w:rPr>
            </w:pPr>
            <w:r w:rsidRPr="00EE0FC9">
              <w:rPr>
                <w:sz w:val="22"/>
                <w:szCs w:val="22"/>
                <w:lang w:val="de-DE"/>
              </w:rPr>
              <w:t>DIETHYLETHER</w:t>
            </w:r>
          </w:p>
        </w:tc>
        <w:tc>
          <w:tcPr>
            <w:tcW w:w="851" w:type="dxa"/>
            <w:tcBorders>
              <w:top w:val="single" w:sz="6" w:space="0" w:color="auto"/>
              <w:left w:val="single" w:sz="6" w:space="0" w:color="auto"/>
              <w:bottom w:val="single" w:sz="6" w:space="0" w:color="auto"/>
              <w:right w:val="single" w:sz="6" w:space="0" w:color="auto"/>
            </w:tcBorders>
          </w:tcPr>
          <w:p w14:paraId="353E52EE"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33003C3E"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2B13F0D0"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370A30AF" w14:textId="77777777" w:rsidR="00891274" w:rsidRPr="00EE0FC9" w:rsidRDefault="00891274" w:rsidP="009011B9">
            <w:pPr>
              <w:jc w:val="center"/>
              <w:rPr>
                <w:b/>
                <w:sz w:val="22"/>
                <w:szCs w:val="22"/>
                <w:lang w:val="de-DE"/>
              </w:rPr>
            </w:pPr>
            <w:r w:rsidRPr="00EE0FC9">
              <w:rPr>
                <w:b/>
                <w:sz w:val="22"/>
                <w:szCs w:val="22"/>
                <w:lang w:val="de-DE"/>
              </w:rPr>
              <w:t xml:space="preserve"> 03</w:t>
            </w:r>
          </w:p>
        </w:tc>
      </w:tr>
      <w:tr w:rsidR="00891274" w:rsidRPr="00EE0FC9" w14:paraId="3377B4F1" w14:textId="77777777">
        <w:tc>
          <w:tcPr>
            <w:tcW w:w="1204" w:type="dxa"/>
            <w:tcBorders>
              <w:top w:val="single" w:sz="6" w:space="0" w:color="auto"/>
              <w:bottom w:val="single" w:sz="6" w:space="0" w:color="auto"/>
              <w:right w:val="single" w:sz="6" w:space="0" w:color="auto"/>
            </w:tcBorders>
          </w:tcPr>
          <w:p w14:paraId="4DCA76A2" w14:textId="77777777" w:rsidR="00891274" w:rsidRPr="00EE0FC9" w:rsidRDefault="00891274" w:rsidP="009011B9">
            <w:pPr>
              <w:jc w:val="center"/>
              <w:rPr>
                <w:sz w:val="22"/>
                <w:szCs w:val="22"/>
                <w:lang w:val="de-DE"/>
              </w:rPr>
            </w:pPr>
            <w:r w:rsidRPr="00EE0FC9">
              <w:rPr>
                <w:sz w:val="22"/>
                <w:szCs w:val="22"/>
                <w:lang w:val="de-DE"/>
              </w:rPr>
              <w:t>1275</w:t>
            </w:r>
          </w:p>
        </w:tc>
        <w:tc>
          <w:tcPr>
            <w:tcW w:w="3969" w:type="dxa"/>
            <w:tcBorders>
              <w:top w:val="single" w:sz="6" w:space="0" w:color="auto"/>
              <w:left w:val="single" w:sz="6" w:space="0" w:color="auto"/>
              <w:bottom w:val="single" w:sz="6" w:space="0" w:color="auto"/>
              <w:right w:val="single" w:sz="6" w:space="0" w:color="auto"/>
            </w:tcBorders>
          </w:tcPr>
          <w:p w14:paraId="6B3601D6" w14:textId="77777777" w:rsidR="00891274" w:rsidRPr="00EE0FC9" w:rsidRDefault="00891274" w:rsidP="009011B9">
            <w:pPr>
              <w:rPr>
                <w:sz w:val="22"/>
                <w:szCs w:val="22"/>
                <w:lang w:val="de-DE"/>
              </w:rPr>
            </w:pPr>
            <w:r w:rsidRPr="00EE0FC9">
              <w:rPr>
                <w:sz w:val="22"/>
                <w:szCs w:val="22"/>
                <w:lang w:val="de-DE"/>
              </w:rPr>
              <w:t>PROPIONALDEHYD</w:t>
            </w:r>
          </w:p>
        </w:tc>
        <w:tc>
          <w:tcPr>
            <w:tcW w:w="851" w:type="dxa"/>
            <w:tcBorders>
              <w:top w:val="single" w:sz="6" w:space="0" w:color="auto"/>
              <w:left w:val="single" w:sz="6" w:space="0" w:color="auto"/>
              <w:bottom w:val="single" w:sz="6" w:space="0" w:color="auto"/>
              <w:right w:val="single" w:sz="6" w:space="0" w:color="auto"/>
            </w:tcBorders>
          </w:tcPr>
          <w:p w14:paraId="11F1588B"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72DE9240"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5F9DA592"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3DE5C9B3" w14:textId="77777777" w:rsidR="00891274" w:rsidRPr="00EE0FC9" w:rsidRDefault="00891274" w:rsidP="001627F1">
            <w:pPr>
              <w:jc w:val="center"/>
              <w:rPr>
                <w:b/>
                <w:sz w:val="22"/>
                <w:szCs w:val="22"/>
                <w:lang w:val="de-DE"/>
              </w:rPr>
            </w:pPr>
            <w:r w:rsidRPr="00EE0FC9">
              <w:rPr>
                <w:b/>
                <w:sz w:val="22"/>
                <w:szCs w:val="22"/>
                <w:lang w:val="de-DE"/>
              </w:rPr>
              <w:t>01</w:t>
            </w:r>
          </w:p>
        </w:tc>
      </w:tr>
      <w:tr w:rsidR="00891274" w:rsidRPr="00EE0FC9" w14:paraId="0527F878" w14:textId="77777777">
        <w:tc>
          <w:tcPr>
            <w:tcW w:w="1204" w:type="dxa"/>
            <w:tcBorders>
              <w:top w:val="single" w:sz="6" w:space="0" w:color="auto"/>
              <w:bottom w:val="single" w:sz="6" w:space="0" w:color="auto"/>
              <w:right w:val="single" w:sz="6" w:space="0" w:color="auto"/>
            </w:tcBorders>
          </w:tcPr>
          <w:p w14:paraId="12653E05" w14:textId="77777777" w:rsidR="00891274" w:rsidRPr="00EE0FC9" w:rsidRDefault="00891274" w:rsidP="009011B9">
            <w:pPr>
              <w:jc w:val="center"/>
              <w:rPr>
                <w:sz w:val="22"/>
                <w:szCs w:val="22"/>
                <w:lang w:val="de-DE"/>
              </w:rPr>
            </w:pPr>
            <w:r w:rsidRPr="00EE0FC9">
              <w:rPr>
                <w:sz w:val="22"/>
                <w:szCs w:val="22"/>
                <w:lang w:val="de-DE"/>
              </w:rPr>
              <w:t>1991</w:t>
            </w:r>
          </w:p>
        </w:tc>
        <w:tc>
          <w:tcPr>
            <w:tcW w:w="3969" w:type="dxa"/>
            <w:tcBorders>
              <w:top w:val="single" w:sz="6" w:space="0" w:color="auto"/>
              <w:left w:val="single" w:sz="6" w:space="0" w:color="auto"/>
              <w:bottom w:val="single" w:sz="6" w:space="0" w:color="auto"/>
              <w:right w:val="single" w:sz="6" w:space="0" w:color="auto"/>
            </w:tcBorders>
          </w:tcPr>
          <w:p w14:paraId="51090FB2" w14:textId="77777777" w:rsidR="00891274" w:rsidRPr="00EE0FC9" w:rsidRDefault="00891274" w:rsidP="009011B9">
            <w:pPr>
              <w:rPr>
                <w:sz w:val="22"/>
                <w:szCs w:val="22"/>
                <w:lang w:val="de-DE"/>
              </w:rPr>
            </w:pPr>
            <w:r w:rsidRPr="00EE0FC9">
              <w:rPr>
                <w:sz w:val="22"/>
                <w:szCs w:val="22"/>
                <w:lang w:val="de-DE"/>
              </w:rPr>
              <w:t>CHLOROPREN, STABILISIERT</w:t>
            </w:r>
          </w:p>
        </w:tc>
        <w:tc>
          <w:tcPr>
            <w:tcW w:w="851" w:type="dxa"/>
            <w:tcBorders>
              <w:top w:val="single" w:sz="6" w:space="0" w:color="auto"/>
              <w:left w:val="single" w:sz="6" w:space="0" w:color="auto"/>
              <w:bottom w:val="single" w:sz="6" w:space="0" w:color="auto"/>
              <w:right w:val="single" w:sz="6" w:space="0" w:color="auto"/>
            </w:tcBorders>
          </w:tcPr>
          <w:p w14:paraId="63ABFD3F"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581F5511" w14:textId="77777777" w:rsidR="00891274" w:rsidRPr="00EE0FC9" w:rsidRDefault="00891274" w:rsidP="009011B9">
            <w:pPr>
              <w:jc w:val="center"/>
              <w:rPr>
                <w:b/>
                <w:sz w:val="22"/>
                <w:szCs w:val="22"/>
                <w:lang w:val="de-DE"/>
              </w:rPr>
            </w:pPr>
            <w:r w:rsidRPr="00EE0FC9">
              <w:rPr>
                <w:b/>
                <w:sz w:val="22"/>
                <w:szCs w:val="22"/>
                <w:lang w:val="de-DE"/>
              </w:rPr>
              <w:t>FT1</w:t>
            </w:r>
          </w:p>
        </w:tc>
        <w:tc>
          <w:tcPr>
            <w:tcW w:w="2268" w:type="dxa"/>
            <w:tcBorders>
              <w:top w:val="single" w:sz="6" w:space="0" w:color="auto"/>
              <w:left w:val="single" w:sz="6" w:space="0" w:color="auto"/>
              <w:bottom w:val="single" w:sz="6" w:space="0" w:color="auto"/>
              <w:right w:val="single" w:sz="6" w:space="0" w:color="auto"/>
            </w:tcBorders>
          </w:tcPr>
          <w:p w14:paraId="450F5EB1"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79B08D41"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186C9D71" w14:textId="77777777">
        <w:trPr>
          <w:cantSplit/>
        </w:trPr>
        <w:tc>
          <w:tcPr>
            <w:tcW w:w="13678" w:type="dxa"/>
            <w:gridSpan w:val="6"/>
            <w:tcBorders>
              <w:top w:val="single" w:sz="6" w:space="0" w:color="auto"/>
              <w:bottom w:val="single" w:sz="6" w:space="0" w:color="auto"/>
            </w:tcBorders>
          </w:tcPr>
          <w:p w14:paraId="6973BED3" w14:textId="77777777" w:rsidR="00891274" w:rsidRPr="00EE0FC9" w:rsidRDefault="00891274" w:rsidP="009011B9">
            <w:pPr>
              <w:jc w:val="center"/>
              <w:rPr>
                <w:b/>
                <w:sz w:val="22"/>
                <w:szCs w:val="22"/>
                <w:lang w:val="de-DE"/>
              </w:rPr>
            </w:pPr>
            <w:r w:rsidRPr="00EE0FC9">
              <w:rPr>
                <w:b/>
                <w:sz w:val="22"/>
                <w:szCs w:val="22"/>
                <w:lang w:val="de-DE"/>
              </w:rPr>
              <w:t>Giftig</w:t>
            </w:r>
          </w:p>
        </w:tc>
      </w:tr>
      <w:tr w:rsidR="00891274" w:rsidRPr="00EE0FC9" w14:paraId="5B2968FB" w14:textId="77777777">
        <w:tc>
          <w:tcPr>
            <w:tcW w:w="1204" w:type="dxa"/>
            <w:tcBorders>
              <w:top w:val="single" w:sz="6" w:space="0" w:color="auto"/>
              <w:bottom w:val="single" w:sz="6" w:space="0" w:color="auto"/>
              <w:right w:val="single" w:sz="6" w:space="0" w:color="auto"/>
            </w:tcBorders>
          </w:tcPr>
          <w:p w14:paraId="19E0A409" w14:textId="77777777" w:rsidR="00891274" w:rsidRPr="00EE0FC9" w:rsidRDefault="00891274" w:rsidP="009011B9">
            <w:pPr>
              <w:jc w:val="center"/>
              <w:rPr>
                <w:sz w:val="22"/>
                <w:szCs w:val="22"/>
                <w:lang w:val="de-DE"/>
              </w:rPr>
            </w:pPr>
            <w:r w:rsidRPr="00EE0FC9">
              <w:rPr>
                <w:sz w:val="22"/>
                <w:szCs w:val="22"/>
                <w:lang w:val="de-DE"/>
              </w:rPr>
              <w:t>1163</w:t>
            </w:r>
          </w:p>
        </w:tc>
        <w:tc>
          <w:tcPr>
            <w:tcW w:w="3969" w:type="dxa"/>
            <w:tcBorders>
              <w:top w:val="single" w:sz="6" w:space="0" w:color="auto"/>
              <w:left w:val="single" w:sz="6" w:space="0" w:color="auto"/>
              <w:bottom w:val="single" w:sz="6" w:space="0" w:color="auto"/>
              <w:right w:val="single" w:sz="6" w:space="0" w:color="auto"/>
            </w:tcBorders>
          </w:tcPr>
          <w:p w14:paraId="5A01B8A5" w14:textId="77777777" w:rsidR="00891274" w:rsidRPr="00EE0FC9" w:rsidRDefault="00891274" w:rsidP="009011B9">
            <w:pPr>
              <w:rPr>
                <w:sz w:val="22"/>
                <w:szCs w:val="22"/>
                <w:lang w:val="de-DE"/>
              </w:rPr>
            </w:pPr>
            <w:r w:rsidRPr="00EE0FC9">
              <w:rPr>
                <w:sz w:val="22"/>
                <w:szCs w:val="22"/>
                <w:lang w:val="de-DE"/>
              </w:rPr>
              <w:t>DIMETHYLHYDRAZIN, ASYMMETRISCH</w:t>
            </w:r>
          </w:p>
        </w:tc>
        <w:tc>
          <w:tcPr>
            <w:tcW w:w="851" w:type="dxa"/>
            <w:tcBorders>
              <w:top w:val="single" w:sz="6" w:space="0" w:color="auto"/>
              <w:left w:val="single" w:sz="6" w:space="0" w:color="auto"/>
              <w:bottom w:val="single" w:sz="6" w:space="0" w:color="auto"/>
              <w:right w:val="single" w:sz="6" w:space="0" w:color="auto"/>
            </w:tcBorders>
          </w:tcPr>
          <w:p w14:paraId="0F1587CF"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4807B8F6" w14:textId="77777777" w:rsidR="00891274" w:rsidRPr="00EE0FC9" w:rsidRDefault="00891274" w:rsidP="009011B9">
            <w:pPr>
              <w:jc w:val="center"/>
              <w:rPr>
                <w:b/>
                <w:sz w:val="22"/>
                <w:szCs w:val="22"/>
                <w:lang w:val="de-DE"/>
              </w:rPr>
            </w:pPr>
            <w:r w:rsidRPr="00EE0FC9">
              <w:rPr>
                <w:b/>
                <w:sz w:val="22"/>
                <w:szCs w:val="22"/>
                <w:lang w:val="de-DE"/>
              </w:rPr>
              <w:t>TFC</w:t>
            </w:r>
          </w:p>
        </w:tc>
        <w:tc>
          <w:tcPr>
            <w:tcW w:w="2268" w:type="dxa"/>
            <w:tcBorders>
              <w:top w:val="single" w:sz="6" w:space="0" w:color="auto"/>
              <w:left w:val="single" w:sz="6" w:space="0" w:color="auto"/>
              <w:bottom w:val="single" w:sz="6" w:space="0" w:color="auto"/>
              <w:right w:val="single" w:sz="6" w:space="0" w:color="auto"/>
            </w:tcBorders>
          </w:tcPr>
          <w:p w14:paraId="6B4F8803"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6521C257"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3A990BEA" w14:textId="77777777">
        <w:tc>
          <w:tcPr>
            <w:tcW w:w="1204" w:type="dxa"/>
            <w:tcBorders>
              <w:top w:val="single" w:sz="6" w:space="0" w:color="auto"/>
              <w:bottom w:val="single" w:sz="6" w:space="0" w:color="auto"/>
              <w:right w:val="single" w:sz="6" w:space="0" w:color="auto"/>
            </w:tcBorders>
          </w:tcPr>
          <w:p w14:paraId="5EAD5C2B" w14:textId="77777777" w:rsidR="00891274" w:rsidRPr="00EE0FC9" w:rsidRDefault="00891274" w:rsidP="009011B9">
            <w:pPr>
              <w:jc w:val="center"/>
              <w:rPr>
                <w:sz w:val="22"/>
                <w:szCs w:val="22"/>
                <w:lang w:val="de-DE"/>
              </w:rPr>
            </w:pPr>
            <w:r w:rsidRPr="00EE0FC9">
              <w:rPr>
                <w:sz w:val="22"/>
                <w:szCs w:val="22"/>
                <w:lang w:val="de-DE"/>
              </w:rPr>
              <w:t>2023</w:t>
            </w:r>
          </w:p>
        </w:tc>
        <w:tc>
          <w:tcPr>
            <w:tcW w:w="3969" w:type="dxa"/>
            <w:tcBorders>
              <w:top w:val="single" w:sz="6" w:space="0" w:color="auto"/>
              <w:left w:val="single" w:sz="6" w:space="0" w:color="auto"/>
              <w:bottom w:val="single" w:sz="6" w:space="0" w:color="auto"/>
              <w:right w:val="single" w:sz="6" w:space="0" w:color="auto"/>
            </w:tcBorders>
          </w:tcPr>
          <w:p w14:paraId="3BB5C88B" w14:textId="77777777" w:rsidR="00891274" w:rsidRPr="00EE0FC9" w:rsidRDefault="00891274" w:rsidP="009011B9">
            <w:pPr>
              <w:rPr>
                <w:sz w:val="22"/>
                <w:szCs w:val="22"/>
                <w:lang w:val="de-DE"/>
              </w:rPr>
            </w:pPr>
            <w:r w:rsidRPr="00EE0FC9">
              <w:rPr>
                <w:sz w:val="22"/>
                <w:szCs w:val="22"/>
                <w:lang w:val="de-DE"/>
              </w:rPr>
              <w:t>EPICHLORHYDRIN</w:t>
            </w:r>
          </w:p>
        </w:tc>
        <w:tc>
          <w:tcPr>
            <w:tcW w:w="851" w:type="dxa"/>
            <w:tcBorders>
              <w:top w:val="single" w:sz="6" w:space="0" w:color="auto"/>
              <w:left w:val="single" w:sz="6" w:space="0" w:color="auto"/>
              <w:bottom w:val="single" w:sz="6" w:space="0" w:color="auto"/>
              <w:right w:val="single" w:sz="6" w:space="0" w:color="auto"/>
            </w:tcBorders>
          </w:tcPr>
          <w:p w14:paraId="47DB5E0D"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45B40598" w14:textId="77777777" w:rsidR="00891274" w:rsidRPr="00EE0FC9" w:rsidRDefault="00891274" w:rsidP="009011B9">
            <w:pPr>
              <w:jc w:val="center"/>
              <w:rPr>
                <w:b/>
                <w:sz w:val="22"/>
                <w:szCs w:val="22"/>
                <w:lang w:val="de-DE"/>
              </w:rPr>
            </w:pPr>
            <w:r w:rsidRPr="00EE0FC9">
              <w:rPr>
                <w:b/>
                <w:sz w:val="22"/>
                <w:szCs w:val="22"/>
                <w:lang w:val="de-DE"/>
              </w:rPr>
              <w:t>TF1</w:t>
            </w:r>
          </w:p>
        </w:tc>
        <w:tc>
          <w:tcPr>
            <w:tcW w:w="2268" w:type="dxa"/>
            <w:tcBorders>
              <w:top w:val="single" w:sz="6" w:space="0" w:color="auto"/>
              <w:left w:val="single" w:sz="6" w:space="0" w:color="auto"/>
              <w:bottom w:val="single" w:sz="6" w:space="0" w:color="auto"/>
              <w:right w:val="single" w:sz="6" w:space="0" w:color="auto"/>
            </w:tcBorders>
          </w:tcPr>
          <w:p w14:paraId="26476F23"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1D7F602B" w14:textId="77777777" w:rsidR="00891274" w:rsidRPr="00EE0FC9" w:rsidRDefault="00891274" w:rsidP="009011B9">
            <w:pPr>
              <w:jc w:val="center"/>
              <w:rPr>
                <w:b/>
                <w:sz w:val="22"/>
                <w:szCs w:val="22"/>
                <w:lang w:val="de-DE"/>
              </w:rPr>
            </w:pPr>
            <w:r w:rsidRPr="00EE0FC9">
              <w:rPr>
                <w:b/>
                <w:sz w:val="22"/>
                <w:szCs w:val="22"/>
                <w:lang w:val="de-DE"/>
              </w:rPr>
              <w:t>01, 03</w:t>
            </w:r>
          </w:p>
        </w:tc>
      </w:tr>
      <w:tr w:rsidR="00891274" w:rsidRPr="00EE0FC9" w14:paraId="1D25A755" w14:textId="77777777">
        <w:tc>
          <w:tcPr>
            <w:tcW w:w="1204" w:type="dxa"/>
            <w:tcBorders>
              <w:top w:val="single" w:sz="6" w:space="0" w:color="auto"/>
              <w:bottom w:val="single" w:sz="6" w:space="0" w:color="auto"/>
              <w:right w:val="single" w:sz="6" w:space="0" w:color="auto"/>
            </w:tcBorders>
          </w:tcPr>
          <w:p w14:paraId="1C6AF5FD" w14:textId="77777777" w:rsidR="00891274" w:rsidRPr="00EE0FC9" w:rsidRDefault="00891274" w:rsidP="009011B9">
            <w:pPr>
              <w:jc w:val="center"/>
              <w:rPr>
                <w:sz w:val="22"/>
                <w:szCs w:val="22"/>
                <w:lang w:val="de-DE"/>
              </w:rPr>
            </w:pPr>
            <w:r w:rsidRPr="00EE0FC9">
              <w:rPr>
                <w:sz w:val="22"/>
                <w:szCs w:val="22"/>
                <w:lang w:val="de-DE"/>
              </w:rPr>
              <w:t>2205</w:t>
            </w:r>
          </w:p>
        </w:tc>
        <w:tc>
          <w:tcPr>
            <w:tcW w:w="3969" w:type="dxa"/>
            <w:tcBorders>
              <w:top w:val="single" w:sz="6" w:space="0" w:color="auto"/>
              <w:left w:val="single" w:sz="6" w:space="0" w:color="auto"/>
              <w:bottom w:val="single" w:sz="6" w:space="0" w:color="auto"/>
              <w:right w:val="single" w:sz="6" w:space="0" w:color="auto"/>
            </w:tcBorders>
          </w:tcPr>
          <w:p w14:paraId="4E6BA68D" w14:textId="77777777" w:rsidR="00891274" w:rsidRPr="00EE0FC9" w:rsidRDefault="00891274" w:rsidP="009011B9">
            <w:pPr>
              <w:rPr>
                <w:sz w:val="22"/>
                <w:szCs w:val="22"/>
                <w:lang w:val="de-DE"/>
              </w:rPr>
            </w:pPr>
            <w:r w:rsidRPr="00EE0FC9">
              <w:rPr>
                <w:sz w:val="22"/>
                <w:szCs w:val="22"/>
                <w:lang w:val="de-DE"/>
              </w:rPr>
              <w:t>ADIPONITRIL</w:t>
            </w:r>
          </w:p>
        </w:tc>
        <w:tc>
          <w:tcPr>
            <w:tcW w:w="851" w:type="dxa"/>
            <w:tcBorders>
              <w:top w:val="single" w:sz="6" w:space="0" w:color="auto"/>
              <w:left w:val="single" w:sz="6" w:space="0" w:color="auto"/>
              <w:bottom w:val="single" w:sz="6" w:space="0" w:color="auto"/>
              <w:right w:val="single" w:sz="6" w:space="0" w:color="auto"/>
            </w:tcBorders>
          </w:tcPr>
          <w:p w14:paraId="12E15F8B"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6B1B15AF" w14:textId="77777777" w:rsidR="00891274" w:rsidRPr="00EE0FC9" w:rsidRDefault="00891274" w:rsidP="009011B9">
            <w:pPr>
              <w:jc w:val="center"/>
              <w:rPr>
                <w:b/>
                <w:sz w:val="22"/>
                <w:szCs w:val="22"/>
                <w:lang w:val="de-DE"/>
              </w:rPr>
            </w:pPr>
            <w:r w:rsidRPr="00EE0FC9">
              <w:rPr>
                <w:b/>
                <w:sz w:val="22"/>
                <w:szCs w:val="22"/>
                <w:lang w:val="de-DE"/>
              </w:rPr>
              <w:t>T1</w:t>
            </w:r>
          </w:p>
        </w:tc>
        <w:tc>
          <w:tcPr>
            <w:tcW w:w="2268" w:type="dxa"/>
            <w:tcBorders>
              <w:top w:val="single" w:sz="6" w:space="0" w:color="auto"/>
              <w:left w:val="single" w:sz="6" w:space="0" w:color="auto"/>
              <w:bottom w:val="single" w:sz="6" w:space="0" w:color="auto"/>
              <w:right w:val="single" w:sz="6" w:space="0" w:color="auto"/>
            </w:tcBorders>
          </w:tcPr>
          <w:p w14:paraId="091BD1A4" w14:textId="77777777" w:rsidR="00891274" w:rsidRPr="00EE0FC9" w:rsidRDefault="00891274" w:rsidP="009011B9">
            <w:pPr>
              <w:jc w:val="center"/>
              <w:rPr>
                <w:b/>
                <w:sz w:val="22"/>
                <w:szCs w:val="22"/>
                <w:lang w:val="de-DE"/>
              </w:rPr>
            </w:pPr>
            <w:r w:rsidRPr="00EE0FC9">
              <w:rPr>
                <w:b/>
                <w:sz w:val="22"/>
                <w:szCs w:val="22"/>
                <w:lang w:val="de-DE"/>
              </w:rPr>
              <w:t>III</w:t>
            </w:r>
          </w:p>
        </w:tc>
        <w:tc>
          <w:tcPr>
            <w:tcW w:w="2835" w:type="dxa"/>
            <w:tcBorders>
              <w:top w:val="single" w:sz="6" w:space="0" w:color="auto"/>
              <w:left w:val="single" w:sz="6" w:space="0" w:color="auto"/>
              <w:bottom w:val="single" w:sz="6" w:space="0" w:color="auto"/>
            </w:tcBorders>
          </w:tcPr>
          <w:p w14:paraId="0B4625D2" w14:textId="77777777" w:rsidR="00891274" w:rsidRPr="00EE0FC9" w:rsidRDefault="00891274" w:rsidP="009011B9">
            <w:pPr>
              <w:jc w:val="center"/>
              <w:rPr>
                <w:b/>
                <w:sz w:val="22"/>
                <w:szCs w:val="22"/>
                <w:lang w:val="de-DE"/>
              </w:rPr>
            </w:pPr>
            <w:r w:rsidRPr="00EE0FC9">
              <w:rPr>
                <w:b/>
                <w:sz w:val="22"/>
                <w:szCs w:val="22"/>
                <w:lang w:val="de-DE"/>
              </w:rPr>
              <w:t>01, 03</w:t>
            </w:r>
          </w:p>
        </w:tc>
      </w:tr>
      <w:tr w:rsidR="00891274" w:rsidRPr="00EE0FC9" w14:paraId="78C1FFC9" w14:textId="77777777">
        <w:tc>
          <w:tcPr>
            <w:tcW w:w="1204" w:type="dxa"/>
            <w:tcBorders>
              <w:top w:val="single" w:sz="6" w:space="0" w:color="auto"/>
              <w:bottom w:val="single" w:sz="6" w:space="0" w:color="auto"/>
              <w:right w:val="single" w:sz="6" w:space="0" w:color="auto"/>
            </w:tcBorders>
          </w:tcPr>
          <w:p w14:paraId="48912AA4" w14:textId="77777777" w:rsidR="00891274" w:rsidRPr="00EE0FC9" w:rsidRDefault="00891274" w:rsidP="009011B9">
            <w:pPr>
              <w:jc w:val="center"/>
              <w:rPr>
                <w:sz w:val="22"/>
                <w:szCs w:val="22"/>
                <w:lang w:val="de-DE"/>
              </w:rPr>
            </w:pPr>
            <w:r w:rsidRPr="00EE0FC9">
              <w:rPr>
                <w:sz w:val="22"/>
                <w:szCs w:val="22"/>
                <w:lang w:val="de-DE"/>
              </w:rPr>
              <w:t>2487</w:t>
            </w:r>
          </w:p>
        </w:tc>
        <w:tc>
          <w:tcPr>
            <w:tcW w:w="3969" w:type="dxa"/>
            <w:tcBorders>
              <w:top w:val="single" w:sz="6" w:space="0" w:color="auto"/>
              <w:left w:val="single" w:sz="6" w:space="0" w:color="auto"/>
              <w:bottom w:val="single" w:sz="6" w:space="0" w:color="auto"/>
              <w:right w:val="single" w:sz="6" w:space="0" w:color="auto"/>
            </w:tcBorders>
          </w:tcPr>
          <w:p w14:paraId="041DA95A" w14:textId="77777777" w:rsidR="00891274" w:rsidRPr="00EE0FC9" w:rsidRDefault="00891274" w:rsidP="009011B9">
            <w:pPr>
              <w:rPr>
                <w:sz w:val="22"/>
                <w:szCs w:val="22"/>
                <w:lang w:val="de-DE"/>
              </w:rPr>
            </w:pPr>
            <w:r w:rsidRPr="00EE0FC9">
              <w:rPr>
                <w:sz w:val="22"/>
                <w:szCs w:val="22"/>
                <w:lang w:val="de-DE"/>
              </w:rPr>
              <w:t>PHENYLISOCYANAT</w:t>
            </w:r>
          </w:p>
        </w:tc>
        <w:tc>
          <w:tcPr>
            <w:tcW w:w="851" w:type="dxa"/>
            <w:tcBorders>
              <w:top w:val="single" w:sz="6" w:space="0" w:color="auto"/>
              <w:left w:val="single" w:sz="6" w:space="0" w:color="auto"/>
              <w:bottom w:val="single" w:sz="6" w:space="0" w:color="auto"/>
              <w:right w:val="single" w:sz="6" w:space="0" w:color="auto"/>
            </w:tcBorders>
          </w:tcPr>
          <w:p w14:paraId="00F69806"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0F32C5BF" w14:textId="77777777" w:rsidR="00891274" w:rsidRPr="00EE0FC9" w:rsidRDefault="00891274" w:rsidP="009011B9">
            <w:pPr>
              <w:jc w:val="center"/>
              <w:rPr>
                <w:b/>
                <w:sz w:val="22"/>
                <w:szCs w:val="22"/>
                <w:lang w:val="de-DE"/>
              </w:rPr>
            </w:pPr>
            <w:r w:rsidRPr="00EE0FC9">
              <w:rPr>
                <w:b/>
                <w:sz w:val="22"/>
                <w:szCs w:val="22"/>
                <w:lang w:val="de-DE"/>
              </w:rPr>
              <w:t>TF1</w:t>
            </w:r>
          </w:p>
        </w:tc>
        <w:tc>
          <w:tcPr>
            <w:tcW w:w="2268" w:type="dxa"/>
            <w:tcBorders>
              <w:top w:val="single" w:sz="6" w:space="0" w:color="auto"/>
              <w:left w:val="single" w:sz="6" w:space="0" w:color="auto"/>
              <w:bottom w:val="single" w:sz="6" w:space="0" w:color="auto"/>
              <w:right w:val="single" w:sz="6" w:space="0" w:color="auto"/>
            </w:tcBorders>
          </w:tcPr>
          <w:p w14:paraId="29D8E045"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002078AC" w14:textId="77777777" w:rsidR="00891274" w:rsidRPr="00EE0FC9" w:rsidRDefault="00891274" w:rsidP="009011B9">
            <w:pPr>
              <w:jc w:val="center"/>
              <w:rPr>
                <w:b/>
                <w:sz w:val="22"/>
                <w:szCs w:val="22"/>
                <w:lang w:val="de-DE"/>
              </w:rPr>
            </w:pPr>
            <w:r w:rsidRPr="00EE0FC9">
              <w:rPr>
                <w:b/>
                <w:sz w:val="22"/>
                <w:szCs w:val="22"/>
                <w:lang w:val="de-DE"/>
              </w:rPr>
              <w:t>01, 02, 03, 04</w:t>
            </w:r>
          </w:p>
        </w:tc>
      </w:tr>
      <w:tr w:rsidR="00891274" w:rsidRPr="00EE0FC9" w14:paraId="1CF2924D" w14:textId="77777777">
        <w:tc>
          <w:tcPr>
            <w:tcW w:w="1204" w:type="dxa"/>
            <w:tcBorders>
              <w:top w:val="single" w:sz="6" w:space="0" w:color="auto"/>
              <w:bottom w:val="single" w:sz="6" w:space="0" w:color="auto"/>
              <w:right w:val="single" w:sz="6" w:space="0" w:color="auto"/>
            </w:tcBorders>
          </w:tcPr>
          <w:p w14:paraId="457ECB67" w14:textId="77777777" w:rsidR="00891274" w:rsidRPr="00EE0FC9" w:rsidRDefault="00891274" w:rsidP="009011B9">
            <w:pPr>
              <w:jc w:val="center"/>
              <w:rPr>
                <w:sz w:val="22"/>
                <w:szCs w:val="22"/>
                <w:lang w:val="de-DE"/>
              </w:rPr>
            </w:pPr>
            <w:r w:rsidRPr="00EE0FC9">
              <w:rPr>
                <w:sz w:val="22"/>
                <w:szCs w:val="22"/>
                <w:lang w:val="de-DE"/>
              </w:rPr>
              <w:t>2831</w:t>
            </w:r>
          </w:p>
        </w:tc>
        <w:tc>
          <w:tcPr>
            <w:tcW w:w="3969" w:type="dxa"/>
            <w:tcBorders>
              <w:top w:val="single" w:sz="6" w:space="0" w:color="auto"/>
              <w:left w:val="single" w:sz="6" w:space="0" w:color="auto"/>
              <w:bottom w:val="single" w:sz="6" w:space="0" w:color="auto"/>
              <w:right w:val="single" w:sz="6" w:space="0" w:color="auto"/>
            </w:tcBorders>
          </w:tcPr>
          <w:p w14:paraId="2C4E04F6" w14:textId="77777777" w:rsidR="00891274" w:rsidRPr="00EE0FC9" w:rsidRDefault="00891274" w:rsidP="009011B9">
            <w:pPr>
              <w:rPr>
                <w:sz w:val="22"/>
                <w:szCs w:val="22"/>
                <w:lang w:val="de-DE"/>
              </w:rPr>
            </w:pPr>
            <w:r w:rsidRPr="00EE0FC9">
              <w:rPr>
                <w:sz w:val="22"/>
                <w:szCs w:val="22"/>
                <w:lang w:val="de-DE"/>
              </w:rPr>
              <w:t>1,1,1-TRICHLORETHAN</w:t>
            </w:r>
          </w:p>
        </w:tc>
        <w:tc>
          <w:tcPr>
            <w:tcW w:w="851" w:type="dxa"/>
            <w:tcBorders>
              <w:top w:val="single" w:sz="6" w:space="0" w:color="auto"/>
              <w:left w:val="single" w:sz="6" w:space="0" w:color="auto"/>
              <w:bottom w:val="single" w:sz="6" w:space="0" w:color="auto"/>
              <w:right w:val="single" w:sz="6" w:space="0" w:color="auto"/>
            </w:tcBorders>
          </w:tcPr>
          <w:p w14:paraId="48212357"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3A558F81" w14:textId="77777777" w:rsidR="00891274" w:rsidRPr="00EE0FC9" w:rsidRDefault="00891274" w:rsidP="009011B9">
            <w:pPr>
              <w:jc w:val="center"/>
              <w:rPr>
                <w:b/>
                <w:sz w:val="22"/>
                <w:szCs w:val="22"/>
                <w:lang w:val="de-DE"/>
              </w:rPr>
            </w:pPr>
            <w:r w:rsidRPr="00EE0FC9">
              <w:rPr>
                <w:b/>
                <w:sz w:val="22"/>
                <w:szCs w:val="22"/>
                <w:lang w:val="de-DE"/>
              </w:rPr>
              <w:t>T1</w:t>
            </w:r>
          </w:p>
        </w:tc>
        <w:tc>
          <w:tcPr>
            <w:tcW w:w="2268" w:type="dxa"/>
            <w:tcBorders>
              <w:top w:val="single" w:sz="6" w:space="0" w:color="auto"/>
              <w:left w:val="single" w:sz="6" w:space="0" w:color="auto"/>
              <w:bottom w:val="single" w:sz="6" w:space="0" w:color="auto"/>
              <w:right w:val="single" w:sz="6" w:space="0" w:color="auto"/>
            </w:tcBorders>
          </w:tcPr>
          <w:p w14:paraId="7F6F2BF7" w14:textId="77777777" w:rsidR="00891274" w:rsidRPr="00EE0FC9" w:rsidRDefault="00891274" w:rsidP="009011B9">
            <w:pPr>
              <w:jc w:val="center"/>
              <w:rPr>
                <w:b/>
                <w:sz w:val="22"/>
                <w:szCs w:val="22"/>
                <w:lang w:val="de-DE"/>
              </w:rPr>
            </w:pPr>
            <w:r w:rsidRPr="00EE0FC9">
              <w:rPr>
                <w:b/>
                <w:sz w:val="22"/>
                <w:szCs w:val="22"/>
                <w:lang w:val="de-DE"/>
              </w:rPr>
              <w:t>III</w:t>
            </w:r>
          </w:p>
        </w:tc>
        <w:tc>
          <w:tcPr>
            <w:tcW w:w="2835" w:type="dxa"/>
            <w:tcBorders>
              <w:top w:val="single" w:sz="6" w:space="0" w:color="auto"/>
              <w:left w:val="single" w:sz="6" w:space="0" w:color="auto"/>
              <w:bottom w:val="single" w:sz="6" w:space="0" w:color="auto"/>
            </w:tcBorders>
          </w:tcPr>
          <w:p w14:paraId="66F69658"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4B77EA18" w14:textId="77777777">
        <w:trPr>
          <w:cantSplit/>
        </w:trPr>
        <w:tc>
          <w:tcPr>
            <w:tcW w:w="13678" w:type="dxa"/>
            <w:gridSpan w:val="6"/>
            <w:tcBorders>
              <w:top w:val="single" w:sz="6" w:space="0" w:color="auto"/>
              <w:bottom w:val="single" w:sz="6" w:space="0" w:color="auto"/>
            </w:tcBorders>
          </w:tcPr>
          <w:p w14:paraId="20E34FC5" w14:textId="77777777" w:rsidR="00891274" w:rsidRPr="00EE0FC9" w:rsidRDefault="00891274" w:rsidP="009011B9">
            <w:pPr>
              <w:jc w:val="center"/>
              <w:rPr>
                <w:b/>
                <w:sz w:val="22"/>
                <w:szCs w:val="22"/>
                <w:lang w:val="de-DE"/>
              </w:rPr>
            </w:pPr>
            <w:r w:rsidRPr="00EE0FC9">
              <w:rPr>
                <w:b/>
                <w:sz w:val="22"/>
                <w:szCs w:val="22"/>
                <w:lang w:val="de-DE"/>
              </w:rPr>
              <w:t>Kristallisierend</w:t>
            </w:r>
          </w:p>
        </w:tc>
      </w:tr>
      <w:tr w:rsidR="00891274" w:rsidRPr="00EE0FC9" w14:paraId="35865F4F" w14:textId="77777777">
        <w:tc>
          <w:tcPr>
            <w:tcW w:w="1204" w:type="dxa"/>
            <w:tcBorders>
              <w:top w:val="single" w:sz="6" w:space="0" w:color="auto"/>
              <w:bottom w:val="single" w:sz="6" w:space="0" w:color="auto"/>
              <w:right w:val="single" w:sz="6" w:space="0" w:color="auto"/>
            </w:tcBorders>
          </w:tcPr>
          <w:p w14:paraId="525C7708" w14:textId="77777777" w:rsidR="00891274" w:rsidRPr="00EE0FC9" w:rsidRDefault="00891274" w:rsidP="009011B9">
            <w:pPr>
              <w:jc w:val="center"/>
              <w:rPr>
                <w:sz w:val="22"/>
                <w:szCs w:val="22"/>
                <w:lang w:val="de-DE"/>
              </w:rPr>
            </w:pPr>
            <w:r w:rsidRPr="00EE0FC9">
              <w:rPr>
                <w:sz w:val="22"/>
                <w:szCs w:val="22"/>
                <w:lang w:val="de-DE"/>
              </w:rPr>
              <w:t>1605</w:t>
            </w:r>
          </w:p>
        </w:tc>
        <w:tc>
          <w:tcPr>
            <w:tcW w:w="3969" w:type="dxa"/>
            <w:tcBorders>
              <w:top w:val="single" w:sz="6" w:space="0" w:color="auto"/>
              <w:left w:val="single" w:sz="6" w:space="0" w:color="auto"/>
              <w:bottom w:val="single" w:sz="6" w:space="0" w:color="auto"/>
              <w:right w:val="single" w:sz="6" w:space="0" w:color="auto"/>
            </w:tcBorders>
          </w:tcPr>
          <w:p w14:paraId="404F3F5B" w14:textId="77777777" w:rsidR="00891274" w:rsidRPr="00EE0FC9" w:rsidRDefault="00891274" w:rsidP="009011B9">
            <w:pPr>
              <w:rPr>
                <w:sz w:val="22"/>
                <w:szCs w:val="22"/>
                <w:lang w:val="de-DE"/>
              </w:rPr>
            </w:pPr>
            <w:r w:rsidRPr="00EE0FC9">
              <w:rPr>
                <w:sz w:val="22"/>
                <w:szCs w:val="22"/>
                <w:lang w:val="de-DE"/>
              </w:rPr>
              <w:t>ETHYLENDIBROMID</w:t>
            </w:r>
            <w:r w:rsidR="00CC1039" w:rsidRPr="00EE0FC9">
              <w:rPr>
                <w:sz w:val="22"/>
                <w:szCs w:val="22"/>
                <w:lang w:val="de-DE"/>
              </w:rPr>
              <w:t xml:space="preserve"> [1.2 DIBROMETHAN]</w:t>
            </w:r>
          </w:p>
        </w:tc>
        <w:tc>
          <w:tcPr>
            <w:tcW w:w="851" w:type="dxa"/>
            <w:tcBorders>
              <w:top w:val="single" w:sz="6" w:space="0" w:color="auto"/>
              <w:left w:val="single" w:sz="6" w:space="0" w:color="auto"/>
              <w:bottom w:val="single" w:sz="6" w:space="0" w:color="auto"/>
              <w:right w:val="single" w:sz="6" w:space="0" w:color="auto"/>
            </w:tcBorders>
          </w:tcPr>
          <w:p w14:paraId="3B3E4A8B"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5FBE9115" w14:textId="77777777" w:rsidR="00891274" w:rsidRPr="00EE0FC9" w:rsidRDefault="00891274" w:rsidP="009011B9">
            <w:pPr>
              <w:jc w:val="center"/>
              <w:rPr>
                <w:b/>
                <w:sz w:val="22"/>
                <w:szCs w:val="22"/>
                <w:lang w:val="de-DE"/>
              </w:rPr>
            </w:pPr>
            <w:r w:rsidRPr="00EE0FC9">
              <w:rPr>
                <w:b/>
                <w:sz w:val="22"/>
                <w:szCs w:val="22"/>
                <w:lang w:val="de-DE"/>
              </w:rPr>
              <w:t>T1</w:t>
            </w:r>
          </w:p>
        </w:tc>
        <w:tc>
          <w:tcPr>
            <w:tcW w:w="2268" w:type="dxa"/>
            <w:tcBorders>
              <w:top w:val="single" w:sz="6" w:space="0" w:color="auto"/>
              <w:left w:val="single" w:sz="6" w:space="0" w:color="auto"/>
              <w:bottom w:val="single" w:sz="6" w:space="0" w:color="auto"/>
              <w:right w:val="single" w:sz="6" w:space="0" w:color="auto"/>
            </w:tcBorders>
          </w:tcPr>
          <w:p w14:paraId="2CD0C39F"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5FED814D"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39DF9A2C" w14:textId="77777777">
        <w:tc>
          <w:tcPr>
            <w:tcW w:w="1204" w:type="dxa"/>
            <w:tcBorders>
              <w:top w:val="single" w:sz="6" w:space="0" w:color="auto"/>
              <w:bottom w:val="single" w:sz="6" w:space="0" w:color="auto"/>
              <w:right w:val="single" w:sz="6" w:space="0" w:color="auto"/>
            </w:tcBorders>
          </w:tcPr>
          <w:p w14:paraId="7F032898" w14:textId="77777777" w:rsidR="00891274" w:rsidRPr="00EE0FC9" w:rsidRDefault="00891274" w:rsidP="009011B9">
            <w:pPr>
              <w:jc w:val="center"/>
              <w:rPr>
                <w:sz w:val="22"/>
                <w:szCs w:val="22"/>
                <w:lang w:val="de-DE"/>
              </w:rPr>
            </w:pPr>
            <w:r w:rsidRPr="00EE0FC9">
              <w:rPr>
                <w:sz w:val="22"/>
                <w:szCs w:val="22"/>
                <w:lang w:val="de-DE"/>
              </w:rPr>
              <w:t>1662</w:t>
            </w:r>
          </w:p>
        </w:tc>
        <w:tc>
          <w:tcPr>
            <w:tcW w:w="3969" w:type="dxa"/>
            <w:tcBorders>
              <w:top w:val="single" w:sz="6" w:space="0" w:color="auto"/>
              <w:left w:val="single" w:sz="6" w:space="0" w:color="auto"/>
              <w:bottom w:val="single" w:sz="6" w:space="0" w:color="auto"/>
              <w:right w:val="single" w:sz="6" w:space="0" w:color="auto"/>
            </w:tcBorders>
          </w:tcPr>
          <w:p w14:paraId="373959B0" w14:textId="77777777" w:rsidR="00891274" w:rsidRPr="00EE0FC9" w:rsidRDefault="00891274" w:rsidP="009011B9">
            <w:pPr>
              <w:rPr>
                <w:sz w:val="22"/>
                <w:szCs w:val="22"/>
                <w:lang w:val="de-DE"/>
              </w:rPr>
            </w:pPr>
            <w:r w:rsidRPr="00EE0FC9">
              <w:rPr>
                <w:sz w:val="22"/>
                <w:szCs w:val="22"/>
                <w:lang w:val="de-DE"/>
              </w:rPr>
              <w:t>NITROBENZEN</w:t>
            </w:r>
          </w:p>
        </w:tc>
        <w:tc>
          <w:tcPr>
            <w:tcW w:w="851" w:type="dxa"/>
            <w:tcBorders>
              <w:top w:val="single" w:sz="6" w:space="0" w:color="auto"/>
              <w:left w:val="single" w:sz="6" w:space="0" w:color="auto"/>
              <w:bottom w:val="single" w:sz="6" w:space="0" w:color="auto"/>
              <w:right w:val="single" w:sz="6" w:space="0" w:color="auto"/>
            </w:tcBorders>
          </w:tcPr>
          <w:p w14:paraId="2E328231"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62B94FB1" w14:textId="77777777" w:rsidR="00891274" w:rsidRPr="00EE0FC9" w:rsidRDefault="00891274" w:rsidP="009011B9">
            <w:pPr>
              <w:jc w:val="center"/>
              <w:rPr>
                <w:b/>
                <w:sz w:val="22"/>
                <w:szCs w:val="22"/>
                <w:lang w:val="de-DE"/>
              </w:rPr>
            </w:pPr>
            <w:r w:rsidRPr="00EE0FC9">
              <w:rPr>
                <w:b/>
                <w:sz w:val="22"/>
                <w:szCs w:val="22"/>
                <w:lang w:val="de-DE"/>
              </w:rPr>
              <w:t>T1</w:t>
            </w:r>
          </w:p>
        </w:tc>
        <w:tc>
          <w:tcPr>
            <w:tcW w:w="2268" w:type="dxa"/>
            <w:tcBorders>
              <w:top w:val="single" w:sz="6" w:space="0" w:color="auto"/>
              <w:left w:val="single" w:sz="6" w:space="0" w:color="auto"/>
              <w:bottom w:val="single" w:sz="6" w:space="0" w:color="auto"/>
              <w:right w:val="single" w:sz="6" w:space="0" w:color="auto"/>
            </w:tcBorders>
          </w:tcPr>
          <w:p w14:paraId="7A33147C"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14A5DB6D" w14:textId="77777777" w:rsidR="00891274" w:rsidRPr="00EE0FC9" w:rsidRDefault="00891274" w:rsidP="001627F1">
            <w:pPr>
              <w:jc w:val="center"/>
              <w:rPr>
                <w:b/>
                <w:sz w:val="22"/>
                <w:szCs w:val="22"/>
                <w:lang w:val="de-DE"/>
              </w:rPr>
            </w:pPr>
            <w:r w:rsidRPr="00EE0FC9">
              <w:rPr>
                <w:b/>
                <w:sz w:val="22"/>
                <w:szCs w:val="22"/>
                <w:lang w:val="de-DE"/>
              </w:rPr>
              <w:t>01, 02, 04</w:t>
            </w:r>
          </w:p>
        </w:tc>
      </w:tr>
      <w:tr w:rsidR="00891274" w:rsidRPr="00EE0FC9" w14:paraId="636C6DCF" w14:textId="77777777">
        <w:tc>
          <w:tcPr>
            <w:tcW w:w="1204" w:type="dxa"/>
            <w:tcBorders>
              <w:top w:val="single" w:sz="6" w:space="0" w:color="auto"/>
              <w:bottom w:val="single" w:sz="6" w:space="0" w:color="auto"/>
              <w:right w:val="single" w:sz="6" w:space="0" w:color="auto"/>
            </w:tcBorders>
          </w:tcPr>
          <w:p w14:paraId="522A5EF4" w14:textId="77777777" w:rsidR="00891274" w:rsidRPr="00EE0FC9" w:rsidRDefault="00891274" w:rsidP="009011B9">
            <w:pPr>
              <w:jc w:val="center"/>
              <w:rPr>
                <w:sz w:val="22"/>
                <w:szCs w:val="22"/>
                <w:lang w:val="de-DE"/>
              </w:rPr>
            </w:pPr>
            <w:r w:rsidRPr="00EE0FC9">
              <w:rPr>
                <w:sz w:val="22"/>
                <w:szCs w:val="22"/>
                <w:lang w:val="de-DE"/>
              </w:rPr>
              <w:t>2021</w:t>
            </w:r>
          </w:p>
        </w:tc>
        <w:tc>
          <w:tcPr>
            <w:tcW w:w="3969" w:type="dxa"/>
            <w:tcBorders>
              <w:top w:val="single" w:sz="6" w:space="0" w:color="auto"/>
              <w:left w:val="single" w:sz="6" w:space="0" w:color="auto"/>
              <w:bottom w:val="single" w:sz="6" w:space="0" w:color="auto"/>
              <w:right w:val="single" w:sz="6" w:space="0" w:color="auto"/>
            </w:tcBorders>
          </w:tcPr>
          <w:p w14:paraId="3E898FBB" w14:textId="77777777" w:rsidR="00891274" w:rsidRPr="00EE0FC9" w:rsidRDefault="00891274" w:rsidP="009011B9">
            <w:pPr>
              <w:rPr>
                <w:sz w:val="22"/>
                <w:szCs w:val="22"/>
                <w:lang w:val="de-DE"/>
              </w:rPr>
            </w:pPr>
            <w:r w:rsidRPr="00EE0FC9">
              <w:rPr>
                <w:sz w:val="22"/>
                <w:szCs w:val="22"/>
                <w:lang w:val="de-DE"/>
              </w:rPr>
              <w:t>2-CHLORPHENOL</w:t>
            </w:r>
          </w:p>
        </w:tc>
        <w:tc>
          <w:tcPr>
            <w:tcW w:w="851" w:type="dxa"/>
            <w:tcBorders>
              <w:top w:val="single" w:sz="6" w:space="0" w:color="auto"/>
              <w:left w:val="single" w:sz="6" w:space="0" w:color="auto"/>
              <w:bottom w:val="single" w:sz="6" w:space="0" w:color="auto"/>
              <w:right w:val="single" w:sz="6" w:space="0" w:color="auto"/>
            </w:tcBorders>
          </w:tcPr>
          <w:p w14:paraId="3E5BD1A6"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6386A98A" w14:textId="77777777" w:rsidR="00891274" w:rsidRPr="00EE0FC9" w:rsidRDefault="00891274" w:rsidP="009011B9">
            <w:pPr>
              <w:jc w:val="center"/>
              <w:rPr>
                <w:b/>
                <w:sz w:val="22"/>
                <w:szCs w:val="22"/>
                <w:lang w:val="de-DE"/>
              </w:rPr>
            </w:pPr>
            <w:r w:rsidRPr="00EE0FC9">
              <w:rPr>
                <w:b/>
                <w:sz w:val="22"/>
                <w:szCs w:val="22"/>
                <w:lang w:val="de-DE"/>
              </w:rPr>
              <w:t>T1</w:t>
            </w:r>
          </w:p>
        </w:tc>
        <w:tc>
          <w:tcPr>
            <w:tcW w:w="2268" w:type="dxa"/>
            <w:tcBorders>
              <w:top w:val="single" w:sz="6" w:space="0" w:color="auto"/>
              <w:left w:val="single" w:sz="6" w:space="0" w:color="auto"/>
              <w:bottom w:val="single" w:sz="6" w:space="0" w:color="auto"/>
              <w:right w:val="single" w:sz="6" w:space="0" w:color="auto"/>
            </w:tcBorders>
          </w:tcPr>
          <w:p w14:paraId="402303FA" w14:textId="77777777" w:rsidR="00891274" w:rsidRPr="00EE0FC9" w:rsidRDefault="00891274" w:rsidP="009011B9">
            <w:pPr>
              <w:jc w:val="center"/>
              <w:rPr>
                <w:b/>
                <w:sz w:val="22"/>
                <w:szCs w:val="22"/>
                <w:lang w:val="de-DE"/>
              </w:rPr>
            </w:pPr>
            <w:r w:rsidRPr="00EE0FC9">
              <w:rPr>
                <w:b/>
                <w:sz w:val="22"/>
                <w:szCs w:val="22"/>
                <w:lang w:val="de-DE"/>
              </w:rPr>
              <w:t>III</w:t>
            </w:r>
          </w:p>
        </w:tc>
        <w:tc>
          <w:tcPr>
            <w:tcW w:w="2835" w:type="dxa"/>
            <w:tcBorders>
              <w:top w:val="single" w:sz="6" w:space="0" w:color="auto"/>
              <w:left w:val="single" w:sz="6" w:space="0" w:color="auto"/>
              <w:bottom w:val="single" w:sz="6" w:space="0" w:color="auto"/>
            </w:tcBorders>
          </w:tcPr>
          <w:p w14:paraId="1A5C566E" w14:textId="77777777" w:rsidR="00891274" w:rsidRPr="00EE0FC9" w:rsidRDefault="00891274" w:rsidP="009011B9">
            <w:pPr>
              <w:jc w:val="center"/>
              <w:rPr>
                <w:b/>
                <w:sz w:val="22"/>
                <w:szCs w:val="22"/>
                <w:lang w:val="de-DE"/>
              </w:rPr>
            </w:pPr>
            <w:r w:rsidRPr="00EE0FC9">
              <w:rPr>
                <w:b/>
                <w:sz w:val="22"/>
                <w:szCs w:val="22"/>
                <w:lang w:val="de-DE"/>
              </w:rPr>
              <w:t>01, 02, 04</w:t>
            </w:r>
          </w:p>
        </w:tc>
      </w:tr>
      <w:tr w:rsidR="00891274" w:rsidRPr="00EE0FC9" w14:paraId="1BF0147F" w14:textId="77777777">
        <w:tc>
          <w:tcPr>
            <w:tcW w:w="1204" w:type="dxa"/>
            <w:tcBorders>
              <w:top w:val="single" w:sz="6" w:space="0" w:color="auto"/>
              <w:bottom w:val="single" w:sz="6" w:space="0" w:color="auto"/>
              <w:right w:val="single" w:sz="6" w:space="0" w:color="auto"/>
            </w:tcBorders>
          </w:tcPr>
          <w:p w14:paraId="51BD92B6" w14:textId="77777777" w:rsidR="00891274" w:rsidRPr="00EE0FC9" w:rsidRDefault="00891274" w:rsidP="009011B9">
            <w:pPr>
              <w:jc w:val="center"/>
              <w:rPr>
                <w:sz w:val="22"/>
                <w:szCs w:val="22"/>
                <w:lang w:val="de-DE"/>
              </w:rPr>
            </w:pPr>
            <w:r w:rsidRPr="00EE0FC9">
              <w:rPr>
                <w:sz w:val="22"/>
                <w:szCs w:val="22"/>
                <w:lang w:val="de-DE"/>
              </w:rPr>
              <w:t>2218</w:t>
            </w:r>
          </w:p>
        </w:tc>
        <w:tc>
          <w:tcPr>
            <w:tcW w:w="3969" w:type="dxa"/>
            <w:tcBorders>
              <w:top w:val="single" w:sz="6" w:space="0" w:color="auto"/>
              <w:left w:val="single" w:sz="6" w:space="0" w:color="auto"/>
              <w:bottom w:val="single" w:sz="6" w:space="0" w:color="auto"/>
              <w:right w:val="single" w:sz="6" w:space="0" w:color="auto"/>
            </w:tcBorders>
          </w:tcPr>
          <w:p w14:paraId="70B23B43" w14:textId="77777777" w:rsidR="00891274" w:rsidRPr="00EE0FC9" w:rsidRDefault="00891274" w:rsidP="009011B9">
            <w:pPr>
              <w:rPr>
                <w:sz w:val="22"/>
                <w:szCs w:val="22"/>
                <w:lang w:val="de-DE"/>
              </w:rPr>
            </w:pPr>
            <w:r w:rsidRPr="00EE0FC9">
              <w:rPr>
                <w:sz w:val="22"/>
                <w:szCs w:val="22"/>
                <w:lang w:val="de-DE"/>
              </w:rPr>
              <w:t>ACRYLSÄURE, STABILISIERT</w:t>
            </w:r>
          </w:p>
        </w:tc>
        <w:tc>
          <w:tcPr>
            <w:tcW w:w="851" w:type="dxa"/>
            <w:tcBorders>
              <w:top w:val="single" w:sz="6" w:space="0" w:color="auto"/>
              <w:left w:val="single" w:sz="6" w:space="0" w:color="auto"/>
              <w:bottom w:val="single" w:sz="6" w:space="0" w:color="auto"/>
              <w:right w:val="single" w:sz="6" w:space="0" w:color="auto"/>
            </w:tcBorders>
          </w:tcPr>
          <w:p w14:paraId="00986FCE" w14:textId="77777777" w:rsidR="00891274" w:rsidRPr="00EE0FC9" w:rsidRDefault="00891274" w:rsidP="009011B9">
            <w:pPr>
              <w:jc w:val="center"/>
              <w:rPr>
                <w:b/>
                <w:sz w:val="22"/>
                <w:szCs w:val="22"/>
                <w:lang w:val="de-DE"/>
              </w:rPr>
            </w:pPr>
            <w:r w:rsidRPr="00EE0FC9">
              <w:rPr>
                <w:b/>
                <w:sz w:val="22"/>
                <w:szCs w:val="22"/>
                <w:lang w:val="de-DE"/>
              </w:rPr>
              <w:t>8</w:t>
            </w:r>
          </w:p>
        </w:tc>
        <w:tc>
          <w:tcPr>
            <w:tcW w:w="2551" w:type="dxa"/>
            <w:tcBorders>
              <w:top w:val="single" w:sz="6" w:space="0" w:color="auto"/>
              <w:left w:val="single" w:sz="6" w:space="0" w:color="auto"/>
              <w:bottom w:val="single" w:sz="6" w:space="0" w:color="auto"/>
              <w:right w:val="single" w:sz="6" w:space="0" w:color="auto"/>
            </w:tcBorders>
          </w:tcPr>
          <w:p w14:paraId="7305EC0D" w14:textId="77777777" w:rsidR="00891274" w:rsidRPr="00EE0FC9" w:rsidRDefault="00891274" w:rsidP="009011B9">
            <w:pPr>
              <w:jc w:val="center"/>
              <w:rPr>
                <w:b/>
                <w:sz w:val="22"/>
                <w:szCs w:val="22"/>
                <w:lang w:val="de-DE"/>
              </w:rPr>
            </w:pPr>
            <w:r w:rsidRPr="00EE0FC9">
              <w:rPr>
                <w:b/>
                <w:sz w:val="22"/>
                <w:szCs w:val="22"/>
                <w:lang w:val="de-DE"/>
              </w:rPr>
              <w:t>CF1</w:t>
            </w:r>
          </w:p>
        </w:tc>
        <w:tc>
          <w:tcPr>
            <w:tcW w:w="2268" w:type="dxa"/>
            <w:tcBorders>
              <w:top w:val="single" w:sz="6" w:space="0" w:color="auto"/>
              <w:left w:val="single" w:sz="6" w:space="0" w:color="auto"/>
              <w:bottom w:val="single" w:sz="6" w:space="0" w:color="auto"/>
              <w:right w:val="single" w:sz="6" w:space="0" w:color="auto"/>
            </w:tcBorders>
          </w:tcPr>
          <w:p w14:paraId="453DB419"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6B32EE62"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6A28D011" w14:textId="77777777">
        <w:tc>
          <w:tcPr>
            <w:tcW w:w="1204" w:type="dxa"/>
            <w:tcBorders>
              <w:top w:val="single" w:sz="6" w:space="0" w:color="auto"/>
              <w:bottom w:val="single" w:sz="6" w:space="0" w:color="auto"/>
              <w:right w:val="single" w:sz="6" w:space="0" w:color="auto"/>
            </w:tcBorders>
          </w:tcPr>
          <w:p w14:paraId="644F1F61" w14:textId="77777777" w:rsidR="00891274" w:rsidRPr="00EE0FC9" w:rsidRDefault="00891274" w:rsidP="009011B9">
            <w:pPr>
              <w:jc w:val="center"/>
              <w:rPr>
                <w:sz w:val="22"/>
                <w:szCs w:val="22"/>
                <w:lang w:val="de-DE"/>
              </w:rPr>
            </w:pPr>
            <w:r w:rsidRPr="00EE0FC9">
              <w:rPr>
                <w:sz w:val="22"/>
                <w:szCs w:val="22"/>
                <w:lang w:val="de-DE"/>
              </w:rPr>
              <w:t>2238</w:t>
            </w:r>
          </w:p>
        </w:tc>
        <w:tc>
          <w:tcPr>
            <w:tcW w:w="3969" w:type="dxa"/>
            <w:tcBorders>
              <w:top w:val="single" w:sz="6" w:space="0" w:color="auto"/>
              <w:left w:val="single" w:sz="6" w:space="0" w:color="auto"/>
              <w:bottom w:val="single" w:sz="6" w:space="0" w:color="auto"/>
              <w:right w:val="single" w:sz="6" w:space="0" w:color="auto"/>
            </w:tcBorders>
          </w:tcPr>
          <w:p w14:paraId="4A73C4DF" w14:textId="77777777" w:rsidR="00891274" w:rsidRPr="00EE0FC9" w:rsidRDefault="00891274" w:rsidP="009011B9">
            <w:pPr>
              <w:rPr>
                <w:sz w:val="22"/>
                <w:szCs w:val="22"/>
                <w:lang w:val="de-DE"/>
              </w:rPr>
            </w:pPr>
            <w:r w:rsidRPr="00EE0FC9">
              <w:rPr>
                <w:sz w:val="22"/>
                <w:szCs w:val="22"/>
                <w:lang w:val="de-DE"/>
              </w:rPr>
              <w:t>CHLORTOLUENE (p-CHLORTOLUEN)</w:t>
            </w:r>
          </w:p>
        </w:tc>
        <w:tc>
          <w:tcPr>
            <w:tcW w:w="851" w:type="dxa"/>
            <w:tcBorders>
              <w:top w:val="single" w:sz="6" w:space="0" w:color="auto"/>
              <w:left w:val="single" w:sz="6" w:space="0" w:color="auto"/>
              <w:bottom w:val="single" w:sz="6" w:space="0" w:color="auto"/>
              <w:right w:val="single" w:sz="6" w:space="0" w:color="auto"/>
            </w:tcBorders>
          </w:tcPr>
          <w:p w14:paraId="565489C9"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0436B7A5"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422FDD54" w14:textId="77777777" w:rsidR="00891274" w:rsidRPr="00EE0FC9" w:rsidRDefault="00891274" w:rsidP="009011B9">
            <w:pPr>
              <w:jc w:val="center"/>
              <w:rPr>
                <w:b/>
                <w:sz w:val="22"/>
                <w:szCs w:val="22"/>
                <w:lang w:val="de-DE"/>
              </w:rPr>
            </w:pPr>
            <w:r w:rsidRPr="00EE0FC9">
              <w:rPr>
                <w:b/>
                <w:sz w:val="22"/>
                <w:szCs w:val="22"/>
                <w:lang w:val="de-DE"/>
              </w:rPr>
              <w:t>III</w:t>
            </w:r>
          </w:p>
        </w:tc>
        <w:tc>
          <w:tcPr>
            <w:tcW w:w="2835" w:type="dxa"/>
            <w:tcBorders>
              <w:top w:val="single" w:sz="6" w:space="0" w:color="auto"/>
              <w:left w:val="single" w:sz="6" w:space="0" w:color="auto"/>
              <w:bottom w:val="single" w:sz="6" w:space="0" w:color="auto"/>
            </w:tcBorders>
          </w:tcPr>
          <w:p w14:paraId="414AB5AF" w14:textId="77777777" w:rsidR="00891274" w:rsidRPr="00EE0FC9" w:rsidRDefault="00891274" w:rsidP="009011B9">
            <w:pPr>
              <w:jc w:val="center"/>
              <w:rPr>
                <w:b/>
                <w:sz w:val="22"/>
                <w:szCs w:val="22"/>
                <w:lang w:val="de-DE"/>
              </w:rPr>
            </w:pPr>
            <w:r w:rsidRPr="00EE0FC9">
              <w:rPr>
                <w:b/>
                <w:sz w:val="22"/>
                <w:szCs w:val="22"/>
                <w:lang w:val="de-DE"/>
              </w:rPr>
              <w:t>01, 02</w:t>
            </w:r>
          </w:p>
        </w:tc>
      </w:tr>
      <w:tr w:rsidR="00891274" w:rsidRPr="00EE0FC9" w14:paraId="65D79871" w14:textId="77777777">
        <w:trPr>
          <w:cantSplit/>
        </w:trPr>
        <w:tc>
          <w:tcPr>
            <w:tcW w:w="13678" w:type="dxa"/>
            <w:gridSpan w:val="6"/>
            <w:tcBorders>
              <w:top w:val="single" w:sz="6" w:space="0" w:color="auto"/>
              <w:bottom w:val="single" w:sz="6" w:space="0" w:color="auto"/>
            </w:tcBorders>
          </w:tcPr>
          <w:p w14:paraId="3AC2FFAE" w14:textId="77777777" w:rsidR="00891274" w:rsidRPr="00EE0FC9" w:rsidRDefault="00891274" w:rsidP="009011B9">
            <w:pPr>
              <w:jc w:val="center"/>
              <w:rPr>
                <w:b/>
                <w:sz w:val="22"/>
                <w:szCs w:val="22"/>
                <w:lang w:val="de-DE"/>
              </w:rPr>
            </w:pPr>
            <w:r w:rsidRPr="00EE0FC9">
              <w:rPr>
                <w:b/>
                <w:sz w:val="22"/>
                <w:szCs w:val="22"/>
                <w:lang w:val="de-DE"/>
              </w:rPr>
              <w:t>Polymerisierend</w:t>
            </w:r>
          </w:p>
        </w:tc>
      </w:tr>
      <w:tr w:rsidR="00891274" w:rsidRPr="00EE0FC9" w14:paraId="2C6EA8DD" w14:textId="77777777">
        <w:tc>
          <w:tcPr>
            <w:tcW w:w="1204" w:type="dxa"/>
            <w:tcBorders>
              <w:top w:val="single" w:sz="6" w:space="0" w:color="auto"/>
              <w:bottom w:val="single" w:sz="6" w:space="0" w:color="auto"/>
              <w:right w:val="single" w:sz="6" w:space="0" w:color="auto"/>
            </w:tcBorders>
          </w:tcPr>
          <w:p w14:paraId="1B0005EA" w14:textId="77777777" w:rsidR="00891274" w:rsidRPr="00EE0FC9" w:rsidRDefault="00891274" w:rsidP="009011B9">
            <w:pPr>
              <w:jc w:val="center"/>
              <w:rPr>
                <w:sz w:val="22"/>
                <w:szCs w:val="22"/>
                <w:lang w:val="de-DE"/>
              </w:rPr>
            </w:pPr>
            <w:r w:rsidRPr="00EE0FC9">
              <w:rPr>
                <w:sz w:val="22"/>
                <w:szCs w:val="22"/>
                <w:lang w:val="de-DE"/>
              </w:rPr>
              <w:t>1092</w:t>
            </w:r>
          </w:p>
        </w:tc>
        <w:tc>
          <w:tcPr>
            <w:tcW w:w="3969" w:type="dxa"/>
            <w:tcBorders>
              <w:top w:val="single" w:sz="6" w:space="0" w:color="auto"/>
              <w:left w:val="single" w:sz="6" w:space="0" w:color="auto"/>
              <w:bottom w:val="single" w:sz="6" w:space="0" w:color="auto"/>
              <w:right w:val="single" w:sz="6" w:space="0" w:color="auto"/>
            </w:tcBorders>
          </w:tcPr>
          <w:p w14:paraId="6AEF93D5" w14:textId="77777777" w:rsidR="00891274" w:rsidRPr="00EE0FC9" w:rsidRDefault="00891274" w:rsidP="009011B9">
            <w:pPr>
              <w:rPr>
                <w:sz w:val="22"/>
                <w:szCs w:val="22"/>
                <w:lang w:val="de-DE"/>
              </w:rPr>
            </w:pPr>
            <w:r w:rsidRPr="00EE0FC9">
              <w:rPr>
                <w:sz w:val="22"/>
                <w:szCs w:val="22"/>
                <w:lang w:val="de-DE"/>
              </w:rPr>
              <w:t>ACROLEIN, STABILISIERT</w:t>
            </w:r>
          </w:p>
        </w:tc>
        <w:tc>
          <w:tcPr>
            <w:tcW w:w="851" w:type="dxa"/>
            <w:tcBorders>
              <w:top w:val="single" w:sz="6" w:space="0" w:color="auto"/>
              <w:left w:val="single" w:sz="6" w:space="0" w:color="auto"/>
              <w:bottom w:val="single" w:sz="6" w:space="0" w:color="auto"/>
              <w:right w:val="single" w:sz="6" w:space="0" w:color="auto"/>
            </w:tcBorders>
          </w:tcPr>
          <w:p w14:paraId="04074A91" w14:textId="77777777" w:rsidR="00891274" w:rsidRPr="00EE0FC9" w:rsidRDefault="00891274" w:rsidP="009011B9">
            <w:pPr>
              <w:jc w:val="center"/>
              <w:rPr>
                <w:b/>
                <w:sz w:val="22"/>
                <w:szCs w:val="22"/>
                <w:lang w:val="de-DE"/>
              </w:rPr>
            </w:pPr>
            <w:r w:rsidRPr="00EE0FC9">
              <w:rPr>
                <w:b/>
                <w:sz w:val="22"/>
                <w:szCs w:val="22"/>
                <w:lang w:val="de-DE"/>
              </w:rPr>
              <w:t>6.1</w:t>
            </w:r>
          </w:p>
        </w:tc>
        <w:tc>
          <w:tcPr>
            <w:tcW w:w="2551" w:type="dxa"/>
            <w:tcBorders>
              <w:top w:val="single" w:sz="6" w:space="0" w:color="auto"/>
              <w:left w:val="single" w:sz="6" w:space="0" w:color="auto"/>
              <w:bottom w:val="single" w:sz="6" w:space="0" w:color="auto"/>
              <w:right w:val="single" w:sz="6" w:space="0" w:color="auto"/>
            </w:tcBorders>
          </w:tcPr>
          <w:p w14:paraId="26C45DA4" w14:textId="77777777" w:rsidR="00891274" w:rsidRPr="00EE0FC9" w:rsidRDefault="00891274" w:rsidP="009011B9">
            <w:pPr>
              <w:jc w:val="center"/>
              <w:rPr>
                <w:b/>
                <w:sz w:val="22"/>
                <w:szCs w:val="22"/>
                <w:lang w:val="de-DE"/>
              </w:rPr>
            </w:pPr>
            <w:r w:rsidRPr="00EE0FC9">
              <w:rPr>
                <w:b/>
                <w:sz w:val="22"/>
                <w:szCs w:val="22"/>
                <w:lang w:val="de-DE"/>
              </w:rPr>
              <w:t>TF1</w:t>
            </w:r>
          </w:p>
        </w:tc>
        <w:tc>
          <w:tcPr>
            <w:tcW w:w="2268" w:type="dxa"/>
            <w:tcBorders>
              <w:top w:val="single" w:sz="6" w:space="0" w:color="auto"/>
              <w:left w:val="single" w:sz="6" w:space="0" w:color="auto"/>
              <w:bottom w:val="single" w:sz="6" w:space="0" w:color="auto"/>
              <w:right w:val="single" w:sz="6" w:space="0" w:color="auto"/>
            </w:tcBorders>
          </w:tcPr>
          <w:p w14:paraId="5649228F"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4EBFBAD0" w14:textId="77777777" w:rsidR="00891274" w:rsidRPr="00EE0FC9" w:rsidRDefault="00891274" w:rsidP="009011B9">
            <w:pPr>
              <w:jc w:val="center"/>
              <w:rPr>
                <w:b/>
                <w:sz w:val="22"/>
                <w:szCs w:val="22"/>
                <w:lang w:val="de-DE"/>
              </w:rPr>
            </w:pPr>
            <w:r w:rsidRPr="00EE0FC9">
              <w:rPr>
                <w:b/>
                <w:sz w:val="22"/>
                <w:szCs w:val="22"/>
                <w:lang w:val="de-DE"/>
              </w:rPr>
              <w:t xml:space="preserve"> 01</w:t>
            </w:r>
          </w:p>
        </w:tc>
      </w:tr>
      <w:tr w:rsidR="00891274" w:rsidRPr="00EE0FC9" w14:paraId="237FC4F1" w14:textId="77777777">
        <w:tc>
          <w:tcPr>
            <w:tcW w:w="1204" w:type="dxa"/>
            <w:tcBorders>
              <w:top w:val="single" w:sz="6" w:space="0" w:color="auto"/>
              <w:bottom w:val="single" w:sz="6" w:space="0" w:color="auto"/>
              <w:right w:val="single" w:sz="6" w:space="0" w:color="auto"/>
            </w:tcBorders>
          </w:tcPr>
          <w:p w14:paraId="2C50DDF5" w14:textId="77777777" w:rsidR="00891274" w:rsidRPr="00EE0FC9" w:rsidRDefault="00891274" w:rsidP="009011B9">
            <w:pPr>
              <w:jc w:val="center"/>
              <w:rPr>
                <w:sz w:val="22"/>
                <w:szCs w:val="22"/>
                <w:lang w:val="de-DE"/>
              </w:rPr>
            </w:pPr>
            <w:r w:rsidRPr="00EE0FC9">
              <w:rPr>
                <w:sz w:val="22"/>
                <w:szCs w:val="22"/>
                <w:lang w:val="de-DE"/>
              </w:rPr>
              <w:t>1218</w:t>
            </w:r>
          </w:p>
        </w:tc>
        <w:tc>
          <w:tcPr>
            <w:tcW w:w="3969" w:type="dxa"/>
            <w:tcBorders>
              <w:top w:val="single" w:sz="6" w:space="0" w:color="auto"/>
              <w:left w:val="single" w:sz="6" w:space="0" w:color="auto"/>
              <w:bottom w:val="single" w:sz="6" w:space="0" w:color="auto"/>
              <w:right w:val="single" w:sz="6" w:space="0" w:color="auto"/>
            </w:tcBorders>
          </w:tcPr>
          <w:p w14:paraId="355FD845" w14:textId="77777777" w:rsidR="00891274" w:rsidRPr="00EE0FC9" w:rsidRDefault="00891274" w:rsidP="009011B9">
            <w:pPr>
              <w:rPr>
                <w:sz w:val="22"/>
                <w:szCs w:val="22"/>
                <w:lang w:val="de-DE"/>
              </w:rPr>
            </w:pPr>
            <w:r w:rsidRPr="00EE0FC9">
              <w:rPr>
                <w:sz w:val="22"/>
                <w:szCs w:val="22"/>
                <w:lang w:val="de-DE"/>
              </w:rPr>
              <w:t>ISOPREN, STABILISIERT</w:t>
            </w:r>
          </w:p>
        </w:tc>
        <w:tc>
          <w:tcPr>
            <w:tcW w:w="851" w:type="dxa"/>
            <w:tcBorders>
              <w:top w:val="single" w:sz="6" w:space="0" w:color="auto"/>
              <w:left w:val="single" w:sz="6" w:space="0" w:color="auto"/>
              <w:bottom w:val="single" w:sz="6" w:space="0" w:color="auto"/>
              <w:right w:val="single" w:sz="6" w:space="0" w:color="auto"/>
            </w:tcBorders>
          </w:tcPr>
          <w:p w14:paraId="38F8A7DB"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364C5FC4"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2B02A890"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2009654C" w14:textId="77777777" w:rsidR="00891274" w:rsidRPr="00EE0FC9" w:rsidRDefault="00891274" w:rsidP="009011B9">
            <w:pPr>
              <w:jc w:val="center"/>
              <w:rPr>
                <w:b/>
                <w:sz w:val="22"/>
                <w:szCs w:val="22"/>
                <w:lang w:val="de-DE"/>
              </w:rPr>
            </w:pPr>
            <w:r w:rsidRPr="00EE0FC9">
              <w:rPr>
                <w:b/>
                <w:sz w:val="22"/>
                <w:szCs w:val="22"/>
                <w:lang w:val="de-DE"/>
              </w:rPr>
              <w:t>01, 03</w:t>
            </w:r>
          </w:p>
        </w:tc>
      </w:tr>
      <w:tr w:rsidR="00891274" w:rsidRPr="00EE0FC9" w14:paraId="7938D9CE" w14:textId="77777777">
        <w:tc>
          <w:tcPr>
            <w:tcW w:w="1204" w:type="dxa"/>
            <w:tcBorders>
              <w:top w:val="single" w:sz="6" w:space="0" w:color="auto"/>
              <w:bottom w:val="single" w:sz="6" w:space="0" w:color="auto"/>
              <w:right w:val="single" w:sz="6" w:space="0" w:color="auto"/>
            </w:tcBorders>
          </w:tcPr>
          <w:p w14:paraId="77B30B18" w14:textId="77777777" w:rsidR="00891274" w:rsidRPr="00EE0FC9" w:rsidRDefault="00891274" w:rsidP="009011B9">
            <w:pPr>
              <w:jc w:val="center"/>
              <w:rPr>
                <w:sz w:val="22"/>
                <w:szCs w:val="22"/>
                <w:lang w:val="de-DE"/>
              </w:rPr>
            </w:pPr>
            <w:r w:rsidRPr="00EE0FC9">
              <w:rPr>
                <w:sz w:val="22"/>
                <w:szCs w:val="22"/>
                <w:lang w:val="de-DE"/>
              </w:rPr>
              <w:t>1280</w:t>
            </w:r>
          </w:p>
        </w:tc>
        <w:tc>
          <w:tcPr>
            <w:tcW w:w="3969" w:type="dxa"/>
            <w:tcBorders>
              <w:top w:val="single" w:sz="6" w:space="0" w:color="auto"/>
              <w:left w:val="single" w:sz="6" w:space="0" w:color="auto"/>
              <w:bottom w:val="single" w:sz="6" w:space="0" w:color="auto"/>
              <w:right w:val="single" w:sz="6" w:space="0" w:color="auto"/>
            </w:tcBorders>
          </w:tcPr>
          <w:p w14:paraId="2ABD84BE" w14:textId="77777777" w:rsidR="00891274" w:rsidRPr="00EE0FC9" w:rsidRDefault="00891274" w:rsidP="009011B9">
            <w:pPr>
              <w:rPr>
                <w:sz w:val="22"/>
                <w:szCs w:val="22"/>
                <w:lang w:val="de-DE"/>
              </w:rPr>
            </w:pPr>
            <w:r w:rsidRPr="00EE0FC9">
              <w:rPr>
                <w:sz w:val="22"/>
                <w:szCs w:val="22"/>
                <w:lang w:val="de-DE"/>
              </w:rPr>
              <w:t>PROPYLENOXID</w:t>
            </w:r>
          </w:p>
        </w:tc>
        <w:tc>
          <w:tcPr>
            <w:tcW w:w="851" w:type="dxa"/>
            <w:tcBorders>
              <w:top w:val="single" w:sz="6" w:space="0" w:color="auto"/>
              <w:left w:val="single" w:sz="6" w:space="0" w:color="auto"/>
              <w:bottom w:val="single" w:sz="6" w:space="0" w:color="auto"/>
              <w:right w:val="single" w:sz="6" w:space="0" w:color="auto"/>
            </w:tcBorders>
          </w:tcPr>
          <w:p w14:paraId="439A2B97"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0C870D09"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340BC931" w14:textId="77777777" w:rsidR="00891274" w:rsidRPr="00EE0FC9" w:rsidRDefault="00891274" w:rsidP="009011B9">
            <w:pPr>
              <w:jc w:val="center"/>
              <w:rPr>
                <w:b/>
                <w:sz w:val="22"/>
                <w:szCs w:val="22"/>
                <w:lang w:val="de-DE"/>
              </w:rPr>
            </w:pPr>
            <w:r w:rsidRPr="00EE0FC9">
              <w:rPr>
                <w:b/>
                <w:sz w:val="22"/>
                <w:szCs w:val="22"/>
                <w:lang w:val="de-DE"/>
              </w:rPr>
              <w:t>I</w:t>
            </w:r>
          </w:p>
        </w:tc>
        <w:tc>
          <w:tcPr>
            <w:tcW w:w="2835" w:type="dxa"/>
            <w:tcBorders>
              <w:top w:val="single" w:sz="6" w:space="0" w:color="auto"/>
              <w:left w:val="single" w:sz="6" w:space="0" w:color="auto"/>
              <w:bottom w:val="single" w:sz="6" w:space="0" w:color="auto"/>
            </w:tcBorders>
          </w:tcPr>
          <w:p w14:paraId="43323C1C" w14:textId="77777777" w:rsidR="00891274" w:rsidRPr="00EE0FC9" w:rsidRDefault="00891274" w:rsidP="009011B9">
            <w:pPr>
              <w:jc w:val="center"/>
              <w:rPr>
                <w:b/>
                <w:sz w:val="22"/>
                <w:szCs w:val="22"/>
                <w:lang w:val="de-DE"/>
              </w:rPr>
            </w:pPr>
            <w:r w:rsidRPr="00EE0FC9">
              <w:rPr>
                <w:b/>
                <w:sz w:val="22"/>
                <w:szCs w:val="22"/>
                <w:lang w:val="de-DE"/>
              </w:rPr>
              <w:t>03</w:t>
            </w:r>
          </w:p>
        </w:tc>
      </w:tr>
      <w:tr w:rsidR="00891274" w:rsidRPr="00EE0FC9" w14:paraId="5C3B08CE" w14:textId="77777777">
        <w:tc>
          <w:tcPr>
            <w:tcW w:w="1204" w:type="dxa"/>
            <w:tcBorders>
              <w:top w:val="single" w:sz="6" w:space="0" w:color="auto"/>
              <w:bottom w:val="single" w:sz="6" w:space="0" w:color="auto"/>
              <w:right w:val="single" w:sz="6" w:space="0" w:color="auto"/>
            </w:tcBorders>
          </w:tcPr>
          <w:p w14:paraId="1508B9A9" w14:textId="77777777" w:rsidR="00891274" w:rsidRPr="00EE0FC9" w:rsidRDefault="00891274" w:rsidP="009011B9">
            <w:pPr>
              <w:jc w:val="center"/>
              <w:rPr>
                <w:sz w:val="22"/>
                <w:szCs w:val="22"/>
                <w:lang w:val="de-DE"/>
              </w:rPr>
            </w:pPr>
            <w:r w:rsidRPr="00EE0FC9">
              <w:rPr>
                <w:sz w:val="22"/>
                <w:szCs w:val="22"/>
                <w:lang w:val="de-DE"/>
              </w:rPr>
              <w:t>1919</w:t>
            </w:r>
          </w:p>
        </w:tc>
        <w:tc>
          <w:tcPr>
            <w:tcW w:w="3969" w:type="dxa"/>
            <w:tcBorders>
              <w:top w:val="single" w:sz="6" w:space="0" w:color="auto"/>
              <w:left w:val="single" w:sz="6" w:space="0" w:color="auto"/>
              <w:bottom w:val="single" w:sz="6" w:space="0" w:color="auto"/>
              <w:right w:val="single" w:sz="6" w:space="0" w:color="auto"/>
            </w:tcBorders>
          </w:tcPr>
          <w:p w14:paraId="0AC74B9C" w14:textId="77777777" w:rsidR="00891274" w:rsidRPr="00EE0FC9" w:rsidRDefault="00891274" w:rsidP="009011B9">
            <w:pPr>
              <w:rPr>
                <w:sz w:val="22"/>
                <w:szCs w:val="22"/>
                <w:lang w:val="de-DE"/>
              </w:rPr>
            </w:pPr>
            <w:r w:rsidRPr="00EE0FC9">
              <w:rPr>
                <w:sz w:val="22"/>
                <w:szCs w:val="22"/>
                <w:lang w:val="de-DE"/>
              </w:rPr>
              <w:t>METHYLACRYLAT, STABILISIERT</w:t>
            </w:r>
          </w:p>
        </w:tc>
        <w:tc>
          <w:tcPr>
            <w:tcW w:w="851" w:type="dxa"/>
            <w:tcBorders>
              <w:top w:val="single" w:sz="6" w:space="0" w:color="auto"/>
              <w:left w:val="single" w:sz="6" w:space="0" w:color="auto"/>
              <w:bottom w:val="single" w:sz="6" w:space="0" w:color="auto"/>
              <w:right w:val="single" w:sz="6" w:space="0" w:color="auto"/>
            </w:tcBorders>
          </w:tcPr>
          <w:p w14:paraId="1AAC5087"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bottom w:val="single" w:sz="6" w:space="0" w:color="auto"/>
              <w:right w:val="single" w:sz="6" w:space="0" w:color="auto"/>
            </w:tcBorders>
          </w:tcPr>
          <w:p w14:paraId="5F9A0F00"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bottom w:val="single" w:sz="6" w:space="0" w:color="auto"/>
              <w:right w:val="single" w:sz="6" w:space="0" w:color="auto"/>
            </w:tcBorders>
          </w:tcPr>
          <w:p w14:paraId="343E698A" w14:textId="77777777" w:rsidR="00891274" w:rsidRPr="00EE0FC9" w:rsidRDefault="00891274" w:rsidP="009011B9">
            <w:pPr>
              <w:jc w:val="center"/>
              <w:rPr>
                <w:b/>
                <w:sz w:val="22"/>
                <w:szCs w:val="22"/>
                <w:lang w:val="de-DE"/>
              </w:rPr>
            </w:pPr>
            <w:r w:rsidRPr="00EE0FC9">
              <w:rPr>
                <w:b/>
                <w:sz w:val="22"/>
                <w:szCs w:val="22"/>
                <w:lang w:val="de-DE"/>
              </w:rPr>
              <w:t>II</w:t>
            </w:r>
          </w:p>
        </w:tc>
        <w:tc>
          <w:tcPr>
            <w:tcW w:w="2835" w:type="dxa"/>
            <w:tcBorders>
              <w:top w:val="single" w:sz="6" w:space="0" w:color="auto"/>
              <w:left w:val="single" w:sz="6" w:space="0" w:color="auto"/>
              <w:bottom w:val="single" w:sz="6" w:space="0" w:color="auto"/>
            </w:tcBorders>
          </w:tcPr>
          <w:p w14:paraId="5963943F" w14:textId="77777777" w:rsidR="00891274" w:rsidRPr="00EE0FC9" w:rsidRDefault="00891274" w:rsidP="009011B9">
            <w:pPr>
              <w:jc w:val="center"/>
              <w:rPr>
                <w:b/>
                <w:sz w:val="22"/>
                <w:szCs w:val="22"/>
                <w:lang w:val="de-DE"/>
              </w:rPr>
            </w:pPr>
            <w:r w:rsidRPr="00EE0FC9">
              <w:rPr>
                <w:b/>
                <w:sz w:val="22"/>
                <w:szCs w:val="22"/>
                <w:lang w:val="de-DE"/>
              </w:rPr>
              <w:t>01</w:t>
            </w:r>
          </w:p>
        </w:tc>
      </w:tr>
      <w:tr w:rsidR="00891274" w:rsidRPr="00EE0FC9" w14:paraId="24C9BBF1" w14:textId="77777777">
        <w:tc>
          <w:tcPr>
            <w:tcW w:w="1204" w:type="dxa"/>
            <w:tcBorders>
              <w:top w:val="single" w:sz="6" w:space="0" w:color="auto"/>
              <w:right w:val="single" w:sz="6" w:space="0" w:color="auto"/>
            </w:tcBorders>
          </w:tcPr>
          <w:p w14:paraId="5FCDB175" w14:textId="77777777" w:rsidR="00891274" w:rsidRPr="00EE0FC9" w:rsidRDefault="00891274" w:rsidP="009011B9">
            <w:pPr>
              <w:jc w:val="center"/>
              <w:rPr>
                <w:sz w:val="22"/>
                <w:szCs w:val="22"/>
                <w:lang w:val="de-DE"/>
              </w:rPr>
            </w:pPr>
            <w:r w:rsidRPr="00EE0FC9">
              <w:rPr>
                <w:sz w:val="22"/>
                <w:szCs w:val="22"/>
                <w:lang w:val="de-DE"/>
              </w:rPr>
              <w:t>2348</w:t>
            </w:r>
          </w:p>
        </w:tc>
        <w:tc>
          <w:tcPr>
            <w:tcW w:w="3969" w:type="dxa"/>
            <w:tcBorders>
              <w:top w:val="single" w:sz="6" w:space="0" w:color="auto"/>
              <w:left w:val="single" w:sz="6" w:space="0" w:color="auto"/>
              <w:right w:val="single" w:sz="6" w:space="0" w:color="auto"/>
            </w:tcBorders>
          </w:tcPr>
          <w:p w14:paraId="711DC18C" w14:textId="77777777" w:rsidR="00891274" w:rsidRPr="00EE0FC9" w:rsidRDefault="00891274" w:rsidP="009011B9">
            <w:pPr>
              <w:rPr>
                <w:sz w:val="22"/>
                <w:szCs w:val="22"/>
                <w:lang w:val="de-DE"/>
              </w:rPr>
            </w:pPr>
            <w:r w:rsidRPr="00EE0FC9">
              <w:rPr>
                <w:sz w:val="22"/>
                <w:szCs w:val="22"/>
                <w:lang w:val="de-DE"/>
              </w:rPr>
              <w:t>n-BUTYLACRYLATE, STABILISIERT</w:t>
            </w:r>
          </w:p>
        </w:tc>
        <w:tc>
          <w:tcPr>
            <w:tcW w:w="851" w:type="dxa"/>
            <w:tcBorders>
              <w:top w:val="single" w:sz="6" w:space="0" w:color="auto"/>
              <w:left w:val="single" w:sz="6" w:space="0" w:color="auto"/>
              <w:right w:val="single" w:sz="6" w:space="0" w:color="auto"/>
            </w:tcBorders>
          </w:tcPr>
          <w:p w14:paraId="1D971538" w14:textId="77777777" w:rsidR="00891274" w:rsidRPr="00EE0FC9" w:rsidRDefault="00891274" w:rsidP="009011B9">
            <w:pPr>
              <w:jc w:val="center"/>
              <w:rPr>
                <w:b/>
                <w:sz w:val="22"/>
                <w:szCs w:val="22"/>
                <w:lang w:val="de-DE"/>
              </w:rPr>
            </w:pPr>
            <w:r w:rsidRPr="00EE0FC9">
              <w:rPr>
                <w:b/>
                <w:sz w:val="22"/>
                <w:szCs w:val="22"/>
                <w:lang w:val="de-DE"/>
              </w:rPr>
              <w:t>3</w:t>
            </w:r>
          </w:p>
        </w:tc>
        <w:tc>
          <w:tcPr>
            <w:tcW w:w="2551" w:type="dxa"/>
            <w:tcBorders>
              <w:top w:val="single" w:sz="6" w:space="0" w:color="auto"/>
              <w:left w:val="single" w:sz="6" w:space="0" w:color="auto"/>
              <w:right w:val="single" w:sz="6" w:space="0" w:color="auto"/>
            </w:tcBorders>
          </w:tcPr>
          <w:p w14:paraId="4815B479" w14:textId="77777777" w:rsidR="00891274" w:rsidRPr="00EE0FC9" w:rsidRDefault="00891274" w:rsidP="009011B9">
            <w:pPr>
              <w:jc w:val="center"/>
              <w:rPr>
                <w:b/>
                <w:sz w:val="22"/>
                <w:szCs w:val="22"/>
                <w:lang w:val="de-DE"/>
              </w:rPr>
            </w:pPr>
            <w:r w:rsidRPr="00EE0FC9">
              <w:rPr>
                <w:b/>
                <w:sz w:val="22"/>
                <w:szCs w:val="22"/>
                <w:lang w:val="de-DE"/>
              </w:rPr>
              <w:t>F1</w:t>
            </w:r>
          </w:p>
        </w:tc>
        <w:tc>
          <w:tcPr>
            <w:tcW w:w="2268" w:type="dxa"/>
            <w:tcBorders>
              <w:top w:val="single" w:sz="6" w:space="0" w:color="auto"/>
              <w:left w:val="single" w:sz="6" w:space="0" w:color="auto"/>
              <w:right w:val="single" w:sz="6" w:space="0" w:color="auto"/>
            </w:tcBorders>
          </w:tcPr>
          <w:p w14:paraId="03B96977" w14:textId="77777777" w:rsidR="00891274" w:rsidRPr="00EE0FC9" w:rsidRDefault="00891274" w:rsidP="009011B9">
            <w:pPr>
              <w:jc w:val="center"/>
              <w:rPr>
                <w:b/>
                <w:sz w:val="22"/>
                <w:szCs w:val="22"/>
                <w:lang w:val="de-DE"/>
              </w:rPr>
            </w:pPr>
            <w:r w:rsidRPr="00EE0FC9">
              <w:rPr>
                <w:b/>
                <w:sz w:val="22"/>
                <w:szCs w:val="22"/>
                <w:lang w:val="de-DE"/>
              </w:rPr>
              <w:t>III</w:t>
            </w:r>
          </w:p>
        </w:tc>
        <w:tc>
          <w:tcPr>
            <w:tcW w:w="2835" w:type="dxa"/>
            <w:tcBorders>
              <w:top w:val="single" w:sz="6" w:space="0" w:color="auto"/>
              <w:left w:val="single" w:sz="6" w:space="0" w:color="auto"/>
            </w:tcBorders>
          </w:tcPr>
          <w:p w14:paraId="7B0FB618" w14:textId="77777777" w:rsidR="00891274" w:rsidRPr="00EE0FC9" w:rsidRDefault="00891274" w:rsidP="009011B9">
            <w:pPr>
              <w:jc w:val="center"/>
              <w:rPr>
                <w:b/>
                <w:sz w:val="22"/>
                <w:szCs w:val="22"/>
                <w:lang w:val="de-DE"/>
              </w:rPr>
            </w:pPr>
            <w:r w:rsidRPr="00EE0FC9">
              <w:rPr>
                <w:b/>
                <w:sz w:val="22"/>
                <w:szCs w:val="22"/>
                <w:lang w:val="de-DE"/>
              </w:rPr>
              <w:t>01, 03</w:t>
            </w:r>
          </w:p>
        </w:tc>
      </w:tr>
    </w:tbl>
    <w:p w14:paraId="6A3BE4BD" w14:textId="77777777" w:rsidR="00891274" w:rsidRPr="00331320" w:rsidRDefault="00891274" w:rsidP="00891274">
      <w:pPr>
        <w:tabs>
          <w:tab w:val="left" w:pos="284"/>
        </w:tabs>
        <w:rPr>
          <w:lang w:val="de-DE"/>
        </w:rPr>
      </w:pPr>
    </w:p>
    <w:p w14:paraId="16C31ED9" w14:textId="77777777" w:rsidR="004C22EC" w:rsidRPr="00331320" w:rsidRDefault="004C22EC" w:rsidP="009A145A">
      <w:pPr>
        <w:rPr>
          <w:lang w:val="de-DE"/>
        </w:rPr>
        <w:sectPr w:rsidR="004C22EC" w:rsidRPr="00331320" w:rsidSect="00DC61ED">
          <w:pgSz w:w="16838" w:h="11906" w:orient="landscape"/>
          <w:pgMar w:top="1134" w:right="1418" w:bottom="993" w:left="1418" w:header="709" w:footer="709" w:gutter="0"/>
          <w:cols w:space="708"/>
        </w:sectPr>
      </w:pPr>
    </w:p>
    <w:p w14:paraId="56832BCB" w14:textId="77777777" w:rsidR="009A145A" w:rsidRPr="00EE0FC9" w:rsidRDefault="009A145A" w:rsidP="009A145A">
      <w:pPr>
        <w:rPr>
          <w:sz w:val="22"/>
          <w:szCs w:val="22"/>
          <w:lang w:val="de-DE"/>
        </w:rPr>
      </w:pPr>
    </w:p>
    <w:p w14:paraId="0133F719" w14:textId="77777777" w:rsidR="009A145A" w:rsidRPr="007E71C4" w:rsidRDefault="004553BD" w:rsidP="00402039">
      <w:pPr>
        <w:pStyle w:val="PlainText1"/>
        <w:tabs>
          <w:tab w:val="left" w:pos="851"/>
        </w:tabs>
        <w:spacing w:before="240"/>
        <w:ind w:left="539" w:hanging="539"/>
        <w:jc w:val="both"/>
        <w:rPr>
          <w:rFonts w:ascii="Times New Roman" w:hAnsi="Times New Roman"/>
          <w:b/>
          <w:sz w:val="24"/>
          <w:szCs w:val="24"/>
          <w:lang w:val="de-DE"/>
        </w:rPr>
      </w:pPr>
      <w:r w:rsidRPr="007E71C4">
        <w:rPr>
          <w:rFonts w:ascii="Times New Roman" w:hAnsi="Times New Roman"/>
          <w:b/>
          <w:sz w:val="24"/>
          <w:szCs w:val="24"/>
          <w:lang w:val="de-DE"/>
        </w:rPr>
        <w:t>4</w:t>
      </w:r>
      <w:r w:rsidR="00402039" w:rsidRPr="007E71C4">
        <w:rPr>
          <w:rFonts w:ascii="Times New Roman" w:hAnsi="Times New Roman"/>
          <w:b/>
          <w:sz w:val="24"/>
          <w:szCs w:val="24"/>
          <w:lang w:val="de-DE"/>
        </w:rPr>
        <w:t>.</w:t>
      </w:r>
      <w:r w:rsidR="00602AC8" w:rsidRPr="007E71C4">
        <w:rPr>
          <w:rFonts w:ascii="Times New Roman" w:hAnsi="Times New Roman"/>
          <w:b/>
          <w:sz w:val="24"/>
          <w:szCs w:val="24"/>
          <w:lang w:val="de-DE"/>
        </w:rPr>
        <w:tab/>
        <w:t>Zulassungszeugnis</w:t>
      </w:r>
    </w:p>
    <w:p w14:paraId="419B2039" w14:textId="77777777" w:rsidR="009A145A" w:rsidRPr="00956845" w:rsidRDefault="00983260" w:rsidP="009A145A">
      <w:pPr>
        <w:tabs>
          <w:tab w:val="left" w:pos="142"/>
          <w:tab w:val="left" w:pos="284"/>
          <w:tab w:val="left" w:pos="851"/>
        </w:tabs>
        <w:spacing w:before="120"/>
        <w:rPr>
          <w:sz w:val="20"/>
          <w:lang w:val="de-DE"/>
        </w:rPr>
      </w:pPr>
      <w:r w:rsidRPr="00956845">
        <w:rPr>
          <w:sz w:val="20"/>
          <w:lang w:val="de-DE"/>
        </w:rPr>
        <w:t xml:space="preserve">Es muss ein Zulassungszeugnis </w:t>
      </w:r>
      <w:r w:rsidR="004C22EC" w:rsidRPr="00956845">
        <w:rPr>
          <w:sz w:val="20"/>
          <w:lang w:val="de-DE"/>
        </w:rPr>
        <w:t xml:space="preserve">01, 02, 03 oder 04 </w:t>
      </w:r>
      <w:r w:rsidR="009A145A" w:rsidRPr="00956845">
        <w:rPr>
          <w:sz w:val="20"/>
          <w:lang w:val="de-DE"/>
        </w:rPr>
        <w:t>ausgewählt werden.</w:t>
      </w:r>
      <w:r w:rsidR="00602AC8" w:rsidRPr="00956845">
        <w:rPr>
          <w:sz w:val="20"/>
          <w:lang w:val="de-DE"/>
        </w:rPr>
        <w:t xml:space="preserve"> Die Auswahl muss entsprechend der Situationsbeschreibung erfolgen.</w:t>
      </w:r>
    </w:p>
    <w:p w14:paraId="772FEFA4" w14:textId="77777777" w:rsidR="00891274" w:rsidRPr="00EE0FC9" w:rsidRDefault="00891274" w:rsidP="00891274">
      <w:pPr>
        <w:ind w:right="-1134"/>
        <w:rPr>
          <w:b/>
          <w:sz w:val="22"/>
          <w:szCs w:val="22"/>
          <w:lang w:val="de-DE"/>
        </w:rPr>
        <w:sectPr w:rsidR="00891274" w:rsidRPr="00EE0FC9" w:rsidSect="004C22EC">
          <w:pgSz w:w="11906" w:h="16838"/>
          <w:pgMar w:top="1418" w:right="1134" w:bottom="1418" w:left="992" w:header="709" w:footer="709" w:gutter="0"/>
          <w:cols w:space="708"/>
        </w:sectPr>
      </w:pPr>
    </w:p>
    <w:p w14:paraId="05095015" w14:textId="77777777" w:rsidR="00055091" w:rsidRPr="00331320" w:rsidRDefault="00055091" w:rsidP="00055091">
      <w:pPr>
        <w:pStyle w:val="Heading1"/>
        <w:rPr>
          <w:sz w:val="28"/>
          <w:szCs w:val="28"/>
        </w:rPr>
      </w:pPr>
      <w:r w:rsidRPr="00331320">
        <w:rPr>
          <w:sz w:val="28"/>
          <w:szCs w:val="28"/>
        </w:rPr>
        <w:t>ADN-ZULASSUNGSZEUGNIS Nr.: 01</w:t>
      </w:r>
    </w:p>
    <w:p w14:paraId="5151DF83" w14:textId="77777777" w:rsidR="00055091" w:rsidRPr="00331320" w:rsidRDefault="00055091" w:rsidP="00055091">
      <w:pPr>
        <w:jc w:val="center"/>
        <w:rPr>
          <w:sz w:val="20"/>
          <w:lang w:val="de-DE"/>
        </w:rPr>
      </w:pPr>
    </w:p>
    <w:p w14:paraId="4CF89309"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r>
      <w:r w:rsidRPr="00B5091E">
        <w:rPr>
          <w:sz w:val="20"/>
          <w:lang w:val="de-DE"/>
        </w:rPr>
        <w:t>ALBAN</w:t>
      </w:r>
    </w:p>
    <w:p w14:paraId="772D9011"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ab/>
      </w:r>
    </w:p>
    <w:p w14:paraId="29FCC72D" w14:textId="7C7431B7" w:rsidR="00055091" w:rsidRPr="00331320" w:rsidRDefault="00055091" w:rsidP="00874488">
      <w:pPr>
        <w:tabs>
          <w:tab w:val="left" w:pos="-2410"/>
          <w:tab w:val="left" w:pos="567"/>
          <w:tab w:val="left" w:pos="3686"/>
          <w:tab w:val="left" w:pos="6663"/>
        </w:tabs>
        <w:rPr>
          <w:sz w:val="20"/>
          <w:lang w:val="de-DE"/>
        </w:rPr>
      </w:pPr>
      <w:r w:rsidRPr="00331320">
        <w:rPr>
          <w:sz w:val="20"/>
          <w:lang w:val="de-DE"/>
        </w:rPr>
        <w:t>2.</w:t>
      </w:r>
      <w:del w:id="194" w:author="Martine Moench" w:date="2018-10-05T12:28:00Z">
        <w:r w:rsidRPr="00331320">
          <w:rPr>
            <w:sz w:val="20"/>
            <w:lang w:val="de-DE"/>
          </w:rPr>
          <w:delText xml:space="preserve"> </w:delText>
        </w:r>
      </w:del>
      <w:r w:rsidRPr="00331320">
        <w:rPr>
          <w:sz w:val="20"/>
          <w:lang w:val="de-DE"/>
        </w:rPr>
        <w:tab/>
        <w:t>Amtliche Schiffsnummer:</w:t>
      </w:r>
      <w:r w:rsidRPr="00331320">
        <w:rPr>
          <w:sz w:val="20"/>
          <w:lang w:val="de-DE"/>
        </w:rPr>
        <w:tab/>
        <w:t>04010000</w:t>
      </w:r>
    </w:p>
    <w:p w14:paraId="6171CB82" w14:textId="77777777" w:rsidR="00055091" w:rsidRPr="00331320" w:rsidRDefault="00055091" w:rsidP="00874488">
      <w:pPr>
        <w:tabs>
          <w:tab w:val="left" w:pos="-2410"/>
          <w:tab w:val="left" w:pos="567"/>
          <w:tab w:val="left" w:pos="3686"/>
          <w:tab w:val="left" w:pos="6663"/>
        </w:tabs>
        <w:rPr>
          <w:sz w:val="20"/>
          <w:lang w:val="de-DE"/>
        </w:rPr>
      </w:pPr>
    </w:p>
    <w:p w14:paraId="659922F9" w14:textId="10A433D7" w:rsidR="00055091" w:rsidRPr="00331320" w:rsidRDefault="00055091" w:rsidP="00874488">
      <w:pPr>
        <w:tabs>
          <w:tab w:val="left" w:pos="-2410"/>
          <w:tab w:val="left" w:pos="567"/>
          <w:tab w:val="left" w:pos="3686"/>
          <w:tab w:val="left" w:pos="6663"/>
        </w:tabs>
        <w:rPr>
          <w:sz w:val="20"/>
          <w:lang w:val="de-DE"/>
        </w:rPr>
      </w:pPr>
      <w:r w:rsidRPr="00331320">
        <w:rPr>
          <w:sz w:val="20"/>
          <w:lang w:val="de-DE"/>
        </w:rPr>
        <w:t>3.</w:t>
      </w:r>
      <w:del w:id="195" w:author="Martine Moench" w:date="2018-10-05T12:28:00Z">
        <w:r w:rsidRPr="00331320">
          <w:rPr>
            <w:sz w:val="20"/>
            <w:lang w:val="de-DE"/>
          </w:rPr>
          <w:delText xml:space="preserve"> </w:delText>
        </w:r>
      </w:del>
      <w:r w:rsidRPr="00331320">
        <w:rPr>
          <w:sz w:val="20"/>
          <w:lang w:val="de-DE"/>
        </w:rPr>
        <w:tab/>
        <w:t>Art des Schiffes:</w:t>
      </w:r>
      <w:r w:rsidRPr="00331320">
        <w:rPr>
          <w:sz w:val="20"/>
          <w:lang w:val="de-DE"/>
        </w:rPr>
        <w:tab/>
        <w:t xml:space="preserve">Tankmotorschiff </w:t>
      </w:r>
    </w:p>
    <w:p w14:paraId="3EDFA81D" w14:textId="77777777" w:rsidR="00055091" w:rsidRPr="00331320" w:rsidRDefault="00055091" w:rsidP="00D62A36">
      <w:pPr>
        <w:tabs>
          <w:tab w:val="left" w:pos="-1560"/>
          <w:tab w:val="left" w:pos="567"/>
          <w:tab w:val="left" w:pos="3686"/>
        </w:tabs>
        <w:ind w:left="284"/>
        <w:rPr>
          <w:sz w:val="20"/>
          <w:lang w:val="de-DE"/>
        </w:rPr>
      </w:pPr>
    </w:p>
    <w:p w14:paraId="25412B77" w14:textId="77777777" w:rsidR="00055091" w:rsidRPr="00331320" w:rsidRDefault="00055091" w:rsidP="00874488">
      <w:pPr>
        <w:tabs>
          <w:tab w:val="left" w:pos="-1560"/>
          <w:tab w:val="left" w:pos="567"/>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C</w:t>
      </w:r>
    </w:p>
    <w:p w14:paraId="502D4048" w14:textId="77777777" w:rsidR="00055091" w:rsidRPr="00331320" w:rsidRDefault="00055091" w:rsidP="00874488">
      <w:pPr>
        <w:tabs>
          <w:tab w:val="left" w:pos="-1560"/>
          <w:tab w:val="left" w:pos="567"/>
          <w:tab w:val="left" w:pos="3686"/>
        </w:tabs>
        <w:rPr>
          <w:sz w:val="20"/>
          <w:lang w:val="de-DE"/>
        </w:rPr>
      </w:pPr>
    </w:p>
    <w:p w14:paraId="7307F201" w14:textId="77777777" w:rsidR="00055091" w:rsidRPr="00331320" w:rsidRDefault="00055091" w:rsidP="00874488">
      <w:pPr>
        <w:tabs>
          <w:tab w:val="left" w:pos="-1560"/>
          <w:tab w:val="left" w:pos="567"/>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r>
      <w:r w:rsidRPr="00331320">
        <w:rPr>
          <w:strike/>
          <w:sz w:val="20"/>
          <w:lang w:val="de-DE"/>
        </w:rPr>
        <w:t>1. Drucktank</w:t>
      </w:r>
      <w:r w:rsidRPr="00331320">
        <w:rPr>
          <w:sz w:val="20"/>
          <w:lang w:val="de-DE"/>
        </w:rPr>
        <w:t xml:space="preserve"> </w:t>
      </w:r>
      <w:r w:rsidRPr="00331320">
        <w:rPr>
          <w:sz w:val="20"/>
          <w:vertAlign w:val="superscript"/>
          <w:lang w:val="de-DE"/>
        </w:rPr>
        <w:t>1)2)</w:t>
      </w:r>
    </w:p>
    <w:p w14:paraId="12DC0721" w14:textId="77777777" w:rsidR="00055091" w:rsidRPr="00331320" w:rsidRDefault="00055091" w:rsidP="00874488">
      <w:pPr>
        <w:tabs>
          <w:tab w:val="left" w:pos="-1560"/>
          <w:tab w:val="left" w:pos="567"/>
          <w:tab w:val="left" w:pos="3686"/>
        </w:tabs>
        <w:ind w:left="3686"/>
        <w:rPr>
          <w:sz w:val="20"/>
          <w:lang w:val="de-DE"/>
        </w:rPr>
      </w:pPr>
      <w:r w:rsidRPr="00331320">
        <w:rPr>
          <w:sz w:val="20"/>
          <w:lang w:val="de-DE"/>
        </w:rPr>
        <w:t xml:space="preserve">2. Ladetank, geschlossen </w:t>
      </w:r>
      <w:r w:rsidRPr="00331320">
        <w:rPr>
          <w:sz w:val="20"/>
          <w:vertAlign w:val="superscript"/>
          <w:lang w:val="de-DE"/>
        </w:rPr>
        <w:t>1)2)</w:t>
      </w:r>
    </w:p>
    <w:p w14:paraId="1E0A2CB8"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07625D5F" w14:textId="77777777" w:rsidR="00055091" w:rsidRPr="00331320" w:rsidRDefault="00055091" w:rsidP="00874488">
      <w:pPr>
        <w:tabs>
          <w:tab w:val="left" w:pos="-1560"/>
          <w:tab w:val="left" w:pos="567"/>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63A4C6C6" w14:textId="77777777" w:rsidR="00055091" w:rsidRPr="00331320" w:rsidRDefault="00055091" w:rsidP="00874488">
      <w:pPr>
        <w:tabs>
          <w:tab w:val="left" w:pos="-1560"/>
          <w:tab w:val="left" w:pos="567"/>
        </w:tabs>
        <w:rPr>
          <w:sz w:val="20"/>
          <w:lang w:val="sv-SE"/>
        </w:rPr>
      </w:pPr>
    </w:p>
    <w:p w14:paraId="436A7BC9" w14:textId="77777777" w:rsidR="00055091" w:rsidRPr="00331320" w:rsidRDefault="00055091" w:rsidP="00874488">
      <w:pPr>
        <w:tabs>
          <w:tab w:val="left" w:pos="-1560"/>
          <w:tab w:val="left" w:pos="567"/>
          <w:tab w:val="left" w:pos="3686"/>
        </w:tabs>
        <w:rPr>
          <w:sz w:val="20"/>
          <w:lang w:val="sv-SE"/>
        </w:rPr>
      </w:pPr>
      <w:r w:rsidRPr="00331320">
        <w:rPr>
          <w:sz w:val="20"/>
          <w:lang w:val="sv-SE"/>
        </w:rPr>
        <w:t>6.</w:t>
      </w:r>
      <w:r w:rsidRPr="00331320">
        <w:rPr>
          <w:sz w:val="20"/>
          <w:lang w:val="sv-SE"/>
        </w:rPr>
        <w:tab/>
        <w:t>Ladetanktyp:</w:t>
      </w:r>
      <w:r w:rsidRPr="00331320">
        <w:rPr>
          <w:sz w:val="20"/>
          <w:lang w:val="sv-SE"/>
        </w:rPr>
        <w:tab/>
      </w:r>
      <w:r w:rsidRPr="00331320">
        <w:rPr>
          <w:strike/>
          <w:sz w:val="20"/>
          <w:lang w:val="sv-SE"/>
        </w:rPr>
        <w:t>1. unabhängiger Ladetank</w:t>
      </w:r>
      <w:r w:rsidRPr="00331320">
        <w:rPr>
          <w:sz w:val="20"/>
          <w:lang w:val="sv-SE"/>
        </w:rPr>
        <w:t xml:space="preserve"> </w:t>
      </w:r>
      <w:r w:rsidRPr="00331320">
        <w:rPr>
          <w:sz w:val="20"/>
          <w:vertAlign w:val="superscript"/>
          <w:lang w:val="sv-SE"/>
        </w:rPr>
        <w:t>1)2)</w:t>
      </w:r>
    </w:p>
    <w:p w14:paraId="671BB066" w14:textId="77777777" w:rsidR="00055091" w:rsidRPr="00331320" w:rsidRDefault="00055091" w:rsidP="00874488">
      <w:pPr>
        <w:tabs>
          <w:tab w:val="left" w:pos="-1560"/>
          <w:tab w:val="left" w:pos="567"/>
          <w:tab w:val="left" w:pos="3686"/>
        </w:tabs>
        <w:ind w:left="3686"/>
        <w:rPr>
          <w:sz w:val="20"/>
          <w:lang w:val="sv-SE"/>
        </w:rPr>
      </w:pPr>
      <w:r w:rsidRPr="00331320">
        <w:rPr>
          <w:sz w:val="20"/>
          <w:lang w:val="sv-SE"/>
        </w:rPr>
        <w:t xml:space="preserve">2. integraler Ladetank </w:t>
      </w:r>
      <w:r w:rsidRPr="00331320">
        <w:rPr>
          <w:sz w:val="20"/>
          <w:vertAlign w:val="superscript"/>
          <w:lang w:val="sv-SE"/>
        </w:rPr>
        <w:t>1)2)</w:t>
      </w:r>
    </w:p>
    <w:p w14:paraId="2C4B25DA"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 xml:space="preserve">3. Ladetankwandung nicht Außenhaut </w:t>
      </w:r>
      <w:r w:rsidRPr="00331320">
        <w:rPr>
          <w:sz w:val="20"/>
          <w:vertAlign w:val="superscript"/>
          <w:lang w:val="de-DE"/>
        </w:rPr>
        <w:t>1)2)</w:t>
      </w:r>
    </w:p>
    <w:p w14:paraId="59F7EC24" w14:textId="77777777" w:rsidR="00055091" w:rsidRPr="00331320" w:rsidRDefault="00055091" w:rsidP="00874488">
      <w:pPr>
        <w:tabs>
          <w:tab w:val="left" w:pos="-1560"/>
          <w:tab w:val="left" w:pos="567"/>
        </w:tabs>
        <w:rPr>
          <w:sz w:val="20"/>
          <w:lang w:val="de-DE"/>
        </w:rPr>
      </w:pPr>
    </w:p>
    <w:p w14:paraId="172B1A04" w14:textId="77777777" w:rsidR="00055091" w:rsidRPr="00331320" w:rsidRDefault="00055091" w:rsidP="00874488">
      <w:pPr>
        <w:tabs>
          <w:tab w:val="left" w:pos="-1560"/>
          <w:tab w:val="left" w:pos="567"/>
          <w:tab w:val="left" w:pos="3686"/>
        </w:tabs>
        <w:rPr>
          <w:sz w:val="20"/>
          <w:lang w:val="de-DE"/>
        </w:rPr>
      </w:pPr>
      <w:r w:rsidRPr="00331320">
        <w:rPr>
          <w:sz w:val="20"/>
          <w:lang w:val="de-DE"/>
        </w:rPr>
        <w:t>7.</w:t>
      </w:r>
      <w:r w:rsidRPr="00331320">
        <w:rPr>
          <w:sz w:val="20"/>
          <w:lang w:val="de-DE"/>
        </w:rPr>
        <w:tab/>
        <w:t xml:space="preserve">Öffnungsdruck </w:t>
      </w:r>
      <w:ins w:id="196" w:author="Martine Moench" w:date="2018-10-05T12:28:00Z">
        <w:r w:rsidR="00A9510C">
          <w:rPr>
            <w:sz w:val="20"/>
            <w:lang w:val="de-DE"/>
          </w:rPr>
          <w:t>Überdruck-/</w:t>
        </w:r>
      </w:ins>
      <w:r w:rsidRPr="00331320">
        <w:rPr>
          <w:sz w:val="20"/>
          <w:lang w:val="de-DE"/>
        </w:rPr>
        <w:t>Hochgeschwindigkeitsventil/</w:t>
      </w:r>
      <w:r w:rsidRPr="00331320">
        <w:rPr>
          <w:strike/>
          <w:sz w:val="20"/>
          <w:lang w:val="de-DE"/>
        </w:rPr>
        <w:t>Sicherheitsventil</w:t>
      </w:r>
      <w:r w:rsidRPr="00331320">
        <w:rPr>
          <w:sz w:val="20"/>
          <w:lang w:val="de-DE"/>
        </w:rPr>
        <w:t xml:space="preserve">: </w:t>
      </w:r>
      <w:r w:rsidRPr="00331320">
        <w:rPr>
          <w:sz w:val="20"/>
          <w:lang w:val="de-DE"/>
        </w:rPr>
        <w:tab/>
        <w:t xml:space="preserve">50 kPa </w:t>
      </w:r>
      <w:r w:rsidRPr="00331320">
        <w:rPr>
          <w:sz w:val="20"/>
          <w:vertAlign w:val="superscript"/>
          <w:lang w:val="de-DE"/>
        </w:rPr>
        <w:t>1)2)</w:t>
      </w:r>
    </w:p>
    <w:p w14:paraId="6B91C55F" w14:textId="77777777" w:rsidR="00055091" w:rsidRPr="00331320" w:rsidRDefault="00055091" w:rsidP="00874488">
      <w:pPr>
        <w:tabs>
          <w:tab w:val="left" w:pos="-1560"/>
          <w:tab w:val="left" w:pos="567"/>
        </w:tabs>
        <w:rPr>
          <w:sz w:val="20"/>
          <w:lang w:val="de-DE"/>
        </w:rPr>
      </w:pPr>
    </w:p>
    <w:p w14:paraId="524DB703" w14:textId="77777777" w:rsidR="00055091" w:rsidRPr="00742251" w:rsidRDefault="00055091" w:rsidP="00874488">
      <w:pPr>
        <w:tabs>
          <w:tab w:val="left" w:pos="-1560"/>
          <w:tab w:val="left" w:pos="567"/>
        </w:tabs>
        <w:rPr>
          <w:sz w:val="20"/>
          <w:lang w:val="de-DE"/>
        </w:rPr>
      </w:pPr>
      <w:r w:rsidRPr="00742251">
        <w:rPr>
          <w:sz w:val="20"/>
          <w:lang w:val="de-DE"/>
        </w:rPr>
        <w:t>8.</w:t>
      </w:r>
      <w:r w:rsidRPr="00742251">
        <w:rPr>
          <w:sz w:val="20"/>
          <w:lang w:val="de-DE"/>
        </w:rPr>
        <w:tab/>
        <w:t>Zusätzliche Einrichtungen :</w:t>
      </w:r>
    </w:p>
    <w:p w14:paraId="0A72BE57"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Probeentnahmeeinrichtung</w:t>
      </w:r>
    </w:p>
    <w:p w14:paraId="6EFCD7AF" w14:textId="77777777" w:rsidR="00B95995" w:rsidRPr="00742251" w:rsidRDefault="00B95995" w:rsidP="00D62A36">
      <w:pPr>
        <w:numPr>
          <w:ilvl w:val="12"/>
          <w:numId w:val="0"/>
        </w:numPr>
        <w:tabs>
          <w:tab w:val="left" w:pos="-1560"/>
          <w:tab w:val="left" w:pos="567"/>
        </w:tabs>
        <w:ind w:left="1418"/>
        <w:rPr>
          <w:sz w:val="20"/>
          <w:lang w:val="de-DE"/>
        </w:rPr>
      </w:pPr>
      <w:r w:rsidRPr="00742251">
        <w:rPr>
          <w:sz w:val="20"/>
          <w:lang w:val="de-DE"/>
        </w:rPr>
        <w:t xml:space="preserve">Anschluss für eine </w:t>
      </w:r>
    </w:p>
    <w:p w14:paraId="74EB4ABC" w14:textId="77777777" w:rsidR="00055091" w:rsidRPr="00742251" w:rsidRDefault="00B95995" w:rsidP="00D62A36">
      <w:pPr>
        <w:numPr>
          <w:ilvl w:val="12"/>
          <w:numId w:val="0"/>
        </w:numPr>
        <w:tabs>
          <w:tab w:val="left" w:pos="-1560"/>
          <w:tab w:val="left" w:pos="567"/>
        </w:tabs>
        <w:ind w:left="1418"/>
        <w:rPr>
          <w:sz w:val="20"/>
          <w:lang w:val="de-DE"/>
        </w:rPr>
      </w:pPr>
      <w:r w:rsidRPr="00742251">
        <w:rPr>
          <w:sz w:val="20"/>
          <w:lang w:val="de-DE"/>
        </w:rPr>
        <w:t>Probeentnahmeeinrichtung</w:t>
      </w:r>
      <w:r w:rsidR="00055091" w:rsidRPr="00742251">
        <w:rPr>
          <w:sz w:val="20"/>
          <w:lang w:val="de-DE"/>
        </w:rPr>
        <w:tab/>
      </w:r>
      <w:r w:rsidR="00055091" w:rsidRPr="00742251">
        <w:rPr>
          <w:sz w:val="20"/>
          <w:lang w:val="de-DE"/>
        </w:rPr>
        <w:tab/>
      </w:r>
      <w:r w:rsidR="00055091" w:rsidRPr="00742251">
        <w:rPr>
          <w:sz w:val="20"/>
          <w:lang w:val="de-DE"/>
        </w:rPr>
        <w:tab/>
        <w:t>Ja/</w:t>
      </w:r>
      <w:r w:rsidR="00055091" w:rsidRPr="00742251">
        <w:rPr>
          <w:strike/>
          <w:sz w:val="20"/>
          <w:lang w:val="de-DE"/>
        </w:rPr>
        <w:t>Nein</w:t>
      </w:r>
      <w:r w:rsidR="00055091" w:rsidRPr="00742251">
        <w:rPr>
          <w:sz w:val="20"/>
          <w:lang w:val="de-DE"/>
        </w:rPr>
        <w:t xml:space="preserve"> </w:t>
      </w:r>
      <w:r w:rsidR="00055091" w:rsidRPr="00742251">
        <w:rPr>
          <w:sz w:val="20"/>
          <w:vertAlign w:val="superscript"/>
          <w:lang w:val="de-DE"/>
        </w:rPr>
        <w:t>1)2)</w:t>
      </w:r>
    </w:p>
    <w:p w14:paraId="019EF960" w14:textId="77777777" w:rsidR="00055091" w:rsidRPr="00742251" w:rsidRDefault="00055091" w:rsidP="00D62A36">
      <w:pPr>
        <w:numPr>
          <w:ilvl w:val="12"/>
          <w:numId w:val="0"/>
        </w:numPr>
        <w:tabs>
          <w:tab w:val="left" w:pos="-1560"/>
          <w:tab w:val="left" w:pos="567"/>
        </w:tabs>
        <w:ind w:left="1418"/>
        <w:rPr>
          <w:sz w:val="20"/>
          <w:lang w:val="de-DE"/>
        </w:rPr>
      </w:pPr>
      <w:r w:rsidRPr="00742251">
        <w:rPr>
          <w:sz w:val="20"/>
          <w:lang w:val="de-DE"/>
        </w:rPr>
        <w:t>Probeentnahmeöffnung</w:t>
      </w:r>
      <w:r w:rsidRPr="00742251">
        <w:rPr>
          <w:sz w:val="20"/>
          <w:lang w:val="de-DE"/>
        </w:rPr>
        <w:tab/>
      </w:r>
      <w:r w:rsidRPr="00742251">
        <w:rPr>
          <w:sz w:val="20"/>
          <w:lang w:val="de-DE"/>
        </w:rPr>
        <w:tab/>
      </w:r>
      <w:r w:rsidRPr="00742251">
        <w:rPr>
          <w:sz w:val="20"/>
          <w:lang w:val="de-DE"/>
        </w:rPr>
        <w:tab/>
      </w:r>
      <w:r w:rsidRPr="00742251">
        <w:rPr>
          <w:sz w:val="20"/>
          <w:lang w:val="de-DE"/>
        </w:rPr>
        <w:tab/>
        <w:t>Ja/</w:t>
      </w:r>
      <w:r w:rsidRPr="00742251">
        <w:rPr>
          <w:strike/>
          <w:sz w:val="20"/>
          <w:lang w:val="de-DE"/>
        </w:rPr>
        <w:t>Nein</w:t>
      </w:r>
      <w:r w:rsidRPr="00742251">
        <w:rPr>
          <w:sz w:val="20"/>
          <w:lang w:val="de-DE"/>
        </w:rPr>
        <w:t xml:space="preserve"> </w:t>
      </w:r>
      <w:r w:rsidRPr="00742251">
        <w:rPr>
          <w:sz w:val="20"/>
          <w:vertAlign w:val="superscript"/>
          <w:lang w:val="de-DE"/>
        </w:rPr>
        <w:t>1)2)</w:t>
      </w:r>
    </w:p>
    <w:p w14:paraId="4AD17AB7"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Berieselungsanlage</w:t>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z w:val="20"/>
          <w:lang w:val="de-DE"/>
        </w:rPr>
        <w:tab/>
        <w:t>Ja/</w:t>
      </w:r>
      <w:r w:rsidRPr="00742251">
        <w:rPr>
          <w:strike/>
          <w:sz w:val="20"/>
          <w:lang w:val="de-DE"/>
        </w:rPr>
        <w:t>Nein</w:t>
      </w:r>
      <w:r w:rsidRPr="00742251">
        <w:rPr>
          <w:sz w:val="20"/>
          <w:lang w:val="de-DE"/>
        </w:rPr>
        <w:t xml:space="preserve"> </w:t>
      </w:r>
      <w:r w:rsidRPr="00742251">
        <w:rPr>
          <w:sz w:val="20"/>
          <w:vertAlign w:val="superscript"/>
          <w:lang w:val="de-DE"/>
        </w:rPr>
        <w:t>1)2)</w:t>
      </w:r>
    </w:p>
    <w:p w14:paraId="615DAA14" w14:textId="77777777" w:rsidR="00055091" w:rsidRPr="00742251" w:rsidRDefault="00055091" w:rsidP="00D62A36">
      <w:pPr>
        <w:numPr>
          <w:ilvl w:val="12"/>
          <w:numId w:val="0"/>
        </w:numPr>
        <w:tabs>
          <w:tab w:val="left" w:pos="-1560"/>
          <w:tab w:val="left" w:pos="567"/>
        </w:tabs>
        <w:ind w:left="851"/>
        <w:rPr>
          <w:sz w:val="20"/>
          <w:lang w:val="de-DE"/>
        </w:rPr>
      </w:pPr>
      <w:r w:rsidRPr="00742251">
        <w:rPr>
          <w:sz w:val="20"/>
          <w:lang w:val="de-DE"/>
        </w:rPr>
        <w:tab/>
        <w:t>Druckalarmeinrichtung 40 kPa</w:t>
      </w:r>
      <w:r w:rsidRPr="00742251">
        <w:rPr>
          <w:sz w:val="20"/>
          <w:lang w:val="de-DE"/>
        </w:rPr>
        <w:tab/>
      </w:r>
      <w:r w:rsidRPr="00742251">
        <w:rPr>
          <w:sz w:val="20"/>
          <w:lang w:val="de-DE"/>
        </w:rPr>
        <w:tab/>
      </w:r>
      <w:r w:rsidRPr="00742251">
        <w:rPr>
          <w:sz w:val="20"/>
          <w:lang w:val="de-DE"/>
        </w:rPr>
        <w:tab/>
        <w:t>Ja/</w:t>
      </w:r>
      <w:r w:rsidRPr="00742251">
        <w:rPr>
          <w:strike/>
          <w:sz w:val="20"/>
          <w:lang w:val="de-DE"/>
        </w:rPr>
        <w:t>Nein</w:t>
      </w:r>
      <w:r w:rsidRPr="00742251">
        <w:rPr>
          <w:sz w:val="20"/>
          <w:lang w:val="de-DE"/>
        </w:rPr>
        <w:t xml:space="preserve"> </w:t>
      </w:r>
      <w:r w:rsidRPr="00742251">
        <w:rPr>
          <w:sz w:val="20"/>
          <w:vertAlign w:val="superscript"/>
          <w:lang w:val="de-DE"/>
        </w:rPr>
        <w:t>1)2)</w:t>
      </w:r>
    </w:p>
    <w:p w14:paraId="6152A046"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Heizung</w:t>
      </w:r>
    </w:p>
    <w:p w14:paraId="39DB838F" w14:textId="77777777" w:rsidR="00055091" w:rsidRPr="00742251" w:rsidRDefault="00055091" w:rsidP="00D62A36">
      <w:pPr>
        <w:numPr>
          <w:ilvl w:val="12"/>
          <w:numId w:val="0"/>
        </w:numPr>
        <w:tabs>
          <w:tab w:val="left" w:pos="-1560"/>
          <w:tab w:val="left" w:pos="567"/>
        </w:tabs>
        <w:ind w:left="1418"/>
        <w:rPr>
          <w:sz w:val="20"/>
          <w:lang w:val="de-DE"/>
        </w:rPr>
      </w:pPr>
      <w:r w:rsidRPr="00742251">
        <w:rPr>
          <w:sz w:val="20"/>
          <w:lang w:val="de-DE"/>
        </w:rPr>
        <w:t>Heizmöglichkeit von Land</w:t>
      </w:r>
      <w:r w:rsidRPr="00742251">
        <w:rPr>
          <w:sz w:val="20"/>
          <w:lang w:val="de-DE"/>
        </w:rPr>
        <w:tab/>
      </w:r>
      <w:r w:rsidR="00C24492" w:rsidRPr="00742251">
        <w:rPr>
          <w:sz w:val="20"/>
          <w:lang w:val="de-DE"/>
        </w:rPr>
        <w:tab/>
      </w:r>
      <w:r w:rsidR="00691C75" w:rsidRPr="00742251">
        <w:rPr>
          <w:sz w:val="20"/>
          <w:lang w:val="de-DE"/>
        </w:rPr>
        <w:tab/>
      </w:r>
      <w:r w:rsidRPr="00742251">
        <w:rPr>
          <w:sz w:val="20"/>
          <w:lang w:val="de-DE"/>
        </w:rPr>
        <w:t>Ja/</w:t>
      </w:r>
      <w:r w:rsidRPr="00742251">
        <w:rPr>
          <w:strike/>
          <w:sz w:val="20"/>
          <w:lang w:val="de-DE"/>
        </w:rPr>
        <w:t>Nein</w:t>
      </w:r>
      <w:r w:rsidRPr="00742251">
        <w:rPr>
          <w:sz w:val="20"/>
          <w:lang w:val="de-DE"/>
        </w:rPr>
        <w:t xml:space="preserve"> </w:t>
      </w:r>
      <w:r w:rsidRPr="00742251">
        <w:rPr>
          <w:sz w:val="20"/>
          <w:vertAlign w:val="superscript"/>
          <w:lang w:val="de-DE"/>
        </w:rPr>
        <w:t>1)2)</w:t>
      </w:r>
    </w:p>
    <w:p w14:paraId="3552CE88" w14:textId="77777777" w:rsidR="00055091" w:rsidRPr="00742251" w:rsidRDefault="00055091" w:rsidP="00D62A36">
      <w:pPr>
        <w:numPr>
          <w:ilvl w:val="12"/>
          <w:numId w:val="0"/>
        </w:numPr>
        <w:tabs>
          <w:tab w:val="left" w:pos="-1560"/>
          <w:tab w:val="left" w:pos="567"/>
        </w:tabs>
        <w:ind w:left="1418"/>
        <w:rPr>
          <w:sz w:val="20"/>
          <w:lang w:val="de-DE"/>
        </w:rPr>
      </w:pPr>
      <w:r w:rsidRPr="00742251">
        <w:rPr>
          <w:sz w:val="20"/>
          <w:lang w:val="de-DE"/>
        </w:rPr>
        <w:t>Heizanlage an Bord</w:t>
      </w:r>
      <w:r w:rsidRPr="00742251">
        <w:rPr>
          <w:sz w:val="20"/>
          <w:lang w:val="de-DE"/>
        </w:rPr>
        <w:tab/>
      </w:r>
      <w:r w:rsidRPr="00742251">
        <w:rPr>
          <w:sz w:val="20"/>
          <w:lang w:val="de-DE"/>
        </w:rPr>
        <w:tab/>
      </w:r>
      <w:r w:rsidRPr="00742251">
        <w:rPr>
          <w:sz w:val="20"/>
          <w:lang w:val="de-DE"/>
        </w:rPr>
        <w:tab/>
      </w:r>
      <w:r w:rsidRPr="00742251">
        <w:rPr>
          <w:sz w:val="20"/>
          <w:lang w:val="de-DE"/>
        </w:rPr>
        <w:tab/>
        <w:t>Ja/</w:t>
      </w:r>
      <w:r w:rsidRPr="00742251">
        <w:rPr>
          <w:strike/>
          <w:sz w:val="20"/>
          <w:lang w:val="de-DE"/>
        </w:rPr>
        <w:t>Nein</w:t>
      </w:r>
      <w:r w:rsidRPr="00742251">
        <w:rPr>
          <w:sz w:val="20"/>
          <w:lang w:val="de-DE"/>
        </w:rPr>
        <w:t xml:space="preserve"> </w:t>
      </w:r>
      <w:r w:rsidRPr="00742251">
        <w:rPr>
          <w:sz w:val="20"/>
          <w:vertAlign w:val="superscript"/>
          <w:lang w:val="de-DE"/>
        </w:rPr>
        <w:t>1)2)</w:t>
      </w:r>
    </w:p>
    <w:p w14:paraId="44C9F91E"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Kühlanlage</w:t>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trike/>
          <w:sz w:val="20"/>
          <w:lang w:val="de-DE"/>
        </w:rPr>
        <w:t>Ja</w:t>
      </w:r>
      <w:r w:rsidRPr="00742251">
        <w:rPr>
          <w:sz w:val="20"/>
          <w:lang w:val="de-DE"/>
        </w:rPr>
        <w:t xml:space="preserve">/Nein </w:t>
      </w:r>
      <w:r w:rsidRPr="00742251">
        <w:rPr>
          <w:sz w:val="20"/>
          <w:vertAlign w:val="superscript"/>
          <w:lang w:val="de-DE"/>
        </w:rPr>
        <w:t>1)2)</w:t>
      </w:r>
    </w:p>
    <w:p w14:paraId="1366D934"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Inertgasanlage</w:t>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trike/>
          <w:sz w:val="20"/>
          <w:lang w:val="de-DE"/>
        </w:rPr>
        <w:t>Ja</w:t>
      </w:r>
      <w:r w:rsidRPr="00742251">
        <w:rPr>
          <w:sz w:val="20"/>
          <w:lang w:val="de-DE"/>
        </w:rPr>
        <w:t xml:space="preserve">/Nein </w:t>
      </w:r>
      <w:r w:rsidRPr="00742251">
        <w:rPr>
          <w:sz w:val="20"/>
          <w:vertAlign w:val="superscript"/>
          <w:lang w:val="de-DE"/>
        </w:rPr>
        <w:t>1)2)</w:t>
      </w:r>
    </w:p>
    <w:p w14:paraId="6BA7698B" w14:textId="77777777" w:rsidR="00055091" w:rsidRPr="00742251" w:rsidRDefault="00055091" w:rsidP="00D62A36">
      <w:pPr>
        <w:numPr>
          <w:ilvl w:val="0"/>
          <w:numId w:val="2"/>
        </w:numPr>
        <w:tabs>
          <w:tab w:val="left" w:pos="-1560"/>
          <w:tab w:val="left" w:pos="567"/>
        </w:tabs>
        <w:rPr>
          <w:sz w:val="20"/>
          <w:lang w:val="de-DE"/>
        </w:rPr>
      </w:pPr>
      <w:r w:rsidRPr="00742251">
        <w:rPr>
          <w:sz w:val="20"/>
          <w:lang w:val="de-DE"/>
        </w:rPr>
        <w:t>Pumpenraum unter Deck</w:t>
      </w:r>
      <w:r w:rsidRPr="00742251">
        <w:rPr>
          <w:sz w:val="20"/>
          <w:lang w:val="de-DE"/>
        </w:rPr>
        <w:tab/>
      </w:r>
      <w:r w:rsidRPr="00742251">
        <w:rPr>
          <w:sz w:val="20"/>
          <w:lang w:val="de-DE"/>
        </w:rPr>
        <w:tab/>
      </w:r>
      <w:r w:rsidRPr="00742251">
        <w:rPr>
          <w:sz w:val="20"/>
          <w:lang w:val="de-DE"/>
        </w:rPr>
        <w:tab/>
      </w:r>
      <w:r w:rsidRPr="00742251">
        <w:rPr>
          <w:sz w:val="20"/>
          <w:lang w:val="de-DE"/>
        </w:rPr>
        <w:tab/>
      </w:r>
      <w:r w:rsidRPr="00742251">
        <w:rPr>
          <w:strike/>
          <w:sz w:val="20"/>
          <w:lang w:val="de-DE"/>
        </w:rPr>
        <w:t>Ja</w:t>
      </w:r>
      <w:r w:rsidRPr="00742251">
        <w:rPr>
          <w:sz w:val="20"/>
          <w:lang w:val="de-DE"/>
        </w:rPr>
        <w:t xml:space="preserve">/Nein </w:t>
      </w:r>
      <w:r w:rsidRPr="00742251">
        <w:rPr>
          <w:sz w:val="20"/>
          <w:vertAlign w:val="superscript"/>
          <w:lang w:val="de-DE"/>
        </w:rPr>
        <w:t>1)</w:t>
      </w:r>
    </w:p>
    <w:p w14:paraId="1088E88B" w14:textId="007BA6AE" w:rsidR="009267F3" w:rsidRPr="00742251" w:rsidRDefault="00055091" w:rsidP="00D62A36">
      <w:pPr>
        <w:numPr>
          <w:ilvl w:val="0"/>
          <w:numId w:val="2"/>
        </w:numPr>
        <w:tabs>
          <w:tab w:val="left" w:pos="-1560"/>
          <w:tab w:val="left" w:pos="567"/>
        </w:tabs>
        <w:rPr>
          <w:sz w:val="20"/>
          <w:lang w:val="de-DE"/>
        </w:rPr>
      </w:pPr>
      <w:del w:id="197" w:author="Martine Moench" w:date="2018-10-05T12:28:00Z">
        <w:r w:rsidRPr="00331320">
          <w:rPr>
            <w:sz w:val="20"/>
            <w:lang w:val="de-DE"/>
          </w:rPr>
          <w:delText>Überdruckeinrichtung</w:delText>
        </w:r>
        <w:r w:rsidRPr="00331320">
          <w:rPr>
            <w:sz w:val="20"/>
            <w:lang w:val="de-DE"/>
          </w:rPr>
          <w:tab/>
        </w:r>
      </w:del>
      <w:ins w:id="198" w:author="Martine Moench" w:date="2018-10-05T12:28:00Z">
        <w:r w:rsidR="009267F3" w:rsidRPr="00742251">
          <w:rPr>
            <w:sz w:val="20"/>
            <w:lang w:val="de-DE"/>
          </w:rPr>
          <w:t>Lüftungssystem nach 9.3.x.12.4 b)</w:t>
        </w:r>
      </w:ins>
      <w:r w:rsidR="009267F3" w:rsidRPr="00742251">
        <w:rPr>
          <w:sz w:val="20"/>
          <w:lang w:val="de-DE"/>
        </w:rPr>
        <w:tab/>
      </w:r>
      <w:r w:rsidR="009267F3" w:rsidRPr="00742251">
        <w:rPr>
          <w:sz w:val="20"/>
          <w:lang w:val="de-DE"/>
        </w:rPr>
        <w:tab/>
      </w:r>
      <w:r w:rsidR="009267F3" w:rsidRPr="00742251">
        <w:rPr>
          <w:sz w:val="20"/>
          <w:lang w:val="de-DE"/>
        </w:rPr>
        <w:tab/>
        <w:t>Ja/</w:t>
      </w:r>
      <w:r w:rsidR="009267F3" w:rsidRPr="00874488">
        <w:rPr>
          <w:sz w:val="20"/>
          <w:lang w:val="de-DE"/>
        </w:rPr>
        <w:t>Nein</w:t>
      </w:r>
      <w:r w:rsidR="009267F3" w:rsidRPr="00742251">
        <w:rPr>
          <w:sz w:val="20"/>
          <w:lang w:val="de-DE"/>
        </w:rPr>
        <w:t xml:space="preserve"> </w:t>
      </w:r>
      <w:r w:rsidR="009267F3" w:rsidRPr="00742251">
        <w:rPr>
          <w:sz w:val="20"/>
          <w:vertAlign w:val="superscript"/>
          <w:lang w:val="de-DE"/>
        </w:rPr>
        <w:t>1)</w:t>
      </w:r>
      <w:ins w:id="199" w:author="Martine Moench" w:date="2018-10-05T12:28:00Z">
        <w:r w:rsidR="009267F3" w:rsidRPr="00742251">
          <w:rPr>
            <w:sz w:val="20"/>
            <w:vertAlign w:val="superscript"/>
            <w:lang w:val="de-DE"/>
          </w:rPr>
          <w:t>3)</w:t>
        </w:r>
      </w:ins>
    </w:p>
    <w:p w14:paraId="22B60E18" w14:textId="77777777" w:rsidR="00055091" w:rsidRPr="00331320" w:rsidRDefault="00055091" w:rsidP="005B2364">
      <w:pPr>
        <w:tabs>
          <w:tab w:val="left" w:pos="-1560"/>
          <w:tab w:val="left" w:pos="567"/>
        </w:tabs>
        <w:ind w:left="1134"/>
        <w:rPr>
          <w:del w:id="200" w:author="Martine Moench" w:date="2018-10-05T12:28:00Z"/>
          <w:sz w:val="20"/>
          <w:lang w:val="de-DE"/>
        </w:rPr>
      </w:pPr>
      <w:del w:id="201" w:author="Martine Moench" w:date="2018-10-05T12:28:00Z">
        <w:r w:rsidRPr="00331320">
          <w:rPr>
            <w:sz w:val="20"/>
            <w:lang w:val="de-DE"/>
          </w:rPr>
          <w:delText>in Wohnung Achterschiff</w:delText>
        </w:r>
      </w:del>
    </w:p>
    <w:p w14:paraId="3D4780FE" w14:textId="77777777" w:rsidR="00055091" w:rsidRPr="00331320" w:rsidRDefault="00055091" w:rsidP="00055091">
      <w:pPr>
        <w:numPr>
          <w:ilvl w:val="0"/>
          <w:numId w:val="2"/>
        </w:numPr>
        <w:tabs>
          <w:tab w:val="left" w:pos="-1560"/>
          <w:tab w:val="left" w:pos="567"/>
        </w:tabs>
        <w:rPr>
          <w:del w:id="202" w:author="Martine Moench" w:date="2018-10-05T12:28:00Z"/>
          <w:sz w:val="20"/>
          <w:lang w:val="de-DE"/>
        </w:rPr>
      </w:pPr>
      <w:del w:id="203" w:author="Martine Moench" w:date="2018-10-05T12:28:00Z">
        <w:r w:rsidRPr="00331320">
          <w:rPr>
            <w:sz w:val="20"/>
            <w:lang w:val="de-DE"/>
          </w:rPr>
          <w:delText xml:space="preserve">Ausführung der Gasabfuhrleitung nach 9.3.2.22.5.c) </w:delText>
        </w:r>
      </w:del>
    </w:p>
    <w:p w14:paraId="7B2C602E" w14:textId="77777777" w:rsidR="00055091" w:rsidRPr="00331320" w:rsidRDefault="00B95995" w:rsidP="005B2364">
      <w:pPr>
        <w:numPr>
          <w:ilvl w:val="12"/>
          <w:numId w:val="0"/>
        </w:numPr>
        <w:tabs>
          <w:tab w:val="left" w:pos="-1560"/>
          <w:tab w:val="left" w:pos="567"/>
        </w:tabs>
        <w:ind w:left="1134"/>
        <w:rPr>
          <w:del w:id="204" w:author="Martine Moench" w:date="2018-10-05T12:28:00Z"/>
          <w:sz w:val="20"/>
          <w:lang w:val="de-DE"/>
        </w:rPr>
      </w:pPr>
      <w:del w:id="205" w:author="Martine Moench" w:date="2018-10-05T12:28:00Z">
        <w:r w:rsidRPr="00331320">
          <w:rPr>
            <w:sz w:val="20"/>
            <w:lang w:val="de-DE"/>
          </w:rPr>
          <w:delText>Gas</w:delText>
        </w:r>
        <w:r>
          <w:rPr>
            <w:sz w:val="20"/>
            <w:lang w:val="de-DE"/>
          </w:rPr>
          <w:delText>abfuhr</w:delText>
        </w:r>
        <w:r w:rsidRPr="00331320">
          <w:rPr>
            <w:sz w:val="20"/>
            <w:lang w:val="de-DE"/>
          </w:rPr>
          <w:delText xml:space="preserve">leitung </w:delText>
        </w:r>
        <w:r w:rsidR="00055091" w:rsidRPr="00331320">
          <w:rPr>
            <w:sz w:val="20"/>
            <w:lang w:val="de-DE"/>
          </w:rPr>
          <w:delText>und Einrichtungen beheizt</w:delText>
        </w:r>
        <w:r w:rsidR="00055091" w:rsidRPr="00331320">
          <w:rPr>
            <w:sz w:val="20"/>
            <w:lang w:val="de-DE"/>
          </w:rPr>
          <w:tab/>
        </w:r>
        <w:r>
          <w:rPr>
            <w:sz w:val="20"/>
            <w:lang w:val="de-DE"/>
          </w:rPr>
          <w:tab/>
        </w:r>
        <w:r w:rsidR="00055091" w:rsidRPr="00331320">
          <w:rPr>
            <w:sz w:val="20"/>
            <w:lang w:val="de-DE"/>
          </w:rPr>
          <w:delText>Ja/</w:delText>
        </w:r>
        <w:r w:rsidR="00055091" w:rsidRPr="00331320">
          <w:rPr>
            <w:strike/>
            <w:sz w:val="20"/>
            <w:lang w:val="de-DE"/>
          </w:rPr>
          <w:delText>Nein</w:delText>
        </w:r>
        <w:r w:rsidR="00055091" w:rsidRPr="00331320">
          <w:rPr>
            <w:sz w:val="20"/>
            <w:lang w:val="de-DE"/>
          </w:rPr>
          <w:delText xml:space="preserve"> </w:delText>
        </w:r>
        <w:r w:rsidR="00055091" w:rsidRPr="00331320">
          <w:rPr>
            <w:sz w:val="20"/>
            <w:vertAlign w:val="superscript"/>
            <w:lang w:val="de-DE"/>
          </w:rPr>
          <w:delText>1)2)</w:delText>
        </w:r>
      </w:del>
    </w:p>
    <w:p w14:paraId="6F4DD750" w14:textId="7072CD61" w:rsidR="009267F3" w:rsidRPr="00742251" w:rsidRDefault="00055091" w:rsidP="00D62A36">
      <w:pPr>
        <w:tabs>
          <w:tab w:val="left" w:pos="-1560"/>
          <w:tab w:val="left" w:pos="567"/>
        </w:tabs>
        <w:ind w:left="1134"/>
        <w:rPr>
          <w:ins w:id="206" w:author="Martine Moench" w:date="2018-10-05T12:28:00Z"/>
          <w:sz w:val="20"/>
        </w:rPr>
      </w:pPr>
      <w:del w:id="207" w:author="Martine Moench" w:date="2018-10-05T12:28:00Z">
        <w:r w:rsidRPr="00331320">
          <w:rPr>
            <w:sz w:val="20"/>
            <w:lang w:val="de-DE"/>
          </w:rPr>
          <w:delText>Entspricht</w:delText>
        </w:r>
      </w:del>
      <w:ins w:id="208" w:author="Martine Moench" w:date="2018-10-05T12:28:00Z">
        <w:r w:rsidR="009267F3" w:rsidRPr="00742251">
          <w:rPr>
            <w:sz w:val="20"/>
          </w:rPr>
          <w:t>in ..........................................................................................................</w:t>
        </w:r>
      </w:ins>
    </w:p>
    <w:p w14:paraId="184A0875" w14:textId="77777777" w:rsidR="009267F3" w:rsidRPr="00742251" w:rsidRDefault="009267F3" w:rsidP="00D62A36">
      <w:pPr>
        <w:numPr>
          <w:ilvl w:val="0"/>
          <w:numId w:val="2"/>
        </w:numPr>
        <w:tabs>
          <w:tab w:val="left" w:pos="-1560"/>
          <w:tab w:val="left" w:pos="567"/>
        </w:tabs>
        <w:rPr>
          <w:ins w:id="209" w:author="Martine Moench" w:date="2018-10-05T12:28:00Z"/>
          <w:sz w:val="20"/>
          <w:lang w:val="de-DE"/>
        </w:rPr>
      </w:pPr>
      <w:ins w:id="210" w:author="Martine Moench" w:date="2018-10-05T12:28:00Z">
        <w:r w:rsidRPr="00742251">
          <w:rPr>
            <w:sz w:val="20"/>
            <w:lang w:val="de-DE"/>
          </w:rPr>
          <w:t>entspricht</w:t>
        </w:r>
      </w:ins>
      <w:r w:rsidRPr="00742251">
        <w:rPr>
          <w:sz w:val="20"/>
          <w:lang w:val="de-DE"/>
        </w:rPr>
        <w:t xml:space="preserve"> den Bauvorschriften</w:t>
      </w:r>
      <w:ins w:id="211" w:author="Martine Moench" w:date="2018-10-05T12:28:00Z">
        <w:r w:rsidRPr="00742251">
          <w:rPr>
            <w:sz w:val="20"/>
            <w:lang w:val="de-DE"/>
          </w:rPr>
          <w:t xml:space="preserve"> in 9.3.x.12.4 b) oder 9.3.x.12.4 c), 9.3.x.51 und</w:t>
        </w:r>
      </w:ins>
    </w:p>
    <w:p w14:paraId="6B3335A9" w14:textId="77777777" w:rsidR="009267F3" w:rsidRPr="00742251" w:rsidRDefault="00877F83" w:rsidP="00D62A36">
      <w:pPr>
        <w:tabs>
          <w:tab w:val="left" w:pos="-1560"/>
          <w:tab w:val="left" w:pos="567"/>
          <w:tab w:val="left" w:pos="1134"/>
        </w:tabs>
        <w:ind w:left="851"/>
        <w:rPr>
          <w:ins w:id="212" w:author="Martine Moench" w:date="2018-10-05T12:28:00Z"/>
          <w:sz w:val="20"/>
        </w:rPr>
      </w:pPr>
      <w:ins w:id="213" w:author="Martine Moench" w:date="2018-10-05T12:28:00Z">
        <w:r w:rsidRPr="00742251">
          <w:rPr>
            <w:sz w:val="20"/>
            <w:lang w:val="de-DE"/>
          </w:rPr>
          <w:tab/>
        </w:r>
        <w:r w:rsidR="009267F3" w:rsidRPr="00742251">
          <w:rPr>
            <w:sz w:val="20"/>
          </w:rPr>
          <w:t>9.3.x.52</w:t>
        </w:r>
        <w:r w:rsidR="009267F3" w:rsidRPr="00742251">
          <w:rPr>
            <w:sz w:val="20"/>
          </w:rPr>
          <w:tab/>
        </w:r>
        <w:r w:rsidR="009267F3" w:rsidRPr="00742251">
          <w:rPr>
            <w:sz w:val="20"/>
          </w:rPr>
          <w:tab/>
        </w:r>
        <w:r w:rsidR="009267F3" w:rsidRPr="00742251">
          <w:rPr>
            <w:sz w:val="20"/>
          </w:rPr>
          <w:tab/>
        </w:r>
        <w:r w:rsidR="009267F3" w:rsidRPr="00742251">
          <w:rPr>
            <w:sz w:val="20"/>
          </w:rPr>
          <w:tab/>
        </w:r>
        <w:r w:rsidR="009267F3" w:rsidRPr="00742251">
          <w:rPr>
            <w:sz w:val="20"/>
          </w:rPr>
          <w:tab/>
        </w:r>
        <w:r w:rsidR="009267F3" w:rsidRPr="00742251">
          <w:rPr>
            <w:sz w:val="20"/>
          </w:rPr>
          <w:tab/>
          <w:t>Ja/</w:t>
        </w:r>
        <w:proofErr w:type="spellStart"/>
        <w:r w:rsidR="009267F3" w:rsidRPr="00742251">
          <w:rPr>
            <w:sz w:val="20"/>
          </w:rPr>
          <w:t>Nein</w:t>
        </w:r>
        <w:proofErr w:type="spellEnd"/>
        <w:r w:rsidR="009267F3" w:rsidRPr="00742251">
          <w:rPr>
            <w:sz w:val="20"/>
          </w:rPr>
          <w:t xml:space="preserve"> </w:t>
        </w:r>
        <w:r w:rsidR="009267F3" w:rsidRPr="00742251">
          <w:rPr>
            <w:sz w:val="20"/>
            <w:vertAlign w:val="superscript"/>
          </w:rPr>
          <w:t>1)3)</w:t>
        </w:r>
      </w:ins>
    </w:p>
    <w:p w14:paraId="269E8756" w14:textId="77777777" w:rsidR="009267F3" w:rsidRPr="00874488" w:rsidRDefault="009267F3" w:rsidP="00874488">
      <w:pPr>
        <w:numPr>
          <w:ilvl w:val="0"/>
          <w:numId w:val="2"/>
        </w:numPr>
        <w:tabs>
          <w:tab w:val="left" w:pos="-1560"/>
          <w:tab w:val="left" w:pos="567"/>
        </w:tabs>
        <w:rPr>
          <w:sz w:val="20"/>
          <w:lang w:val="de-DE"/>
        </w:rPr>
      </w:pPr>
      <w:r w:rsidRPr="00874488">
        <w:rPr>
          <w:sz w:val="20"/>
          <w:lang w:val="de-DE"/>
        </w:rPr>
        <w:t>Gasabfuhrleitung und Einrichtungen beheizt</w:t>
      </w:r>
      <w:r w:rsidRPr="00874488">
        <w:rPr>
          <w:sz w:val="20"/>
          <w:lang w:val="de-DE"/>
        </w:rPr>
        <w:tab/>
      </w:r>
      <w:r w:rsidRPr="00874488">
        <w:rPr>
          <w:sz w:val="20"/>
          <w:lang w:val="de-DE"/>
        </w:rPr>
        <w:tab/>
      </w:r>
      <w:r w:rsidRPr="00874488">
        <w:rPr>
          <w:strike/>
          <w:sz w:val="20"/>
          <w:lang w:val="de-DE"/>
        </w:rPr>
        <w:t>Ja</w:t>
      </w:r>
      <w:r w:rsidRPr="00874488">
        <w:rPr>
          <w:sz w:val="20"/>
          <w:lang w:val="de-DE"/>
        </w:rPr>
        <w:t xml:space="preserve">/Nein </w:t>
      </w:r>
      <w:r w:rsidRPr="00874488">
        <w:rPr>
          <w:sz w:val="20"/>
          <w:vertAlign w:val="superscript"/>
          <w:lang w:val="de-DE"/>
        </w:rPr>
        <w:t>1)2)</w:t>
      </w:r>
    </w:p>
    <w:p w14:paraId="2ABABA25" w14:textId="6BD22B07" w:rsidR="00055091" w:rsidRPr="00742251" w:rsidRDefault="00055091" w:rsidP="00D62A36">
      <w:pPr>
        <w:numPr>
          <w:ilvl w:val="0"/>
          <w:numId w:val="2"/>
        </w:numPr>
        <w:tabs>
          <w:tab w:val="left" w:pos="-1560"/>
          <w:tab w:val="left" w:pos="567"/>
        </w:tabs>
        <w:rPr>
          <w:sz w:val="20"/>
          <w:lang w:val="de-DE"/>
        </w:rPr>
      </w:pPr>
      <w:r w:rsidRPr="00874488">
        <w:rPr>
          <w:sz w:val="20"/>
          <w:lang w:val="de-DE"/>
        </w:rPr>
        <w:t>Entspricht den Bauvorschriften, die sich aus der(</w:t>
      </w:r>
      <w:del w:id="214" w:author="Martine Moench" w:date="2018-10-05T12:28:00Z">
        <w:r w:rsidRPr="00331320">
          <w:rPr>
            <w:sz w:val="20"/>
            <w:lang w:val="de-DE"/>
          </w:rPr>
          <w:delText>, die sich aus der(n</w:delText>
        </w:r>
      </w:del>
      <w:ins w:id="215" w:author="Martine Moench" w:date="2018-10-05T12:28:00Z">
        <w:r w:rsidR="00640774">
          <w:rPr>
            <w:sz w:val="20"/>
            <w:lang w:val="de-DE"/>
          </w:rPr>
          <w:t>de</w:t>
        </w:r>
        <w:r w:rsidRPr="00742251">
          <w:rPr>
            <w:sz w:val="20"/>
            <w:lang w:val="de-DE"/>
          </w:rPr>
          <w:t>n</w:t>
        </w:r>
      </w:ins>
      <w:r w:rsidRPr="00742251">
        <w:rPr>
          <w:sz w:val="20"/>
          <w:lang w:val="de-DE"/>
        </w:rPr>
        <w:t>) Bemerkung(en</w:t>
      </w:r>
      <w:del w:id="216" w:author="Martine Moench" w:date="2018-10-05T12:28:00Z">
        <w:r w:rsidRPr="00331320">
          <w:rPr>
            <w:sz w:val="20"/>
            <w:lang w:val="de-DE"/>
          </w:rPr>
          <w:delText>)</w:delText>
        </w:r>
      </w:del>
      <w:ins w:id="217" w:author="Martine Moench" w:date="2018-10-05T12:28:00Z">
        <w:r w:rsidRPr="00742251">
          <w:rPr>
            <w:sz w:val="20"/>
            <w:lang w:val="de-DE"/>
          </w:rPr>
          <w:t>)</w:t>
        </w:r>
        <w:r w:rsidR="00640774">
          <w:rPr>
            <w:sz w:val="20"/>
            <w:lang w:val="de-DE"/>
          </w:rPr>
          <w:t>………..</w:t>
        </w:r>
      </w:ins>
      <w:r w:rsidRPr="00742251">
        <w:rPr>
          <w:sz w:val="20"/>
          <w:lang w:val="de-DE"/>
        </w:rPr>
        <w:t xml:space="preserve"> in </w:t>
      </w:r>
      <w:del w:id="218" w:author="Martine Moench" w:date="2018-10-05T12:28:00Z">
        <w:r w:rsidRPr="00331320">
          <w:rPr>
            <w:sz w:val="20"/>
            <w:lang w:val="de-DE"/>
          </w:rPr>
          <w:delText xml:space="preserve">Kapitel </w:delText>
        </w:r>
      </w:del>
      <w:ins w:id="219" w:author="Martine Moench" w:date="2018-10-05T12:28:00Z">
        <w:r w:rsidR="00640774">
          <w:rPr>
            <w:sz w:val="20"/>
            <w:lang w:val="de-DE"/>
          </w:rPr>
          <w:t>Unterabschnitt</w:t>
        </w:r>
        <w:r w:rsidRPr="00742251">
          <w:rPr>
            <w:sz w:val="20"/>
            <w:lang w:val="de-DE"/>
          </w:rPr>
          <w:t xml:space="preserve"> 3.2</w:t>
        </w:r>
        <w:r w:rsidR="00640774">
          <w:rPr>
            <w:sz w:val="20"/>
            <w:lang w:val="de-DE"/>
          </w:rPr>
          <w:t>.</w:t>
        </w:r>
      </w:ins>
      <w:r w:rsidR="00640774">
        <w:rPr>
          <w:sz w:val="20"/>
          <w:lang w:val="de-DE"/>
        </w:rPr>
        <w:t>3.2</w:t>
      </w:r>
      <w:r w:rsidRPr="00742251">
        <w:rPr>
          <w:sz w:val="20"/>
          <w:lang w:val="de-DE"/>
        </w:rPr>
        <w:t xml:space="preserve"> Tabelle C Spalte</w:t>
      </w:r>
      <w:r w:rsidR="00691C75" w:rsidRPr="00742251">
        <w:rPr>
          <w:sz w:val="20"/>
          <w:lang w:val="de-DE"/>
        </w:rPr>
        <w:t> </w:t>
      </w:r>
      <w:ins w:id="220" w:author="Martine Moench" w:date="2018-10-05T12:28:00Z">
        <w:r w:rsidR="00640774">
          <w:rPr>
            <w:sz w:val="20"/>
            <w:lang w:val="de-DE"/>
          </w:rPr>
          <w:t>(</w:t>
        </w:r>
      </w:ins>
      <w:r w:rsidRPr="00742251">
        <w:rPr>
          <w:sz w:val="20"/>
          <w:lang w:val="de-DE"/>
        </w:rPr>
        <w:t>20</w:t>
      </w:r>
      <w:ins w:id="221" w:author="Martine Moench" w:date="2018-10-05T12:28:00Z">
        <w:r w:rsidR="00640774">
          <w:rPr>
            <w:sz w:val="20"/>
            <w:lang w:val="de-DE"/>
          </w:rPr>
          <w:t>)</w:t>
        </w:r>
      </w:ins>
      <w:r w:rsidRPr="00742251">
        <w:rPr>
          <w:sz w:val="20"/>
          <w:lang w:val="de-DE"/>
        </w:rPr>
        <w:t xml:space="preserve"> ergeben.</w:t>
      </w:r>
      <w:r w:rsidR="00AC0F18" w:rsidRPr="00742251">
        <w:rPr>
          <w:rStyle w:val="FootnoteReference"/>
          <w:sz w:val="20"/>
          <w:lang w:val="de-DE"/>
        </w:rPr>
        <w:footnoteReference w:customMarkFollows="1" w:id="6"/>
        <w:t>1)</w:t>
      </w:r>
      <w:r w:rsidR="00AC0F18" w:rsidRPr="00742251">
        <w:rPr>
          <w:rStyle w:val="FootnoteReference"/>
          <w:sz w:val="20"/>
          <w:lang w:val="de-DE"/>
        </w:rPr>
        <w:footnoteReference w:customMarkFollows="1" w:id="7"/>
        <w:t>2)</w:t>
      </w:r>
    </w:p>
    <w:p w14:paraId="5883F75B" w14:textId="77777777" w:rsidR="00055091" w:rsidRPr="00742251" w:rsidRDefault="00055091" w:rsidP="00D62A36">
      <w:pPr>
        <w:numPr>
          <w:ilvl w:val="12"/>
          <w:numId w:val="0"/>
        </w:numPr>
        <w:tabs>
          <w:tab w:val="left" w:pos="-1560"/>
          <w:tab w:val="left" w:pos="567"/>
        </w:tabs>
        <w:ind w:left="851"/>
        <w:rPr>
          <w:sz w:val="20"/>
          <w:lang w:val="de-DE"/>
        </w:rPr>
      </w:pPr>
    </w:p>
    <w:p w14:paraId="6B94D245" w14:textId="77777777" w:rsidR="007E71C4" w:rsidRDefault="007E71C4">
      <w:pPr>
        <w:overflowPunct/>
        <w:autoSpaceDE/>
        <w:autoSpaceDN/>
        <w:adjustRightInd/>
        <w:textAlignment w:val="auto"/>
        <w:rPr>
          <w:sz w:val="20"/>
          <w:lang w:val="de-DE"/>
        </w:rPr>
      </w:pPr>
      <w:r>
        <w:rPr>
          <w:sz w:val="20"/>
          <w:lang w:val="de-DE"/>
        </w:rPr>
        <w:br w:type="page"/>
      </w:r>
    </w:p>
    <w:p w14:paraId="59B536B3" w14:textId="2DF35872" w:rsidR="00055091" w:rsidRPr="00742251" w:rsidRDefault="00055091" w:rsidP="00874488">
      <w:pPr>
        <w:numPr>
          <w:ilvl w:val="12"/>
          <w:numId w:val="0"/>
        </w:numPr>
        <w:tabs>
          <w:tab w:val="left" w:pos="-1560"/>
          <w:tab w:val="left" w:pos="567"/>
        </w:tabs>
        <w:ind w:left="284" w:hanging="284"/>
        <w:rPr>
          <w:sz w:val="20"/>
          <w:lang w:val="de-DE"/>
        </w:rPr>
      </w:pPr>
      <w:r w:rsidRPr="00742251">
        <w:rPr>
          <w:sz w:val="20"/>
          <w:lang w:val="de-DE"/>
        </w:rPr>
        <w:t>9.</w:t>
      </w:r>
      <w:r w:rsidRPr="00742251">
        <w:rPr>
          <w:sz w:val="20"/>
          <w:lang w:val="de-DE"/>
        </w:rPr>
        <w:tab/>
        <w:t xml:space="preserve">Elektrische Einrichtungen </w:t>
      </w:r>
      <w:ins w:id="224" w:author="Martine Moench" w:date="2018-10-05T12:28:00Z">
        <w:r w:rsidR="00A9510C" w:rsidRPr="00742251">
          <w:rPr>
            <w:sz w:val="20"/>
            <w:lang w:val="de-DE"/>
          </w:rPr>
          <w:t xml:space="preserve">und nicht –elektrische Anlage und Geräte zum Einsatz in </w:t>
        </w:r>
        <w:r w:rsidR="00A9510C" w:rsidRPr="0013548F">
          <w:rPr>
            <w:sz w:val="20"/>
            <w:lang w:val="de-DE"/>
          </w:rPr>
          <w:t>explosionsgefährdeten Bereichen</w:t>
        </w:r>
      </w:ins>
      <w:r w:rsidRPr="00742251">
        <w:rPr>
          <w:sz w:val="20"/>
          <w:lang w:val="de-DE"/>
        </w:rPr>
        <w:t>:</w:t>
      </w:r>
    </w:p>
    <w:p w14:paraId="1800464C" w14:textId="77777777" w:rsidR="00055091" w:rsidRPr="00742251" w:rsidRDefault="00055091" w:rsidP="00874488">
      <w:pPr>
        <w:numPr>
          <w:ilvl w:val="0"/>
          <w:numId w:val="2"/>
        </w:numPr>
        <w:tabs>
          <w:tab w:val="left" w:pos="-1560"/>
          <w:tab w:val="left" w:pos="567"/>
        </w:tabs>
        <w:ind w:left="567" w:firstLine="0"/>
        <w:rPr>
          <w:moveTo w:id="225" w:author="Martine Moench" w:date="2018-10-05T12:28:00Z"/>
          <w:sz w:val="20"/>
          <w:lang w:val="de-DE"/>
        </w:rPr>
      </w:pPr>
      <w:moveToRangeStart w:id="226" w:author="Martine Moench" w:date="2018-10-05T12:28:00Z" w:name="move526505862"/>
      <w:moveTo w:id="227" w:author="Martine Moench" w:date="2018-10-05T12:28:00Z">
        <w:r w:rsidRPr="00742251">
          <w:rPr>
            <w:sz w:val="20"/>
            <w:lang w:val="de-DE"/>
          </w:rPr>
          <w:t xml:space="preserve">Temperaturklasse </w:t>
        </w:r>
        <w:r w:rsidRPr="00742251">
          <w:rPr>
            <w:sz w:val="20"/>
            <w:lang w:val="de-DE"/>
          </w:rPr>
          <w:tab/>
          <w:t>: T4</w:t>
        </w:r>
      </w:moveTo>
    </w:p>
    <w:p w14:paraId="5D95A035" w14:textId="77777777" w:rsidR="00055091" w:rsidRPr="00742251" w:rsidRDefault="00055091" w:rsidP="00874488">
      <w:pPr>
        <w:numPr>
          <w:ilvl w:val="0"/>
          <w:numId w:val="2"/>
        </w:numPr>
        <w:tabs>
          <w:tab w:val="left" w:pos="-1560"/>
          <w:tab w:val="left" w:pos="567"/>
        </w:tabs>
        <w:ind w:left="567" w:firstLine="0"/>
        <w:rPr>
          <w:moveTo w:id="228" w:author="Martine Moench" w:date="2018-10-05T12:28:00Z"/>
          <w:sz w:val="20"/>
          <w:lang w:val="de-DE"/>
        </w:rPr>
      </w:pPr>
      <w:moveTo w:id="229" w:author="Martine Moench" w:date="2018-10-05T12:28:00Z">
        <w:r w:rsidRPr="00742251">
          <w:rPr>
            <w:sz w:val="20"/>
            <w:lang w:val="de-DE"/>
          </w:rPr>
          <w:t>Explosionsgruppe</w:t>
        </w:r>
        <w:r w:rsidRPr="00742251">
          <w:rPr>
            <w:sz w:val="20"/>
            <w:lang w:val="de-DE"/>
          </w:rPr>
          <w:tab/>
          <w:t>: IIB</w:t>
        </w:r>
      </w:moveTo>
    </w:p>
    <w:p w14:paraId="78C99231" w14:textId="47539E7F" w:rsidR="00055091" w:rsidRPr="00331320" w:rsidRDefault="00055091" w:rsidP="00874488">
      <w:pPr>
        <w:numPr>
          <w:ilvl w:val="0"/>
          <w:numId w:val="2"/>
        </w:numPr>
        <w:tabs>
          <w:tab w:val="left" w:pos="-1560"/>
          <w:tab w:val="left" w:pos="2977"/>
        </w:tabs>
        <w:rPr>
          <w:moveFrom w:id="230" w:author="Martine Moench" w:date="2018-10-05T12:28:00Z"/>
          <w:sz w:val="20"/>
          <w:lang w:val="de-DE"/>
        </w:rPr>
      </w:pPr>
      <w:moveFromRangeStart w:id="231" w:author="Martine Moench" w:date="2018-10-05T12:28:00Z" w:name="move526505863"/>
      <w:moveToRangeEnd w:id="226"/>
      <w:moveFrom w:id="232" w:author="Martine Moench" w:date="2018-10-05T12:28:00Z">
        <w:r w:rsidRPr="00331320">
          <w:rPr>
            <w:sz w:val="20"/>
            <w:lang w:val="de-DE"/>
          </w:rPr>
          <w:t xml:space="preserve">Temperaturklasse </w:t>
        </w:r>
        <w:r w:rsidRPr="00331320">
          <w:rPr>
            <w:sz w:val="20"/>
            <w:lang w:val="de-DE"/>
          </w:rPr>
          <w:tab/>
          <w:t>: T4</w:t>
        </w:r>
      </w:moveFrom>
    </w:p>
    <w:p w14:paraId="67FA5C28" w14:textId="77777777" w:rsidR="00055091" w:rsidRPr="00331320" w:rsidRDefault="00055091" w:rsidP="00874488">
      <w:pPr>
        <w:numPr>
          <w:ilvl w:val="0"/>
          <w:numId w:val="2"/>
        </w:numPr>
        <w:tabs>
          <w:tab w:val="left" w:pos="-1560"/>
          <w:tab w:val="left" w:pos="2977"/>
        </w:tabs>
        <w:rPr>
          <w:moveFrom w:id="233" w:author="Martine Moench" w:date="2018-10-05T12:28:00Z"/>
          <w:sz w:val="20"/>
          <w:lang w:val="de-DE"/>
        </w:rPr>
      </w:pPr>
      <w:moveFrom w:id="234" w:author="Martine Moench" w:date="2018-10-05T12:28:00Z">
        <w:r w:rsidRPr="00331320">
          <w:rPr>
            <w:sz w:val="20"/>
            <w:lang w:val="de-DE"/>
          </w:rPr>
          <w:t>Explosionsgruppe</w:t>
        </w:r>
        <w:r w:rsidRPr="00331320">
          <w:rPr>
            <w:sz w:val="20"/>
            <w:lang w:val="de-DE"/>
          </w:rPr>
          <w:tab/>
          <w:t>: IIB</w:t>
        </w:r>
      </w:moveFrom>
    </w:p>
    <w:p w14:paraId="0AAE5C33" w14:textId="77777777" w:rsidR="00055091" w:rsidRPr="00331320" w:rsidRDefault="00055091" w:rsidP="00874488">
      <w:pPr>
        <w:numPr>
          <w:ilvl w:val="12"/>
          <w:numId w:val="0"/>
        </w:numPr>
        <w:tabs>
          <w:tab w:val="left" w:pos="-1560"/>
          <w:tab w:val="left" w:pos="284"/>
          <w:tab w:val="left" w:pos="2977"/>
        </w:tabs>
        <w:ind w:left="567" w:hanging="567"/>
        <w:rPr>
          <w:moveFrom w:id="235" w:author="Martine Moench" w:date="2018-10-05T12:28:00Z"/>
          <w:sz w:val="20"/>
          <w:lang w:val="de-DE"/>
        </w:rPr>
      </w:pPr>
    </w:p>
    <w:moveFromRangeEnd w:id="231"/>
    <w:p w14:paraId="5C770591" w14:textId="77777777" w:rsidR="00A9510C" w:rsidRPr="00742251" w:rsidRDefault="00A9510C" w:rsidP="00D62A36">
      <w:pPr>
        <w:numPr>
          <w:ilvl w:val="12"/>
          <w:numId w:val="0"/>
        </w:numPr>
        <w:tabs>
          <w:tab w:val="left" w:pos="-1560"/>
          <w:tab w:val="left" w:pos="567"/>
        </w:tabs>
        <w:rPr>
          <w:ins w:id="236" w:author="Martine Moench" w:date="2018-10-05T12:28:00Z"/>
          <w:sz w:val="20"/>
          <w:lang w:val="de-DE"/>
        </w:rPr>
      </w:pPr>
      <w:r w:rsidRPr="00742251">
        <w:rPr>
          <w:sz w:val="20"/>
          <w:lang w:val="de-DE"/>
        </w:rPr>
        <w:t>10.</w:t>
      </w:r>
      <w:r w:rsidRPr="00742251">
        <w:rPr>
          <w:sz w:val="20"/>
          <w:lang w:val="de-DE"/>
        </w:rPr>
        <w:tab/>
      </w:r>
      <w:ins w:id="237" w:author="Martine Moench" w:date="2018-10-05T12:28:00Z">
        <w:r w:rsidRPr="00742251">
          <w:rPr>
            <w:sz w:val="20"/>
            <w:lang w:val="de-DE"/>
          </w:rPr>
          <w:t>Autonome Schutzsysteme:</w:t>
        </w:r>
      </w:ins>
    </w:p>
    <w:p w14:paraId="5D1D6E6E" w14:textId="77777777" w:rsidR="00A9510C" w:rsidRPr="00742251" w:rsidRDefault="00A9510C" w:rsidP="00D62A36">
      <w:pPr>
        <w:numPr>
          <w:ilvl w:val="0"/>
          <w:numId w:val="2"/>
        </w:numPr>
        <w:tabs>
          <w:tab w:val="left" w:pos="-1560"/>
          <w:tab w:val="left" w:pos="567"/>
        </w:tabs>
        <w:rPr>
          <w:ins w:id="238" w:author="Martine Moench" w:date="2018-10-05T12:28:00Z"/>
          <w:sz w:val="20"/>
          <w:lang w:val="de-DE"/>
        </w:rPr>
      </w:pPr>
      <w:ins w:id="239" w:author="Martine Moench" w:date="2018-10-05T12:28:00Z">
        <w:r w:rsidRPr="00742251">
          <w:rPr>
            <w:sz w:val="20"/>
            <w:lang w:val="de-DE"/>
          </w:rPr>
          <w:t>Explosionsgruppe / Untergruppe der Explosionsgruppe  II B:</w:t>
        </w:r>
        <w:r w:rsidRPr="00742251">
          <w:rPr>
            <w:sz w:val="20"/>
            <w:lang w:val="de-DE"/>
          </w:rPr>
          <w:tab/>
          <w:t>.......................</w:t>
        </w:r>
      </w:ins>
    </w:p>
    <w:p w14:paraId="4D225B3C" w14:textId="77777777" w:rsidR="00A9510C" w:rsidRPr="00742251" w:rsidRDefault="00A9510C" w:rsidP="00D62A36">
      <w:pPr>
        <w:numPr>
          <w:ilvl w:val="12"/>
          <w:numId w:val="0"/>
        </w:numPr>
        <w:tabs>
          <w:tab w:val="left" w:pos="-1560"/>
          <w:tab w:val="left" w:pos="567"/>
        </w:tabs>
        <w:rPr>
          <w:ins w:id="240" w:author="Martine Moench" w:date="2018-10-05T12:28:00Z"/>
          <w:sz w:val="20"/>
          <w:lang w:val="de-DE"/>
        </w:rPr>
      </w:pPr>
    </w:p>
    <w:p w14:paraId="3A12EE81" w14:textId="06103A1A" w:rsidR="00055091" w:rsidRPr="00742251" w:rsidRDefault="00055091" w:rsidP="00874488">
      <w:pPr>
        <w:numPr>
          <w:ilvl w:val="12"/>
          <w:numId w:val="0"/>
        </w:numPr>
        <w:tabs>
          <w:tab w:val="left" w:pos="-1560"/>
          <w:tab w:val="left" w:pos="426"/>
          <w:tab w:val="left" w:pos="567"/>
        </w:tabs>
        <w:rPr>
          <w:sz w:val="20"/>
          <w:lang w:val="de-DE"/>
        </w:rPr>
      </w:pPr>
      <w:ins w:id="241" w:author="Martine Moench" w:date="2018-10-05T12:28:00Z">
        <w:r w:rsidRPr="00742251">
          <w:rPr>
            <w:sz w:val="20"/>
            <w:lang w:val="de-DE"/>
          </w:rPr>
          <w:t>1</w:t>
        </w:r>
        <w:r w:rsidR="00A9510C" w:rsidRPr="00742251">
          <w:rPr>
            <w:sz w:val="20"/>
            <w:lang w:val="de-DE"/>
          </w:rPr>
          <w:t>1</w:t>
        </w:r>
        <w:r w:rsidRPr="00742251">
          <w:rPr>
            <w:sz w:val="20"/>
            <w:lang w:val="de-DE"/>
          </w:rPr>
          <w:t>.</w:t>
        </w:r>
        <w:r w:rsidRPr="00742251">
          <w:rPr>
            <w:sz w:val="20"/>
            <w:lang w:val="de-DE"/>
          </w:rPr>
          <w:tab/>
        </w:r>
      </w:ins>
      <w:r w:rsidRPr="00742251">
        <w:rPr>
          <w:sz w:val="20"/>
          <w:lang w:val="de-DE"/>
        </w:rPr>
        <w:t>Lade</w:t>
      </w:r>
      <w:r w:rsidR="00925A2C" w:rsidRPr="00742251">
        <w:rPr>
          <w:sz w:val="20"/>
          <w:lang w:val="de-DE"/>
        </w:rPr>
        <w:t>-/Lösch</w:t>
      </w:r>
      <w:r w:rsidRPr="00742251">
        <w:rPr>
          <w:sz w:val="20"/>
          <w:lang w:val="de-DE"/>
        </w:rPr>
        <w:t xml:space="preserve">rate </w:t>
      </w:r>
      <w:r w:rsidR="00BC387F" w:rsidRPr="00742251">
        <w:rPr>
          <w:sz w:val="20"/>
          <w:lang w:val="de-DE"/>
        </w:rPr>
        <w:tab/>
      </w:r>
      <w:r w:rsidR="00BC387F" w:rsidRPr="00742251">
        <w:rPr>
          <w:sz w:val="20"/>
          <w:lang w:val="de-DE"/>
        </w:rPr>
        <w:tab/>
      </w:r>
      <w:r w:rsidRPr="00742251">
        <w:rPr>
          <w:sz w:val="20"/>
          <w:lang w:val="de-DE"/>
        </w:rPr>
        <w:t>: 800 m</w:t>
      </w:r>
      <w:r w:rsidRPr="00742251">
        <w:rPr>
          <w:sz w:val="20"/>
          <w:vertAlign w:val="superscript"/>
          <w:lang w:val="de-DE"/>
        </w:rPr>
        <w:t xml:space="preserve">3 </w:t>
      </w:r>
      <w:r w:rsidRPr="00742251">
        <w:rPr>
          <w:sz w:val="20"/>
          <w:lang w:val="de-DE"/>
        </w:rPr>
        <w:t>/ h</w:t>
      </w:r>
    </w:p>
    <w:p w14:paraId="03549F50" w14:textId="77777777" w:rsidR="00055091" w:rsidRPr="00331320" w:rsidRDefault="00055091" w:rsidP="00874488">
      <w:pPr>
        <w:numPr>
          <w:ilvl w:val="12"/>
          <w:numId w:val="0"/>
        </w:numPr>
        <w:tabs>
          <w:tab w:val="left" w:pos="-1560"/>
          <w:tab w:val="left" w:pos="426"/>
        </w:tabs>
        <w:rPr>
          <w:sz w:val="20"/>
          <w:lang w:val="de-DE"/>
        </w:rPr>
      </w:pPr>
    </w:p>
    <w:p w14:paraId="6070685F" w14:textId="5E13D90E" w:rsidR="00055091" w:rsidRPr="00331320" w:rsidRDefault="00055091" w:rsidP="00874488">
      <w:pPr>
        <w:numPr>
          <w:ilvl w:val="12"/>
          <w:numId w:val="0"/>
        </w:numPr>
        <w:tabs>
          <w:tab w:val="left" w:pos="-1560"/>
          <w:tab w:val="left" w:pos="426"/>
        </w:tabs>
        <w:rPr>
          <w:sz w:val="20"/>
          <w:lang w:val="de-DE"/>
        </w:rPr>
      </w:pPr>
      <w:del w:id="242" w:author="Martine Moench" w:date="2018-10-05T12:28:00Z">
        <w:r w:rsidRPr="00331320">
          <w:rPr>
            <w:sz w:val="20"/>
            <w:lang w:val="de-DE"/>
          </w:rPr>
          <w:delText>11</w:delText>
        </w:r>
      </w:del>
      <w:ins w:id="243" w:author="Martine Moench" w:date="2018-10-05T12:28:00Z">
        <w:r w:rsidRPr="00331320">
          <w:rPr>
            <w:sz w:val="20"/>
            <w:lang w:val="de-DE"/>
          </w:rPr>
          <w:t>1</w:t>
        </w:r>
        <w:r w:rsidR="00A9510C">
          <w:rPr>
            <w:sz w:val="20"/>
            <w:lang w:val="de-DE"/>
          </w:rPr>
          <w:t>2</w:t>
        </w:r>
      </w:ins>
      <w:r w:rsidRPr="00331320">
        <w:rPr>
          <w:sz w:val="20"/>
          <w:lang w:val="de-DE"/>
        </w:rPr>
        <w:t>.</w:t>
      </w:r>
      <w:r w:rsidRPr="00331320">
        <w:rPr>
          <w:sz w:val="20"/>
          <w:lang w:val="de-DE"/>
        </w:rPr>
        <w:tab/>
        <w:t xml:space="preserve">Zugelassene </w:t>
      </w:r>
      <w:r w:rsidR="00466E17" w:rsidRPr="00331320">
        <w:rPr>
          <w:sz w:val="20"/>
          <w:lang w:val="de-DE"/>
        </w:rPr>
        <w:t xml:space="preserve">relative </w:t>
      </w:r>
      <w:r w:rsidRPr="00331320">
        <w:rPr>
          <w:sz w:val="20"/>
          <w:lang w:val="de-DE"/>
        </w:rPr>
        <w:t xml:space="preserve">Dichte </w:t>
      </w:r>
      <w:r w:rsidR="00BC387F">
        <w:rPr>
          <w:sz w:val="20"/>
          <w:lang w:val="de-DE"/>
        </w:rPr>
        <w:tab/>
      </w:r>
      <w:r w:rsidRPr="00331320">
        <w:rPr>
          <w:sz w:val="20"/>
          <w:lang w:val="de-DE"/>
        </w:rPr>
        <w:t>: 1,50</w:t>
      </w:r>
    </w:p>
    <w:p w14:paraId="5360FA13" w14:textId="77777777" w:rsidR="00055091" w:rsidRPr="00331320" w:rsidRDefault="00055091" w:rsidP="00874488">
      <w:pPr>
        <w:numPr>
          <w:ilvl w:val="12"/>
          <w:numId w:val="0"/>
        </w:numPr>
        <w:tabs>
          <w:tab w:val="left" w:pos="-1560"/>
          <w:tab w:val="left" w:pos="426"/>
        </w:tabs>
        <w:rPr>
          <w:sz w:val="20"/>
          <w:lang w:val="de-DE"/>
        </w:rPr>
      </w:pPr>
    </w:p>
    <w:p w14:paraId="3A7AE7B2" w14:textId="77777777" w:rsidR="00055091" w:rsidRPr="00331320" w:rsidRDefault="00055091" w:rsidP="00BC387F">
      <w:pPr>
        <w:numPr>
          <w:ilvl w:val="12"/>
          <w:numId w:val="0"/>
        </w:numPr>
        <w:tabs>
          <w:tab w:val="left" w:pos="-1560"/>
          <w:tab w:val="left" w:pos="284"/>
        </w:tabs>
        <w:ind w:left="2835" w:hanging="2835"/>
        <w:rPr>
          <w:del w:id="244" w:author="Martine Moench" w:date="2018-10-05T12:28:00Z"/>
          <w:sz w:val="20"/>
          <w:lang w:val="de-DE"/>
        </w:rPr>
      </w:pPr>
      <w:del w:id="245" w:author="Martine Moench" w:date="2018-10-05T12:28:00Z">
        <w:r w:rsidRPr="00331320">
          <w:rPr>
            <w:sz w:val="20"/>
            <w:lang w:val="de-DE"/>
          </w:rPr>
          <w:delText>12.</w:delText>
        </w:r>
        <w:r w:rsidRPr="00331320">
          <w:rPr>
            <w:sz w:val="20"/>
            <w:lang w:val="de-DE"/>
          </w:rPr>
          <w:tab/>
          <w:delText>Zusätzliche Bemerkungen</w:delText>
        </w:r>
        <w:r w:rsidRPr="00BC387F">
          <w:rPr>
            <w:sz w:val="20"/>
            <w:lang w:val="de-DE"/>
          </w:rPr>
          <w:delText>1)</w:delText>
        </w:r>
        <w:r w:rsidR="00BC387F">
          <w:rPr>
            <w:sz w:val="20"/>
            <w:lang w:val="de-DE"/>
          </w:rPr>
          <w:tab/>
        </w:r>
        <w:r w:rsidRPr="00331320">
          <w:rPr>
            <w:sz w:val="20"/>
            <w:lang w:val="de-DE"/>
          </w:rPr>
          <w:delText>:</w:delText>
        </w:r>
        <w:r w:rsidR="00BC387F">
          <w:rPr>
            <w:sz w:val="20"/>
            <w:lang w:val="de-DE"/>
          </w:rPr>
          <w:delText xml:space="preserve"> </w:delText>
        </w:r>
        <w:r w:rsidRPr="00331320">
          <w:rPr>
            <w:sz w:val="20"/>
            <w:lang w:val="de-DE"/>
          </w:rPr>
          <w:delText>Die Anschlussmöglichkeit der Probeentnahmeeinrichtung ist geeignet für DOPAK, DPM-1000</w:delText>
        </w:r>
      </w:del>
    </w:p>
    <w:p w14:paraId="4A669B85" w14:textId="77777777" w:rsidR="00055091" w:rsidRDefault="00055091" w:rsidP="004955FB">
      <w:pPr>
        <w:numPr>
          <w:ilvl w:val="12"/>
          <w:numId w:val="0"/>
        </w:numPr>
        <w:tabs>
          <w:tab w:val="left" w:pos="-1560"/>
          <w:tab w:val="left" w:pos="426"/>
        </w:tabs>
        <w:ind w:left="2835" w:hanging="2835"/>
        <w:rPr>
          <w:ins w:id="246" w:author="Martine Moench" w:date="2018-10-05T12:28:00Z"/>
          <w:sz w:val="20"/>
          <w:lang w:val="de-DE"/>
        </w:rPr>
      </w:pPr>
      <w:ins w:id="247" w:author="Martine Moench" w:date="2018-10-05T12:28:00Z">
        <w:r w:rsidRPr="00331320">
          <w:rPr>
            <w:sz w:val="20"/>
            <w:lang w:val="de-DE"/>
          </w:rPr>
          <w:t>1</w:t>
        </w:r>
        <w:r w:rsidR="00A9510C">
          <w:rPr>
            <w:sz w:val="20"/>
            <w:lang w:val="de-DE"/>
          </w:rPr>
          <w:t>3</w:t>
        </w:r>
        <w:r w:rsidRPr="00331320">
          <w:rPr>
            <w:sz w:val="20"/>
            <w:lang w:val="de-DE"/>
          </w:rPr>
          <w:t>.</w:t>
        </w:r>
        <w:r w:rsidR="004955FB">
          <w:rPr>
            <w:sz w:val="20"/>
            <w:lang w:val="de-DE"/>
          </w:rPr>
          <w:tab/>
        </w:r>
        <w:r w:rsidRPr="00331320">
          <w:rPr>
            <w:sz w:val="20"/>
            <w:lang w:val="de-DE"/>
          </w:rPr>
          <w:t>Zusätzliche Bemerkungen</w:t>
        </w:r>
        <w:r w:rsidR="00D37801">
          <w:rPr>
            <w:sz w:val="20"/>
            <w:lang w:val="de-DE"/>
          </w:rPr>
          <w:t>:</w:t>
        </w:r>
        <w:r w:rsidR="004955FB">
          <w:rPr>
            <w:sz w:val="20"/>
            <w:lang w:val="de-DE"/>
          </w:rPr>
          <w:t xml:space="preserve"> </w:t>
        </w:r>
      </w:ins>
    </w:p>
    <w:p w14:paraId="5D691761" w14:textId="5196BBF0" w:rsidR="00D37801" w:rsidRPr="00D37801" w:rsidRDefault="00D37801" w:rsidP="00D37801">
      <w:pPr>
        <w:numPr>
          <w:ilvl w:val="12"/>
          <w:numId w:val="0"/>
        </w:numPr>
        <w:tabs>
          <w:tab w:val="left" w:pos="-1560"/>
          <w:tab w:val="left" w:pos="426"/>
        </w:tabs>
        <w:ind w:left="2835" w:hanging="2409"/>
        <w:rPr>
          <w:ins w:id="248" w:author="Martine Moench" w:date="2018-10-05T12:28:00Z"/>
          <w:sz w:val="20"/>
          <w:vertAlign w:val="superscript"/>
          <w:lang w:val="de-DE"/>
        </w:rPr>
      </w:pPr>
      <w:ins w:id="249" w:author="Martine Moench" w:date="2018-10-05T12:28:00Z">
        <w:r w:rsidRPr="00D37801">
          <w:rPr>
            <w:sz w:val="20"/>
            <w:lang w:val="de-DE"/>
          </w:rPr>
          <w:t>Schiff entspricht den Bauvorschriften 9.3.x.12, 9.3.x.51, 9.3.x.52</w:t>
        </w:r>
        <w:r w:rsidRPr="00D37801">
          <w:rPr>
            <w:sz w:val="20"/>
            <w:lang w:val="de-DE"/>
          </w:rPr>
          <w:tab/>
        </w:r>
      </w:ins>
      <w:r w:rsidR="00793D69">
        <w:rPr>
          <w:sz w:val="20"/>
          <w:lang w:val="de-DE"/>
        </w:rPr>
        <w:tab/>
      </w:r>
      <w:ins w:id="250" w:author="Martine Moench" w:date="2018-10-05T12:28:00Z">
        <w:r w:rsidRPr="00D37801">
          <w:rPr>
            <w:sz w:val="20"/>
            <w:lang w:val="de-DE"/>
          </w:rPr>
          <w:t xml:space="preserve">Ja/Nein </w:t>
        </w:r>
        <w:r w:rsidRPr="00D37801">
          <w:rPr>
            <w:sz w:val="20"/>
            <w:vertAlign w:val="superscript"/>
            <w:lang w:val="de-DE"/>
          </w:rPr>
          <w:t>1)3)</w:t>
        </w:r>
      </w:ins>
    </w:p>
    <w:p w14:paraId="23B2CAD1" w14:textId="77777777" w:rsidR="00D37801" w:rsidRPr="00D37801" w:rsidRDefault="00D37801" w:rsidP="00D37801">
      <w:pPr>
        <w:numPr>
          <w:ilvl w:val="12"/>
          <w:numId w:val="0"/>
        </w:numPr>
        <w:tabs>
          <w:tab w:val="left" w:pos="-1560"/>
          <w:tab w:val="left" w:pos="426"/>
        </w:tabs>
        <w:ind w:left="2835" w:hanging="2409"/>
        <w:rPr>
          <w:ins w:id="251" w:author="Martine Moench" w:date="2018-10-05T12:28:00Z"/>
          <w:sz w:val="20"/>
          <w:lang w:val="de-DE"/>
        </w:rPr>
      </w:pPr>
      <w:ins w:id="252" w:author="Martine Moench" w:date="2018-10-05T12:28:00Z">
        <w:r w:rsidRPr="00D37801">
          <w:rPr>
            <w:sz w:val="20"/>
            <w:lang w:val="de-DE"/>
          </w:rPr>
          <w:t>……………………………………………………………………………………………………</w:t>
        </w:r>
      </w:ins>
    </w:p>
    <w:p w14:paraId="1D1B80F4" w14:textId="77777777" w:rsidR="00D37801" w:rsidRPr="00D37801" w:rsidRDefault="00D37801" w:rsidP="00D37801">
      <w:pPr>
        <w:numPr>
          <w:ilvl w:val="12"/>
          <w:numId w:val="0"/>
        </w:numPr>
        <w:tabs>
          <w:tab w:val="left" w:pos="-1560"/>
          <w:tab w:val="left" w:pos="426"/>
        </w:tabs>
        <w:ind w:left="2835" w:hanging="2409"/>
        <w:rPr>
          <w:ins w:id="253" w:author="Martine Moench" w:date="2018-10-05T12:28:00Z"/>
          <w:sz w:val="20"/>
          <w:lang w:val="de-DE"/>
        </w:rPr>
      </w:pPr>
      <w:ins w:id="254" w:author="Martine Moench" w:date="2018-10-05T12:28:00Z">
        <w:r w:rsidRPr="00D37801">
          <w:rPr>
            <w:sz w:val="20"/>
            <w:lang w:val="de-DE"/>
          </w:rPr>
          <w:t>……………………………………………………………………………………………………</w:t>
        </w:r>
      </w:ins>
    </w:p>
    <w:p w14:paraId="432EDFFD" w14:textId="77777777" w:rsidR="00D37801" w:rsidRPr="00D37801" w:rsidRDefault="00D37801" w:rsidP="00D37801">
      <w:pPr>
        <w:numPr>
          <w:ilvl w:val="12"/>
          <w:numId w:val="0"/>
        </w:numPr>
        <w:tabs>
          <w:tab w:val="left" w:pos="-1560"/>
          <w:tab w:val="left" w:pos="426"/>
        </w:tabs>
        <w:ind w:left="2835" w:hanging="2409"/>
        <w:rPr>
          <w:ins w:id="255" w:author="Martine Moench" w:date="2018-10-05T12:28:00Z"/>
          <w:sz w:val="20"/>
          <w:lang w:val="de-DE"/>
        </w:rPr>
      </w:pPr>
      <w:ins w:id="256" w:author="Martine Moench" w:date="2018-10-05T12:28:00Z">
        <w:r w:rsidRPr="00D37801">
          <w:rPr>
            <w:sz w:val="20"/>
            <w:lang w:val="de-DE"/>
          </w:rPr>
          <w:t>……………………………………………………………………………………………………</w:t>
        </w:r>
      </w:ins>
    </w:p>
    <w:p w14:paraId="7853D475" w14:textId="77777777" w:rsidR="00D37801" w:rsidRPr="00331320" w:rsidRDefault="00D37801" w:rsidP="004955FB">
      <w:pPr>
        <w:numPr>
          <w:ilvl w:val="12"/>
          <w:numId w:val="0"/>
        </w:numPr>
        <w:tabs>
          <w:tab w:val="left" w:pos="-1560"/>
          <w:tab w:val="left" w:pos="426"/>
        </w:tabs>
        <w:ind w:left="2835" w:hanging="2835"/>
        <w:rPr>
          <w:ins w:id="257" w:author="Martine Moench" w:date="2018-10-05T12:28:00Z"/>
          <w:sz w:val="20"/>
          <w:lang w:val="de-DE"/>
        </w:rPr>
      </w:pPr>
    </w:p>
    <w:p w14:paraId="430A8DC1" w14:textId="77777777" w:rsidR="00055091" w:rsidRPr="00331320" w:rsidRDefault="00055091" w:rsidP="00055091">
      <w:pPr>
        <w:pStyle w:val="Heading1"/>
        <w:rPr>
          <w:sz w:val="28"/>
          <w:szCs w:val="28"/>
        </w:rPr>
      </w:pPr>
      <w:r w:rsidRPr="00331320">
        <w:rPr>
          <w:sz w:val="20"/>
        </w:rPr>
        <w:br w:type="page"/>
      </w:r>
      <w:r w:rsidRPr="00331320">
        <w:rPr>
          <w:sz w:val="28"/>
          <w:szCs w:val="28"/>
        </w:rPr>
        <w:t>ADN-ZULASSUNGSZEUGNIS Nr.: 02</w:t>
      </w:r>
    </w:p>
    <w:p w14:paraId="06ED0BB2" w14:textId="77777777" w:rsidR="00055091" w:rsidRPr="00331320" w:rsidRDefault="00055091" w:rsidP="00055091">
      <w:pPr>
        <w:jc w:val="center"/>
        <w:rPr>
          <w:sz w:val="18"/>
          <w:lang w:val="de-DE"/>
        </w:rPr>
      </w:pPr>
    </w:p>
    <w:p w14:paraId="4EE65254" w14:textId="77777777" w:rsidR="00055091" w:rsidRPr="00331320" w:rsidRDefault="00055091" w:rsidP="00055091">
      <w:pPr>
        <w:jc w:val="center"/>
        <w:rPr>
          <w:sz w:val="20"/>
          <w:lang w:val="de-DE"/>
        </w:rPr>
      </w:pPr>
    </w:p>
    <w:p w14:paraId="74F12FDD"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t>BALDA</w:t>
      </w:r>
    </w:p>
    <w:p w14:paraId="63C618D6" w14:textId="181769F0" w:rsidR="00055091" w:rsidRPr="00331320" w:rsidRDefault="00055091" w:rsidP="00874488">
      <w:pPr>
        <w:tabs>
          <w:tab w:val="left" w:pos="-2410"/>
          <w:tab w:val="left" w:pos="284"/>
          <w:tab w:val="left" w:pos="567"/>
          <w:tab w:val="left" w:pos="3686"/>
          <w:tab w:val="left" w:pos="6663"/>
        </w:tabs>
        <w:rPr>
          <w:sz w:val="20"/>
          <w:lang w:val="de-DE"/>
        </w:rPr>
      </w:pPr>
      <w:del w:id="258" w:author="Martine Moench" w:date="2018-10-05T12:28:00Z">
        <w:r w:rsidRPr="00331320">
          <w:rPr>
            <w:sz w:val="20"/>
            <w:lang w:val="de-DE"/>
          </w:rPr>
          <w:tab/>
        </w:r>
      </w:del>
    </w:p>
    <w:p w14:paraId="41B3A4A1"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2. </w:t>
      </w:r>
      <w:r w:rsidRPr="00331320">
        <w:rPr>
          <w:sz w:val="20"/>
          <w:lang w:val="de-DE"/>
        </w:rPr>
        <w:tab/>
        <w:t>Amtliche Schiffsnummer:</w:t>
      </w:r>
      <w:r w:rsidRPr="00331320">
        <w:rPr>
          <w:sz w:val="20"/>
          <w:lang w:val="de-DE"/>
        </w:rPr>
        <w:tab/>
        <w:t>04020000</w:t>
      </w:r>
    </w:p>
    <w:p w14:paraId="23BF9AFE" w14:textId="77777777" w:rsidR="00055091" w:rsidRPr="00331320" w:rsidRDefault="00055091" w:rsidP="00874488">
      <w:pPr>
        <w:tabs>
          <w:tab w:val="left" w:pos="-2410"/>
          <w:tab w:val="left" w:pos="284"/>
          <w:tab w:val="left" w:pos="567"/>
          <w:tab w:val="left" w:pos="3686"/>
          <w:tab w:val="left" w:pos="6663"/>
        </w:tabs>
        <w:rPr>
          <w:sz w:val="20"/>
          <w:lang w:val="de-DE"/>
        </w:rPr>
      </w:pPr>
    </w:p>
    <w:p w14:paraId="08A9C856"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3. </w:t>
      </w:r>
      <w:r w:rsidRPr="00331320">
        <w:rPr>
          <w:sz w:val="20"/>
          <w:lang w:val="de-DE"/>
        </w:rPr>
        <w:tab/>
        <w:t>Art des Schiffes:</w:t>
      </w:r>
      <w:r w:rsidRPr="00331320">
        <w:rPr>
          <w:sz w:val="20"/>
          <w:lang w:val="de-DE"/>
        </w:rPr>
        <w:tab/>
        <w:t xml:space="preserve">Tankmotorschiff </w:t>
      </w:r>
    </w:p>
    <w:p w14:paraId="74773859" w14:textId="77777777" w:rsidR="00055091" w:rsidRPr="00331320" w:rsidRDefault="00055091" w:rsidP="00874488">
      <w:pPr>
        <w:tabs>
          <w:tab w:val="left" w:pos="-1560"/>
          <w:tab w:val="left" w:pos="567"/>
          <w:tab w:val="left" w:pos="3686"/>
        </w:tabs>
        <w:rPr>
          <w:sz w:val="20"/>
          <w:lang w:val="de-DE"/>
        </w:rPr>
      </w:pPr>
    </w:p>
    <w:p w14:paraId="1CB99583" w14:textId="77777777" w:rsidR="00055091" w:rsidRPr="00331320" w:rsidRDefault="00055091" w:rsidP="00874488">
      <w:pPr>
        <w:tabs>
          <w:tab w:val="left" w:pos="-1560"/>
          <w:tab w:val="left" w:pos="567"/>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C</w:t>
      </w:r>
    </w:p>
    <w:p w14:paraId="16A97AB7" w14:textId="77777777" w:rsidR="00055091" w:rsidRPr="00331320" w:rsidRDefault="00055091" w:rsidP="00874488">
      <w:pPr>
        <w:tabs>
          <w:tab w:val="left" w:pos="-1560"/>
          <w:tab w:val="left" w:pos="284"/>
          <w:tab w:val="left" w:pos="567"/>
          <w:tab w:val="left" w:pos="3686"/>
        </w:tabs>
        <w:rPr>
          <w:sz w:val="20"/>
          <w:lang w:val="de-DE"/>
        </w:rPr>
      </w:pPr>
    </w:p>
    <w:p w14:paraId="7ED573D3" w14:textId="77777777" w:rsidR="00055091" w:rsidRPr="00331320" w:rsidRDefault="00055091" w:rsidP="00874488">
      <w:pPr>
        <w:tabs>
          <w:tab w:val="left" w:pos="-1560"/>
          <w:tab w:val="left" w:pos="567"/>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r>
      <w:r w:rsidRPr="00331320">
        <w:rPr>
          <w:strike/>
          <w:sz w:val="20"/>
          <w:lang w:val="de-DE"/>
        </w:rPr>
        <w:t>1. Drucktank</w:t>
      </w:r>
      <w:r w:rsidRPr="00331320">
        <w:rPr>
          <w:sz w:val="20"/>
          <w:lang w:val="de-DE"/>
        </w:rPr>
        <w:t xml:space="preserve"> </w:t>
      </w:r>
      <w:r w:rsidRPr="00331320">
        <w:rPr>
          <w:sz w:val="20"/>
          <w:vertAlign w:val="superscript"/>
          <w:lang w:val="de-DE"/>
        </w:rPr>
        <w:t>1)2)</w:t>
      </w:r>
    </w:p>
    <w:p w14:paraId="5DC97271" w14:textId="77777777" w:rsidR="00055091" w:rsidRPr="00331320" w:rsidRDefault="00055091" w:rsidP="00874488">
      <w:pPr>
        <w:tabs>
          <w:tab w:val="left" w:pos="-1560"/>
          <w:tab w:val="left" w:pos="284"/>
          <w:tab w:val="left" w:pos="567"/>
          <w:tab w:val="left" w:pos="3686"/>
        </w:tabs>
        <w:ind w:left="3686"/>
        <w:rPr>
          <w:sz w:val="20"/>
          <w:lang w:val="de-DE"/>
        </w:rPr>
      </w:pPr>
      <w:r w:rsidRPr="00331320">
        <w:rPr>
          <w:sz w:val="20"/>
          <w:lang w:val="de-DE"/>
        </w:rPr>
        <w:t xml:space="preserve">2. Ladetank, geschlossen </w:t>
      </w:r>
      <w:r w:rsidRPr="00331320">
        <w:rPr>
          <w:sz w:val="20"/>
          <w:vertAlign w:val="superscript"/>
          <w:lang w:val="de-DE"/>
        </w:rPr>
        <w:t>1)2)</w:t>
      </w:r>
    </w:p>
    <w:p w14:paraId="14383E95" w14:textId="77777777" w:rsidR="00055091" w:rsidRPr="00331320" w:rsidRDefault="00055091" w:rsidP="00874488">
      <w:pPr>
        <w:tabs>
          <w:tab w:val="left" w:pos="-1560"/>
          <w:tab w:val="left" w:pos="284"/>
          <w:tab w:val="left" w:pos="567"/>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4CC59253" w14:textId="77777777" w:rsidR="00055091" w:rsidRPr="00331320" w:rsidRDefault="00055091" w:rsidP="00874488">
      <w:pPr>
        <w:tabs>
          <w:tab w:val="left" w:pos="-1560"/>
          <w:tab w:val="left" w:pos="284"/>
          <w:tab w:val="left" w:pos="567"/>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528B5CD5" w14:textId="77777777" w:rsidR="00055091" w:rsidRPr="00331320" w:rsidRDefault="00055091" w:rsidP="00874488">
      <w:pPr>
        <w:tabs>
          <w:tab w:val="left" w:pos="-1560"/>
          <w:tab w:val="left" w:pos="284"/>
          <w:tab w:val="left" w:pos="567"/>
        </w:tabs>
        <w:rPr>
          <w:sz w:val="20"/>
          <w:lang w:val="sv-SE"/>
        </w:rPr>
      </w:pPr>
    </w:p>
    <w:p w14:paraId="477539AF" w14:textId="77777777" w:rsidR="00055091" w:rsidRPr="00331320" w:rsidRDefault="00055091" w:rsidP="00874488">
      <w:pPr>
        <w:tabs>
          <w:tab w:val="left" w:pos="-1560"/>
          <w:tab w:val="left" w:pos="567"/>
          <w:tab w:val="left" w:pos="3686"/>
        </w:tabs>
        <w:rPr>
          <w:sz w:val="20"/>
          <w:lang w:val="sv-SE"/>
        </w:rPr>
      </w:pPr>
      <w:r w:rsidRPr="00331320">
        <w:rPr>
          <w:sz w:val="20"/>
          <w:lang w:val="sv-SE"/>
        </w:rPr>
        <w:t>6.</w:t>
      </w:r>
      <w:r w:rsidRPr="00331320">
        <w:rPr>
          <w:sz w:val="20"/>
          <w:lang w:val="sv-SE"/>
        </w:rPr>
        <w:tab/>
        <w:t>Ladetanktyp:</w:t>
      </w:r>
      <w:r w:rsidRPr="00331320">
        <w:rPr>
          <w:sz w:val="20"/>
          <w:lang w:val="sv-SE"/>
        </w:rPr>
        <w:tab/>
      </w:r>
      <w:r w:rsidRPr="00331320">
        <w:rPr>
          <w:strike/>
          <w:sz w:val="20"/>
          <w:lang w:val="sv-SE"/>
        </w:rPr>
        <w:t>1. unabhängiger Ladetank</w:t>
      </w:r>
      <w:r w:rsidRPr="00331320">
        <w:rPr>
          <w:sz w:val="20"/>
          <w:lang w:val="sv-SE"/>
        </w:rPr>
        <w:t xml:space="preserve"> </w:t>
      </w:r>
      <w:r w:rsidRPr="00331320">
        <w:rPr>
          <w:sz w:val="20"/>
          <w:vertAlign w:val="superscript"/>
          <w:lang w:val="sv-SE"/>
        </w:rPr>
        <w:t>1)2)</w:t>
      </w:r>
    </w:p>
    <w:p w14:paraId="7732D466" w14:textId="77777777" w:rsidR="00055091" w:rsidRPr="00331320" w:rsidRDefault="00055091" w:rsidP="00874488">
      <w:pPr>
        <w:tabs>
          <w:tab w:val="left" w:pos="-1560"/>
          <w:tab w:val="left" w:pos="284"/>
          <w:tab w:val="left" w:pos="567"/>
          <w:tab w:val="left" w:pos="3686"/>
        </w:tabs>
        <w:ind w:left="3686"/>
        <w:rPr>
          <w:sz w:val="20"/>
          <w:lang w:val="sv-SE"/>
        </w:rPr>
      </w:pPr>
      <w:r w:rsidRPr="00331320">
        <w:rPr>
          <w:sz w:val="20"/>
          <w:lang w:val="sv-SE"/>
        </w:rPr>
        <w:t xml:space="preserve">2. integraler Ladetank </w:t>
      </w:r>
      <w:r w:rsidRPr="00331320">
        <w:rPr>
          <w:sz w:val="20"/>
          <w:vertAlign w:val="superscript"/>
          <w:lang w:val="sv-SE"/>
        </w:rPr>
        <w:t>1)2)</w:t>
      </w:r>
    </w:p>
    <w:p w14:paraId="740B477C" w14:textId="77777777" w:rsidR="00055091" w:rsidRPr="00331320" w:rsidRDefault="00055091" w:rsidP="00874488">
      <w:pPr>
        <w:tabs>
          <w:tab w:val="left" w:pos="-1560"/>
          <w:tab w:val="left" w:pos="284"/>
          <w:tab w:val="left" w:pos="567"/>
          <w:tab w:val="left" w:pos="3686"/>
        </w:tabs>
        <w:ind w:left="3686"/>
        <w:rPr>
          <w:sz w:val="20"/>
          <w:lang w:val="de-DE"/>
        </w:rPr>
      </w:pPr>
      <w:r w:rsidRPr="00331320">
        <w:rPr>
          <w:strike/>
          <w:sz w:val="20"/>
          <w:lang w:val="de-DE"/>
        </w:rPr>
        <w:t xml:space="preserve">3. Ladetankwandung nicht Außenhaut </w:t>
      </w:r>
      <w:r w:rsidRPr="00331320">
        <w:rPr>
          <w:sz w:val="20"/>
          <w:vertAlign w:val="superscript"/>
          <w:lang w:val="de-DE"/>
        </w:rPr>
        <w:t>1)2)</w:t>
      </w:r>
    </w:p>
    <w:p w14:paraId="6FC2589B" w14:textId="77777777" w:rsidR="00055091" w:rsidRPr="00331320" w:rsidRDefault="00055091" w:rsidP="00874488">
      <w:pPr>
        <w:tabs>
          <w:tab w:val="left" w:pos="-1560"/>
          <w:tab w:val="left" w:pos="284"/>
          <w:tab w:val="left" w:pos="567"/>
        </w:tabs>
        <w:rPr>
          <w:sz w:val="20"/>
          <w:lang w:val="de-DE"/>
        </w:rPr>
      </w:pPr>
    </w:p>
    <w:p w14:paraId="0DCE1631" w14:textId="77777777" w:rsidR="00055091" w:rsidRPr="00331320" w:rsidRDefault="00055091" w:rsidP="00874488">
      <w:pPr>
        <w:tabs>
          <w:tab w:val="left" w:pos="-1560"/>
          <w:tab w:val="left" w:pos="567"/>
          <w:tab w:val="left" w:pos="3686"/>
        </w:tabs>
        <w:rPr>
          <w:sz w:val="20"/>
          <w:lang w:val="de-DE"/>
        </w:rPr>
      </w:pPr>
      <w:r w:rsidRPr="00331320">
        <w:rPr>
          <w:sz w:val="20"/>
          <w:lang w:val="de-DE"/>
        </w:rPr>
        <w:t>7.</w:t>
      </w:r>
      <w:r w:rsidRPr="00331320">
        <w:rPr>
          <w:sz w:val="20"/>
          <w:lang w:val="de-DE"/>
        </w:rPr>
        <w:tab/>
        <w:t xml:space="preserve">Öffnungsdruck </w:t>
      </w:r>
      <w:ins w:id="259" w:author="Martine Moench" w:date="2018-10-05T12:28:00Z">
        <w:r w:rsidR="00A9510C">
          <w:rPr>
            <w:sz w:val="20"/>
            <w:lang w:val="de-DE"/>
          </w:rPr>
          <w:t>Überdruck-/</w:t>
        </w:r>
      </w:ins>
      <w:r w:rsidRPr="00331320">
        <w:rPr>
          <w:sz w:val="20"/>
          <w:lang w:val="de-DE"/>
        </w:rPr>
        <w:t>Hochgeschwindigkeitsventil/</w:t>
      </w:r>
      <w:r w:rsidRPr="00331320">
        <w:rPr>
          <w:strike/>
          <w:sz w:val="20"/>
          <w:lang w:val="de-DE"/>
        </w:rPr>
        <w:t>Sicherheitsventil</w:t>
      </w:r>
      <w:r w:rsidRPr="00331320">
        <w:rPr>
          <w:sz w:val="20"/>
          <w:lang w:val="de-DE"/>
        </w:rPr>
        <w:t xml:space="preserve">: </w:t>
      </w:r>
      <w:r w:rsidRPr="00331320">
        <w:rPr>
          <w:sz w:val="20"/>
          <w:lang w:val="de-DE"/>
        </w:rPr>
        <w:tab/>
        <w:t xml:space="preserve">30 kPa </w:t>
      </w:r>
      <w:r w:rsidRPr="00331320">
        <w:rPr>
          <w:sz w:val="20"/>
          <w:vertAlign w:val="superscript"/>
          <w:lang w:val="de-DE"/>
        </w:rPr>
        <w:t>1)2)</w:t>
      </w:r>
    </w:p>
    <w:p w14:paraId="36360E39" w14:textId="77777777" w:rsidR="00055091" w:rsidRPr="00331320" w:rsidRDefault="00055091" w:rsidP="00055091">
      <w:pPr>
        <w:tabs>
          <w:tab w:val="left" w:pos="-1560"/>
          <w:tab w:val="left" w:pos="284"/>
        </w:tabs>
        <w:rPr>
          <w:sz w:val="20"/>
          <w:lang w:val="de-DE"/>
        </w:rPr>
      </w:pPr>
    </w:p>
    <w:p w14:paraId="52CC71EE" w14:textId="77777777" w:rsidR="00055091" w:rsidRPr="00331320" w:rsidRDefault="00055091" w:rsidP="00874488">
      <w:pPr>
        <w:tabs>
          <w:tab w:val="left" w:pos="-1560"/>
          <w:tab w:val="left" w:pos="567"/>
        </w:tabs>
        <w:rPr>
          <w:sz w:val="20"/>
          <w:lang w:val="de-DE"/>
        </w:rPr>
      </w:pPr>
      <w:r w:rsidRPr="00331320">
        <w:rPr>
          <w:sz w:val="20"/>
          <w:lang w:val="de-DE"/>
        </w:rPr>
        <w:t>8.</w:t>
      </w:r>
      <w:r w:rsidRPr="00331320">
        <w:rPr>
          <w:sz w:val="20"/>
          <w:lang w:val="de-DE"/>
        </w:rPr>
        <w:tab/>
        <w:t>Zusätzliche Einrichtungen :</w:t>
      </w:r>
    </w:p>
    <w:p w14:paraId="5547E099" w14:textId="77777777" w:rsidR="00055091" w:rsidRPr="00331320" w:rsidRDefault="00055091" w:rsidP="00055091">
      <w:pPr>
        <w:tabs>
          <w:tab w:val="left" w:pos="-1560"/>
          <w:tab w:val="left" w:pos="567"/>
        </w:tabs>
        <w:ind w:left="851"/>
        <w:rPr>
          <w:del w:id="260" w:author="Martine Moench" w:date="2018-10-05T12:28:00Z"/>
          <w:sz w:val="20"/>
          <w:lang w:val="de-DE"/>
        </w:rPr>
      </w:pPr>
    </w:p>
    <w:p w14:paraId="083B8D68"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Probeentnahmeeinrichtung</w:t>
      </w:r>
    </w:p>
    <w:p w14:paraId="6FAC8F5E" w14:textId="77777777" w:rsidR="00B95995" w:rsidRDefault="00B95995" w:rsidP="00055091">
      <w:pPr>
        <w:numPr>
          <w:ilvl w:val="12"/>
          <w:numId w:val="0"/>
        </w:numPr>
        <w:tabs>
          <w:tab w:val="left" w:pos="-1560"/>
          <w:tab w:val="left" w:pos="567"/>
        </w:tabs>
        <w:ind w:left="1418"/>
        <w:rPr>
          <w:sz w:val="20"/>
          <w:lang w:val="de-DE"/>
        </w:rPr>
      </w:pPr>
      <w:r w:rsidRPr="00331320">
        <w:rPr>
          <w:sz w:val="20"/>
          <w:lang w:val="de-DE"/>
        </w:rPr>
        <w:t>Anschluss</w:t>
      </w:r>
      <w:r>
        <w:rPr>
          <w:sz w:val="20"/>
          <w:lang w:val="de-DE"/>
        </w:rPr>
        <w:t xml:space="preserve"> für eine</w:t>
      </w:r>
    </w:p>
    <w:p w14:paraId="4A04F904" w14:textId="77777777" w:rsidR="00055091" w:rsidRPr="00331320" w:rsidRDefault="00B95995" w:rsidP="00055091">
      <w:pPr>
        <w:numPr>
          <w:ilvl w:val="12"/>
          <w:numId w:val="0"/>
        </w:numPr>
        <w:tabs>
          <w:tab w:val="left" w:pos="-1560"/>
          <w:tab w:val="left" w:pos="567"/>
        </w:tabs>
        <w:ind w:left="1418"/>
        <w:rPr>
          <w:sz w:val="20"/>
          <w:lang w:val="de-DE"/>
        </w:rPr>
      </w:pPr>
      <w:r>
        <w:rPr>
          <w:sz w:val="20"/>
          <w:lang w:val="de-DE"/>
        </w:rPr>
        <w:t>Probeentnahmeeinrichtung</w:t>
      </w:r>
      <w:r w:rsidR="00055091" w:rsidRPr="00331320">
        <w:rPr>
          <w:sz w:val="20"/>
          <w:lang w:val="de-DE"/>
        </w:rPr>
        <w:tab/>
      </w:r>
      <w:r w:rsidR="00055091" w:rsidRPr="00331320">
        <w:rPr>
          <w:sz w:val="20"/>
          <w:lang w:val="de-DE"/>
        </w:rPr>
        <w:tab/>
      </w:r>
      <w:r w:rsidR="00055091" w:rsidRPr="00331320">
        <w:rPr>
          <w:sz w:val="20"/>
          <w:lang w:val="de-DE"/>
        </w:rPr>
        <w:tab/>
        <w:t>Ja/</w:t>
      </w:r>
      <w:r w:rsidR="00055091" w:rsidRPr="00331320">
        <w:rPr>
          <w:strike/>
          <w:sz w:val="20"/>
          <w:lang w:val="de-DE"/>
        </w:rPr>
        <w:t>Nein</w:t>
      </w:r>
      <w:r w:rsidR="00055091" w:rsidRPr="00331320">
        <w:rPr>
          <w:sz w:val="20"/>
          <w:lang w:val="de-DE"/>
        </w:rPr>
        <w:t xml:space="preserve"> </w:t>
      </w:r>
      <w:r w:rsidR="00055091" w:rsidRPr="00331320">
        <w:rPr>
          <w:sz w:val="20"/>
          <w:vertAlign w:val="superscript"/>
          <w:lang w:val="de-DE"/>
        </w:rPr>
        <w:t>1)2)</w:t>
      </w:r>
    </w:p>
    <w:p w14:paraId="3BD1EFA3"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Probeentnahmeöffnung</w:t>
      </w:r>
      <w:r w:rsidRPr="00331320">
        <w:rPr>
          <w:sz w:val="20"/>
          <w:lang w:val="de-DE"/>
        </w:rPr>
        <w:tab/>
      </w:r>
      <w:r w:rsidRPr="00331320">
        <w:rPr>
          <w:sz w:val="20"/>
          <w:lang w:val="de-DE"/>
        </w:rPr>
        <w:tab/>
      </w:r>
      <w:r w:rsidRPr="00331320">
        <w:rPr>
          <w:sz w:val="20"/>
          <w:lang w:val="de-DE"/>
        </w:rPr>
        <w:tab/>
      </w:r>
      <w:r w:rsidRPr="00331320">
        <w:rPr>
          <w:sz w:val="20"/>
          <w:lang w:val="de-DE"/>
        </w:rPr>
        <w:tab/>
        <w:t>Ja/</w:t>
      </w:r>
      <w:r w:rsidRPr="00331320">
        <w:rPr>
          <w:strike/>
          <w:sz w:val="20"/>
          <w:lang w:val="de-DE"/>
        </w:rPr>
        <w:t>Nein</w:t>
      </w:r>
      <w:r w:rsidRPr="00331320">
        <w:rPr>
          <w:sz w:val="20"/>
          <w:lang w:val="de-DE"/>
        </w:rPr>
        <w:t xml:space="preserve"> </w:t>
      </w:r>
      <w:r w:rsidRPr="00331320">
        <w:rPr>
          <w:sz w:val="20"/>
          <w:vertAlign w:val="superscript"/>
          <w:lang w:val="de-DE"/>
        </w:rPr>
        <w:t>1)2)</w:t>
      </w:r>
    </w:p>
    <w:p w14:paraId="7FE30A3E"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Berieselungsanlage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440CD80C" w14:textId="77777777" w:rsidR="00055091" w:rsidRPr="00331320" w:rsidRDefault="00055091" w:rsidP="00055091">
      <w:pPr>
        <w:numPr>
          <w:ilvl w:val="12"/>
          <w:numId w:val="0"/>
        </w:numPr>
        <w:tabs>
          <w:tab w:val="left" w:pos="-1560"/>
          <w:tab w:val="left" w:pos="567"/>
        </w:tabs>
        <w:ind w:left="851"/>
        <w:rPr>
          <w:sz w:val="20"/>
          <w:lang w:val="de-DE"/>
        </w:rPr>
      </w:pPr>
      <w:r w:rsidRPr="00331320">
        <w:rPr>
          <w:sz w:val="20"/>
          <w:lang w:val="de-DE"/>
        </w:rPr>
        <w:tab/>
        <w:t>Druckalarmeinrichtung 40 kPa</w:t>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3BC91103"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Heizung</w:t>
      </w:r>
    </w:p>
    <w:p w14:paraId="2B9E72F6"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Heizmöglichkeit von Land</w:t>
      </w:r>
      <w:r w:rsidR="00691C75">
        <w:rPr>
          <w:sz w:val="20"/>
          <w:lang w:val="de-DE"/>
        </w:rPr>
        <w:tab/>
      </w:r>
      <w:r w:rsidRPr="00331320">
        <w:rPr>
          <w:sz w:val="20"/>
          <w:lang w:val="de-DE"/>
        </w:rPr>
        <w:tab/>
      </w:r>
      <w:r w:rsidR="00733FA2">
        <w:rPr>
          <w:sz w:val="20"/>
          <w:lang w:val="de-DE"/>
        </w:rPr>
        <w:tab/>
      </w:r>
      <w:r w:rsidRPr="00331320">
        <w:rPr>
          <w:sz w:val="20"/>
          <w:lang w:val="de-DE"/>
        </w:rPr>
        <w:t>Ja/</w:t>
      </w:r>
      <w:r w:rsidRPr="00331320">
        <w:rPr>
          <w:strike/>
          <w:sz w:val="20"/>
          <w:lang w:val="de-DE"/>
        </w:rPr>
        <w:t>Nein</w:t>
      </w:r>
      <w:r w:rsidRPr="00331320">
        <w:rPr>
          <w:sz w:val="20"/>
          <w:lang w:val="de-DE"/>
        </w:rPr>
        <w:t xml:space="preserve"> </w:t>
      </w:r>
      <w:r w:rsidRPr="00331320">
        <w:rPr>
          <w:sz w:val="20"/>
          <w:vertAlign w:val="superscript"/>
          <w:lang w:val="de-DE"/>
        </w:rPr>
        <w:t>1)2)</w:t>
      </w:r>
    </w:p>
    <w:p w14:paraId="78AD1D28"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Heizanlage an Bord</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244486E9"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Kühlanlage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73F86A63"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Inertgasanlage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1C165EB0"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Pumpenraum unter Deck</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w:t>
      </w:r>
    </w:p>
    <w:p w14:paraId="213B500B" w14:textId="41802134" w:rsidR="00877F83" w:rsidRPr="00877F83" w:rsidRDefault="00055091" w:rsidP="00877F83">
      <w:pPr>
        <w:numPr>
          <w:ilvl w:val="0"/>
          <w:numId w:val="2"/>
        </w:numPr>
        <w:tabs>
          <w:tab w:val="left" w:pos="-1560"/>
          <w:tab w:val="left" w:pos="567"/>
        </w:tabs>
        <w:rPr>
          <w:sz w:val="20"/>
          <w:lang w:val="de-DE"/>
        </w:rPr>
      </w:pPr>
      <w:del w:id="261" w:author="Martine Moench" w:date="2018-10-05T12:28:00Z">
        <w:r w:rsidRPr="00331320">
          <w:rPr>
            <w:sz w:val="20"/>
            <w:lang w:val="de-DE"/>
          </w:rPr>
          <w:delText>Überdruckeinrichtung</w:delText>
        </w:r>
        <w:r w:rsidRPr="00331320">
          <w:rPr>
            <w:sz w:val="20"/>
            <w:lang w:val="de-DE"/>
          </w:rPr>
          <w:tab/>
        </w:r>
      </w:del>
      <w:ins w:id="262" w:author="Martine Moench" w:date="2018-10-05T12:28:00Z">
        <w:r w:rsidR="00877F83" w:rsidRPr="00877F83">
          <w:rPr>
            <w:sz w:val="20"/>
            <w:lang w:val="de-DE"/>
          </w:rPr>
          <w:t>Lüftungssystem nach 9.3.x.12.4 b)</w:t>
        </w:r>
      </w:ins>
      <w:r w:rsidR="00877F83" w:rsidRPr="00877F83">
        <w:rPr>
          <w:sz w:val="20"/>
          <w:lang w:val="de-DE"/>
        </w:rPr>
        <w:tab/>
      </w:r>
      <w:r w:rsidR="00877F83" w:rsidRPr="00877F83">
        <w:rPr>
          <w:sz w:val="20"/>
          <w:lang w:val="de-DE"/>
        </w:rPr>
        <w:tab/>
      </w:r>
      <w:r w:rsidR="00877F83" w:rsidRPr="00877F83">
        <w:rPr>
          <w:sz w:val="20"/>
          <w:lang w:val="de-DE"/>
        </w:rPr>
        <w:tab/>
      </w:r>
      <w:r w:rsidR="00877F83" w:rsidRPr="00874488">
        <w:rPr>
          <w:sz w:val="20"/>
          <w:lang w:val="de-DE"/>
        </w:rPr>
        <w:t>Ja</w:t>
      </w:r>
      <w:r w:rsidR="00877F83" w:rsidRPr="00877F83">
        <w:rPr>
          <w:sz w:val="20"/>
          <w:lang w:val="de-DE"/>
        </w:rPr>
        <w:t xml:space="preserve">/Nein </w:t>
      </w:r>
      <w:r w:rsidR="00877F83" w:rsidRPr="00877F83">
        <w:rPr>
          <w:sz w:val="20"/>
          <w:vertAlign w:val="superscript"/>
          <w:lang w:val="de-DE"/>
        </w:rPr>
        <w:t>1)</w:t>
      </w:r>
      <w:ins w:id="263" w:author="Martine Moench" w:date="2018-10-05T12:28:00Z">
        <w:r w:rsidR="00877F83" w:rsidRPr="00877F83">
          <w:rPr>
            <w:sz w:val="20"/>
            <w:vertAlign w:val="superscript"/>
            <w:lang w:val="de-DE"/>
          </w:rPr>
          <w:t>3)</w:t>
        </w:r>
      </w:ins>
    </w:p>
    <w:p w14:paraId="6B8696A3" w14:textId="77777777" w:rsidR="00055091" w:rsidRPr="00331320" w:rsidRDefault="00055091" w:rsidP="005B2364">
      <w:pPr>
        <w:tabs>
          <w:tab w:val="left" w:pos="-1560"/>
          <w:tab w:val="left" w:pos="567"/>
        </w:tabs>
        <w:ind w:left="1134"/>
        <w:rPr>
          <w:del w:id="264" w:author="Martine Moench" w:date="2018-10-05T12:28:00Z"/>
          <w:sz w:val="20"/>
          <w:lang w:val="de-DE"/>
        </w:rPr>
      </w:pPr>
      <w:del w:id="265" w:author="Martine Moench" w:date="2018-10-05T12:28:00Z">
        <w:r w:rsidRPr="00331320">
          <w:rPr>
            <w:sz w:val="20"/>
            <w:lang w:val="de-DE"/>
          </w:rPr>
          <w:delText xml:space="preserve">in </w:delText>
        </w:r>
        <w:r w:rsidR="00B95995">
          <w:rPr>
            <w:sz w:val="20"/>
            <w:lang w:val="de-DE"/>
          </w:rPr>
          <w:delText>……………………………………………………………………</w:delText>
        </w:r>
      </w:del>
    </w:p>
    <w:p w14:paraId="254DE7BF" w14:textId="77777777" w:rsidR="00055091" w:rsidRPr="00331320" w:rsidRDefault="00055091" w:rsidP="00055091">
      <w:pPr>
        <w:numPr>
          <w:ilvl w:val="0"/>
          <w:numId w:val="2"/>
        </w:numPr>
        <w:tabs>
          <w:tab w:val="left" w:pos="-1560"/>
          <w:tab w:val="left" w:pos="567"/>
        </w:tabs>
        <w:rPr>
          <w:del w:id="266" w:author="Martine Moench" w:date="2018-10-05T12:28:00Z"/>
          <w:sz w:val="20"/>
          <w:lang w:val="de-DE"/>
        </w:rPr>
      </w:pPr>
      <w:del w:id="267" w:author="Martine Moench" w:date="2018-10-05T12:28:00Z">
        <w:r w:rsidRPr="00331320">
          <w:rPr>
            <w:sz w:val="20"/>
            <w:lang w:val="de-DE"/>
          </w:rPr>
          <w:delText>Ausführung der Gassammel-/Gasabfuhrleitung nach 9.3.2.22.5.c)</w:delText>
        </w:r>
      </w:del>
    </w:p>
    <w:p w14:paraId="7B7A821F" w14:textId="77777777" w:rsidR="00877F83" w:rsidRPr="00877F83" w:rsidRDefault="00877F83" w:rsidP="00877F83">
      <w:pPr>
        <w:tabs>
          <w:tab w:val="left" w:pos="-1560"/>
          <w:tab w:val="left" w:pos="567"/>
        </w:tabs>
        <w:ind w:left="1134"/>
        <w:rPr>
          <w:ins w:id="268" w:author="Martine Moench" w:date="2018-10-05T12:28:00Z"/>
          <w:sz w:val="20"/>
        </w:rPr>
      </w:pPr>
      <w:ins w:id="269" w:author="Martine Moench" w:date="2018-10-05T12:28:00Z">
        <w:r w:rsidRPr="00877F83">
          <w:rPr>
            <w:sz w:val="20"/>
          </w:rPr>
          <w:t>in ..........................................................................................................</w:t>
        </w:r>
      </w:ins>
    </w:p>
    <w:p w14:paraId="25DECE15" w14:textId="77777777" w:rsidR="00877F83" w:rsidRPr="00877F83" w:rsidRDefault="00877F83" w:rsidP="00877F83">
      <w:pPr>
        <w:numPr>
          <w:ilvl w:val="0"/>
          <w:numId w:val="2"/>
        </w:numPr>
        <w:tabs>
          <w:tab w:val="left" w:pos="-1560"/>
          <w:tab w:val="left" w:pos="567"/>
        </w:tabs>
        <w:rPr>
          <w:ins w:id="270" w:author="Martine Moench" w:date="2018-10-05T12:28:00Z"/>
          <w:sz w:val="20"/>
          <w:lang w:val="de-DE"/>
        </w:rPr>
      </w:pPr>
      <w:ins w:id="271" w:author="Martine Moench" w:date="2018-10-05T12:28:00Z">
        <w:r w:rsidRPr="00877F83">
          <w:rPr>
            <w:sz w:val="20"/>
            <w:lang w:val="de-DE"/>
          </w:rPr>
          <w:t xml:space="preserve">entspricht den Bauvorschriften in 9.3.x.12.4 b) oder 9.3.x.12.4 c), 9.3.x.51 und </w:t>
        </w:r>
      </w:ins>
    </w:p>
    <w:p w14:paraId="6F94C7FA" w14:textId="77777777" w:rsidR="00877F83" w:rsidRPr="00877F83" w:rsidRDefault="00877F83" w:rsidP="00877F83">
      <w:pPr>
        <w:tabs>
          <w:tab w:val="left" w:pos="-1560"/>
          <w:tab w:val="left" w:pos="567"/>
          <w:tab w:val="left" w:pos="1134"/>
        </w:tabs>
        <w:ind w:left="851"/>
        <w:rPr>
          <w:ins w:id="272" w:author="Martine Moench" w:date="2018-10-05T12:28:00Z"/>
          <w:sz w:val="20"/>
        </w:rPr>
      </w:pPr>
      <w:ins w:id="273" w:author="Martine Moench" w:date="2018-10-05T12:28:00Z">
        <w:r w:rsidRPr="0013548F">
          <w:rPr>
            <w:sz w:val="20"/>
            <w:lang w:val="de-DE"/>
          </w:rPr>
          <w:tab/>
        </w:r>
        <w:r w:rsidRPr="00877F83">
          <w:rPr>
            <w:sz w:val="20"/>
          </w:rPr>
          <w:t>9.3.x.52</w:t>
        </w:r>
        <w:r w:rsidRPr="00877F83">
          <w:rPr>
            <w:sz w:val="20"/>
          </w:rPr>
          <w:tab/>
        </w:r>
        <w:r w:rsidRPr="00877F83">
          <w:rPr>
            <w:sz w:val="20"/>
          </w:rPr>
          <w:tab/>
        </w:r>
        <w:r w:rsidRPr="00877F83">
          <w:rPr>
            <w:sz w:val="20"/>
          </w:rPr>
          <w:tab/>
        </w:r>
        <w:r w:rsidRPr="00877F83">
          <w:rPr>
            <w:sz w:val="20"/>
          </w:rPr>
          <w:tab/>
        </w:r>
        <w:r w:rsidRPr="00877F83">
          <w:rPr>
            <w:sz w:val="20"/>
          </w:rPr>
          <w:tab/>
        </w:r>
        <w:r w:rsidRPr="00877F83">
          <w:rPr>
            <w:sz w:val="20"/>
          </w:rPr>
          <w:tab/>
          <w:t>Ja/</w:t>
        </w:r>
        <w:proofErr w:type="spellStart"/>
        <w:r w:rsidRPr="00877F83">
          <w:rPr>
            <w:sz w:val="20"/>
          </w:rPr>
          <w:t>Nein</w:t>
        </w:r>
        <w:proofErr w:type="spellEnd"/>
        <w:r w:rsidRPr="00877F83">
          <w:rPr>
            <w:sz w:val="20"/>
          </w:rPr>
          <w:t xml:space="preserve"> </w:t>
        </w:r>
        <w:r w:rsidRPr="00877F83">
          <w:rPr>
            <w:sz w:val="20"/>
            <w:vertAlign w:val="superscript"/>
          </w:rPr>
          <w:t>1)3)</w:t>
        </w:r>
      </w:ins>
    </w:p>
    <w:p w14:paraId="39C8C58C" w14:textId="77777777" w:rsidR="00877F83" w:rsidRPr="00877F83" w:rsidRDefault="00877F83" w:rsidP="00874488">
      <w:pPr>
        <w:numPr>
          <w:ilvl w:val="0"/>
          <w:numId w:val="2"/>
        </w:numPr>
        <w:tabs>
          <w:tab w:val="left" w:pos="-1560"/>
          <w:tab w:val="left" w:pos="567"/>
        </w:tabs>
        <w:rPr>
          <w:sz w:val="20"/>
          <w:lang w:val="de-DE"/>
        </w:rPr>
      </w:pPr>
      <w:r w:rsidRPr="00877F83">
        <w:rPr>
          <w:sz w:val="20"/>
          <w:lang w:val="de-DE"/>
        </w:rPr>
        <w:t>Gasabfuhrleitung und Einrichtungen beheizt</w:t>
      </w:r>
      <w:r w:rsidRPr="00877F83">
        <w:rPr>
          <w:sz w:val="20"/>
          <w:lang w:val="de-DE"/>
        </w:rPr>
        <w:tab/>
      </w:r>
      <w:r w:rsidRPr="00877F83">
        <w:rPr>
          <w:sz w:val="20"/>
          <w:lang w:val="de-DE"/>
        </w:rPr>
        <w:tab/>
      </w:r>
      <w:r w:rsidRPr="00874488">
        <w:rPr>
          <w:strike/>
          <w:sz w:val="20"/>
          <w:lang w:val="de-DE"/>
        </w:rPr>
        <w:t>Ja</w:t>
      </w:r>
      <w:r w:rsidRPr="00877F83">
        <w:rPr>
          <w:sz w:val="20"/>
          <w:lang w:val="de-DE"/>
        </w:rPr>
        <w:t>/</w:t>
      </w:r>
      <w:r w:rsidRPr="00874488">
        <w:rPr>
          <w:sz w:val="20"/>
          <w:lang w:val="de-DE"/>
        </w:rPr>
        <w:t>Nein</w:t>
      </w:r>
      <w:r w:rsidRPr="00877F83">
        <w:rPr>
          <w:sz w:val="20"/>
          <w:lang w:val="de-DE"/>
        </w:rPr>
        <w:t xml:space="preserve"> </w:t>
      </w:r>
      <w:r w:rsidRPr="00877F83">
        <w:rPr>
          <w:sz w:val="20"/>
          <w:vertAlign w:val="superscript"/>
          <w:lang w:val="de-DE"/>
        </w:rPr>
        <w:t>1)2)</w:t>
      </w:r>
    </w:p>
    <w:p w14:paraId="664F4BC5" w14:textId="54C054F9" w:rsidR="00055091" w:rsidRPr="00331320" w:rsidRDefault="00055091" w:rsidP="00055091">
      <w:pPr>
        <w:numPr>
          <w:ilvl w:val="0"/>
          <w:numId w:val="2"/>
        </w:numPr>
        <w:tabs>
          <w:tab w:val="left" w:pos="-1560"/>
          <w:tab w:val="left" w:pos="567"/>
        </w:tabs>
        <w:rPr>
          <w:sz w:val="20"/>
          <w:lang w:val="de-DE"/>
        </w:rPr>
      </w:pPr>
      <w:r w:rsidRPr="00331320">
        <w:rPr>
          <w:sz w:val="20"/>
          <w:lang w:val="de-DE"/>
        </w:rPr>
        <w:t>Entspricht den Bauvorschriften, die sich aus der(</w:t>
      </w:r>
      <w:del w:id="274" w:author="Martine Moench" w:date="2018-10-05T12:28:00Z">
        <w:r w:rsidRPr="00331320">
          <w:rPr>
            <w:sz w:val="20"/>
            <w:lang w:val="de-DE"/>
          </w:rPr>
          <w:delText>n</w:delText>
        </w:r>
      </w:del>
      <w:ins w:id="275" w:author="Martine Moench" w:date="2018-10-05T12:28:00Z">
        <w:r w:rsidR="00640774">
          <w:rPr>
            <w:sz w:val="20"/>
            <w:lang w:val="de-DE"/>
          </w:rPr>
          <w:t>de</w:t>
        </w:r>
        <w:r w:rsidRPr="00331320">
          <w:rPr>
            <w:sz w:val="20"/>
            <w:lang w:val="de-DE"/>
          </w:rPr>
          <w:t>n</w:t>
        </w:r>
      </w:ins>
      <w:r w:rsidRPr="00331320">
        <w:rPr>
          <w:sz w:val="20"/>
          <w:lang w:val="de-DE"/>
        </w:rPr>
        <w:t>) Bemerkung(en</w:t>
      </w:r>
      <w:del w:id="276" w:author="Martine Moench" w:date="2018-10-05T12:28:00Z">
        <w:r w:rsidRPr="00331320">
          <w:rPr>
            <w:sz w:val="20"/>
            <w:lang w:val="de-DE"/>
          </w:rPr>
          <w:delText>)</w:delText>
        </w:r>
      </w:del>
      <w:ins w:id="277" w:author="Martine Moench" w:date="2018-10-05T12:28:00Z">
        <w:r w:rsidRPr="00331320">
          <w:rPr>
            <w:sz w:val="20"/>
            <w:lang w:val="de-DE"/>
          </w:rPr>
          <w:t>)</w:t>
        </w:r>
        <w:r w:rsidR="00640774">
          <w:rPr>
            <w:sz w:val="20"/>
            <w:lang w:val="de-DE"/>
          </w:rPr>
          <w:t>………</w:t>
        </w:r>
      </w:ins>
      <w:r w:rsidRPr="00331320">
        <w:rPr>
          <w:sz w:val="20"/>
          <w:lang w:val="de-DE"/>
        </w:rPr>
        <w:t xml:space="preserve"> in </w:t>
      </w:r>
      <w:del w:id="278" w:author="Martine Moench" w:date="2018-10-05T12:28:00Z">
        <w:r w:rsidRPr="00331320">
          <w:rPr>
            <w:sz w:val="20"/>
            <w:lang w:val="de-DE"/>
          </w:rPr>
          <w:delText>Kapitel</w:delText>
        </w:r>
      </w:del>
      <w:ins w:id="279" w:author="Martine Moench" w:date="2018-10-05T12:28:00Z">
        <w:r w:rsidR="00640774">
          <w:rPr>
            <w:sz w:val="20"/>
            <w:lang w:val="de-DE"/>
          </w:rPr>
          <w:t>Unterabschnitt</w:t>
        </w:r>
      </w:ins>
      <w:r w:rsidR="00640774" w:rsidRPr="00331320">
        <w:rPr>
          <w:sz w:val="20"/>
          <w:lang w:val="de-DE"/>
        </w:rPr>
        <w:t> </w:t>
      </w:r>
      <w:r w:rsidRPr="00331320">
        <w:rPr>
          <w:sz w:val="20"/>
          <w:lang w:val="de-DE"/>
        </w:rPr>
        <w:t>3.2</w:t>
      </w:r>
      <w:ins w:id="280" w:author="Martine Moench" w:date="2018-10-05T12:28:00Z">
        <w:r w:rsidR="00640774">
          <w:rPr>
            <w:sz w:val="20"/>
            <w:lang w:val="de-DE"/>
          </w:rPr>
          <w:t>.3.2</w:t>
        </w:r>
      </w:ins>
      <w:r w:rsidRPr="00331320">
        <w:rPr>
          <w:sz w:val="20"/>
          <w:lang w:val="de-DE"/>
        </w:rPr>
        <w:t xml:space="preserve"> Tabelle C Spalte</w:t>
      </w:r>
      <w:del w:id="281" w:author="Martine Moench" w:date="2018-10-05T12:28:00Z">
        <w:r w:rsidR="00B57E89">
          <w:rPr>
            <w:sz w:val="20"/>
            <w:lang w:val="de-DE"/>
          </w:rPr>
          <w:delText> </w:delText>
        </w:r>
      </w:del>
      <w:ins w:id="282" w:author="Martine Moench" w:date="2018-10-05T12:28:00Z">
        <w:r w:rsidRPr="00331320">
          <w:rPr>
            <w:sz w:val="20"/>
            <w:lang w:val="de-DE"/>
          </w:rPr>
          <w:t xml:space="preserve"> </w:t>
        </w:r>
        <w:r w:rsidR="00640774">
          <w:rPr>
            <w:sz w:val="20"/>
            <w:lang w:val="de-DE"/>
          </w:rPr>
          <w:t>(</w:t>
        </w:r>
      </w:ins>
      <w:r w:rsidRPr="00331320">
        <w:rPr>
          <w:sz w:val="20"/>
          <w:lang w:val="de-DE"/>
        </w:rPr>
        <w:t>20</w:t>
      </w:r>
      <w:ins w:id="283" w:author="Martine Moench" w:date="2018-10-05T12:28:00Z">
        <w:r w:rsidR="00640774">
          <w:rPr>
            <w:sz w:val="20"/>
            <w:lang w:val="de-DE"/>
          </w:rPr>
          <w:t>)</w:t>
        </w:r>
      </w:ins>
      <w:r w:rsidRPr="00331320">
        <w:rPr>
          <w:sz w:val="20"/>
          <w:lang w:val="de-DE"/>
        </w:rPr>
        <w:t xml:space="preserve"> ergeben.</w:t>
      </w:r>
      <w:r w:rsidR="00AC0F18" w:rsidRPr="00331320">
        <w:rPr>
          <w:sz w:val="20"/>
          <w:lang w:val="de-DE"/>
        </w:rPr>
        <w:t xml:space="preserve"> </w:t>
      </w:r>
      <w:r w:rsidR="00AC0F18" w:rsidRPr="00331320">
        <w:rPr>
          <w:rStyle w:val="FootnoteReference"/>
          <w:sz w:val="20"/>
          <w:lang w:val="de-DE"/>
        </w:rPr>
        <w:footnoteReference w:customMarkFollows="1" w:id="8"/>
        <w:t>1)</w:t>
      </w:r>
      <w:r w:rsidR="00AC0F18" w:rsidRPr="00331320">
        <w:rPr>
          <w:rStyle w:val="FootnoteReference"/>
          <w:sz w:val="20"/>
          <w:lang w:val="de-DE"/>
        </w:rPr>
        <w:footnoteReference w:customMarkFollows="1" w:id="9"/>
        <w:t>2)</w:t>
      </w:r>
    </w:p>
    <w:p w14:paraId="0B1AC273" w14:textId="77777777" w:rsidR="00055091" w:rsidRPr="00331320" w:rsidRDefault="00055091" w:rsidP="00055091">
      <w:pPr>
        <w:numPr>
          <w:ilvl w:val="12"/>
          <w:numId w:val="0"/>
        </w:numPr>
        <w:tabs>
          <w:tab w:val="left" w:pos="-1560"/>
          <w:tab w:val="left" w:pos="567"/>
        </w:tabs>
        <w:ind w:left="851"/>
        <w:rPr>
          <w:sz w:val="20"/>
          <w:lang w:val="de-DE"/>
        </w:rPr>
      </w:pPr>
    </w:p>
    <w:p w14:paraId="1CA26F40" w14:textId="77777777" w:rsidR="00055091" w:rsidRPr="00331320" w:rsidRDefault="00055091" w:rsidP="00874488">
      <w:pPr>
        <w:numPr>
          <w:ilvl w:val="12"/>
          <w:numId w:val="0"/>
        </w:numPr>
        <w:tabs>
          <w:tab w:val="left" w:pos="-1560"/>
        </w:tabs>
        <w:ind w:left="567" w:hanging="567"/>
        <w:rPr>
          <w:sz w:val="20"/>
          <w:lang w:val="de-DE"/>
        </w:rPr>
      </w:pPr>
      <w:r w:rsidRPr="00331320">
        <w:rPr>
          <w:sz w:val="20"/>
          <w:lang w:val="de-DE"/>
        </w:rPr>
        <w:t>9.</w:t>
      </w:r>
      <w:r w:rsidRPr="00331320">
        <w:rPr>
          <w:sz w:val="20"/>
          <w:lang w:val="de-DE"/>
        </w:rPr>
        <w:tab/>
        <w:t xml:space="preserve">Elektrische Einrichtungen </w:t>
      </w:r>
      <w:ins w:id="286" w:author="Martine Moench" w:date="2018-10-05T12:28:00Z">
        <w:r w:rsidR="00A9510C" w:rsidRPr="00A9510C">
          <w:rPr>
            <w:sz w:val="20"/>
            <w:lang w:val="de-DE"/>
          </w:rPr>
          <w:t xml:space="preserve">und nicht –elektrische Anlage und Geräte zum Einsatz in </w:t>
        </w:r>
        <w:r w:rsidR="00A9510C" w:rsidRPr="0013548F">
          <w:rPr>
            <w:sz w:val="20"/>
            <w:lang w:val="de-DE"/>
          </w:rPr>
          <w:t>explosionsgefährdeten Bereichen</w:t>
        </w:r>
      </w:ins>
      <w:r w:rsidRPr="00331320">
        <w:rPr>
          <w:sz w:val="20"/>
          <w:lang w:val="de-DE"/>
        </w:rPr>
        <w:t>:</w:t>
      </w:r>
    </w:p>
    <w:p w14:paraId="1E92A9F1" w14:textId="77777777" w:rsidR="00055091" w:rsidRPr="00331320" w:rsidRDefault="00055091" w:rsidP="00874488">
      <w:pPr>
        <w:numPr>
          <w:ilvl w:val="0"/>
          <w:numId w:val="2"/>
        </w:numPr>
        <w:tabs>
          <w:tab w:val="left" w:pos="-1560"/>
          <w:tab w:val="left" w:pos="284"/>
        </w:tabs>
        <w:ind w:left="851" w:firstLine="0"/>
        <w:rPr>
          <w:sz w:val="20"/>
          <w:lang w:val="de-DE"/>
        </w:rPr>
      </w:pPr>
      <w:r w:rsidRPr="00331320">
        <w:rPr>
          <w:sz w:val="20"/>
          <w:lang w:val="de-DE"/>
        </w:rPr>
        <w:t xml:space="preserve">Temperaturklasse </w:t>
      </w:r>
      <w:r w:rsidRPr="00331320">
        <w:rPr>
          <w:sz w:val="20"/>
          <w:lang w:val="de-DE"/>
        </w:rPr>
        <w:tab/>
        <w:t>: T3</w:t>
      </w:r>
    </w:p>
    <w:p w14:paraId="7B8E4529" w14:textId="77777777" w:rsidR="00055091" w:rsidRPr="00331320" w:rsidRDefault="00055091" w:rsidP="00874488">
      <w:pPr>
        <w:numPr>
          <w:ilvl w:val="0"/>
          <w:numId w:val="2"/>
        </w:numPr>
        <w:tabs>
          <w:tab w:val="left" w:pos="-1560"/>
          <w:tab w:val="left" w:pos="284"/>
        </w:tabs>
        <w:ind w:left="851" w:firstLine="0"/>
        <w:rPr>
          <w:sz w:val="20"/>
          <w:lang w:val="de-DE"/>
        </w:rPr>
      </w:pPr>
      <w:r w:rsidRPr="00331320">
        <w:rPr>
          <w:sz w:val="20"/>
          <w:lang w:val="de-DE"/>
        </w:rPr>
        <w:t>Explosionsgruppe</w:t>
      </w:r>
      <w:r w:rsidRPr="00331320">
        <w:rPr>
          <w:sz w:val="20"/>
          <w:lang w:val="de-DE"/>
        </w:rPr>
        <w:tab/>
        <w:t>: IIB</w:t>
      </w:r>
    </w:p>
    <w:p w14:paraId="1C002218" w14:textId="77777777" w:rsidR="00A9510C" w:rsidRDefault="00A9510C" w:rsidP="00A9510C">
      <w:pPr>
        <w:numPr>
          <w:ilvl w:val="12"/>
          <w:numId w:val="0"/>
        </w:numPr>
        <w:tabs>
          <w:tab w:val="left" w:pos="-1560"/>
          <w:tab w:val="left" w:pos="284"/>
        </w:tabs>
        <w:rPr>
          <w:sz w:val="20"/>
          <w:lang w:val="de-DE"/>
        </w:rPr>
      </w:pPr>
    </w:p>
    <w:p w14:paraId="4C28B149" w14:textId="77777777" w:rsidR="00A9510C" w:rsidRPr="00A9510C" w:rsidRDefault="00841D10" w:rsidP="00D62A36">
      <w:pPr>
        <w:numPr>
          <w:ilvl w:val="12"/>
          <w:numId w:val="0"/>
        </w:numPr>
        <w:tabs>
          <w:tab w:val="left" w:pos="-1560"/>
          <w:tab w:val="left" w:pos="567"/>
        </w:tabs>
        <w:rPr>
          <w:ins w:id="287" w:author="Martine Moench" w:date="2018-10-05T12:28:00Z"/>
          <w:sz w:val="20"/>
          <w:lang w:val="de-DE"/>
        </w:rPr>
      </w:pPr>
      <w:ins w:id="288" w:author="Martine Moench" w:date="2018-10-05T12:28:00Z">
        <w:r>
          <w:rPr>
            <w:sz w:val="20"/>
            <w:lang w:val="de-DE"/>
          </w:rPr>
          <w:br w:type="page"/>
        </w:r>
      </w:ins>
      <w:r w:rsidR="00A9510C" w:rsidRPr="00A9510C">
        <w:rPr>
          <w:sz w:val="20"/>
          <w:lang w:val="de-DE"/>
        </w:rPr>
        <w:t>10.</w:t>
      </w:r>
      <w:r w:rsidR="00A9510C" w:rsidRPr="00A9510C">
        <w:rPr>
          <w:sz w:val="20"/>
          <w:lang w:val="de-DE"/>
        </w:rPr>
        <w:tab/>
      </w:r>
      <w:ins w:id="289" w:author="Martine Moench" w:date="2018-10-05T12:28:00Z">
        <w:r w:rsidR="00A9510C" w:rsidRPr="00A9510C">
          <w:rPr>
            <w:sz w:val="20"/>
            <w:lang w:val="de-DE"/>
          </w:rPr>
          <w:t>Autonome Schutzsysteme:</w:t>
        </w:r>
      </w:ins>
    </w:p>
    <w:p w14:paraId="50260AB2" w14:textId="77777777" w:rsidR="00A9510C" w:rsidRPr="00A9510C" w:rsidRDefault="00A9510C" w:rsidP="00A9510C">
      <w:pPr>
        <w:numPr>
          <w:ilvl w:val="0"/>
          <w:numId w:val="2"/>
        </w:numPr>
        <w:tabs>
          <w:tab w:val="left" w:pos="-1560"/>
          <w:tab w:val="left" w:pos="284"/>
        </w:tabs>
        <w:rPr>
          <w:ins w:id="290" w:author="Martine Moench" w:date="2018-10-05T12:28:00Z"/>
          <w:sz w:val="20"/>
          <w:lang w:val="de-DE"/>
        </w:rPr>
      </w:pPr>
      <w:ins w:id="291" w:author="Martine Moench" w:date="2018-10-05T12:28:00Z">
        <w:r w:rsidRPr="00A9510C">
          <w:rPr>
            <w:sz w:val="20"/>
            <w:lang w:val="de-DE"/>
          </w:rPr>
          <w:t>Explosionsgruppe / Untergruppe der Explosionsgruppe  II B:</w:t>
        </w:r>
        <w:r w:rsidRPr="00A9510C">
          <w:rPr>
            <w:sz w:val="20"/>
            <w:lang w:val="de-DE"/>
          </w:rPr>
          <w:tab/>
          <w:t>.......................</w:t>
        </w:r>
      </w:ins>
    </w:p>
    <w:p w14:paraId="5E752BF3" w14:textId="77777777" w:rsidR="00055091" w:rsidRPr="00331320" w:rsidRDefault="00055091" w:rsidP="00055091">
      <w:pPr>
        <w:numPr>
          <w:ilvl w:val="12"/>
          <w:numId w:val="0"/>
        </w:numPr>
        <w:tabs>
          <w:tab w:val="left" w:pos="-1560"/>
          <w:tab w:val="left" w:pos="284"/>
        </w:tabs>
        <w:rPr>
          <w:ins w:id="292" w:author="Martine Moench" w:date="2018-10-05T12:28:00Z"/>
          <w:sz w:val="20"/>
          <w:lang w:val="de-DE"/>
        </w:rPr>
      </w:pPr>
    </w:p>
    <w:p w14:paraId="5023E896" w14:textId="77777777" w:rsidR="00055091" w:rsidRPr="00331320" w:rsidRDefault="00055091" w:rsidP="00874488">
      <w:pPr>
        <w:numPr>
          <w:ilvl w:val="12"/>
          <w:numId w:val="0"/>
        </w:numPr>
        <w:tabs>
          <w:tab w:val="left" w:pos="-1560"/>
          <w:tab w:val="left" w:pos="567"/>
        </w:tabs>
        <w:rPr>
          <w:sz w:val="20"/>
          <w:lang w:val="de-DE"/>
        </w:rPr>
      </w:pPr>
      <w:moveToRangeStart w:id="293" w:author="Martine Moench" w:date="2018-10-05T12:28:00Z" w:name="move526505864"/>
      <w:moveTo w:id="294"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To>
      <w:moveToRangeEnd w:id="293"/>
      <w:r w:rsidRPr="00331320">
        <w:rPr>
          <w:sz w:val="20"/>
          <w:lang w:val="de-DE"/>
        </w:rPr>
        <w:t>Lade</w:t>
      </w:r>
      <w:r w:rsidR="00925A2C">
        <w:rPr>
          <w:sz w:val="20"/>
          <w:lang w:val="de-DE"/>
        </w:rPr>
        <w:t>-/Lösch</w:t>
      </w:r>
      <w:r w:rsidRPr="00331320">
        <w:rPr>
          <w:sz w:val="20"/>
          <w:lang w:val="de-DE"/>
        </w:rPr>
        <w:t xml:space="preserve">rate </w:t>
      </w:r>
      <w:r w:rsidR="000C728B">
        <w:rPr>
          <w:sz w:val="20"/>
          <w:lang w:val="de-DE"/>
        </w:rPr>
        <w:tab/>
      </w:r>
      <w:r w:rsidR="000C728B">
        <w:rPr>
          <w:sz w:val="20"/>
          <w:lang w:val="de-DE"/>
        </w:rPr>
        <w:tab/>
      </w:r>
      <w:r w:rsidR="000C728B">
        <w:rPr>
          <w:sz w:val="20"/>
          <w:lang w:val="de-DE"/>
        </w:rPr>
        <w:tab/>
      </w:r>
      <w:r w:rsidRPr="00331320">
        <w:rPr>
          <w:sz w:val="20"/>
          <w:lang w:val="de-DE"/>
        </w:rPr>
        <w:t>: 800 m</w:t>
      </w:r>
      <w:r w:rsidRPr="00331320">
        <w:rPr>
          <w:sz w:val="20"/>
          <w:vertAlign w:val="superscript"/>
          <w:lang w:val="de-DE"/>
        </w:rPr>
        <w:t xml:space="preserve">3 </w:t>
      </w:r>
      <w:r w:rsidRPr="00331320">
        <w:rPr>
          <w:sz w:val="20"/>
          <w:lang w:val="de-DE"/>
        </w:rPr>
        <w:t>/ h</w:t>
      </w:r>
    </w:p>
    <w:p w14:paraId="0C9E9E22" w14:textId="77777777" w:rsidR="00055091" w:rsidRPr="00331320" w:rsidRDefault="00055091" w:rsidP="00874488">
      <w:pPr>
        <w:numPr>
          <w:ilvl w:val="12"/>
          <w:numId w:val="0"/>
        </w:numPr>
        <w:tabs>
          <w:tab w:val="left" w:pos="-1560"/>
          <w:tab w:val="left" w:pos="284"/>
          <w:tab w:val="left" w:pos="426"/>
        </w:tabs>
        <w:rPr>
          <w:sz w:val="20"/>
          <w:lang w:val="de-DE"/>
        </w:rPr>
      </w:pPr>
    </w:p>
    <w:p w14:paraId="3C253773" w14:textId="7188ACA5" w:rsidR="00055091" w:rsidRPr="00331320" w:rsidRDefault="00055091" w:rsidP="00874488">
      <w:pPr>
        <w:numPr>
          <w:ilvl w:val="12"/>
          <w:numId w:val="0"/>
        </w:numPr>
        <w:tabs>
          <w:tab w:val="left" w:pos="-1560"/>
          <w:tab w:val="left" w:pos="567"/>
        </w:tabs>
        <w:rPr>
          <w:sz w:val="20"/>
          <w:lang w:val="de-DE"/>
        </w:rPr>
      </w:pPr>
      <w:moveToRangeStart w:id="295" w:author="Martine Moench" w:date="2018-10-05T12:28:00Z" w:name="move526505865"/>
      <w:moveTo w:id="296"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To>
      <w:moveFromRangeStart w:id="297" w:author="Martine Moench" w:date="2018-10-05T12:28:00Z" w:name="move526505864"/>
      <w:moveToRangeEnd w:id="295"/>
      <w:moveFrom w:id="298"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From>
      <w:moveFromRangeEnd w:id="297"/>
      <w:r w:rsidRPr="00331320">
        <w:rPr>
          <w:sz w:val="20"/>
          <w:lang w:val="de-DE"/>
        </w:rPr>
        <w:t xml:space="preserve">Zugelassene </w:t>
      </w:r>
      <w:r w:rsidR="00466E17" w:rsidRPr="00331320">
        <w:rPr>
          <w:sz w:val="20"/>
          <w:lang w:val="de-DE"/>
        </w:rPr>
        <w:t xml:space="preserve">relative </w:t>
      </w:r>
      <w:r w:rsidRPr="00331320">
        <w:rPr>
          <w:sz w:val="20"/>
          <w:lang w:val="de-DE"/>
        </w:rPr>
        <w:t xml:space="preserve">Dichte </w:t>
      </w:r>
      <w:r w:rsidR="000C728B">
        <w:rPr>
          <w:sz w:val="20"/>
          <w:lang w:val="de-DE"/>
        </w:rPr>
        <w:tab/>
      </w:r>
      <w:r w:rsidRPr="00331320">
        <w:rPr>
          <w:sz w:val="20"/>
          <w:lang w:val="de-DE"/>
        </w:rPr>
        <w:t>: 1,00</w:t>
      </w:r>
    </w:p>
    <w:p w14:paraId="7ACCF9FC" w14:textId="77777777" w:rsidR="00055091" w:rsidRPr="00331320" w:rsidRDefault="00055091" w:rsidP="00055091">
      <w:pPr>
        <w:numPr>
          <w:ilvl w:val="12"/>
          <w:numId w:val="0"/>
        </w:numPr>
        <w:tabs>
          <w:tab w:val="left" w:pos="-1560"/>
          <w:tab w:val="left" w:pos="284"/>
        </w:tabs>
        <w:rPr>
          <w:sz w:val="20"/>
          <w:lang w:val="de-DE"/>
        </w:rPr>
      </w:pPr>
    </w:p>
    <w:p w14:paraId="6F7A68F3" w14:textId="77777777" w:rsidR="00055091" w:rsidRPr="00331320" w:rsidRDefault="00055091" w:rsidP="002B2F94">
      <w:pPr>
        <w:numPr>
          <w:ilvl w:val="12"/>
          <w:numId w:val="0"/>
        </w:numPr>
        <w:tabs>
          <w:tab w:val="left" w:pos="-1560"/>
          <w:tab w:val="left" w:pos="284"/>
          <w:tab w:val="left" w:pos="3261"/>
        </w:tabs>
        <w:ind w:left="2977" w:hanging="2977"/>
        <w:rPr>
          <w:del w:id="299" w:author="Martine Moench" w:date="2018-10-05T12:28:00Z"/>
          <w:sz w:val="20"/>
          <w:lang w:val="de-DE"/>
        </w:rPr>
      </w:pPr>
      <w:ins w:id="300" w:author="Martine Moench" w:date="2018-10-05T12:28:00Z">
        <w:r w:rsidRPr="00331320">
          <w:rPr>
            <w:sz w:val="20"/>
            <w:lang w:val="de-DE"/>
          </w:rPr>
          <w:t>1</w:t>
        </w:r>
        <w:r w:rsidR="00A9510C">
          <w:rPr>
            <w:sz w:val="20"/>
            <w:lang w:val="de-DE"/>
          </w:rPr>
          <w:t>3</w:t>
        </w:r>
        <w:r w:rsidRPr="00331320">
          <w:rPr>
            <w:sz w:val="20"/>
            <w:lang w:val="de-DE"/>
          </w:rPr>
          <w:t>.</w:t>
        </w:r>
        <w:r w:rsidRPr="00331320">
          <w:rPr>
            <w:sz w:val="20"/>
            <w:lang w:val="de-DE"/>
          </w:rPr>
          <w:tab/>
        </w:r>
      </w:ins>
      <w:moveFromRangeStart w:id="301" w:author="Martine Moench" w:date="2018-10-05T12:28:00Z" w:name="move526505865"/>
      <w:moveFrom w:id="302"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From>
      <w:moveFromRangeEnd w:id="301"/>
      <w:del w:id="303" w:author="Martine Moench" w:date="2018-10-05T12:28:00Z">
        <w:r w:rsidRPr="00331320">
          <w:rPr>
            <w:sz w:val="20"/>
            <w:lang w:val="de-DE"/>
          </w:rPr>
          <w:delText>Zusätzliche Bemerkungen</w:delText>
        </w:r>
        <w:r w:rsidRPr="00331320">
          <w:rPr>
            <w:sz w:val="20"/>
            <w:vertAlign w:val="superscript"/>
            <w:lang w:val="de-DE"/>
          </w:rPr>
          <w:delText>1)</w:delText>
        </w:r>
        <w:r w:rsidRPr="00331320">
          <w:rPr>
            <w:sz w:val="20"/>
            <w:lang w:val="de-DE"/>
          </w:rPr>
          <w:delText>:</w:delText>
        </w:r>
        <w:r w:rsidRPr="00331320">
          <w:rPr>
            <w:sz w:val="20"/>
            <w:lang w:val="de-DE"/>
          </w:rPr>
          <w:tab/>
          <w:delText>Die Anschlussmöglichkeit der Probeentnahmeeinrichtung ist geeignet für HERMetic Sampler, teilweise geschlossen</w:delText>
        </w:r>
      </w:del>
    </w:p>
    <w:p w14:paraId="249F3621" w14:textId="23542E21" w:rsidR="004955FB" w:rsidRDefault="00055091" w:rsidP="00D62A36">
      <w:pPr>
        <w:numPr>
          <w:ilvl w:val="12"/>
          <w:numId w:val="0"/>
        </w:numPr>
        <w:tabs>
          <w:tab w:val="left" w:pos="-1560"/>
          <w:tab w:val="left" w:pos="567"/>
          <w:tab w:val="left" w:pos="3261"/>
        </w:tabs>
        <w:ind w:left="567" w:hanging="567"/>
        <w:rPr>
          <w:ins w:id="304" w:author="Martine Moench" w:date="2018-10-05T12:28:00Z"/>
          <w:sz w:val="20"/>
          <w:lang w:val="de-DE"/>
        </w:rPr>
      </w:pPr>
      <w:ins w:id="305" w:author="Martine Moench" w:date="2018-10-05T12:28:00Z">
        <w:r w:rsidRPr="00331320">
          <w:rPr>
            <w:sz w:val="20"/>
            <w:lang w:val="de-DE"/>
          </w:rPr>
          <w:t>Zusätzliche Bemerkungen</w:t>
        </w:r>
        <w:r w:rsidR="00D37801">
          <w:rPr>
            <w:sz w:val="20"/>
            <w:lang w:val="de-DE"/>
          </w:rPr>
          <w:t>:</w:t>
        </w:r>
      </w:ins>
    </w:p>
    <w:p w14:paraId="0AEC53F4" w14:textId="77777777" w:rsidR="00D37801" w:rsidRPr="00D37801" w:rsidRDefault="00D37801" w:rsidP="00D62A36">
      <w:pPr>
        <w:numPr>
          <w:ilvl w:val="12"/>
          <w:numId w:val="0"/>
        </w:numPr>
        <w:tabs>
          <w:tab w:val="left" w:pos="-1560"/>
          <w:tab w:val="left" w:pos="567"/>
        </w:tabs>
        <w:ind w:left="2835" w:hanging="2268"/>
        <w:rPr>
          <w:ins w:id="306" w:author="Martine Moench" w:date="2018-10-05T12:28:00Z"/>
          <w:sz w:val="20"/>
          <w:vertAlign w:val="superscript"/>
          <w:lang w:val="de-DE"/>
        </w:rPr>
      </w:pPr>
      <w:ins w:id="307" w:author="Martine Moench" w:date="2018-10-05T12:28:00Z">
        <w:r w:rsidRPr="00D37801">
          <w:rPr>
            <w:sz w:val="20"/>
            <w:lang w:val="de-DE"/>
          </w:rPr>
          <w:t>Schiff entspricht den Bauvorschriften 9.3.x.12, 9.3.x.51, 9.3.x.52</w:t>
        </w:r>
        <w:r w:rsidRPr="00D37801">
          <w:rPr>
            <w:sz w:val="20"/>
            <w:lang w:val="de-DE"/>
          </w:rPr>
          <w:tab/>
          <w:t xml:space="preserve">Ja/Nein </w:t>
        </w:r>
        <w:r w:rsidRPr="00D37801">
          <w:rPr>
            <w:sz w:val="20"/>
            <w:vertAlign w:val="superscript"/>
            <w:lang w:val="de-DE"/>
          </w:rPr>
          <w:t>1)3)</w:t>
        </w:r>
      </w:ins>
    </w:p>
    <w:p w14:paraId="275D6174" w14:textId="77777777" w:rsidR="00D37801" w:rsidRPr="00D37801" w:rsidRDefault="00D37801" w:rsidP="00D62A36">
      <w:pPr>
        <w:numPr>
          <w:ilvl w:val="12"/>
          <w:numId w:val="0"/>
        </w:numPr>
        <w:tabs>
          <w:tab w:val="left" w:pos="-1560"/>
          <w:tab w:val="left" w:pos="567"/>
        </w:tabs>
        <w:ind w:left="2835" w:hanging="2268"/>
        <w:rPr>
          <w:ins w:id="308" w:author="Martine Moench" w:date="2018-10-05T12:28:00Z"/>
          <w:sz w:val="20"/>
          <w:lang w:val="de-DE"/>
        </w:rPr>
      </w:pPr>
      <w:ins w:id="309" w:author="Martine Moench" w:date="2018-10-05T12:28:00Z">
        <w:r w:rsidRPr="00D37801">
          <w:rPr>
            <w:sz w:val="20"/>
            <w:lang w:val="de-DE"/>
          </w:rPr>
          <w:t>……………………………………………………………………………………………………</w:t>
        </w:r>
      </w:ins>
    </w:p>
    <w:p w14:paraId="44706041" w14:textId="77777777" w:rsidR="00D37801" w:rsidRPr="00D37801" w:rsidRDefault="00D37801" w:rsidP="00D62A36">
      <w:pPr>
        <w:numPr>
          <w:ilvl w:val="12"/>
          <w:numId w:val="0"/>
        </w:numPr>
        <w:tabs>
          <w:tab w:val="left" w:pos="-1560"/>
          <w:tab w:val="left" w:pos="567"/>
        </w:tabs>
        <w:ind w:left="2835" w:hanging="2268"/>
        <w:rPr>
          <w:ins w:id="310" w:author="Martine Moench" w:date="2018-10-05T12:28:00Z"/>
          <w:sz w:val="20"/>
          <w:lang w:val="de-DE"/>
        </w:rPr>
      </w:pPr>
      <w:ins w:id="311" w:author="Martine Moench" w:date="2018-10-05T12:28:00Z">
        <w:r w:rsidRPr="00D37801">
          <w:rPr>
            <w:sz w:val="20"/>
            <w:lang w:val="de-DE"/>
          </w:rPr>
          <w:t>……………………………………………………………………………………………………</w:t>
        </w:r>
      </w:ins>
    </w:p>
    <w:p w14:paraId="26297189" w14:textId="77777777" w:rsidR="00D37801" w:rsidRPr="00D37801" w:rsidRDefault="00D37801" w:rsidP="00D62A36">
      <w:pPr>
        <w:numPr>
          <w:ilvl w:val="12"/>
          <w:numId w:val="0"/>
        </w:numPr>
        <w:tabs>
          <w:tab w:val="left" w:pos="-1560"/>
          <w:tab w:val="left" w:pos="567"/>
        </w:tabs>
        <w:ind w:left="2835" w:hanging="2268"/>
        <w:rPr>
          <w:ins w:id="312" w:author="Martine Moench" w:date="2018-10-05T12:28:00Z"/>
          <w:sz w:val="20"/>
          <w:lang w:val="de-DE"/>
        </w:rPr>
      </w:pPr>
      <w:ins w:id="313" w:author="Martine Moench" w:date="2018-10-05T12:28:00Z">
        <w:r w:rsidRPr="00D37801">
          <w:rPr>
            <w:sz w:val="20"/>
            <w:lang w:val="de-DE"/>
          </w:rPr>
          <w:t>……………………………………………………………………………………………………</w:t>
        </w:r>
      </w:ins>
    </w:p>
    <w:p w14:paraId="1EF55908" w14:textId="77777777" w:rsidR="004955FB" w:rsidRDefault="004955FB" w:rsidP="00841D10">
      <w:pPr>
        <w:numPr>
          <w:ilvl w:val="12"/>
          <w:numId w:val="0"/>
        </w:numPr>
        <w:tabs>
          <w:tab w:val="left" w:pos="-1560"/>
          <w:tab w:val="left" w:pos="3261"/>
        </w:tabs>
        <w:ind w:left="426"/>
        <w:rPr>
          <w:ins w:id="314" w:author="Martine Moench" w:date="2018-10-05T12:28:00Z"/>
          <w:sz w:val="20"/>
          <w:lang w:val="de-DE"/>
        </w:rPr>
      </w:pPr>
    </w:p>
    <w:p w14:paraId="45654D97" w14:textId="77777777" w:rsidR="00055091" w:rsidRPr="00331320" w:rsidRDefault="00055091" w:rsidP="00055091">
      <w:pPr>
        <w:numPr>
          <w:ilvl w:val="12"/>
          <w:numId w:val="0"/>
        </w:numPr>
        <w:tabs>
          <w:tab w:val="left" w:pos="-1560"/>
          <w:tab w:val="left" w:pos="284"/>
        </w:tabs>
        <w:rPr>
          <w:ins w:id="315" w:author="Martine Moench" w:date="2018-10-05T12:28:00Z"/>
          <w:sz w:val="20"/>
          <w:lang w:val="de-DE"/>
        </w:rPr>
      </w:pPr>
    </w:p>
    <w:p w14:paraId="5A5E70D9" w14:textId="77777777" w:rsidR="00055091" w:rsidRPr="00331320" w:rsidRDefault="00055091" w:rsidP="00055091">
      <w:pPr>
        <w:pStyle w:val="Heading1"/>
        <w:rPr>
          <w:sz w:val="28"/>
          <w:szCs w:val="28"/>
        </w:rPr>
      </w:pPr>
      <w:r w:rsidRPr="00331320">
        <w:br w:type="page"/>
      </w:r>
      <w:r w:rsidRPr="00331320">
        <w:rPr>
          <w:sz w:val="28"/>
          <w:szCs w:val="28"/>
        </w:rPr>
        <w:t>ADN-ZULASSUNGSZEUGNIS Nr.: 03</w:t>
      </w:r>
    </w:p>
    <w:p w14:paraId="741C0A3F" w14:textId="77777777" w:rsidR="00055091" w:rsidRPr="00331320" w:rsidRDefault="00055091" w:rsidP="00055091">
      <w:pPr>
        <w:jc w:val="center"/>
        <w:rPr>
          <w:sz w:val="20"/>
          <w:lang w:val="de-DE"/>
        </w:rPr>
      </w:pPr>
    </w:p>
    <w:p w14:paraId="72C215C9" w14:textId="77777777" w:rsidR="00055091" w:rsidRPr="00331320" w:rsidRDefault="00055091" w:rsidP="00055091">
      <w:pPr>
        <w:jc w:val="center"/>
        <w:rPr>
          <w:ins w:id="316" w:author="Martine Moench" w:date="2018-10-05T12:28:00Z"/>
          <w:sz w:val="20"/>
          <w:lang w:val="de-DE"/>
        </w:rPr>
      </w:pPr>
    </w:p>
    <w:p w14:paraId="1ACAA673" w14:textId="77777777" w:rsidR="00055091" w:rsidRPr="00331320" w:rsidRDefault="00055091" w:rsidP="00055091">
      <w:pPr>
        <w:jc w:val="center"/>
        <w:rPr>
          <w:ins w:id="317" w:author="Martine Moench" w:date="2018-10-05T12:28:00Z"/>
          <w:sz w:val="20"/>
          <w:lang w:val="de-DE"/>
        </w:rPr>
      </w:pPr>
    </w:p>
    <w:p w14:paraId="6B6048F1"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t>CALDEZ</w:t>
      </w:r>
    </w:p>
    <w:p w14:paraId="67DB241C" w14:textId="18FC467D" w:rsidR="00055091" w:rsidRPr="00331320" w:rsidRDefault="00055091" w:rsidP="00874488">
      <w:pPr>
        <w:tabs>
          <w:tab w:val="left" w:pos="-2410"/>
          <w:tab w:val="left" w:pos="567"/>
          <w:tab w:val="left" w:pos="3686"/>
          <w:tab w:val="left" w:pos="6663"/>
        </w:tabs>
        <w:rPr>
          <w:sz w:val="20"/>
          <w:lang w:val="de-DE"/>
        </w:rPr>
      </w:pPr>
    </w:p>
    <w:p w14:paraId="5D0528DA"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2. </w:t>
      </w:r>
      <w:r w:rsidRPr="00331320">
        <w:rPr>
          <w:sz w:val="20"/>
          <w:lang w:val="de-DE"/>
        </w:rPr>
        <w:tab/>
        <w:t>Amtliche Schiffsnummer:</w:t>
      </w:r>
      <w:r w:rsidRPr="00331320">
        <w:rPr>
          <w:sz w:val="20"/>
          <w:lang w:val="de-DE"/>
        </w:rPr>
        <w:tab/>
        <w:t>04030000</w:t>
      </w:r>
    </w:p>
    <w:p w14:paraId="29FD1581" w14:textId="77777777" w:rsidR="00055091" w:rsidRPr="00331320" w:rsidRDefault="00055091" w:rsidP="00874488">
      <w:pPr>
        <w:tabs>
          <w:tab w:val="left" w:pos="-2410"/>
          <w:tab w:val="left" w:pos="567"/>
          <w:tab w:val="left" w:pos="3686"/>
          <w:tab w:val="left" w:pos="6663"/>
        </w:tabs>
        <w:rPr>
          <w:sz w:val="20"/>
          <w:lang w:val="de-DE"/>
        </w:rPr>
      </w:pPr>
    </w:p>
    <w:p w14:paraId="6D2EB553"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3. </w:t>
      </w:r>
      <w:r w:rsidRPr="00331320">
        <w:rPr>
          <w:sz w:val="20"/>
          <w:lang w:val="de-DE"/>
        </w:rPr>
        <w:tab/>
        <w:t>Art des Schiffes:</w:t>
      </w:r>
      <w:r w:rsidRPr="00331320">
        <w:rPr>
          <w:sz w:val="20"/>
          <w:lang w:val="de-DE"/>
        </w:rPr>
        <w:tab/>
        <w:t xml:space="preserve">Tankmotorschiff </w:t>
      </w:r>
    </w:p>
    <w:p w14:paraId="33EF2B96" w14:textId="77777777" w:rsidR="00055091" w:rsidRPr="00331320" w:rsidRDefault="00055091" w:rsidP="00D62A36">
      <w:pPr>
        <w:tabs>
          <w:tab w:val="left" w:pos="-1560"/>
          <w:tab w:val="left" w:pos="567"/>
          <w:tab w:val="left" w:pos="3686"/>
        </w:tabs>
        <w:ind w:left="284"/>
        <w:rPr>
          <w:sz w:val="20"/>
          <w:lang w:val="de-DE"/>
        </w:rPr>
      </w:pPr>
    </w:p>
    <w:p w14:paraId="7967EBAF" w14:textId="77777777" w:rsidR="00055091" w:rsidRPr="00331320" w:rsidRDefault="00055091" w:rsidP="00874488">
      <w:pPr>
        <w:tabs>
          <w:tab w:val="left" w:pos="-1560"/>
          <w:tab w:val="left" w:pos="567"/>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C</w:t>
      </w:r>
    </w:p>
    <w:p w14:paraId="22C9A2BE" w14:textId="77777777" w:rsidR="00055091" w:rsidRPr="00331320" w:rsidRDefault="00055091" w:rsidP="00874488">
      <w:pPr>
        <w:tabs>
          <w:tab w:val="left" w:pos="-1560"/>
          <w:tab w:val="left" w:pos="567"/>
          <w:tab w:val="left" w:pos="3686"/>
        </w:tabs>
        <w:rPr>
          <w:sz w:val="20"/>
          <w:lang w:val="de-DE"/>
        </w:rPr>
      </w:pPr>
    </w:p>
    <w:p w14:paraId="2C752AC4" w14:textId="77777777" w:rsidR="00055091" w:rsidRPr="00331320" w:rsidRDefault="00055091" w:rsidP="00874488">
      <w:pPr>
        <w:tabs>
          <w:tab w:val="left" w:pos="-1560"/>
          <w:tab w:val="left" w:pos="567"/>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t xml:space="preserve">1. Drucktank </w:t>
      </w:r>
      <w:r w:rsidRPr="00331320">
        <w:rPr>
          <w:sz w:val="20"/>
          <w:vertAlign w:val="superscript"/>
          <w:lang w:val="de-DE"/>
        </w:rPr>
        <w:t>1)2)</w:t>
      </w:r>
    </w:p>
    <w:p w14:paraId="25F66F94"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2. Ladetank, geschlossen</w:t>
      </w:r>
      <w:r w:rsidRPr="00331320">
        <w:rPr>
          <w:sz w:val="20"/>
          <w:lang w:val="de-DE"/>
        </w:rPr>
        <w:t xml:space="preserve"> </w:t>
      </w:r>
      <w:r w:rsidRPr="00331320">
        <w:rPr>
          <w:sz w:val="20"/>
          <w:vertAlign w:val="superscript"/>
          <w:lang w:val="de-DE"/>
        </w:rPr>
        <w:t>1)2)</w:t>
      </w:r>
    </w:p>
    <w:p w14:paraId="7A235A74"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3951FE3D" w14:textId="77777777" w:rsidR="00055091" w:rsidRPr="00331320" w:rsidRDefault="00055091" w:rsidP="00874488">
      <w:pPr>
        <w:tabs>
          <w:tab w:val="left" w:pos="-1560"/>
          <w:tab w:val="left" w:pos="567"/>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19934BCB" w14:textId="77777777" w:rsidR="00055091" w:rsidRPr="00331320" w:rsidRDefault="00055091" w:rsidP="00874488">
      <w:pPr>
        <w:tabs>
          <w:tab w:val="left" w:pos="-1560"/>
          <w:tab w:val="left" w:pos="567"/>
        </w:tabs>
        <w:rPr>
          <w:sz w:val="20"/>
          <w:lang w:val="sv-SE"/>
        </w:rPr>
      </w:pPr>
    </w:p>
    <w:p w14:paraId="42CF7839" w14:textId="77777777" w:rsidR="00055091" w:rsidRPr="00331320" w:rsidRDefault="00055091" w:rsidP="00874488">
      <w:pPr>
        <w:tabs>
          <w:tab w:val="left" w:pos="-1560"/>
          <w:tab w:val="left" w:pos="567"/>
          <w:tab w:val="left" w:pos="3686"/>
        </w:tabs>
        <w:rPr>
          <w:sz w:val="20"/>
          <w:lang w:val="sv-SE"/>
        </w:rPr>
      </w:pPr>
      <w:r w:rsidRPr="00331320">
        <w:rPr>
          <w:sz w:val="20"/>
          <w:lang w:val="sv-SE"/>
        </w:rPr>
        <w:t>6.</w:t>
      </w:r>
      <w:r w:rsidRPr="00331320">
        <w:rPr>
          <w:sz w:val="20"/>
          <w:lang w:val="sv-SE"/>
        </w:rPr>
        <w:tab/>
        <w:t>Ladetanktyp:</w:t>
      </w:r>
      <w:r w:rsidRPr="00331320">
        <w:rPr>
          <w:sz w:val="20"/>
          <w:lang w:val="sv-SE"/>
        </w:rPr>
        <w:tab/>
        <w:t xml:space="preserve">1. unabhängiger Ladetank </w:t>
      </w:r>
      <w:r w:rsidRPr="00331320">
        <w:rPr>
          <w:sz w:val="20"/>
          <w:vertAlign w:val="superscript"/>
          <w:lang w:val="sv-SE"/>
        </w:rPr>
        <w:t>1)2)</w:t>
      </w:r>
    </w:p>
    <w:p w14:paraId="2C43F581" w14:textId="77777777" w:rsidR="00055091" w:rsidRPr="00331320" w:rsidRDefault="00055091" w:rsidP="00874488">
      <w:pPr>
        <w:tabs>
          <w:tab w:val="left" w:pos="-1560"/>
          <w:tab w:val="left" w:pos="567"/>
          <w:tab w:val="left" w:pos="3686"/>
        </w:tabs>
        <w:ind w:left="3686"/>
        <w:rPr>
          <w:sz w:val="20"/>
          <w:lang w:val="sv-SE"/>
        </w:rPr>
      </w:pPr>
      <w:r w:rsidRPr="00331320">
        <w:rPr>
          <w:strike/>
          <w:sz w:val="20"/>
          <w:lang w:val="sv-SE"/>
        </w:rPr>
        <w:t>2. integraler Ladetank</w:t>
      </w:r>
      <w:r w:rsidRPr="00331320">
        <w:rPr>
          <w:sz w:val="20"/>
          <w:lang w:val="sv-SE"/>
        </w:rPr>
        <w:t xml:space="preserve"> </w:t>
      </w:r>
      <w:r w:rsidRPr="00331320">
        <w:rPr>
          <w:sz w:val="20"/>
          <w:vertAlign w:val="superscript"/>
          <w:lang w:val="sv-SE"/>
        </w:rPr>
        <w:t>1)2)</w:t>
      </w:r>
    </w:p>
    <w:p w14:paraId="462E24B0"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3. Ladetankwandung nicht Außenhaut</w:t>
      </w:r>
      <w:r w:rsidRPr="00331320">
        <w:rPr>
          <w:sz w:val="20"/>
          <w:lang w:val="de-DE"/>
        </w:rPr>
        <w:t xml:space="preserve"> </w:t>
      </w:r>
      <w:r w:rsidRPr="00331320">
        <w:rPr>
          <w:sz w:val="20"/>
          <w:vertAlign w:val="superscript"/>
          <w:lang w:val="de-DE"/>
        </w:rPr>
        <w:t>1)2)</w:t>
      </w:r>
    </w:p>
    <w:p w14:paraId="73425112" w14:textId="77777777" w:rsidR="00055091" w:rsidRPr="00331320" w:rsidRDefault="00055091" w:rsidP="00874488">
      <w:pPr>
        <w:tabs>
          <w:tab w:val="left" w:pos="-1560"/>
          <w:tab w:val="left" w:pos="567"/>
        </w:tabs>
        <w:rPr>
          <w:sz w:val="20"/>
          <w:lang w:val="de-DE"/>
        </w:rPr>
      </w:pPr>
    </w:p>
    <w:p w14:paraId="522D1746" w14:textId="77777777" w:rsidR="00055091" w:rsidRPr="00331320" w:rsidRDefault="00055091" w:rsidP="00874488">
      <w:pPr>
        <w:tabs>
          <w:tab w:val="left" w:pos="-1560"/>
          <w:tab w:val="left" w:pos="567"/>
          <w:tab w:val="left" w:pos="3686"/>
        </w:tabs>
        <w:rPr>
          <w:sz w:val="20"/>
          <w:lang w:val="de-DE"/>
        </w:rPr>
      </w:pPr>
      <w:r w:rsidRPr="00331320">
        <w:rPr>
          <w:sz w:val="20"/>
          <w:lang w:val="de-DE"/>
        </w:rPr>
        <w:t>7.</w:t>
      </w:r>
      <w:r w:rsidRPr="00331320">
        <w:rPr>
          <w:sz w:val="20"/>
          <w:lang w:val="de-DE"/>
        </w:rPr>
        <w:tab/>
        <w:t xml:space="preserve">Öffnungsdruck </w:t>
      </w:r>
      <w:ins w:id="318" w:author="Martine Moench" w:date="2018-10-05T12:28:00Z">
        <w:r w:rsidR="00A9510C" w:rsidRPr="00A9510C">
          <w:rPr>
            <w:strike/>
            <w:sz w:val="20"/>
            <w:lang w:val="de-DE"/>
          </w:rPr>
          <w:t>Überdruck-/</w:t>
        </w:r>
      </w:ins>
      <w:r w:rsidRPr="00331320">
        <w:rPr>
          <w:strike/>
          <w:sz w:val="20"/>
          <w:lang w:val="de-DE"/>
        </w:rPr>
        <w:t>Hochgeschwindigkeitsventil</w:t>
      </w:r>
      <w:r w:rsidRPr="00331320">
        <w:rPr>
          <w:sz w:val="20"/>
          <w:lang w:val="de-DE"/>
        </w:rPr>
        <w:t xml:space="preserve">/Sicherheitsventil: </w:t>
      </w:r>
      <w:r w:rsidRPr="00331320">
        <w:rPr>
          <w:sz w:val="20"/>
          <w:lang w:val="de-DE"/>
        </w:rPr>
        <w:tab/>
        <w:t xml:space="preserve">400 kPa </w:t>
      </w:r>
      <w:r w:rsidRPr="00331320">
        <w:rPr>
          <w:sz w:val="20"/>
          <w:vertAlign w:val="superscript"/>
          <w:lang w:val="de-DE"/>
        </w:rPr>
        <w:t>1)2)</w:t>
      </w:r>
    </w:p>
    <w:p w14:paraId="26E2BC50" w14:textId="77777777" w:rsidR="00055091" w:rsidRPr="00331320" w:rsidRDefault="00055091" w:rsidP="00874488">
      <w:pPr>
        <w:tabs>
          <w:tab w:val="left" w:pos="-1560"/>
          <w:tab w:val="left" w:pos="426"/>
        </w:tabs>
        <w:rPr>
          <w:sz w:val="20"/>
          <w:lang w:val="de-DE"/>
        </w:rPr>
      </w:pPr>
    </w:p>
    <w:p w14:paraId="635F0168" w14:textId="77777777" w:rsidR="00055091" w:rsidRPr="00331320" w:rsidRDefault="00055091" w:rsidP="00874488">
      <w:pPr>
        <w:tabs>
          <w:tab w:val="left" w:pos="-1560"/>
          <w:tab w:val="left" w:pos="567"/>
        </w:tabs>
        <w:rPr>
          <w:sz w:val="20"/>
          <w:lang w:val="de-DE"/>
        </w:rPr>
      </w:pPr>
      <w:r w:rsidRPr="00331320">
        <w:rPr>
          <w:sz w:val="20"/>
          <w:lang w:val="de-DE"/>
        </w:rPr>
        <w:t>8.</w:t>
      </w:r>
      <w:r w:rsidRPr="00331320">
        <w:rPr>
          <w:sz w:val="20"/>
          <w:lang w:val="de-DE"/>
        </w:rPr>
        <w:tab/>
        <w:t>Zusätzliche Einrichtungen :</w:t>
      </w:r>
    </w:p>
    <w:p w14:paraId="4CB8ACA0" w14:textId="77777777" w:rsidR="00055091" w:rsidRPr="00331320" w:rsidRDefault="00055091" w:rsidP="00055091">
      <w:pPr>
        <w:tabs>
          <w:tab w:val="left" w:pos="-1560"/>
          <w:tab w:val="left" w:pos="567"/>
        </w:tabs>
        <w:ind w:left="851"/>
        <w:rPr>
          <w:del w:id="319" w:author="Martine Moench" w:date="2018-10-05T12:28:00Z"/>
          <w:sz w:val="20"/>
          <w:lang w:val="de-DE"/>
        </w:rPr>
      </w:pPr>
    </w:p>
    <w:p w14:paraId="4EC5E366"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Probeentnahmeeinrichtung</w:t>
      </w:r>
    </w:p>
    <w:p w14:paraId="18B19A1F" w14:textId="77777777" w:rsidR="00316252" w:rsidRDefault="00316252" w:rsidP="00055091">
      <w:pPr>
        <w:numPr>
          <w:ilvl w:val="12"/>
          <w:numId w:val="0"/>
        </w:numPr>
        <w:tabs>
          <w:tab w:val="left" w:pos="-1560"/>
          <w:tab w:val="left" w:pos="567"/>
        </w:tabs>
        <w:ind w:left="1418"/>
        <w:rPr>
          <w:sz w:val="20"/>
          <w:lang w:val="de-DE"/>
        </w:rPr>
      </w:pPr>
      <w:r w:rsidRPr="00331320">
        <w:rPr>
          <w:sz w:val="20"/>
          <w:lang w:val="de-DE"/>
        </w:rPr>
        <w:t>Anschluss</w:t>
      </w:r>
      <w:r>
        <w:rPr>
          <w:sz w:val="20"/>
          <w:lang w:val="de-DE"/>
        </w:rPr>
        <w:t xml:space="preserve"> für eine</w:t>
      </w:r>
    </w:p>
    <w:p w14:paraId="70725779" w14:textId="77777777" w:rsidR="00055091" w:rsidRPr="00331320" w:rsidRDefault="00316252" w:rsidP="00055091">
      <w:pPr>
        <w:numPr>
          <w:ilvl w:val="12"/>
          <w:numId w:val="0"/>
        </w:numPr>
        <w:tabs>
          <w:tab w:val="left" w:pos="-1560"/>
          <w:tab w:val="left" w:pos="567"/>
        </w:tabs>
        <w:ind w:left="1418"/>
        <w:rPr>
          <w:sz w:val="20"/>
          <w:lang w:val="de-DE"/>
        </w:rPr>
      </w:pPr>
      <w:r>
        <w:rPr>
          <w:sz w:val="20"/>
          <w:lang w:val="de-DE"/>
        </w:rPr>
        <w:t>Probeentnahmeeinrichtung</w:t>
      </w:r>
      <w:r w:rsidR="00055091" w:rsidRPr="00331320">
        <w:rPr>
          <w:sz w:val="20"/>
          <w:lang w:val="de-DE"/>
        </w:rPr>
        <w:tab/>
      </w:r>
      <w:r w:rsidR="00055091" w:rsidRPr="00331320">
        <w:rPr>
          <w:sz w:val="20"/>
          <w:lang w:val="de-DE"/>
        </w:rPr>
        <w:tab/>
      </w:r>
      <w:r w:rsidR="00055091" w:rsidRPr="00331320">
        <w:rPr>
          <w:sz w:val="20"/>
          <w:lang w:val="de-DE"/>
        </w:rPr>
        <w:tab/>
        <w:t>Ja/</w:t>
      </w:r>
      <w:r w:rsidR="00055091" w:rsidRPr="00331320">
        <w:rPr>
          <w:strike/>
          <w:sz w:val="20"/>
          <w:lang w:val="de-DE"/>
        </w:rPr>
        <w:t>Nein</w:t>
      </w:r>
      <w:r w:rsidR="00055091" w:rsidRPr="00331320">
        <w:rPr>
          <w:sz w:val="20"/>
          <w:lang w:val="de-DE"/>
        </w:rPr>
        <w:t xml:space="preserve"> </w:t>
      </w:r>
      <w:r w:rsidR="00055091" w:rsidRPr="00331320">
        <w:rPr>
          <w:sz w:val="20"/>
          <w:vertAlign w:val="superscript"/>
          <w:lang w:val="de-DE"/>
        </w:rPr>
        <w:t>1)2)</w:t>
      </w:r>
    </w:p>
    <w:p w14:paraId="6D92B058"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Probeentnahmeöffnung</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2F8415AF"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Berieselungsanlage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79409BD5" w14:textId="77777777" w:rsidR="00055091" w:rsidRPr="00331320" w:rsidRDefault="00055091" w:rsidP="00055091">
      <w:pPr>
        <w:numPr>
          <w:ilvl w:val="12"/>
          <w:numId w:val="0"/>
        </w:numPr>
        <w:tabs>
          <w:tab w:val="left" w:pos="-1560"/>
          <w:tab w:val="left" w:pos="567"/>
        </w:tabs>
        <w:ind w:left="851"/>
        <w:rPr>
          <w:sz w:val="20"/>
          <w:lang w:val="de-DE"/>
        </w:rPr>
      </w:pPr>
      <w:r w:rsidRPr="00331320">
        <w:rPr>
          <w:sz w:val="20"/>
          <w:lang w:val="de-DE"/>
        </w:rPr>
        <w:tab/>
        <w:t>Druckalarmeinrichtung 40 kPa</w:t>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3EA74299"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Heizung</w:t>
      </w:r>
    </w:p>
    <w:p w14:paraId="31B2C9F7"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Heizmöglichkeit von Land</w:t>
      </w:r>
      <w:r w:rsidRPr="00331320">
        <w:rPr>
          <w:sz w:val="20"/>
          <w:lang w:val="de-DE"/>
        </w:rPr>
        <w:tab/>
      </w:r>
      <w:r w:rsidRPr="00331320">
        <w:rPr>
          <w:sz w:val="20"/>
          <w:lang w:val="de-DE"/>
        </w:rPr>
        <w:tab/>
      </w:r>
      <w:r w:rsidR="00733FA2">
        <w:rPr>
          <w:sz w:val="20"/>
          <w:lang w:val="de-DE"/>
        </w:rPr>
        <w:tab/>
      </w:r>
      <w:r w:rsidRPr="00331320">
        <w:rPr>
          <w:sz w:val="20"/>
          <w:lang w:val="de-DE"/>
        </w:rPr>
        <w:t>Ja/</w:t>
      </w:r>
      <w:r w:rsidRPr="00331320">
        <w:rPr>
          <w:strike/>
          <w:sz w:val="20"/>
          <w:lang w:val="de-DE"/>
        </w:rPr>
        <w:t>Nein</w:t>
      </w:r>
      <w:r w:rsidRPr="00331320">
        <w:rPr>
          <w:sz w:val="20"/>
          <w:lang w:val="de-DE"/>
        </w:rPr>
        <w:t xml:space="preserve"> </w:t>
      </w:r>
      <w:r w:rsidRPr="00331320">
        <w:rPr>
          <w:sz w:val="20"/>
          <w:vertAlign w:val="superscript"/>
          <w:lang w:val="de-DE"/>
        </w:rPr>
        <w:t>1)2)</w:t>
      </w:r>
    </w:p>
    <w:p w14:paraId="32FACF2A"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Heizanlage an Bord</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5AEA4E34"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Kühlanlage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69C719D3"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Inertgasanlage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163693F0"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Pumpenraum unter Deck</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w:t>
      </w:r>
    </w:p>
    <w:p w14:paraId="46D62153" w14:textId="63C3616C" w:rsidR="00877F83" w:rsidRPr="00877F83" w:rsidRDefault="00055091" w:rsidP="00877F83">
      <w:pPr>
        <w:numPr>
          <w:ilvl w:val="0"/>
          <w:numId w:val="2"/>
        </w:numPr>
        <w:tabs>
          <w:tab w:val="left" w:pos="-1560"/>
          <w:tab w:val="left" w:pos="567"/>
        </w:tabs>
        <w:rPr>
          <w:sz w:val="20"/>
          <w:lang w:val="de-DE"/>
        </w:rPr>
      </w:pPr>
      <w:del w:id="320" w:author="Martine Moench" w:date="2018-10-05T12:28:00Z">
        <w:r w:rsidRPr="00331320">
          <w:rPr>
            <w:sz w:val="20"/>
            <w:lang w:val="de-DE"/>
          </w:rPr>
          <w:delText>Überdruckeinrichtung</w:delText>
        </w:r>
        <w:r w:rsidRPr="00331320">
          <w:rPr>
            <w:sz w:val="20"/>
            <w:lang w:val="de-DE"/>
          </w:rPr>
          <w:tab/>
        </w:r>
      </w:del>
      <w:ins w:id="321" w:author="Martine Moench" w:date="2018-10-05T12:28:00Z">
        <w:r w:rsidR="00877F83" w:rsidRPr="00877F83">
          <w:rPr>
            <w:sz w:val="20"/>
            <w:lang w:val="de-DE"/>
          </w:rPr>
          <w:t>Lüftungssystem nach 9.3.x.12.4 b)</w:t>
        </w:r>
      </w:ins>
      <w:r w:rsidR="00877F83" w:rsidRPr="00877F83">
        <w:rPr>
          <w:sz w:val="20"/>
          <w:lang w:val="de-DE"/>
        </w:rPr>
        <w:tab/>
      </w:r>
      <w:r w:rsidR="00877F83" w:rsidRPr="00877F83">
        <w:rPr>
          <w:sz w:val="20"/>
          <w:lang w:val="de-DE"/>
        </w:rPr>
        <w:tab/>
      </w:r>
      <w:r w:rsidR="00877F83" w:rsidRPr="00877F83">
        <w:rPr>
          <w:sz w:val="20"/>
          <w:lang w:val="de-DE"/>
        </w:rPr>
        <w:tab/>
      </w:r>
      <w:r w:rsidR="00877F83" w:rsidRPr="00874488">
        <w:rPr>
          <w:sz w:val="20"/>
          <w:lang w:val="de-DE"/>
        </w:rPr>
        <w:t>Ja</w:t>
      </w:r>
      <w:r w:rsidR="00877F83" w:rsidRPr="00877F83">
        <w:rPr>
          <w:sz w:val="20"/>
          <w:lang w:val="de-DE"/>
        </w:rPr>
        <w:t xml:space="preserve">/Nein </w:t>
      </w:r>
      <w:r w:rsidR="00877F83" w:rsidRPr="00877F83">
        <w:rPr>
          <w:sz w:val="20"/>
          <w:vertAlign w:val="superscript"/>
          <w:lang w:val="de-DE"/>
        </w:rPr>
        <w:t>1)</w:t>
      </w:r>
      <w:ins w:id="322" w:author="Martine Moench" w:date="2018-10-05T12:28:00Z">
        <w:r w:rsidR="00877F83" w:rsidRPr="00877F83">
          <w:rPr>
            <w:sz w:val="20"/>
            <w:vertAlign w:val="superscript"/>
            <w:lang w:val="de-DE"/>
          </w:rPr>
          <w:t>3)</w:t>
        </w:r>
      </w:ins>
    </w:p>
    <w:p w14:paraId="597D4A45" w14:textId="77777777" w:rsidR="00055091" w:rsidRPr="00331320" w:rsidRDefault="00055091" w:rsidP="005B2364">
      <w:pPr>
        <w:tabs>
          <w:tab w:val="left" w:pos="-1560"/>
          <w:tab w:val="left" w:pos="567"/>
        </w:tabs>
        <w:ind w:left="1134"/>
        <w:rPr>
          <w:del w:id="323" w:author="Martine Moench" w:date="2018-10-05T12:28:00Z"/>
          <w:sz w:val="20"/>
          <w:lang w:val="de-DE"/>
        </w:rPr>
      </w:pPr>
      <w:del w:id="324" w:author="Martine Moench" w:date="2018-10-05T12:28:00Z">
        <w:r w:rsidRPr="00331320">
          <w:rPr>
            <w:sz w:val="20"/>
            <w:lang w:val="de-DE"/>
          </w:rPr>
          <w:delText xml:space="preserve">in </w:delText>
        </w:r>
        <w:r w:rsidR="00316252">
          <w:rPr>
            <w:sz w:val="20"/>
            <w:lang w:val="de-DE"/>
          </w:rPr>
          <w:delText>……………………………………………………………………</w:delText>
        </w:r>
      </w:del>
    </w:p>
    <w:p w14:paraId="36971155" w14:textId="77777777" w:rsidR="00055091" w:rsidRPr="00331320" w:rsidRDefault="00055091" w:rsidP="00055091">
      <w:pPr>
        <w:numPr>
          <w:ilvl w:val="0"/>
          <w:numId w:val="2"/>
        </w:numPr>
        <w:tabs>
          <w:tab w:val="left" w:pos="-1560"/>
          <w:tab w:val="left" w:pos="567"/>
        </w:tabs>
        <w:rPr>
          <w:del w:id="325" w:author="Martine Moench" w:date="2018-10-05T12:28:00Z"/>
          <w:sz w:val="20"/>
          <w:lang w:val="de-DE"/>
        </w:rPr>
      </w:pPr>
      <w:del w:id="326" w:author="Martine Moench" w:date="2018-10-05T12:28:00Z">
        <w:r w:rsidRPr="00331320">
          <w:rPr>
            <w:sz w:val="20"/>
            <w:lang w:val="de-DE"/>
          </w:rPr>
          <w:delText xml:space="preserve">Ausführung der Gasabfuhrleitung nach 9.3.2.22.5.c) </w:delText>
        </w:r>
      </w:del>
    </w:p>
    <w:p w14:paraId="1FC93D67" w14:textId="77777777" w:rsidR="00877F83" w:rsidRPr="00877F83" w:rsidRDefault="00877F83" w:rsidP="00877F83">
      <w:pPr>
        <w:tabs>
          <w:tab w:val="left" w:pos="-1560"/>
          <w:tab w:val="left" w:pos="567"/>
        </w:tabs>
        <w:ind w:left="1134"/>
        <w:rPr>
          <w:ins w:id="327" w:author="Martine Moench" w:date="2018-10-05T12:28:00Z"/>
          <w:sz w:val="20"/>
        </w:rPr>
      </w:pPr>
      <w:ins w:id="328" w:author="Martine Moench" w:date="2018-10-05T12:28:00Z">
        <w:r w:rsidRPr="00877F83">
          <w:rPr>
            <w:sz w:val="20"/>
          </w:rPr>
          <w:t>in ..........................................................................................................</w:t>
        </w:r>
      </w:ins>
    </w:p>
    <w:p w14:paraId="06456081" w14:textId="77777777" w:rsidR="00877F83" w:rsidRPr="00877F83" w:rsidRDefault="00877F83" w:rsidP="00877F83">
      <w:pPr>
        <w:numPr>
          <w:ilvl w:val="0"/>
          <w:numId w:val="2"/>
        </w:numPr>
        <w:tabs>
          <w:tab w:val="left" w:pos="-1560"/>
          <w:tab w:val="left" w:pos="567"/>
        </w:tabs>
        <w:rPr>
          <w:ins w:id="329" w:author="Martine Moench" w:date="2018-10-05T12:28:00Z"/>
          <w:sz w:val="20"/>
          <w:lang w:val="de-DE"/>
        </w:rPr>
      </w:pPr>
      <w:ins w:id="330" w:author="Martine Moench" w:date="2018-10-05T12:28:00Z">
        <w:r w:rsidRPr="00877F83">
          <w:rPr>
            <w:sz w:val="20"/>
            <w:lang w:val="de-DE"/>
          </w:rPr>
          <w:t xml:space="preserve">entspricht den Bauvorschriften in 9.3.x.12.4 b) oder 9.3.x.12.4 c), 9.3.x.51 und </w:t>
        </w:r>
      </w:ins>
    </w:p>
    <w:p w14:paraId="2E93DE4D" w14:textId="77777777" w:rsidR="00877F83" w:rsidRPr="00877F83" w:rsidRDefault="00877F83" w:rsidP="00877F83">
      <w:pPr>
        <w:tabs>
          <w:tab w:val="left" w:pos="-1560"/>
          <w:tab w:val="left" w:pos="1134"/>
        </w:tabs>
        <w:ind w:left="851"/>
        <w:rPr>
          <w:ins w:id="331" w:author="Martine Moench" w:date="2018-10-05T12:28:00Z"/>
          <w:sz w:val="20"/>
        </w:rPr>
      </w:pPr>
      <w:ins w:id="332" w:author="Martine Moench" w:date="2018-10-05T12:28:00Z">
        <w:r w:rsidRPr="00877F83">
          <w:rPr>
            <w:sz w:val="20"/>
            <w:lang w:val="de-DE"/>
          </w:rPr>
          <w:tab/>
        </w:r>
        <w:r w:rsidRPr="00877F83">
          <w:rPr>
            <w:sz w:val="20"/>
          </w:rPr>
          <w:t>9.3.x.52</w:t>
        </w:r>
        <w:r w:rsidRPr="00877F83">
          <w:rPr>
            <w:sz w:val="20"/>
          </w:rPr>
          <w:tab/>
        </w:r>
        <w:r w:rsidRPr="00877F83">
          <w:rPr>
            <w:sz w:val="20"/>
          </w:rPr>
          <w:tab/>
        </w:r>
        <w:r w:rsidRPr="00877F83">
          <w:rPr>
            <w:sz w:val="20"/>
          </w:rPr>
          <w:tab/>
        </w:r>
        <w:r w:rsidRPr="00877F83">
          <w:rPr>
            <w:sz w:val="20"/>
          </w:rPr>
          <w:tab/>
        </w:r>
        <w:r w:rsidRPr="00877F83">
          <w:rPr>
            <w:sz w:val="20"/>
          </w:rPr>
          <w:tab/>
        </w:r>
        <w:r w:rsidRPr="00877F83">
          <w:rPr>
            <w:sz w:val="20"/>
          </w:rPr>
          <w:tab/>
          <w:t>Ja/</w:t>
        </w:r>
        <w:proofErr w:type="spellStart"/>
        <w:r w:rsidRPr="00877F83">
          <w:rPr>
            <w:sz w:val="20"/>
          </w:rPr>
          <w:t>Nein</w:t>
        </w:r>
        <w:proofErr w:type="spellEnd"/>
        <w:r w:rsidRPr="00877F83">
          <w:rPr>
            <w:sz w:val="20"/>
          </w:rPr>
          <w:t xml:space="preserve"> </w:t>
        </w:r>
        <w:r w:rsidRPr="00877F83">
          <w:rPr>
            <w:sz w:val="20"/>
            <w:vertAlign w:val="superscript"/>
          </w:rPr>
          <w:t>1)3)</w:t>
        </w:r>
      </w:ins>
    </w:p>
    <w:p w14:paraId="79C3F49B" w14:textId="77777777" w:rsidR="00877F83" w:rsidRPr="00877F83" w:rsidRDefault="00877F83" w:rsidP="00874488">
      <w:pPr>
        <w:numPr>
          <w:ilvl w:val="0"/>
          <w:numId w:val="2"/>
        </w:numPr>
        <w:tabs>
          <w:tab w:val="left" w:pos="-1560"/>
          <w:tab w:val="left" w:pos="567"/>
        </w:tabs>
        <w:rPr>
          <w:sz w:val="20"/>
          <w:lang w:val="de-DE"/>
        </w:rPr>
      </w:pPr>
      <w:r w:rsidRPr="00877F83">
        <w:rPr>
          <w:sz w:val="20"/>
          <w:lang w:val="de-DE"/>
        </w:rPr>
        <w:t>Gasabfuhrleitung und Einrichtungen beheizt</w:t>
      </w:r>
      <w:r w:rsidRPr="00877F83">
        <w:rPr>
          <w:sz w:val="20"/>
          <w:lang w:val="de-DE"/>
        </w:rPr>
        <w:tab/>
      </w:r>
      <w:r w:rsidRPr="00877F83">
        <w:rPr>
          <w:sz w:val="20"/>
          <w:lang w:val="de-DE"/>
        </w:rPr>
        <w:tab/>
      </w:r>
      <w:r w:rsidRPr="00877F83">
        <w:rPr>
          <w:strike/>
          <w:sz w:val="20"/>
          <w:lang w:val="de-DE"/>
        </w:rPr>
        <w:t>Ja</w:t>
      </w:r>
      <w:r w:rsidRPr="00877F83">
        <w:rPr>
          <w:sz w:val="20"/>
          <w:lang w:val="de-DE"/>
        </w:rPr>
        <w:t xml:space="preserve">/Nein </w:t>
      </w:r>
      <w:r w:rsidRPr="00877F83">
        <w:rPr>
          <w:sz w:val="20"/>
          <w:vertAlign w:val="superscript"/>
          <w:lang w:val="de-DE"/>
        </w:rPr>
        <w:t>1)2)</w:t>
      </w:r>
    </w:p>
    <w:p w14:paraId="6D8BC6D5" w14:textId="1DDB45E0" w:rsidR="00055091" w:rsidRPr="00331320" w:rsidRDefault="00055091" w:rsidP="00055091">
      <w:pPr>
        <w:numPr>
          <w:ilvl w:val="0"/>
          <w:numId w:val="2"/>
        </w:numPr>
        <w:tabs>
          <w:tab w:val="left" w:pos="-1560"/>
          <w:tab w:val="left" w:pos="567"/>
        </w:tabs>
        <w:rPr>
          <w:sz w:val="20"/>
          <w:lang w:val="de-DE"/>
        </w:rPr>
      </w:pPr>
      <w:r w:rsidRPr="00331320">
        <w:rPr>
          <w:sz w:val="20"/>
          <w:lang w:val="de-DE"/>
        </w:rPr>
        <w:t>Entspricht den Bauvorschriften, die sich aus der(</w:t>
      </w:r>
      <w:del w:id="333" w:author="Martine Moench" w:date="2018-10-05T12:28:00Z">
        <w:r w:rsidRPr="00331320">
          <w:rPr>
            <w:sz w:val="20"/>
            <w:lang w:val="de-DE"/>
          </w:rPr>
          <w:delText>n</w:delText>
        </w:r>
      </w:del>
      <w:ins w:id="334" w:author="Martine Moench" w:date="2018-10-05T12:28:00Z">
        <w:r w:rsidR="00640774">
          <w:rPr>
            <w:sz w:val="20"/>
            <w:lang w:val="de-DE"/>
          </w:rPr>
          <w:t>de</w:t>
        </w:r>
        <w:r w:rsidRPr="00331320">
          <w:rPr>
            <w:sz w:val="20"/>
            <w:lang w:val="de-DE"/>
          </w:rPr>
          <w:t>n</w:t>
        </w:r>
      </w:ins>
      <w:r w:rsidRPr="00331320">
        <w:rPr>
          <w:sz w:val="20"/>
          <w:lang w:val="de-DE"/>
        </w:rPr>
        <w:t xml:space="preserve">) Bemerkung(en) </w:t>
      </w:r>
      <w:ins w:id="335" w:author="Martine Moench" w:date="2018-10-05T12:28:00Z">
        <w:r w:rsidR="00640774">
          <w:rPr>
            <w:sz w:val="20"/>
            <w:lang w:val="de-DE"/>
          </w:rPr>
          <w:t xml:space="preserve">………… </w:t>
        </w:r>
      </w:ins>
      <w:r w:rsidRPr="00331320">
        <w:rPr>
          <w:sz w:val="20"/>
          <w:lang w:val="de-DE"/>
        </w:rPr>
        <w:t xml:space="preserve">in </w:t>
      </w:r>
      <w:del w:id="336" w:author="Martine Moench" w:date="2018-10-05T12:28:00Z">
        <w:r w:rsidRPr="00331320">
          <w:rPr>
            <w:sz w:val="20"/>
            <w:lang w:val="de-DE"/>
          </w:rPr>
          <w:delText>Kapitel</w:delText>
        </w:r>
      </w:del>
      <w:ins w:id="337" w:author="Martine Moench" w:date="2018-10-05T12:28:00Z">
        <w:r w:rsidR="00640774">
          <w:rPr>
            <w:sz w:val="20"/>
            <w:lang w:val="de-DE"/>
          </w:rPr>
          <w:t>Unterabschnitt</w:t>
        </w:r>
      </w:ins>
      <w:r w:rsidR="00640774" w:rsidRPr="00331320">
        <w:rPr>
          <w:sz w:val="20"/>
          <w:lang w:val="de-DE"/>
        </w:rPr>
        <w:t xml:space="preserve"> </w:t>
      </w:r>
      <w:r w:rsidRPr="00331320">
        <w:rPr>
          <w:sz w:val="20"/>
          <w:lang w:val="de-DE"/>
        </w:rPr>
        <w:t>3.2</w:t>
      </w:r>
      <w:ins w:id="338" w:author="Martine Moench" w:date="2018-10-05T12:28:00Z">
        <w:r w:rsidR="00640774">
          <w:rPr>
            <w:sz w:val="20"/>
            <w:lang w:val="de-DE"/>
          </w:rPr>
          <w:t>.3.2</w:t>
        </w:r>
      </w:ins>
      <w:r w:rsidRPr="00331320">
        <w:rPr>
          <w:sz w:val="20"/>
          <w:lang w:val="de-DE"/>
        </w:rPr>
        <w:t xml:space="preserve"> Tabelle C Spalte</w:t>
      </w:r>
      <w:del w:id="339" w:author="Martine Moench" w:date="2018-10-05T12:28:00Z">
        <w:r w:rsidR="00B57E89">
          <w:rPr>
            <w:sz w:val="20"/>
            <w:lang w:val="de-DE"/>
          </w:rPr>
          <w:delText> </w:delText>
        </w:r>
      </w:del>
      <w:ins w:id="340" w:author="Martine Moench" w:date="2018-10-05T12:28:00Z">
        <w:r w:rsidRPr="00331320">
          <w:rPr>
            <w:sz w:val="20"/>
            <w:lang w:val="de-DE"/>
          </w:rPr>
          <w:t xml:space="preserve"> </w:t>
        </w:r>
        <w:r w:rsidR="00640774">
          <w:rPr>
            <w:sz w:val="20"/>
            <w:lang w:val="de-DE"/>
          </w:rPr>
          <w:t>(</w:t>
        </w:r>
      </w:ins>
      <w:r w:rsidRPr="00331320">
        <w:rPr>
          <w:sz w:val="20"/>
          <w:lang w:val="de-DE"/>
        </w:rPr>
        <w:t>20</w:t>
      </w:r>
      <w:ins w:id="341" w:author="Martine Moench" w:date="2018-10-05T12:28:00Z">
        <w:r w:rsidR="00640774">
          <w:rPr>
            <w:sz w:val="20"/>
            <w:lang w:val="de-DE"/>
          </w:rPr>
          <w:t>)</w:t>
        </w:r>
      </w:ins>
      <w:r w:rsidRPr="00331320">
        <w:rPr>
          <w:sz w:val="20"/>
          <w:lang w:val="de-DE"/>
        </w:rPr>
        <w:t xml:space="preserve"> ergeben.</w:t>
      </w:r>
      <w:r w:rsidR="000C728B">
        <w:rPr>
          <w:sz w:val="20"/>
          <w:lang w:val="de-DE"/>
        </w:rPr>
        <w:t xml:space="preserve"> </w:t>
      </w:r>
      <w:r w:rsidR="00AC0F18" w:rsidRPr="00331320">
        <w:rPr>
          <w:rStyle w:val="FootnoteReference"/>
          <w:sz w:val="20"/>
          <w:lang w:val="de-DE"/>
        </w:rPr>
        <w:footnoteReference w:customMarkFollows="1" w:id="10"/>
        <w:t>1)</w:t>
      </w:r>
      <w:r w:rsidR="00AC0F18" w:rsidRPr="00331320">
        <w:rPr>
          <w:rStyle w:val="FootnoteReference"/>
          <w:sz w:val="20"/>
          <w:lang w:val="de-DE"/>
        </w:rPr>
        <w:footnoteReference w:customMarkFollows="1" w:id="11"/>
        <w:t>2)</w:t>
      </w:r>
    </w:p>
    <w:p w14:paraId="2657C235" w14:textId="77777777" w:rsidR="00055091" w:rsidRPr="00331320" w:rsidRDefault="00055091" w:rsidP="00055091">
      <w:pPr>
        <w:numPr>
          <w:ilvl w:val="12"/>
          <w:numId w:val="0"/>
        </w:numPr>
        <w:tabs>
          <w:tab w:val="left" w:pos="-1560"/>
          <w:tab w:val="left" w:pos="567"/>
        </w:tabs>
        <w:ind w:left="851"/>
        <w:rPr>
          <w:sz w:val="20"/>
          <w:lang w:val="de-DE"/>
        </w:rPr>
      </w:pPr>
    </w:p>
    <w:p w14:paraId="4FDBCF18" w14:textId="77777777" w:rsidR="007E71C4" w:rsidRDefault="007E71C4">
      <w:pPr>
        <w:overflowPunct/>
        <w:autoSpaceDE/>
        <w:autoSpaceDN/>
        <w:adjustRightInd/>
        <w:textAlignment w:val="auto"/>
        <w:rPr>
          <w:sz w:val="20"/>
          <w:lang w:val="de-DE"/>
        </w:rPr>
      </w:pPr>
      <w:r>
        <w:rPr>
          <w:sz w:val="20"/>
          <w:lang w:val="de-DE"/>
        </w:rPr>
        <w:br w:type="page"/>
      </w:r>
    </w:p>
    <w:p w14:paraId="0FC2233B" w14:textId="6DF44A85" w:rsidR="00055091" w:rsidRPr="00331320" w:rsidRDefault="00055091" w:rsidP="00874488">
      <w:pPr>
        <w:numPr>
          <w:ilvl w:val="12"/>
          <w:numId w:val="0"/>
        </w:numPr>
        <w:tabs>
          <w:tab w:val="left" w:pos="-1560"/>
        </w:tabs>
        <w:ind w:left="567" w:hanging="567"/>
        <w:rPr>
          <w:sz w:val="20"/>
          <w:lang w:val="de-DE"/>
        </w:rPr>
      </w:pPr>
      <w:r w:rsidRPr="00331320">
        <w:rPr>
          <w:sz w:val="20"/>
          <w:lang w:val="de-DE"/>
        </w:rPr>
        <w:t>9.</w:t>
      </w:r>
      <w:r w:rsidRPr="00331320">
        <w:rPr>
          <w:sz w:val="20"/>
          <w:lang w:val="de-DE"/>
        </w:rPr>
        <w:tab/>
        <w:t xml:space="preserve">Elektrische Einrichtungen </w:t>
      </w:r>
      <w:ins w:id="344" w:author="Martine Moench" w:date="2018-10-05T12:28:00Z">
        <w:r w:rsidR="00A9510C" w:rsidRPr="00A9510C">
          <w:rPr>
            <w:sz w:val="20"/>
            <w:lang w:val="de-DE"/>
          </w:rPr>
          <w:t xml:space="preserve">und nicht –elektrische Anlage und Geräte zum Einsatz in </w:t>
        </w:r>
        <w:r w:rsidR="00A9510C" w:rsidRPr="00841D10">
          <w:rPr>
            <w:sz w:val="20"/>
            <w:lang w:val="de-DE"/>
          </w:rPr>
          <w:t>explosionsgefährdeten Bereichen</w:t>
        </w:r>
      </w:ins>
      <w:r w:rsidRPr="00331320">
        <w:rPr>
          <w:sz w:val="20"/>
          <w:lang w:val="de-DE"/>
        </w:rPr>
        <w:t>:</w:t>
      </w:r>
    </w:p>
    <w:p w14:paraId="00146B5C" w14:textId="77777777" w:rsidR="00055091" w:rsidRPr="00742251" w:rsidRDefault="00055091" w:rsidP="00874488">
      <w:pPr>
        <w:numPr>
          <w:ilvl w:val="0"/>
          <w:numId w:val="2"/>
        </w:numPr>
        <w:tabs>
          <w:tab w:val="left" w:pos="-1560"/>
          <w:tab w:val="left" w:pos="567"/>
        </w:tabs>
        <w:ind w:left="567" w:firstLine="0"/>
        <w:rPr>
          <w:moveFrom w:id="345" w:author="Martine Moench" w:date="2018-10-05T12:28:00Z"/>
          <w:sz w:val="20"/>
          <w:lang w:val="de-DE"/>
        </w:rPr>
      </w:pPr>
      <w:moveFromRangeStart w:id="346" w:author="Martine Moench" w:date="2018-10-05T12:28:00Z" w:name="move526505862"/>
      <w:moveFrom w:id="347" w:author="Martine Moench" w:date="2018-10-05T12:28:00Z">
        <w:r w:rsidRPr="00742251">
          <w:rPr>
            <w:sz w:val="20"/>
            <w:lang w:val="de-DE"/>
          </w:rPr>
          <w:t xml:space="preserve">Temperaturklasse </w:t>
        </w:r>
        <w:r w:rsidRPr="00742251">
          <w:rPr>
            <w:sz w:val="20"/>
            <w:lang w:val="de-DE"/>
          </w:rPr>
          <w:tab/>
          <w:t>: T4</w:t>
        </w:r>
      </w:moveFrom>
    </w:p>
    <w:p w14:paraId="2A6758C1" w14:textId="77777777" w:rsidR="00055091" w:rsidRPr="00742251" w:rsidRDefault="00055091" w:rsidP="00874488">
      <w:pPr>
        <w:numPr>
          <w:ilvl w:val="0"/>
          <w:numId w:val="2"/>
        </w:numPr>
        <w:tabs>
          <w:tab w:val="left" w:pos="-1560"/>
          <w:tab w:val="left" w:pos="567"/>
        </w:tabs>
        <w:ind w:left="567" w:firstLine="0"/>
        <w:rPr>
          <w:moveFrom w:id="348" w:author="Martine Moench" w:date="2018-10-05T12:28:00Z"/>
          <w:sz w:val="20"/>
          <w:lang w:val="de-DE"/>
        </w:rPr>
      </w:pPr>
      <w:moveFrom w:id="349" w:author="Martine Moench" w:date="2018-10-05T12:28:00Z">
        <w:r w:rsidRPr="00742251">
          <w:rPr>
            <w:sz w:val="20"/>
            <w:lang w:val="de-DE"/>
          </w:rPr>
          <w:t>Explosionsgruppe</w:t>
        </w:r>
        <w:r w:rsidRPr="00742251">
          <w:rPr>
            <w:sz w:val="20"/>
            <w:lang w:val="de-DE"/>
          </w:rPr>
          <w:tab/>
          <w:t>: IIB</w:t>
        </w:r>
      </w:moveFrom>
    </w:p>
    <w:moveFromRangeEnd w:id="346"/>
    <w:p w14:paraId="25CE35D9" w14:textId="77777777" w:rsidR="00055091" w:rsidRPr="00331320" w:rsidRDefault="00055091" w:rsidP="00874488">
      <w:pPr>
        <w:numPr>
          <w:ilvl w:val="0"/>
          <w:numId w:val="2"/>
        </w:numPr>
        <w:tabs>
          <w:tab w:val="left" w:pos="-1560"/>
          <w:tab w:val="left" w:pos="2977"/>
        </w:tabs>
        <w:rPr>
          <w:moveTo w:id="350" w:author="Martine Moench" w:date="2018-10-05T12:28:00Z"/>
          <w:sz w:val="20"/>
          <w:lang w:val="de-DE"/>
        </w:rPr>
      </w:pPr>
      <w:moveToRangeStart w:id="351" w:author="Martine Moench" w:date="2018-10-05T12:28:00Z" w:name="move526505863"/>
      <w:moveTo w:id="352" w:author="Martine Moench" w:date="2018-10-05T12:28:00Z">
        <w:r w:rsidRPr="00331320">
          <w:rPr>
            <w:sz w:val="20"/>
            <w:lang w:val="de-DE"/>
          </w:rPr>
          <w:t xml:space="preserve">Temperaturklasse </w:t>
        </w:r>
        <w:r w:rsidRPr="00331320">
          <w:rPr>
            <w:sz w:val="20"/>
            <w:lang w:val="de-DE"/>
          </w:rPr>
          <w:tab/>
          <w:t>: T4</w:t>
        </w:r>
      </w:moveTo>
    </w:p>
    <w:p w14:paraId="72F48E23" w14:textId="77777777" w:rsidR="00055091" w:rsidRPr="00331320" w:rsidRDefault="00055091" w:rsidP="00874488">
      <w:pPr>
        <w:numPr>
          <w:ilvl w:val="0"/>
          <w:numId w:val="2"/>
        </w:numPr>
        <w:tabs>
          <w:tab w:val="left" w:pos="-1560"/>
          <w:tab w:val="left" w:pos="2977"/>
        </w:tabs>
        <w:rPr>
          <w:moveTo w:id="353" w:author="Martine Moench" w:date="2018-10-05T12:28:00Z"/>
          <w:sz w:val="20"/>
          <w:lang w:val="de-DE"/>
        </w:rPr>
      </w:pPr>
      <w:moveTo w:id="354" w:author="Martine Moench" w:date="2018-10-05T12:28:00Z">
        <w:r w:rsidRPr="00331320">
          <w:rPr>
            <w:sz w:val="20"/>
            <w:lang w:val="de-DE"/>
          </w:rPr>
          <w:t>Explosionsgruppe</w:t>
        </w:r>
        <w:r w:rsidRPr="00331320">
          <w:rPr>
            <w:sz w:val="20"/>
            <w:lang w:val="de-DE"/>
          </w:rPr>
          <w:tab/>
          <w:t>: IIB</w:t>
        </w:r>
      </w:moveTo>
    </w:p>
    <w:p w14:paraId="2AFDB96C" w14:textId="77777777" w:rsidR="00055091" w:rsidRPr="00331320" w:rsidRDefault="00055091" w:rsidP="00874488">
      <w:pPr>
        <w:numPr>
          <w:ilvl w:val="12"/>
          <w:numId w:val="0"/>
        </w:numPr>
        <w:tabs>
          <w:tab w:val="left" w:pos="-1560"/>
          <w:tab w:val="left" w:pos="284"/>
          <w:tab w:val="left" w:pos="2977"/>
        </w:tabs>
        <w:ind w:left="567" w:hanging="567"/>
        <w:rPr>
          <w:moveTo w:id="355" w:author="Martine Moench" w:date="2018-10-05T12:28:00Z"/>
          <w:sz w:val="20"/>
          <w:lang w:val="de-DE"/>
        </w:rPr>
      </w:pPr>
    </w:p>
    <w:moveToRangeEnd w:id="351"/>
    <w:p w14:paraId="62BF1C81" w14:textId="0A98D259" w:rsidR="00A9510C" w:rsidRPr="00A9510C" w:rsidRDefault="00A9510C" w:rsidP="00D62A36">
      <w:pPr>
        <w:numPr>
          <w:ilvl w:val="12"/>
          <w:numId w:val="0"/>
        </w:numPr>
        <w:tabs>
          <w:tab w:val="left" w:pos="-1560"/>
          <w:tab w:val="left" w:pos="2977"/>
        </w:tabs>
        <w:ind w:left="567" w:hanging="567"/>
        <w:rPr>
          <w:ins w:id="356" w:author="Martine Moench" w:date="2018-10-05T12:28:00Z"/>
          <w:sz w:val="20"/>
          <w:lang w:val="de-DE"/>
        </w:rPr>
      </w:pPr>
      <w:r w:rsidRPr="00A9510C">
        <w:rPr>
          <w:sz w:val="20"/>
          <w:lang w:val="de-DE"/>
        </w:rPr>
        <w:t>10.</w:t>
      </w:r>
      <w:r w:rsidRPr="00A9510C">
        <w:rPr>
          <w:sz w:val="20"/>
          <w:lang w:val="de-DE"/>
        </w:rPr>
        <w:tab/>
      </w:r>
      <w:ins w:id="357" w:author="Martine Moench" w:date="2018-10-05T12:28:00Z">
        <w:r w:rsidRPr="00A9510C">
          <w:rPr>
            <w:sz w:val="20"/>
            <w:lang w:val="de-DE"/>
          </w:rPr>
          <w:t>Autonome Schutzsysteme:</w:t>
        </w:r>
      </w:ins>
    </w:p>
    <w:p w14:paraId="58B56A83" w14:textId="77777777" w:rsidR="00A9510C" w:rsidRPr="00A9510C" w:rsidRDefault="00A9510C" w:rsidP="00D62A36">
      <w:pPr>
        <w:numPr>
          <w:ilvl w:val="0"/>
          <w:numId w:val="2"/>
        </w:numPr>
        <w:tabs>
          <w:tab w:val="left" w:pos="-1560"/>
          <w:tab w:val="left" w:pos="2977"/>
        </w:tabs>
        <w:rPr>
          <w:ins w:id="358" w:author="Martine Moench" w:date="2018-10-05T12:28:00Z"/>
          <w:sz w:val="20"/>
          <w:lang w:val="de-DE"/>
        </w:rPr>
      </w:pPr>
      <w:ins w:id="359" w:author="Martine Moench" w:date="2018-10-05T12:28:00Z">
        <w:r w:rsidRPr="00A9510C">
          <w:rPr>
            <w:sz w:val="20"/>
            <w:lang w:val="de-DE"/>
          </w:rPr>
          <w:t>Explosionsgruppe / Untergruppe der Explosionsgruppe  II B:</w:t>
        </w:r>
        <w:r w:rsidRPr="00A9510C">
          <w:rPr>
            <w:sz w:val="20"/>
            <w:lang w:val="de-DE"/>
          </w:rPr>
          <w:tab/>
          <w:t>.......................</w:t>
        </w:r>
      </w:ins>
    </w:p>
    <w:p w14:paraId="42C401C6" w14:textId="77777777" w:rsidR="00A9510C" w:rsidRPr="00A9510C" w:rsidRDefault="00A9510C" w:rsidP="00A9510C">
      <w:pPr>
        <w:numPr>
          <w:ilvl w:val="12"/>
          <w:numId w:val="0"/>
        </w:numPr>
        <w:tabs>
          <w:tab w:val="left" w:pos="-1560"/>
          <w:tab w:val="left" w:pos="426"/>
          <w:tab w:val="left" w:pos="2977"/>
        </w:tabs>
        <w:rPr>
          <w:ins w:id="360" w:author="Martine Moench" w:date="2018-10-05T12:28:00Z"/>
          <w:sz w:val="20"/>
          <w:lang w:val="de-DE"/>
        </w:rPr>
      </w:pPr>
    </w:p>
    <w:p w14:paraId="7484EF21" w14:textId="77777777" w:rsidR="00055091" w:rsidRPr="00331320" w:rsidRDefault="00055091" w:rsidP="00874488">
      <w:pPr>
        <w:numPr>
          <w:ilvl w:val="12"/>
          <w:numId w:val="0"/>
        </w:numPr>
        <w:tabs>
          <w:tab w:val="left" w:pos="-1560"/>
          <w:tab w:val="left" w:pos="567"/>
          <w:tab w:val="left" w:pos="2977"/>
        </w:tabs>
        <w:rPr>
          <w:sz w:val="20"/>
          <w:lang w:val="de-DE"/>
        </w:rPr>
      </w:pPr>
      <w:moveToRangeStart w:id="361" w:author="Martine Moench" w:date="2018-10-05T12:28:00Z" w:name="move526505866"/>
      <w:moveTo w:id="362"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To>
      <w:moveToRangeEnd w:id="361"/>
      <w:r w:rsidRPr="00331320">
        <w:rPr>
          <w:sz w:val="20"/>
          <w:lang w:val="de-DE"/>
        </w:rPr>
        <w:t>Lade</w:t>
      </w:r>
      <w:r w:rsidR="00925A2C">
        <w:rPr>
          <w:sz w:val="20"/>
          <w:lang w:val="de-DE"/>
        </w:rPr>
        <w:t>-/Lösch</w:t>
      </w:r>
      <w:r w:rsidRPr="00331320">
        <w:rPr>
          <w:sz w:val="20"/>
          <w:lang w:val="de-DE"/>
        </w:rPr>
        <w:t xml:space="preserve">rate </w:t>
      </w:r>
      <w:r w:rsidR="000C728B">
        <w:rPr>
          <w:sz w:val="20"/>
          <w:lang w:val="de-DE"/>
        </w:rPr>
        <w:tab/>
      </w:r>
      <w:r w:rsidRPr="00331320">
        <w:rPr>
          <w:sz w:val="20"/>
          <w:lang w:val="de-DE"/>
        </w:rPr>
        <w:t xml:space="preserve">: </w:t>
      </w:r>
      <w:smartTag w:uri="urn:schemas-microsoft-com:office:smarttags" w:element="metricconverter">
        <w:smartTagPr>
          <w:attr w:name="ProductID" w:val="800 m3"/>
        </w:smartTagPr>
        <w:r w:rsidRPr="00331320">
          <w:rPr>
            <w:sz w:val="20"/>
            <w:lang w:val="de-DE"/>
          </w:rPr>
          <w:t>800 m</w:t>
        </w:r>
        <w:r w:rsidRPr="00331320">
          <w:rPr>
            <w:sz w:val="20"/>
            <w:vertAlign w:val="superscript"/>
            <w:lang w:val="de-DE"/>
          </w:rPr>
          <w:t>3</w:t>
        </w:r>
      </w:smartTag>
      <w:r w:rsidRPr="00331320">
        <w:rPr>
          <w:sz w:val="20"/>
          <w:vertAlign w:val="superscript"/>
          <w:lang w:val="de-DE"/>
        </w:rPr>
        <w:t xml:space="preserve"> </w:t>
      </w:r>
      <w:r w:rsidRPr="00331320">
        <w:rPr>
          <w:sz w:val="20"/>
          <w:lang w:val="de-DE"/>
        </w:rPr>
        <w:t>/ h</w:t>
      </w:r>
    </w:p>
    <w:p w14:paraId="2AD6BBE7" w14:textId="77777777" w:rsidR="00055091" w:rsidRPr="00331320" w:rsidRDefault="00055091" w:rsidP="00874488">
      <w:pPr>
        <w:numPr>
          <w:ilvl w:val="12"/>
          <w:numId w:val="0"/>
        </w:numPr>
        <w:tabs>
          <w:tab w:val="left" w:pos="-1560"/>
          <w:tab w:val="left" w:pos="567"/>
          <w:tab w:val="left" w:pos="2977"/>
        </w:tabs>
        <w:rPr>
          <w:sz w:val="20"/>
          <w:lang w:val="de-DE"/>
        </w:rPr>
      </w:pPr>
    </w:p>
    <w:p w14:paraId="0AF34A96" w14:textId="66E130B0" w:rsidR="00055091" w:rsidRPr="00331320" w:rsidRDefault="00055091" w:rsidP="00874488">
      <w:pPr>
        <w:numPr>
          <w:ilvl w:val="12"/>
          <w:numId w:val="0"/>
        </w:numPr>
        <w:tabs>
          <w:tab w:val="left" w:pos="-1560"/>
          <w:tab w:val="left" w:pos="567"/>
          <w:tab w:val="left" w:pos="2977"/>
        </w:tabs>
        <w:rPr>
          <w:sz w:val="20"/>
          <w:lang w:val="de-DE"/>
        </w:rPr>
      </w:pPr>
      <w:moveToRangeStart w:id="363" w:author="Martine Moench" w:date="2018-10-05T12:28:00Z" w:name="move526505867"/>
      <w:moveTo w:id="364"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To>
      <w:moveFromRangeStart w:id="365" w:author="Martine Moench" w:date="2018-10-05T12:28:00Z" w:name="move526505866"/>
      <w:moveToRangeEnd w:id="363"/>
      <w:moveFrom w:id="366"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From>
      <w:moveFromRangeEnd w:id="365"/>
      <w:r w:rsidRPr="00331320">
        <w:rPr>
          <w:sz w:val="20"/>
          <w:lang w:val="de-DE"/>
        </w:rPr>
        <w:t xml:space="preserve">Zugelassene </w:t>
      </w:r>
      <w:r w:rsidR="00466E17" w:rsidRPr="00331320">
        <w:rPr>
          <w:sz w:val="20"/>
          <w:lang w:val="de-DE"/>
        </w:rPr>
        <w:t xml:space="preserve">relative </w:t>
      </w:r>
      <w:r w:rsidRPr="00331320">
        <w:rPr>
          <w:sz w:val="20"/>
          <w:lang w:val="de-DE"/>
        </w:rPr>
        <w:t xml:space="preserve">Dichte </w:t>
      </w:r>
      <w:r w:rsidR="000C728B">
        <w:rPr>
          <w:sz w:val="20"/>
          <w:lang w:val="de-DE"/>
        </w:rPr>
        <w:tab/>
      </w:r>
      <w:r w:rsidRPr="00331320">
        <w:rPr>
          <w:sz w:val="20"/>
          <w:lang w:val="de-DE"/>
        </w:rPr>
        <w:t>: 1,00</w:t>
      </w:r>
    </w:p>
    <w:p w14:paraId="328122C7" w14:textId="77777777" w:rsidR="00055091" w:rsidRPr="00331320" w:rsidRDefault="00055091" w:rsidP="00874488">
      <w:pPr>
        <w:numPr>
          <w:ilvl w:val="12"/>
          <w:numId w:val="0"/>
        </w:numPr>
        <w:tabs>
          <w:tab w:val="left" w:pos="-1560"/>
          <w:tab w:val="left" w:pos="567"/>
          <w:tab w:val="left" w:pos="2977"/>
        </w:tabs>
        <w:rPr>
          <w:sz w:val="20"/>
          <w:lang w:val="de-DE"/>
        </w:rPr>
      </w:pPr>
    </w:p>
    <w:p w14:paraId="241BD213" w14:textId="77777777" w:rsidR="00055091" w:rsidRPr="00331320" w:rsidRDefault="00055091" w:rsidP="00C24492">
      <w:pPr>
        <w:numPr>
          <w:ilvl w:val="12"/>
          <w:numId w:val="0"/>
        </w:numPr>
        <w:tabs>
          <w:tab w:val="left" w:pos="-1560"/>
          <w:tab w:val="left" w:pos="284"/>
        </w:tabs>
        <w:ind w:left="2977" w:hanging="2977"/>
        <w:rPr>
          <w:del w:id="367" w:author="Martine Moench" w:date="2018-10-05T12:28:00Z"/>
          <w:sz w:val="20"/>
          <w:lang w:val="de-DE"/>
        </w:rPr>
      </w:pPr>
      <w:ins w:id="368" w:author="Martine Moench" w:date="2018-10-05T12:28:00Z">
        <w:r w:rsidRPr="00331320">
          <w:rPr>
            <w:sz w:val="20"/>
            <w:lang w:val="de-DE"/>
          </w:rPr>
          <w:t>1</w:t>
        </w:r>
        <w:r w:rsidR="00A9510C">
          <w:rPr>
            <w:sz w:val="20"/>
            <w:lang w:val="de-DE"/>
          </w:rPr>
          <w:t>3</w:t>
        </w:r>
        <w:r w:rsidRPr="00331320">
          <w:rPr>
            <w:sz w:val="20"/>
            <w:lang w:val="de-DE"/>
          </w:rPr>
          <w:t>.</w:t>
        </w:r>
        <w:r w:rsidRPr="00331320">
          <w:rPr>
            <w:sz w:val="20"/>
            <w:lang w:val="de-DE"/>
          </w:rPr>
          <w:tab/>
        </w:r>
      </w:ins>
      <w:moveFromRangeStart w:id="369" w:author="Martine Moench" w:date="2018-10-05T12:28:00Z" w:name="move526505867"/>
      <w:moveFrom w:id="370"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From>
      <w:moveFromRangeEnd w:id="369"/>
      <w:del w:id="371" w:author="Martine Moench" w:date="2018-10-05T12:28:00Z">
        <w:r w:rsidRPr="00331320">
          <w:rPr>
            <w:sz w:val="20"/>
            <w:lang w:val="de-DE"/>
          </w:rPr>
          <w:delText>Zusätzliche Bemerkungen</w:delText>
        </w:r>
        <w:r w:rsidRPr="00331320">
          <w:rPr>
            <w:sz w:val="20"/>
            <w:vertAlign w:val="superscript"/>
            <w:lang w:val="de-DE"/>
          </w:rPr>
          <w:delText>1)</w:delText>
        </w:r>
        <w:r w:rsidR="000C728B">
          <w:rPr>
            <w:sz w:val="20"/>
            <w:vertAlign w:val="superscript"/>
            <w:lang w:val="de-DE"/>
          </w:rPr>
          <w:tab/>
        </w:r>
        <w:r w:rsidRPr="00331320">
          <w:rPr>
            <w:sz w:val="20"/>
            <w:lang w:val="de-DE"/>
          </w:rPr>
          <w:delText>:</w:delText>
        </w:r>
        <w:r w:rsidR="00C24492">
          <w:rPr>
            <w:sz w:val="20"/>
            <w:lang w:val="de-DE"/>
          </w:rPr>
          <w:delText xml:space="preserve"> </w:delText>
        </w:r>
        <w:r w:rsidRPr="00331320">
          <w:rPr>
            <w:sz w:val="20"/>
            <w:lang w:val="de-DE"/>
          </w:rPr>
          <w:delText>Die Anschlussmöglichkeit der Probeentnahmeeinrichtung ist geeignet für DOPAK, DPM-1000</w:delText>
        </w:r>
      </w:del>
    </w:p>
    <w:p w14:paraId="1F1FEE4F" w14:textId="6815B709" w:rsidR="00055091" w:rsidRPr="00331320" w:rsidRDefault="00055091" w:rsidP="00D62A36">
      <w:pPr>
        <w:numPr>
          <w:ilvl w:val="12"/>
          <w:numId w:val="0"/>
        </w:numPr>
        <w:tabs>
          <w:tab w:val="left" w:pos="-1560"/>
          <w:tab w:val="left" w:pos="567"/>
        </w:tabs>
        <w:ind w:left="2977" w:hanging="2977"/>
        <w:rPr>
          <w:ins w:id="372" w:author="Martine Moench" w:date="2018-10-05T12:28:00Z"/>
          <w:sz w:val="20"/>
          <w:lang w:val="de-DE"/>
        </w:rPr>
      </w:pPr>
      <w:ins w:id="373" w:author="Martine Moench" w:date="2018-10-05T12:28:00Z">
        <w:r w:rsidRPr="00331320">
          <w:rPr>
            <w:sz w:val="20"/>
            <w:lang w:val="de-DE"/>
          </w:rPr>
          <w:t>Zusätzliche Bemerkungen</w:t>
        </w:r>
        <w:r w:rsidR="00D37801">
          <w:rPr>
            <w:sz w:val="20"/>
            <w:lang w:val="de-DE"/>
          </w:rPr>
          <w:t>:</w:t>
        </w:r>
      </w:ins>
    </w:p>
    <w:p w14:paraId="27060127" w14:textId="77777777" w:rsidR="00D37801" w:rsidRPr="00D37801" w:rsidRDefault="00D37801" w:rsidP="00D62A36">
      <w:pPr>
        <w:numPr>
          <w:ilvl w:val="12"/>
          <w:numId w:val="0"/>
        </w:numPr>
        <w:tabs>
          <w:tab w:val="left" w:pos="-1560"/>
          <w:tab w:val="left" w:pos="567"/>
        </w:tabs>
        <w:ind w:left="2835" w:hanging="2268"/>
        <w:rPr>
          <w:ins w:id="374" w:author="Martine Moench" w:date="2018-10-05T12:28:00Z"/>
          <w:sz w:val="20"/>
          <w:vertAlign w:val="superscript"/>
          <w:lang w:val="de-DE"/>
        </w:rPr>
      </w:pPr>
      <w:ins w:id="375" w:author="Martine Moench" w:date="2018-10-05T12:28:00Z">
        <w:r w:rsidRPr="00D37801">
          <w:rPr>
            <w:sz w:val="20"/>
            <w:lang w:val="de-DE"/>
          </w:rPr>
          <w:t>Schiff entspricht den Bauvorschriften 9.3.x.12, 9.3.x.51, 9.3.x.52</w:t>
        </w:r>
        <w:r w:rsidRPr="00D37801">
          <w:rPr>
            <w:sz w:val="20"/>
            <w:lang w:val="de-DE"/>
          </w:rPr>
          <w:tab/>
          <w:t xml:space="preserve">Ja/Nein </w:t>
        </w:r>
        <w:r w:rsidRPr="00D37801">
          <w:rPr>
            <w:sz w:val="20"/>
            <w:vertAlign w:val="superscript"/>
            <w:lang w:val="de-DE"/>
          </w:rPr>
          <w:t>1)3)</w:t>
        </w:r>
      </w:ins>
    </w:p>
    <w:p w14:paraId="2C66EE57" w14:textId="77777777" w:rsidR="00D37801" w:rsidRPr="00D37801" w:rsidRDefault="00D37801" w:rsidP="00D62A36">
      <w:pPr>
        <w:numPr>
          <w:ilvl w:val="12"/>
          <w:numId w:val="0"/>
        </w:numPr>
        <w:tabs>
          <w:tab w:val="left" w:pos="-1560"/>
          <w:tab w:val="left" w:pos="567"/>
        </w:tabs>
        <w:ind w:left="2835" w:hanging="2268"/>
        <w:rPr>
          <w:ins w:id="376" w:author="Martine Moench" w:date="2018-10-05T12:28:00Z"/>
          <w:sz w:val="20"/>
          <w:lang w:val="de-DE"/>
        </w:rPr>
      </w:pPr>
      <w:ins w:id="377" w:author="Martine Moench" w:date="2018-10-05T12:28:00Z">
        <w:r w:rsidRPr="00D37801">
          <w:rPr>
            <w:sz w:val="20"/>
            <w:lang w:val="de-DE"/>
          </w:rPr>
          <w:t>……………………………………………………………………………………………………</w:t>
        </w:r>
      </w:ins>
    </w:p>
    <w:p w14:paraId="03D249CA" w14:textId="77777777" w:rsidR="00D37801" w:rsidRPr="00D37801" w:rsidRDefault="00D37801" w:rsidP="00D62A36">
      <w:pPr>
        <w:numPr>
          <w:ilvl w:val="12"/>
          <w:numId w:val="0"/>
        </w:numPr>
        <w:tabs>
          <w:tab w:val="left" w:pos="-1560"/>
          <w:tab w:val="left" w:pos="567"/>
        </w:tabs>
        <w:ind w:left="2835" w:hanging="2268"/>
        <w:rPr>
          <w:ins w:id="378" w:author="Martine Moench" w:date="2018-10-05T12:28:00Z"/>
          <w:sz w:val="20"/>
          <w:lang w:val="de-DE"/>
        </w:rPr>
      </w:pPr>
      <w:ins w:id="379" w:author="Martine Moench" w:date="2018-10-05T12:28:00Z">
        <w:r w:rsidRPr="00D37801">
          <w:rPr>
            <w:sz w:val="20"/>
            <w:lang w:val="de-DE"/>
          </w:rPr>
          <w:t>……………………………………………………………………………………………………</w:t>
        </w:r>
      </w:ins>
    </w:p>
    <w:p w14:paraId="3565771E" w14:textId="77777777" w:rsidR="00D37801" w:rsidRPr="00D37801" w:rsidRDefault="00D37801" w:rsidP="00D62A36">
      <w:pPr>
        <w:numPr>
          <w:ilvl w:val="12"/>
          <w:numId w:val="0"/>
        </w:numPr>
        <w:tabs>
          <w:tab w:val="left" w:pos="-1560"/>
          <w:tab w:val="left" w:pos="567"/>
        </w:tabs>
        <w:ind w:left="2835" w:hanging="2268"/>
        <w:rPr>
          <w:ins w:id="380" w:author="Martine Moench" w:date="2018-10-05T12:28:00Z"/>
          <w:sz w:val="20"/>
          <w:lang w:val="de-DE"/>
        </w:rPr>
      </w:pPr>
      <w:ins w:id="381" w:author="Martine Moench" w:date="2018-10-05T12:28:00Z">
        <w:r w:rsidRPr="00D37801">
          <w:rPr>
            <w:sz w:val="20"/>
            <w:lang w:val="de-DE"/>
          </w:rPr>
          <w:t>……………………………………………………………………………………………………</w:t>
        </w:r>
      </w:ins>
    </w:p>
    <w:p w14:paraId="10977E3C" w14:textId="77777777" w:rsidR="00055091" w:rsidRPr="00331320" w:rsidRDefault="00055091" w:rsidP="00055091">
      <w:pPr>
        <w:pStyle w:val="Heading1"/>
        <w:rPr>
          <w:sz w:val="28"/>
          <w:szCs w:val="28"/>
        </w:rPr>
      </w:pPr>
      <w:r w:rsidRPr="00331320">
        <w:br w:type="page"/>
      </w:r>
      <w:r w:rsidRPr="00331320">
        <w:rPr>
          <w:sz w:val="28"/>
          <w:szCs w:val="28"/>
        </w:rPr>
        <w:t>ADN-ZULASSUNGSZEUGNIS Nr.: 04</w:t>
      </w:r>
    </w:p>
    <w:p w14:paraId="1ED29073" w14:textId="77777777" w:rsidR="00055091" w:rsidRDefault="00055091" w:rsidP="00055091">
      <w:pPr>
        <w:jc w:val="center"/>
        <w:rPr>
          <w:sz w:val="18"/>
          <w:lang w:val="de-DE"/>
        </w:rPr>
      </w:pPr>
    </w:p>
    <w:p w14:paraId="40EDA7F6" w14:textId="77777777" w:rsidR="00265F18" w:rsidRPr="00874488" w:rsidRDefault="00265F18" w:rsidP="00055091">
      <w:pPr>
        <w:jc w:val="center"/>
        <w:rPr>
          <w:sz w:val="18"/>
          <w:lang w:val="de-DE"/>
        </w:rPr>
      </w:pPr>
    </w:p>
    <w:p w14:paraId="48538419"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t>DALDORF</w:t>
      </w:r>
    </w:p>
    <w:p w14:paraId="46FF84D5" w14:textId="2128F58A" w:rsidR="00055091" w:rsidRPr="00331320" w:rsidRDefault="00055091" w:rsidP="00874488">
      <w:pPr>
        <w:tabs>
          <w:tab w:val="left" w:pos="-2410"/>
          <w:tab w:val="left" w:pos="567"/>
          <w:tab w:val="left" w:pos="3686"/>
          <w:tab w:val="left" w:pos="6663"/>
        </w:tabs>
        <w:rPr>
          <w:sz w:val="20"/>
          <w:lang w:val="de-DE"/>
        </w:rPr>
      </w:pPr>
    </w:p>
    <w:p w14:paraId="5397B060"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2. </w:t>
      </w:r>
      <w:r w:rsidRPr="00331320">
        <w:rPr>
          <w:sz w:val="20"/>
          <w:lang w:val="de-DE"/>
        </w:rPr>
        <w:tab/>
        <w:t>Amtliche Schiffsnummer:</w:t>
      </w:r>
      <w:r w:rsidRPr="00331320">
        <w:rPr>
          <w:sz w:val="20"/>
          <w:lang w:val="de-DE"/>
        </w:rPr>
        <w:tab/>
        <w:t>04040000</w:t>
      </w:r>
    </w:p>
    <w:p w14:paraId="7D563A46" w14:textId="77777777" w:rsidR="00055091" w:rsidRPr="00331320" w:rsidRDefault="00055091" w:rsidP="00874488">
      <w:pPr>
        <w:tabs>
          <w:tab w:val="left" w:pos="-2410"/>
          <w:tab w:val="left" w:pos="567"/>
          <w:tab w:val="left" w:pos="3686"/>
          <w:tab w:val="left" w:pos="6663"/>
        </w:tabs>
        <w:rPr>
          <w:sz w:val="20"/>
          <w:lang w:val="de-DE"/>
        </w:rPr>
      </w:pPr>
    </w:p>
    <w:p w14:paraId="700682BE" w14:textId="77777777" w:rsidR="00055091" w:rsidRPr="00331320" w:rsidRDefault="00055091" w:rsidP="00874488">
      <w:pPr>
        <w:tabs>
          <w:tab w:val="left" w:pos="-2410"/>
          <w:tab w:val="left" w:pos="567"/>
          <w:tab w:val="left" w:pos="3686"/>
          <w:tab w:val="left" w:pos="6663"/>
        </w:tabs>
        <w:rPr>
          <w:sz w:val="20"/>
          <w:lang w:val="de-DE"/>
        </w:rPr>
      </w:pPr>
      <w:r w:rsidRPr="00331320">
        <w:rPr>
          <w:sz w:val="20"/>
          <w:lang w:val="de-DE"/>
        </w:rPr>
        <w:t xml:space="preserve">3. </w:t>
      </w:r>
      <w:r w:rsidRPr="00331320">
        <w:rPr>
          <w:sz w:val="20"/>
          <w:lang w:val="de-DE"/>
        </w:rPr>
        <w:tab/>
        <w:t>Art des Schiffes:</w:t>
      </w:r>
      <w:r w:rsidRPr="00331320">
        <w:rPr>
          <w:sz w:val="20"/>
          <w:lang w:val="de-DE"/>
        </w:rPr>
        <w:tab/>
        <w:t xml:space="preserve">Tankmotorschiff </w:t>
      </w:r>
    </w:p>
    <w:p w14:paraId="44D2A1D8" w14:textId="77777777" w:rsidR="00055091" w:rsidRPr="00331320" w:rsidRDefault="00055091" w:rsidP="00D62A36">
      <w:pPr>
        <w:tabs>
          <w:tab w:val="left" w:pos="-1560"/>
          <w:tab w:val="left" w:pos="567"/>
          <w:tab w:val="left" w:pos="3686"/>
        </w:tabs>
        <w:ind w:left="284"/>
        <w:rPr>
          <w:sz w:val="20"/>
          <w:lang w:val="de-DE"/>
        </w:rPr>
      </w:pPr>
    </w:p>
    <w:p w14:paraId="5F97A7D2" w14:textId="77777777" w:rsidR="00055091" w:rsidRPr="00331320" w:rsidRDefault="00055091" w:rsidP="00874488">
      <w:pPr>
        <w:tabs>
          <w:tab w:val="left" w:pos="-1560"/>
          <w:tab w:val="left" w:pos="567"/>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C</w:t>
      </w:r>
    </w:p>
    <w:p w14:paraId="580E00A6" w14:textId="77777777" w:rsidR="00055091" w:rsidRPr="00331320" w:rsidRDefault="00055091" w:rsidP="00874488">
      <w:pPr>
        <w:tabs>
          <w:tab w:val="left" w:pos="-1560"/>
          <w:tab w:val="left" w:pos="567"/>
          <w:tab w:val="left" w:pos="3686"/>
        </w:tabs>
        <w:rPr>
          <w:sz w:val="20"/>
          <w:lang w:val="de-DE"/>
        </w:rPr>
      </w:pPr>
    </w:p>
    <w:p w14:paraId="2C3BC695" w14:textId="77777777" w:rsidR="00055091" w:rsidRPr="00331320" w:rsidRDefault="00055091" w:rsidP="00874488">
      <w:pPr>
        <w:tabs>
          <w:tab w:val="left" w:pos="-1560"/>
          <w:tab w:val="left" w:pos="567"/>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r>
      <w:r w:rsidRPr="00331320">
        <w:rPr>
          <w:strike/>
          <w:sz w:val="20"/>
          <w:lang w:val="de-DE"/>
        </w:rPr>
        <w:t>1. Drucktank</w:t>
      </w:r>
      <w:r w:rsidRPr="00331320">
        <w:rPr>
          <w:sz w:val="20"/>
          <w:lang w:val="de-DE"/>
        </w:rPr>
        <w:t xml:space="preserve"> </w:t>
      </w:r>
      <w:r w:rsidRPr="00331320">
        <w:rPr>
          <w:sz w:val="20"/>
          <w:vertAlign w:val="superscript"/>
          <w:lang w:val="de-DE"/>
        </w:rPr>
        <w:t>1)2)</w:t>
      </w:r>
    </w:p>
    <w:p w14:paraId="0C3E19A6" w14:textId="77777777" w:rsidR="00055091" w:rsidRPr="00331320" w:rsidRDefault="00055091" w:rsidP="00874488">
      <w:pPr>
        <w:tabs>
          <w:tab w:val="left" w:pos="-1560"/>
          <w:tab w:val="left" w:pos="284"/>
          <w:tab w:val="left" w:pos="567"/>
          <w:tab w:val="left" w:pos="3686"/>
        </w:tabs>
        <w:ind w:left="3686"/>
        <w:rPr>
          <w:sz w:val="20"/>
          <w:lang w:val="de-DE"/>
        </w:rPr>
      </w:pPr>
      <w:r w:rsidRPr="00331320">
        <w:rPr>
          <w:sz w:val="20"/>
          <w:lang w:val="de-DE"/>
        </w:rPr>
        <w:t xml:space="preserve">2. Ladetank, geschlossen </w:t>
      </w:r>
      <w:r w:rsidRPr="00331320">
        <w:rPr>
          <w:sz w:val="20"/>
          <w:vertAlign w:val="superscript"/>
          <w:lang w:val="de-DE"/>
        </w:rPr>
        <w:t>1)2)</w:t>
      </w:r>
    </w:p>
    <w:p w14:paraId="456AAEC6" w14:textId="77777777" w:rsidR="00055091" w:rsidRPr="00331320" w:rsidRDefault="00055091" w:rsidP="00874488">
      <w:pPr>
        <w:tabs>
          <w:tab w:val="left" w:pos="-1560"/>
          <w:tab w:val="left" w:pos="284"/>
          <w:tab w:val="left" w:pos="567"/>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28BFC7FC" w14:textId="77777777" w:rsidR="00055091" w:rsidRPr="00331320" w:rsidRDefault="00055091" w:rsidP="00874488">
      <w:pPr>
        <w:tabs>
          <w:tab w:val="left" w:pos="-1560"/>
          <w:tab w:val="left" w:pos="284"/>
          <w:tab w:val="left" w:pos="567"/>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6067D128" w14:textId="77777777" w:rsidR="00055091" w:rsidRPr="00331320" w:rsidRDefault="00055091" w:rsidP="00874488">
      <w:pPr>
        <w:tabs>
          <w:tab w:val="left" w:pos="-1560"/>
          <w:tab w:val="left" w:pos="284"/>
          <w:tab w:val="left" w:pos="567"/>
        </w:tabs>
        <w:rPr>
          <w:sz w:val="20"/>
          <w:lang w:val="sv-SE"/>
        </w:rPr>
      </w:pPr>
    </w:p>
    <w:p w14:paraId="09CFD7BB" w14:textId="77777777" w:rsidR="00055091" w:rsidRPr="00331320" w:rsidRDefault="00055091" w:rsidP="00874488">
      <w:pPr>
        <w:tabs>
          <w:tab w:val="left" w:pos="-1560"/>
          <w:tab w:val="left" w:pos="567"/>
          <w:tab w:val="left" w:pos="3686"/>
        </w:tabs>
        <w:rPr>
          <w:sz w:val="20"/>
          <w:lang w:val="sv-SE"/>
        </w:rPr>
      </w:pPr>
      <w:r w:rsidRPr="00331320">
        <w:rPr>
          <w:sz w:val="20"/>
          <w:lang w:val="sv-SE"/>
        </w:rPr>
        <w:t>6.</w:t>
      </w:r>
      <w:r w:rsidRPr="00331320">
        <w:rPr>
          <w:sz w:val="20"/>
          <w:lang w:val="sv-SE"/>
        </w:rPr>
        <w:tab/>
        <w:t>Ladetanktyp:</w:t>
      </w:r>
      <w:r w:rsidRPr="00331320">
        <w:rPr>
          <w:sz w:val="20"/>
          <w:lang w:val="sv-SE"/>
        </w:rPr>
        <w:tab/>
      </w:r>
      <w:r w:rsidRPr="00331320">
        <w:rPr>
          <w:strike/>
          <w:sz w:val="20"/>
          <w:lang w:val="sv-SE"/>
        </w:rPr>
        <w:t>1. unabhängiger Ladetank</w:t>
      </w:r>
      <w:r w:rsidRPr="00331320">
        <w:rPr>
          <w:sz w:val="20"/>
          <w:lang w:val="sv-SE"/>
        </w:rPr>
        <w:t xml:space="preserve"> </w:t>
      </w:r>
      <w:r w:rsidRPr="00331320">
        <w:rPr>
          <w:sz w:val="20"/>
          <w:vertAlign w:val="superscript"/>
          <w:lang w:val="sv-SE"/>
        </w:rPr>
        <w:t>1)2)</w:t>
      </w:r>
    </w:p>
    <w:p w14:paraId="0593DF81" w14:textId="77777777" w:rsidR="00055091" w:rsidRPr="00331320" w:rsidRDefault="00055091" w:rsidP="00874488">
      <w:pPr>
        <w:tabs>
          <w:tab w:val="left" w:pos="-1560"/>
          <w:tab w:val="left" w:pos="567"/>
          <w:tab w:val="left" w:pos="3686"/>
        </w:tabs>
        <w:ind w:left="3686"/>
        <w:rPr>
          <w:sz w:val="20"/>
          <w:lang w:val="sv-SE"/>
        </w:rPr>
      </w:pPr>
      <w:r w:rsidRPr="00331320">
        <w:rPr>
          <w:sz w:val="20"/>
          <w:lang w:val="sv-SE"/>
        </w:rPr>
        <w:t xml:space="preserve">2. integraler Ladetank </w:t>
      </w:r>
      <w:r w:rsidRPr="00331320">
        <w:rPr>
          <w:sz w:val="20"/>
          <w:vertAlign w:val="superscript"/>
          <w:lang w:val="sv-SE"/>
        </w:rPr>
        <w:t>1)2)</w:t>
      </w:r>
    </w:p>
    <w:p w14:paraId="14F1FEAE" w14:textId="77777777" w:rsidR="00055091" w:rsidRPr="00331320" w:rsidRDefault="00055091" w:rsidP="00874488">
      <w:pPr>
        <w:tabs>
          <w:tab w:val="left" w:pos="-1560"/>
          <w:tab w:val="left" w:pos="567"/>
          <w:tab w:val="left" w:pos="3686"/>
        </w:tabs>
        <w:ind w:left="3686"/>
        <w:rPr>
          <w:sz w:val="20"/>
          <w:lang w:val="de-DE"/>
        </w:rPr>
      </w:pPr>
      <w:r w:rsidRPr="00331320">
        <w:rPr>
          <w:strike/>
          <w:sz w:val="20"/>
          <w:lang w:val="de-DE"/>
        </w:rPr>
        <w:t>3. Ladetankwandung nicht Außenhaut</w:t>
      </w:r>
      <w:r w:rsidRPr="00331320">
        <w:rPr>
          <w:sz w:val="20"/>
          <w:lang w:val="de-DE"/>
        </w:rPr>
        <w:t xml:space="preserve"> </w:t>
      </w:r>
      <w:r w:rsidRPr="00331320">
        <w:rPr>
          <w:sz w:val="20"/>
          <w:vertAlign w:val="superscript"/>
          <w:lang w:val="de-DE"/>
        </w:rPr>
        <w:t>1)2)</w:t>
      </w:r>
    </w:p>
    <w:p w14:paraId="22C41023" w14:textId="77777777" w:rsidR="00055091" w:rsidRPr="00331320" w:rsidRDefault="00055091" w:rsidP="00874488">
      <w:pPr>
        <w:tabs>
          <w:tab w:val="left" w:pos="-1560"/>
          <w:tab w:val="left" w:pos="567"/>
        </w:tabs>
        <w:rPr>
          <w:sz w:val="20"/>
          <w:lang w:val="de-DE"/>
        </w:rPr>
      </w:pPr>
    </w:p>
    <w:p w14:paraId="56ABC7A9" w14:textId="77777777" w:rsidR="00055091" w:rsidRPr="00331320" w:rsidRDefault="00055091" w:rsidP="00874488">
      <w:pPr>
        <w:tabs>
          <w:tab w:val="left" w:pos="-1560"/>
          <w:tab w:val="left" w:pos="567"/>
          <w:tab w:val="left" w:pos="3686"/>
        </w:tabs>
        <w:rPr>
          <w:sz w:val="20"/>
          <w:lang w:val="de-DE"/>
        </w:rPr>
      </w:pPr>
      <w:r w:rsidRPr="00331320">
        <w:rPr>
          <w:sz w:val="20"/>
          <w:lang w:val="de-DE"/>
        </w:rPr>
        <w:t>7.</w:t>
      </w:r>
      <w:r w:rsidRPr="00331320">
        <w:rPr>
          <w:sz w:val="20"/>
          <w:lang w:val="de-DE"/>
        </w:rPr>
        <w:tab/>
        <w:t xml:space="preserve">Öffnungsdruck </w:t>
      </w:r>
      <w:ins w:id="382" w:author="Martine Moench" w:date="2018-10-05T12:28:00Z">
        <w:r w:rsidR="00A9510C">
          <w:rPr>
            <w:sz w:val="20"/>
            <w:lang w:val="de-DE"/>
          </w:rPr>
          <w:t>Überdruck-/</w:t>
        </w:r>
      </w:ins>
      <w:r w:rsidRPr="00331320">
        <w:rPr>
          <w:sz w:val="20"/>
          <w:lang w:val="de-DE"/>
        </w:rPr>
        <w:t>Hochgeschwindigkeitsventil/</w:t>
      </w:r>
      <w:r w:rsidRPr="00331320">
        <w:rPr>
          <w:strike/>
          <w:sz w:val="20"/>
          <w:lang w:val="de-DE"/>
        </w:rPr>
        <w:t>Sicherheitsventil</w:t>
      </w:r>
      <w:r w:rsidRPr="00331320">
        <w:rPr>
          <w:sz w:val="20"/>
          <w:lang w:val="de-DE"/>
        </w:rPr>
        <w:t xml:space="preserve">: </w:t>
      </w:r>
      <w:r w:rsidRPr="00331320">
        <w:rPr>
          <w:sz w:val="20"/>
          <w:lang w:val="de-DE"/>
        </w:rPr>
        <w:tab/>
        <w:t xml:space="preserve">25 kPa </w:t>
      </w:r>
      <w:r w:rsidRPr="00331320">
        <w:rPr>
          <w:sz w:val="20"/>
          <w:vertAlign w:val="superscript"/>
          <w:lang w:val="de-DE"/>
        </w:rPr>
        <w:t>1)2)</w:t>
      </w:r>
    </w:p>
    <w:p w14:paraId="17177A09" w14:textId="77777777" w:rsidR="00055091" w:rsidRPr="00331320" w:rsidRDefault="00055091" w:rsidP="00874488">
      <w:pPr>
        <w:tabs>
          <w:tab w:val="left" w:pos="-1560"/>
          <w:tab w:val="left" w:pos="567"/>
        </w:tabs>
        <w:rPr>
          <w:sz w:val="20"/>
          <w:lang w:val="de-DE"/>
        </w:rPr>
      </w:pPr>
    </w:p>
    <w:p w14:paraId="7AB1645D" w14:textId="77777777" w:rsidR="00055091" w:rsidRPr="00331320" w:rsidRDefault="00055091" w:rsidP="00874488">
      <w:pPr>
        <w:tabs>
          <w:tab w:val="left" w:pos="-1560"/>
          <w:tab w:val="left" w:pos="567"/>
        </w:tabs>
        <w:rPr>
          <w:sz w:val="20"/>
          <w:lang w:val="de-DE"/>
        </w:rPr>
      </w:pPr>
      <w:r w:rsidRPr="00331320">
        <w:rPr>
          <w:sz w:val="20"/>
          <w:lang w:val="de-DE"/>
        </w:rPr>
        <w:t>8.</w:t>
      </w:r>
      <w:r w:rsidRPr="00331320">
        <w:rPr>
          <w:sz w:val="20"/>
          <w:lang w:val="de-DE"/>
        </w:rPr>
        <w:tab/>
        <w:t>Zusätzliche Einrichtungen :</w:t>
      </w:r>
    </w:p>
    <w:p w14:paraId="56057860" w14:textId="77777777" w:rsidR="00055091" w:rsidRPr="00331320" w:rsidRDefault="00055091" w:rsidP="00055091">
      <w:pPr>
        <w:tabs>
          <w:tab w:val="left" w:pos="-1560"/>
          <w:tab w:val="left" w:pos="567"/>
        </w:tabs>
        <w:ind w:left="851"/>
        <w:rPr>
          <w:del w:id="383" w:author="Martine Moench" w:date="2018-10-05T12:28:00Z"/>
          <w:sz w:val="20"/>
          <w:lang w:val="de-DE"/>
        </w:rPr>
      </w:pPr>
    </w:p>
    <w:p w14:paraId="02642D5D"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Probeentnahmeeinrichtung</w:t>
      </w:r>
    </w:p>
    <w:p w14:paraId="582CF9B6" w14:textId="77777777" w:rsidR="00316252" w:rsidRDefault="00316252" w:rsidP="00055091">
      <w:pPr>
        <w:numPr>
          <w:ilvl w:val="12"/>
          <w:numId w:val="0"/>
        </w:numPr>
        <w:tabs>
          <w:tab w:val="left" w:pos="-1560"/>
          <w:tab w:val="left" w:pos="567"/>
        </w:tabs>
        <w:ind w:left="1418"/>
        <w:rPr>
          <w:sz w:val="20"/>
          <w:lang w:val="de-DE"/>
        </w:rPr>
      </w:pPr>
      <w:r w:rsidRPr="00331320">
        <w:rPr>
          <w:sz w:val="20"/>
          <w:lang w:val="de-DE"/>
        </w:rPr>
        <w:t>Anschluss</w:t>
      </w:r>
      <w:r>
        <w:rPr>
          <w:sz w:val="20"/>
          <w:lang w:val="de-DE"/>
        </w:rPr>
        <w:t xml:space="preserve"> für eine</w:t>
      </w:r>
    </w:p>
    <w:p w14:paraId="5074AC69" w14:textId="77777777" w:rsidR="00055091" w:rsidRPr="00331320" w:rsidRDefault="00316252" w:rsidP="00055091">
      <w:pPr>
        <w:numPr>
          <w:ilvl w:val="12"/>
          <w:numId w:val="0"/>
        </w:numPr>
        <w:tabs>
          <w:tab w:val="left" w:pos="-1560"/>
          <w:tab w:val="left" w:pos="567"/>
        </w:tabs>
        <w:ind w:left="1418"/>
        <w:rPr>
          <w:sz w:val="20"/>
          <w:lang w:val="de-DE"/>
        </w:rPr>
      </w:pPr>
      <w:r>
        <w:rPr>
          <w:sz w:val="20"/>
          <w:lang w:val="de-DE"/>
        </w:rPr>
        <w:t>Probeentnahmeeinrichtung</w:t>
      </w:r>
      <w:r w:rsidR="00055091" w:rsidRPr="00331320">
        <w:rPr>
          <w:sz w:val="20"/>
          <w:lang w:val="de-DE"/>
        </w:rPr>
        <w:tab/>
      </w:r>
      <w:r w:rsidR="00055091" w:rsidRPr="00331320">
        <w:rPr>
          <w:sz w:val="20"/>
          <w:lang w:val="de-DE"/>
        </w:rPr>
        <w:tab/>
      </w:r>
      <w:r w:rsidR="00055091" w:rsidRPr="00331320">
        <w:rPr>
          <w:sz w:val="20"/>
          <w:lang w:val="de-DE"/>
        </w:rPr>
        <w:tab/>
        <w:t>Ja/</w:t>
      </w:r>
      <w:r w:rsidR="00055091" w:rsidRPr="00331320">
        <w:rPr>
          <w:strike/>
          <w:sz w:val="20"/>
          <w:lang w:val="de-DE"/>
        </w:rPr>
        <w:t>Nein</w:t>
      </w:r>
      <w:r w:rsidR="00055091" w:rsidRPr="00331320">
        <w:rPr>
          <w:sz w:val="20"/>
          <w:lang w:val="de-DE"/>
        </w:rPr>
        <w:t xml:space="preserve"> </w:t>
      </w:r>
      <w:r w:rsidR="00055091" w:rsidRPr="00331320">
        <w:rPr>
          <w:sz w:val="20"/>
          <w:vertAlign w:val="superscript"/>
          <w:lang w:val="de-DE"/>
        </w:rPr>
        <w:t>1)2)</w:t>
      </w:r>
    </w:p>
    <w:p w14:paraId="27071B34"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Probeentnahmeöffnung</w:t>
      </w:r>
      <w:r w:rsidRPr="00331320">
        <w:rPr>
          <w:sz w:val="20"/>
          <w:lang w:val="de-DE"/>
        </w:rPr>
        <w:tab/>
      </w:r>
      <w:r w:rsidRPr="00331320">
        <w:rPr>
          <w:sz w:val="20"/>
          <w:lang w:val="de-DE"/>
        </w:rPr>
        <w:tab/>
      </w:r>
      <w:r w:rsidRPr="00331320">
        <w:rPr>
          <w:sz w:val="20"/>
          <w:lang w:val="de-DE"/>
        </w:rPr>
        <w:tab/>
      </w:r>
      <w:r w:rsidRPr="00331320">
        <w:rPr>
          <w:sz w:val="20"/>
          <w:lang w:val="de-DE"/>
        </w:rPr>
        <w:tab/>
        <w:t>Ja/</w:t>
      </w:r>
      <w:r w:rsidRPr="00331320">
        <w:rPr>
          <w:strike/>
          <w:sz w:val="20"/>
          <w:lang w:val="de-DE"/>
        </w:rPr>
        <w:t>Nein</w:t>
      </w:r>
      <w:r w:rsidRPr="00331320">
        <w:rPr>
          <w:sz w:val="20"/>
          <w:lang w:val="de-DE"/>
        </w:rPr>
        <w:t xml:space="preserve"> </w:t>
      </w:r>
      <w:r w:rsidRPr="00331320">
        <w:rPr>
          <w:sz w:val="20"/>
          <w:vertAlign w:val="superscript"/>
          <w:lang w:val="de-DE"/>
        </w:rPr>
        <w:t>1)2)</w:t>
      </w:r>
    </w:p>
    <w:p w14:paraId="56AB5250"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Berieselungsanlage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0581984A" w14:textId="77777777" w:rsidR="00055091" w:rsidRPr="00331320" w:rsidRDefault="00055091" w:rsidP="00055091">
      <w:pPr>
        <w:numPr>
          <w:ilvl w:val="12"/>
          <w:numId w:val="0"/>
        </w:numPr>
        <w:tabs>
          <w:tab w:val="left" w:pos="-1560"/>
          <w:tab w:val="left" w:pos="567"/>
        </w:tabs>
        <w:ind w:left="851"/>
        <w:rPr>
          <w:sz w:val="20"/>
          <w:lang w:val="de-DE"/>
        </w:rPr>
      </w:pPr>
      <w:r w:rsidRPr="00331320">
        <w:rPr>
          <w:sz w:val="20"/>
          <w:lang w:val="de-DE"/>
        </w:rPr>
        <w:tab/>
        <w:t>Druckalarmeinrichtung 40 kPa</w:t>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57BBFE76"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Heizung</w:t>
      </w:r>
    </w:p>
    <w:p w14:paraId="621DDBD1"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Heizmöglichkeit von Land</w:t>
      </w:r>
      <w:r w:rsidRPr="00331320">
        <w:rPr>
          <w:sz w:val="20"/>
          <w:lang w:val="de-DE"/>
        </w:rPr>
        <w:tab/>
      </w:r>
      <w:r w:rsidR="00691C75">
        <w:rPr>
          <w:sz w:val="20"/>
          <w:lang w:val="de-DE"/>
        </w:rPr>
        <w:tab/>
      </w:r>
      <w:r w:rsidR="00733FA2">
        <w:rPr>
          <w:sz w:val="20"/>
          <w:lang w:val="de-DE"/>
        </w:rPr>
        <w:tab/>
      </w:r>
      <w:r w:rsidRPr="00331320">
        <w:rPr>
          <w:sz w:val="20"/>
          <w:lang w:val="de-DE"/>
        </w:rPr>
        <w:t>Ja/</w:t>
      </w:r>
      <w:r w:rsidRPr="00331320">
        <w:rPr>
          <w:strike/>
          <w:sz w:val="20"/>
          <w:lang w:val="de-DE"/>
        </w:rPr>
        <w:t>Nein</w:t>
      </w:r>
      <w:r w:rsidRPr="00331320">
        <w:rPr>
          <w:sz w:val="20"/>
          <w:lang w:val="de-DE"/>
        </w:rPr>
        <w:t xml:space="preserve"> </w:t>
      </w:r>
      <w:r w:rsidRPr="00331320">
        <w:rPr>
          <w:sz w:val="20"/>
          <w:vertAlign w:val="superscript"/>
          <w:lang w:val="de-DE"/>
        </w:rPr>
        <w:t>1)2)</w:t>
      </w:r>
    </w:p>
    <w:p w14:paraId="2E86D0CC" w14:textId="77777777" w:rsidR="00055091" w:rsidRPr="00331320" w:rsidRDefault="00055091" w:rsidP="00055091">
      <w:pPr>
        <w:numPr>
          <w:ilvl w:val="12"/>
          <w:numId w:val="0"/>
        </w:numPr>
        <w:tabs>
          <w:tab w:val="left" w:pos="-1560"/>
          <w:tab w:val="left" w:pos="567"/>
        </w:tabs>
        <w:ind w:left="1418"/>
        <w:rPr>
          <w:sz w:val="20"/>
          <w:lang w:val="de-DE"/>
        </w:rPr>
      </w:pPr>
      <w:r w:rsidRPr="00331320">
        <w:rPr>
          <w:sz w:val="20"/>
          <w:lang w:val="de-DE"/>
        </w:rPr>
        <w:t>Heizanlage an Bord</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0504DCDB"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Kühlanlage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2699809F"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Inertgasanlage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69E81D0A" w14:textId="77777777" w:rsidR="00055091" w:rsidRPr="00331320" w:rsidRDefault="00055091" w:rsidP="00055091">
      <w:pPr>
        <w:numPr>
          <w:ilvl w:val="0"/>
          <w:numId w:val="2"/>
        </w:numPr>
        <w:tabs>
          <w:tab w:val="left" w:pos="-1560"/>
          <w:tab w:val="left" w:pos="567"/>
        </w:tabs>
        <w:rPr>
          <w:sz w:val="20"/>
          <w:lang w:val="de-DE"/>
        </w:rPr>
      </w:pPr>
      <w:r w:rsidRPr="00331320">
        <w:rPr>
          <w:sz w:val="20"/>
          <w:lang w:val="de-DE"/>
        </w:rPr>
        <w:t>Pumpenraum unter Deck</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w:t>
      </w:r>
    </w:p>
    <w:p w14:paraId="08AEFB34" w14:textId="2AE7E37A" w:rsidR="00A4060D" w:rsidRPr="00742251" w:rsidRDefault="00055091" w:rsidP="00A4060D">
      <w:pPr>
        <w:numPr>
          <w:ilvl w:val="0"/>
          <w:numId w:val="2"/>
        </w:numPr>
        <w:tabs>
          <w:tab w:val="left" w:pos="-1560"/>
          <w:tab w:val="left" w:pos="567"/>
        </w:tabs>
        <w:rPr>
          <w:sz w:val="20"/>
          <w:lang w:val="de-DE"/>
        </w:rPr>
      </w:pPr>
      <w:del w:id="384" w:author="Martine Moench" w:date="2018-10-05T12:28:00Z">
        <w:r w:rsidRPr="00331320">
          <w:rPr>
            <w:sz w:val="20"/>
            <w:lang w:val="de-DE"/>
          </w:rPr>
          <w:delText>Überdruckeinrichtung</w:delText>
        </w:r>
        <w:r w:rsidRPr="00331320">
          <w:rPr>
            <w:sz w:val="20"/>
            <w:lang w:val="de-DE"/>
          </w:rPr>
          <w:tab/>
        </w:r>
      </w:del>
      <w:ins w:id="385" w:author="Martine Moench" w:date="2018-10-05T12:28:00Z">
        <w:r w:rsidR="00A4060D" w:rsidRPr="00742251">
          <w:rPr>
            <w:sz w:val="20"/>
            <w:lang w:val="de-DE"/>
          </w:rPr>
          <w:t>Lüftungssystem nach 9.3.x.12.4 b)</w:t>
        </w:r>
      </w:ins>
      <w:r w:rsidR="00A4060D" w:rsidRPr="00742251">
        <w:rPr>
          <w:sz w:val="20"/>
          <w:lang w:val="de-DE"/>
        </w:rPr>
        <w:tab/>
      </w:r>
      <w:r w:rsidR="00A4060D" w:rsidRPr="00742251">
        <w:rPr>
          <w:sz w:val="20"/>
          <w:lang w:val="de-DE"/>
        </w:rPr>
        <w:tab/>
      </w:r>
      <w:r w:rsidR="00A4060D" w:rsidRPr="00742251">
        <w:rPr>
          <w:sz w:val="20"/>
          <w:lang w:val="de-DE"/>
        </w:rPr>
        <w:tab/>
      </w:r>
      <w:r w:rsidR="00A4060D" w:rsidRPr="00874488">
        <w:rPr>
          <w:sz w:val="20"/>
          <w:lang w:val="de-DE"/>
        </w:rPr>
        <w:t>Ja</w:t>
      </w:r>
      <w:r w:rsidR="00A4060D" w:rsidRPr="00742251">
        <w:rPr>
          <w:sz w:val="20"/>
          <w:lang w:val="de-DE"/>
        </w:rPr>
        <w:t xml:space="preserve">/Nein </w:t>
      </w:r>
      <w:r w:rsidR="00A4060D" w:rsidRPr="00742251">
        <w:rPr>
          <w:sz w:val="20"/>
          <w:vertAlign w:val="superscript"/>
          <w:lang w:val="de-DE"/>
        </w:rPr>
        <w:t>1)</w:t>
      </w:r>
      <w:ins w:id="386" w:author="Martine Moench" w:date="2018-10-05T12:28:00Z">
        <w:r w:rsidR="00A4060D" w:rsidRPr="00742251">
          <w:rPr>
            <w:sz w:val="20"/>
            <w:vertAlign w:val="superscript"/>
            <w:lang w:val="de-DE"/>
          </w:rPr>
          <w:t>3)</w:t>
        </w:r>
      </w:ins>
    </w:p>
    <w:p w14:paraId="1D0E88AD" w14:textId="77777777" w:rsidR="00055091" w:rsidRPr="00331320" w:rsidRDefault="00055091" w:rsidP="005B2364">
      <w:pPr>
        <w:tabs>
          <w:tab w:val="left" w:pos="-1560"/>
          <w:tab w:val="left" w:pos="567"/>
        </w:tabs>
        <w:ind w:left="1134"/>
        <w:rPr>
          <w:del w:id="387" w:author="Martine Moench" w:date="2018-10-05T12:28:00Z"/>
          <w:sz w:val="20"/>
          <w:lang w:val="de-DE"/>
        </w:rPr>
      </w:pPr>
      <w:del w:id="388" w:author="Martine Moench" w:date="2018-10-05T12:28:00Z">
        <w:r w:rsidRPr="00331320">
          <w:rPr>
            <w:sz w:val="20"/>
            <w:lang w:val="de-DE"/>
          </w:rPr>
          <w:delText xml:space="preserve">in </w:delText>
        </w:r>
        <w:r w:rsidR="00316252">
          <w:rPr>
            <w:sz w:val="20"/>
            <w:lang w:val="de-DE"/>
          </w:rPr>
          <w:delText>…………………………………………………………………..</w:delText>
        </w:r>
      </w:del>
    </w:p>
    <w:p w14:paraId="519E2804" w14:textId="77777777" w:rsidR="00055091" w:rsidRPr="00331320" w:rsidRDefault="00055091" w:rsidP="00055091">
      <w:pPr>
        <w:numPr>
          <w:ilvl w:val="0"/>
          <w:numId w:val="2"/>
        </w:numPr>
        <w:tabs>
          <w:tab w:val="left" w:pos="-1560"/>
          <w:tab w:val="left" w:pos="567"/>
        </w:tabs>
        <w:rPr>
          <w:del w:id="389" w:author="Martine Moench" w:date="2018-10-05T12:28:00Z"/>
          <w:sz w:val="20"/>
          <w:lang w:val="de-DE"/>
        </w:rPr>
      </w:pPr>
      <w:del w:id="390" w:author="Martine Moench" w:date="2018-10-05T12:28:00Z">
        <w:r w:rsidRPr="00331320">
          <w:rPr>
            <w:sz w:val="20"/>
            <w:lang w:val="de-DE"/>
          </w:rPr>
          <w:delText>Ausführung der Gasabfuhrleitung nach 9.3.2.22.5.c)</w:delText>
        </w:r>
      </w:del>
    </w:p>
    <w:p w14:paraId="3BE7A2F4" w14:textId="77777777" w:rsidR="00A4060D" w:rsidRPr="00742251" w:rsidRDefault="00A4060D" w:rsidP="00A4060D">
      <w:pPr>
        <w:tabs>
          <w:tab w:val="left" w:pos="-1560"/>
          <w:tab w:val="left" w:pos="567"/>
        </w:tabs>
        <w:ind w:left="1134"/>
        <w:rPr>
          <w:ins w:id="391" w:author="Martine Moench" w:date="2018-10-05T12:28:00Z"/>
          <w:sz w:val="20"/>
        </w:rPr>
      </w:pPr>
      <w:ins w:id="392" w:author="Martine Moench" w:date="2018-10-05T12:28:00Z">
        <w:r w:rsidRPr="00742251">
          <w:rPr>
            <w:sz w:val="20"/>
          </w:rPr>
          <w:t>in ..........................................................................................................</w:t>
        </w:r>
      </w:ins>
    </w:p>
    <w:p w14:paraId="406332CC" w14:textId="77777777" w:rsidR="00A4060D" w:rsidRPr="00742251" w:rsidRDefault="00A4060D" w:rsidP="00A4060D">
      <w:pPr>
        <w:numPr>
          <w:ilvl w:val="0"/>
          <w:numId w:val="2"/>
        </w:numPr>
        <w:tabs>
          <w:tab w:val="left" w:pos="-1560"/>
          <w:tab w:val="left" w:pos="567"/>
        </w:tabs>
        <w:rPr>
          <w:ins w:id="393" w:author="Martine Moench" w:date="2018-10-05T12:28:00Z"/>
          <w:sz w:val="20"/>
          <w:lang w:val="de-DE"/>
        </w:rPr>
      </w:pPr>
      <w:ins w:id="394" w:author="Martine Moench" w:date="2018-10-05T12:28:00Z">
        <w:r w:rsidRPr="00742251">
          <w:rPr>
            <w:sz w:val="20"/>
            <w:lang w:val="de-DE"/>
          </w:rPr>
          <w:t xml:space="preserve">entspricht den Bauvorschriften in 9.3.x.12.4 b) oder 9.3.x.12.4 c), 9.3.x.51 und </w:t>
        </w:r>
      </w:ins>
    </w:p>
    <w:p w14:paraId="38A092E1" w14:textId="77777777" w:rsidR="00A4060D" w:rsidRPr="00742251" w:rsidRDefault="00A4060D" w:rsidP="00A4060D">
      <w:pPr>
        <w:tabs>
          <w:tab w:val="left" w:pos="-1560"/>
          <w:tab w:val="left" w:pos="567"/>
          <w:tab w:val="left" w:pos="1134"/>
        </w:tabs>
        <w:ind w:left="851"/>
        <w:rPr>
          <w:ins w:id="395" w:author="Martine Moench" w:date="2018-10-05T12:28:00Z"/>
          <w:sz w:val="20"/>
        </w:rPr>
      </w:pPr>
      <w:ins w:id="396" w:author="Martine Moench" w:date="2018-10-05T12:28:00Z">
        <w:r w:rsidRPr="00A4060D">
          <w:rPr>
            <w:sz w:val="20"/>
            <w:lang w:val="de-DE"/>
          </w:rPr>
          <w:tab/>
        </w:r>
        <w:r w:rsidRPr="00742251">
          <w:rPr>
            <w:sz w:val="20"/>
          </w:rPr>
          <w:t>9.3.x.52</w:t>
        </w:r>
        <w:r w:rsidRPr="00742251">
          <w:rPr>
            <w:sz w:val="20"/>
          </w:rPr>
          <w:tab/>
        </w:r>
        <w:r w:rsidRPr="00742251">
          <w:rPr>
            <w:sz w:val="20"/>
          </w:rPr>
          <w:tab/>
        </w:r>
        <w:r w:rsidRPr="00742251">
          <w:rPr>
            <w:sz w:val="20"/>
          </w:rPr>
          <w:tab/>
        </w:r>
        <w:r w:rsidRPr="00742251">
          <w:rPr>
            <w:sz w:val="20"/>
          </w:rPr>
          <w:tab/>
        </w:r>
        <w:r w:rsidRPr="00742251">
          <w:rPr>
            <w:sz w:val="20"/>
          </w:rPr>
          <w:tab/>
        </w:r>
        <w:r w:rsidRPr="00742251">
          <w:rPr>
            <w:sz w:val="20"/>
          </w:rPr>
          <w:tab/>
          <w:t>Ja/</w:t>
        </w:r>
        <w:proofErr w:type="spellStart"/>
        <w:r w:rsidRPr="00742251">
          <w:rPr>
            <w:sz w:val="20"/>
          </w:rPr>
          <w:t>Nein</w:t>
        </w:r>
        <w:proofErr w:type="spellEnd"/>
        <w:r w:rsidRPr="00742251">
          <w:rPr>
            <w:sz w:val="20"/>
          </w:rPr>
          <w:t xml:space="preserve"> </w:t>
        </w:r>
        <w:r w:rsidRPr="00742251">
          <w:rPr>
            <w:sz w:val="20"/>
            <w:vertAlign w:val="superscript"/>
          </w:rPr>
          <w:t>1)3)</w:t>
        </w:r>
      </w:ins>
    </w:p>
    <w:p w14:paraId="032F8241" w14:textId="77777777" w:rsidR="00A4060D" w:rsidRPr="00742251" w:rsidRDefault="00A4060D" w:rsidP="00874488">
      <w:pPr>
        <w:numPr>
          <w:ilvl w:val="0"/>
          <w:numId w:val="2"/>
        </w:numPr>
        <w:tabs>
          <w:tab w:val="left" w:pos="-1560"/>
          <w:tab w:val="left" w:pos="567"/>
        </w:tabs>
        <w:rPr>
          <w:sz w:val="20"/>
          <w:lang w:val="de-DE"/>
        </w:rPr>
      </w:pPr>
      <w:r w:rsidRPr="00742251">
        <w:rPr>
          <w:sz w:val="20"/>
          <w:lang w:val="de-DE"/>
        </w:rPr>
        <w:t>Gasabfuhrleitung und Einrichtungen beheizt</w:t>
      </w:r>
      <w:r w:rsidRPr="00742251">
        <w:rPr>
          <w:sz w:val="20"/>
          <w:lang w:val="de-DE"/>
        </w:rPr>
        <w:tab/>
      </w:r>
      <w:r w:rsidRPr="00742251">
        <w:rPr>
          <w:sz w:val="20"/>
          <w:lang w:val="de-DE"/>
        </w:rPr>
        <w:tab/>
      </w:r>
      <w:r w:rsidRPr="00874488">
        <w:rPr>
          <w:strike/>
          <w:sz w:val="20"/>
          <w:lang w:val="de-DE"/>
        </w:rPr>
        <w:t>Ja</w:t>
      </w:r>
      <w:r w:rsidRPr="00742251">
        <w:rPr>
          <w:sz w:val="20"/>
          <w:lang w:val="de-DE"/>
        </w:rPr>
        <w:t>/</w:t>
      </w:r>
      <w:r w:rsidRPr="00874488">
        <w:rPr>
          <w:sz w:val="20"/>
          <w:lang w:val="de-DE"/>
        </w:rPr>
        <w:t>Nein</w:t>
      </w:r>
      <w:r w:rsidRPr="00742251">
        <w:rPr>
          <w:sz w:val="20"/>
          <w:lang w:val="de-DE"/>
        </w:rPr>
        <w:t xml:space="preserve"> </w:t>
      </w:r>
      <w:r w:rsidRPr="00742251">
        <w:rPr>
          <w:sz w:val="20"/>
          <w:vertAlign w:val="superscript"/>
          <w:lang w:val="de-DE"/>
        </w:rPr>
        <w:t>1)2)</w:t>
      </w:r>
    </w:p>
    <w:p w14:paraId="50A4BA26" w14:textId="47565C8B" w:rsidR="00055091" w:rsidRPr="00331320" w:rsidRDefault="00055091" w:rsidP="00055091">
      <w:pPr>
        <w:numPr>
          <w:ilvl w:val="0"/>
          <w:numId w:val="2"/>
        </w:numPr>
        <w:tabs>
          <w:tab w:val="left" w:pos="-1560"/>
          <w:tab w:val="left" w:pos="567"/>
        </w:tabs>
        <w:rPr>
          <w:sz w:val="20"/>
          <w:lang w:val="de-DE"/>
        </w:rPr>
      </w:pPr>
      <w:r w:rsidRPr="00331320">
        <w:rPr>
          <w:sz w:val="20"/>
          <w:lang w:val="de-DE"/>
        </w:rPr>
        <w:t>Entspricht den Bauvorschriften, die sich aus der(</w:t>
      </w:r>
      <w:del w:id="397" w:author="Martine Moench" w:date="2018-10-05T12:28:00Z">
        <w:r w:rsidRPr="00331320">
          <w:rPr>
            <w:sz w:val="20"/>
            <w:lang w:val="de-DE"/>
          </w:rPr>
          <w:delText>n</w:delText>
        </w:r>
      </w:del>
      <w:ins w:id="398" w:author="Martine Moench" w:date="2018-10-05T12:28:00Z">
        <w:r w:rsidR="00640774">
          <w:rPr>
            <w:sz w:val="20"/>
            <w:lang w:val="de-DE"/>
          </w:rPr>
          <w:t>de</w:t>
        </w:r>
        <w:r w:rsidRPr="00331320">
          <w:rPr>
            <w:sz w:val="20"/>
            <w:lang w:val="de-DE"/>
          </w:rPr>
          <w:t>n</w:t>
        </w:r>
      </w:ins>
      <w:r w:rsidRPr="00331320">
        <w:rPr>
          <w:sz w:val="20"/>
          <w:lang w:val="de-DE"/>
        </w:rPr>
        <w:t xml:space="preserve">) Bemerkung(en) </w:t>
      </w:r>
      <w:ins w:id="399" w:author="Martine Moench" w:date="2018-10-05T12:28:00Z">
        <w:r w:rsidR="00640774">
          <w:rPr>
            <w:sz w:val="20"/>
            <w:lang w:val="de-DE"/>
          </w:rPr>
          <w:t xml:space="preserve">…………… </w:t>
        </w:r>
      </w:ins>
      <w:r w:rsidRPr="00331320">
        <w:rPr>
          <w:sz w:val="20"/>
          <w:lang w:val="de-DE"/>
        </w:rPr>
        <w:t xml:space="preserve">in </w:t>
      </w:r>
      <w:del w:id="400" w:author="Martine Moench" w:date="2018-10-05T12:28:00Z">
        <w:r w:rsidRPr="00331320">
          <w:rPr>
            <w:sz w:val="20"/>
            <w:lang w:val="de-DE"/>
          </w:rPr>
          <w:delText>Kapitel</w:delText>
        </w:r>
      </w:del>
      <w:ins w:id="401" w:author="Martine Moench" w:date="2018-10-05T12:28:00Z">
        <w:r w:rsidR="00640774">
          <w:rPr>
            <w:sz w:val="20"/>
            <w:lang w:val="de-DE"/>
          </w:rPr>
          <w:t>Unterabschnitt</w:t>
        </w:r>
      </w:ins>
      <w:r w:rsidR="00640774" w:rsidRPr="00331320">
        <w:rPr>
          <w:sz w:val="20"/>
          <w:lang w:val="de-DE"/>
        </w:rPr>
        <w:t xml:space="preserve"> </w:t>
      </w:r>
      <w:r w:rsidRPr="00331320">
        <w:rPr>
          <w:sz w:val="20"/>
          <w:lang w:val="de-DE"/>
        </w:rPr>
        <w:t>3.2</w:t>
      </w:r>
      <w:ins w:id="402" w:author="Martine Moench" w:date="2018-10-05T12:28:00Z">
        <w:r w:rsidR="00640774">
          <w:rPr>
            <w:sz w:val="20"/>
            <w:lang w:val="de-DE"/>
          </w:rPr>
          <w:t>.3.2</w:t>
        </w:r>
      </w:ins>
      <w:r w:rsidRPr="00331320">
        <w:rPr>
          <w:sz w:val="20"/>
          <w:lang w:val="de-DE"/>
        </w:rPr>
        <w:t xml:space="preserve"> Tabelle C Spalte</w:t>
      </w:r>
      <w:del w:id="403" w:author="Martine Moench" w:date="2018-10-05T12:28:00Z">
        <w:r w:rsidR="00AC5BD1">
          <w:rPr>
            <w:sz w:val="20"/>
            <w:lang w:val="de-DE"/>
          </w:rPr>
          <w:delText> </w:delText>
        </w:r>
      </w:del>
      <w:ins w:id="404" w:author="Martine Moench" w:date="2018-10-05T12:28:00Z">
        <w:r w:rsidRPr="00331320">
          <w:rPr>
            <w:sz w:val="20"/>
            <w:lang w:val="de-DE"/>
          </w:rPr>
          <w:t xml:space="preserve"> </w:t>
        </w:r>
        <w:r w:rsidR="00640774">
          <w:rPr>
            <w:sz w:val="20"/>
            <w:lang w:val="de-DE"/>
          </w:rPr>
          <w:t>(</w:t>
        </w:r>
      </w:ins>
      <w:r w:rsidRPr="00331320">
        <w:rPr>
          <w:sz w:val="20"/>
          <w:lang w:val="de-DE"/>
        </w:rPr>
        <w:t>20</w:t>
      </w:r>
      <w:ins w:id="405" w:author="Martine Moench" w:date="2018-10-05T12:28:00Z">
        <w:r w:rsidR="00640774">
          <w:rPr>
            <w:sz w:val="20"/>
            <w:lang w:val="de-DE"/>
          </w:rPr>
          <w:t>)</w:t>
        </w:r>
      </w:ins>
      <w:r w:rsidRPr="00331320">
        <w:rPr>
          <w:sz w:val="20"/>
          <w:lang w:val="de-DE"/>
        </w:rPr>
        <w:t xml:space="preserve"> ergeben.</w:t>
      </w:r>
      <w:del w:id="406" w:author="Martine Moench" w:date="2018-10-05T12:28:00Z">
        <w:r w:rsidR="00AC0F18" w:rsidRPr="00331320">
          <w:rPr>
            <w:sz w:val="20"/>
            <w:lang w:val="de-DE"/>
          </w:rPr>
          <w:delText xml:space="preserve"> </w:delText>
        </w:r>
        <w:r w:rsidR="00AC0F18" w:rsidRPr="00331320">
          <w:rPr>
            <w:sz w:val="20"/>
            <w:lang w:val="de-DE"/>
          </w:rPr>
          <w:tab/>
        </w:r>
      </w:del>
      <w:r w:rsidR="00AC0F18" w:rsidRPr="00331320">
        <w:rPr>
          <w:rStyle w:val="FootnoteReference"/>
          <w:sz w:val="20"/>
          <w:lang w:val="de-DE"/>
        </w:rPr>
        <w:footnoteReference w:customMarkFollows="1" w:id="12"/>
        <w:t>1)</w:t>
      </w:r>
      <w:r w:rsidR="00AC0F18" w:rsidRPr="00331320">
        <w:rPr>
          <w:rStyle w:val="FootnoteReference"/>
          <w:sz w:val="20"/>
          <w:lang w:val="de-DE"/>
        </w:rPr>
        <w:footnoteReference w:customMarkFollows="1" w:id="13"/>
        <w:t>2)</w:t>
      </w:r>
    </w:p>
    <w:p w14:paraId="5A862909" w14:textId="77777777" w:rsidR="00055091" w:rsidRPr="00331320" w:rsidRDefault="00055091" w:rsidP="00055091">
      <w:pPr>
        <w:numPr>
          <w:ilvl w:val="12"/>
          <w:numId w:val="0"/>
        </w:numPr>
        <w:tabs>
          <w:tab w:val="left" w:pos="-1560"/>
          <w:tab w:val="left" w:pos="567"/>
        </w:tabs>
        <w:ind w:left="851"/>
        <w:rPr>
          <w:sz w:val="20"/>
          <w:lang w:val="de-DE"/>
        </w:rPr>
      </w:pPr>
    </w:p>
    <w:p w14:paraId="202013F9" w14:textId="77777777" w:rsidR="007E71C4" w:rsidRDefault="007E71C4">
      <w:pPr>
        <w:overflowPunct/>
        <w:autoSpaceDE/>
        <w:autoSpaceDN/>
        <w:adjustRightInd/>
        <w:textAlignment w:val="auto"/>
        <w:rPr>
          <w:sz w:val="20"/>
          <w:lang w:val="de-DE"/>
        </w:rPr>
      </w:pPr>
      <w:r>
        <w:rPr>
          <w:sz w:val="20"/>
          <w:lang w:val="de-DE"/>
        </w:rPr>
        <w:br w:type="page"/>
      </w:r>
    </w:p>
    <w:p w14:paraId="67E117F5" w14:textId="4AE0761D" w:rsidR="00055091" w:rsidRPr="00331320" w:rsidRDefault="00055091" w:rsidP="00874488">
      <w:pPr>
        <w:numPr>
          <w:ilvl w:val="12"/>
          <w:numId w:val="0"/>
        </w:numPr>
        <w:tabs>
          <w:tab w:val="left" w:pos="-1560"/>
          <w:tab w:val="left" w:pos="567"/>
        </w:tabs>
        <w:ind w:left="567" w:hanging="567"/>
        <w:rPr>
          <w:sz w:val="20"/>
          <w:lang w:val="de-DE"/>
        </w:rPr>
      </w:pPr>
      <w:r w:rsidRPr="00331320">
        <w:rPr>
          <w:sz w:val="20"/>
          <w:lang w:val="de-DE"/>
        </w:rPr>
        <w:t>9.</w:t>
      </w:r>
      <w:r w:rsidRPr="00331320">
        <w:rPr>
          <w:sz w:val="20"/>
          <w:lang w:val="de-DE"/>
        </w:rPr>
        <w:tab/>
        <w:t xml:space="preserve">Elektrische Einrichtungen </w:t>
      </w:r>
      <w:ins w:id="409" w:author="Martine Moench" w:date="2018-10-05T12:28:00Z">
        <w:r w:rsidR="00A9510C" w:rsidRPr="00A9510C">
          <w:rPr>
            <w:sz w:val="20"/>
            <w:lang w:val="de-DE"/>
          </w:rPr>
          <w:t xml:space="preserve">und nicht –elektrische Anlage und Geräte zum Einsatz in </w:t>
        </w:r>
        <w:r w:rsidR="00A9510C" w:rsidRPr="00640774">
          <w:rPr>
            <w:sz w:val="20"/>
            <w:lang w:val="de-DE"/>
          </w:rPr>
          <w:t>explosionsgefährdeten Bereichen</w:t>
        </w:r>
      </w:ins>
      <w:r w:rsidRPr="00331320">
        <w:rPr>
          <w:sz w:val="20"/>
          <w:lang w:val="de-DE"/>
        </w:rPr>
        <w:t>:</w:t>
      </w:r>
    </w:p>
    <w:p w14:paraId="4160FC1A" w14:textId="77777777" w:rsidR="00055091" w:rsidRPr="00331320" w:rsidRDefault="00055091" w:rsidP="00874488">
      <w:pPr>
        <w:numPr>
          <w:ilvl w:val="0"/>
          <w:numId w:val="2"/>
        </w:numPr>
        <w:tabs>
          <w:tab w:val="left" w:pos="-1560"/>
          <w:tab w:val="left" w:pos="284"/>
          <w:tab w:val="left" w:pos="2835"/>
        </w:tabs>
        <w:ind w:left="851" w:firstLine="0"/>
        <w:rPr>
          <w:sz w:val="20"/>
          <w:lang w:val="de-DE"/>
        </w:rPr>
      </w:pPr>
      <w:r w:rsidRPr="00331320">
        <w:rPr>
          <w:sz w:val="20"/>
          <w:lang w:val="de-DE"/>
        </w:rPr>
        <w:t xml:space="preserve">Temperaturklasse </w:t>
      </w:r>
      <w:r w:rsidRPr="00331320">
        <w:rPr>
          <w:sz w:val="20"/>
          <w:lang w:val="de-DE"/>
        </w:rPr>
        <w:tab/>
        <w:t>: T2</w:t>
      </w:r>
    </w:p>
    <w:p w14:paraId="40B45314" w14:textId="77777777" w:rsidR="00055091" w:rsidRPr="00331320" w:rsidRDefault="00055091" w:rsidP="00874488">
      <w:pPr>
        <w:numPr>
          <w:ilvl w:val="0"/>
          <w:numId w:val="2"/>
        </w:numPr>
        <w:tabs>
          <w:tab w:val="left" w:pos="-1560"/>
          <w:tab w:val="left" w:pos="284"/>
          <w:tab w:val="left" w:pos="2835"/>
        </w:tabs>
        <w:ind w:left="851" w:firstLine="0"/>
        <w:rPr>
          <w:sz w:val="20"/>
          <w:lang w:val="de-DE"/>
        </w:rPr>
      </w:pPr>
      <w:r w:rsidRPr="00331320">
        <w:rPr>
          <w:sz w:val="20"/>
          <w:lang w:val="de-DE"/>
        </w:rPr>
        <w:t>Explosionsgruppe</w:t>
      </w:r>
      <w:r w:rsidRPr="00331320">
        <w:rPr>
          <w:sz w:val="20"/>
          <w:lang w:val="de-DE"/>
        </w:rPr>
        <w:tab/>
        <w:t>: IIA</w:t>
      </w:r>
    </w:p>
    <w:p w14:paraId="60E3F3BD" w14:textId="77777777" w:rsidR="00055091" w:rsidRDefault="00055091" w:rsidP="00281982">
      <w:pPr>
        <w:numPr>
          <w:ilvl w:val="12"/>
          <w:numId w:val="0"/>
        </w:numPr>
        <w:tabs>
          <w:tab w:val="left" w:pos="-1560"/>
          <w:tab w:val="left" w:pos="284"/>
          <w:tab w:val="left" w:pos="2835"/>
        </w:tabs>
        <w:rPr>
          <w:sz w:val="20"/>
          <w:lang w:val="de-DE"/>
        </w:rPr>
      </w:pPr>
    </w:p>
    <w:p w14:paraId="240A92D2" w14:textId="09AAFE58" w:rsidR="00A9510C" w:rsidRPr="00A9510C" w:rsidRDefault="00A9510C" w:rsidP="00D62A36">
      <w:pPr>
        <w:numPr>
          <w:ilvl w:val="12"/>
          <w:numId w:val="0"/>
        </w:numPr>
        <w:tabs>
          <w:tab w:val="left" w:pos="-1560"/>
          <w:tab w:val="left" w:pos="567"/>
          <w:tab w:val="left" w:pos="2835"/>
        </w:tabs>
        <w:rPr>
          <w:ins w:id="410" w:author="Martine Moench" w:date="2018-10-05T12:28:00Z"/>
          <w:sz w:val="20"/>
          <w:lang w:val="de-DE"/>
        </w:rPr>
      </w:pPr>
      <w:r w:rsidRPr="00A9510C">
        <w:rPr>
          <w:sz w:val="20"/>
          <w:lang w:val="de-DE"/>
        </w:rPr>
        <w:t>10.</w:t>
      </w:r>
      <w:r w:rsidRPr="00A9510C">
        <w:rPr>
          <w:sz w:val="20"/>
          <w:lang w:val="de-DE"/>
        </w:rPr>
        <w:tab/>
      </w:r>
      <w:ins w:id="411" w:author="Martine Moench" w:date="2018-10-05T12:28:00Z">
        <w:r w:rsidRPr="00A9510C">
          <w:rPr>
            <w:sz w:val="20"/>
            <w:lang w:val="de-DE"/>
          </w:rPr>
          <w:t>Autonome Schutzsysteme:</w:t>
        </w:r>
      </w:ins>
    </w:p>
    <w:p w14:paraId="44AF511D" w14:textId="77777777" w:rsidR="00A9510C" w:rsidRPr="00A9510C" w:rsidRDefault="00A9510C" w:rsidP="00A9510C">
      <w:pPr>
        <w:numPr>
          <w:ilvl w:val="0"/>
          <w:numId w:val="2"/>
        </w:numPr>
        <w:tabs>
          <w:tab w:val="left" w:pos="-1560"/>
          <w:tab w:val="left" w:pos="426"/>
          <w:tab w:val="left" w:pos="2835"/>
        </w:tabs>
        <w:rPr>
          <w:ins w:id="412" w:author="Martine Moench" w:date="2018-10-05T12:28:00Z"/>
          <w:sz w:val="20"/>
          <w:lang w:val="de-DE"/>
        </w:rPr>
      </w:pPr>
      <w:ins w:id="413" w:author="Martine Moench" w:date="2018-10-05T12:28:00Z">
        <w:r w:rsidRPr="00A9510C">
          <w:rPr>
            <w:sz w:val="20"/>
            <w:lang w:val="de-DE"/>
          </w:rPr>
          <w:t>Explosionsgruppe / Untergruppe der Explosionsgruppe  II B:</w:t>
        </w:r>
        <w:r w:rsidRPr="00A9510C">
          <w:rPr>
            <w:sz w:val="20"/>
            <w:lang w:val="de-DE"/>
          </w:rPr>
          <w:tab/>
          <w:t>.......................</w:t>
        </w:r>
      </w:ins>
    </w:p>
    <w:p w14:paraId="14C7A2AD" w14:textId="77777777" w:rsidR="00A9510C" w:rsidRPr="00331320" w:rsidRDefault="00A9510C" w:rsidP="00A9510C">
      <w:pPr>
        <w:numPr>
          <w:ilvl w:val="12"/>
          <w:numId w:val="0"/>
        </w:numPr>
        <w:tabs>
          <w:tab w:val="left" w:pos="-1560"/>
          <w:tab w:val="left" w:pos="426"/>
          <w:tab w:val="left" w:pos="2835"/>
        </w:tabs>
        <w:rPr>
          <w:ins w:id="414" w:author="Martine Moench" w:date="2018-10-05T12:28:00Z"/>
          <w:sz w:val="20"/>
          <w:lang w:val="de-DE"/>
        </w:rPr>
      </w:pPr>
    </w:p>
    <w:p w14:paraId="49B871DB" w14:textId="77777777" w:rsidR="00055091" w:rsidRPr="00331320" w:rsidRDefault="00055091" w:rsidP="00874488">
      <w:pPr>
        <w:numPr>
          <w:ilvl w:val="12"/>
          <w:numId w:val="0"/>
        </w:numPr>
        <w:tabs>
          <w:tab w:val="left" w:pos="-1560"/>
          <w:tab w:val="left" w:pos="567"/>
          <w:tab w:val="left" w:pos="2835"/>
        </w:tabs>
        <w:rPr>
          <w:sz w:val="20"/>
          <w:lang w:val="de-DE"/>
        </w:rPr>
      </w:pPr>
      <w:moveToRangeStart w:id="415" w:author="Martine Moench" w:date="2018-10-05T12:28:00Z" w:name="move526505868"/>
      <w:moveTo w:id="416"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To>
      <w:moveToRangeEnd w:id="415"/>
      <w:r w:rsidRPr="00331320">
        <w:rPr>
          <w:sz w:val="20"/>
          <w:lang w:val="de-DE"/>
        </w:rPr>
        <w:t>Lade</w:t>
      </w:r>
      <w:r w:rsidR="00925A2C">
        <w:rPr>
          <w:sz w:val="20"/>
          <w:lang w:val="de-DE"/>
        </w:rPr>
        <w:t>-/Lösch</w:t>
      </w:r>
      <w:r w:rsidRPr="00331320">
        <w:rPr>
          <w:sz w:val="20"/>
          <w:lang w:val="de-DE"/>
        </w:rPr>
        <w:t xml:space="preserve">rate </w:t>
      </w:r>
      <w:r w:rsidR="00281982">
        <w:rPr>
          <w:sz w:val="20"/>
          <w:lang w:val="de-DE"/>
        </w:rPr>
        <w:tab/>
      </w:r>
      <w:r w:rsidRPr="00331320">
        <w:rPr>
          <w:sz w:val="20"/>
          <w:lang w:val="de-DE"/>
        </w:rPr>
        <w:t xml:space="preserve">: </w:t>
      </w:r>
      <w:smartTag w:uri="urn:schemas-microsoft-com:office:smarttags" w:element="metricconverter">
        <w:smartTagPr>
          <w:attr w:name="ProductID" w:val="800 m3"/>
        </w:smartTagPr>
        <w:r w:rsidRPr="00331320">
          <w:rPr>
            <w:sz w:val="20"/>
            <w:lang w:val="de-DE"/>
          </w:rPr>
          <w:t>800 m</w:t>
        </w:r>
        <w:r w:rsidRPr="00331320">
          <w:rPr>
            <w:sz w:val="20"/>
            <w:vertAlign w:val="superscript"/>
            <w:lang w:val="de-DE"/>
          </w:rPr>
          <w:t>3</w:t>
        </w:r>
      </w:smartTag>
      <w:r w:rsidRPr="00331320">
        <w:rPr>
          <w:sz w:val="20"/>
          <w:vertAlign w:val="superscript"/>
          <w:lang w:val="de-DE"/>
        </w:rPr>
        <w:t xml:space="preserve"> </w:t>
      </w:r>
      <w:r w:rsidRPr="00331320">
        <w:rPr>
          <w:sz w:val="20"/>
          <w:lang w:val="de-DE"/>
        </w:rPr>
        <w:t>/ h</w:t>
      </w:r>
    </w:p>
    <w:p w14:paraId="43F4C270" w14:textId="77777777" w:rsidR="00055091" w:rsidRPr="00331320" w:rsidRDefault="00055091" w:rsidP="00874488">
      <w:pPr>
        <w:numPr>
          <w:ilvl w:val="12"/>
          <w:numId w:val="0"/>
        </w:numPr>
        <w:tabs>
          <w:tab w:val="left" w:pos="-1560"/>
          <w:tab w:val="left" w:pos="567"/>
          <w:tab w:val="left" w:pos="2835"/>
        </w:tabs>
        <w:rPr>
          <w:sz w:val="20"/>
          <w:lang w:val="de-DE"/>
        </w:rPr>
      </w:pPr>
    </w:p>
    <w:p w14:paraId="1FD42166" w14:textId="57292B45" w:rsidR="00055091" w:rsidRPr="00331320" w:rsidRDefault="00055091" w:rsidP="00874488">
      <w:pPr>
        <w:numPr>
          <w:ilvl w:val="12"/>
          <w:numId w:val="0"/>
        </w:numPr>
        <w:tabs>
          <w:tab w:val="left" w:pos="-1560"/>
          <w:tab w:val="left" w:pos="567"/>
          <w:tab w:val="left" w:pos="2835"/>
        </w:tabs>
        <w:rPr>
          <w:sz w:val="20"/>
          <w:lang w:val="de-DE"/>
        </w:rPr>
      </w:pPr>
      <w:moveToRangeStart w:id="417" w:author="Martine Moench" w:date="2018-10-05T12:28:00Z" w:name="move526505869"/>
      <w:moveTo w:id="418"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To>
      <w:moveFromRangeStart w:id="419" w:author="Martine Moench" w:date="2018-10-05T12:28:00Z" w:name="move526505868"/>
      <w:moveToRangeEnd w:id="417"/>
      <w:moveFrom w:id="420" w:author="Martine Moench" w:date="2018-10-05T12:28:00Z">
        <w:r w:rsidRPr="00331320">
          <w:rPr>
            <w:sz w:val="20"/>
            <w:lang w:val="de-DE"/>
          </w:rPr>
          <w:t>1</w:t>
        </w:r>
        <w:r w:rsidR="00A9510C">
          <w:rPr>
            <w:sz w:val="20"/>
            <w:lang w:val="de-DE"/>
          </w:rPr>
          <w:t>1</w:t>
        </w:r>
        <w:r w:rsidRPr="00331320">
          <w:rPr>
            <w:sz w:val="20"/>
            <w:lang w:val="de-DE"/>
          </w:rPr>
          <w:t>.</w:t>
        </w:r>
        <w:r w:rsidRPr="00331320">
          <w:rPr>
            <w:sz w:val="20"/>
            <w:lang w:val="de-DE"/>
          </w:rPr>
          <w:tab/>
        </w:r>
      </w:moveFrom>
      <w:moveFromRangeEnd w:id="419"/>
      <w:r w:rsidRPr="00331320">
        <w:rPr>
          <w:sz w:val="20"/>
          <w:lang w:val="de-DE"/>
        </w:rPr>
        <w:t xml:space="preserve">Zugelassene </w:t>
      </w:r>
      <w:r w:rsidR="00466E17" w:rsidRPr="00331320">
        <w:rPr>
          <w:sz w:val="20"/>
          <w:lang w:val="de-DE"/>
        </w:rPr>
        <w:t xml:space="preserve">relative </w:t>
      </w:r>
      <w:r w:rsidRPr="00331320">
        <w:rPr>
          <w:sz w:val="20"/>
          <w:lang w:val="de-DE"/>
        </w:rPr>
        <w:t xml:space="preserve">Dichte </w:t>
      </w:r>
      <w:r w:rsidR="00281982">
        <w:rPr>
          <w:sz w:val="20"/>
          <w:lang w:val="de-DE"/>
        </w:rPr>
        <w:tab/>
      </w:r>
      <w:r w:rsidRPr="00331320">
        <w:rPr>
          <w:sz w:val="20"/>
          <w:lang w:val="de-DE"/>
        </w:rPr>
        <w:t>: 1,10</w:t>
      </w:r>
    </w:p>
    <w:p w14:paraId="2812104F" w14:textId="77777777" w:rsidR="00055091" w:rsidRPr="00331320" w:rsidRDefault="00055091" w:rsidP="00874488">
      <w:pPr>
        <w:numPr>
          <w:ilvl w:val="12"/>
          <w:numId w:val="0"/>
        </w:numPr>
        <w:tabs>
          <w:tab w:val="left" w:pos="-1560"/>
          <w:tab w:val="left" w:pos="567"/>
          <w:tab w:val="left" w:pos="2835"/>
        </w:tabs>
        <w:rPr>
          <w:sz w:val="20"/>
          <w:lang w:val="de-DE"/>
        </w:rPr>
      </w:pPr>
    </w:p>
    <w:p w14:paraId="580880C3" w14:textId="4BDF33B0" w:rsidR="00D37801" w:rsidRDefault="00055091" w:rsidP="00D62A36">
      <w:pPr>
        <w:numPr>
          <w:ilvl w:val="12"/>
          <w:numId w:val="0"/>
        </w:numPr>
        <w:tabs>
          <w:tab w:val="left" w:pos="-1560"/>
          <w:tab w:val="left" w:pos="567"/>
          <w:tab w:val="left" w:pos="2835"/>
        </w:tabs>
        <w:ind w:left="2835" w:hanging="2835"/>
        <w:rPr>
          <w:ins w:id="421" w:author="Martine Moench" w:date="2018-10-05T12:28:00Z"/>
          <w:sz w:val="20"/>
          <w:lang w:val="de-DE"/>
        </w:rPr>
      </w:pPr>
      <w:ins w:id="422" w:author="Martine Moench" w:date="2018-10-05T12:28:00Z">
        <w:r w:rsidRPr="00331320">
          <w:rPr>
            <w:sz w:val="20"/>
            <w:lang w:val="de-DE"/>
          </w:rPr>
          <w:t>1</w:t>
        </w:r>
        <w:r w:rsidR="00A9510C">
          <w:rPr>
            <w:sz w:val="20"/>
            <w:lang w:val="de-DE"/>
          </w:rPr>
          <w:t>3</w:t>
        </w:r>
        <w:r w:rsidRPr="00331320">
          <w:rPr>
            <w:sz w:val="20"/>
            <w:lang w:val="de-DE"/>
          </w:rPr>
          <w:t>.</w:t>
        </w:r>
        <w:r w:rsidRPr="00331320">
          <w:rPr>
            <w:sz w:val="20"/>
            <w:lang w:val="de-DE"/>
          </w:rPr>
          <w:tab/>
        </w:r>
      </w:ins>
      <w:moveFromRangeStart w:id="423" w:author="Martine Moench" w:date="2018-10-05T12:28:00Z" w:name="move526505869"/>
      <w:moveFrom w:id="424" w:author="Martine Moench" w:date="2018-10-05T12:28:00Z">
        <w:r w:rsidRPr="00331320">
          <w:rPr>
            <w:sz w:val="20"/>
            <w:lang w:val="de-DE"/>
          </w:rPr>
          <w:t>1</w:t>
        </w:r>
        <w:r w:rsidR="00A9510C">
          <w:rPr>
            <w:sz w:val="20"/>
            <w:lang w:val="de-DE"/>
          </w:rPr>
          <w:t>2</w:t>
        </w:r>
        <w:r w:rsidRPr="00331320">
          <w:rPr>
            <w:sz w:val="20"/>
            <w:lang w:val="de-DE"/>
          </w:rPr>
          <w:t>.</w:t>
        </w:r>
        <w:r w:rsidRPr="00331320">
          <w:rPr>
            <w:sz w:val="20"/>
            <w:lang w:val="de-DE"/>
          </w:rPr>
          <w:tab/>
        </w:r>
      </w:moveFrom>
      <w:moveFromRangeEnd w:id="423"/>
      <w:del w:id="425" w:author="Martine Moench" w:date="2018-10-05T12:28:00Z">
        <w:r w:rsidRPr="00331320">
          <w:rPr>
            <w:sz w:val="20"/>
            <w:lang w:val="de-DE"/>
          </w:rPr>
          <w:delText>Zusätzliche Bemerkungen</w:delText>
        </w:r>
        <w:r w:rsidRPr="00331320">
          <w:rPr>
            <w:sz w:val="20"/>
            <w:vertAlign w:val="superscript"/>
            <w:lang w:val="de-DE"/>
          </w:rPr>
          <w:delText>1)</w:delText>
        </w:r>
        <w:r w:rsidR="00281982">
          <w:rPr>
            <w:sz w:val="20"/>
            <w:vertAlign w:val="superscript"/>
            <w:lang w:val="de-DE"/>
          </w:rPr>
          <w:tab/>
        </w:r>
        <w:r w:rsidRPr="00331320">
          <w:rPr>
            <w:sz w:val="20"/>
            <w:lang w:val="de-DE"/>
          </w:rPr>
          <w:delText>:</w:delText>
        </w:r>
        <w:r w:rsidR="00281982">
          <w:rPr>
            <w:sz w:val="20"/>
            <w:lang w:val="de-DE"/>
          </w:rPr>
          <w:delText xml:space="preserve"> </w:delText>
        </w:r>
        <w:r w:rsidRPr="00331320">
          <w:rPr>
            <w:sz w:val="20"/>
            <w:lang w:val="de-DE"/>
          </w:rPr>
          <w:delText>Die Anschlussmöglichkeit der Probeentnahmeeinrichtung ist geeignet für HERMetic Sampler geschlossen</w:delText>
        </w:r>
      </w:del>
      <w:ins w:id="426" w:author="Martine Moench" w:date="2018-10-05T12:28:00Z">
        <w:r w:rsidRPr="00331320">
          <w:rPr>
            <w:sz w:val="20"/>
            <w:lang w:val="de-DE"/>
          </w:rPr>
          <w:t>Zusätzliche Bemerkungen</w:t>
        </w:r>
        <w:r w:rsidR="001246AD">
          <w:rPr>
            <w:sz w:val="20"/>
            <w:lang w:val="de-DE"/>
          </w:rPr>
          <w:t>:</w:t>
        </w:r>
      </w:ins>
    </w:p>
    <w:p w14:paraId="59409F6A" w14:textId="77777777" w:rsidR="00D37801" w:rsidRPr="00D37801" w:rsidRDefault="00D37801" w:rsidP="00D62A36">
      <w:pPr>
        <w:numPr>
          <w:ilvl w:val="12"/>
          <w:numId w:val="0"/>
        </w:numPr>
        <w:tabs>
          <w:tab w:val="left" w:pos="-1560"/>
          <w:tab w:val="left" w:pos="567"/>
        </w:tabs>
        <w:ind w:left="2835" w:hanging="2268"/>
        <w:rPr>
          <w:ins w:id="427" w:author="Martine Moench" w:date="2018-10-05T12:28:00Z"/>
          <w:sz w:val="20"/>
          <w:vertAlign w:val="superscript"/>
          <w:lang w:val="de-DE"/>
        </w:rPr>
      </w:pPr>
      <w:ins w:id="428" w:author="Martine Moench" w:date="2018-10-05T12:28:00Z">
        <w:r w:rsidRPr="00D37801">
          <w:rPr>
            <w:sz w:val="20"/>
            <w:lang w:val="de-DE"/>
          </w:rPr>
          <w:t>Schiff entspricht den Bauvorschriften 9.3.x.12, 9.3.x.51, 9.3.x.52</w:t>
        </w:r>
        <w:r w:rsidRPr="00D37801">
          <w:rPr>
            <w:sz w:val="20"/>
            <w:lang w:val="de-DE"/>
          </w:rPr>
          <w:tab/>
          <w:t xml:space="preserve">Ja/Nein </w:t>
        </w:r>
        <w:r w:rsidRPr="00D37801">
          <w:rPr>
            <w:sz w:val="20"/>
            <w:vertAlign w:val="superscript"/>
            <w:lang w:val="de-DE"/>
          </w:rPr>
          <w:t>1)3)</w:t>
        </w:r>
      </w:ins>
    </w:p>
    <w:p w14:paraId="1F3098E6" w14:textId="77777777" w:rsidR="00D37801" w:rsidRPr="00D37801" w:rsidRDefault="00D37801" w:rsidP="00D62A36">
      <w:pPr>
        <w:numPr>
          <w:ilvl w:val="12"/>
          <w:numId w:val="0"/>
        </w:numPr>
        <w:tabs>
          <w:tab w:val="left" w:pos="-1560"/>
          <w:tab w:val="left" w:pos="567"/>
        </w:tabs>
        <w:ind w:left="2835" w:hanging="2268"/>
        <w:rPr>
          <w:ins w:id="429" w:author="Martine Moench" w:date="2018-10-05T12:28:00Z"/>
          <w:sz w:val="20"/>
          <w:lang w:val="de-DE"/>
        </w:rPr>
      </w:pPr>
      <w:ins w:id="430" w:author="Martine Moench" w:date="2018-10-05T12:28:00Z">
        <w:r w:rsidRPr="00D37801">
          <w:rPr>
            <w:sz w:val="20"/>
            <w:lang w:val="de-DE"/>
          </w:rPr>
          <w:t>……………………………………………………………………………………………………</w:t>
        </w:r>
      </w:ins>
    </w:p>
    <w:p w14:paraId="26667EE8" w14:textId="77777777" w:rsidR="00D37801" w:rsidRPr="00D37801" w:rsidRDefault="00D37801" w:rsidP="00D62A36">
      <w:pPr>
        <w:numPr>
          <w:ilvl w:val="12"/>
          <w:numId w:val="0"/>
        </w:numPr>
        <w:tabs>
          <w:tab w:val="left" w:pos="-1560"/>
          <w:tab w:val="left" w:pos="567"/>
        </w:tabs>
        <w:ind w:left="2835" w:hanging="2268"/>
        <w:rPr>
          <w:ins w:id="431" w:author="Martine Moench" w:date="2018-10-05T12:28:00Z"/>
          <w:sz w:val="20"/>
          <w:lang w:val="de-DE"/>
        </w:rPr>
      </w:pPr>
      <w:ins w:id="432" w:author="Martine Moench" w:date="2018-10-05T12:28:00Z">
        <w:r w:rsidRPr="00D37801">
          <w:rPr>
            <w:sz w:val="20"/>
            <w:lang w:val="de-DE"/>
          </w:rPr>
          <w:t>……………………………………………………………………………………………………</w:t>
        </w:r>
      </w:ins>
    </w:p>
    <w:p w14:paraId="451F4B78" w14:textId="77777777" w:rsidR="00D37801" w:rsidRPr="00D37801" w:rsidRDefault="00D37801" w:rsidP="00D62A36">
      <w:pPr>
        <w:numPr>
          <w:ilvl w:val="12"/>
          <w:numId w:val="0"/>
        </w:numPr>
        <w:tabs>
          <w:tab w:val="left" w:pos="-1560"/>
          <w:tab w:val="left" w:pos="567"/>
        </w:tabs>
        <w:ind w:left="2835" w:hanging="2268"/>
        <w:rPr>
          <w:ins w:id="433" w:author="Martine Moench" w:date="2018-10-05T12:28:00Z"/>
          <w:sz w:val="20"/>
          <w:lang w:val="de-DE"/>
        </w:rPr>
      </w:pPr>
      <w:ins w:id="434" w:author="Martine Moench" w:date="2018-10-05T12:28:00Z">
        <w:r w:rsidRPr="00D37801">
          <w:rPr>
            <w:sz w:val="20"/>
            <w:lang w:val="de-DE"/>
          </w:rPr>
          <w:t>……………………………………………………………………………………………………</w:t>
        </w:r>
      </w:ins>
    </w:p>
    <w:p w14:paraId="5C9F157B" w14:textId="77777777" w:rsidR="00055091" w:rsidRPr="00331320" w:rsidRDefault="00055091" w:rsidP="00874488">
      <w:pPr>
        <w:numPr>
          <w:ilvl w:val="12"/>
          <w:numId w:val="0"/>
        </w:numPr>
        <w:tabs>
          <w:tab w:val="left" w:pos="-1560"/>
          <w:tab w:val="left" w:pos="426"/>
          <w:tab w:val="left" w:pos="2835"/>
        </w:tabs>
        <w:ind w:left="2835" w:hanging="2835"/>
        <w:rPr>
          <w:sz w:val="20"/>
          <w:lang w:val="de-DE"/>
        </w:rPr>
      </w:pPr>
    </w:p>
    <w:p w14:paraId="5E07F62F" w14:textId="77777777" w:rsidR="005344C7" w:rsidRDefault="00055091" w:rsidP="004D2C74">
      <w:pPr>
        <w:tabs>
          <w:tab w:val="left" w:pos="0"/>
          <w:tab w:val="left" w:pos="540"/>
          <w:tab w:val="left" w:pos="851"/>
        </w:tabs>
        <w:spacing w:before="120"/>
        <w:rPr>
          <w:b/>
          <w:sz w:val="28"/>
          <w:szCs w:val="28"/>
          <w:lang w:val="de-DE"/>
        </w:rPr>
      </w:pPr>
      <w:r w:rsidRPr="00331320">
        <w:rPr>
          <w:sz w:val="20"/>
          <w:lang w:val="de-DE"/>
        </w:rPr>
        <w:br w:type="page"/>
      </w:r>
      <w:r w:rsidR="005344C7">
        <w:rPr>
          <w:b/>
          <w:sz w:val="28"/>
          <w:szCs w:val="28"/>
          <w:lang w:val="de-DE"/>
        </w:rPr>
        <w:t>Anlage III</w:t>
      </w:r>
    </w:p>
    <w:p w14:paraId="727C557E" w14:textId="77777777" w:rsidR="004D2C74" w:rsidRPr="005344C7" w:rsidRDefault="004D2C74" w:rsidP="004D2C74">
      <w:pPr>
        <w:tabs>
          <w:tab w:val="left" w:pos="0"/>
          <w:tab w:val="left" w:pos="540"/>
          <w:tab w:val="left" w:pos="851"/>
        </w:tabs>
        <w:spacing w:before="120"/>
        <w:rPr>
          <w:b/>
          <w:sz w:val="28"/>
          <w:szCs w:val="28"/>
          <w:lang w:val="de-DE"/>
        </w:rPr>
      </w:pPr>
      <w:r w:rsidRPr="005344C7">
        <w:rPr>
          <w:b/>
          <w:sz w:val="28"/>
          <w:szCs w:val="28"/>
          <w:lang w:val="de-DE"/>
        </w:rPr>
        <w:t>Prüfungsbeispiele Fallfragen Aufbaukurs „Gas“ und „Chemie“</w:t>
      </w:r>
    </w:p>
    <w:p w14:paraId="26E8BC9C" w14:textId="77777777" w:rsidR="006A394A" w:rsidRPr="00956845" w:rsidRDefault="006A394A" w:rsidP="006A394A">
      <w:pPr>
        <w:pStyle w:val="HChG"/>
        <w:tabs>
          <w:tab w:val="clear" w:pos="851"/>
        </w:tabs>
        <w:ind w:left="425" w:hanging="425"/>
        <w:rPr>
          <w:sz w:val="20"/>
          <w:lang w:val="de-DE"/>
        </w:rPr>
      </w:pPr>
      <w:r w:rsidRPr="007909DB">
        <w:rPr>
          <w:sz w:val="22"/>
          <w:szCs w:val="22"/>
          <w:lang w:val="de-DE"/>
        </w:rPr>
        <w:t>Beispiele Fallfragen</w:t>
      </w:r>
      <w:r w:rsidRPr="00956845">
        <w:rPr>
          <w:sz w:val="20"/>
          <w:lang w:val="de-DE"/>
        </w:rPr>
        <w:t xml:space="preserve"> - </w:t>
      </w:r>
      <w:r w:rsidR="004D2C74" w:rsidRPr="00956845">
        <w:rPr>
          <w:sz w:val="20"/>
          <w:lang w:val="de-DE"/>
        </w:rPr>
        <w:t>„GAS“</w:t>
      </w:r>
    </w:p>
    <w:p w14:paraId="49986D7C" w14:textId="77777777" w:rsidR="006A394A" w:rsidRPr="00956845" w:rsidRDefault="006A394A" w:rsidP="006A394A">
      <w:pPr>
        <w:jc w:val="both"/>
        <w:rPr>
          <w:sz w:val="20"/>
          <w:lang w:val="de-DE"/>
        </w:rPr>
      </w:pPr>
    </w:p>
    <w:p w14:paraId="77AD0C74" w14:textId="77777777" w:rsidR="006A394A" w:rsidRPr="00956845" w:rsidRDefault="006A394A" w:rsidP="006A394A">
      <w:pPr>
        <w:rPr>
          <w:b/>
          <w:sz w:val="20"/>
          <w:lang w:val="de-DE"/>
        </w:rPr>
      </w:pPr>
      <w:r w:rsidRPr="00956845">
        <w:rPr>
          <w:b/>
          <w:sz w:val="20"/>
          <w:lang w:val="de-DE"/>
        </w:rPr>
        <w:t>Situationsbeschreibung:</w:t>
      </w:r>
    </w:p>
    <w:p w14:paraId="44C3B93F" w14:textId="77777777" w:rsidR="006A394A" w:rsidRPr="00956845" w:rsidRDefault="006A394A" w:rsidP="006A394A">
      <w:pPr>
        <w:rPr>
          <w:sz w:val="20"/>
          <w:lang w:val="de-DE"/>
        </w:rPr>
      </w:pPr>
    </w:p>
    <w:p w14:paraId="23A69083" w14:textId="77777777" w:rsidR="006A394A" w:rsidRPr="00956845" w:rsidRDefault="006A394A" w:rsidP="006A394A">
      <w:pPr>
        <w:pStyle w:val="BodyText"/>
      </w:pPr>
      <w:r w:rsidRPr="00956845">
        <w:t xml:space="preserve">Ihr Tankschiff GASEX verfügt über das Zulassungszeugnis 001. Das Tankschiff enthält das Gas UN 1011 BUTAN; der Druck im </w:t>
      </w:r>
      <w:proofErr w:type="spellStart"/>
      <w:r w:rsidRPr="00956845">
        <w:t>Ladetank</w:t>
      </w:r>
      <w:proofErr w:type="spellEnd"/>
      <w:r w:rsidRPr="00956845">
        <w:t xml:space="preserve"> beträgt </w:t>
      </w:r>
      <w:r w:rsidRPr="004B052B">
        <w:t xml:space="preserve">0,2 </w:t>
      </w:r>
      <w:proofErr w:type="spellStart"/>
      <w:r w:rsidRPr="004B052B">
        <w:t>barü</w:t>
      </w:r>
      <w:proofErr w:type="spellEnd"/>
      <w:r w:rsidRPr="004B052B">
        <w:t xml:space="preserve"> (bar Überdruck).</w:t>
      </w:r>
      <w:r w:rsidRPr="00956845">
        <w:t xml:space="preserve"> </w:t>
      </w:r>
    </w:p>
    <w:p w14:paraId="4802B746" w14:textId="77777777" w:rsidR="006A394A" w:rsidRPr="00956845" w:rsidRDefault="006A394A" w:rsidP="006A394A">
      <w:pPr>
        <w:pStyle w:val="BodyText"/>
      </w:pPr>
    </w:p>
    <w:p w14:paraId="2B3DCF6C" w14:textId="77777777" w:rsidR="006A394A" w:rsidRPr="00956845" w:rsidRDefault="006A394A" w:rsidP="006A394A">
      <w:pPr>
        <w:pStyle w:val="BodyText"/>
      </w:pPr>
      <w:r w:rsidRPr="00956845">
        <w:t>Das Schiff soll an Terminal</w:t>
      </w:r>
      <w:r w:rsidR="002B457F" w:rsidRPr="00956845">
        <w:t xml:space="preserve"> </w:t>
      </w:r>
      <w:r w:rsidRPr="00956845">
        <w:t xml:space="preserve">1 mit der maximalen Menge UN 1086 VINYLCHLORID,STABILISIERT Klasse 2 Klassifizierungscode </w:t>
      </w:r>
      <w:smartTag w:uri="urn:schemas-microsoft-com:office:smarttags" w:element="metricconverter">
        <w:smartTagPr>
          <w:attr w:name="ProductID" w:val="2F"/>
        </w:smartTagPr>
        <w:r w:rsidRPr="00956845">
          <w:t>2F</w:t>
        </w:r>
      </w:smartTag>
      <w:r w:rsidRPr="00956845">
        <w:t xml:space="preserve"> beladen und anschließend am Terminal</w:t>
      </w:r>
      <w:r w:rsidR="001627F1" w:rsidRPr="00956845">
        <w:t xml:space="preserve"> </w:t>
      </w:r>
      <w:r w:rsidRPr="00956845">
        <w:t>2 gelöscht werden.</w:t>
      </w:r>
    </w:p>
    <w:p w14:paraId="7D4B37A6" w14:textId="77777777" w:rsidR="006A394A" w:rsidRPr="00956845" w:rsidRDefault="006A394A" w:rsidP="006A394A">
      <w:pPr>
        <w:pStyle w:val="BodyText"/>
      </w:pPr>
    </w:p>
    <w:p w14:paraId="49A2DE34" w14:textId="77777777" w:rsidR="006A394A" w:rsidRPr="00956845" w:rsidRDefault="006A394A" w:rsidP="006A394A">
      <w:pPr>
        <w:pStyle w:val="BodyText"/>
      </w:pPr>
    </w:p>
    <w:p w14:paraId="08335752" w14:textId="77777777" w:rsidR="006A394A" w:rsidRPr="00956845" w:rsidRDefault="006A394A" w:rsidP="006A394A">
      <w:pPr>
        <w:pStyle w:val="BodyText"/>
        <w:rPr>
          <w:b/>
        </w:rPr>
      </w:pPr>
      <w:r w:rsidRPr="00956845">
        <w:rPr>
          <w:b/>
        </w:rPr>
        <w:t>Ladehafen  = Terminal</w:t>
      </w:r>
      <w:r w:rsidR="002B457F" w:rsidRPr="00956845">
        <w:rPr>
          <w:b/>
        </w:rPr>
        <w:t xml:space="preserve"> </w:t>
      </w:r>
      <w:r w:rsidRPr="00956845">
        <w:rPr>
          <w:b/>
        </w:rPr>
        <w:t>1</w:t>
      </w:r>
    </w:p>
    <w:p w14:paraId="34A9A3E1" w14:textId="77777777" w:rsidR="006A394A" w:rsidRPr="00956845" w:rsidRDefault="006A394A" w:rsidP="006A394A">
      <w:pPr>
        <w:pStyle w:val="BodyText"/>
      </w:pPr>
    </w:p>
    <w:p w14:paraId="6B00C654" w14:textId="77777777" w:rsidR="006A394A" w:rsidRPr="00956845" w:rsidRDefault="006A394A" w:rsidP="006A394A">
      <w:pPr>
        <w:pStyle w:val="BodyText"/>
      </w:pPr>
      <w:r w:rsidRPr="00956845">
        <w:t>Das zu beladene Produkt ist in Kugeltanks gelagert.</w:t>
      </w:r>
    </w:p>
    <w:p w14:paraId="17C56B52" w14:textId="77777777" w:rsidR="006A394A" w:rsidRPr="00956845" w:rsidRDefault="006A394A" w:rsidP="006A394A">
      <w:pPr>
        <w:pStyle w:val="BodyText"/>
      </w:pPr>
    </w:p>
    <w:p w14:paraId="0BB2E45C" w14:textId="77777777" w:rsidR="006A394A" w:rsidRPr="00956845" w:rsidRDefault="006A394A" w:rsidP="006A394A">
      <w:pPr>
        <w:pStyle w:val="BodyText"/>
      </w:pPr>
      <w:r w:rsidRPr="00956845">
        <w:t xml:space="preserve">Das Terminal kann einen Volumenstrom bis 1000 m3/h Stickstoff mit einem maximalen Druck von </w:t>
      </w:r>
      <w:r w:rsidRPr="004B052B">
        <w:t xml:space="preserve">5 </w:t>
      </w:r>
      <w:proofErr w:type="spellStart"/>
      <w:r w:rsidRPr="004B052B">
        <w:t>barü</w:t>
      </w:r>
      <w:proofErr w:type="spellEnd"/>
      <w:r w:rsidRPr="004B052B">
        <w:t xml:space="preserve"> (bar Überdruck)</w:t>
      </w:r>
      <w:r w:rsidRPr="00956845">
        <w:t xml:space="preserve"> liefern und verfügt über eine Abfackeleinrichtung mit einer Leistung vom 1000 m</w:t>
      </w:r>
      <w:r w:rsidRPr="00956845">
        <w:rPr>
          <w:vertAlign w:val="superscript"/>
        </w:rPr>
        <w:t>3</w:t>
      </w:r>
      <w:r w:rsidRPr="00956845">
        <w:t>/h.</w:t>
      </w:r>
    </w:p>
    <w:p w14:paraId="68EF6068" w14:textId="77777777" w:rsidR="006A394A" w:rsidRPr="00956845" w:rsidRDefault="006A394A" w:rsidP="006A394A">
      <w:pPr>
        <w:pStyle w:val="BodyText"/>
      </w:pPr>
    </w:p>
    <w:p w14:paraId="42525E75" w14:textId="77777777" w:rsidR="006A394A" w:rsidRPr="00956845" w:rsidRDefault="006A394A" w:rsidP="006A394A">
      <w:pPr>
        <w:pStyle w:val="BodyText"/>
      </w:pPr>
      <w:r w:rsidRPr="00956845">
        <w:t>Beim Beladen darf kein Dampf/Gas in die Kugel zurückgedrückt werden.</w:t>
      </w:r>
    </w:p>
    <w:p w14:paraId="6CFE7ED3" w14:textId="77777777" w:rsidR="006A394A" w:rsidRPr="00956845" w:rsidRDefault="006A394A" w:rsidP="006A394A">
      <w:pPr>
        <w:pStyle w:val="BodyText"/>
      </w:pPr>
    </w:p>
    <w:p w14:paraId="7A545A10" w14:textId="77777777" w:rsidR="006A394A" w:rsidRPr="00956845" w:rsidRDefault="006A394A" w:rsidP="006A394A">
      <w:pPr>
        <w:pStyle w:val="BodyText"/>
      </w:pPr>
      <w:r w:rsidRPr="00956845">
        <w:t>Die Laderate des Terminals beträgt 250 m</w:t>
      </w:r>
      <w:r w:rsidRPr="00956845">
        <w:rPr>
          <w:vertAlign w:val="superscript"/>
        </w:rPr>
        <w:t>3</w:t>
      </w:r>
      <w:r w:rsidRPr="00956845">
        <w:t>/h.</w:t>
      </w:r>
    </w:p>
    <w:p w14:paraId="111009EE" w14:textId="77777777" w:rsidR="006A394A" w:rsidRPr="00956845" w:rsidRDefault="006A394A" w:rsidP="006A394A">
      <w:pPr>
        <w:pStyle w:val="BodyText"/>
      </w:pPr>
    </w:p>
    <w:p w14:paraId="2F59BB84" w14:textId="77777777" w:rsidR="006A394A" w:rsidRPr="00956845" w:rsidRDefault="006A394A" w:rsidP="006A394A">
      <w:pPr>
        <w:pStyle w:val="BodyText"/>
      </w:pPr>
      <w:r w:rsidRPr="00956845">
        <w:t>Die Stofftemperatur und die Umgebungstemperatur betragen 10° C.</w:t>
      </w:r>
    </w:p>
    <w:p w14:paraId="207B7871" w14:textId="77777777" w:rsidR="006A394A" w:rsidRPr="00956845" w:rsidRDefault="006A394A" w:rsidP="006A394A">
      <w:pPr>
        <w:pStyle w:val="BodyText"/>
      </w:pPr>
    </w:p>
    <w:p w14:paraId="3BC85773" w14:textId="77777777" w:rsidR="006A394A" w:rsidRPr="00956845" w:rsidRDefault="006A394A" w:rsidP="006A394A">
      <w:pPr>
        <w:pStyle w:val="BodyText"/>
        <w:rPr>
          <w:b/>
        </w:rPr>
      </w:pPr>
    </w:p>
    <w:p w14:paraId="0FCFACCC" w14:textId="77777777" w:rsidR="006A394A" w:rsidRPr="00956845" w:rsidRDefault="006A394A" w:rsidP="006A394A">
      <w:pPr>
        <w:pStyle w:val="BodyText"/>
        <w:rPr>
          <w:b/>
        </w:rPr>
      </w:pPr>
      <w:r w:rsidRPr="00956845">
        <w:rPr>
          <w:b/>
        </w:rPr>
        <w:t>Löschhafen  =  Terminal 2</w:t>
      </w:r>
    </w:p>
    <w:p w14:paraId="2D24D5AB" w14:textId="77777777" w:rsidR="006A394A" w:rsidRPr="00956845" w:rsidRDefault="006A394A" w:rsidP="006A394A">
      <w:pPr>
        <w:pStyle w:val="BodyText"/>
      </w:pPr>
    </w:p>
    <w:p w14:paraId="7925C680" w14:textId="77777777" w:rsidR="006A394A" w:rsidRPr="00956845" w:rsidRDefault="006A394A" w:rsidP="006A394A">
      <w:pPr>
        <w:pStyle w:val="BodyText"/>
      </w:pPr>
      <w:r w:rsidRPr="00956845">
        <w:t>Das Schiff löscht mit eigenen Pumpen. Es soll möglichst viel gelöscht werden.</w:t>
      </w:r>
    </w:p>
    <w:p w14:paraId="393D2459" w14:textId="77777777" w:rsidR="006A394A" w:rsidRPr="00956845" w:rsidRDefault="006A394A" w:rsidP="006A394A">
      <w:pPr>
        <w:pStyle w:val="BodyText"/>
      </w:pPr>
    </w:p>
    <w:p w14:paraId="79A829F1" w14:textId="77777777" w:rsidR="006A394A" w:rsidRPr="00956845" w:rsidRDefault="006A394A" w:rsidP="006A394A">
      <w:pPr>
        <w:pStyle w:val="BodyText"/>
      </w:pPr>
      <w:r w:rsidRPr="00956845">
        <w:t>Es wird in eine Lagerkugel gelöscht, die schon denselben Stoff enthält. Dampfrückführung ist verfügbar.</w:t>
      </w:r>
    </w:p>
    <w:p w14:paraId="435E0AEC" w14:textId="77777777" w:rsidR="006A394A" w:rsidRPr="00956845" w:rsidRDefault="006A394A" w:rsidP="006A394A">
      <w:pPr>
        <w:pStyle w:val="BodyText"/>
      </w:pPr>
    </w:p>
    <w:p w14:paraId="09D5C9B1" w14:textId="77777777" w:rsidR="006A394A" w:rsidRPr="00956845" w:rsidRDefault="006A394A" w:rsidP="006A394A">
      <w:pPr>
        <w:pStyle w:val="BodyText"/>
      </w:pPr>
      <w:r w:rsidRPr="00956845">
        <w:t>Die Umgebungstemperatur beträgt 10° C.</w:t>
      </w:r>
    </w:p>
    <w:p w14:paraId="69A7497D" w14:textId="77777777" w:rsidR="006A394A" w:rsidRPr="00956845" w:rsidRDefault="006A394A" w:rsidP="006A394A">
      <w:pPr>
        <w:pStyle w:val="BodyText"/>
      </w:pPr>
    </w:p>
    <w:p w14:paraId="51BB3778" w14:textId="77777777" w:rsidR="006A394A" w:rsidRPr="00956845" w:rsidRDefault="006A394A" w:rsidP="006A394A">
      <w:pPr>
        <w:pStyle w:val="BodyText"/>
      </w:pPr>
    </w:p>
    <w:p w14:paraId="164BE87D" w14:textId="77777777" w:rsidR="006A394A" w:rsidRPr="00956845" w:rsidRDefault="006A394A" w:rsidP="006A394A">
      <w:pPr>
        <w:pStyle w:val="BodyText"/>
      </w:pPr>
      <w:r w:rsidRPr="00956845">
        <w:t>Bei der Prüfung sind die nach Unterabschnitt 8.2.2.7 ADN zulässigen Hilfsmittel erlaubt:</w:t>
      </w:r>
    </w:p>
    <w:p w14:paraId="7922BA7B" w14:textId="77777777" w:rsidR="006A394A" w:rsidRPr="00956845" w:rsidRDefault="006A394A" w:rsidP="006A394A">
      <w:pPr>
        <w:pStyle w:val="BodyText"/>
      </w:pPr>
    </w:p>
    <w:p w14:paraId="4458EDEE" w14:textId="77777777" w:rsidR="006A394A" w:rsidRPr="00956845" w:rsidRDefault="006A394A" w:rsidP="006A394A">
      <w:pPr>
        <w:pStyle w:val="BodyText"/>
      </w:pPr>
      <w:r w:rsidRPr="00956845">
        <w:t>Folgende Unterlagen stehen Ihnen zu Verfügung:</w:t>
      </w:r>
    </w:p>
    <w:p w14:paraId="22AC96DC" w14:textId="77777777" w:rsidR="006A394A" w:rsidRPr="00956845" w:rsidRDefault="006A394A" w:rsidP="006A394A">
      <w:pPr>
        <w:overflowPunct/>
        <w:autoSpaceDE/>
        <w:autoSpaceDN/>
        <w:adjustRightInd/>
        <w:spacing w:before="60"/>
        <w:ind w:left="284" w:right="-1134" w:hanging="284"/>
        <w:textAlignment w:val="auto"/>
        <w:rPr>
          <w:sz w:val="20"/>
          <w:lang w:val="de-DE"/>
        </w:rPr>
      </w:pPr>
      <w:r w:rsidRPr="00956845">
        <w:rPr>
          <w:sz w:val="20"/>
          <w:lang w:val="fr-FR"/>
        </w:rPr>
        <w:sym w:font="Symbol" w:char="F0B7"/>
      </w:r>
      <w:r w:rsidRPr="00956845">
        <w:rPr>
          <w:sz w:val="20"/>
          <w:lang w:val="de-DE"/>
        </w:rPr>
        <w:tab/>
        <w:t>Das Zulassungszeugnis Nr. 001</w:t>
      </w:r>
    </w:p>
    <w:p w14:paraId="52242FC4" w14:textId="77777777" w:rsidR="006A394A" w:rsidRPr="00956845" w:rsidRDefault="006A394A" w:rsidP="006A394A">
      <w:pPr>
        <w:overflowPunct/>
        <w:autoSpaceDE/>
        <w:autoSpaceDN/>
        <w:adjustRightInd/>
        <w:spacing w:before="60"/>
        <w:ind w:left="284" w:right="-1134" w:hanging="284"/>
        <w:textAlignment w:val="auto"/>
        <w:rPr>
          <w:sz w:val="20"/>
          <w:lang w:val="de-DE"/>
        </w:rPr>
      </w:pPr>
      <w:r w:rsidRPr="00956845">
        <w:rPr>
          <w:sz w:val="20"/>
          <w:lang w:val="fr-FR"/>
        </w:rPr>
        <w:sym w:font="Symbol" w:char="F0B7"/>
      </w:r>
      <w:r w:rsidRPr="00956845">
        <w:rPr>
          <w:sz w:val="20"/>
          <w:lang w:val="de-DE"/>
        </w:rPr>
        <w:tab/>
        <w:t>Das Blatt mit den Angaben über die Ausrüstung des Tankmotorschiffes GASEX</w:t>
      </w:r>
    </w:p>
    <w:p w14:paraId="514954BC" w14:textId="77777777" w:rsidR="006A394A" w:rsidRPr="00956845" w:rsidRDefault="006A394A" w:rsidP="006A394A">
      <w:pPr>
        <w:overflowPunct/>
        <w:autoSpaceDE/>
        <w:autoSpaceDN/>
        <w:adjustRightInd/>
        <w:spacing w:before="60"/>
        <w:ind w:left="284" w:right="-1134" w:hanging="284"/>
        <w:textAlignment w:val="auto"/>
        <w:rPr>
          <w:sz w:val="20"/>
          <w:lang w:val="de-DE"/>
        </w:rPr>
      </w:pPr>
      <w:r w:rsidRPr="00956845">
        <w:rPr>
          <w:sz w:val="20"/>
          <w:lang w:val="fr-FR"/>
        </w:rPr>
        <w:sym w:font="Symbol" w:char="F0B7"/>
      </w:r>
      <w:r w:rsidRPr="00956845">
        <w:rPr>
          <w:sz w:val="20"/>
          <w:lang w:val="de-DE"/>
        </w:rPr>
        <w:tab/>
        <w:t>Die Blätter mit den Stoffeigenschaften</w:t>
      </w:r>
    </w:p>
    <w:p w14:paraId="054484AC" w14:textId="77777777" w:rsidR="006A394A" w:rsidRPr="00956845" w:rsidRDefault="006A394A" w:rsidP="006A394A">
      <w:pPr>
        <w:overflowPunct/>
        <w:autoSpaceDE/>
        <w:autoSpaceDN/>
        <w:adjustRightInd/>
        <w:spacing w:before="60"/>
        <w:ind w:left="284" w:right="-1134" w:hanging="284"/>
        <w:textAlignment w:val="auto"/>
        <w:rPr>
          <w:sz w:val="20"/>
          <w:lang w:val="de-DE"/>
        </w:rPr>
      </w:pPr>
      <w:r w:rsidRPr="00956845">
        <w:rPr>
          <w:sz w:val="20"/>
          <w:lang w:val="fr-FR"/>
        </w:rPr>
        <w:sym w:font="Symbol" w:char="F0B7"/>
      </w:r>
      <w:r w:rsidRPr="00956845">
        <w:rPr>
          <w:sz w:val="20"/>
          <w:lang w:val="de-DE"/>
        </w:rPr>
        <w:tab/>
        <w:t>Die Sicherheitsdatenblätter der Stoffe.</w:t>
      </w:r>
    </w:p>
    <w:p w14:paraId="30A25BD4" w14:textId="77777777" w:rsidR="006A394A" w:rsidRPr="00331320" w:rsidRDefault="006A394A" w:rsidP="006A394A">
      <w:pPr>
        <w:overflowPunct/>
        <w:autoSpaceDE/>
        <w:autoSpaceDN/>
        <w:adjustRightInd/>
        <w:spacing w:before="60"/>
        <w:ind w:left="284" w:right="-1134" w:hanging="284"/>
        <w:textAlignment w:val="auto"/>
        <w:rPr>
          <w:lang w:val="de-DE"/>
        </w:rPr>
      </w:pPr>
      <w:r w:rsidRPr="00EE0FC9">
        <w:rPr>
          <w:sz w:val="22"/>
          <w:szCs w:val="22"/>
          <w:lang w:val="de-DE"/>
        </w:rPr>
        <w:br w:type="page"/>
      </w:r>
    </w:p>
    <w:p w14:paraId="5FA9A756" w14:textId="77777777" w:rsidR="006A394A" w:rsidRPr="00331320" w:rsidRDefault="006A394A" w:rsidP="006A394A">
      <w:pPr>
        <w:pStyle w:val="Heading1"/>
        <w:rPr>
          <w:sz w:val="24"/>
          <w:szCs w:val="24"/>
        </w:rPr>
      </w:pPr>
      <w:r w:rsidRPr="00331320">
        <w:rPr>
          <w:sz w:val="24"/>
          <w:szCs w:val="24"/>
        </w:rPr>
        <w:t>ADN-ZULASSUNGSZEUGNIS Nr.: 001</w:t>
      </w:r>
    </w:p>
    <w:p w14:paraId="0A85677C" w14:textId="77777777" w:rsidR="006A394A" w:rsidRPr="00331320" w:rsidRDefault="006A394A" w:rsidP="006A394A">
      <w:pPr>
        <w:jc w:val="center"/>
        <w:rPr>
          <w:sz w:val="20"/>
          <w:lang w:val="de-DE"/>
        </w:rPr>
      </w:pPr>
    </w:p>
    <w:p w14:paraId="3ADFC056" w14:textId="77777777" w:rsidR="006A394A" w:rsidRPr="00331320" w:rsidRDefault="006A394A" w:rsidP="00874488">
      <w:pPr>
        <w:tabs>
          <w:tab w:val="left" w:pos="-2410"/>
          <w:tab w:val="left" w:pos="567"/>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t>GASEX</w:t>
      </w:r>
    </w:p>
    <w:p w14:paraId="34E2773D" w14:textId="77777777" w:rsidR="006A394A" w:rsidRPr="00331320" w:rsidRDefault="006A394A" w:rsidP="00874488">
      <w:pPr>
        <w:tabs>
          <w:tab w:val="left" w:pos="-2410"/>
          <w:tab w:val="left" w:pos="567"/>
          <w:tab w:val="left" w:pos="3686"/>
          <w:tab w:val="left" w:pos="6663"/>
        </w:tabs>
        <w:rPr>
          <w:sz w:val="20"/>
          <w:lang w:val="de-DE"/>
        </w:rPr>
      </w:pPr>
    </w:p>
    <w:p w14:paraId="6F052A63" w14:textId="77777777" w:rsidR="006A394A" w:rsidRPr="00331320" w:rsidRDefault="006A394A" w:rsidP="00874488">
      <w:pPr>
        <w:tabs>
          <w:tab w:val="left" w:pos="-2410"/>
          <w:tab w:val="left" w:pos="567"/>
          <w:tab w:val="left" w:pos="3686"/>
          <w:tab w:val="left" w:pos="6663"/>
        </w:tabs>
        <w:rPr>
          <w:sz w:val="20"/>
          <w:lang w:val="de-DE"/>
        </w:rPr>
      </w:pPr>
      <w:r w:rsidRPr="00331320">
        <w:rPr>
          <w:sz w:val="20"/>
          <w:lang w:val="de-DE"/>
        </w:rPr>
        <w:t xml:space="preserve">2. </w:t>
      </w:r>
      <w:r w:rsidRPr="00331320">
        <w:rPr>
          <w:sz w:val="20"/>
          <w:lang w:val="de-DE"/>
        </w:rPr>
        <w:tab/>
        <w:t>Amtliche Schiffsnummer:</w:t>
      </w:r>
      <w:r w:rsidRPr="00331320">
        <w:rPr>
          <w:sz w:val="20"/>
          <w:lang w:val="de-DE"/>
        </w:rPr>
        <w:tab/>
        <w:t>04090000</w:t>
      </w:r>
    </w:p>
    <w:p w14:paraId="3437FFE4" w14:textId="77777777" w:rsidR="006A394A" w:rsidRPr="00331320" w:rsidRDefault="006A394A" w:rsidP="00874488">
      <w:pPr>
        <w:tabs>
          <w:tab w:val="left" w:pos="-2410"/>
          <w:tab w:val="left" w:pos="567"/>
          <w:tab w:val="left" w:pos="3686"/>
          <w:tab w:val="left" w:pos="6663"/>
        </w:tabs>
        <w:rPr>
          <w:sz w:val="20"/>
          <w:lang w:val="de-DE"/>
        </w:rPr>
      </w:pPr>
    </w:p>
    <w:p w14:paraId="6360A545" w14:textId="77777777" w:rsidR="006A394A" w:rsidRPr="00331320" w:rsidRDefault="006A394A" w:rsidP="00874488">
      <w:pPr>
        <w:tabs>
          <w:tab w:val="left" w:pos="-2410"/>
          <w:tab w:val="left" w:pos="567"/>
          <w:tab w:val="left" w:pos="3686"/>
          <w:tab w:val="left" w:pos="6663"/>
        </w:tabs>
        <w:rPr>
          <w:sz w:val="20"/>
          <w:lang w:val="de-DE"/>
        </w:rPr>
      </w:pPr>
      <w:r w:rsidRPr="00331320">
        <w:rPr>
          <w:sz w:val="20"/>
          <w:lang w:val="de-DE"/>
        </w:rPr>
        <w:t xml:space="preserve">3. </w:t>
      </w:r>
      <w:r w:rsidRPr="00331320">
        <w:rPr>
          <w:sz w:val="20"/>
          <w:lang w:val="de-DE"/>
        </w:rPr>
        <w:tab/>
        <w:t>Art des Schiffes:</w:t>
      </w:r>
      <w:r w:rsidRPr="00331320">
        <w:rPr>
          <w:sz w:val="20"/>
          <w:lang w:val="de-DE"/>
        </w:rPr>
        <w:tab/>
        <w:t>Tankmotorschiff</w:t>
      </w:r>
    </w:p>
    <w:p w14:paraId="0DB120EF" w14:textId="77777777" w:rsidR="006A394A" w:rsidRPr="00331320" w:rsidRDefault="006A394A" w:rsidP="00D62A36">
      <w:pPr>
        <w:tabs>
          <w:tab w:val="left" w:pos="-1560"/>
          <w:tab w:val="left" w:pos="567"/>
          <w:tab w:val="left" w:pos="3686"/>
        </w:tabs>
        <w:ind w:left="284"/>
        <w:rPr>
          <w:sz w:val="20"/>
          <w:lang w:val="de-DE"/>
        </w:rPr>
      </w:pPr>
    </w:p>
    <w:p w14:paraId="5F4934A2" w14:textId="77777777" w:rsidR="006A394A" w:rsidRPr="00331320" w:rsidRDefault="006A394A" w:rsidP="00874488">
      <w:pPr>
        <w:tabs>
          <w:tab w:val="left" w:pos="-1560"/>
          <w:tab w:val="left" w:pos="567"/>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G</w:t>
      </w:r>
    </w:p>
    <w:p w14:paraId="16751374" w14:textId="77777777" w:rsidR="006A394A" w:rsidRPr="00331320" w:rsidRDefault="006A394A" w:rsidP="00874488">
      <w:pPr>
        <w:tabs>
          <w:tab w:val="left" w:pos="-1560"/>
          <w:tab w:val="left" w:pos="567"/>
          <w:tab w:val="left" w:pos="3686"/>
        </w:tabs>
        <w:rPr>
          <w:sz w:val="20"/>
          <w:lang w:val="de-DE"/>
        </w:rPr>
      </w:pPr>
    </w:p>
    <w:p w14:paraId="2478127F" w14:textId="77777777" w:rsidR="006A394A" w:rsidRPr="00331320" w:rsidRDefault="006A394A" w:rsidP="00874488">
      <w:pPr>
        <w:tabs>
          <w:tab w:val="left" w:pos="-1560"/>
          <w:tab w:val="left" w:pos="567"/>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t xml:space="preserve">1. Drucktank </w:t>
      </w:r>
      <w:r w:rsidRPr="00331320">
        <w:rPr>
          <w:sz w:val="20"/>
          <w:vertAlign w:val="superscript"/>
          <w:lang w:val="de-DE"/>
        </w:rPr>
        <w:t>1)2)</w:t>
      </w:r>
    </w:p>
    <w:p w14:paraId="2D6A654F" w14:textId="77777777" w:rsidR="006A394A" w:rsidRPr="00331320" w:rsidRDefault="006A394A" w:rsidP="00874488">
      <w:pPr>
        <w:tabs>
          <w:tab w:val="left" w:pos="-1560"/>
          <w:tab w:val="left" w:pos="567"/>
          <w:tab w:val="left" w:pos="3686"/>
        </w:tabs>
        <w:ind w:left="3686"/>
        <w:rPr>
          <w:sz w:val="20"/>
          <w:lang w:val="de-DE"/>
        </w:rPr>
      </w:pPr>
      <w:r w:rsidRPr="00331320">
        <w:rPr>
          <w:strike/>
          <w:sz w:val="20"/>
          <w:lang w:val="de-DE"/>
        </w:rPr>
        <w:t>2. Ladetank, geschlossen</w:t>
      </w:r>
      <w:r w:rsidRPr="00331320">
        <w:rPr>
          <w:sz w:val="20"/>
          <w:lang w:val="de-DE"/>
        </w:rPr>
        <w:t xml:space="preserve"> </w:t>
      </w:r>
      <w:r w:rsidRPr="00331320">
        <w:rPr>
          <w:sz w:val="20"/>
          <w:vertAlign w:val="superscript"/>
          <w:lang w:val="de-DE"/>
        </w:rPr>
        <w:t>1)2)</w:t>
      </w:r>
    </w:p>
    <w:p w14:paraId="65BD5300" w14:textId="77777777" w:rsidR="006A394A" w:rsidRPr="00331320" w:rsidRDefault="006A394A" w:rsidP="00874488">
      <w:pPr>
        <w:tabs>
          <w:tab w:val="left" w:pos="-1560"/>
          <w:tab w:val="left" w:pos="567"/>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2B2615E5" w14:textId="77777777" w:rsidR="006A394A" w:rsidRPr="00331320" w:rsidRDefault="006A394A" w:rsidP="00874488">
      <w:pPr>
        <w:tabs>
          <w:tab w:val="left" w:pos="-1560"/>
          <w:tab w:val="left" w:pos="567"/>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6F22C56F" w14:textId="77777777" w:rsidR="006A394A" w:rsidRPr="00331320" w:rsidRDefault="006A394A" w:rsidP="00874488">
      <w:pPr>
        <w:tabs>
          <w:tab w:val="left" w:pos="-1560"/>
          <w:tab w:val="left" w:pos="567"/>
        </w:tabs>
        <w:rPr>
          <w:sz w:val="20"/>
          <w:lang w:val="sv-SE"/>
        </w:rPr>
      </w:pPr>
    </w:p>
    <w:p w14:paraId="23FD2BF6" w14:textId="77777777" w:rsidR="006A394A" w:rsidRPr="00331320" w:rsidRDefault="006A394A" w:rsidP="00874488">
      <w:pPr>
        <w:tabs>
          <w:tab w:val="left" w:pos="-1560"/>
          <w:tab w:val="left" w:pos="567"/>
          <w:tab w:val="left" w:pos="3686"/>
        </w:tabs>
        <w:rPr>
          <w:sz w:val="20"/>
          <w:lang w:val="sv-SE"/>
        </w:rPr>
      </w:pPr>
      <w:r w:rsidRPr="00331320">
        <w:rPr>
          <w:sz w:val="20"/>
          <w:lang w:val="sv-SE"/>
        </w:rPr>
        <w:t>6.</w:t>
      </w:r>
      <w:r w:rsidRPr="00331320">
        <w:rPr>
          <w:sz w:val="20"/>
          <w:lang w:val="sv-SE"/>
        </w:rPr>
        <w:tab/>
        <w:t>Ladetanktyp:</w:t>
      </w:r>
      <w:r w:rsidRPr="00331320">
        <w:rPr>
          <w:sz w:val="20"/>
          <w:lang w:val="sv-SE"/>
        </w:rPr>
        <w:tab/>
        <w:t xml:space="preserve">1. unabhängiger Ladetank </w:t>
      </w:r>
      <w:r w:rsidRPr="00331320">
        <w:rPr>
          <w:sz w:val="20"/>
          <w:vertAlign w:val="superscript"/>
          <w:lang w:val="sv-SE"/>
        </w:rPr>
        <w:t>1)2)</w:t>
      </w:r>
    </w:p>
    <w:p w14:paraId="428C40C7" w14:textId="77777777" w:rsidR="006A394A" w:rsidRPr="00331320" w:rsidRDefault="006A394A" w:rsidP="00874488">
      <w:pPr>
        <w:tabs>
          <w:tab w:val="left" w:pos="-1560"/>
          <w:tab w:val="left" w:pos="567"/>
          <w:tab w:val="left" w:pos="3686"/>
        </w:tabs>
        <w:ind w:left="3686"/>
        <w:rPr>
          <w:sz w:val="20"/>
          <w:lang w:val="sv-SE"/>
        </w:rPr>
      </w:pPr>
      <w:r w:rsidRPr="00331320">
        <w:rPr>
          <w:strike/>
          <w:sz w:val="20"/>
          <w:lang w:val="sv-SE"/>
        </w:rPr>
        <w:t>2. integraler Ladetank</w:t>
      </w:r>
      <w:r w:rsidRPr="00331320">
        <w:rPr>
          <w:sz w:val="20"/>
          <w:lang w:val="sv-SE"/>
        </w:rPr>
        <w:t xml:space="preserve"> </w:t>
      </w:r>
      <w:r w:rsidRPr="00331320">
        <w:rPr>
          <w:sz w:val="20"/>
          <w:vertAlign w:val="superscript"/>
          <w:lang w:val="sv-SE"/>
        </w:rPr>
        <w:t>1)2)</w:t>
      </w:r>
    </w:p>
    <w:p w14:paraId="199DE5EA" w14:textId="77777777" w:rsidR="006A394A" w:rsidRPr="00331320" w:rsidRDefault="006A394A" w:rsidP="00874488">
      <w:pPr>
        <w:tabs>
          <w:tab w:val="left" w:pos="-1560"/>
          <w:tab w:val="left" w:pos="567"/>
          <w:tab w:val="left" w:pos="3686"/>
        </w:tabs>
        <w:ind w:left="3686"/>
        <w:rPr>
          <w:sz w:val="20"/>
          <w:lang w:val="de-DE"/>
        </w:rPr>
      </w:pPr>
      <w:r w:rsidRPr="00331320">
        <w:rPr>
          <w:strike/>
          <w:sz w:val="20"/>
          <w:lang w:val="de-DE"/>
        </w:rPr>
        <w:t>3. Ladetankwandung nicht Außenhaut</w:t>
      </w:r>
      <w:r w:rsidRPr="00331320">
        <w:rPr>
          <w:sz w:val="20"/>
          <w:lang w:val="de-DE"/>
        </w:rPr>
        <w:t xml:space="preserve"> </w:t>
      </w:r>
      <w:r w:rsidRPr="00331320">
        <w:rPr>
          <w:sz w:val="20"/>
          <w:vertAlign w:val="superscript"/>
          <w:lang w:val="de-DE"/>
        </w:rPr>
        <w:t>1)2)</w:t>
      </w:r>
    </w:p>
    <w:p w14:paraId="598A10C2" w14:textId="77777777" w:rsidR="006A394A" w:rsidRPr="00331320" w:rsidRDefault="006A394A" w:rsidP="00874488">
      <w:pPr>
        <w:tabs>
          <w:tab w:val="left" w:pos="-1560"/>
          <w:tab w:val="left" w:pos="567"/>
        </w:tabs>
        <w:rPr>
          <w:sz w:val="20"/>
          <w:lang w:val="de-DE"/>
        </w:rPr>
      </w:pPr>
    </w:p>
    <w:p w14:paraId="20B1B8A5" w14:textId="77777777" w:rsidR="006A394A" w:rsidRPr="00331320" w:rsidRDefault="006A394A" w:rsidP="00874488">
      <w:pPr>
        <w:tabs>
          <w:tab w:val="left" w:pos="-1560"/>
          <w:tab w:val="left" w:pos="567"/>
          <w:tab w:val="left" w:pos="3686"/>
        </w:tabs>
        <w:rPr>
          <w:sz w:val="20"/>
          <w:lang w:val="de-DE"/>
        </w:rPr>
      </w:pPr>
      <w:r w:rsidRPr="00331320">
        <w:rPr>
          <w:sz w:val="20"/>
          <w:lang w:val="de-DE"/>
        </w:rPr>
        <w:t>7.</w:t>
      </w:r>
      <w:r w:rsidRPr="00331320">
        <w:rPr>
          <w:sz w:val="20"/>
          <w:lang w:val="de-DE"/>
        </w:rPr>
        <w:tab/>
        <w:t xml:space="preserve">Öffnungsdruck </w:t>
      </w:r>
      <w:ins w:id="435" w:author="Martine Moench" w:date="2018-10-05T12:28:00Z">
        <w:r w:rsidR="00A9510C" w:rsidRPr="00A9510C">
          <w:rPr>
            <w:strike/>
            <w:sz w:val="20"/>
            <w:lang w:val="de-DE"/>
          </w:rPr>
          <w:t>Überdruck-/</w:t>
        </w:r>
      </w:ins>
      <w:r w:rsidRPr="00331320">
        <w:rPr>
          <w:strike/>
          <w:sz w:val="20"/>
          <w:lang w:val="de-DE"/>
        </w:rPr>
        <w:t>Hochgeschwindigkeitsventil</w:t>
      </w:r>
      <w:r w:rsidRPr="00331320">
        <w:rPr>
          <w:sz w:val="20"/>
          <w:lang w:val="de-DE"/>
        </w:rPr>
        <w:t xml:space="preserve">/Sicherheitsventil: </w:t>
      </w:r>
      <w:r w:rsidRPr="00331320">
        <w:rPr>
          <w:sz w:val="20"/>
          <w:lang w:val="de-DE"/>
        </w:rPr>
        <w:tab/>
        <w:t xml:space="preserve">1580 kPa </w:t>
      </w:r>
      <w:r w:rsidRPr="00331320">
        <w:rPr>
          <w:sz w:val="20"/>
          <w:vertAlign w:val="superscript"/>
          <w:lang w:val="de-DE"/>
        </w:rPr>
        <w:t>1)2)</w:t>
      </w:r>
    </w:p>
    <w:p w14:paraId="5D05676F" w14:textId="77777777" w:rsidR="006A394A" w:rsidRPr="00331320" w:rsidRDefault="006A394A" w:rsidP="00874488">
      <w:pPr>
        <w:tabs>
          <w:tab w:val="left" w:pos="-1560"/>
          <w:tab w:val="left" w:pos="284"/>
          <w:tab w:val="left" w:pos="567"/>
        </w:tabs>
        <w:rPr>
          <w:sz w:val="20"/>
          <w:lang w:val="de-DE"/>
        </w:rPr>
      </w:pPr>
    </w:p>
    <w:p w14:paraId="335DF0D5" w14:textId="77777777" w:rsidR="006A394A" w:rsidRPr="00C04859" w:rsidRDefault="006A394A" w:rsidP="00874488">
      <w:pPr>
        <w:tabs>
          <w:tab w:val="left" w:pos="-1560"/>
          <w:tab w:val="left" w:pos="567"/>
        </w:tabs>
        <w:rPr>
          <w:sz w:val="20"/>
          <w:lang w:val="de-DE"/>
        </w:rPr>
      </w:pPr>
      <w:r w:rsidRPr="00C04859">
        <w:rPr>
          <w:sz w:val="20"/>
          <w:lang w:val="de-DE"/>
        </w:rPr>
        <w:t>8.</w:t>
      </w:r>
      <w:r w:rsidRPr="00C04859">
        <w:rPr>
          <w:sz w:val="20"/>
          <w:lang w:val="de-DE"/>
        </w:rPr>
        <w:tab/>
        <w:t>Zusätzliche Einrichtungen:</w:t>
      </w:r>
    </w:p>
    <w:p w14:paraId="4CCEBD1B" w14:textId="77777777" w:rsidR="006A394A" w:rsidRPr="00C04859" w:rsidRDefault="006A394A" w:rsidP="006A394A">
      <w:pPr>
        <w:tabs>
          <w:tab w:val="left" w:pos="-1560"/>
          <w:tab w:val="left" w:pos="567"/>
        </w:tabs>
        <w:ind w:left="851"/>
        <w:rPr>
          <w:del w:id="436" w:author="Martine Moench" w:date="2018-10-05T12:28:00Z"/>
          <w:sz w:val="20"/>
          <w:lang w:val="de-DE"/>
        </w:rPr>
      </w:pPr>
    </w:p>
    <w:p w14:paraId="35ECD73F" w14:textId="77777777" w:rsidR="006A394A" w:rsidRPr="00331320" w:rsidRDefault="006A394A" w:rsidP="006A394A">
      <w:pPr>
        <w:numPr>
          <w:ilvl w:val="0"/>
          <w:numId w:val="2"/>
        </w:numPr>
        <w:tabs>
          <w:tab w:val="left" w:pos="-1560"/>
          <w:tab w:val="left" w:pos="567"/>
        </w:tabs>
        <w:rPr>
          <w:sz w:val="20"/>
        </w:rPr>
      </w:pPr>
      <w:proofErr w:type="spellStart"/>
      <w:r w:rsidRPr="00331320">
        <w:rPr>
          <w:sz w:val="20"/>
        </w:rPr>
        <w:t>Probeentnahmeeinrichtung</w:t>
      </w:r>
      <w:proofErr w:type="spellEnd"/>
    </w:p>
    <w:p w14:paraId="5A0A6ABF" w14:textId="77777777" w:rsidR="00316252" w:rsidRDefault="00316252" w:rsidP="005B2364">
      <w:pPr>
        <w:numPr>
          <w:ilvl w:val="12"/>
          <w:numId w:val="0"/>
        </w:numPr>
        <w:tabs>
          <w:tab w:val="left" w:pos="-1560"/>
          <w:tab w:val="left" w:pos="567"/>
        </w:tabs>
        <w:ind w:left="1134"/>
        <w:rPr>
          <w:sz w:val="20"/>
        </w:rPr>
      </w:pPr>
      <w:r w:rsidRPr="00331320">
        <w:rPr>
          <w:sz w:val="20"/>
        </w:rPr>
        <w:t>Anschluss</w:t>
      </w:r>
      <w:r>
        <w:rPr>
          <w:sz w:val="20"/>
        </w:rPr>
        <w:t xml:space="preserve"> für eine</w:t>
      </w:r>
    </w:p>
    <w:p w14:paraId="5CADF993" w14:textId="77777777" w:rsidR="006A394A" w:rsidRPr="00331320" w:rsidRDefault="00316252" w:rsidP="005B2364">
      <w:pPr>
        <w:numPr>
          <w:ilvl w:val="12"/>
          <w:numId w:val="0"/>
        </w:numPr>
        <w:tabs>
          <w:tab w:val="left" w:pos="-1560"/>
          <w:tab w:val="left" w:pos="567"/>
        </w:tabs>
        <w:ind w:left="1134"/>
        <w:rPr>
          <w:sz w:val="20"/>
        </w:rPr>
      </w:pPr>
      <w:r>
        <w:rPr>
          <w:sz w:val="20"/>
        </w:rPr>
        <w:t>Probeentnahmeeinrichtung</w:t>
      </w:r>
      <w:r w:rsidR="006A394A" w:rsidRPr="00331320">
        <w:rPr>
          <w:sz w:val="20"/>
        </w:rPr>
        <w:tab/>
      </w:r>
      <w:r w:rsidR="006A394A" w:rsidRPr="00331320">
        <w:rPr>
          <w:sz w:val="20"/>
        </w:rPr>
        <w:tab/>
      </w:r>
      <w:r w:rsidR="006A394A" w:rsidRPr="00331320">
        <w:rPr>
          <w:sz w:val="20"/>
        </w:rPr>
        <w:tab/>
      </w:r>
      <w:r w:rsidR="006A394A" w:rsidRPr="00331320">
        <w:rPr>
          <w:sz w:val="20"/>
        </w:rPr>
        <w:tab/>
        <w:t>Ja/</w:t>
      </w:r>
      <w:r w:rsidR="006A394A" w:rsidRPr="00331320">
        <w:rPr>
          <w:strike/>
          <w:sz w:val="20"/>
        </w:rPr>
        <w:t>Nein</w:t>
      </w:r>
      <w:r w:rsidR="006A394A" w:rsidRPr="00331320">
        <w:rPr>
          <w:sz w:val="20"/>
        </w:rPr>
        <w:t xml:space="preserve"> </w:t>
      </w:r>
      <w:r w:rsidR="006A394A" w:rsidRPr="00331320">
        <w:rPr>
          <w:sz w:val="20"/>
          <w:vertAlign w:val="superscript"/>
        </w:rPr>
        <w:t>1)2)</w:t>
      </w:r>
    </w:p>
    <w:p w14:paraId="194C7497" w14:textId="77777777" w:rsidR="006A394A" w:rsidRPr="00331320" w:rsidRDefault="006A394A" w:rsidP="006A394A">
      <w:pPr>
        <w:numPr>
          <w:ilvl w:val="12"/>
          <w:numId w:val="0"/>
        </w:numPr>
        <w:tabs>
          <w:tab w:val="left" w:pos="-1560"/>
          <w:tab w:val="left" w:pos="567"/>
        </w:tabs>
        <w:ind w:left="1122"/>
        <w:rPr>
          <w:sz w:val="20"/>
        </w:rPr>
      </w:pPr>
      <w:r w:rsidRPr="00331320">
        <w:rPr>
          <w:sz w:val="20"/>
        </w:rPr>
        <w:t>Probeentnahmeöffnung</w:t>
      </w:r>
      <w:r w:rsidRPr="00331320">
        <w:rPr>
          <w:sz w:val="20"/>
        </w:rPr>
        <w:tab/>
      </w:r>
      <w:r w:rsidRPr="00331320">
        <w:rPr>
          <w:sz w:val="20"/>
        </w:rPr>
        <w:tab/>
      </w:r>
      <w:r w:rsidRPr="00331320">
        <w:rPr>
          <w:sz w:val="20"/>
        </w:rPr>
        <w:tab/>
      </w:r>
      <w:r w:rsidRPr="00331320">
        <w:rPr>
          <w:sz w:val="20"/>
        </w:rPr>
        <w:tab/>
      </w:r>
      <w:r w:rsidRPr="00331320">
        <w:rPr>
          <w:strike/>
          <w:sz w:val="20"/>
        </w:rPr>
        <w:t>Ja</w:t>
      </w:r>
      <w:r w:rsidRPr="00331320">
        <w:rPr>
          <w:sz w:val="20"/>
        </w:rPr>
        <w:t xml:space="preserve">/Nein </w:t>
      </w:r>
      <w:r w:rsidRPr="00331320">
        <w:rPr>
          <w:sz w:val="20"/>
          <w:vertAlign w:val="superscript"/>
        </w:rPr>
        <w:t>1)2)</w:t>
      </w:r>
    </w:p>
    <w:p w14:paraId="252185D2" w14:textId="77777777" w:rsidR="006A394A" w:rsidRPr="00331320" w:rsidRDefault="006A394A" w:rsidP="006A394A">
      <w:pPr>
        <w:numPr>
          <w:ilvl w:val="0"/>
          <w:numId w:val="2"/>
        </w:numPr>
        <w:tabs>
          <w:tab w:val="left" w:pos="-1560"/>
          <w:tab w:val="left" w:pos="567"/>
        </w:tabs>
        <w:rPr>
          <w:sz w:val="20"/>
        </w:rPr>
      </w:pPr>
      <w:r w:rsidRPr="00331320">
        <w:rPr>
          <w:sz w:val="20"/>
        </w:rPr>
        <w:t>Berieselungsanlage</w:t>
      </w:r>
      <w:r w:rsidRPr="00331320">
        <w:rPr>
          <w:sz w:val="20"/>
        </w:rPr>
        <w:tab/>
      </w:r>
      <w:r w:rsidRPr="00331320">
        <w:rPr>
          <w:sz w:val="20"/>
        </w:rPr>
        <w:tab/>
      </w:r>
      <w:r w:rsidRPr="00331320">
        <w:rPr>
          <w:sz w:val="20"/>
        </w:rPr>
        <w:tab/>
      </w:r>
      <w:r w:rsidRPr="00331320">
        <w:rPr>
          <w:sz w:val="20"/>
        </w:rPr>
        <w:tab/>
      </w:r>
      <w:r w:rsidRPr="00331320">
        <w:rPr>
          <w:sz w:val="20"/>
        </w:rPr>
        <w:tab/>
        <w:t>Ja/</w:t>
      </w:r>
      <w:r w:rsidRPr="00331320">
        <w:rPr>
          <w:strike/>
          <w:sz w:val="20"/>
        </w:rPr>
        <w:t>Nein</w:t>
      </w:r>
      <w:r w:rsidRPr="00331320">
        <w:rPr>
          <w:sz w:val="20"/>
        </w:rPr>
        <w:t xml:space="preserve"> </w:t>
      </w:r>
      <w:r w:rsidRPr="00331320">
        <w:rPr>
          <w:sz w:val="20"/>
          <w:vertAlign w:val="superscript"/>
        </w:rPr>
        <w:t>1)2)</w:t>
      </w:r>
    </w:p>
    <w:p w14:paraId="12178F46" w14:textId="77777777" w:rsidR="006A394A" w:rsidRPr="00331320" w:rsidRDefault="006A394A" w:rsidP="006A394A">
      <w:pPr>
        <w:numPr>
          <w:ilvl w:val="12"/>
          <w:numId w:val="0"/>
        </w:numPr>
        <w:tabs>
          <w:tab w:val="left" w:pos="-1560"/>
          <w:tab w:val="left" w:pos="567"/>
        </w:tabs>
        <w:ind w:left="1122"/>
        <w:rPr>
          <w:sz w:val="20"/>
        </w:rPr>
      </w:pPr>
      <w:r w:rsidRPr="00331320">
        <w:rPr>
          <w:sz w:val="20"/>
        </w:rPr>
        <w:t>Druckalarmeinrichtung 40 kPa</w:t>
      </w:r>
      <w:r w:rsidRPr="00331320">
        <w:rPr>
          <w:sz w:val="20"/>
        </w:rPr>
        <w:tab/>
      </w:r>
      <w:r w:rsidRPr="00331320">
        <w:rPr>
          <w:sz w:val="20"/>
        </w:rPr>
        <w:tab/>
      </w:r>
      <w:r w:rsidRPr="00331320">
        <w:rPr>
          <w:sz w:val="20"/>
        </w:rPr>
        <w:tab/>
      </w:r>
      <w:r w:rsidRPr="00331320">
        <w:rPr>
          <w:strike/>
          <w:sz w:val="20"/>
        </w:rPr>
        <w:t>Ja</w:t>
      </w:r>
      <w:r w:rsidRPr="00331320">
        <w:rPr>
          <w:sz w:val="20"/>
        </w:rPr>
        <w:t xml:space="preserve">/Nein </w:t>
      </w:r>
      <w:r w:rsidRPr="00331320">
        <w:rPr>
          <w:sz w:val="20"/>
          <w:vertAlign w:val="superscript"/>
        </w:rPr>
        <w:t>1)2)</w:t>
      </w:r>
    </w:p>
    <w:p w14:paraId="2CE03CEF" w14:textId="77777777" w:rsidR="006A394A" w:rsidRPr="00331320" w:rsidRDefault="006A394A" w:rsidP="006A394A">
      <w:pPr>
        <w:numPr>
          <w:ilvl w:val="0"/>
          <w:numId w:val="2"/>
        </w:numPr>
        <w:tabs>
          <w:tab w:val="left" w:pos="-1560"/>
          <w:tab w:val="left" w:pos="567"/>
        </w:tabs>
        <w:rPr>
          <w:sz w:val="20"/>
        </w:rPr>
      </w:pPr>
      <w:r w:rsidRPr="00331320">
        <w:rPr>
          <w:sz w:val="20"/>
        </w:rPr>
        <w:t>Heizung</w:t>
      </w:r>
    </w:p>
    <w:p w14:paraId="318E61C2" w14:textId="77777777" w:rsidR="006A394A" w:rsidRPr="00331320" w:rsidRDefault="006A394A" w:rsidP="006A394A">
      <w:pPr>
        <w:numPr>
          <w:ilvl w:val="12"/>
          <w:numId w:val="0"/>
        </w:numPr>
        <w:tabs>
          <w:tab w:val="left" w:pos="-1560"/>
          <w:tab w:val="left" w:pos="567"/>
        </w:tabs>
        <w:ind w:left="1122"/>
        <w:rPr>
          <w:sz w:val="20"/>
          <w:lang w:val="de-DE"/>
        </w:rPr>
      </w:pPr>
      <w:r w:rsidRPr="00331320">
        <w:rPr>
          <w:sz w:val="20"/>
          <w:lang w:val="de-DE"/>
        </w:rPr>
        <w:t>Heizmöglichkeit von Land</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3E492D83" w14:textId="77777777" w:rsidR="006A394A" w:rsidRPr="00331320" w:rsidRDefault="006A394A" w:rsidP="006A394A">
      <w:pPr>
        <w:numPr>
          <w:ilvl w:val="12"/>
          <w:numId w:val="0"/>
        </w:numPr>
        <w:tabs>
          <w:tab w:val="left" w:pos="-1560"/>
          <w:tab w:val="left" w:pos="567"/>
        </w:tabs>
        <w:ind w:left="1122"/>
        <w:rPr>
          <w:sz w:val="20"/>
          <w:lang w:val="de-DE"/>
        </w:rPr>
      </w:pPr>
      <w:r w:rsidRPr="00331320">
        <w:rPr>
          <w:sz w:val="20"/>
          <w:lang w:val="de-DE"/>
        </w:rPr>
        <w:t>Heizanlage an Bord</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1863D2DC" w14:textId="77777777" w:rsidR="006A394A" w:rsidRPr="00331320" w:rsidRDefault="006A394A" w:rsidP="006A394A">
      <w:pPr>
        <w:numPr>
          <w:ilvl w:val="0"/>
          <w:numId w:val="2"/>
        </w:numPr>
        <w:tabs>
          <w:tab w:val="left" w:pos="-1560"/>
          <w:tab w:val="left" w:pos="567"/>
        </w:tabs>
        <w:rPr>
          <w:sz w:val="20"/>
          <w:lang w:val="de-DE"/>
        </w:rPr>
      </w:pPr>
      <w:r w:rsidRPr="00331320">
        <w:rPr>
          <w:sz w:val="20"/>
          <w:lang w:val="de-DE"/>
        </w:rPr>
        <w:t>Kühlanlage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1)2)</w:t>
      </w:r>
    </w:p>
    <w:p w14:paraId="489CF459" w14:textId="77777777" w:rsidR="006A394A" w:rsidRPr="00331320" w:rsidRDefault="006A394A" w:rsidP="006A394A">
      <w:pPr>
        <w:numPr>
          <w:ilvl w:val="0"/>
          <w:numId w:val="2"/>
        </w:numPr>
        <w:tabs>
          <w:tab w:val="left" w:pos="-1560"/>
          <w:tab w:val="left" w:pos="567"/>
        </w:tabs>
        <w:rPr>
          <w:sz w:val="20"/>
          <w:lang w:val="de-DE"/>
        </w:rPr>
      </w:pPr>
      <w:r w:rsidRPr="00331320">
        <w:rPr>
          <w:sz w:val="20"/>
          <w:lang w:val="de-DE"/>
        </w:rPr>
        <w:t>Inertgasanlage</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z w:val="20"/>
          <w:lang w:val="de-DE"/>
        </w:rPr>
        <w:tab/>
        <w:t>Ja/</w:t>
      </w:r>
      <w:r w:rsidRPr="00331320">
        <w:rPr>
          <w:strike/>
          <w:sz w:val="20"/>
          <w:lang w:val="de-DE"/>
        </w:rPr>
        <w:t>Nein</w:t>
      </w:r>
      <w:r w:rsidRPr="00331320">
        <w:rPr>
          <w:sz w:val="20"/>
          <w:lang w:val="de-DE"/>
        </w:rPr>
        <w:t xml:space="preserve"> </w:t>
      </w:r>
      <w:r w:rsidRPr="00331320">
        <w:rPr>
          <w:sz w:val="20"/>
          <w:vertAlign w:val="superscript"/>
          <w:lang w:val="de-DE"/>
        </w:rPr>
        <w:t>1)2)</w:t>
      </w:r>
    </w:p>
    <w:p w14:paraId="4856DD89" w14:textId="77777777" w:rsidR="006A394A" w:rsidRPr="00331320" w:rsidRDefault="006A394A" w:rsidP="006A394A">
      <w:pPr>
        <w:numPr>
          <w:ilvl w:val="0"/>
          <w:numId w:val="2"/>
        </w:numPr>
        <w:tabs>
          <w:tab w:val="left" w:pos="-1560"/>
          <w:tab w:val="left" w:pos="567"/>
        </w:tabs>
        <w:rPr>
          <w:sz w:val="20"/>
          <w:lang w:val="de-DE"/>
        </w:rPr>
      </w:pPr>
      <w:r w:rsidRPr="00331320">
        <w:rPr>
          <w:sz w:val="20"/>
          <w:lang w:val="de-DE"/>
        </w:rPr>
        <w:t>Pumpenraum unter Deck</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w:t>
      </w:r>
    </w:p>
    <w:p w14:paraId="477DBD7E" w14:textId="32398A4E" w:rsidR="00A4060D" w:rsidRPr="00874488" w:rsidRDefault="006A394A" w:rsidP="00A4060D">
      <w:pPr>
        <w:numPr>
          <w:ilvl w:val="0"/>
          <w:numId w:val="2"/>
        </w:numPr>
        <w:tabs>
          <w:tab w:val="left" w:pos="-1560"/>
          <w:tab w:val="left" w:pos="567"/>
        </w:tabs>
        <w:rPr>
          <w:sz w:val="20"/>
          <w:lang w:val="de-DE"/>
        </w:rPr>
      </w:pPr>
      <w:del w:id="437" w:author="Martine Moench" w:date="2018-10-05T12:28:00Z">
        <w:r w:rsidRPr="00440038">
          <w:rPr>
            <w:sz w:val="20"/>
            <w:lang w:val="de-DE"/>
          </w:rPr>
          <w:delText>Überdruckeinrichtung</w:delText>
        </w:r>
        <w:r w:rsidRPr="00440038">
          <w:rPr>
            <w:sz w:val="20"/>
            <w:lang w:val="de-DE"/>
          </w:rPr>
          <w:tab/>
        </w:r>
      </w:del>
      <w:ins w:id="438" w:author="Martine Moench" w:date="2018-10-05T12:28:00Z">
        <w:r w:rsidR="00A4060D" w:rsidRPr="00742251">
          <w:rPr>
            <w:sz w:val="20"/>
            <w:lang w:val="de-DE"/>
          </w:rPr>
          <w:t>Lüftungssystem nach 9.3.x.12.4 b)</w:t>
        </w:r>
      </w:ins>
      <w:r w:rsidR="00A4060D" w:rsidRPr="00874488">
        <w:rPr>
          <w:sz w:val="20"/>
          <w:lang w:val="de-DE"/>
        </w:rPr>
        <w:tab/>
      </w:r>
      <w:r w:rsidR="00A4060D" w:rsidRPr="00874488">
        <w:rPr>
          <w:sz w:val="20"/>
          <w:lang w:val="de-DE"/>
        </w:rPr>
        <w:tab/>
      </w:r>
      <w:r w:rsidR="00A4060D" w:rsidRPr="00874488">
        <w:rPr>
          <w:sz w:val="20"/>
          <w:lang w:val="de-DE"/>
        </w:rPr>
        <w:tab/>
        <w:t xml:space="preserve">Ja/Nein </w:t>
      </w:r>
      <w:r w:rsidR="00A4060D" w:rsidRPr="00874488">
        <w:rPr>
          <w:sz w:val="20"/>
          <w:vertAlign w:val="superscript"/>
          <w:lang w:val="de-DE"/>
        </w:rPr>
        <w:t>1)</w:t>
      </w:r>
      <w:ins w:id="439" w:author="Martine Moench" w:date="2018-10-05T12:28:00Z">
        <w:r w:rsidR="00A4060D" w:rsidRPr="00742251">
          <w:rPr>
            <w:sz w:val="20"/>
            <w:vertAlign w:val="superscript"/>
            <w:lang w:val="de-DE"/>
          </w:rPr>
          <w:t>3)</w:t>
        </w:r>
      </w:ins>
    </w:p>
    <w:p w14:paraId="647B8F7A" w14:textId="77777777" w:rsidR="006A394A" w:rsidRPr="00331320" w:rsidRDefault="006A394A" w:rsidP="006A394A">
      <w:pPr>
        <w:tabs>
          <w:tab w:val="left" w:pos="-1560"/>
          <w:tab w:val="left" w:pos="567"/>
        </w:tabs>
        <w:ind w:left="1122"/>
        <w:rPr>
          <w:del w:id="440" w:author="Martine Moench" w:date="2018-10-05T12:28:00Z"/>
          <w:sz w:val="20"/>
        </w:rPr>
      </w:pPr>
      <w:del w:id="441" w:author="Martine Moench" w:date="2018-10-05T12:28:00Z">
        <w:r w:rsidRPr="00331320">
          <w:rPr>
            <w:sz w:val="20"/>
          </w:rPr>
          <w:delText xml:space="preserve">in </w:delText>
        </w:r>
        <w:r w:rsidR="00316252">
          <w:rPr>
            <w:sz w:val="20"/>
          </w:rPr>
          <w:delText>.....................................................................................................</w:delText>
        </w:r>
      </w:del>
    </w:p>
    <w:p w14:paraId="733C1D8C" w14:textId="77777777" w:rsidR="006A394A" w:rsidRPr="00331320" w:rsidRDefault="006A394A" w:rsidP="006A394A">
      <w:pPr>
        <w:numPr>
          <w:ilvl w:val="0"/>
          <w:numId w:val="2"/>
        </w:numPr>
        <w:tabs>
          <w:tab w:val="left" w:pos="-1560"/>
          <w:tab w:val="left" w:pos="567"/>
        </w:tabs>
        <w:rPr>
          <w:del w:id="442" w:author="Martine Moench" w:date="2018-10-05T12:28:00Z"/>
          <w:sz w:val="20"/>
          <w:lang w:val="de-DE"/>
        </w:rPr>
      </w:pPr>
      <w:del w:id="443" w:author="Martine Moench" w:date="2018-10-05T12:28:00Z">
        <w:r w:rsidRPr="00331320">
          <w:rPr>
            <w:sz w:val="20"/>
            <w:lang w:val="de-DE"/>
          </w:rPr>
          <w:delText>Ausführung der Gasabfuhrleitung nach</w:delText>
        </w:r>
      </w:del>
    </w:p>
    <w:p w14:paraId="3DDB53C1" w14:textId="77777777" w:rsidR="00A4060D" w:rsidRPr="00742251" w:rsidRDefault="00A4060D" w:rsidP="00A4060D">
      <w:pPr>
        <w:tabs>
          <w:tab w:val="left" w:pos="-1560"/>
          <w:tab w:val="left" w:pos="567"/>
        </w:tabs>
        <w:ind w:left="1134"/>
        <w:rPr>
          <w:ins w:id="444" w:author="Martine Moench" w:date="2018-10-05T12:28:00Z"/>
          <w:sz w:val="20"/>
        </w:rPr>
      </w:pPr>
      <w:ins w:id="445" w:author="Martine Moench" w:date="2018-10-05T12:28:00Z">
        <w:r w:rsidRPr="00742251">
          <w:rPr>
            <w:sz w:val="20"/>
          </w:rPr>
          <w:t>in ..........................................................................................................</w:t>
        </w:r>
      </w:ins>
    </w:p>
    <w:p w14:paraId="2228E9CF" w14:textId="77777777" w:rsidR="00A4060D" w:rsidRPr="00742251" w:rsidRDefault="00A4060D" w:rsidP="00A4060D">
      <w:pPr>
        <w:numPr>
          <w:ilvl w:val="0"/>
          <w:numId w:val="2"/>
        </w:numPr>
        <w:tabs>
          <w:tab w:val="left" w:pos="-1560"/>
          <w:tab w:val="left" w:pos="567"/>
        </w:tabs>
        <w:rPr>
          <w:ins w:id="446" w:author="Martine Moench" w:date="2018-10-05T12:28:00Z"/>
          <w:sz w:val="20"/>
          <w:lang w:val="de-DE"/>
        </w:rPr>
      </w:pPr>
      <w:ins w:id="447" w:author="Martine Moench" w:date="2018-10-05T12:28:00Z">
        <w:r w:rsidRPr="00742251">
          <w:rPr>
            <w:sz w:val="20"/>
            <w:lang w:val="de-DE"/>
          </w:rPr>
          <w:t xml:space="preserve">entspricht den Bauvorschriften in 9.3.x.12.4 b) oder 9.3.x.12.4 c), 9.3.x.51 und </w:t>
        </w:r>
      </w:ins>
    </w:p>
    <w:p w14:paraId="169E63BF" w14:textId="77777777" w:rsidR="00A4060D" w:rsidRPr="00742251" w:rsidRDefault="00A4060D" w:rsidP="00A4060D">
      <w:pPr>
        <w:tabs>
          <w:tab w:val="left" w:pos="-1560"/>
          <w:tab w:val="left" w:pos="567"/>
          <w:tab w:val="left" w:pos="1134"/>
        </w:tabs>
        <w:ind w:left="851"/>
        <w:rPr>
          <w:ins w:id="448" w:author="Martine Moench" w:date="2018-10-05T12:28:00Z"/>
          <w:sz w:val="20"/>
        </w:rPr>
      </w:pPr>
      <w:ins w:id="449" w:author="Martine Moench" w:date="2018-10-05T12:28:00Z">
        <w:r w:rsidRPr="00A4060D">
          <w:rPr>
            <w:sz w:val="20"/>
            <w:lang w:val="de-DE"/>
          </w:rPr>
          <w:tab/>
        </w:r>
        <w:r w:rsidRPr="00742251">
          <w:rPr>
            <w:sz w:val="20"/>
          </w:rPr>
          <w:t>9.3.x.52</w:t>
        </w:r>
        <w:r w:rsidRPr="00742251">
          <w:rPr>
            <w:sz w:val="20"/>
          </w:rPr>
          <w:tab/>
        </w:r>
        <w:r w:rsidRPr="00742251">
          <w:rPr>
            <w:sz w:val="20"/>
          </w:rPr>
          <w:tab/>
        </w:r>
        <w:r w:rsidRPr="00742251">
          <w:rPr>
            <w:sz w:val="20"/>
          </w:rPr>
          <w:tab/>
        </w:r>
        <w:r w:rsidRPr="00742251">
          <w:rPr>
            <w:sz w:val="20"/>
          </w:rPr>
          <w:tab/>
        </w:r>
        <w:r w:rsidRPr="00742251">
          <w:rPr>
            <w:sz w:val="20"/>
          </w:rPr>
          <w:tab/>
        </w:r>
        <w:r w:rsidRPr="00742251">
          <w:rPr>
            <w:sz w:val="20"/>
          </w:rPr>
          <w:tab/>
          <w:t>Ja/</w:t>
        </w:r>
        <w:proofErr w:type="spellStart"/>
        <w:r w:rsidRPr="00742251">
          <w:rPr>
            <w:sz w:val="20"/>
          </w:rPr>
          <w:t>Nein</w:t>
        </w:r>
        <w:proofErr w:type="spellEnd"/>
        <w:r w:rsidRPr="00742251">
          <w:rPr>
            <w:sz w:val="20"/>
          </w:rPr>
          <w:t xml:space="preserve"> </w:t>
        </w:r>
        <w:r w:rsidRPr="00742251">
          <w:rPr>
            <w:sz w:val="20"/>
            <w:vertAlign w:val="superscript"/>
          </w:rPr>
          <w:t>1)3)</w:t>
        </w:r>
      </w:ins>
    </w:p>
    <w:p w14:paraId="55655D0B" w14:textId="77777777" w:rsidR="00A4060D" w:rsidRPr="00742251" w:rsidRDefault="00A4060D" w:rsidP="00874488">
      <w:pPr>
        <w:numPr>
          <w:ilvl w:val="0"/>
          <w:numId w:val="2"/>
        </w:numPr>
        <w:tabs>
          <w:tab w:val="left" w:pos="-1560"/>
          <w:tab w:val="left" w:pos="567"/>
        </w:tabs>
        <w:rPr>
          <w:sz w:val="20"/>
          <w:lang w:val="de-DE"/>
        </w:rPr>
      </w:pPr>
      <w:r w:rsidRPr="00742251">
        <w:rPr>
          <w:sz w:val="20"/>
          <w:lang w:val="de-DE"/>
        </w:rPr>
        <w:t>Gasabfuhrleitung und Einrichtungen beheizt</w:t>
      </w:r>
      <w:r w:rsidRPr="00742251">
        <w:rPr>
          <w:sz w:val="20"/>
          <w:lang w:val="de-DE"/>
        </w:rPr>
        <w:tab/>
      </w:r>
      <w:r w:rsidRPr="00742251">
        <w:rPr>
          <w:sz w:val="20"/>
          <w:lang w:val="de-DE"/>
        </w:rPr>
        <w:tab/>
      </w:r>
      <w:r w:rsidRPr="00742251">
        <w:rPr>
          <w:strike/>
          <w:sz w:val="20"/>
          <w:lang w:val="de-DE"/>
        </w:rPr>
        <w:t>Ja</w:t>
      </w:r>
      <w:r w:rsidRPr="00742251">
        <w:rPr>
          <w:sz w:val="20"/>
          <w:lang w:val="de-DE"/>
        </w:rPr>
        <w:t xml:space="preserve">/Nein </w:t>
      </w:r>
      <w:r w:rsidRPr="00742251">
        <w:rPr>
          <w:sz w:val="20"/>
          <w:vertAlign w:val="superscript"/>
          <w:lang w:val="de-DE"/>
        </w:rPr>
        <w:t>1)2)</w:t>
      </w:r>
    </w:p>
    <w:p w14:paraId="2CAF53DA" w14:textId="58E34D7F" w:rsidR="006A394A" w:rsidRPr="00331320" w:rsidRDefault="006A394A" w:rsidP="006A394A">
      <w:pPr>
        <w:numPr>
          <w:ilvl w:val="0"/>
          <w:numId w:val="2"/>
        </w:numPr>
        <w:tabs>
          <w:tab w:val="left" w:pos="-1560"/>
          <w:tab w:val="left" w:pos="567"/>
        </w:tabs>
        <w:rPr>
          <w:sz w:val="20"/>
          <w:lang w:val="de-DE"/>
        </w:rPr>
      </w:pPr>
      <w:r w:rsidRPr="00331320">
        <w:rPr>
          <w:sz w:val="20"/>
          <w:lang w:val="de-DE"/>
        </w:rPr>
        <w:t>Entspricht den Bauvorschriften, die sich aus der(</w:t>
      </w:r>
      <w:del w:id="450" w:author="Martine Moench" w:date="2018-10-05T12:28:00Z">
        <w:r w:rsidRPr="00331320">
          <w:rPr>
            <w:sz w:val="20"/>
            <w:lang w:val="de-DE"/>
          </w:rPr>
          <w:delText>n</w:delText>
        </w:r>
      </w:del>
      <w:ins w:id="451" w:author="Martine Moench" w:date="2018-10-05T12:28:00Z">
        <w:r w:rsidR="00640774">
          <w:rPr>
            <w:sz w:val="20"/>
            <w:lang w:val="de-DE"/>
          </w:rPr>
          <w:t>de</w:t>
        </w:r>
        <w:r w:rsidRPr="00331320">
          <w:rPr>
            <w:sz w:val="20"/>
            <w:lang w:val="de-DE"/>
          </w:rPr>
          <w:t>n</w:t>
        </w:r>
      </w:ins>
      <w:r w:rsidRPr="00331320">
        <w:rPr>
          <w:sz w:val="20"/>
          <w:lang w:val="de-DE"/>
        </w:rPr>
        <w:t xml:space="preserve">) Bemerkung(en) </w:t>
      </w:r>
      <w:del w:id="452" w:author="Martine Moench" w:date="2018-10-05T12:28:00Z">
        <w:r w:rsidRPr="00331320">
          <w:rPr>
            <w:sz w:val="20"/>
            <w:lang w:val="de-DE"/>
          </w:rPr>
          <w:delText xml:space="preserve">1 und </w:delText>
        </w:r>
      </w:del>
      <w:ins w:id="453" w:author="Martine Moench" w:date="2018-10-05T12:28:00Z">
        <w:r w:rsidR="00640774">
          <w:rPr>
            <w:sz w:val="20"/>
            <w:lang w:val="de-DE"/>
          </w:rPr>
          <w:t>………….</w:t>
        </w:r>
        <w:r w:rsidRPr="00331320">
          <w:rPr>
            <w:sz w:val="20"/>
            <w:lang w:val="de-DE"/>
          </w:rPr>
          <w:t xml:space="preserve"> in </w:t>
        </w:r>
        <w:r w:rsidR="00640774">
          <w:rPr>
            <w:sz w:val="20"/>
            <w:lang w:val="de-DE"/>
          </w:rPr>
          <w:t>Unterabschnitt</w:t>
        </w:r>
        <w:r w:rsidR="00640774" w:rsidRPr="00331320">
          <w:rPr>
            <w:sz w:val="20"/>
            <w:lang w:val="de-DE"/>
          </w:rPr>
          <w:t xml:space="preserve"> </w:t>
        </w:r>
        <w:r w:rsidRPr="00331320">
          <w:rPr>
            <w:sz w:val="20"/>
            <w:lang w:val="de-DE"/>
          </w:rPr>
          <w:t>3.</w:t>
        </w:r>
      </w:ins>
      <w:r w:rsidRPr="00331320">
        <w:rPr>
          <w:sz w:val="20"/>
          <w:lang w:val="de-DE"/>
        </w:rPr>
        <w:t>2</w:t>
      </w:r>
      <w:del w:id="454" w:author="Martine Moench" w:date="2018-10-05T12:28:00Z">
        <w:r w:rsidRPr="00331320">
          <w:rPr>
            <w:sz w:val="20"/>
            <w:lang w:val="de-DE"/>
          </w:rPr>
          <w:delText xml:space="preserve"> in Kapitel </w:delText>
        </w:r>
      </w:del>
      <w:ins w:id="455" w:author="Martine Moench" w:date="2018-10-05T12:28:00Z">
        <w:r w:rsidR="00640774">
          <w:rPr>
            <w:sz w:val="20"/>
            <w:lang w:val="de-DE"/>
          </w:rPr>
          <w:t>.</w:t>
        </w:r>
      </w:ins>
      <w:r w:rsidR="00640774">
        <w:rPr>
          <w:sz w:val="20"/>
          <w:lang w:val="de-DE"/>
        </w:rPr>
        <w:t>3.2</w:t>
      </w:r>
      <w:r w:rsidRPr="00331320">
        <w:rPr>
          <w:sz w:val="20"/>
          <w:lang w:val="de-DE"/>
        </w:rPr>
        <w:t xml:space="preserve"> Tabelle</w:t>
      </w:r>
      <w:del w:id="456" w:author="Martine Moench" w:date="2018-10-05T12:28:00Z">
        <w:r w:rsidR="00B57E89">
          <w:rPr>
            <w:sz w:val="20"/>
            <w:lang w:val="de-DE"/>
          </w:rPr>
          <w:delText> </w:delText>
        </w:r>
      </w:del>
      <w:ins w:id="457" w:author="Martine Moench" w:date="2018-10-05T12:28:00Z">
        <w:r w:rsidRPr="00331320">
          <w:rPr>
            <w:sz w:val="20"/>
            <w:lang w:val="de-DE"/>
          </w:rPr>
          <w:t xml:space="preserve"> </w:t>
        </w:r>
      </w:ins>
      <w:r w:rsidRPr="00331320">
        <w:rPr>
          <w:sz w:val="20"/>
          <w:lang w:val="de-DE"/>
        </w:rPr>
        <w:t xml:space="preserve">C Spalte </w:t>
      </w:r>
      <w:ins w:id="458" w:author="Martine Moench" w:date="2018-10-05T12:28:00Z">
        <w:r w:rsidR="00640774">
          <w:rPr>
            <w:sz w:val="20"/>
            <w:lang w:val="de-DE"/>
          </w:rPr>
          <w:t>(</w:t>
        </w:r>
      </w:ins>
      <w:r w:rsidRPr="00331320">
        <w:rPr>
          <w:sz w:val="20"/>
          <w:lang w:val="de-DE"/>
        </w:rPr>
        <w:t>20</w:t>
      </w:r>
      <w:ins w:id="459" w:author="Martine Moench" w:date="2018-10-05T12:28:00Z">
        <w:r w:rsidR="00640774">
          <w:rPr>
            <w:sz w:val="20"/>
            <w:lang w:val="de-DE"/>
          </w:rPr>
          <w:t>)</w:t>
        </w:r>
      </w:ins>
      <w:r w:rsidRPr="00331320">
        <w:rPr>
          <w:sz w:val="20"/>
          <w:lang w:val="de-DE"/>
        </w:rPr>
        <w:t xml:space="preserve"> ergeben.</w:t>
      </w:r>
      <w:r w:rsidR="007A506F" w:rsidRPr="00331320">
        <w:rPr>
          <w:rStyle w:val="FootnoteReference"/>
          <w:sz w:val="20"/>
          <w:lang w:val="de-DE"/>
        </w:rPr>
        <w:t xml:space="preserve"> </w:t>
      </w:r>
      <w:r w:rsidR="007A506F" w:rsidRPr="00331320">
        <w:rPr>
          <w:rStyle w:val="FootnoteReference"/>
          <w:sz w:val="20"/>
          <w:lang w:val="de-DE"/>
        </w:rPr>
        <w:footnoteReference w:customMarkFollows="1" w:id="14"/>
        <w:t>1)</w:t>
      </w:r>
      <w:r w:rsidR="007A506F" w:rsidRPr="00331320">
        <w:rPr>
          <w:rStyle w:val="FootnoteReference"/>
          <w:sz w:val="20"/>
          <w:lang w:val="de-DE"/>
        </w:rPr>
        <w:footnoteReference w:customMarkFollows="1" w:id="15"/>
        <w:t>2)</w:t>
      </w:r>
    </w:p>
    <w:p w14:paraId="5D309867" w14:textId="77777777" w:rsidR="006A394A" w:rsidRPr="00331320" w:rsidRDefault="006A394A" w:rsidP="006A394A">
      <w:pPr>
        <w:numPr>
          <w:ilvl w:val="12"/>
          <w:numId w:val="0"/>
        </w:numPr>
        <w:tabs>
          <w:tab w:val="left" w:pos="-1560"/>
          <w:tab w:val="left" w:pos="567"/>
        </w:tabs>
        <w:ind w:left="851"/>
        <w:rPr>
          <w:sz w:val="20"/>
          <w:lang w:val="de-DE"/>
        </w:rPr>
      </w:pPr>
    </w:p>
    <w:p w14:paraId="21079736" w14:textId="77777777" w:rsidR="007E71C4" w:rsidRDefault="007E71C4">
      <w:pPr>
        <w:overflowPunct/>
        <w:autoSpaceDE/>
        <w:autoSpaceDN/>
        <w:adjustRightInd/>
        <w:textAlignment w:val="auto"/>
        <w:rPr>
          <w:sz w:val="20"/>
          <w:lang w:val="de-DE"/>
        </w:rPr>
      </w:pPr>
      <w:r>
        <w:rPr>
          <w:sz w:val="20"/>
          <w:lang w:val="de-DE"/>
        </w:rPr>
        <w:br w:type="page"/>
      </w:r>
    </w:p>
    <w:p w14:paraId="2C5388D4" w14:textId="7FEC22FF" w:rsidR="006A394A" w:rsidRPr="00874488" w:rsidRDefault="006A394A" w:rsidP="00874488">
      <w:pPr>
        <w:numPr>
          <w:ilvl w:val="12"/>
          <w:numId w:val="0"/>
        </w:numPr>
        <w:tabs>
          <w:tab w:val="left" w:pos="-1560"/>
          <w:tab w:val="left" w:pos="3295"/>
        </w:tabs>
        <w:ind w:left="567" w:hanging="567"/>
        <w:rPr>
          <w:sz w:val="20"/>
          <w:lang w:val="de-DE"/>
        </w:rPr>
      </w:pPr>
      <w:r w:rsidRPr="00874488">
        <w:rPr>
          <w:sz w:val="20"/>
          <w:lang w:val="de-DE"/>
        </w:rPr>
        <w:t>9.</w:t>
      </w:r>
      <w:r w:rsidRPr="00874488">
        <w:rPr>
          <w:sz w:val="20"/>
          <w:lang w:val="de-DE"/>
        </w:rPr>
        <w:tab/>
        <w:t>Elektrische Einrichtungen</w:t>
      </w:r>
      <w:del w:id="462" w:author="Martine Moench" w:date="2018-10-05T12:28:00Z">
        <w:r w:rsidRPr="00440038">
          <w:rPr>
            <w:sz w:val="20"/>
            <w:lang w:val="de-DE"/>
          </w:rPr>
          <w:delText>:</w:delText>
        </w:r>
        <w:r w:rsidR="00733FA2" w:rsidRPr="00440038">
          <w:rPr>
            <w:sz w:val="20"/>
            <w:lang w:val="de-DE"/>
          </w:rPr>
          <w:tab/>
        </w:r>
      </w:del>
      <w:ins w:id="463" w:author="Martine Moench" w:date="2018-10-05T12:28:00Z">
        <w:r w:rsidR="00A9510C" w:rsidRPr="00F34734">
          <w:rPr>
            <w:sz w:val="20"/>
            <w:lang w:val="de-DE"/>
          </w:rPr>
          <w:t xml:space="preserve"> </w:t>
        </w:r>
        <w:r w:rsidR="00A9510C" w:rsidRPr="00A9510C">
          <w:rPr>
            <w:sz w:val="20"/>
            <w:lang w:val="de-DE"/>
          </w:rPr>
          <w:t xml:space="preserve">und nicht –elektrische Anlage und Geräte zum Einsatz in </w:t>
        </w:r>
        <w:r w:rsidR="00A9510C" w:rsidRPr="00F34734">
          <w:rPr>
            <w:sz w:val="20"/>
            <w:lang w:val="de-DE"/>
          </w:rPr>
          <w:t>explosionsgefährdeten Bereichen</w:t>
        </w:r>
        <w:r w:rsidRPr="00F34734">
          <w:rPr>
            <w:sz w:val="20"/>
            <w:lang w:val="de-DE"/>
          </w:rPr>
          <w:t>:</w:t>
        </w:r>
      </w:ins>
    </w:p>
    <w:p w14:paraId="1BB4E597" w14:textId="77777777" w:rsidR="006A394A" w:rsidRPr="00331320" w:rsidRDefault="006A394A" w:rsidP="00874488">
      <w:pPr>
        <w:numPr>
          <w:ilvl w:val="0"/>
          <w:numId w:val="2"/>
        </w:numPr>
        <w:tabs>
          <w:tab w:val="left" w:pos="-1560"/>
          <w:tab w:val="left" w:pos="284"/>
          <w:tab w:val="left" w:pos="2694"/>
        </w:tabs>
        <w:ind w:left="851" w:firstLine="0"/>
        <w:rPr>
          <w:sz w:val="20"/>
          <w:lang w:val="de-DE"/>
        </w:rPr>
      </w:pPr>
      <w:r w:rsidRPr="00331320">
        <w:rPr>
          <w:sz w:val="20"/>
          <w:lang w:val="de-DE"/>
        </w:rPr>
        <w:t>Temperaturklasse</w:t>
      </w:r>
      <w:r w:rsidR="001E7933">
        <w:rPr>
          <w:sz w:val="20"/>
          <w:lang w:val="de-DE"/>
        </w:rPr>
        <w:tab/>
      </w:r>
      <w:r w:rsidRPr="00331320">
        <w:rPr>
          <w:sz w:val="20"/>
          <w:lang w:val="de-DE"/>
        </w:rPr>
        <w:t>:</w:t>
      </w:r>
      <w:r w:rsidRPr="00331320">
        <w:rPr>
          <w:sz w:val="20"/>
          <w:lang w:val="de-DE"/>
        </w:rPr>
        <w:tab/>
        <w:t>T4</w:t>
      </w:r>
    </w:p>
    <w:p w14:paraId="05D88AA8" w14:textId="77777777" w:rsidR="006A394A" w:rsidRPr="00331320" w:rsidRDefault="006A394A" w:rsidP="00874488">
      <w:pPr>
        <w:numPr>
          <w:ilvl w:val="0"/>
          <w:numId w:val="2"/>
        </w:numPr>
        <w:tabs>
          <w:tab w:val="left" w:pos="-1560"/>
          <w:tab w:val="left" w:pos="284"/>
          <w:tab w:val="left" w:pos="2694"/>
        </w:tabs>
        <w:ind w:left="851" w:firstLine="0"/>
        <w:rPr>
          <w:sz w:val="20"/>
          <w:lang w:val="de-DE"/>
        </w:rPr>
      </w:pPr>
      <w:r w:rsidRPr="00331320">
        <w:rPr>
          <w:sz w:val="20"/>
          <w:lang w:val="de-DE"/>
        </w:rPr>
        <w:t>Explosionsgruppe</w:t>
      </w:r>
      <w:r w:rsidR="001E7933">
        <w:rPr>
          <w:sz w:val="20"/>
          <w:lang w:val="de-DE"/>
        </w:rPr>
        <w:tab/>
      </w:r>
      <w:r w:rsidRPr="00331320">
        <w:rPr>
          <w:sz w:val="20"/>
          <w:lang w:val="de-DE"/>
        </w:rPr>
        <w:t>:</w:t>
      </w:r>
      <w:r w:rsidRPr="00331320">
        <w:rPr>
          <w:sz w:val="20"/>
          <w:lang w:val="de-DE"/>
        </w:rPr>
        <w:tab/>
        <w:t>IIB</w:t>
      </w:r>
    </w:p>
    <w:p w14:paraId="5F4BF65E" w14:textId="77777777" w:rsidR="006A394A" w:rsidRPr="00331320" w:rsidRDefault="006A394A" w:rsidP="001E7933">
      <w:pPr>
        <w:numPr>
          <w:ilvl w:val="12"/>
          <w:numId w:val="0"/>
        </w:numPr>
        <w:tabs>
          <w:tab w:val="left" w:pos="-1560"/>
          <w:tab w:val="left" w:pos="284"/>
          <w:tab w:val="left" w:pos="2694"/>
        </w:tabs>
        <w:rPr>
          <w:sz w:val="20"/>
          <w:lang w:val="de-DE"/>
        </w:rPr>
      </w:pPr>
    </w:p>
    <w:p w14:paraId="00375BDA" w14:textId="2ED091FB" w:rsidR="00C26755" w:rsidRPr="00C26755" w:rsidRDefault="00C26755" w:rsidP="00F34734">
      <w:pPr>
        <w:numPr>
          <w:ilvl w:val="12"/>
          <w:numId w:val="0"/>
        </w:numPr>
        <w:tabs>
          <w:tab w:val="left" w:pos="-1560"/>
          <w:tab w:val="left" w:pos="567"/>
          <w:tab w:val="left" w:pos="2694"/>
        </w:tabs>
        <w:rPr>
          <w:ins w:id="464" w:author="Martine Moench" w:date="2018-10-05T12:28:00Z"/>
          <w:sz w:val="20"/>
          <w:lang w:val="de-DE"/>
        </w:rPr>
      </w:pPr>
      <w:r w:rsidRPr="00C26755">
        <w:rPr>
          <w:sz w:val="20"/>
          <w:lang w:val="de-DE"/>
        </w:rPr>
        <w:t>10.</w:t>
      </w:r>
      <w:r w:rsidRPr="00C26755">
        <w:rPr>
          <w:sz w:val="20"/>
          <w:lang w:val="de-DE"/>
        </w:rPr>
        <w:tab/>
      </w:r>
      <w:ins w:id="465" w:author="Martine Moench" w:date="2018-10-05T12:28:00Z">
        <w:r w:rsidRPr="00C26755">
          <w:rPr>
            <w:sz w:val="20"/>
            <w:lang w:val="de-DE"/>
          </w:rPr>
          <w:t>Autonome Schutzsysteme:</w:t>
        </w:r>
      </w:ins>
    </w:p>
    <w:p w14:paraId="66CB7CA8" w14:textId="77777777" w:rsidR="00C26755" w:rsidRPr="00C26755" w:rsidRDefault="00C26755" w:rsidP="00C26755">
      <w:pPr>
        <w:numPr>
          <w:ilvl w:val="0"/>
          <w:numId w:val="2"/>
        </w:numPr>
        <w:tabs>
          <w:tab w:val="left" w:pos="-1560"/>
          <w:tab w:val="left" w:pos="426"/>
          <w:tab w:val="left" w:pos="2694"/>
        </w:tabs>
        <w:rPr>
          <w:ins w:id="466" w:author="Martine Moench" w:date="2018-10-05T12:28:00Z"/>
          <w:sz w:val="20"/>
          <w:lang w:val="de-DE"/>
        </w:rPr>
      </w:pPr>
      <w:ins w:id="467" w:author="Martine Moench" w:date="2018-10-05T12:28:00Z">
        <w:r w:rsidRPr="00C26755">
          <w:rPr>
            <w:sz w:val="20"/>
            <w:lang w:val="de-DE"/>
          </w:rPr>
          <w:t>Explosionsgruppe / Untergruppe der Explosionsgruppe  II B:</w:t>
        </w:r>
        <w:r w:rsidRPr="00C26755">
          <w:rPr>
            <w:sz w:val="20"/>
            <w:lang w:val="de-DE"/>
          </w:rPr>
          <w:tab/>
          <w:t>.......................</w:t>
        </w:r>
      </w:ins>
    </w:p>
    <w:p w14:paraId="277A174B" w14:textId="77777777" w:rsidR="00C26755" w:rsidRDefault="00C26755" w:rsidP="001E7933">
      <w:pPr>
        <w:numPr>
          <w:ilvl w:val="12"/>
          <w:numId w:val="0"/>
        </w:numPr>
        <w:tabs>
          <w:tab w:val="left" w:pos="-1560"/>
          <w:tab w:val="left" w:pos="284"/>
          <w:tab w:val="left" w:pos="2694"/>
        </w:tabs>
        <w:rPr>
          <w:ins w:id="468" w:author="Martine Moench" w:date="2018-10-05T12:28:00Z"/>
          <w:sz w:val="20"/>
          <w:lang w:val="de-DE"/>
        </w:rPr>
      </w:pPr>
    </w:p>
    <w:p w14:paraId="11DC6D71" w14:textId="77777777" w:rsidR="006A394A" w:rsidRPr="00331320" w:rsidRDefault="006A394A" w:rsidP="00874488">
      <w:pPr>
        <w:numPr>
          <w:ilvl w:val="12"/>
          <w:numId w:val="0"/>
        </w:numPr>
        <w:tabs>
          <w:tab w:val="left" w:pos="-1560"/>
          <w:tab w:val="left" w:pos="567"/>
          <w:tab w:val="left" w:pos="2694"/>
        </w:tabs>
        <w:rPr>
          <w:sz w:val="20"/>
          <w:lang w:val="de-DE"/>
        </w:rPr>
      </w:pPr>
      <w:moveToRangeStart w:id="469" w:author="Martine Moench" w:date="2018-10-05T12:28:00Z" w:name="move526505870"/>
      <w:moveTo w:id="470" w:author="Martine Moench" w:date="2018-10-05T12:28:00Z">
        <w:r w:rsidRPr="00331320">
          <w:rPr>
            <w:sz w:val="20"/>
            <w:lang w:val="de-DE"/>
          </w:rPr>
          <w:t>1</w:t>
        </w:r>
        <w:r w:rsidR="00C26755">
          <w:rPr>
            <w:sz w:val="20"/>
            <w:lang w:val="de-DE"/>
          </w:rPr>
          <w:t>1</w:t>
        </w:r>
        <w:r w:rsidRPr="00331320">
          <w:rPr>
            <w:sz w:val="20"/>
            <w:lang w:val="de-DE"/>
          </w:rPr>
          <w:t>.</w:t>
        </w:r>
        <w:r w:rsidRPr="00331320">
          <w:rPr>
            <w:sz w:val="20"/>
            <w:lang w:val="de-DE"/>
          </w:rPr>
          <w:tab/>
        </w:r>
      </w:moveTo>
      <w:moveToRangeEnd w:id="469"/>
      <w:r w:rsidRPr="00331320">
        <w:rPr>
          <w:sz w:val="20"/>
          <w:lang w:val="de-DE"/>
        </w:rPr>
        <w:t>Lade</w:t>
      </w:r>
      <w:r w:rsidR="00925A2C">
        <w:rPr>
          <w:sz w:val="20"/>
          <w:lang w:val="de-DE"/>
        </w:rPr>
        <w:t>-/Lösch</w:t>
      </w:r>
      <w:r w:rsidRPr="00331320">
        <w:rPr>
          <w:sz w:val="20"/>
          <w:lang w:val="de-DE"/>
        </w:rPr>
        <w:t xml:space="preserve">rate </w:t>
      </w:r>
      <w:r w:rsidR="001E7933">
        <w:rPr>
          <w:sz w:val="20"/>
          <w:lang w:val="de-DE"/>
        </w:rPr>
        <w:tab/>
      </w:r>
      <w:r w:rsidRPr="00331320">
        <w:rPr>
          <w:sz w:val="20"/>
          <w:lang w:val="de-DE"/>
        </w:rPr>
        <w:t>: siehe Ladeinstruktion</w:t>
      </w:r>
    </w:p>
    <w:p w14:paraId="505F4FAE" w14:textId="77777777" w:rsidR="006A394A" w:rsidRPr="00331320" w:rsidRDefault="006A394A" w:rsidP="00874488">
      <w:pPr>
        <w:numPr>
          <w:ilvl w:val="12"/>
          <w:numId w:val="0"/>
        </w:numPr>
        <w:tabs>
          <w:tab w:val="left" w:pos="-1560"/>
          <w:tab w:val="left" w:pos="426"/>
          <w:tab w:val="left" w:pos="2694"/>
        </w:tabs>
        <w:rPr>
          <w:sz w:val="20"/>
          <w:lang w:val="de-DE"/>
        </w:rPr>
      </w:pPr>
    </w:p>
    <w:p w14:paraId="7380B8EC" w14:textId="42FB46C3" w:rsidR="006A394A" w:rsidRPr="00331320" w:rsidRDefault="006A394A" w:rsidP="00874488">
      <w:pPr>
        <w:numPr>
          <w:ilvl w:val="12"/>
          <w:numId w:val="0"/>
        </w:numPr>
        <w:tabs>
          <w:tab w:val="left" w:pos="-1560"/>
          <w:tab w:val="left" w:pos="567"/>
          <w:tab w:val="left" w:pos="2694"/>
        </w:tabs>
        <w:rPr>
          <w:sz w:val="20"/>
          <w:lang w:val="de-DE"/>
        </w:rPr>
      </w:pPr>
      <w:moveToRangeStart w:id="471" w:author="Martine Moench" w:date="2018-10-05T12:28:00Z" w:name="move526505871"/>
      <w:moveTo w:id="472" w:author="Martine Moench" w:date="2018-10-05T12:28:00Z">
        <w:r w:rsidRPr="00331320">
          <w:rPr>
            <w:sz w:val="20"/>
            <w:lang w:val="de-DE"/>
          </w:rPr>
          <w:t>1</w:t>
        </w:r>
        <w:r w:rsidR="00C26755">
          <w:rPr>
            <w:sz w:val="20"/>
            <w:lang w:val="de-DE"/>
          </w:rPr>
          <w:t>2</w:t>
        </w:r>
        <w:r w:rsidRPr="00331320">
          <w:rPr>
            <w:sz w:val="20"/>
            <w:lang w:val="de-DE"/>
          </w:rPr>
          <w:t>.</w:t>
        </w:r>
        <w:r w:rsidRPr="00331320">
          <w:rPr>
            <w:sz w:val="20"/>
            <w:lang w:val="de-DE"/>
          </w:rPr>
          <w:tab/>
        </w:r>
      </w:moveTo>
      <w:moveFromRangeStart w:id="473" w:author="Martine Moench" w:date="2018-10-05T12:28:00Z" w:name="move526505870"/>
      <w:moveToRangeEnd w:id="471"/>
      <w:moveFrom w:id="474" w:author="Martine Moench" w:date="2018-10-05T12:28:00Z">
        <w:r w:rsidRPr="00331320">
          <w:rPr>
            <w:sz w:val="20"/>
            <w:lang w:val="de-DE"/>
          </w:rPr>
          <w:t>1</w:t>
        </w:r>
        <w:r w:rsidR="00C26755">
          <w:rPr>
            <w:sz w:val="20"/>
            <w:lang w:val="de-DE"/>
          </w:rPr>
          <w:t>1</w:t>
        </w:r>
        <w:r w:rsidRPr="00331320">
          <w:rPr>
            <w:sz w:val="20"/>
            <w:lang w:val="de-DE"/>
          </w:rPr>
          <w:t>.</w:t>
        </w:r>
        <w:r w:rsidRPr="00331320">
          <w:rPr>
            <w:sz w:val="20"/>
            <w:lang w:val="de-DE"/>
          </w:rPr>
          <w:tab/>
        </w:r>
      </w:moveFrom>
      <w:moveFromRangeEnd w:id="473"/>
      <w:r w:rsidRPr="00331320">
        <w:rPr>
          <w:sz w:val="20"/>
          <w:lang w:val="de-DE"/>
        </w:rPr>
        <w:t xml:space="preserve">Zugelassene </w:t>
      </w:r>
      <w:r w:rsidR="000C1B6A" w:rsidRPr="00331320">
        <w:rPr>
          <w:sz w:val="20"/>
          <w:lang w:val="de-DE"/>
        </w:rPr>
        <w:t xml:space="preserve">relative </w:t>
      </w:r>
      <w:r w:rsidRPr="00331320">
        <w:rPr>
          <w:sz w:val="20"/>
          <w:lang w:val="de-DE"/>
        </w:rPr>
        <w:t xml:space="preserve">Dichte </w:t>
      </w:r>
      <w:r w:rsidR="001E7933">
        <w:rPr>
          <w:sz w:val="20"/>
          <w:lang w:val="de-DE"/>
        </w:rPr>
        <w:tab/>
      </w:r>
      <w:r w:rsidRPr="00331320">
        <w:rPr>
          <w:sz w:val="20"/>
          <w:lang w:val="de-DE"/>
        </w:rPr>
        <w:t>: 1,00</w:t>
      </w:r>
    </w:p>
    <w:p w14:paraId="2C433976" w14:textId="77777777" w:rsidR="006A394A" w:rsidRPr="00331320" w:rsidRDefault="006A394A" w:rsidP="00874488">
      <w:pPr>
        <w:numPr>
          <w:ilvl w:val="12"/>
          <w:numId w:val="0"/>
        </w:numPr>
        <w:tabs>
          <w:tab w:val="left" w:pos="-1560"/>
          <w:tab w:val="left" w:pos="426"/>
          <w:tab w:val="left" w:pos="2694"/>
        </w:tabs>
        <w:rPr>
          <w:sz w:val="20"/>
          <w:lang w:val="de-DE"/>
        </w:rPr>
      </w:pPr>
    </w:p>
    <w:p w14:paraId="2A0023C8" w14:textId="0C302398" w:rsidR="006A394A" w:rsidRDefault="006A394A" w:rsidP="00F34734">
      <w:pPr>
        <w:numPr>
          <w:ilvl w:val="12"/>
          <w:numId w:val="0"/>
        </w:numPr>
        <w:tabs>
          <w:tab w:val="left" w:pos="-1560"/>
          <w:tab w:val="left" w:pos="567"/>
          <w:tab w:val="left" w:pos="2694"/>
        </w:tabs>
        <w:ind w:left="2694" w:hanging="2694"/>
        <w:rPr>
          <w:ins w:id="475" w:author="Martine Moench" w:date="2018-10-05T12:28:00Z"/>
          <w:sz w:val="20"/>
          <w:lang w:val="de-DE"/>
        </w:rPr>
      </w:pPr>
      <w:ins w:id="476" w:author="Martine Moench" w:date="2018-10-05T12:28:00Z">
        <w:r w:rsidRPr="00331320">
          <w:rPr>
            <w:sz w:val="20"/>
            <w:lang w:val="de-DE"/>
          </w:rPr>
          <w:t>1</w:t>
        </w:r>
        <w:r w:rsidR="00C26755">
          <w:rPr>
            <w:sz w:val="20"/>
            <w:lang w:val="de-DE"/>
          </w:rPr>
          <w:t>3</w:t>
        </w:r>
        <w:r w:rsidRPr="00331320">
          <w:rPr>
            <w:sz w:val="20"/>
            <w:lang w:val="de-DE"/>
          </w:rPr>
          <w:t>.</w:t>
        </w:r>
        <w:r w:rsidRPr="00331320">
          <w:rPr>
            <w:sz w:val="20"/>
            <w:lang w:val="de-DE"/>
          </w:rPr>
          <w:tab/>
        </w:r>
      </w:ins>
      <w:moveFromRangeStart w:id="477" w:author="Martine Moench" w:date="2018-10-05T12:28:00Z" w:name="move526505871"/>
      <w:moveFrom w:id="478" w:author="Martine Moench" w:date="2018-10-05T12:28:00Z">
        <w:r w:rsidRPr="00331320">
          <w:rPr>
            <w:sz w:val="20"/>
            <w:lang w:val="de-DE"/>
          </w:rPr>
          <w:t>1</w:t>
        </w:r>
        <w:r w:rsidR="00C26755">
          <w:rPr>
            <w:sz w:val="20"/>
            <w:lang w:val="de-DE"/>
          </w:rPr>
          <w:t>2</w:t>
        </w:r>
        <w:r w:rsidRPr="00331320">
          <w:rPr>
            <w:sz w:val="20"/>
            <w:lang w:val="de-DE"/>
          </w:rPr>
          <w:t>.</w:t>
        </w:r>
        <w:r w:rsidRPr="00331320">
          <w:rPr>
            <w:sz w:val="20"/>
            <w:lang w:val="de-DE"/>
          </w:rPr>
          <w:tab/>
        </w:r>
      </w:moveFrom>
      <w:moveFromRangeEnd w:id="477"/>
      <w:del w:id="479" w:author="Martine Moench" w:date="2018-10-05T12:28:00Z">
        <w:r w:rsidRPr="00331320">
          <w:rPr>
            <w:sz w:val="20"/>
            <w:lang w:val="de-DE"/>
          </w:rPr>
          <w:delText>Zusätzliche Bemerkungen</w:delText>
        </w:r>
        <w:r w:rsidRPr="00331320">
          <w:rPr>
            <w:sz w:val="20"/>
            <w:vertAlign w:val="superscript"/>
            <w:lang w:val="de-DE"/>
          </w:rPr>
          <w:delText>1)</w:delText>
        </w:r>
        <w:r w:rsidR="001E7933">
          <w:rPr>
            <w:sz w:val="20"/>
            <w:vertAlign w:val="superscript"/>
            <w:lang w:val="de-DE"/>
          </w:rPr>
          <w:tab/>
        </w:r>
        <w:r w:rsidRPr="00331320">
          <w:rPr>
            <w:sz w:val="20"/>
            <w:lang w:val="de-DE"/>
          </w:rPr>
          <w:delText>:</w:delText>
        </w:r>
        <w:r w:rsidRPr="00331320">
          <w:rPr>
            <w:sz w:val="20"/>
            <w:lang w:val="de-DE"/>
          </w:rPr>
          <w:tab/>
          <w:delText>Die Anschlussmöglichkeit der Probeentnahmeeinrichtung ist geeignet für ETS Gasprobenahmegerät</w:delText>
        </w:r>
      </w:del>
      <w:ins w:id="480" w:author="Martine Moench" w:date="2018-10-05T12:28:00Z">
        <w:r w:rsidRPr="00331320">
          <w:rPr>
            <w:sz w:val="20"/>
            <w:lang w:val="de-DE"/>
          </w:rPr>
          <w:t>Zusätzliche Bemerkungen</w:t>
        </w:r>
        <w:r w:rsidR="00841D10">
          <w:rPr>
            <w:sz w:val="20"/>
            <w:lang w:val="de-DE"/>
          </w:rPr>
          <w:t>:</w:t>
        </w:r>
      </w:ins>
    </w:p>
    <w:p w14:paraId="6269872C" w14:textId="77777777" w:rsidR="005367B5" w:rsidRPr="00D37801" w:rsidRDefault="005367B5" w:rsidP="00F34734">
      <w:pPr>
        <w:numPr>
          <w:ilvl w:val="12"/>
          <w:numId w:val="0"/>
        </w:numPr>
        <w:tabs>
          <w:tab w:val="left" w:pos="-1560"/>
          <w:tab w:val="left" w:pos="567"/>
        </w:tabs>
        <w:ind w:left="2835" w:hanging="2268"/>
        <w:rPr>
          <w:ins w:id="481" w:author="Martine Moench" w:date="2018-10-05T12:28:00Z"/>
          <w:sz w:val="20"/>
          <w:vertAlign w:val="superscript"/>
          <w:lang w:val="de-DE"/>
        </w:rPr>
      </w:pPr>
      <w:ins w:id="482" w:author="Martine Moench" w:date="2018-10-05T12:28:00Z">
        <w:r w:rsidRPr="00D37801">
          <w:rPr>
            <w:sz w:val="20"/>
            <w:lang w:val="de-DE"/>
          </w:rPr>
          <w:t>Schiff entspricht den Bauvorschriften 9.3.x.12, 9.3.x.51, 9.3.x.52</w:t>
        </w:r>
        <w:r w:rsidRPr="00D37801">
          <w:rPr>
            <w:sz w:val="20"/>
            <w:lang w:val="de-DE"/>
          </w:rPr>
          <w:tab/>
          <w:t xml:space="preserve">Ja/Nein </w:t>
        </w:r>
        <w:r w:rsidRPr="00D37801">
          <w:rPr>
            <w:sz w:val="20"/>
            <w:vertAlign w:val="superscript"/>
            <w:lang w:val="de-DE"/>
          </w:rPr>
          <w:t>1)3)</w:t>
        </w:r>
      </w:ins>
    </w:p>
    <w:p w14:paraId="057382D2" w14:textId="77777777" w:rsidR="005367B5" w:rsidRPr="00D37801" w:rsidRDefault="005367B5" w:rsidP="00F34734">
      <w:pPr>
        <w:numPr>
          <w:ilvl w:val="12"/>
          <w:numId w:val="0"/>
        </w:numPr>
        <w:tabs>
          <w:tab w:val="left" w:pos="-1560"/>
          <w:tab w:val="left" w:pos="567"/>
        </w:tabs>
        <w:ind w:left="2835" w:hanging="2268"/>
        <w:rPr>
          <w:ins w:id="483" w:author="Martine Moench" w:date="2018-10-05T12:28:00Z"/>
          <w:sz w:val="20"/>
          <w:lang w:val="de-DE"/>
        </w:rPr>
      </w:pPr>
      <w:ins w:id="484" w:author="Martine Moench" w:date="2018-10-05T12:28:00Z">
        <w:r w:rsidRPr="00D37801">
          <w:rPr>
            <w:sz w:val="20"/>
            <w:lang w:val="de-DE"/>
          </w:rPr>
          <w:t>……………………………………………………………………………………………………</w:t>
        </w:r>
      </w:ins>
    </w:p>
    <w:p w14:paraId="3B6E71FB" w14:textId="77777777" w:rsidR="005367B5" w:rsidRPr="00D37801" w:rsidRDefault="005367B5" w:rsidP="00F34734">
      <w:pPr>
        <w:numPr>
          <w:ilvl w:val="12"/>
          <w:numId w:val="0"/>
        </w:numPr>
        <w:tabs>
          <w:tab w:val="left" w:pos="-1560"/>
          <w:tab w:val="left" w:pos="567"/>
        </w:tabs>
        <w:ind w:left="2835" w:hanging="2268"/>
        <w:rPr>
          <w:ins w:id="485" w:author="Martine Moench" w:date="2018-10-05T12:28:00Z"/>
          <w:sz w:val="20"/>
          <w:lang w:val="de-DE"/>
        </w:rPr>
      </w:pPr>
      <w:ins w:id="486" w:author="Martine Moench" w:date="2018-10-05T12:28:00Z">
        <w:r w:rsidRPr="00D37801">
          <w:rPr>
            <w:sz w:val="20"/>
            <w:lang w:val="de-DE"/>
          </w:rPr>
          <w:t>……………………………………………………………………………………………………</w:t>
        </w:r>
      </w:ins>
    </w:p>
    <w:p w14:paraId="17176CCC" w14:textId="77777777" w:rsidR="005367B5" w:rsidRPr="00D37801" w:rsidRDefault="005367B5" w:rsidP="00F34734">
      <w:pPr>
        <w:numPr>
          <w:ilvl w:val="12"/>
          <w:numId w:val="0"/>
        </w:numPr>
        <w:tabs>
          <w:tab w:val="left" w:pos="-1560"/>
          <w:tab w:val="left" w:pos="567"/>
        </w:tabs>
        <w:ind w:left="2835" w:hanging="2268"/>
        <w:rPr>
          <w:ins w:id="487" w:author="Martine Moench" w:date="2018-10-05T12:28:00Z"/>
          <w:sz w:val="20"/>
          <w:lang w:val="de-DE"/>
        </w:rPr>
      </w:pPr>
      <w:ins w:id="488" w:author="Martine Moench" w:date="2018-10-05T12:28:00Z">
        <w:r w:rsidRPr="00D37801">
          <w:rPr>
            <w:sz w:val="20"/>
            <w:lang w:val="de-DE"/>
          </w:rPr>
          <w:t>……………………………………………………………………………………………………</w:t>
        </w:r>
      </w:ins>
    </w:p>
    <w:p w14:paraId="78B593F0" w14:textId="77777777" w:rsidR="005367B5" w:rsidRPr="00331320" w:rsidRDefault="005367B5" w:rsidP="00874488">
      <w:pPr>
        <w:numPr>
          <w:ilvl w:val="12"/>
          <w:numId w:val="0"/>
        </w:numPr>
        <w:tabs>
          <w:tab w:val="left" w:pos="-1560"/>
          <w:tab w:val="left" w:pos="426"/>
          <w:tab w:val="left" w:pos="2694"/>
        </w:tabs>
        <w:ind w:left="2694" w:hanging="2694"/>
        <w:rPr>
          <w:sz w:val="20"/>
          <w:lang w:val="de-DE"/>
        </w:rPr>
      </w:pPr>
    </w:p>
    <w:p w14:paraId="68F9697A" w14:textId="77777777" w:rsidR="006A394A" w:rsidRPr="00331320" w:rsidRDefault="006A394A" w:rsidP="006A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rPr>
          <w:lang w:val="de-DE"/>
        </w:rPr>
      </w:pPr>
      <w:r w:rsidRPr="00331320">
        <w:rPr>
          <w:lang w:val="de-DE"/>
        </w:rPr>
        <w:br w:type="page"/>
      </w:r>
    </w:p>
    <w:p w14:paraId="435060EF" w14:textId="77777777" w:rsidR="006A394A" w:rsidRPr="009C5D12" w:rsidRDefault="006A394A" w:rsidP="006A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center"/>
        <w:rPr>
          <w:b/>
          <w:sz w:val="28"/>
          <w:szCs w:val="28"/>
          <w:u w:val="single"/>
          <w:lang w:val="de-DE"/>
        </w:rPr>
      </w:pPr>
      <w:r w:rsidRPr="009C5D12">
        <w:rPr>
          <w:b/>
          <w:sz w:val="28"/>
          <w:szCs w:val="28"/>
          <w:u w:val="single"/>
          <w:lang w:val="de-DE"/>
        </w:rPr>
        <w:t>Technische Ausrüstung des Tankmotorschiff GASEX</w:t>
      </w:r>
    </w:p>
    <w:p w14:paraId="7DA39513" w14:textId="77777777" w:rsidR="006A394A" w:rsidRPr="00331320" w:rsidRDefault="006A394A" w:rsidP="006A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center"/>
        <w:rPr>
          <w:lang w:val="de-DE"/>
        </w:rPr>
      </w:pPr>
    </w:p>
    <w:p w14:paraId="079AFB75" w14:textId="77777777" w:rsidR="006A394A" w:rsidRPr="00331320" w:rsidRDefault="006A394A" w:rsidP="006A394A">
      <w:pPr>
        <w:tabs>
          <w:tab w:val="left" w:pos="-1440"/>
          <w:tab w:val="left" w:pos="-720"/>
          <w:tab w:val="left" w:pos="284"/>
          <w:tab w:val="left" w:pos="567"/>
          <w:tab w:val="left" w:pos="2880"/>
          <w:tab w:val="left" w:pos="3261"/>
        </w:tabs>
        <w:spacing w:line="335" w:lineRule="auto"/>
        <w:rPr>
          <w:sz w:val="20"/>
          <w:lang w:val="de-DE"/>
        </w:rPr>
      </w:pPr>
      <w:r w:rsidRPr="00331320">
        <w:rPr>
          <w:sz w:val="20"/>
          <w:lang w:val="de-DE"/>
        </w:rPr>
        <w:t>A. Ladetanks</w:t>
      </w:r>
    </w:p>
    <w:p w14:paraId="5FAD6D3A"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de-DE"/>
        </w:rPr>
        <w:t xml:space="preserve">   </w:t>
      </w:r>
      <w:r w:rsidRPr="00331320">
        <w:rPr>
          <w:sz w:val="20"/>
          <w:lang w:val="de-DE"/>
        </w:rPr>
        <w:tab/>
        <w:t>Anzahl</w:t>
      </w:r>
      <w:r w:rsidRPr="00331320">
        <w:rPr>
          <w:sz w:val="20"/>
          <w:lang w:val="de-DE"/>
        </w:rPr>
        <w:tab/>
        <w:t>:</w:t>
      </w:r>
      <w:r w:rsidRPr="00331320">
        <w:rPr>
          <w:sz w:val="20"/>
          <w:lang w:val="de-DE"/>
        </w:rPr>
        <w:tab/>
        <w:t>6</w:t>
      </w:r>
    </w:p>
    <w:p w14:paraId="1B442CFA"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de-DE"/>
        </w:rPr>
        <w:t xml:space="preserve">   </w:t>
      </w:r>
      <w:r w:rsidRPr="00331320">
        <w:rPr>
          <w:sz w:val="20"/>
          <w:lang w:val="de-DE"/>
        </w:rPr>
        <w:tab/>
        <w:t>Inhalt pro Ladetank</w:t>
      </w:r>
      <w:r w:rsidRPr="00331320">
        <w:rPr>
          <w:sz w:val="20"/>
          <w:lang w:val="de-DE"/>
        </w:rPr>
        <w:tab/>
        <w:t>:</w:t>
      </w:r>
      <w:r w:rsidRPr="00331320">
        <w:rPr>
          <w:sz w:val="20"/>
          <w:lang w:val="de-DE"/>
        </w:rPr>
        <w:tab/>
      </w:r>
      <w:smartTag w:uri="urn:schemas-microsoft-com:office:smarttags" w:element="metricconverter">
        <w:smartTagPr>
          <w:attr w:name="ProductID" w:val="250 m3"/>
        </w:smartTagPr>
        <w:r w:rsidRPr="00331320">
          <w:rPr>
            <w:sz w:val="20"/>
            <w:lang w:val="de-DE"/>
          </w:rPr>
          <w:t>250 m</w:t>
        </w:r>
        <w:r w:rsidRPr="00331320">
          <w:rPr>
            <w:sz w:val="20"/>
            <w:vertAlign w:val="superscript"/>
            <w:lang w:val="de-DE"/>
          </w:rPr>
          <w:t>3</w:t>
        </w:r>
      </w:smartTag>
    </w:p>
    <w:p w14:paraId="217E43AC"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de-DE"/>
        </w:rPr>
        <w:t xml:space="preserve">   </w:t>
      </w:r>
      <w:r w:rsidRPr="00331320">
        <w:rPr>
          <w:sz w:val="20"/>
          <w:lang w:val="de-DE"/>
        </w:rPr>
        <w:tab/>
        <w:t>erlaubte Mindesttemperatur</w:t>
      </w:r>
      <w:r w:rsidRPr="00331320">
        <w:rPr>
          <w:sz w:val="20"/>
          <w:lang w:val="de-DE"/>
        </w:rPr>
        <w:tab/>
        <w:t>:</w:t>
      </w:r>
      <w:r w:rsidRPr="00331320">
        <w:rPr>
          <w:sz w:val="20"/>
          <w:lang w:val="de-DE"/>
        </w:rPr>
        <w:tab/>
        <w:t xml:space="preserve">- 10 </w:t>
      </w:r>
      <w:r w:rsidRPr="00331320">
        <w:rPr>
          <w:sz w:val="20"/>
        </w:rPr>
        <w:sym w:font="Symbol" w:char="F0B0"/>
      </w:r>
      <w:r w:rsidRPr="00331320">
        <w:rPr>
          <w:sz w:val="20"/>
          <w:lang w:val="de-DE"/>
        </w:rPr>
        <w:t>C</w:t>
      </w:r>
    </w:p>
    <w:p w14:paraId="03F6D097" w14:textId="77777777" w:rsidR="006A394A" w:rsidRPr="00331320" w:rsidRDefault="006A394A" w:rsidP="006A394A">
      <w:pPr>
        <w:tabs>
          <w:tab w:val="left" w:pos="-1440"/>
          <w:tab w:val="left" w:pos="-720"/>
          <w:tab w:val="left" w:pos="284"/>
          <w:tab w:val="left" w:pos="567"/>
          <w:tab w:val="left" w:pos="2880"/>
          <w:tab w:val="left" w:pos="3261"/>
        </w:tabs>
        <w:spacing w:line="335" w:lineRule="auto"/>
        <w:rPr>
          <w:sz w:val="20"/>
          <w:lang w:val="de-DE"/>
        </w:rPr>
      </w:pPr>
    </w:p>
    <w:p w14:paraId="2EACDFB0"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sv-SE"/>
        </w:rPr>
      </w:pPr>
      <w:r w:rsidRPr="00331320">
        <w:rPr>
          <w:sz w:val="20"/>
          <w:lang w:val="sv-SE"/>
        </w:rPr>
        <w:t xml:space="preserve">B. </w:t>
      </w:r>
      <w:r w:rsidRPr="00331320">
        <w:rPr>
          <w:sz w:val="20"/>
          <w:lang w:val="sv-SE"/>
        </w:rPr>
        <w:tab/>
        <w:t>Pumpen</w:t>
      </w:r>
      <w:r w:rsidRPr="00331320">
        <w:rPr>
          <w:sz w:val="20"/>
          <w:lang w:val="sv-SE"/>
        </w:rPr>
        <w:tab/>
        <w:t>:</w:t>
      </w:r>
      <w:r w:rsidRPr="00331320">
        <w:rPr>
          <w:sz w:val="20"/>
          <w:lang w:val="sv-SE"/>
        </w:rPr>
        <w:tab/>
        <w:t>1 Tauchpumpe pro Ladetank</w:t>
      </w:r>
    </w:p>
    <w:p w14:paraId="390E2A92" w14:textId="77777777" w:rsidR="006A394A" w:rsidRPr="00331320" w:rsidRDefault="006A394A" w:rsidP="006A394A">
      <w:pPr>
        <w:tabs>
          <w:tab w:val="left" w:pos="-1440"/>
          <w:tab w:val="left" w:pos="-720"/>
          <w:tab w:val="left" w:pos="284"/>
          <w:tab w:val="left" w:pos="567"/>
          <w:tab w:val="left" w:pos="2880"/>
          <w:tab w:val="left" w:pos="3261"/>
        </w:tabs>
        <w:spacing w:line="335" w:lineRule="auto"/>
        <w:rPr>
          <w:sz w:val="20"/>
          <w:lang w:val="sv-SE"/>
        </w:rPr>
      </w:pPr>
    </w:p>
    <w:p w14:paraId="6F83EF63"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sv-SE"/>
        </w:rPr>
        <w:t xml:space="preserve">C. </w:t>
      </w:r>
      <w:r w:rsidRPr="00331320">
        <w:rPr>
          <w:sz w:val="20"/>
          <w:lang w:val="sv-SE"/>
        </w:rPr>
        <w:tab/>
      </w:r>
      <w:r w:rsidRPr="00331320">
        <w:rPr>
          <w:sz w:val="20"/>
          <w:lang w:val="de-DE"/>
        </w:rPr>
        <w:t>Kompressoren</w:t>
      </w:r>
      <w:r w:rsidRPr="00331320">
        <w:rPr>
          <w:sz w:val="20"/>
          <w:lang w:val="de-DE"/>
        </w:rPr>
        <w:tab/>
        <w:t>:</w:t>
      </w:r>
      <w:r w:rsidRPr="00331320">
        <w:rPr>
          <w:sz w:val="20"/>
          <w:lang w:val="de-DE"/>
        </w:rPr>
        <w:tab/>
        <w:t>2 Kompressoren</w:t>
      </w:r>
    </w:p>
    <w:p w14:paraId="3383ACB1" w14:textId="77777777" w:rsidR="006A394A" w:rsidRPr="00331320" w:rsidRDefault="006A394A" w:rsidP="006A394A">
      <w:pPr>
        <w:tabs>
          <w:tab w:val="left" w:pos="-1440"/>
          <w:tab w:val="left" w:pos="-720"/>
          <w:tab w:val="left" w:pos="284"/>
          <w:tab w:val="left" w:pos="567"/>
          <w:tab w:val="left" w:pos="2880"/>
          <w:tab w:val="left" w:pos="3261"/>
        </w:tabs>
        <w:spacing w:line="335" w:lineRule="auto"/>
        <w:rPr>
          <w:sz w:val="20"/>
          <w:lang w:val="de-DE"/>
        </w:rPr>
      </w:pPr>
    </w:p>
    <w:p w14:paraId="5D84C237"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de-DE"/>
        </w:rPr>
        <w:t xml:space="preserve">D. </w:t>
      </w:r>
      <w:r w:rsidRPr="00331320">
        <w:rPr>
          <w:sz w:val="20"/>
          <w:lang w:val="de-DE"/>
        </w:rPr>
        <w:tab/>
        <w:t>Leitungssysteme</w:t>
      </w:r>
      <w:r w:rsidRPr="00331320">
        <w:rPr>
          <w:sz w:val="20"/>
          <w:lang w:val="de-DE"/>
        </w:rPr>
        <w:tab/>
        <w:t>:</w:t>
      </w:r>
      <w:r w:rsidRPr="00331320">
        <w:rPr>
          <w:sz w:val="20"/>
          <w:lang w:val="de-DE"/>
        </w:rPr>
        <w:tab/>
        <w:t>separat für Flüssigkeit und für Dampf</w:t>
      </w:r>
    </w:p>
    <w:p w14:paraId="491B8F7F"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p>
    <w:p w14:paraId="415CDAF8" w14:textId="77777777" w:rsidR="006A394A" w:rsidRPr="00331320" w:rsidRDefault="006A394A" w:rsidP="006A394A">
      <w:pPr>
        <w:tabs>
          <w:tab w:val="left" w:pos="-1440"/>
          <w:tab w:val="left" w:pos="-720"/>
          <w:tab w:val="left" w:pos="284"/>
          <w:tab w:val="left" w:pos="567"/>
          <w:tab w:val="left" w:pos="2880"/>
          <w:tab w:val="left" w:pos="3261"/>
        </w:tabs>
        <w:spacing w:line="335" w:lineRule="auto"/>
        <w:ind w:left="5760" w:hanging="5760"/>
        <w:rPr>
          <w:sz w:val="20"/>
          <w:lang w:val="de-DE"/>
        </w:rPr>
      </w:pPr>
      <w:r w:rsidRPr="00331320">
        <w:rPr>
          <w:sz w:val="20"/>
          <w:lang w:val="de-DE"/>
        </w:rPr>
        <w:t xml:space="preserve">E. </w:t>
      </w:r>
      <w:r w:rsidRPr="00331320">
        <w:rPr>
          <w:sz w:val="20"/>
          <w:lang w:val="de-DE"/>
        </w:rPr>
        <w:tab/>
        <w:t>Möglichkeit zur Längsspülung</w:t>
      </w:r>
      <w:r w:rsidRPr="00331320">
        <w:rPr>
          <w:sz w:val="20"/>
          <w:lang w:val="de-DE"/>
        </w:rPr>
        <w:tab/>
        <w:t>:</w:t>
      </w:r>
      <w:r w:rsidRPr="00331320">
        <w:rPr>
          <w:sz w:val="20"/>
          <w:lang w:val="de-DE"/>
        </w:rPr>
        <w:tab/>
        <w:t>ja</w:t>
      </w:r>
    </w:p>
    <w:p w14:paraId="22494226" w14:textId="77777777" w:rsidR="006A394A" w:rsidRPr="007D3261" w:rsidRDefault="006A394A" w:rsidP="006A394A">
      <w:pPr>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5" w:lineRule="auto"/>
        <w:jc w:val="both"/>
        <w:rPr>
          <w:sz w:val="22"/>
          <w:szCs w:val="22"/>
          <w:lang w:val="de-DE"/>
        </w:rPr>
      </w:pPr>
      <w:r w:rsidRPr="00331320">
        <w:rPr>
          <w:lang w:val="de-DE"/>
        </w:rPr>
        <w:br w:type="page"/>
      </w:r>
      <w:r w:rsidRPr="007D3261">
        <w:rPr>
          <w:sz w:val="22"/>
          <w:szCs w:val="22"/>
          <w:lang w:val="de-DE"/>
        </w:rPr>
        <w:t>Stoffeigenschaften BUTAN</w:t>
      </w:r>
    </w:p>
    <w:p w14:paraId="6F7B6E6A" w14:textId="77777777" w:rsidR="006A394A" w:rsidRPr="00331320" w:rsidRDefault="006A394A" w:rsidP="006A394A">
      <w:pPr>
        <w:rPr>
          <w:sz w:val="20"/>
          <w:lang w:val="de-D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6A394A" w:rsidRPr="00331320" w14:paraId="6895A10A" w14:textId="77777777">
        <w:tc>
          <w:tcPr>
            <w:tcW w:w="4606" w:type="dxa"/>
          </w:tcPr>
          <w:p w14:paraId="6D47C4B4" w14:textId="77777777" w:rsidR="006A394A" w:rsidRPr="00331320" w:rsidRDefault="006A394A" w:rsidP="00F90C17">
            <w:pPr>
              <w:rPr>
                <w:sz w:val="20"/>
              </w:rPr>
            </w:pPr>
            <w:r w:rsidRPr="00331320">
              <w:rPr>
                <w:sz w:val="20"/>
              </w:rPr>
              <w:t xml:space="preserve">Name:    </w:t>
            </w:r>
            <w:r w:rsidRPr="00331320">
              <w:rPr>
                <w:b/>
                <w:sz w:val="20"/>
              </w:rPr>
              <w:t>BUTAN</w:t>
            </w:r>
          </w:p>
        </w:tc>
        <w:tc>
          <w:tcPr>
            <w:tcW w:w="4606" w:type="dxa"/>
          </w:tcPr>
          <w:p w14:paraId="75521251" w14:textId="77777777" w:rsidR="006A394A" w:rsidRPr="00331320" w:rsidRDefault="006A394A" w:rsidP="00F90C17">
            <w:pPr>
              <w:rPr>
                <w:sz w:val="20"/>
              </w:rPr>
            </w:pPr>
            <w:r w:rsidRPr="00331320">
              <w:rPr>
                <w:sz w:val="20"/>
              </w:rPr>
              <w:t xml:space="preserve">UN-Nummer:   </w:t>
            </w:r>
            <w:r w:rsidRPr="00331320">
              <w:rPr>
                <w:b/>
                <w:sz w:val="20"/>
              </w:rPr>
              <w:t>1011</w:t>
            </w:r>
          </w:p>
        </w:tc>
      </w:tr>
      <w:tr w:rsidR="006A394A" w:rsidRPr="00331320" w14:paraId="3CA42F92" w14:textId="77777777">
        <w:tc>
          <w:tcPr>
            <w:tcW w:w="4606" w:type="dxa"/>
          </w:tcPr>
          <w:p w14:paraId="4F4FE0F6" w14:textId="77777777" w:rsidR="006A394A" w:rsidRPr="00331320" w:rsidRDefault="006A394A" w:rsidP="00F90C17">
            <w:pPr>
              <w:rPr>
                <w:sz w:val="20"/>
              </w:rPr>
            </w:pPr>
            <w:r w:rsidRPr="00331320">
              <w:rPr>
                <w:sz w:val="20"/>
              </w:rPr>
              <w:t xml:space="preserve">Formel:   </w:t>
            </w:r>
            <w:r w:rsidRPr="00331320">
              <w:rPr>
                <w:b/>
                <w:sz w:val="20"/>
              </w:rPr>
              <w:t>C</w:t>
            </w:r>
            <w:r w:rsidRPr="00331320">
              <w:rPr>
                <w:b/>
                <w:sz w:val="20"/>
                <w:vertAlign w:val="subscript"/>
              </w:rPr>
              <w:t>4</w:t>
            </w:r>
            <w:r w:rsidRPr="00331320">
              <w:rPr>
                <w:b/>
                <w:sz w:val="20"/>
              </w:rPr>
              <w:t>H</w:t>
            </w:r>
            <w:r w:rsidRPr="00331320">
              <w:rPr>
                <w:b/>
                <w:sz w:val="20"/>
                <w:vertAlign w:val="subscript"/>
              </w:rPr>
              <w:t>10</w:t>
            </w:r>
          </w:p>
        </w:tc>
        <w:tc>
          <w:tcPr>
            <w:tcW w:w="4606" w:type="dxa"/>
          </w:tcPr>
          <w:p w14:paraId="46761F86" w14:textId="77777777" w:rsidR="006A394A" w:rsidRPr="00331320" w:rsidRDefault="006A394A" w:rsidP="00F90C17">
            <w:pPr>
              <w:rPr>
                <w:sz w:val="20"/>
              </w:rPr>
            </w:pPr>
          </w:p>
        </w:tc>
      </w:tr>
      <w:tr w:rsidR="006A394A" w:rsidRPr="00331320" w14:paraId="02F0F5EF" w14:textId="77777777">
        <w:tc>
          <w:tcPr>
            <w:tcW w:w="4606" w:type="dxa"/>
          </w:tcPr>
          <w:p w14:paraId="01C1D05B" w14:textId="77777777" w:rsidR="006A394A" w:rsidRPr="00331320" w:rsidRDefault="006A394A" w:rsidP="00F90C17">
            <w:pPr>
              <w:rPr>
                <w:sz w:val="20"/>
              </w:rPr>
            </w:pPr>
            <w:r w:rsidRPr="00331320">
              <w:rPr>
                <w:sz w:val="20"/>
              </w:rPr>
              <w:t>Siedepunkt</w:t>
            </w:r>
            <w:r w:rsidRPr="00331320">
              <w:rPr>
                <w:b/>
                <w:sz w:val="20"/>
              </w:rPr>
              <w:t xml:space="preserve">:          </w:t>
            </w:r>
            <w:r w:rsidR="00466E17" w:rsidRPr="00331320">
              <w:rPr>
                <w:b/>
                <w:sz w:val="20"/>
              </w:rPr>
              <w:t xml:space="preserve">1,0 </w:t>
            </w:r>
            <w:r w:rsidRPr="00331320">
              <w:rPr>
                <w:b/>
                <w:sz w:val="20"/>
              </w:rPr>
              <w:sym w:font="Symbol" w:char="F0B0"/>
            </w:r>
            <w:r w:rsidRPr="00331320">
              <w:rPr>
                <w:b/>
                <w:sz w:val="20"/>
              </w:rPr>
              <w:t>C</w:t>
            </w:r>
          </w:p>
        </w:tc>
        <w:tc>
          <w:tcPr>
            <w:tcW w:w="4606" w:type="dxa"/>
          </w:tcPr>
          <w:p w14:paraId="0362DE25" w14:textId="77777777" w:rsidR="006A394A" w:rsidRPr="00331320" w:rsidRDefault="006A394A" w:rsidP="00F90C17">
            <w:pPr>
              <w:rPr>
                <w:sz w:val="20"/>
                <w:lang w:val="fr-FR"/>
              </w:rPr>
            </w:pPr>
            <w:proofErr w:type="spellStart"/>
            <w:r w:rsidRPr="00331320">
              <w:rPr>
                <w:sz w:val="20"/>
                <w:lang w:val="fr-FR"/>
              </w:rPr>
              <w:t>Molare</w:t>
            </w:r>
            <w:proofErr w:type="spellEnd"/>
            <w:r w:rsidRPr="00331320">
              <w:rPr>
                <w:sz w:val="20"/>
                <w:lang w:val="fr-FR"/>
              </w:rPr>
              <w:t xml:space="preserve"> Masse: </w:t>
            </w:r>
            <w:r w:rsidRPr="00331320">
              <w:rPr>
                <w:b/>
                <w:i/>
                <w:sz w:val="20"/>
                <w:lang w:val="fr-FR"/>
              </w:rPr>
              <w:t>M</w:t>
            </w:r>
            <w:r w:rsidRPr="00331320">
              <w:rPr>
                <w:b/>
                <w:sz w:val="20"/>
                <w:lang w:val="fr-FR"/>
              </w:rPr>
              <w:t xml:space="preserve"> = 58    (58,123)</w:t>
            </w:r>
          </w:p>
        </w:tc>
      </w:tr>
      <w:tr w:rsidR="006A394A" w:rsidRPr="00331320" w14:paraId="6DA21713" w14:textId="77777777">
        <w:tc>
          <w:tcPr>
            <w:tcW w:w="4606" w:type="dxa"/>
          </w:tcPr>
          <w:p w14:paraId="711776AE" w14:textId="77777777" w:rsidR="006A394A" w:rsidRPr="00331320" w:rsidRDefault="006A394A" w:rsidP="00F90C17">
            <w:pPr>
              <w:rPr>
                <w:sz w:val="20"/>
              </w:rPr>
            </w:pPr>
            <w:r w:rsidRPr="00331320">
              <w:rPr>
                <w:sz w:val="20"/>
              </w:rPr>
              <w:t>Dampfdichteverhältnis, Luft = 1 (15</w:t>
            </w:r>
            <w:r w:rsidRPr="00331320">
              <w:rPr>
                <w:sz w:val="20"/>
              </w:rPr>
              <w:sym w:font="Symbol" w:char="F0B0"/>
            </w:r>
            <w:r w:rsidRPr="00331320">
              <w:rPr>
                <w:sz w:val="20"/>
              </w:rPr>
              <w:t xml:space="preserve">C): </w:t>
            </w:r>
            <w:r w:rsidRPr="00331320">
              <w:rPr>
                <w:b/>
                <w:sz w:val="20"/>
              </w:rPr>
              <w:t>2,01</w:t>
            </w:r>
          </w:p>
        </w:tc>
        <w:tc>
          <w:tcPr>
            <w:tcW w:w="4606" w:type="dxa"/>
          </w:tcPr>
          <w:p w14:paraId="2C30F7E0" w14:textId="77777777" w:rsidR="006A394A" w:rsidRPr="00331320" w:rsidRDefault="006A394A" w:rsidP="00F90C17">
            <w:pPr>
              <w:rPr>
                <w:sz w:val="20"/>
              </w:rPr>
            </w:pPr>
          </w:p>
        </w:tc>
      </w:tr>
      <w:tr w:rsidR="006A394A" w:rsidRPr="009078E7" w14:paraId="2150A9CB" w14:textId="77777777">
        <w:tc>
          <w:tcPr>
            <w:tcW w:w="4606" w:type="dxa"/>
          </w:tcPr>
          <w:p w14:paraId="7E5C37C6" w14:textId="77777777" w:rsidR="006A394A" w:rsidRPr="00331320" w:rsidRDefault="006A394A" w:rsidP="00F90C17">
            <w:pPr>
              <w:rPr>
                <w:sz w:val="20"/>
                <w:lang w:val="de-DE"/>
              </w:rPr>
            </w:pPr>
            <w:r w:rsidRPr="00331320">
              <w:rPr>
                <w:sz w:val="20"/>
                <w:lang w:val="de-DE"/>
              </w:rPr>
              <w:t xml:space="preserve">Zündfähiges </w:t>
            </w:r>
            <w:r w:rsidR="00466E17" w:rsidRPr="00331320">
              <w:rPr>
                <w:sz w:val="20"/>
                <w:lang w:val="de-DE"/>
              </w:rPr>
              <w:t>Gas/Luft-</w:t>
            </w:r>
            <w:r w:rsidRPr="00331320">
              <w:rPr>
                <w:sz w:val="20"/>
                <w:lang w:val="de-DE"/>
              </w:rPr>
              <w:t xml:space="preserve">Gemisch, Vol.-%: </w:t>
            </w:r>
            <w:r w:rsidR="00466E17" w:rsidRPr="00331320">
              <w:rPr>
                <w:b/>
                <w:sz w:val="20"/>
                <w:lang w:val="de-DE"/>
              </w:rPr>
              <w:t>1,4 – 9,4</w:t>
            </w:r>
          </w:p>
        </w:tc>
        <w:tc>
          <w:tcPr>
            <w:tcW w:w="4606" w:type="dxa"/>
          </w:tcPr>
          <w:p w14:paraId="32D49B25" w14:textId="77777777" w:rsidR="006A394A" w:rsidRPr="00331320" w:rsidRDefault="006A394A" w:rsidP="00F90C17">
            <w:pPr>
              <w:rPr>
                <w:sz w:val="20"/>
                <w:lang w:val="de-DE"/>
              </w:rPr>
            </w:pPr>
          </w:p>
        </w:tc>
      </w:tr>
      <w:tr w:rsidR="006A394A" w:rsidRPr="00331320" w14:paraId="3335249F" w14:textId="77777777">
        <w:tc>
          <w:tcPr>
            <w:tcW w:w="4606" w:type="dxa"/>
          </w:tcPr>
          <w:p w14:paraId="2E8E91EF" w14:textId="77777777" w:rsidR="006A394A" w:rsidRPr="00331320" w:rsidRDefault="006A394A" w:rsidP="00F90C17">
            <w:pPr>
              <w:rPr>
                <w:sz w:val="20"/>
              </w:rPr>
            </w:pPr>
            <w:proofErr w:type="spellStart"/>
            <w:r w:rsidRPr="00331320">
              <w:rPr>
                <w:sz w:val="20"/>
              </w:rPr>
              <w:t>Zündtemperatur</w:t>
            </w:r>
            <w:proofErr w:type="spellEnd"/>
            <w:r w:rsidRPr="00331320">
              <w:rPr>
                <w:sz w:val="20"/>
              </w:rPr>
              <w:t xml:space="preserve">:    </w:t>
            </w:r>
            <w:r w:rsidRPr="00331320">
              <w:rPr>
                <w:b/>
                <w:sz w:val="20"/>
              </w:rPr>
              <w:t xml:space="preserve">365 </w:t>
            </w:r>
            <w:r w:rsidRPr="00331320">
              <w:rPr>
                <w:b/>
                <w:sz w:val="20"/>
              </w:rPr>
              <w:sym w:font="Symbol" w:char="F0B0"/>
            </w:r>
            <w:r w:rsidRPr="00331320">
              <w:rPr>
                <w:b/>
                <w:sz w:val="20"/>
              </w:rPr>
              <w:t>C</w:t>
            </w:r>
          </w:p>
        </w:tc>
        <w:tc>
          <w:tcPr>
            <w:tcW w:w="4606" w:type="dxa"/>
          </w:tcPr>
          <w:p w14:paraId="2E8158B7" w14:textId="77777777" w:rsidR="006A394A" w:rsidRPr="00331320" w:rsidRDefault="006A394A" w:rsidP="00F90C17">
            <w:pPr>
              <w:rPr>
                <w:sz w:val="20"/>
              </w:rPr>
            </w:pPr>
            <w:r w:rsidRPr="00331320">
              <w:rPr>
                <w:sz w:val="20"/>
              </w:rPr>
              <w:t xml:space="preserve">Kritische Temperatur:  </w:t>
            </w:r>
            <w:r w:rsidRPr="00331320">
              <w:rPr>
                <w:b/>
                <w:sz w:val="20"/>
              </w:rPr>
              <w:t xml:space="preserve">152 </w:t>
            </w:r>
            <w:r w:rsidRPr="00331320">
              <w:rPr>
                <w:b/>
                <w:sz w:val="20"/>
              </w:rPr>
              <w:sym w:font="Symbol" w:char="F0B0"/>
            </w:r>
            <w:r w:rsidRPr="00331320">
              <w:rPr>
                <w:b/>
                <w:sz w:val="20"/>
              </w:rPr>
              <w:t>C</w:t>
            </w:r>
          </w:p>
        </w:tc>
      </w:tr>
      <w:tr w:rsidR="006A394A" w:rsidRPr="00331320" w14:paraId="393E0DA7" w14:textId="77777777">
        <w:tc>
          <w:tcPr>
            <w:tcW w:w="4606" w:type="dxa"/>
          </w:tcPr>
          <w:p w14:paraId="18CAADD3" w14:textId="77777777" w:rsidR="006A394A" w:rsidRPr="00331320" w:rsidRDefault="006A394A" w:rsidP="00F90C17">
            <w:pPr>
              <w:rPr>
                <w:sz w:val="20"/>
              </w:rPr>
            </w:pPr>
            <w:r w:rsidRPr="00331320">
              <w:rPr>
                <w:sz w:val="20"/>
              </w:rPr>
              <w:t xml:space="preserve">AGW-Wert:   </w:t>
            </w:r>
            <w:r w:rsidR="00466E17" w:rsidRPr="00331320">
              <w:rPr>
                <w:b/>
                <w:sz w:val="20"/>
              </w:rPr>
              <w:t>1000</w:t>
            </w:r>
            <w:r w:rsidRPr="00331320">
              <w:rPr>
                <w:b/>
                <w:sz w:val="20"/>
              </w:rPr>
              <w:t>- ppm</w:t>
            </w:r>
          </w:p>
        </w:tc>
        <w:tc>
          <w:tcPr>
            <w:tcW w:w="4606" w:type="dxa"/>
          </w:tcPr>
          <w:p w14:paraId="327B24C3" w14:textId="77777777" w:rsidR="006A394A" w:rsidRPr="00331320" w:rsidRDefault="006A394A" w:rsidP="00F90C17">
            <w:pPr>
              <w:rPr>
                <w:sz w:val="20"/>
              </w:rPr>
            </w:pPr>
          </w:p>
        </w:tc>
      </w:tr>
    </w:tbl>
    <w:p w14:paraId="1C9E9E15" w14:textId="77777777" w:rsidR="006A394A" w:rsidRDefault="006A394A" w:rsidP="006A394A">
      <w:pPr>
        <w:rPr>
          <w:sz w:val="20"/>
        </w:rPr>
      </w:pPr>
    </w:p>
    <w:p w14:paraId="0C233A03" w14:textId="77777777" w:rsidR="00956845" w:rsidRPr="00331320" w:rsidRDefault="00956845" w:rsidP="006A394A">
      <w:pPr>
        <w:rPr>
          <w:sz w:val="20"/>
        </w:rPr>
      </w:pPr>
    </w:p>
    <w:p w14:paraId="3E754946" w14:textId="77777777" w:rsidR="006A394A" w:rsidRPr="00331320" w:rsidRDefault="006A394A" w:rsidP="006A394A">
      <w:pPr>
        <w:rPr>
          <w:sz w:val="20"/>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6A394A" w:rsidRPr="00331320" w14:paraId="03264158" w14:textId="77777777">
        <w:tc>
          <w:tcPr>
            <w:tcW w:w="9212" w:type="dxa"/>
            <w:gridSpan w:val="4"/>
          </w:tcPr>
          <w:p w14:paraId="3488E782" w14:textId="77777777" w:rsidR="006A394A" w:rsidRPr="00331320" w:rsidRDefault="006A394A" w:rsidP="00F90C17">
            <w:pPr>
              <w:jc w:val="center"/>
              <w:rPr>
                <w:sz w:val="20"/>
              </w:rPr>
            </w:pPr>
            <w:r w:rsidRPr="00331320">
              <w:rPr>
                <w:sz w:val="20"/>
              </w:rPr>
              <w:t>Dampf/Flüssigkeit Gleichgewichte</w:t>
            </w:r>
          </w:p>
        </w:tc>
      </w:tr>
      <w:tr w:rsidR="006A394A" w:rsidRPr="00331320" w14:paraId="5A54D032" w14:textId="77777777">
        <w:tc>
          <w:tcPr>
            <w:tcW w:w="2303" w:type="dxa"/>
            <w:tcBorders>
              <w:top w:val="nil"/>
              <w:bottom w:val="nil"/>
            </w:tcBorders>
          </w:tcPr>
          <w:p w14:paraId="6DA57BA6" w14:textId="77777777" w:rsidR="006A394A" w:rsidRPr="00331320" w:rsidRDefault="006A394A" w:rsidP="00F90C17">
            <w:pPr>
              <w:jc w:val="center"/>
              <w:rPr>
                <w:sz w:val="20"/>
              </w:rPr>
            </w:pPr>
            <w:r w:rsidRPr="00331320">
              <w:rPr>
                <w:b/>
                <w:i/>
                <w:sz w:val="20"/>
              </w:rPr>
              <w:t xml:space="preserve">t </w:t>
            </w:r>
            <w:r w:rsidRPr="00331320">
              <w:rPr>
                <w:b/>
                <w:sz w:val="20"/>
              </w:rPr>
              <w:t>[</w:t>
            </w:r>
            <w:r w:rsidRPr="00331320">
              <w:rPr>
                <w:b/>
                <w:sz w:val="20"/>
              </w:rPr>
              <w:sym w:font="Symbol" w:char="F0B0"/>
            </w:r>
            <w:r w:rsidRPr="00331320">
              <w:rPr>
                <w:b/>
                <w:sz w:val="20"/>
              </w:rPr>
              <w:t>C]</w:t>
            </w:r>
          </w:p>
        </w:tc>
        <w:tc>
          <w:tcPr>
            <w:tcW w:w="2303" w:type="dxa"/>
            <w:tcBorders>
              <w:top w:val="nil"/>
              <w:bottom w:val="nil"/>
            </w:tcBorders>
          </w:tcPr>
          <w:p w14:paraId="00856F5F" w14:textId="77777777" w:rsidR="006A394A" w:rsidRPr="00331320" w:rsidRDefault="006A394A" w:rsidP="00F90C17">
            <w:pPr>
              <w:jc w:val="center"/>
              <w:rPr>
                <w:sz w:val="20"/>
              </w:rPr>
            </w:pPr>
            <w:r w:rsidRPr="00331320">
              <w:rPr>
                <w:b/>
                <w:i/>
                <w:sz w:val="20"/>
              </w:rPr>
              <w:t>p</w:t>
            </w:r>
            <w:r w:rsidRPr="00331320">
              <w:rPr>
                <w:b/>
                <w:i/>
                <w:sz w:val="20"/>
                <w:vertAlign w:val="subscript"/>
              </w:rPr>
              <w:t xml:space="preserve"> </w:t>
            </w:r>
            <w:r w:rsidRPr="00331320">
              <w:rPr>
                <w:b/>
                <w:sz w:val="20"/>
                <w:vertAlign w:val="subscript"/>
              </w:rPr>
              <w:t>max</w:t>
            </w:r>
            <w:r w:rsidRPr="00331320">
              <w:rPr>
                <w:b/>
                <w:sz w:val="20"/>
              </w:rPr>
              <w:t xml:space="preserve"> [bar]</w:t>
            </w:r>
          </w:p>
        </w:tc>
        <w:tc>
          <w:tcPr>
            <w:tcW w:w="2303" w:type="dxa"/>
            <w:tcBorders>
              <w:top w:val="nil"/>
              <w:bottom w:val="nil"/>
            </w:tcBorders>
          </w:tcPr>
          <w:p w14:paraId="1A0E2E4F" w14:textId="77777777" w:rsidR="006A394A" w:rsidRPr="00331320" w:rsidRDefault="006A394A" w:rsidP="00F90C17">
            <w:pPr>
              <w:jc w:val="center"/>
              <w:rPr>
                <w:sz w:val="20"/>
              </w:rPr>
            </w:pPr>
            <w:r w:rsidRPr="00331320">
              <w:rPr>
                <w:b/>
                <w:sz w:val="20"/>
              </w:rPr>
              <w:sym w:font="Symbol" w:char="F072"/>
            </w:r>
            <w:r w:rsidRPr="00331320">
              <w:rPr>
                <w:b/>
                <w:sz w:val="20"/>
                <w:vertAlign w:val="subscript"/>
              </w:rPr>
              <w:t>L</w:t>
            </w:r>
            <w:r w:rsidRPr="00331320">
              <w:rPr>
                <w:b/>
                <w:sz w:val="20"/>
              </w:rPr>
              <w:t xml:space="preserve"> [kg/m</w:t>
            </w:r>
            <w:r w:rsidRPr="00331320">
              <w:rPr>
                <w:b/>
                <w:sz w:val="20"/>
                <w:vertAlign w:val="superscript"/>
              </w:rPr>
              <w:t>3</w:t>
            </w:r>
            <w:r w:rsidRPr="00331320">
              <w:rPr>
                <w:b/>
                <w:sz w:val="20"/>
              </w:rPr>
              <w:t>]</w:t>
            </w:r>
          </w:p>
        </w:tc>
        <w:tc>
          <w:tcPr>
            <w:tcW w:w="2303" w:type="dxa"/>
            <w:tcBorders>
              <w:top w:val="nil"/>
              <w:bottom w:val="nil"/>
            </w:tcBorders>
          </w:tcPr>
          <w:p w14:paraId="2D135947" w14:textId="77777777" w:rsidR="006A394A" w:rsidRPr="00331320" w:rsidRDefault="006A394A" w:rsidP="00F90C17">
            <w:pPr>
              <w:jc w:val="center"/>
              <w:rPr>
                <w:sz w:val="20"/>
              </w:rPr>
            </w:pPr>
            <w:r w:rsidRPr="00331320">
              <w:rPr>
                <w:b/>
                <w:sz w:val="20"/>
              </w:rPr>
              <w:sym w:font="Symbol" w:char="F072"/>
            </w:r>
            <w:r w:rsidRPr="00331320">
              <w:rPr>
                <w:b/>
                <w:sz w:val="20"/>
                <w:vertAlign w:val="subscript"/>
              </w:rPr>
              <w:t xml:space="preserve">G </w:t>
            </w:r>
            <w:r w:rsidRPr="00331320">
              <w:rPr>
                <w:b/>
                <w:sz w:val="20"/>
              </w:rPr>
              <w:t>[kg/m</w:t>
            </w:r>
            <w:r w:rsidRPr="00331320">
              <w:rPr>
                <w:b/>
                <w:sz w:val="20"/>
                <w:vertAlign w:val="superscript"/>
              </w:rPr>
              <w:t>3</w:t>
            </w:r>
            <w:r w:rsidRPr="00331320">
              <w:rPr>
                <w:b/>
                <w:sz w:val="20"/>
              </w:rPr>
              <w:t>]</w:t>
            </w:r>
          </w:p>
        </w:tc>
      </w:tr>
      <w:tr w:rsidR="006A394A" w:rsidRPr="00331320" w14:paraId="28CB0EEC" w14:textId="77777777">
        <w:tc>
          <w:tcPr>
            <w:tcW w:w="2303" w:type="dxa"/>
            <w:tcBorders>
              <w:top w:val="single" w:sz="12" w:space="0" w:color="auto"/>
            </w:tcBorders>
          </w:tcPr>
          <w:p w14:paraId="02C3F6BB" w14:textId="77777777" w:rsidR="006A394A" w:rsidRPr="00331320" w:rsidRDefault="006A394A" w:rsidP="00F90C17">
            <w:pPr>
              <w:jc w:val="center"/>
              <w:rPr>
                <w:sz w:val="20"/>
              </w:rPr>
            </w:pPr>
            <w:r w:rsidRPr="00331320">
              <w:rPr>
                <w:sz w:val="20"/>
              </w:rPr>
              <w:t>- 10</w:t>
            </w:r>
          </w:p>
        </w:tc>
        <w:tc>
          <w:tcPr>
            <w:tcW w:w="2303" w:type="dxa"/>
            <w:tcBorders>
              <w:top w:val="single" w:sz="12" w:space="0" w:color="auto"/>
            </w:tcBorders>
          </w:tcPr>
          <w:p w14:paraId="32DD16A9" w14:textId="77777777" w:rsidR="006A394A" w:rsidRPr="00331320" w:rsidRDefault="006A394A" w:rsidP="00F90C17">
            <w:pPr>
              <w:jc w:val="center"/>
              <w:rPr>
                <w:sz w:val="20"/>
              </w:rPr>
            </w:pPr>
            <w:r w:rsidRPr="00331320">
              <w:rPr>
                <w:sz w:val="20"/>
              </w:rPr>
              <w:t>0,70</w:t>
            </w:r>
          </w:p>
        </w:tc>
        <w:tc>
          <w:tcPr>
            <w:tcW w:w="2303" w:type="dxa"/>
            <w:tcBorders>
              <w:top w:val="single" w:sz="12" w:space="0" w:color="auto"/>
            </w:tcBorders>
          </w:tcPr>
          <w:p w14:paraId="66BB2A1C" w14:textId="77777777" w:rsidR="006A394A" w:rsidRPr="00331320" w:rsidRDefault="006A394A" w:rsidP="00F90C17">
            <w:pPr>
              <w:jc w:val="center"/>
              <w:rPr>
                <w:sz w:val="20"/>
              </w:rPr>
            </w:pPr>
            <w:r w:rsidRPr="00331320">
              <w:rPr>
                <w:sz w:val="20"/>
              </w:rPr>
              <w:t>611,9</w:t>
            </w:r>
          </w:p>
        </w:tc>
        <w:tc>
          <w:tcPr>
            <w:tcW w:w="2303" w:type="dxa"/>
            <w:tcBorders>
              <w:top w:val="single" w:sz="12" w:space="0" w:color="auto"/>
            </w:tcBorders>
          </w:tcPr>
          <w:p w14:paraId="354B676A" w14:textId="77777777" w:rsidR="006A394A" w:rsidRPr="00331320" w:rsidRDefault="006A394A" w:rsidP="00F90C17">
            <w:pPr>
              <w:jc w:val="center"/>
              <w:rPr>
                <w:sz w:val="20"/>
              </w:rPr>
            </w:pPr>
            <w:r w:rsidRPr="00331320">
              <w:rPr>
                <w:sz w:val="20"/>
              </w:rPr>
              <w:t>1,90</w:t>
            </w:r>
          </w:p>
        </w:tc>
      </w:tr>
      <w:tr w:rsidR="006A394A" w:rsidRPr="00331320" w14:paraId="77998AE5" w14:textId="77777777">
        <w:tc>
          <w:tcPr>
            <w:tcW w:w="2303" w:type="dxa"/>
            <w:tcBorders>
              <w:top w:val="nil"/>
            </w:tcBorders>
          </w:tcPr>
          <w:p w14:paraId="11083D2B" w14:textId="77777777" w:rsidR="006A394A" w:rsidRPr="00331320" w:rsidRDefault="006A394A" w:rsidP="00F90C17">
            <w:pPr>
              <w:jc w:val="center"/>
              <w:rPr>
                <w:sz w:val="20"/>
              </w:rPr>
            </w:pPr>
            <w:r w:rsidRPr="00331320">
              <w:rPr>
                <w:sz w:val="20"/>
              </w:rPr>
              <w:t>- 5</w:t>
            </w:r>
          </w:p>
        </w:tc>
        <w:tc>
          <w:tcPr>
            <w:tcW w:w="2303" w:type="dxa"/>
            <w:tcBorders>
              <w:top w:val="nil"/>
            </w:tcBorders>
          </w:tcPr>
          <w:p w14:paraId="041F4E67" w14:textId="77777777" w:rsidR="006A394A" w:rsidRPr="00331320" w:rsidRDefault="006A394A" w:rsidP="00F90C17">
            <w:pPr>
              <w:jc w:val="center"/>
              <w:rPr>
                <w:sz w:val="20"/>
              </w:rPr>
            </w:pPr>
            <w:r w:rsidRPr="00331320">
              <w:rPr>
                <w:sz w:val="20"/>
              </w:rPr>
              <w:t>0,85</w:t>
            </w:r>
          </w:p>
        </w:tc>
        <w:tc>
          <w:tcPr>
            <w:tcW w:w="2303" w:type="dxa"/>
            <w:tcBorders>
              <w:top w:val="nil"/>
            </w:tcBorders>
          </w:tcPr>
          <w:p w14:paraId="400F663D" w14:textId="77777777" w:rsidR="006A394A" w:rsidRPr="00331320" w:rsidRDefault="006A394A" w:rsidP="00F90C17">
            <w:pPr>
              <w:jc w:val="center"/>
              <w:rPr>
                <w:sz w:val="20"/>
              </w:rPr>
            </w:pPr>
            <w:r w:rsidRPr="00331320">
              <w:rPr>
                <w:sz w:val="20"/>
              </w:rPr>
              <w:t>606,5</w:t>
            </w:r>
          </w:p>
        </w:tc>
        <w:tc>
          <w:tcPr>
            <w:tcW w:w="2303" w:type="dxa"/>
            <w:tcBorders>
              <w:top w:val="nil"/>
            </w:tcBorders>
          </w:tcPr>
          <w:p w14:paraId="29D1FB11" w14:textId="77777777" w:rsidR="006A394A" w:rsidRPr="00331320" w:rsidRDefault="006A394A" w:rsidP="00F90C17">
            <w:pPr>
              <w:jc w:val="center"/>
              <w:rPr>
                <w:sz w:val="20"/>
              </w:rPr>
            </w:pPr>
            <w:r w:rsidRPr="00331320">
              <w:rPr>
                <w:sz w:val="20"/>
              </w:rPr>
              <w:t>2,27</w:t>
            </w:r>
          </w:p>
        </w:tc>
      </w:tr>
      <w:tr w:rsidR="006A394A" w:rsidRPr="00331320" w14:paraId="0210E19F" w14:textId="77777777">
        <w:tc>
          <w:tcPr>
            <w:tcW w:w="2303" w:type="dxa"/>
          </w:tcPr>
          <w:p w14:paraId="58727D95" w14:textId="77777777" w:rsidR="006A394A" w:rsidRPr="00331320" w:rsidRDefault="006A394A" w:rsidP="00F90C17">
            <w:pPr>
              <w:jc w:val="center"/>
              <w:rPr>
                <w:sz w:val="20"/>
              </w:rPr>
            </w:pPr>
            <w:r w:rsidRPr="00331320">
              <w:rPr>
                <w:sz w:val="20"/>
              </w:rPr>
              <w:t>0</w:t>
            </w:r>
          </w:p>
        </w:tc>
        <w:tc>
          <w:tcPr>
            <w:tcW w:w="2303" w:type="dxa"/>
          </w:tcPr>
          <w:p w14:paraId="3B48A9DA" w14:textId="77777777" w:rsidR="006A394A" w:rsidRPr="00331320" w:rsidRDefault="006A394A" w:rsidP="00F90C17">
            <w:pPr>
              <w:jc w:val="center"/>
              <w:rPr>
                <w:sz w:val="20"/>
              </w:rPr>
            </w:pPr>
            <w:r w:rsidRPr="00331320">
              <w:rPr>
                <w:sz w:val="20"/>
              </w:rPr>
              <w:t>1,03</w:t>
            </w:r>
          </w:p>
        </w:tc>
        <w:tc>
          <w:tcPr>
            <w:tcW w:w="2303" w:type="dxa"/>
          </w:tcPr>
          <w:p w14:paraId="6DA8D92C" w14:textId="77777777" w:rsidR="006A394A" w:rsidRPr="00331320" w:rsidRDefault="006A394A" w:rsidP="00F90C17">
            <w:pPr>
              <w:jc w:val="center"/>
              <w:rPr>
                <w:sz w:val="20"/>
              </w:rPr>
            </w:pPr>
            <w:r w:rsidRPr="00331320">
              <w:rPr>
                <w:sz w:val="20"/>
              </w:rPr>
              <w:t>601,1</w:t>
            </w:r>
          </w:p>
        </w:tc>
        <w:tc>
          <w:tcPr>
            <w:tcW w:w="2303" w:type="dxa"/>
          </w:tcPr>
          <w:p w14:paraId="01A06A0B" w14:textId="77777777" w:rsidR="006A394A" w:rsidRPr="00331320" w:rsidRDefault="006A394A" w:rsidP="00F90C17">
            <w:pPr>
              <w:jc w:val="center"/>
              <w:rPr>
                <w:sz w:val="20"/>
              </w:rPr>
            </w:pPr>
            <w:r w:rsidRPr="00331320">
              <w:rPr>
                <w:sz w:val="20"/>
              </w:rPr>
              <w:t>2,72</w:t>
            </w:r>
          </w:p>
        </w:tc>
      </w:tr>
      <w:tr w:rsidR="006A394A" w:rsidRPr="00331320" w14:paraId="7117BDFC" w14:textId="77777777">
        <w:tc>
          <w:tcPr>
            <w:tcW w:w="2303" w:type="dxa"/>
          </w:tcPr>
          <w:p w14:paraId="5CAC3806" w14:textId="77777777" w:rsidR="006A394A" w:rsidRPr="00331320" w:rsidRDefault="006A394A" w:rsidP="00F90C17">
            <w:pPr>
              <w:jc w:val="center"/>
              <w:rPr>
                <w:sz w:val="20"/>
              </w:rPr>
            </w:pPr>
            <w:r w:rsidRPr="00331320">
              <w:rPr>
                <w:sz w:val="20"/>
              </w:rPr>
              <w:t>5</w:t>
            </w:r>
          </w:p>
        </w:tc>
        <w:tc>
          <w:tcPr>
            <w:tcW w:w="2303" w:type="dxa"/>
          </w:tcPr>
          <w:p w14:paraId="55EE2A69" w14:textId="77777777" w:rsidR="006A394A" w:rsidRPr="00331320" w:rsidRDefault="006A394A" w:rsidP="00F90C17">
            <w:pPr>
              <w:jc w:val="center"/>
              <w:rPr>
                <w:sz w:val="20"/>
              </w:rPr>
            </w:pPr>
            <w:r w:rsidRPr="00331320">
              <w:rPr>
                <w:sz w:val="20"/>
              </w:rPr>
              <w:t>1,24</w:t>
            </w:r>
          </w:p>
        </w:tc>
        <w:tc>
          <w:tcPr>
            <w:tcW w:w="2303" w:type="dxa"/>
          </w:tcPr>
          <w:p w14:paraId="2CDDE2C6" w14:textId="77777777" w:rsidR="006A394A" w:rsidRPr="00331320" w:rsidRDefault="006A394A" w:rsidP="00F90C17">
            <w:pPr>
              <w:jc w:val="center"/>
              <w:rPr>
                <w:sz w:val="20"/>
              </w:rPr>
            </w:pPr>
            <w:r w:rsidRPr="00331320">
              <w:rPr>
                <w:sz w:val="20"/>
              </w:rPr>
              <w:t>595,6</w:t>
            </w:r>
          </w:p>
        </w:tc>
        <w:tc>
          <w:tcPr>
            <w:tcW w:w="2303" w:type="dxa"/>
          </w:tcPr>
          <w:p w14:paraId="57519D98" w14:textId="77777777" w:rsidR="006A394A" w:rsidRPr="00331320" w:rsidRDefault="006A394A" w:rsidP="00F90C17">
            <w:pPr>
              <w:jc w:val="center"/>
              <w:rPr>
                <w:sz w:val="20"/>
              </w:rPr>
            </w:pPr>
            <w:r w:rsidRPr="00331320">
              <w:rPr>
                <w:sz w:val="20"/>
              </w:rPr>
              <w:t>3,23</w:t>
            </w:r>
          </w:p>
        </w:tc>
      </w:tr>
      <w:tr w:rsidR="006A394A" w:rsidRPr="00331320" w14:paraId="109AEE02" w14:textId="77777777">
        <w:tc>
          <w:tcPr>
            <w:tcW w:w="2303" w:type="dxa"/>
          </w:tcPr>
          <w:p w14:paraId="36E070B9" w14:textId="77777777" w:rsidR="006A394A" w:rsidRPr="00331320" w:rsidRDefault="006A394A" w:rsidP="00F90C17">
            <w:pPr>
              <w:jc w:val="center"/>
              <w:rPr>
                <w:sz w:val="20"/>
              </w:rPr>
            </w:pPr>
            <w:r w:rsidRPr="00331320">
              <w:rPr>
                <w:sz w:val="20"/>
              </w:rPr>
              <w:t>10</w:t>
            </w:r>
          </w:p>
        </w:tc>
        <w:tc>
          <w:tcPr>
            <w:tcW w:w="2303" w:type="dxa"/>
          </w:tcPr>
          <w:p w14:paraId="5B512C91" w14:textId="77777777" w:rsidR="006A394A" w:rsidRPr="00331320" w:rsidRDefault="006A394A" w:rsidP="00F90C17">
            <w:pPr>
              <w:jc w:val="center"/>
              <w:rPr>
                <w:sz w:val="20"/>
              </w:rPr>
            </w:pPr>
            <w:r w:rsidRPr="00331320">
              <w:rPr>
                <w:sz w:val="20"/>
              </w:rPr>
              <w:t>1,48</w:t>
            </w:r>
          </w:p>
        </w:tc>
        <w:tc>
          <w:tcPr>
            <w:tcW w:w="2303" w:type="dxa"/>
          </w:tcPr>
          <w:p w14:paraId="54279BD4" w14:textId="77777777" w:rsidR="006A394A" w:rsidRPr="00331320" w:rsidRDefault="006A394A" w:rsidP="00F90C17">
            <w:pPr>
              <w:jc w:val="center"/>
              <w:rPr>
                <w:sz w:val="20"/>
              </w:rPr>
            </w:pPr>
            <w:r w:rsidRPr="00331320">
              <w:rPr>
                <w:sz w:val="20"/>
              </w:rPr>
              <w:t>590,1</w:t>
            </w:r>
          </w:p>
        </w:tc>
        <w:tc>
          <w:tcPr>
            <w:tcW w:w="2303" w:type="dxa"/>
          </w:tcPr>
          <w:p w14:paraId="0E91F61A" w14:textId="77777777" w:rsidR="006A394A" w:rsidRPr="00331320" w:rsidRDefault="006A394A" w:rsidP="00F90C17">
            <w:pPr>
              <w:jc w:val="center"/>
              <w:rPr>
                <w:sz w:val="20"/>
              </w:rPr>
            </w:pPr>
            <w:r w:rsidRPr="00331320">
              <w:rPr>
                <w:sz w:val="20"/>
              </w:rPr>
              <w:t>3,81</w:t>
            </w:r>
          </w:p>
        </w:tc>
      </w:tr>
      <w:tr w:rsidR="006A394A" w:rsidRPr="00331320" w14:paraId="2306C3A0" w14:textId="77777777">
        <w:tc>
          <w:tcPr>
            <w:tcW w:w="2303" w:type="dxa"/>
          </w:tcPr>
          <w:p w14:paraId="22A97CCC" w14:textId="77777777" w:rsidR="006A394A" w:rsidRPr="00331320" w:rsidRDefault="006A394A" w:rsidP="00F90C17">
            <w:pPr>
              <w:jc w:val="center"/>
              <w:rPr>
                <w:sz w:val="20"/>
              </w:rPr>
            </w:pPr>
            <w:r w:rsidRPr="00331320">
              <w:rPr>
                <w:sz w:val="20"/>
              </w:rPr>
              <w:t>15</w:t>
            </w:r>
          </w:p>
        </w:tc>
        <w:tc>
          <w:tcPr>
            <w:tcW w:w="2303" w:type="dxa"/>
          </w:tcPr>
          <w:p w14:paraId="5B256F2E" w14:textId="77777777" w:rsidR="006A394A" w:rsidRPr="00331320" w:rsidRDefault="006A394A" w:rsidP="00F90C17">
            <w:pPr>
              <w:jc w:val="center"/>
              <w:rPr>
                <w:sz w:val="20"/>
              </w:rPr>
            </w:pPr>
            <w:r w:rsidRPr="00331320">
              <w:rPr>
                <w:sz w:val="20"/>
              </w:rPr>
              <w:t>1,76</w:t>
            </w:r>
          </w:p>
        </w:tc>
        <w:tc>
          <w:tcPr>
            <w:tcW w:w="2303" w:type="dxa"/>
          </w:tcPr>
          <w:p w14:paraId="46272615" w14:textId="77777777" w:rsidR="006A394A" w:rsidRPr="00331320" w:rsidRDefault="006A394A" w:rsidP="00F90C17">
            <w:pPr>
              <w:jc w:val="center"/>
              <w:rPr>
                <w:sz w:val="20"/>
              </w:rPr>
            </w:pPr>
            <w:r w:rsidRPr="00331320">
              <w:rPr>
                <w:sz w:val="20"/>
              </w:rPr>
              <w:t>584,4</w:t>
            </w:r>
          </w:p>
        </w:tc>
        <w:tc>
          <w:tcPr>
            <w:tcW w:w="2303" w:type="dxa"/>
          </w:tcPr>
          <w:p w14:paraId="66ECBC75" w14:textId="77777777" w:rsidR="006A394A" w:rsidRPr="00331320" w:rsidRDefault="006A394A" w:rsidP="00F90C17">
            <w:pPr>
              <w:jc w:val="center"/>
              <w:rPr>
                <w:sz w:val="20"/>
              </w:rPr>
            </w:pPr>
            <w:r w:rsidRPr="00331320">
              <w:rPr>
                <w:sz w:val="20"/>
              </w:rPr>
              <w:t>4,49</w:t>
            </w:r>
          </w:p>
        </w:tc>
      </w:tr>
      <w:tr w:rsidR="006A394A" w:rsidRPr="00331320" w14:paraId="5BD635E7" w14:textId="77777777">
        <w:tc>
          <w:tcPr>
            <w:tcW w:w="2303" w:type="dxa"/>
          </w:tcPr>
          <w:p w14:paraId="558B92E9" w14:textId="77777777" w:rsidR="006A394A" w:rsidRPr="00331320" w:rsidRDefault="006A394A" w:rsidP="00F90C17">
            <w:pPr>
              <w:jc w:val="center"/>
              <w:rPr>
                <w:sz w:val="20"/>
              </w:rPr>
            </w:pPr>
            <w:r w:rsidRPr="00331320">
              <w:rPr>
                <w:sz w:val="20"/>
              </w:rPr>
              <w:t>20</w:t>
            </w:r>
          </w:p>
        </w:tc>
        <w:tc>
          <w:tcPr>
            <w:tcW w:w="2303" w:type="dxa"/>
          </w:tcPr>
          <w:p w14:paraId="668FE0EA" w14:textId="77777777" w:rsidR="006A394A" w:rsidRPr="00331320" w:rsidRDefault="006A394A" w:rsidP="00F90C17">
            <w:pPr>
              <w:jc w:val="center"/>
              <w:rPr>
                <w:sz w:val="20"/>
              </w:rPr>
            </w:pPr>
            <w:r w:rsidRPr="00331320">
              <w:rPr>
                <w:sz w:val="20"/>
              </w:rPr>
              <w:t>2,07</w:t>
            </w:r>
          </w:p>
        </w:tc>
        <w:tc>
          <w:tcPr>
            <w:tcW w:w="2303" w:type="dxa"/>
          </w:tcPr>
          <w:p w14:paraId="38B45CE8" w14:textId="77777777" w:rsidR="006A394A" w:rsidRPr="00331320" w:rsidRDefault="006A394A" w:rsidP="00F90C17">
            <w:pPr>
              <w:jc w:val="center"/>
              <w:rPr>
                <w:sz w:val="20"/>
              </w:rPr>
            </w:pPr>
            <w:r w:rsidRPr="00331320">
              <w:rPr>
                <w:sz w:val="20"/>
              </w:rPr>
              <w:t>578,7</w:t>
            </w:r>
          </w:p>
        </w:tc>
        <w:tc>
          <w:tcPr>
            <w:tcW w:w="2303" w:type="dxa"/>
          </w:tcPr>
          <w:p w14:paraId="7A5CF955" w14:textId="77777777" w:rsidR="006A394A" w:rsidRPr="00331320" w:rsidRDefault="006A394A" w:rsidP="00F90C17">
            <w:pPr>
              <w:jc w:val="center"/>
              <w:rPr>
                <w:sz w:val="20"/>
              </w:rPr>
            </w:pPr>
            <w:r w:rsidRPr="00331320">
              <w:rPr>
                <w:sz w:val="20"/>
              </w:rPr>
              <w:t>5,23</w:t>
            </w:r>
          </w:p>
        </w:tc>
      </w:tr>
      <w:tr w:rsidR="006A394A" w:rsidRPr="00331320" w14:paraId="7B1512AC" w14:textId="77777777">
        <w:tc>
          <w:tcPr>
            <w:tcW w:w="2303" w:type="dxa"/>
          </w:tcPr>
          <w:p w14:paraId="43DEBAB5" w14:textId="77777777" w:rsidR="006A394A" w:rsidRPr="00331320" w:rsidRDefault="006A394A" w:rsidP="00F90C17">
            <w:pPr>
              <w:jc w:val="center"/>
              <w:rPr>
                <w:sz w:val="20"/>
              </w:rPr>
            </w:pPr>
            <w:r w:rsidRPr="00331320">
              <w:rPr>
                <w:sz w:val="20"/>
              </w:rPr>
              <w:t>25</w:t>
            </w:r>
          </w:p>
        </w:tc>
        <w:tc>
          <w:tcPr>
            <w:tcW w:w="2303" w:type="dxa"/>
          </w:tcPr>
          <w:p w14:paraId="52AD78C9" w14:textId="77777777" w:rsidR="006A394A" w:rsidRPr="00331320" w:rsidRDefault="006A394A" w:rsidP="00F90C17">
            <w:pPr>
              <w:jc w:val="center"/>
              <w:rPr>
                <w:sz w:val="20"/>
              </w:rPr>
            </w:pPr>
            <w:r w:rsidRPr="00331320">
              <w:rPr>
                <w:sz w:val="20"/>
              </w:rPr>
              <w:t>2,43</w:t>
            </w:r>
          </w:p>
        </w:tc>
        <w:tc>
          <w:tcPr>
            <w:tcW w:w="2303" w:type="dxa"/>
          </w:tcPr>
          <w:p w14:paraId="63FF9859" w14:textId="77777777" w:rsidR="006A394A" w:rsidRPr="00331320" w:rsidRDefault="006A394A" w:rsidP="00F90C17">
            <w:pPr>
              <w:jc w:val="center"/>
              <w:rPr>
                <w:sz w:val="20"/>
              </w:rPr>
            </w:pPr>
            <w:r w:rsidRPr="00331320">
              <w:rPr>
                <w:sz w:val="20"/>
              </w:rPr>
              <w:t>572,9</w:t>
            </w:r>
          </w:p>
        </w:tc>
        <w:tc>
          <w:tcPr>
            <w:tcW w:w="2303" w:type="dxa"/>
          </w:tcPr>
          <w:p w14:paraId="5F848CA9" w14:textId="77777777" w:rsidR="006A394A" w:rsidRPr="00331320" w:rsidRDefault="006A394A" w:rsidP="00F90C17">
            <w:pPr>
              <w:jc w:val="center"/>
              <w:rPr>
                <w:sz w:val="20"/>
              </w:rPr>
            </w:pPr>
            <w:r w:rsidRPr="00331320">
              <w:rPr>
                <w:sz w:val="20"/>
              </w:rPr>
              <w:t>6,09</w:t>
            </w:r>
          </w:p>
        </w:tc>
      </w:tr>
      <w:tr w:rsidR="006A394A" w:rsidRPr="00331320" w14:paraId="5600E9A7" w14:textId="77777777">
        <w:tc>
          <w:tcPr>
            <w:tcW w:w="2303" w:type="dxa"/>
          </w:tcPr>
          <w:p w14:paraId="727A442C" w14:textId="77777777" w:rsidR="006A394A" w:rsidRPr="00331320" w:rsidRDefault="006A394A" w:rsidP="00F90C17">
            <w:pPr>
              <w:jc w:val="center"/>
              <w:rPr>
                <w:sz w:val="20"/>
              </w:rPr>
            </w:pPr>
            <w:r w:rsidRPr="00331320">
              <w:rPr>
                <w:sz w:val="20"/>
              </w:rPr>
              <w:t>30</w:t>
            </w:r>
          </w:p>
        </w:tc>
        <w:tc>
          <w:tcPr>
            <w:tcW w:w="2303" w:type="dxa"/>
          </w:tcPr>
          <w:p w14:paraId="57963735" w14:textId="77777777" w:rsidR="006A394A" w:rsidRPr="00331320" w:rsidRDefault="006A394A" w:rsidP="00F90C17">
            <w:pPr>
              <w:jc w:val="center"/>
              <w:rPr>
                <w:sz w:val="20"/>
              </w:rPr>
            </w:pPr>
            <w:r w:rsidRPr="00331320">
              <w:rPr>
                <w:sz w:val="20"/>
              </w:rPr>
              <w:t>2,83</w:t>
            </w:r>
          </w:p>
        </w:tc>
        <w:tc>
          <w:tcPr>
            <w:tcW w:w="2303" w:type="dxa"/>
          </w:tcPr>
          <w:p w14:paraId="38D0C365" w14:textId="77777777" w:rsidR="006A394A" w:rsidRPr="00331320" w:rsidRDefault="006A394A" w:rsidP="00F90C17">
            <w:pPr>
              <w:jc w:val="center"/>
              <w:rPr>
                <w:sz w:val="20"/>
              </w:rPr>
            </w:pPr>
            <w:r w:rsidRPr="00331320">
              <w:rPr>
                <w:sz w:val="20"/>
              </w:rPr>
              <w:t>566,9</w:t>
            </w:r>
          </w:p>
        </w:tc>
        <w:tc>
          <w:tcPr>
            <w:tcW w:w="2303" w:type="dxa"/>
          </w:tcPr>
          <w:p w14:paraId="3BE4DD0C" w14:textId="77777777" w:rsidR="006A394A" w:rsidRPr="00331320" w:rsidRDefault="006A394A" w:rsidP="00F90C17">
            <w:pPr>
              <w:jc w:val="center"/>
              <w:rPr>
                <w:sz w:val="20"/>
              </w:rPr>
            </w:pPr>
            <w:r w:rsidRPr="00331320">
              <w:rPr>
                <w:sz w:val="20"/>
              </w:rPr>
              <w:t>7,04</w:t>
            </w:r>
          </w:p>
        </w:tc>
      </w:tr>
      <w:tr w:rsidR="006A394A" w:rsidRPr="00331320" w14:paraId="3443EE09" w14:textId="77777777">
        <w:tc>
          <w:tcPr>
            <w:tcW w:w="2303" w:type="dxa"/>
          </w:tcPr>
          <w:p w14:paraId="7C1092C4" w14:textId="77777777" w:rsidR="006A394A" w:rsidRPr="00331320" w:rsidRDefault="006A394A" w:rsidP="00F90C17">
            <w:pPr>
              <w:jc w:val="center"/>
              <w:rPr>
                <w:sz w:val="20"/>
              </w:rPr>
            </w:pPr>
            <w:r w:rsidRPr="00331320">
              <w:rPr>
                <w:sz w:val="20"/>
              </w:rPr>
              <w:t>35</w:t>
            </w:r>
          </w:p>
        </w:tc>
        <w:tc>
          <w:tcPr>
            <w:tcW w:w="2303" w:type="dxa"/>
          </w:tcPr>
          <w:p w14:paraId="22DB6703" w14:textId="77777777" w:rsidR="006A394A" w:rsidRPr="00331320" w:rsidRDefault="006A394A" w:rsidP="00F90C17">
            <w:pPr>
              <w:jc w:val="center"/>
              <w:rPr>
                <w:sz w:val="20"/>
              </w:rPr>
            </w:pPr>
            <w:r w:rsidRPr="00331320">
              <w:rPr>
                <w:sz w:val="20"/>
              </w:rPr>
              <w:t>3,27</w:t>
            </w:r>
          </w:p>
        </w:tc>
        <w:tc>
          <w:tcPr>
            <w:tcW w:w="2303" w:type="dxa"/>
          </w:tcPr>
          <w:p w14:paraId="560B90AA" w14:textId="77777777" w:rsidR="006A394A" w:rsidRPr="00331320" w:rsidRDefault="006A394A" w:rsidP="00F90C17">
            <w:pPr>
              <w:jc w:val="center"/>
              <w:rPr>
                <w:sz w:val="20"/>
              </w:rPr>
            </w:pPr>
            <w:r w:rsidRPr="00331320">
              <w:rPr>
                <w:sz w:val="20"/>
              </w:rPr>
              <w:t>560,9</w:t>
            </w:r>
          </w:p>
        </w:tc>
        <w:tc>
          <w:tcPr>
            <w:tcW w:w="2303" w:type="dxa"/>
          </w:tcPr>
          <w:p w14:paraId="14B9BAE7" w14:textId="77777777" w:rsidR="006A394A" w:rsidRPr="00331320" w:rsidRDefault="006A394A" w:rsidP="00F90C17">
            <w:pPr>
              <w:jc w:val="center"/>
              <w:rPr>
                <w:sz w:val="20"/>
              </w:rPr>
            </w:pPr>
          </w:p>
        </w:tc>
      </w:tr>
      <w:tr w:rsidR="006A394A" w:rsidRPr="00331320" w14:paraId="7792C238" w14:textId="77777777">
        <w:tc>
          <w:tcPr>
            <w:tcW w:w="2303" w:type="dxa"/>
          </w:tcPr>
          <w:p w14:paraId="2D0F9900" w14:textId="77777777" w:rsidR="006A394A" w:rsidRPr="00331320" w:rsidRDefault="006A394A" w:rsidP="00F90C17">
            <w:pPr>
              <w:jc w:val="center"/>
              <w:rPr>
                <w:sz w:val="20"/>
              </w:rPr>
            </w:pPr>
            <w:r w:rsidRPr="00331320">
              <w:rPr>
                <w:sz w:val="20"/>
              </w:rPr>
              <w:t>40</w:t>
            </w:r>
          </w:p>
        </w:tc>
        <w:tc>
          <w:tcPr>
            <w:tcW w:w="2303" w:type="dxa"/>
          </w:tcPr>
          <w:p w14:paraId="4A6D64A6" w14:textId="77777777" w:rsidR="006A394A" w:rsidRPr="00331320" w:rsidRDefault="006A394A" w:rsidP="00F90C17">
            <w:pPr>
              <w:jc w:val="center"/>
              <w:rPr>
                <w:sz w:val="20"/>
              </w:rPr>
            </w:pPr>
            <w:r w:rsidRPr="00331320">
              <w:rPr>
                <w:sz w:val="20"/>
              </w:rPr>
              <w:t>3,77</w:t>
            </w:r>
          </w:p>
        </w:tc>
        <w:tc>
          <w:tcPr>
            <w:tcW w:w="2303" w:type="dxa"/>
          </w:tcPr>
          <w:p w14:paraId="61BB115D" w14:textId="77777777" w:rsidR="006A394A" w:rsidRPr="00331320" w:rsidRDefault="006A394A" w:rsidP="00F90C17">
            <w:pPr>
              <w:jc w:val="center"/>
              <w:rPr>
                <w:sz w:val="20"/>
              </w:rPr>
            </w:pPr>
            <w:r w:rsidRPr="00331320">
              <w:rPr>
                <w:sz w:val="20"/>
              </w:rPr>
              <w:t>554,7</w:t>
            </w:r>
          </w:p>
        </w:tc>
        <w:tc>
          <w:tcPr>
            <w:tcW w:w="2303" w:type="dxa"/>
          </w:tcPr>
          <w:p w14:paraId="60960D8D" w14:textId="77777777" w:rsidR="006A394A" w:rsidRPr="00331320" w:rsidRDefault="006A394A" w:rsidP="00F90C17">
            <w:pPr>
              <w:jc w:val="center"/>
              <w:rPr>
                <w:sz w:val="20"/>
              </w:rPr>
            </w:pPr>
          </w:p>
        </w:tc>
      </w:tr>
      <w:tr w:rsidR="006A394A" w:rsidRPr="00331320" w14:paraId="36141D57" w14:textId="77777777">
        <w:tc>
          <w:tcPr>
            <w:tcW w:w="2303" w:type="dxa"/>
          </w:tcPr>
          <w:p w14:paraId="5431E30A" w14:textId="77777777" w:rsidR="006A394A" w:rsidRPr="00331320" w:rsidRDefault="006A394A" w:rsidP="00F90C17">
            <w:pPr>
              <w:jc w:val="center"/>
              <w:rPr>
                <w:sz w:val="20"/>
              </w:rPr>
            </w:pPr>
            <w:r w:rsidRPr="00331320">
              <w:rPr>
                <w:sz w:val="20"/>
              </w:rPr>
              <w:t>45</w:t>
            </w:r>
          </w:p>
        </w:tc>
        <w:tc>
          <w:tcPr>
            <w:tcW w:w="2303" w:type="dxa"/>
          </w:tcPr>
          <w:p w14:paraId="18DFEAD9" w14:textId="77777777" w:rsidR="006A394A" w:rsidRPr="00331320" w:rsidRDefault="006A394A" w:rsidP="00F90C17">
            <w:pPr>
              <w:jc w:val="center"/>
              <w:rPr>
                <w:sz w:val="20"/>
              </w:rPr>
            </w:pPr>
            <w:r w:rsidRPr="00331320">
              <w:rPr>
                <w:sz w:val="20"/>
              </w:rPr>
              <w:t>4,32</w:t>
            </w:r>
          </w:p>
        </w:tc>
        <w:tc>
          <w:tcPr>
            <w:tcW w:w="2303" w:type="dxa"/>
          </w:tcPr>
          <w:p w14:paraId="6141561B" w14:textId="77777777" w:rsidR="006A394A" w:rsidRPr="00331320" w:rsidRDefault="006A394A" w:rsidP="00F90C17">
            <w:pPr>
              <w:jc w:val="center"/>
              <w:rPr>
                <w:sz w:val="20"/>
              </w:rPr>
            </w:pPr>
            <w:r w:rsidRPr="00331320">
              <w:rPr>
                <w:sz w:val="20"/>
              </w:rPr>
              <w:t>548,5</w:t>
            </w:r>
          </w:p>
        </w:tc>
        <w:tc>
          <w:tcPr>
            <w:tcW w:w="2303" w:type="dxa"/>
          </w:tcPr>
          <w:p w14:paraId="22912A65" w14:textId="77777777" w:rsidR="006A394A" w:rsidRPr="00331320" w:rsidRDefault="006A394A" w:rsidP="00F90C17">
            <w:pPr>
              <w:jc w:val="center"/>
              <w:rPr>
                <w:sz w:val="20"/>
              </w:rPr>
            </w:pPr>
          </w:p>
        </w:tc>
      </w:tr>
      <w:tr w:rsidR="006A394A" w:rsidRPr="00331320" w14:paraId="0B7FF15C" w14:textId="77777777">
        <w:tc>
          <w:tcPr>
            <w:tcW w:w="2303" w:type="dxa"/>
          </w:tcPr>
          <w:p w14:paraId="3CB6525F" w14:textId="77777777" w:rsidR="006A394A" w:rsidRPr="00331320" w:rsidRDefault="006A394A" w:rsidP="00F90C17">
            <w:pPr>
              <w:jc w:val="center"/>
              <w:rPr>
                <w:sz w:val="20"/>
              </w:rPr>
            </w:pPr>
            <w:r w:rsidRPr="00331320">
              <w:rPr>
                <w:sz w:val="20"/>
              </w:rPr>
              <w:t>50</w:t>
            </w:r>
          </w:p>
        </w:tc>
        <w:tc>
          <w:tcPr>
            <w:tcW w:w="2303" w:type="dxa"/>
          </w:tcPr>
          <w:p w14:paraId="3982D018" w14:textId="77777777" w:rsidR="006A394A" w:rsidRPr="00331320" w:rsidRDefault="006A394A" w:rsidP="00F90C17">
            <w:pPr>
              <w:jc w:val="center"/>
              <w:rPr>
                <w:sz w:val="20"/>
              </w:rPr>
            </w:pPr>
            <w:r w:rsidRPr="00331320">
              <w:rPr>
                <w:sz w:val="20"/>
              </w:rPr>
              <w:t>4,93</w:t>
            </w:r>
          </w:p>
        </w:tc>
        <w:tc>
          <w:tcPr>
            <w:tcW w:w="2303" w:type="dxa"/>
          </w:tcPr>
          <w:p w14:paraId="6A75EA6E" w14:textId="77777777" w:rsidR="006A394A" w:rsidRPr="00331320" w:rsidRDefault="006A394A" w:rsidP="00F90C17">
            <w:pPr>
              <w:jc w:val="center"/>
              <w:rPr>
                <w:sz w:val="20"/>
              </w:rPr>
            </w:pPr>
            <w:r w:rsidRPr="00331320">
              <w:rPr>
                <w:sz w:val="20"/>
              </w:rPr>
              <w:t>542,0</w:t>
            </w:r>
          </w:p>
        </w:tc>
        <w:tc>
          <w:tcPr>
            <w:tcW w:w="2303" w:type="dxa"/>
          </w:tcPr>
          <w:p w14:paraId="48AF6344" w14:textId="77777777" w:rsidR="006A394A" w:rsidRPr="00331320" w:rsidRDefault="006A394A" w:rsidP="00F90C17">
            <w:pPr>
              <w:jc w:val="center"/>
              <w:rPr>
                <w:sz w:val="20"/>
              </w:rPr>
            </w:pPr>
          </w:p>
        </w:tc>
      </w:tr>
    </w:tbl>
    <w:p w14:paraId="465B1F1A" w14:textId="77777777" w:rsidR="006A394A" w:rsidRPr="00331320" w:rsidRDefault="006A394A" w:rsidP="006A394A">
      <w:pPr>
        <w:rPr>
          <w:sz w:val="20"/>
        </w:rPr>
      </w:pPr>
    </w:p>
    <w:p w14:paraId="30C509A1" w14:textId="77777777" w:rsidR="006A394A" w:rsidRPr="00331320" w:rsidRDefault="006A394A" w:rsidP="006A394A">
      <w:pPr>
        <w:rPr>
          <w:sz w:val="20"/>
        </w:rPr>
      </w:pPr>
    </w:p>
    <w:p w14:paraId="120F2F85" w14:textId="77777777" w:rsidR="006A394A" w:rsidRPr="007D3261" w:rsidRDefault="00956845" w:rsidP="006A394A">
      <w:pPr>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33" w:lineRule="auto"/>
        <w:jc w:val="both"/>
        <w:rPr>
          <w:sz w:val="22"/>
          <w:szCs w:val="22"/>
        </w:rPr>
      </w:pPr>
      <w:r>
        <w:rPr>
          <w:sz w:val="22"/>
          <w:szCs w:val="22"/>
        </w:rPr>
        <w:br w:type="page"/>
      </w:r>
      <w:r w:rsidR="006A394A" w:rsidRPr="007D3261">
        <w:rPr>
          <w:sz w:val="22"/>
          <w:szCs w:val="22"/>
        </w:rPr>
        <w:t>Stoffeigenschaften VINYLCLORID</w:t>
      </w:r>
    </w:p>
    <w:p w14:paraId="6B9EC679" w14:textId="77777777" w:rsidR="006A394A" w:rsidRPr="00331320" w:rsidRDefault="006A394A" w:rsidP="006A394A">
      <w:pPr>
        <w:rPr>
          <w:sz w:val="20"/>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6A394A" w:rsidRPr="00331320" w14:paraId="7F304B6A" w14:textId="77777777">
        <w:tc>
          <w:tcPr>
            <w:tcW w:w="4606" w:type="dxa"/>
            <w:tcBorders>
              <w:top w:val="double" w:sz="6" w:space="0" w:color="auto"/>
              <w:left w:val="double" w:sz="6" w:space="0" w:color="auto"/>
              <w:bottom w:val="nil"/>
              <w:right w:val="nil"/>
            </w:tcBorders>
          </w:tcPr>
          <w:p w14:paraId="453102E6" w14:textId="77777777" w:rsidR="006A394A" w:rsidRPr="00331320" w:rsidRDefault="006A394A" w:rsidP="00F90C17">
            <w:pPr>
              <w:rPr>
                <w:sz w:val="20"/>
              </w:rPr>
            </w:pPr>
            <w:r w:rsidRPr="00331320">
              <w:rPr>
                <w:sz w:val="20"/>
              </w:rPr>
              <w:t xml:space="preserve">Name:    </w:t>
            </w:r>
            <w:r w:rsidRPr="00331320">
              <w:rPr>
                <w:b/>
                <w:sz w:val="20"/>
              </w:rPr>
              <w:t>VINYLCHLORID, STABILISIERT</w:t>
            </w:r>
          </w:p>
        </w:tc>
        <w:tc>
          <w:tcPr>
            <w:tcW w:w="4606" w:type="dxa"/>
            <w:tcBorders>
              <w:top w:val="double" w:sz="6" w:space="0" w:color="auto"/>
              <w:left w:val="nil"/>
              <w:bottom w:val="nil"/>
              <w:right w:val="double" w:sz="6" w:space="0" w:color="auto"/>
            </w:tcBorders>
          </w:tcPr>
          <w:p w14:paraId="0448FD76" w14:textId="77777777" w:rsidR="006A394A" w:rsidRPr="00331320" w:rsidRDefault="006A394A" w:rsidP="00F90C17">
            <w:pPr>
              <w:rPr>
                <w:sz w:val="20"/>
                <w:lang w:val="fr-FR"/>
              </w:rPr>
            </w:pPr>
            <w:r w:rsidRPr="00331320">
              <w:rPr>
                <w:sz w:val="20"/>
                <w:lang w:val="fr-FR"/>
              </w:rPr>
              <w:t>UN-</w:t>
            </w:r>
            <w:proofErr w:type="spellStart"/>
            <w:r w:rsidRPr="00331320">
              <w:rPr>
                <w:sz w:val="20"/>
                <w:lang w:val="fr-FR"/>
              </w:rPr>
              <w:t>Nummer</w:t>
            </w:r>
            <w:proofErr w:type="spellEnd"/>
            <w:r w:rsidRPr="00331320">
              <w:rPr>
                <w:sz w:val="20"/>
                <w:lang w:val="fr-FR"/>
              </w:rPr>
              <w:t xml:space="preserve">:     </w:t>
            </w:r>
            <w:r w:rsidRPr="00331320">
              <w:rPr>
                <w:b/>
                <w:sz w:val="20"/>
                <w:lang w:val="fr-FR"/>
              </w:rPr>
              <w:t>1086</w:t>
            </w:r>
          </w:p>
        </w:tc>
      </w:tr>
      <w:tr w:rsidR="006A394A" w:rsidRPr="00331320" w14:paraId="49D2A478" w14:textId="77777777">
        <w:tc>
          <w:tcPr>
            <w:tcW w:w="4606" w:type="dxa"/>
            <w:tcBorders>
              <w:top w:val="nil"/>
              <w:left w:val="double" w:sz="6" w:space="0" w:color="auto"/>
              <w:bottom w:val="nil"/>
              <w:right w:val="nil"/>
            </w:tcBorders>
          </w:tcPr>
          <w:p w14:paraId="7ACA2082" w14:textId="77777777" w:rsidR="006A394A" w:rsidRPr="00331320" w:rsidRDefault="006A394A" w:rsidP="00F90C17">
            <w:pPr>
              <w:rPr>
                <w:sz w:val="20"/>
                <w:lang w:val="fr-FR"/>
              </w:rPr>
            </w:pPr>
            <w:r w:rsidRPr="00331320">
              <w:rPr>
                <w:sz w:val="20"/>
              </w:rPr>
              <w:t>Formel</w:t>
            </w:r>
            <w:r w:rsidRPr="00331320">
              <w:rPr>
                <w:sz w:val="20"/>
                <w:lang w:val="fr-FR"/>
              </w:rPr>
              <w:t xml:space="preserve">:   </w:t>
            </w:r>
            <w:r w:rsidRPr="00331320">
              <w:rPr>
                <w:b/>
                <w:sz w:val="20"/>
                <w:lang w:val="fr-FR"/>
              </w:rPr>
              <w:t>C</w:t>
            </w:r>
            <w:r w:rsidRPr="00331320">
              <w:rPr>
                <w:b/>
                <w:sz w:val="20"/>
                <w:vertAlign w:val="subscript"/>
                <w:lang w:val="fr-FR"/>
              </w:rPr>
              <w:t>2</w:t>
            </w:r>
            <w:r w:rsidRPr="00331320">
              <w:rPr>
                <w:b/>
                <w:sz w:val="20"/>
                <w:lang w:val="fr-FR"/>
              </w:rPr>
              <w:t>H</w:t>
            </w:r>
            <w:r w:rsidRPr="00331320">
              <w:rPr>
                <w:b/>
                <w:sz w:val="20"/>
                <w:vertAlign w:val="subscript"/>
                <w:lang w:val="fr-FR"/>
              </w:rPr>
              <w:t>3</w:t>
            </w:r>
            <w:r w:rsidRPr="00331320">
              <w:rPr>
                <w:b/>
                <w:sz w:val="20"/>
                <w:lang w:val="fr-FR"/>
              </w:rPr>
              <w:t>Cl</w:t>
            </w:r>
          </w:p>
        </w:tc>
        <w:tc>
          <w:tcPr>
            <w:tcW w:w="4606" w:type="dxa"/>
            <w:tcBorders>
              <w:top w:val="nil"/>
              <w:left w:val="nil"/>
              <w:bottom w:val="nil"/>
              <w:right w:val="double" w:sz="6" w:space="0" w:color="auto"/>
            </w:tcBorders>
          </w:tcPr>
          <w:p w14:paraId="374E16EF" w14:textId="77777777" w:rsidR="006A394A" w:rsidRPr="00331320" w:rsidRDefault="006A394A" w:rsidP="00F90C17">
            <w:pPr>
              <w:rPr>
                <w:sz w:val="20"/>
                <w:lang w:val="fr-FR"/>
              </w:rPr>
            </w:pPr>
          </w:p>
        </w:tc>
      </w:tr>
      <w:tr w:rsidR="006A394A" w:rsidRPr="00331320" w14:paraId="1E7BCB91" w14:textId="77777777">
        <w:tc>
          <w:tcPr>
            <w:tcW w:w="4606" w:type="dxa"/>
            <w:tcBorders>
              <w:top w:val="nil"/>
              <w:left w:val="double" w:sz="6" w:space="0" w:color="auto"/>
              <w:bottom w:val="nil"/>
              <w:right w:val="nil"/>
            </w:tcBorders>
          </w:tcPr>
          <w:p w14:paraId="30FC5AAC" w14:textId="77777777" w:rsidR="006A394A" w:rsidRPr="00331320" w:rsidRDefault="006A394A" w:rsidP="00F90C17">
            <w:pPr>
              <w:rPr>
                <w:sz w:val="20"/>
              </w:rPr>
            </w:pPr>
            <w:r w:rsidRPr="00331320">
              <w:rPr>
                <w:sz w:val="20"/>
              </w:rPr>
              <w:t xml:space="preserve">Siedepunkt:         </w:t>
            </w:r>
            <w:r w:rsidRPr="00331320">
              <w:rPr>
                <w:b/>
                <w:sz w:val="20"/>
              </w:rPr>
              <w:t>- 1</w:t>
            </w:r>
            <w:r w:rsidR="00466E17" w:rsidRPr="00331320">
              <w:rPr>
                <w:b/>
                <w:sz w:val="20"/>
              </w:rPr>
              <w:t xml:space="preserve">3 </w:t>
            </w:r>
            <w:r w:rsidRPr="00331320">
              <w:rPr>
                <w:b/>
                <w:sz w:val="20"/>
              </w:rPr>
              <w:sym w:font="Symbol" w:char="00B0"/>
            </w:r>
            <w:r w:rsidRPr="00331320">
              <w:rPr>
                <w:b/>
                <w:sz w:val="20"/>
              </w:rPr>
              <w:t>C</w:t>
            </w:r>
          </w:p>
        </w:tc>
        <w:tc>
          <w:tcPr>
            <w:tcW w:w="4606" w:type="dxa"/>
            <w:tcBorders>
              <w:top w:val="nil"/>
              <w:left w:val="nil"/>
              <w:bottom w:val="nil"/>
              <w:right w:val="double" w:sz="6" w:space="0" w:color="auto"/>
            </w:tcBorders>
          </w:tcPr>
          <w:p w14:paraId="5C2F5279" w14:textId="77777777" w:rsidR="006A394A" w:rsidRPr="00331320" w:rsidRDefault="006A394A" w:rsidP="00F90C17">
            <w:pPr>
              <w:rPr>
                <w:sz w:val="20"/>
              </w:rPr>
            </w:pPr>
            <w:r w:rsidRPr="00331320">
              <w:rPr>
                <w:sz w:val="20"/>
              </w:rPr>
              <w:t xml:space="preserve">Molare Masse: </w:t>
            </w:r>
            <w:r w:rsidRPr="00331320">
              <w:rPr>
                <w:b/>
                <w:i/>
                <w:sz w:val="20"/>
              </w:rPr>
              <w:t>M</w:t>
            </w:r>
            <w:r w:rsidRPr="00331320">
              <w:rPr>
                <w:b/>
                <w:sz w:val="20"/>
              </w:rPr>
              <w:t xml:space="preserve"> = 62,50</w:t>
            </w:r>
          </w:p>
        </w:tc>
      </w:tr>
      <w:tr w:rsidR="006A394A" w:rsidRPr="00331320" w14:paraId="36379833" w14:textId="77777777">
        <w:tc>
          <w:tcPr>
            <w:tcW w:w="4606" w:type="dxa"/>
            <w:tcBorders>
              <w:top w:val="nil"/>
              <w:left w:val="double" w:sz="6" w:space="0" w:color="auto"/>
              <w:bottom w:val="nil"/>
              <w:right w:val="nil"/>
            </w:tcBorders>
          </w:tcPr>
          <w:p w14:paraId="0E3D4AD4" w14:textId="77777777" w:rsidR="006A394A" w:rsidRPr="00331320" w:rsidRDefault="006A394A" w:rsidP="00F90C17">
            <w:pPr>
              <w:rPr>
                <w:sz w:val="20"/>
              </w:rPr>
            </w:pPr>
            <w:r w:rsidRPr="00331320">
              <w:rPr>
                <w:sz w:val="20"/>
              </w:rPr>
              <w:t>Dampfdichteverhältnis, Luft = 1 (15</w:t>
            </w:r>
            <w:r w:rsidRPr="00331320">
              <w:rPr>
                <w:sz w:val="20"/>
              </w:rPr>
              <w:sym w:font="Symbol" w:char="00B0"/>
            </w:r>
            <w:r w:rsidRPr="00331320">
              <w:rPr>
                <w:sz w:val="20"/>
              </w:rPr>
              <w:t xml:space="preserve">C):  </w:t>
            </w:r>
            <w:r w:rsidRPr="00331320">
              <w:rPr>
                <w:b/>
                <w:sz w:val="20"/>
              </w:rPr>
              <w:t>2,16</w:t>
            </w:r>
          </w:p>
        </w:tc>
        <w:tc>
          <w:tcPr>
            <w:tcW w:w="4606" w:type="dxa"/>
            <w:tcBorders>
              <w:top w:val="nil"/>
              <w:left w:val="nil"/>
              <w:bottom w:val="nil"/>
              <w:right w:val="double" w:sz="6" w:space="0" w:color="auto"/>
            </w:tcBorders>
          </w:tcPr>
          <w:p w14:paraId="606C4FA0" w14:textId="77777777" w:rsidR="006A394A" w:rsidRPr="00331320" w:rsidRDefault="006A394A" w:rsidP="00F90C17">
            <w:pPr>
              <w:rPr>
                <w:sz w:val="20"/>
              </w:rPr>
            </w:pPr>
          </w:p>
        </w:tc>
      </w:tr>
      <w:tr w:rsidR="006A394A" w:rsidRPr="009078E7" w14:paraId="0ED8E510" w14:textId="77777777">
        <w:tc>
          <w:tcPr>
            <w:tcW w:w="4606" w:type="dxa"/>
            <w:tcBorders>
              <w:top w:val="nil"/>
              <w:left w:val="double" w:sz="6" w:space="0" w:color="auto"/>
              <w:bottom w:val="nil"/>
              <w:right w:val="nil"/>
            </w:tcBorders>
          </w:tcPr>
          <w:p w14:paraId="0DD6A5A9" w14:textId="77777777" w:rsidR="006A394A" w:rsidRPr="00331320" w:rsidRDefault="006A394A" w:rsidP="00F90C17">
            <w:pPr>
              <w:rPr>
                <w:sz w:val="20"/>
                <w:lang w:val="de-DE"/>
              </w:rPr>
            </w:pPr>
            <w:r w:rsidRPr="00331320">
              <w:rPr>
                <w:sz w:val="20"/>
                <w:lang w:val="de-DE"/>
              </w:rPr>
              <w:t xml:space="preserve">Zündfähiges </w:t>
            </w:r>
            <w:r w:rsidR="0016112D" w:rsidRPr="00331320">
              <w:rPr>
                <w:sz w:val="20"/>
                <w:lang w:val="de-DE"/>
              </w:rPr>
              <w:t>Gas/Luft-</w:t>
            </w:r>
            <w:r w:rsidRPr="00331320">
              <w:rPr>
                <w:sz w:val="20"/>
                <w:lang w:val="de-DE"/>
              </w:rPr>
              <w:t xml:space="preserve">Gemisch, Vol.-%:   </w:t>
            </w:r>
            <w:r w:rsidR="0016112D" w:rsidRPr="00331320">
              <w:rPr>
                <w:b/>
                <w:sz w:val="20"/>
                <w:lang w:val="de-DE"/>
              </w:rPr>
              <w:t>–3,8 – 31,0</w:t>
            </w:r>
          </w:p>
        </w:tc>
        <w:tc>
          <w:tcPr>
            <w:tcW w:w="4606" w:type="dxa"/>
            <w:tcBorders>
              <w:top w:val="nil"/>
              <w:left w:val="nil"/>
              <w:bottom w:val="nil"/>
              <w:right w:val="double" w:sz="6" w:space="0" w:color="auto"/>
            </w:tcBorders>
          </w:tcPr>
          <w:p w14:paraId="7E9E02A8" w14:textId="77777777" w:rsidR="006A394A" w:rsidRPr="00331320" w:rsidRDefault="006A394A" w:rsidP="00F90C17">
            <w:pPr>
              <w:rPr>
                <w:sz w:val="20"/>
                <w:lang w:val="de-DE"/>
              </w:rPr>
            </w:pPr>
          </w:p>
        </w:tc>
      </w:tr>
      <w:tr w:rsidR="006A394A" w:rsidRPr="00331320" w14:paraId="1BDF89E5" w14:textId="77777777">
        <w:tc>
          <w:tcPr>
            <w:tcW w:w="4606" w:type="dxa"/>
            <w:tcBorders>
              <w:top w:val="nil"/>
              <w:left w:val="double" w:sz="6" w:space="0" w:color="auto"/>
              <w:bottom w:val="nil"/>
              <w:right w:val="nil"/>
            </w:tcBorders>
          </w:tcPr>
          <w:p w14:paraId="31D85E38" w14:textId="77777777" w:rsidR="006A394A" w:rsidRPr="00331320" w:rsidRDefault="006A394A" w:rsidP="00F90C17">
            <w:pPr>
              <w:rPr>
                <w:sz w:val="20"/>
              </w:rPr>
            </w:pPr>
            <w:proofErr w:type="spellStart"/>
            <w:r w:rsidRPr="00331320">
              <w:rPr>
                <w:sz w:val="20"/>
              </w:rPr>
              <w:t>Zündtemperatur</w:t>
            </w:r>
            <w:proofErr w:type="spellEnd"/>
            <w:r w:rsidRPr="00331320">
              <w:rPr>
                <w:sz w:val="20"/>
              </w:rPr>
              <w:t xml:space="preserve">:   </w:t>
            </w:r>
            <w:r w:rsidRPr="00331320">
              <w:rPr>
                <w:b/>
                <w:sz w:val="20"/>
              </w:rPr>
              <w:t xml:space="preserve">415 </w:t>
            </w:r>
            <w:r w:rsidRPr="00331320">
              <w:rPr>
                <w:b/>
                <w:sz w:val="20"/>
              </w:rPr>
              <w:sym w:font="Symbol" w:char="00B0"/>
            </w:r>
            <w:r w:rsidRPr="00331320">
              <w:rPr>
                <w:b/>
                <w:sz w:val="20"/>
              </w:rPr>
              <w:t>C</w:t>
            </w:r>
          </w:p>
        </w:tc>
        <w:tc>
          <w:tcPr>
            <w:tcW w:w="4606" w:type="dxa"/>
            <w:tcBorders>
              <w:top w:val="nil"/>
              <w:left w:val="nil"/>
              <w:bottom w:val="nil"/>
              <w:right w:val="double" w:sz="6" w:space="0" w:color="auto"/>
            </w:tcBorders>
          </w:tcPr>
          <w:p w14:paraId="54A36827" w14:textId="77777777" w:rsidR="006A394A" w:rsidRPr="00331320" w:rsidRDefault="006A394A" w:rsidP="00F90C17">
            <w:pPr>
              <w:rPr>
                <w:sz w:val="20"/>
              </w:rPr>
            </w:pPr>
            <w:r w:rsidRPr="00331320">
              <w:rPr>
                <w:sz w:val="20"/>
              </w:rPr>
              <w:t xml:space="preserve">Kritische Temperatur: </w:t>
            </w:r>
            <w:r w:rsidRPr="00331320">
              <w:rPr>
                <w:b/>
                <w:sz w:val="20"/>
              </w:rPr>
              <w:t xml:space="preserve">158,4 </w:t>
            </w:r>
            <w:r w:rsidRPr="00331320">
              <w:rPr>
                <w:b/>
                <w:sz w:val="20"/>
              </w:rPr>
              <w:sym w:font="Symbol" w:char="00B0"/>
            </w:r>
            <w:r w:rsidRPr="00331320">
              <w:rPr>
                <w:b/>
                <w:sz w:val="20"/>
              </w:rPr>
              <w:t>C</w:t>
            </w:r>
          </w:p>
        </w:tc>
      </w:tr>
      <w:tr w:rsidR="006A394A" w:rsidRPr="00331320" w14:paraId="5BB498A0" w14:textId="77777777">
        <w:tc>
          <w:tcPr>
            <w:tcW w:w="4606" w:type="dxa"/>
            <w:tcBorders>
              <w:top w:val="nil"/>
              <w:left w:val="double" w:sz="6" w:space="0" w:color="auto"/>
              <w:bottom w:val="double" w:sz="6" w:space="0" w:color="auto"/>
              <w:right w:val="nil"/>
            </w:tcBorders>
          </w:tcPr>
          <w:p w14:paraId="69B9D4FB" w14:textId="77777777" w:rsidR="006A394A" w:rsidRPr="00331320" w:rsidRDefault="006A394A" w:rsidP="00F90C17">
            <w:pPr>
              <w:rPr>
                <w:sz w:val="20"/>
              </w:rPr>
            </w:pPr>
            <w:r w:rsidRPr="00331320">
              <w:rPr>
                <w:sz w:val="20"/>
              </w:rPr>
              <w:t xml:space="preserve">AGW-Wert:   </w:t>
            </w:r>
            <w:r w:rsidR="0016112D" w:rsidRPr="00331320">
              <w:rPr>
                <w:b/>
                <w:sz w:val="20"/>
              </w:rPr>
              <w:t xml:space="preserve">3 </w:t>
            </w:r>
            <w:r w:rsidRPr="00331320">
              <w:rPr>
                <w:b/>
                <w:sz w:val="20"/>
              </w:rPr>
              <w:t>ppm *</w:t>
            </w:r>
          </w:p>
        </w:tc>
        <w:tc>
          <w:tcPr>
            <w:tcW w:w="4606" w:type="dxa"/>
            <w:tcBorders>
              <w:top w:val="nil"/>
              <w:left w:val="nil"/>
              <w:bottom w:val="double" w:sz="6" w:space="0" w:color="auto"/>
              <w:right w:val="double" w:sz="6" w:space="0" w:color="auto"/>
            </w:tcBorders>
          </w:tcPr>
          <w:p w14:paraId="192C8344" w14:textId="77777777" w:rsidR="006A394A" w:rsidRPr="00331320" w:rsidRDefault="006A394A" w:rsidP="00F90C17">
            <w:pPr>
              <w:rPr>
                <w:sz w:val="20"/>
              </w:rPr>
            </w:pPr>
          </w:p>
        </w:tc>
      </w:tr>
    </w:tbl>
    <w:p w14:paraId="3A50128F" w14:textId="77777777" w:rsidR="006A394A" w:rsidRPr="00331320" w:rsidRDefault="006A394A" w:rsidP="006A394A">
      <w:pPr>
        <w:rPr>
          <w:sz w:val="20"/>
          <w:lang w:val="de-DE"/>
        </w:rPr>
      </w:pPr>
      <w:r w:rsidRPr="00331320">
        <w:rPr>
          <w:sz w:val="20"/>
          <w:lang w:val="de-DE"/>
        </w:rPr>
        <w:t>* Vinylchlorid, stabilisiert ist Krebs erzeugend.</w:t>
      </w:r>
    </w:p>
    <w:p w14:paraId="2CE4C906" w14:textId="77777777" w:rsidR="006A394A" w:rsidRDefault="006A394A" w:rsidP="006A394A">
      <w:pPr>
        <w:rPr>
          <w:sz w:val="20"/>
          <w:lang w:val="de-DE"/>
        </w:rPr>
      </w:pPr>
    </w:p>
    <w:p w14:paraId="6000B32F" w14:textId="77777777" w:rsidR="00956845" w:rsidRPr="00331320" w:rsidRDefault="00956845" w:rsidP="006A394A">
      <w:pPr>
        <w:rPr>
          <w:sz w:val="20"/>
          <w:lang w:val="de-DE"/>
        </w:rPr>
      </w:pPr>
    </w:p>
    <w:p w14:paraId="15E70145" w14:textId="77777777" w:rsidR="006A394A" w:rsidRPr="00331320" w:rsidRDefault="006A394A" w:rsidP="006A394A">
      <w:pPr>
        <w:rPr>
          <w:lang w:val="de-DE"/>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6A394A" w:rsidRPr="00331320" w14:paraId="5E496C70" w14:textId="77777777">
        <w:tc>
          <w:tcPr>
            <w:tcW w:w="9212" w:type="dxa"/>
            <w:gridSpan w:val="4"/>
            <w:tcBorders>
              <w:top w:val="double" w:sz="6" w:space="0" w:color="auto"/>
              <w:left w:val="double" w:sz="6" w:space="0" w:color="auto"/>
              <w:bottom w:val="single" w:sz="6" w:space="0" w:color="auto"/>
              <w:right w:val="double" w:sz="6" w:space="0" w:color="auto"/>
            </w:tcBorders>
          </w:tcPr>
          <w:p w14:paraId="5A287CD2" w14:textId="77777777" w:rsidR="006A394A" w:rsidRPr="00331320" w:rsidRDefault="006A394A" w:rsidP="00F90C17">
            <w:pPr>
              <w:jc w:val="center"/>
              <w:rPr>
                <w:sz w:val="20"/>
              </w:rPr>
            </w:pPr>
            <w:r w:rsidRPr="00331320">
              <w:rPr>
                <w:sz w:val="20"/>
              </w:rPr>
              <w:t>Dampf/Flüssigkeit Gleichgewichte</w:t>
            </w:r>
          </w:p>
        </w:tc>
      </w:tr>
      <w:tr w:rsidR="006A394A" w:rsidRPr="00331320" w14:paraId="682240AF" w14:textId="77777777">
        <w:tc>
          <w:tcPr>
            <w:tcW w:w="2303" w:type="dxa"/>
            <w:tcBorders>
              <w:top w:val="nil"/>
              <w:left w:val="double" w:sz="6" w:space="0" w:color="auto"/>
              <w:bottom w:val="nil"/>
              <w:right w:val="single" w:sz="6" w:space="0" w:color="auto"/>
            </w:tcBorders>
          </w:tcPr>
          <w:p w14:paraId="41D1F0F6" w14:textId="77777777" w:rsidR="006A394A" w:rsidRPr="00331320" w:rsidRDefault="006A394A" w:rsidP="00F90C17">
            <w:pPr>
              <w:jc w:val="center"/>
              <w:rPr>
                <w:sz w:val="20"/>
              </w:rPr>
            </w:pPr>
            <w:r w:rsidRPr="00331320">
              <w:rPr>
                <w:b/>
                <w:i/>
                <w:sz w:val="20"/>
              </w:rPr>
              <w:t xml:space="preserve">t </w:t>
            </w:r>
            <w:r w:rsidRPr="00331320">
              <w:rPr>
                <w:b/>
                <w:sz w:val="20"/>
              </w:rPr>
              <w:t>[</w:t>
            </w:r>
            <w:r w:rsidRPr="00331320">
              <w:rPr>
                <w:b/>
                <w:sz w:val="20"/>
              </w:rPr>
              <w:sym w:font="Symbol" w:char="00B0"/>
            </w:r>
            <w:r w:rsidRPr="00331320">
              <w:rPr>
                <w:b/>
                <w:sz w:val="20"/>
              </w:rPr>
              <w:t>C]</w:t>
            </w:r>
          </w:p>
        </w:tc>
        <w:tc>
          <w:tcPr>
            <w:tcW w:w="2303" w:type="dxa"/>
            <w:tcBorders>
              <w:top w:val="nil"/>
              <w:left w:val="single" w:sz="6" w:space="0" w:color="auto"/>
              <w:bottom w:val="nil"/>
              <w:right w:val="single" w:sz="6" w:space="0" w:color="auto"/>
            </w:tcBorders>
          </w:tcPr>
          <w:p w14:paraId="2E15D2E7" w14:textId="77777777" w:rsidR="006A394A" w:rsidRPr="00331320" w:rsidRDefault="006A394A" w:rsidP="00F90C17">
            <w:pPr>
              <w:jc w:val="center"/>
              <w:rPr>
                <w:sz w:val="20"/>
              </w:rPr>
            </w:pPr>
            <w:r w:rsidRPr="00331320">
              <w:rPr>
                <w:b/>
                <w:i/>
                <w:sz w:val="20"/>
              </w:rPr>
              <w:t>p</w:t>
            </w:r>
            <w:r w:rsidRPr="00331320">
              <w:rPr>
                <w:b/>
                <w:i/>
                <w:sz w:val="20"/>
                <w:vertAlign w:val="subscript"/>
              </w:rPr>
              <w:t xml:space="preserve"> </w:t>
            </w:r>
            <w:r w:rsidRPr="00331320">
              <w:rPr>
                <w:b/>
                <w:sz w:val="20"/>
                <w:vertAlign w:val="subscript"/>
              </w:rPr>
              <w:t>max</w:t>
            </w:r>
            <w:r w:rsidRPr="00331320">
              <w:rPr>
                <w:b/>
                <w:sz w:val="20"/>
              </w:rPr>
              <w:t xml:space="preserve"> [bar]</w:t>
            </w:r>
          </w:p>
        </w:tc>
        <w:tc>
          <w:tcPr>
            <w:tcW w:w="2303" w:type="dxa"/>
            <w:tcBorders>
              <w:top w:val="nil"/>
              <w:left w:val="single" w:sz="6" w:space="0" w:color="auto"/>
              <w:bottom w:val="nil"/>
              <w:right w:val="single" w:sz="6" w:space="0" w:color="auto"/>
            </w:tcBorders>
          </w:tcPr>
          <w:p w14:paraId="1648B0FA" w14:textId="77777777" w:rsidR="006A394A" w:rsidRPr="00331320" w:rsidRDefault="006A394A" w:rsidP="00F90C17">
            <w:pPr>
              <w:jc w:val="center"/>
              <w:rPr>
                <w:sz w:val="20"/>
              </w:rPr>
            </w:pPr>
            <w:r w:rsidRPr="00331320">
              <w:rPr>
                <w:b/>
                <w:sz w:val="20"/>
              </w:rPr>
              <w:sym w:font="Symbol" w:char="0072"/>
            </w:r>
            <w:r w:rsidRPr="00331320">
              <w:rPr>
                <w:b/>
                <w:sz w:val="20"/>
                <w:vertAlign w:val="subscript"/>
              </w:rPr>
              <w:t>L</w:t>
            </w:r>
            <w:r w:rsidRPr="00331320">
              <w:rPr>
                <w:b/>
                <w:sz w:val="20"/>
              </w:rPr>
              <w:t xml:space="preserve"> [kg/m</w:t>
            </w:r>
            <w:r w:rsidRPr="00331320">
              <w:rPr>
                <w:b/>
                <w:sz w:val="20"/>
                <w:vertAlign w:val="superscript"/>
              </w:rPr>
              <w:t>3</w:t>
            </w:r>
            <w:r w:rsidRPr="00331320">
              <w:rPr>
                <w:b/>
                <w:sz w:val="20"/>
              </w:rPr>
              <w:t>]</w:t>
            </w:r>
          </w:p>
        </w:tc>
        <w:tc>
          <w:tcPr>
            <w:tcW w:w="2303" w:type="dxa"/>
            <w:tcBorders>
              <w:top w:val="nil"/>
              <w:left w:val="single" w:sz="6" w:space="0" w:color="auto"/>
              <w:bottom w:val="nil"/>
              <w:right w:val="double" w:sz="6" w:space="0" w:color="auto"/>
            </w:tcBorders>
          </w:tcPr>
          <w:p w14:paraId="7DBA1E1D" w14:textId="77777777" w:rsidR="006A394A" w:rsidRPr="00331320" w:rsidRDefault="006A394A" w:rsidP="00F90C17">
            <w:pPr>
              <w:jc w:val="center"/>
              <w:rPr>
                <w:sz w:val="20"/>
              </w:rPr>
            </w:pPr>
            <w:r w:rsidRPr="00331320">
              <w:rPr>
                <w:b/>
                <w:sz w:val="20"/>
              </w:rPr>
              <w:sym w:font="Symbol" w:char="0072"/>
            </w:r>
            <w:r w:rsidRPr="00331320">
              <w:rPr>
                <w:b/>
                <w:sz w:val="20"/>
                <w:vertAlign w:val="subscript"/>
              </w:rPr>
              <w:t xml:space="preserve">G </w:t>
            </w:r>
            <w:r w:rsidRPr="00331320">
              <w:rPr>
                <w:b/>
                <w:sz w:val="20"/>
              </w:rPr>
              <w:t>[kg/m</w:t>
            </w:r>
            <w:r w:rsidRPr="00331320">
              <w:rPr>
                <w:b/>
                <w:sz w:val="20"/>
                <w:vertAlign w:val="superscript"/>
              </w:rPr>
              <w:t>3</w:t>
            </w:r>
            <w:r w:rsidRPr="00331320">
              <w:rPr>
                <w:b/>
                <w:sz w:val="20"/>
              </w:rPr>
              <w:t>]</w:t>
            </w:r>
          </w:p>
        </w:tc>
      </w:tr>
      <w:tr w:rsidR="006A394A" w:rsidRPr="00331320" w14:paraId="6D9C78E9" w14:textId="77777777">
        <w:tc>
          <w:tcPr>
            <w:tcW w:w="2303" w:type="dxa"/>
            <w:tcBorders>
              <w:top w:val="single" w:sz="12" w:space="0" w:color="auto"/>
              <w:left w:val="double" w:sz="6" w:space="0" w:color="auto"/>
              <w:bottom w:val="single" w:sz="6" w:space="0" w:color="auto"/>
              <w:right w:val="single" w:sz="6" w:space="0" w:color="auto"/>
            </w:tcBorders>
          </w:tcPr>
          <w:p w14:paraId="0518670C" w14:textId="77777777" w:rsidR="006A394A" w:rsidRPr="00331320" w:rsidRDefault="006A394A" w:rsidP="00F90C17">
            <w:pPr>
              <w:jc w:val="center"/>
              <w:rPr>
                <w:sz w:val="20"/>
              </w:rPr>
            </w:pPr>
            <w:r w:rsidRPr="00331320">
              <w:rPr>
                <w:sz w:val="20"/>
              </w:rPr>
              <w:t>- 10</w:t>
            </w:r>
          </w:p>
        </w:tc>
        <w:tc>
          <w:tcPr>
            <w:tcW w:w="2303" w:type="dxa"/>
            <w:tcBorders>
              <w:top w:val="single" w:sz="12" w:space="0" w:color="auto"/>
              <w:left w:val="single" w:sz="6" w:space="0" w:color="auto"/>
              <w:bottom w:val="single" w:sz="6" w:space="0" w:color="auto"/>
              <w:right w:val="single" w:sz="6" w:space="0" w:color="auto"/>
            </w:tcBorders>
          </w:tcPr>
          <w:p w14:paraId="1435F94D" w14:textId="77777777" w:rsidR="006A394A" w:rsidRPr="00331320" w:rsidRDefault="006A394A" w:rsidP="00F90C17">
            <w:pPr>
              <w:jc w:val="center"/>
              <w:rPr>
                <w:sz w:val="20"/>
              </w:rPr>
            </w:pPr>
            <w:r w:rsidRPr="00331320">
              <w:rPr>
                <w:sz w:val="20"/>
              </w:rPr>
              <w:t>1,16</w:t>
            </w:r>
          </w:p>
        </w:tc>
        <w:tc>
          <w:tcPr>
            <w:tcW w:w="2303" w:type="dxa"/>
            <w:tcBorders>
              <w:top w:val="single" w:sz="12" w:space="0" w:color="auto"/>
              <w:left w:val="single" w:sz="6" w:space="0" w:color="auto"/>
              <w:bottom w:val="single" w:sz="6" w:space="0" w:color="auto"/>
              <w:right w:val="single" w:sz="6" w:space="0" w:color="auto"/>
            </w:tcBorders>
          </w:tcPr>
          <w:p w14:paraId="75A9AC74" w14:textId="77777777" w:rsidR="006A394A" w:rsidRPr="00331320" w:rsidRDefault="006A394A" w:rsidP="00F90C17">
            <w:pPr>
              <w:jc w:val="center"/>
              <w:rPr>
                <w:sz w:val="20"/>
              </w:rPr>
            </w:pPr>
            <w:r w:rsidRPr="00331320">
              <w:rPr>
                <w:sz w:val="20"/>
              </w:rPr>
              <w:t>962,3</w:t>
            </w:r>
          </w:p>
        </w:tc>
        <w:tc>
          <w:tcPr>
            <w:tcW w:w="2303" w:type="dxa"/>
            <w:tcBorders>
              <w:top w:val="single" w:sz="12" w:space="0" w:color="auto"/>
              <w:left w:val="single" w:sz="6" w:space="0" w:color="auto"/>
              <w:bottom w:val="single" w:sz="6" w:space="0" w:color="auto"/>
              <w:right w:val="double" w:sz="6" w:space="0" w:color="auto"/>
            </w:tcBorders>
          </w:tcPr>
          <w:p w14:paraId="0949C1CD" w14:textId="77777777" w:rsidR="006A394A" w:rsidRPr="00331320" w:rsidRDefault="006A394A" w:rsidP="00F90C17">
            <w:pPr>
              <w:jc w:val="center"/>
              <w:rPr>
                <w:sz w:val="20"/>
              </w:rPr>
            </w:pPr>
            <w:r w:rsidRPr="00331320">
              <w:rPr>
                <w:sz w:val="20"/>
              </w:rPr>
              <w:t>3,5</w:t>
            </w:r>
          </w:p>
        </w:tc>
      </w:tr>
      <w:tr w:rsidR="006A394A" w:rsidRPr="00331320" w14:paraId="0E8743FF" w14:textId="77777777">
        <w:tc>
          <w:tcPr>
            <w:tcW w:w="2303" w:type="dxa"/>
            <w:tcBorders>
              <w:top w:val="nil"/>
              <w:left w:val="double" w:sz="6" w:space="0" w:color="auto"/>
              <w:bottom w:val="single" w:sz="6" w:space="0" w:color="auto"/>
              <w:right w:val="single" w:sz="6" w:space="0" w:color="auto"/>
            </w:tcBorders>
          </w:tcPr>
          <w:p w14:paraId="26D77FA0" w14:textId="77777777" w:rsidR="006A394A" w:rsidRPr="00331320" w:rsidRDefault="006A394A" w:rsidP="00F90C17">
            <w:pPr>
              <w:jc w:val="center"/>
              <w:rPr>
                <w:sz w:val="20"/>
              </w:rPr>
            </w:pPr>
            <w:r w:rsidRPr="00331320">
              <w:rPr>
                <w:sz w:val="20"/>
              </w:rPr>
              <w:t>- 5</w:t>
            </w:r>
          </w:p>
        </w:tc>
        <w:tc>
          <w:tcPr>
            <w:tcW w:w="2303" w:type="dxa"/>
            <w:tcBorders>
              <w:top w:val="nil"/>
              <w:left w:val="single" w:sz="6" w:space="0" w:color="auto"/>
              <w:bottom w:val="single" w:sz="6" w:space="0" w:color="auto"/>
              <w:right w:val="single" w:sz="6" w:space="0" w:color="auto"/>
            </w:tcBorders>
          </w:tcPr>
          <w:p w14:paraId="3447F611" w14:textId="77777777" w:rsidR="006A394A" w:rsidRPr="00331320" w:rsidRDefault="006A394A" w:rsidP="00F90C17">
            <w:pPr>
              <w:jc w:val="center"/>
              <w:rPr>
                <w:sz w:val="20"/>
              </w:rPr>
            </w:pPr>
            <w:r w:rsidRPr="00331320">
              <w:rPr>
                <w:sz w:val="20"/>
              </w:rPr>
              <w:t>1,40</w:t>
            </w:r>
          </w:p>
        </w:tc>
        <w:tc>
          <w:tcPr>
            <w:tcW w:w="2303" w:type="dxa"/>
            <w:tcBorders>
              <w:top w:val="nil"/>
              <w:left w:val="single" w:sz="6" w:space="0" w:color="auto"/>
              <w:bottom w:val="single" w:sz="6" w:space="0" w:color="auto"/>
              <w:right w:val="single" w:sz="6" w:space="0" w:color="auto"/>
            </w:tcBorders>
          </w:tcPr>
          <w:p w14:paraId="47B7B4F4" w14:textId="77777777" w:rsidR="006A394A" w:rsidRPr="00331320" w:rsidRDefault="006A394A" w:rsidP="00F90C17">
            <w:pPr>
              <w:jc w:val="center"/>
              <w:rPr>
                <w:sz w:val="20"/>
              </w:rPr>
            </w:pPr>
            <w:r w:rsidRPr="00331320">
              <w:rPr>
                <w:sz w:val="20"/>
              </w:rPr>
              <w:t>954,8</w:t>
            </w:r>
          </w:p>
        </w:tc>
        <w:tc>
          <w:tcPr>
            <w:tcW w:w="2303" w:type="dxa"/>
            <w:tcBorders>
              <w:top w:val="nil"/>
              <w:left w:val="single" w:sz="6" w:space="0" w:color="auto"/>
              <w:bottom w:val="single" w:sz="6" w:space="0" w:color="auto"/>
              <w:right w:val="double" w:sz="6" w:space="0" w:color="auto"/>
            </w:tcBorders>
          </w:tcPr>
          <w:p w14:paraId="6DA5D91E" w14:textId="77777777" w:rsidR="006A394A" w:rsidRPr="00331320" w:rsidRDefault="006A394A" w:rsidP="00F90C17">
            <w:pPr>
              <w:jc w:val="center"/>
              <w:rPr>
                <w:sz w:val="20"/>
              </w:rPr>
            </w:pPr>
            <w:r w:rsidRPr="00331320">
              <w:rPr>
                <w:sz w:val="20"/>
              </w:rPr>
              <w:t>4</w:t>
            </w:r>
          </w:p>
        </w:tc>
      </w:tr>
      <w:tr w:rsidR="006A394A" w:rsidRPr="00331320" w14:paraId="2831B831" w14:textId="77777777">
        <w:tc>
          <w:tcPr>
            <w:tcW w:w="2303" w:type="dxa"/>
            <w:tcBorders>
              <w:top w:val="single" w:sz="6" w:space="0" w:color="auto"/>
              <w:left w:val="double" w:sz="6" w:space="0" w:color="auto"/>
              <w:bottom w:val="single" w:sz="6" w:space="0" w:color="auto"/>
              <w:right w:val="single" w:sz="6" w:space="0" w:color="auto"/>
            </w:tcBorders>
          </w:tcPr>
          <w:p w14:paraId="764836EB" w14:textId="77777777" w:rsidR="006A394A" w:rsidRPr="00331320" w:rsidRDefault="006A394A" w:rsidP="00F90C17">
            <w:pPr>
              <w:jc w:val="center"/>
              <w:rPr>
                <w:sz w:val="20"/>
              </w:rPr>
            </w:pPr>
            <w:r w:rsidRPr="00331320">
              <w:rPr>
                <w:sz w:val="20"/>
              </w:rPr>
              <w:t>0</w:t>
            </w:r>
          </w:p>
        </w:tc>
        <w:tc>
          <w:tcPr>
            <w:tcW w:w="2303" w:type="dxa"/>
            <w:tcBorders>
              <w:top w:val="single" w:sz="6" w:space="0" w:color="auto"/>
              <w:left w:val="single" w:sz="6" w:space="0" w:color="auto"/>
              <w:bottom w:val="single" w:sz="6" w:space="0" w:color="auto"/>
              <w:right w:val="single" w:sz="6" w:space="0" w:color="auto"/>
            </w:tcBorders>
          </w:tcPr>
          <w:p w14:paraId="4B6FD8CC" w14:textId="77777777" w:rsidR="006A394A" w:rsidRPr="00331320" w:rsidRDefault="006A394A" w:rsidP="00F90C17">
            <w:pPr>
              <w:jc w:val="center"/>
              <w:rPr>
                <w:sz w:val="20"/>
              </w:rPr>
            </w:pPr>
            <w:r w:rsidRPr="00331320">
              <w:rPr>
                <w:sz w:val="20"/>
              </w:rPr>
              <w:t>1,69</w:t>
            </w:r>
          </w:p>
        </w:tc>
        <w:tc>
          <w:tcPr>
            <w:tcW w:w="2303" w:type="dxa"/>
            <w:tcBorders>
              <w:top w:val="single" w:sz="6" w:space="0" w:color="auto"/>
              <w:left w:val="single" w:sz="6" w:space="0" w:color="auto"/>
              <w:bottom w:val="single" w:sz="6" w:space="0" w:color="auto"/>
              <w:right w:val="single" w:sz="6" w:space="0" w:color="auto"/>
            </w:tcBorders>
          </w:tcPr>
          <w:p w14:paraId="1CDCD484" w14:textId="77777777" w:rsidR="006A394A" w:rsidRPr="00331320" w:rsidRDefault="006A394A" w:rsidP="00F90C17">
            <w:pPr>
              <w:jc w:val="center"/>
              <w:rPr>
                <w:sz w:val="20"/>
              </w:rPr>
            </w:pPr>
            <w:r w:rsidRPr="00331320">
              <w:rPr>
                <w:sz w:val="20"/>
              </w:rPr>
              <w:t>947,3</w:t>
            </w:r>
          </w:p>
        </w:tc>
        <w:tc>
          <w:tcPr>
            <w:tcW w:w="2303" w:type="dxa"/>
            <w:tcBorders>
              <w:top w:val="single" w:sz="6" w:space="0" w:color="auto"/>
              <w:left w:val="single" w:sz="6" w:space="0" w:color="auto"/>
              <w:bottom w:val="single" w:sz="6" w:space="0" w:color="auto"/>
              <w:right w:val="double" w:sz="6" w:space="0" w:color="auto"/>
            </w:tcBorders>
          </w:tcPr>
          <w:p w14:paraId="5ED18D97" w14:textId="77777777" w:rsidR="006A394A" w:rsidRPr="00331320" w:rsidRDefault="006A394A" w:rsidP="00F90C17">
            <w:pPr>
              <w:jc w:val="center"/>
              <w:rPr>
                <w:sz w:val="20"/>
              </w:rPr>
            </w:pPr>
            <w:r w:rsidRPr="00331320">
              <w:rPr>
                <w:sz w:val="20"/>
              </w:rPr>
              <w:t>5</w:t>
            </w:r>
          </w:p>
        </w:tc>
      </w:tr>
      <w:tr w:rsidR="006A394A" w:rsidRPr="00331320" w14:paraId="6049B72E" w14:textId="77777777">
        <w:tc>
          <w:tcPr>
            <w:tcW w:w="2303" w:type="dxa"/>
            <w:tcBorders>
              <w:top w:val="single" w:sz="6" w:space="0" w:color="auto"/>
              <w:left w:val="double" w:sz="6" w:space="0" w:color="auto"/>
              <w:bottom w:val="single" w:sz="6" w:space="0" w:color="auto"/>
              <w:right w:val="single" w:sz="6" w:space="0" w:color="auto"/>
            </w:tcBorders>
          </w:tcPr>
          <w:p w14:paraId="1673FD94" w14:textId="77777777" w:rsidR="006A394A" w:rsidRPr="00331320" w:rsidRDefault="006A394A" w:rsidP="00F90C17">
            <w:pPr>
              <w:jc w:val="center"/>
              <w:rPr>
                <w:sz w:val="20"/>
              </w:rPr>
            </w:pPr>
            <w:r w:rsidRPr="00331320">
              <w:rPr>
                <w:sz w:val="20"/>
              </w:rPr>
              <w:t>5</w:t>
            </w:r>
          </w:p>
        </w:tc>
        <w:tc>
          <w:tcPr>
            <w:tcW w:w="2303" w:type="dxa"/>
            <w:tcBorders>
              <w:top w:val="single" w:sz="6" w:space="0" w:color="auto"/>
              <w:left w:val="single" w:sz="6" w:space="0" w:color="auto"/>
              <w:bottom w:val="single" w:sz="6" w:space="0" w:color="auto"/>
              <w:right w:val="single" w:sz="6" w:space="0" w:color="auto"/>
            </w:tcBorders>
          </w:tcPr>
          <w:p w14:paraId="7AD3DF11" w14:textId="77777777" w:rsidR="006A394A" w:rsidRPr="00331320" w:rsidRDefault="006A394A" w:rsidP="00F90C17">
            <w:pPr>
              <w:jc w:val="center"/>
              <w:rPr>
                <w:sz w:val="20"/>
              </w:rPr>
            </w:pPr>
            <w:r w:rsidRPr="00331320">
              <w:rPr>
                <w:sz w:val="20"/>
              </w:rPr>
              <w:t>2,02</w:t>
            </w:r>
          </w:p>
        </w:tc>
        <w:tc>
          <w:tcPr>
            <w:tcW w:w="2303" w:type="dxa"/>
            <w:tcBorders>
              <w:top w:val="single" w:sz="6" w:space="0" w:color="auto"/>
              <w:left w:val="single" w:sz="6" w:space="0" w:color="auto"/>
              <w:bottom w:val="single" w:sz="6" w:space="0" w:color="auto"/>
              <w:right w:val="single" w:sz="6" w:space="0" w:color="auto"/>
            </w:tcBorders>
          </w:tcPr>
          <w:p w14:paraId="2D219A3F" w14:textId="77777777" w:rsidR="006A394A" w:rsidRPr="00331320" w:rsidRDefault="006A394A" w:rsidP="00F90C17">
            <w:pPr>
              <w:jc w:val="center"/>
              <w:rPr>
                <w:sz w:val="20"/>
              </w:rPr>
            </w:pPr>
            <w:r w:rsidRPr="00331320">
              <w:rPr>
                <w:sz w:val="20"/>
              </w:rPr>
              <w:t>939,7</w:t>
            </w:r>
          </w:p>
        </w:tc>
        <w:tc>
          <w:tcPr>
            <w:tcW w:w="2303" w:type="dxa"/>
            <w:tcBorders>
              <w:top w:val="single" w:sz="6" w:space="0" w:color="auto"/>
              <w:left w:val="single" w:sz="6" w:space="0" w:color="auto"/>
              <w:bottom w:val="single" w:sz="6" w:space="0" w:color="auto"/>
              <w:right w:val="double" w:sz="6" w:space="0" w:color="auto"/>
            </w:tcBorders>
          </w:tcPr>
          <w:p w14:paraId="7D271B28" w14:textId="77777777" w:rsidR="006A394A" w:rsidRPr="00331320" w:rsidRDefault="006A394A" w:rsidP="00F90C17">
            <w:pPr>
              <w:jc w:val="center"/>
              <w:rPr>
                <w:sz w:val="20"/>
              </w:rPr>
            </w:pPr>
            <w:r w:rsidRPr="00331320">
              <w:rPr>
                <w:sz w:val="20"/>
              </w:rPr>
              <w:t>6</w:t>
            </w:r>
          </w:p>
        </w:tc>
      </w:tr>
      <w:tr w:rsidR="006A394A" w:rsidRPr="00331320" w14:paraId="2653B116" w14:textId="77777777">
        <w:tc>
          <w:tcPr>
            <w:tcW w:w="2303" w:type="dxa"/>
            <w:tcBorders>
              <w:top w:val="single" w:sz="6" w:space="0" w:color="auto"/>
              <w:left w:val="double" w:sz="6" w:space="0" w:color="auto"/>
              <w:bottom w:val="single" w:sz="6" w:space="0" w:color="auto"/>
              <w:right w:val="single" w:sz="6" w:space="0" w:color="auto"/>
            </w:tcBorders>
          </w:tcPr>
          <w:p w14:paraId="07053DE6" w14:textId="77777777" w:rsidR="006A394A" w:rsidRPr="00331320" w:rsidRDefault="006A394A" w:rsidP="00F90C17">
            <w:pPr>
              <w:jc w:val="center"/>
              <w:rPr>
                <w:sz w:val="20"/>
              </w:rPr>
            </w:pPr>
            <w:r w:rsidRPr="00331320">
              <w:rPr>
                <w:sz w:val="20"/>
              </w:rPr>
              <w:t>10</w:t>
            </w:r>
          </w:p>
        </w:tc>
        <w:tc>
          <w:tcPr>
            <w:tcW w:w="2303" w:type="dxa"/>
            <w:tcBorders>
              <w:top w:val="single" w:sz="6" w:space="0" w:color="auto"/>
              <w:left w:val="single" w:sz="6" w:space="0" w:color="auto"/>
              <w:bottom w:val="single" w:sz="6" w:space="0" w:color="auto"/>
              <w:right w:val="single" w:sz="6" w:space="0" w:color="auto"/>
            </w:tcBorders>
          </w:tcPr>
          <w:p w14:paraId="6F246064" w14:textId="77777777" w:rsidR="006A394A" w:rsidRPr="00331320" w:rsidRDefault="006A394A" w:rsidP="00F90C17">
            <w:pPr>
              <w:jc w:val="center"/>
              <w:rPr>
                <w:sz w:val="20"/>
              </w:rPr>
            </w:pPr>
            <w:r w:rsidRPr="00331320">
              <w:rPr>
                <w:sz w:val="20"/>
              </w:rPr>
              <w:t>2,40</w:t>
            </w:r>
          </w:p>
        </w:tc>
        <w:tc>
          <w:tcPr>
            <w:tcW w:w="2303" w:type="dxa"/>
            <w:tcBorders>
              <w:top w:val="single" w:sz="6" w:space="0" w:color="auto"/>
              <w:left w:val="single" w:sz="6" w:space="0" w:color="auto"/>
              <w:bottom w:val="single" w:sz="6" w:space="0" w:color="auto"/>
              <w:right w:val="single" w:sz="6" w:space="0" w:color="auto"/>
            </w:tcBorders>
          </w:tcPr>
          <w:p w14:paraId="6192D33D" w14:textId="77777777" w:rsidR="006A394A" w:rsidRPr="00331320" w:rsidRDefault="006A394A" w:rsidP="00F90C17">
            <w:pPr>
              <w:jc w:val="center"/>
              <w:rPr>
                <w:sz w:val="20"/>
              </w:rPr>
            </w:pPr>
            <w:r w:rsidRPr="00331320">
              <w:rPr>
                <w:sz w:val="20"/>
              </w:rPr>
              <w:t>931,9</w:t>
            </w:r>
          </w:p>
        </w:tc>
        <w:tc>
          <w:tcPr>
            <w:tcW w:w="2303" w:type="dxa"/>
            <w:tcBorders>
              <w:top w:val="single" w:sz="6" w:space="0" w:color="auto"/>
              <w:left w:val="single" w:sz="6" w:space="0" w:color="auto"/>
              <w:bottom w:val="single" w:sz="6" w:space="0" w:color="auto"/>
              <w:right w:val="double" w:sz="6" w:space="0" w:color="auto"/>
            </w:tcBorders>
          </w:tcPr>
          <w:p w14:paraId="58BEAF30" w14:textId="77777777" w:rsidR="006A394A" w:rsidRPr="00331320" w:rsidRDefault="006A394A" w:rsidP="00F90C17">
            <w:pPr>
              <w:jc w:val="center"/>
              <w:rPr>
                <w:sz w:val="20"/>
              </w:rPr>
            </w:pPr>
            <w:r w:rsidRPr="00331320">
              <w:rPr>
                <w:sz w:val="20"/>
              </w:rPr>
              <w:t>7</w:t>
            </w:r>
          </w:p>
        </w:tc>
      </w:tr>
      <w:tr w:rsidR="006A394A" w:rsidRPr="00331320" w14:paraId="58873A40" w14:textId="77777777">
        <w:tc>
          <w:tcPr>
            <w:tcW w:w="2303" w:type="dxa"/>
            <w:tcBorders>
              <w:top w:val="single" w:sz="6" w:space="0" w:color="auto"/>
              <w:left w:val="double" w:sz="6" w:space="0" w:color="auto"/>
              <w:bottom w:val="single" w:sz="6" w:space="0" w:color="auto"/>
              <w:right w:val="single" w:sz="6" w:space="0" w:color="auto"/>
            </w:tcBorders>
          </w:tcPr>
          <w:p w14:paraId="73BD5B00" w14:textId="77777777" w:rsidR="006A394A" w:rsidRPr="00331320" w:rsidRDefault="006A394A" w:rsidP="00F90C17">
            <w:pPr>
              <w:jc w:val="center"/>
              <w:rPr>
                <w:sz w:val="20"/>
              </w:rPr>
            </w:pPr>
            <w:r w:rsidRPr="00331320">
              <w:rPr>
                <w:sz w:val="20"/>
              </w:rPr>
              <w:t>15</w:t>
            </w:r>
          </w:p>
        </w:tc>
        <w:tc>
          <w:tcPr>
            <w:tcW w:w="2303" w:type="dxa"/>
            <w:tcBorders>
              <w:top w:val="single" w:sz="6" w:space="0" w:color="auto"/>
              <w:left w:val="single" w:sz="6" w:space="0" w:color="auto"/>
              <w:bottom w:val="single" w:sz="6" w:space="0" w:color="auto"/>
              <w:right w:val="single" w:sz="6" w:space="0" w:color="auto"/>
            </w:tcBorders>
          </w:tcPr>
          <w:p w14:paraId="4259102D" w14:textId="77777777" w:rsidR="006A394A" w:rsidRPr="00331320" w:rsidRDefault="006A394A" w:rsidP="00F90C17">
            <w:pPr>
              <w:jc w:val="center"/>
              <w:rPr>
                <w:sz w:val="20"/>
              </w:rPr>
            </w:pPr>
            <w:r w:rsidRPr="00331320">
              <w:rPr>
                <w:sz w:val="20"/>
              </w:rPr>
              <w:t>2,83</w:t>
            </w:r>
          </w:p>
        </w:tc>
        <w:tc>
          <w:tcPr>
            <w:tcW w:w="2303" w:type="dxa"/>
            <w:tcBorders>
              <w:top w:val="single" w:sz="6" w:space="0" w:color="auto"/>
              <w:left w:val="single" w:sz="6" w:space="0" w:color="auto"/>
              <w:bottom w:val="single" w:sz="6" w:space="0" w:color="auto"/>
              <w:right w:val="single" w:sz="6" w:space="0" w:color="auto"/>
            </w:tcBorders>
          </w:tcPr>
          <w:p w14:paraId="6DCE6DE1" w14:textId="77777777" w:rsidR="006A394A" w:rsidRPr="00331320" w:rsidRDefault="006A394A" w:rsidP="00F90C17">
            <w:pPr>
              <w:jc w:val="center"/>
              <w:rPr>
                <w:sz w:val="20"/>
              </w:rPr>
            </w:pPr>
            <w:r w:rsidRPr="00331320">
              <w:rPr>
                <w:sz w:val="20"/>
              </w:rPr>
              <w:t>924,1</w:t>
            </w:r>
          </w:p>
        </w:tc>
        <w:tc>
          <w:tcPr>
            <w:tcW w:w="2303" w:type="dxa"/>
            <w:tcBorders>
              <w:top w:val="single" w:sz="6" w:space="0" w:color="auto"/>
              <w:left w:val="single" w:sz="6" w:space="0" w:color="auto"/>
              <w:bottom w:val="single" w:sz="6" w:space="0" w:color="auto"/>
              <w:right w:val="double" w:sz="6" w:space="0" w:color="auto"/>
            </w:tcBorders>
          </w:tcPr>
          <w:p w14:paraId="235A4148" w14:textId="77777777" w:rsidR="006A394A" w:rsidRPr="00331320" w:rsidRDefault="006A394A" w:rsidP="00F90C17">
            <w:pPr>
              <w:jc w:val="center"/>
              <w:rPr>
                <w:sz w:val="20"/>
              </w:rPr>
            </w:pPr>
            <w:r w:rsidRPr="00331320">
              <w:rPr>
                <w:sz w:val="20"/>
              </w:rPr>
              <w:t>8</w:t>
            </w:r>
          </w:p>
        </w:tc>
      </w:tr>
      <w:tr w:rsidR="006A394A" w:rsidRPr="00331320" w14:paraId="1EACDF80" w14:textId="77777777">
        <w:tc>
          <w:tcPr>
            <w:tcW w:w="2303" w:type="dxa"/>
            <w:tcBorders>
              <w:top w:val="single" w:sz="6" w:space="0" w:color="auto"/>
              <w:left w:val="double" w:sz="6" w:space="0" w:color="auto"/>
              <w:bottom w:val="single" w:sz="6" w:space="0" w:color="auto"/>
              <w:right w:val="single" w:sz="6" w:space="0" w:color="auto"/>
            </w:tcBorders>
          </w:tcPr>
          <w:p w14:paraId="56D293F2" w14:textId="77777777" w:rsidR="006A394A" w:rsidRPr="00331320" w:rsidRDefault="006A394A" w:rsidP="00F90C17">
            <w:pPr>
              <w:jc w:val="center"/>
              <w:rPr>
                <w:sz w:val="20"/>
              </w:rPr>
            </w:pPr>
            <w:r w:rsidRPr="00331320">
              <w:rPr>
                <w:sz w:val="20"/>
              </w:rPr>
              <w:t>20</w:t>
            </w:r>
          </w:p>
        </w:tc>
        <w:tc>
          <w:tcPr>
            <w:tcW w:w="2303" w:type="dxa"/>
            <w:tcBorders>
              <w:top w:val="single" w:sz="6" w:space="0" w:color="auto"/>
              <w:left w:val="single" w:sz="6" w:space="0" w:color="auto"/>
              <w:bottom w:val="single" w:sz="6" w:space="0" w:color="auto"/>
              <w:right w:val="single" w:sz="6" w:space="0" w:color="auto"/>
            </w:tcBorders>
          </w:tcPr>
          <w:p w14:paraId="67829DED" w14:textId="77777777" w:rsidR="006A394A" w:rsidRPr="00331320" w:rsidRDefault="006A394A" w:rsidP="00F90C17">
            <w:pPr>
              <w:jc w:val="center"/>
              <w:rPr>
                <w:sz w:val="20"/>
              </w:rPr>
            </w:pPr>
            <w:r w:rsidRPr="00331320">
              <w:rPr>
                <w:sz w:val="20"/>
              </w:rPr>
              <w:t>3,33</w:t>
            </w:r>
          </w:p>
        </w:tc>
        <w:tc>
          <w:tcPr>
            <w:tcW w:w="2303" w:type="dxa"/>
            <w:tcBorders>
              <w:top w:val="single" w:sz="6" w:space="0" w:color="auto"/>
              <w:left w:val="single" w:sz="6" w:space="0" w:color="auto"/>
              <w:bottom w:val="single" w:sz="6" w:space="0" w:color="auto"/>
              <w:right w:val="single" w:sz="6" w:space="0" w:color="auto"/>
            </w:tcBorders>
          </w:tcPr>
          <w:p w14:paraId="18F18656" w14:textId="77777777" w:rsidR="006A394A" w:rsidRPr="00331320" w:rsidRDefault="006A394A" w:rsidP="00F90C17">
            <w:pPr>
              <w:jc w:val="center"/>
              <w:rPr>
                <w:sz w:val="20"/>
              </w:rPr>
            </w:pPr>
            <w:r w:rsidRPr="00331320">
              <w:rPr>
                <w:sz w:val="20"/>
              </w:rPr>
              <w:t>916,1</w:t>
            </w:r>
          </w:p>
        </w:tc>
        <w:tc>
          <w:tcPr>
            <w:tcW w:w="2303" w:type="dxa"/>
            <w:tcBorders>
              <w:top w:val="single" w:sz="6" w:space="0" w:color="auto"/>
              <w:left w:val="single" w:sz="6" w:space="0" w:color="auto"/>
              <w:bottom w:val="single" w:sz="6" w:space="0" w:color="auto"/>
              <w:right w:val="double" w:sz="6" w:space="0" w:color="auto"/>
            </w:tcBorders>
          </w:tcPr>
          <w:p w14:paraId="04BB40AD" w14:textId="77777777" w:rsidR="006A394A" w:rsidRPr="00331320" w:rsidRDefault="006A394A" w:rsidP="00F90C17">
            <w:pPr>
              <w:jc w:val="center"/>
              <w:rPr>
                <w:sz w:val="20"/>
              </w:rPr>
            </w:pPr>
            <w:r w:rsidRPr="00331320">
              <w:rPr>
                <w:sz w:val="20"/>
              </w:rPr>
              <w:t>9</w:t>
            </w:r>
          </w:p>
        </w:tc>
      </w:tr>
      <w:tr w:rsidR="006A394A" w:rsidRPr="00331320" w14:paraId="2729B5E0" w14:textId="77777777">
        <w:tc>
          <w:tcPr>
            <w:tcW w:w="2303" w:type="dxa"/>
            <w:tcBorders>
              <w:top w:val="single" w:sz="6" w:space="0" w:color="auto"/>
              <w:left w:val="double" w:sz="6" w:space="0" w:color="auto"/>
              <w:bottom w:val="single" w:sz="6" w:space="0" w:color="auto"/>
              <w:right w:val="single" w:sz="6" w:space="0" w:color="auto"/>
            </w:tcBorders>
          </w:tcPr>
          <w:p w14:paraId="6907033F" w14:textId="77777777" w:rsidR="006A394A" w:rsidRPr="00331320" w:rsidRDefault="006A394A" w:rsidP="00F90C17">
            <w:pPr>
              <w:jc w:val="center"/>
              <w:rPr>
                <w:sz w:val="20"/>
              </w:rPr>
            </w:pPr>
            <w:r w:rsidRPr="00331320">
              <w:rPr>
                <w:sz w:val="20"/>
              </w:rPr>
              <w:t>25</w:t>
            </w:r>
          </w:p>
        </w:tc>
        <w:tc>
          <w:tcPr>
            <w:tcW w:w="2303" w:type="dxa"/>
            <w:tcBorders>
              <w:top w:val="single" w:sz="6" w:space="0" w:color="auto"/>
              <w:left w:val="single" w:sz="6" w:space="0" w:color="auto"/>
              <w:bottom w:val="single" w:sz="6" w:space="0" w:color="auto"/>
              <w:right w:val="single" w:sz="6" w:space="0" w:color="auto"/>
            </w:tcBorders>
          </w:tcPr>
          <w:p w14:paraId="4D14683E" w14:textId="77777777" w:rsidR="006A394A" w:rsidRPr="00331320" w:rsidRDefault="006A394A" w:rsidP="00F90C17">
            <w:pPr>
              <w:jc w:val="center"/>
              <w:rPr>
                <w:sz w:val="20"/>
              </w:rPr>
            </w:pPr>
            <w:r w:rsidRPr="00331320">
              <w:rPr>
                <w:sz w:val="20"/>
              </w:rPr>
              <w:t>3,89</w:t>
            </w:r>
          </w:p>
        </w:tc>
        <w:tc>
          <w:tcPr>
            <w:tcW w:w="2303" w:type="dxa"/>
            <w:tcBorders>
              <w:top w:val="single" w:sz="6" w:space="0" w:color="auto"/>
              <w:left w:val="single" w:sz="6" w:space="0" w:color="auto"/>
              <w:bottom w:val="single" w:sz="6" w:space="0" w:color="auto"/>
              <w:right w:val="single" w:sz="6" w:space="0" w:color="auto"/>
            </w:tcBorders>
          </w:tcPr>
          <w:p w14:paraId="22F002FE" w14:textId="77777777" w:rsidR="006A394A" w:rsidRPr="00331320" w:rsidRDefault="006A394A" w:rsidP="00F90C17">
            <w:pPr>
              <w:jc w:val="center"/>
              <w:rPr>
                <w:sz w:val="20"/>
              </w:rPr>
            </w:pPr>
            <w:r w:rsidRPr="00331320">
              <w:rPr>
                <w:sz w:val="20"/>
              </w:rPr>
              <w:t>907,9</w:t>
            </w:r>
          </w:p>
        </w:tc>
        <w:tc>
          <w:tcPr>
            <w:tcW w:w="2303" w:type="dxa"/>
            <w:tcBorders>
              <w:top w:val="single" w:sz="6" w:space="0" w:color="auto"/>
              <w:left w:val="single" w:sz="6" w:space="0" w:color="auto"/>
              <w:bottom w:val="single" w:sz="6" w:space="0" w:color="auto"/>
              <w:right w:val="double" w:sz="6" w:space="0" w:color="auto"/>
            </w:tcBorders>
          </w:tcPr>
          <w:p w14:paraId="6CAF9666" w14:textId="77777777" w:rsidR="006A394A" w:rsidRPr="00331320" w:rsidRDefault="006A394A" w:rsidP="00F90C17">
            <w:pPr>
              <w:jc w:val="center"/>
              <w:rPr>
                <w:sz w:val="20"/>
              </w:rPr>
            </w:pPr>
            <w:r w:rsidRPr="00331320">
              <w:rPr>
                <w:sz w:val="20"/>
              </w:rPr>
              <w:t>11</w:t>
            </w:r>
          </w:p>
        </w:tc>
      </w:tr>
      <w:tr w:rsidR="006A394A" w:rsidRPr="00331320" w14:paraId="6830FA0D" w14:textId="77777777">
        <w:tc>
          <w:tcPr>
            <w:tcW w:w="2303" w:type="dxa"/>
            <w:tcBorders>
              <w:top w:val="single" w:sz="6" w:space="0" w:color="auto"/>
              <w:left w:val="double" w:sz="6" w:space="0" w:color="auto"/>
              <w:bottom w:val="double" w:sz="6" w:space="0" w:color="auto"/>
              <w:right w:val="single" w:sz="6" w:space="0" w:color="auto"/>
            </w:tcBorders>
          </w:tcPr>
          <w:p w14:paraId="06331EBB" w14:textId="77777777" w:rsidR="006A394A" w:rsidRPr="00331320" w:rsidRDefault="006A394A" w:rsidP="00F90C17">
            <w:pPr>
              <w:jc w:val="center"/>
              <w:rPr>
                <w:sz w:val="20"/>
              </w:rPr>
            </w:pPr>
            <w:r w:rsidRPr="00331320">
              <w:rPr>
                <w:sz w:val="20"/>
              </w:rPr>
              <w:t>30</w:t>
            </w:r>
          </w:p>
        </w:tc>
        <w:tc>
          <w:tcPr>
            <w:tcW w:w="2303" w:type="dxa"/>
            <w:tcBorders>
              <w:top w:val="single" w:sz="6" w:space="0" w:color="auto"/>
              <w:left w:val="single" w:sz="6" w:space="0" w:color="auto"/>
              <w:bottom w:val="double" w:sz="6" w:space="0" w:color="auto"/>
              <w:right w:val="single" w:sz="6" w:space="0" w:color="auto"/>
            </w:tcBorders>
          </w:tcPr>
          <w:p w14:paraId="722EA2EE" w14:textId="77777777" w:rsidR="006A394A" w:rsidRPr="00331320" w:rsidRDefault="006A394A" w:rsidP="00F90C17">
            <w:pPr>
              <w:jc w:val="center"/>
              <w:rPr>
                <w:sz w:val="20"/>
              </w:rPr>
            </w:pPr>
            <w:r w:rsidRPr="00331320">
              <w:rPr>
                <w:sz w:val="20"/>
              </w:rPr>
              <w:t>4,52</w:t>
            </w:r>
          </w:p>
        </w:tc>
        <w:tc>
          <w:tcPr>
            <w:tcW w:w="2303" w:type="dxa"/>
            <w:tcBorders>
              <w:top w:val="single" w:sz="6" w:space="0" w:color="auto"/>
              <w:left w:val="single" w:sz="6" w:space="0" w:color="auto"/>
              <w:bottom w:val="double" w:sz="6" w:space="0" w:color="auto"/>
              <w:right w:val="single" w:sz="6" w:space="0" w:color="auto"/>
            </w:tcBorders>
          </w:tcPr>
          <w:p w14:paraId="022D6ABE" w14:textId="77777777" w:rsidR="006A394A" w:rsidRPr="00331320" w:rsidRDefault="006A394A" w:rsidP="00F90C17">
            <w:pPr>
              <w:jc w:val="center"/>
              <w:rPr>
                <w:sz w:val="20"/>
              </w:rPr>
            </w:pPr>
            <w:r w:rsidRPr="00331320">
              <w:rPr>
                <w:sz w:val="20"/>
              </w:rPr>
              <w:t>899,6</w:t>
            </w:r>
          </w:p>
        </w:tc>
        <w:tc>
          <w:tcPr>
            <w:tcW w:w="2303" w:type="dxa"/>
            <w:tcBorders>
              <w:top w:val="single" w:sz="6" w:space="0" w:color="auto"/>
              <w:left w:val="single" w:sz="6" w:space="0" w:color="auto"/>
              <w:bottom w:val="double" w:sz="6" w:space="0" w:color="auto"/>
              <w:right w:val="double" w:sz="6" w:space="0" w:color="auto"/>
            </w:tcBorders>
          </w:tcPr>
          <w:p w14:paraId="2364AC41" w14:textId="77777777" w:rsidR="006A394A" w:rsidRPr="00331320" w:rsidRDefault="006A394A" w:rsidP="00F90C17">
            <w:pPr>
              <w:jc w:val="center"/>
              <w:rPr>
                <w:sz w:val="20"/>
              </w:rPr>
            </w:pPr>
            <w:r w:rsidRPr="00331320">
              <w:rPr>
                <w:sz w:val="20"/>
              </w:rPr>
              <w:t>13</w:t>
            </w:r>
          </w:p>
        </w:tc>
      </w:tr>
    </w:tbl>
    <w:p w14:paraId="39F5BDA8" w14:textId="77777777" w:rsidR="006A394A" w:rsidRPr="00331320" w:rsidRDefault="006A394A" w:rsidP="006A394A"/>
    <w:p w14:paraId="2379B651" w14:textId="77777777" w:rsidR="006A394A" w:rsidRPr="00331320" w:rsidRDefault="006A394A" w:rsidP="006A394A">
      <w:r w:rsidRPr="00331320">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1D63D465" w14:textId="77777777">
        <w:tc>
          <w:tcPr>
            <w:tcW w:w="8292" w:type="dxa"/>
          </w:tcPr>
          <w:p w14:paraId="0F540491" w14:textId="77777777" w:rsidR="006A394A" w:rsidRPr="00F90213" w:rsidRDefault="006A394A" w:rsidP="00F90C17">
            <w:pPr>
              <w:rPr>
                <w:i/>
                <w:color w:val="000000"/>
                <w:sz w:val="20"/>
              </w:rPr>
            </w:pPr>
            <w:r w:rsidRPr="00F90213">
              <w:rPr>
                <w:color w:val="000000"/>
                <w:sz w:val="20"/>
              </w:rPr>
              <w:br w:type="page"/>
            </w:r>
            <w:proofErr w:type="spellStart"/>
            <w:r w:rsidRPr="00F90213">
              <w:rPr>
                <w:i/>
                <w:color w:val="000000"/>
                <w:sz w:val="20"/>
                <w:lang w:val="fr-FR"/>
              </w:rPr>
              <w:t>Vorbereiten</w:t>
            </w:r>
            <w:proofErr w:type="spellEnd"/>
            <w:r w:rsidRPr="00F90213">
              <w:rPr>
                <w:i/>
                <w:color w:val="000000"/>
                <w:sz w:val="20"/>
                <w:lang w:val="fr-FR"/>
              </w:rPr>
              <w:t xml:space="preserve"> </w:t>
            </w:r>
            <w:proofErr w:type="spellStart"/>
            <w:r w:rsidRPr="00F90213">
              <w:rPr>
                <w:i/>
                <w:color w:val="000000"/>
                <w:sz w:val="20"/>
                <w:lang w:val="fr-FR"/>
              </w:rPr>
              <w:t>auf</w:t>
            </w:r>
            <w:proofErr w:type="spellEnd"/>
            <w:r w:rsidRPr="00F90213">
              <w:rPr>
                <w:i/>
                <w:color w:val="000000"/>
                <w:sz w:val="20"/>
                <w:lang w:val="fr-FR"/>
              </w:rPr>
              <w:t xml:space="preserve"> </w:t>
            </w:r>
            <w:proofErr w:type="spellStart"/>
            <w:r w:rsidRPr="00F90213">
              <w:rPr>
                <w:i/>
                <w:color w:val="000000"/>
                <w:sz w:val="20"/>
                <w:lang w:val="fr-FR"/>
              </w:rPr>
              <w:t>das</w:t>
            </w:r>
            <w:proofErr w:type="spellEnd"/>
            <w:r w:rsidRPr="00F90213">
              <w:rPr>
                <w:i/>
                <w:color w:val="000000"/>
                <w:sz w:val="20"/>
                <w:lang w:val="fr-FR"/>
              </w:rPr>
              <w:t xml:space="preserve"> Laden</w:t>
            </w:r>
          </w:p>
        </w:tc>
        <w:tc>
          <w:tcPr>
            <w:tcW w:w="920" w:type="dxa"/>
          </w:tcPr>
          <w:p w14:paraId="253FD890" w14:textId="77777777" w:rsidR="006A394A" w:rsidRPr="00F90213" w:rsidRDefault="006A394A" w:rsidP="00F90C17">
            <w:pPr>
              <w:rPr>
                <w:color w:val="000000"/>
                <w:sz w:val="20"/>
              </w:rPr>
            </w:pPr>
            <w:r w:rsidRPr="00F90213">
              <w:rPr>
                <w:color w:val="000000"/>
                <w:sz w:val="20"/>
              </w:rPr>
              <w:t>A - 1</w:t>
            </w:r>
          </w:p>
        </w:tc>
      </w:tr>
      <w:tr w:rsidR="006A394A" w:rsidRPr="009078E7" w14:paraId="0D180469" w14:textId="77777777">
        <w:tc>
          <w:tcPr>
            <w:tcW w:w="9212" w:type="dxa"/>
            <w:gridSpan w:val="2"/>
          </w:tcPr>
          <w:p w14:paraId="19D7F67E" w14:textId="77777777" w:rsidR="006A394A" w:rsidRPr="00F90213" w:rsidRDefault="006A394A" w:rsidP="00F90C17">
            <w:pPr>
              <w:pStyle w:val="BodyText"/>
              <w:rPr>
                <w:color w:val="000000"/>
              </w:rPr>
            </w:pPr>
            <w:r w:rsidRPr="00F90213">
              <w:rPr>
                <w:color w:val="000000"/>
              </w:rPr>
              <w:t xml:space="preserve">Geben Sie eine kurze Aufzählung von mindestens 5  allgemeinen Sicherheitsanforderungen die vor dem Beginn des Beladungsvorgangs berücksichtigt werden müssen. </w:t>
            </w:r>
          </w:p>
        </w:tc>
      </w:tr>
      <w:tr w:rsidR="006A394A" w:rsidRPr="009078E7" w14:paraId="2DF58316" w14:textId="77777777">
        <w:tc>
          <w:tcPr>
            <w:tcW w:w="9212" w:type="dxa"/>
            <w:gridSpan w:val="2"/>
          </w:tcPr>
          <w:p w14:paraId="6D6DF24E" w14:textId="77777777" w:rsidR="006A394A" w:rsidRPr="00F90213" w:rsidRDefault="006A394A" w:rsidP="00F90C17">
            <w:pPr>
              <w:rPr>
                <w:color w:val="000000"/>
                <w:sz w:val="20"/>
                <w:lang w:val="de-DE"/>
              </w:rPr>
            </w:pPr>
            <w:r w:rsidRPr="00F90213">
              <w:rPr>
                <w:color w:val="000000"/>
                <w:sz w:val="20"/>
                <w:lang w:val="de-DE"/>
              </w:rPr>
              <w:t xml:space="preserve"> </w:t>
            </w:r>
          </w:p>
        </w:tc>
      </w:tr>
      <w:tr w:rsidR="006A394A" w:rsidRPr="00F90213" w14:paraId="6C2500D4" w14:textId="77777777">
        <w:tc>
          <w:tcPr>
            <w:tcW w:w="8292" w:type="dxa"/>
          </w:tcPr>
          <w:p w14:paraId="3EB2BA49" w14:textId="77777777" w:rsidR="006A394A" w:rsidRPr="00F90213" w:rsidRDefault="006A394A" w:rsidP="00F90C17">
            <w:pPr>
              <w:jc w:val="right"/>
              <w:rPr>
                <w:color w:val="000000"/>
                <w:sz w:val="20"/>
              </w:rPr>
            </w:pPr>
            <w:r w:rsidRPr="00F90213">
              <w:rPr>
                <w:color w:val="000000"/>
                <w:sz w:val="20"/>
              </w:rPr>
              <w:t>Punkte:</w:t>
            </w:r>
          </w:p>
        </w:tc>
        <w:tc>
          <w:tcPr>
            <w:tcW w:w="920" w:type="dxa"/>
          </w:tcPr>
          <w:p w14:paraId="69A14D72" w14:textId="77777777" w:rsidR="006A394A" w:rsidRPr="00F90213" w:rsidRDefault="006A394A" w:rsidP="00F90C17">
            <w:pPr>
              <w:jc w:val="center"/>
              <w:rPr>
                <w:bCs/>
                <w:color w:val="000000"/>
                <w:sz w:val="20"/>
              </w:rPr>
            </w:pPr>
          </w:p>
        </w:tc>
      </w:tr>
    </w:tbl>
    <w:p w14:paraId="629DACDD"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29C03CD" w14:textId="77777777">
        <w:tc>
          <w:tcPr>
            <w:tcW w:w="8292" w:type="dxa"/>
          </w:tcPr>
          <w:p w14:paraId="55FD910C" w14:textId="77777777" w:rsidR="006A394A" w:rsidRPr="00F90213" w:rsidRDefault="006A394A" w:rsidP="00F90C17">
            <w:pPr>
              <w:rPr>
                <w:i/>
                <w:color w:val="000000"/>
                <w:sz w:val="20"/>
              </w:rPr>
            </w:pPr>
            <w:proofErr w:type="spellStart"/>
            <w:r w:rsidRPr="00F90213">
              <w:rPr>
                <w:i/>
                <w:color w:val="000000"/>
                <w:sz w:val="20"/>
                <w:lang w:val="fr-FR"/>
              </w:rPr>
              <w:t>Vorbereiten</w:t>
            </w:r>
            <w:proofErr w:type="spellEnd"/>
            <w:r w:rsidRPr="00F90213">
              <w:rPr>
                <w:i/>
                <w:color w:val="000000"/>
                <w:sz w:val="20"/>
                <w:lang w:val="fr-FR"/>
              </w:rPr>
              <w:t xml:space="preserve"> </w:t>
            </w:r>
            <w:proofErr w:type="spellStart"/>
            <w:r w:rsidRPr="00F90213">
              <w:rPr>
                <w:i/>
                <w:color w:val="000000"/>
                <w:sz w:val="20"/>
                <w:lang w:val="fr-FR"/>
              </w:rPr>
              <w:t>auf</w:t>
            </w:r>
            <w:proofErr w:type="spellEnd"/>
            <w:r w:rsidRPr="00F90213">
              <w:rPr>
                <w:i/>
                <w:color w:val="000000"/>
                <w:sz w:val="20"/>
                <w:lang w:val="fr-FR"/>
              </w:rPr>
              <w:t xml:space="preserve"> </w:t>
            </w:r>
            <w:proofErr w:type="spellStart"/>
            <w:r w:rsidRPr="00F90213">
              <w:rPr>
                <w:i/>
                <w:color w:val="000000"/>
                <w:sz w:val="20"/>
                <w:lang w:val="fr-FR"/>
              </w:rPr>
              <w:t>das</w:t>
            </w:r>
            <w:proofErr w:type="spellEnd"/>
            <w:r w:rsidRPr="00F90213">
              <w:rPr>
                <w:i/>
                <w:color w:val="000000"/>
                <w:sz w:val="20"/>
                <w:lang w:val="fr-FR"/>
              </w:rPr>
              <w:t xml:space="preserve"> Laden</w:t>
            </w:r>
          </w:p>
        </w:tc>
        <w:tc>
          <w:tcPr>
            <w:tcW w:w="920" w:type="dxa"/>
          </w:tcPr>
          <w:p w14:paraId="7BB24F60" w14:textId="77777777" w:rsidR="006A394A" w:rsidRPr="00F90213" w:rsidRDefault="006A394A" w:rsidP="00F90C17">
            <w:pPr>
              <w:rPr>
                <w:color w:val="000000"/>
                <w:sz w:val="20"/>
              </w:rPr>
            </w:pPr>
            <w:r w:rsidRPr="00F90213">
              <w:rPr>
                <w:color w:val="000000"/>
                <w:sz w:val="20"/>
              </w:rPr>
              <w:t>A – 2b</w:t>
            </w:r>
          </w:p>
        </w:tc>
      </w:tr>
      <w:tr w:rsidR="006A394A" w:rsidRPr="009078E7" w14:paraId="60809920" w14:textId="77777777">
        <w:tc>
          <w:tcPr>
            <w:tcW w:w="9212" w:type="dxa"/>
            <w:gridSpan w:val="2"/>
          </w:tcPr>
          <w:p w14:paraId="364A6E92" w14:textId="77777777" w:rsidR="006A394A" w:rsidRPr="00F90213" w:rsidRDefault="006A394A" w:rsidP="00F90C17">
            <w:pPr>
              <w:rPr>
                <w:color w:val="000000"/>
                <w:sz w:val="20"/>
                <w:lang w:val="de-DE"/>
              </w:rPr>
            </w:pPr>
            <w:r w:rsidRPr="00F90213">
              <w:rPr>
                <w:color w:val="000000"/>
                <w:sz w:val="20"/>
                <w:lang w:val="de-DE"/>
              </w:rPr>
              <w:t>Welche Konzentration BUTAN darf noch in den Ladetanks vorhanden sein, bevor Sie mit dem Laden anfangen?</w:t>
            </w:r>
          </w:p>
        </w:tc>
      </w:tr>
      <w:tr w:rsidR="006A394A" w:rsidRPr="009078E7" w14:paraId="7095E37D" w14:textId="77777777">
        <w:tc>
          <w:tcPr>
            <w:tcW w:w="9212" w:type="dxa"/>
            <w:gridSpan w:val="2"/>
          </w:tcPr>
          <w:p w14:paraId="407F5969" w14:textId="77777777" w:rsidR="006A394A" w:rsidRPr="00F90213" w:rsidRDefault="006A394A" w:rsidP="00F90C17">
            <w:pPr>
              <w:rPr>
                <w:color w:val="000000"/>
                <w:sz w:val="20"/>
                <w:lang w:val="de-DE"/>
              </w:rPr>
            </w:pPr>
          </w:p>
        </w:tc>
      </w:tr>
      <w:tr w:rsidR="006A394A" w:rsidRPr="00F90213" w14:paraId="5C945E3E" w14:textId="77777777">
        <w:tc>
          <w:tcPr>
            <w:tcW w:w="8292" w:type="dxa"/>
          </w:tcPr>
          <w:p w14:paraId="41452427" w14:textId="77777777" w:rsidR="006A394A" w:rsidRPr="00F90213" w:rsidRDefault="006A394A" w:rsidP="00F90C17">
            <w:pPr>
              <w:jc w:val="right"/>
              <w:rPr>
                <w:color w:val="000000"/>
                <w:sz w:val="20"/>
              </w:rPr>
            </w:pPr>
            <w:r w:rsidRPr="00F90213">
              <w:rPr>
                <w:color w:val="000000"/>
                <w:sz w:val="20"/>
              </w:rPr>
              <w:t>Punkte:</w:t>
            </w:r>
          </w:p>
        </w:tc>
        <w:tc>
          <w:tcPr>
            <w:tcW w:w="920" w:type="dxa"/>
          </w:tcPr>
          <w:p w14:paraId="1488BBAB" w14:textId="77777777" w:rsidR="006A394A" w:rsidRPr="00F90213" w:rsidRDefault="006A394A" w:rsidP="00F90C17">
            <w:pPr>
              <w:jc w:val="center"/>
              <w:rPr>
                <w:bCs/>
                <w:color w:val="000000"/>
                <w:sz w:val="20"/>
              </w:rPr>
            </w:pPr>
          </w:p>
        </w:tc>
      </w:tr>
    </w:tbl>
    <w:p w14:paraId="42F06988"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61A0ABC4" w14:textId="77777777">
        <w:tc>
          <w:tcPr>
            <w:tcW w:w="8292" w:type="dxa"/>
          </w:tcPr>
          <w:p w14:paraId="1C0D6DA9" w14:textId="77777777" w:rsidR="006A394A" w:rsidRPr="00F90213" w:rsidRDefault="006A394A" w:rsidP="00F90C17">
            <w:pPr>
              <w:rPr>
                <w:i/>
                <w:color w:val="000000"/>
                <w:sz w:val="20"/>
              </w:rPr>
            </w:pPr>
            <w:proofErr w:type="spellStart"/>
            <w:r w:rsidRPr="00F90213">
              <w:rPr>
                <w:i/>
                <w:color w:val="000000"/>
                <w:sz w:val="20"/>
                <w:lang w:val="fr-FR"/>
              </w:rPr>
              <w:t>Vorbereiten</w:t>
            </w:r>
            <w:proofErr w:type="spellEnd"/>
            <w:r w:rsidRPr="00F90213">
              <w:rPr>
                <w:i/>
                <w:color w:val="000000"/>
                <w:sz w:val="20"/>
                <w:lang w:val="fr-FR"/>
              </w:rPr>
              <w:t xml:space="preserve"> </w:t>
            </w:r>
            <w:proofErr w:type="spellStart"/>
            <w:r w:rsidRPr="00F90213">
              <w:rPr>
                <w:i/>
                <w:color w:val="000000"/>
                <w:sz w:val="20"/>
                <w:lang w:val="fr-FR"/>
              </w:rPr>
              <w:t>auf</w:t>
            </w:r>
            <w:proofErr w:type="spellEnd"/>
            <w:r w:rsidRPr="00F90213">
              <w:rPr>
                <w:i/>
                <w:color w:val="000000"/>
                <w:sz w:val="20"/>
                <w:lang w:val="fr-FR"/>
              </w:rPr>
              <w:t xml:space="preserve"> </w:t>
            </w:r>
            <w:proofErr w:type="spellStart"/>
            <w:r w:rsidRPr="00F90213">
              <w:rPr>
                <w:i/>
                <w:color w:val="000000"/>
                <w:sz w:val="20"/>
                <w:lang w:val="fr-FR"/>
              </w:rPr>
              <w:t>das</w:t>
            </w:r>
            <w:proofErr w:type="spellEnd"/>
            <w:r w:rsidRPr="00F90213">
              <w:rPr>
                <w:i/>
                <w:color w:val="000000"/>
                <w:sz w:val="20"/>
                <w:lang w:val="fr-FR"/>
              </w:rPr>
              <w:t xml:space="preserve"> Laden</w:t>
            </w:r>
          </w:p>
        </w:tc>
        <w:tc>
          <w:tcPr>
            <w:tcW w:w="920" w:type="dxa"/>
          </w:tcPr>
          <w:p w14:paraId="4A34AB69" w14:textId="77777777" w:rsidR="006A394A" w:rsidRPr="00F90213" w:rsidRDefault="006A394A" w:rsidP="00F90C17">
            <w:pPr>
              <w:rPr>
                <w:color w:val="000000"/>
                <w:sz w:val="20"/>
              </w:rPr>
            </w:pPr>
            <w:r w:rsidRPr="00F90213">
              <w:rPr>
                <w:color w:val="000000"/>
                <w:sz w:val="20"/>
              </w:rPr>
              <w:t>A – 4/1</w:t>
            </w:r>
          </w:p>
        </w:tc>
      </w:tr>
      <w:tr w:rsidR="006A394A" w:rsidRPr="00F90213" w14:paraId="1ACFD22F" w14:textId="77777777">
        <w:tc>
          <w:tcPr>
            <w:tcW w:w="9212" w:type="dxa"/>
            <w:gridSpan w:val="2"/>
          </w:tcPr>
          <w:p w14:paraId="6BEA6920" w14:textId="77777777" w:rsidR="006A394A" w:rsidRPr="00F90213" w:rsidRDefault="006A394A" w:rsidP="00F90C17">
            <w:pPr>
              <w:rPr>
                <w:color w:val="000000"/>
                <w:sz w:val="20"/>
              </w:rPr>
            </w:pPr>
            <w:r w:rsidRPr="00F90213">
              <w:rPr>
                <w:color w:val="000000"/>
                <w:sz w:val="20"/>
                <w:lang w:val="de-DE"/>
              </w:rPr>
              <w:t xml:space="preserve">Muss </w:t>
            </w:r>
            <w:r w:rsidR="0016112D" w:rsidRPr="00F90213">
              <w:rPr>
                <w:color w:val="000000"/>
                <w:sz w:val="20"/>
                <w:lang w:val="de-DE"/>
              </w:rPr>
              <w:t xml:space="preserve">aufgrund </w:t>
            </w:r>
            <w:r w:rsidRPr="00F90213">
              <w:rPr>
                <w:color w:val="000000"/>
                <w:sz w:val="20"/>
                <w:lang w:val="de-DE"/>
              </w:rPr>
              <w:t>des zu ladenden Stoffs im Beförderungspapier eine Bemerkung eingetragen sein?</w:t>
            </w:r>
            <w:r w:rsidRPr="00F90213">
              <w:rPr>
                <w:color w:val="000000"/>
                <w:sz w:val="20"/>
                <w:lang w:val="de-DE"/>
              </w:rPr>
              <w:br/>
            </w:r>
            <w:r w:rsidRPr="00F90213">
              <w:rPr>
                <w:color w:val="000000"/>
                <w:sz w:val="20"/>
              </w:rPr>
              <w:t>Wenn ja welche?</w:t>
            </w:r>
          </w:p>
        </w:tc>
      </w:tr>
      <w:tr w:rsidR="006A394A" w:rsidRPr="003054B6" w14:paraId="0B91FA0D" w14:textId="77777777">
        <w:tc>
          <w:tcPr>
            <w:tcW w:w="9212" w:type="dxa"/>
            <w:gridSpan w:val="2"/>
          </w:tcPr>
          <w:p w14:paraId="31BF1B95" w14:textId="77777777" w:rsidR="006A394A" w:rsidRPr="001F391B" w:rsidRDefault="006A394A" w:rsidP="00F90C17">
            <w:pPr>
              <w:rPr>
                <w:color w:val="000000"/>
                <w:sz w:val="20"/>
              </w:rPr>
            </w:pPr>
          </w:p>
        </w:tc>
      </w:tr>
      <w:tr w:rsidR="006A394A" w:rsidRPr="00C850DA" w14:paraId="3D70B489" w14:textId="77777777">
        <w:tc>
          <w:tcPr>
            <w:tcW w:w="8292" w:type="dxa"/>
          </w:tcPr>
          <w:p w14:paraId="7A326CCE" w14:textId="77777777" w:rsidR="006A394A" w:rsidRPr="00C850DA" w:rsidRDefault="006A394A" w:rsidP="00F90C17">
            <w:pPr>
              <w:jc w:val="right"/>
              <w:rPr>
                <w:color w:val="000000"/>
                <w:sz w:val="20"/>
              </w:rPr>
            </w:pPr>
            <w:r w:rsidRPr="00C850DA">
              <w:rPr>
                <w:color w:val="000000"/>
                <w:sz w:val="20"/>
              </w:rPr>
              <w:t>Punkte:</w:t>
            </w:r>
          </w:p>
        </w:tc>
        <w:tc>
          <w:tcPr>
            <w:tcW w:w="920" w:type="dxa"/>
          </w:tcPr>
          <w:p w14:paraId="7B8521DA" w14:textId="77777777" w:rsidR="006A394A" w:rsidRPr="00C850DA" w:rsidRDefault="006A394A" w:rsidP="00F90C17">
            <w:pPr>
              <w:jc w:val="center"/>
              <w:rPr>
                <w:bCs/>
                <w:color w:val="000000"/>
                <w:sz w:val="20"/>
              </w:rPr>
            </w:pPr>
          </w:p>
        </w:tc>
      </w:tr>
    </w:tbl>
    <w:p w14:paraId="27CACDDA" w14:textId="77777777" w:rsidR="006A394A" w:rsidRPr="00C850DA"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C850DA" w14:paraId="21E36DF4" w14:textId="77777777">
        <w:tc>
          <w:tcPr>
            <w:tcW w:w="8292" w:type="dxa"/>
          </w:tcPr>
          <w:p w14:paraId="2A47F51F" w14:textId="77777777" w:rsidR="006A394A" w:rsidRPr="00C850DA" w:rsidRDefault="006A394A" w:rsidP="00F90C17">
            <w:pPr>
              <w:rPr>
                <w:i/>
                <w:color w:val="000000"/>
                <w:sz w:val="20"/>
              </w:rPr>
            </w:pPr>
            <w:r w:rsidRPr="00C850DA">
              <w:rPr>
                <w:i/>
                <w:color w:val="000000"/>
                <w:sz w:val="20"/>
              </w:rPr>
              <w:t>Spülen von Ladetanks</w:t>
            </w:r>
          </w:p>
        </w:tc>
        <w:tc>
          <w:tcPr>
            <w:tcW w:w="920" w:type="dxa"/>
          </w:tcPr>
          <w:p w14:paraId="25936055" w14:textId="77777777" w:rsidR="006A394A" w:rsidRPr="00C850DA" w:rsidRDefault="006A394A" w:rsidP="00F90C17">
            <w:pPr>
              <w:rPr>
                <w:color w:val="000000"/>
                <w:sz w:val="20"/>
              </w:rPr>
            </w:pPr>
            <w:r w:rsidRPr="00C850DA">
              <w:rPr>
                <w:color w:val="000000"/>
                <w:sz w:val="20"/>
              </w:rPr>
              <w:t>B - 2</w:t>
            </w:r>
          </w:p>
        </w:tc>
      </w:tr>
      <w:tr w:rsidR="006A394A" w:rsidRPr="009078E7" w14:paraId="252C3623" w14:textId="77777777">
        <w:tc>
          <w:tcPr>
            <w:tcW w:w="9212" w:type="dxa"/>
            <w:gridSpan w:val="2"/>
          </w:tcPr>
          <w:p w14:paraId="2CFDF1A6" w14:textId="77777777" w:rsidR="006A394A" w:rsidRPr="00C850DA" w:rsidRDefault="006A394A" w:rsidP="00F90C17">
            <w:pPr>
              <w:rPr>
                <w:color w:val="000000"/>
                <w:sz w:val="20"/>
                <w:lang w:val="de-DE"/>
              </w:rPr>
            </w:pPr>
            <w:r w:rsidRPr="00C850DA">
              <w:rPr>
                <w:color w:val="000000"/>
                <w:sz w:val="20"/>
                <w:lang w:val="de-DE"/>
              </w:rPr>
              <w:t>Welche Spülmethoden wählen Sie und warum?</w:t>
            </w:r>
          </w:p>
        </w:tc>
      </w:tr>
      <w:tr w:rsidR="006A394A" w:rsidRPr="009078E7" w14:paraId="3B49D4BF" w14:textId="77777777">
        <w:tc>
          <w:tcPr>
            <w:tcW w:w="9212" w:type="dxa"/>
            <w:gridSpan w:val="2"/>
          </w:tcPr>
          <w:p w14:paraId="2C25A579" w14:textId="77777777" w:rsidR="006A394A" w:rsidRPr="00C850DA" w:rsidRDefault="006A394A" w:rsidP="00F90C17">
            <w:pPr>
              <w:rPr>
                <w:color w:val="000000"/>
                <w:sz w:val="20"/>
                <w:lang w:val="de-DE"/>
              </w:rPr>
            </w:pPr>
          </w:p>
        </w:tc>
      </w:tr>
      <w:tr w:rsidR="006A394A" w:rsidRPr="00C850DA" w14:paraId="5911AA7F" w14:textId="77777777">
        <w:tc>
          <w:tcPr>
            <w:tcW w:w="8292" w:type="dxa"/>
          </w:tcPr>
          <w:p w14:paraId="1A73694C" w14:textId="77777777" w:rsidR="006A394A" w:rsidRPr="00C850DA" w:rsidRDefault="006A394A" w:rsidP="00F90C17">
            <w:pPr>
              <w:jc w:val="right"/>
              <w:rPr>
                <w:color w:val="000000"/>
                <w:sz w:val="20"/>
              </w:rPr>
            </w:pPr>
            <w:r w:rsidRPr="00C850DA">
              <w:rPr>
                <w:color w:val="000000"/>
                <w:sz w:val="20"/>
              </w:rPr>
              <w:t>Punkte:</w:t>
            </w:r>
          </w:p>
        </w:tc>
        <w:tc>
          <w:tcPr>
            <w:tcW w:w="920" w:type="dxa"/>
          </w:tcPr>
          <w:p w14:paraId="589B4E24" w14:textId="77777777" w:rsidR="006A394A" w:rsidRPr="00C850DA" w:rsidRDefault="006A394A" w:rsidP="00F90C17">
            <w:pPr>
              <w:jc w:val="center"/>
              <w:rPr>
                <w:bCs/>
                <w:color w:val="000000"/>
                <w:sz w:val="20"/>
              </w:rPr>
            </w:pPr>
          </w:p>
        </w:tc>
      </w:tr>
    </w:tbl>
    <w:p w14:paraId="15C6A7CD" w14:textId="77777777" w:rsidR="006A394A" w:rsidRPr="00C850DA"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C850DA" w14:paraId="7A6BB9D2" w14:textId="77777777">
        <w:tc>
          <w:tcPr>
            <w:tcW w:w="8292" w:type="dxa"/>
          </w:tcPr>
          <w:p w14:paraId="012018E7" w14:textId="77777777" w:rsidR="006A394A" w:rsidRPr="00C850DA" w:rsidRDefault="006A394A" w:rsidP="00F90C17">
            <w:pPr>
              <w:rPr>
                <w:i/>
                <w:color w:val="000000"/>
                <w:sz w:val="20"/>
              </w:rPr>
            </w:pPr>
            <w:r w:rsidRPr="00C850DA">
              <w:rPr>
                <w:i/>
                <w:color w:val="000000"/>
                <w:sz w:val="20"/>
              </w:rPr>
              <w:t>Spülen von Ladetanks</w:t>
            </w:r>
          </w:p>
        </w:tc>
        <w:tc>
          <w:tcPr>
            <w:tcW w:w="920" w:type="dxa"/>
          </w:tcPr>
          <w:p w14:paraId="4767F696" w14:textId="77777777" w:rsidR="006A394A" w:rsidRPr="00C850DA" w:rsidRDefault="006A394A" w:rsidP="00F90C17">
            <w:pPr>
              <w:rPr>
                <w:color w:val="000000"/>
                <w:sz w:val="20"/>
              </w:rPr>
            </w:pPr>
            <w:r w:rsidRPr="00C850DA">
              <w:rPr>
                <w:color w:val="000000"/>
                <w:sz w:val="20"/>
              </w:rPr>
              <w:t>B - 6</w:t>
            </w:r>
          </w:p>
        </w:tc>
      </w:tr>
      <w:tr w:rsidR="006A394A" w:rsidRPr="009078E7" w14:paraId="42B07BF7" w14:textId="77777777">
        <w:tc>
          <w:tcPr>
            <w:tcW w:w="9212" w:type="dxa"/>
            <w:gridSpan w:val="2"/>
          </w:tcPr>
          <w:p w14:paraId="11C4B716" w14:textId="77777777" w:rsidR="006A394A" w:rsidRPr="00C850DA" w:rsidRDefault="006A394A" w:rsidP="00F90C17">
            <w:pPr>
              <w:rPr>
                <w:color w:val="000000"/>
                <w:sz w:val="20"/>
                <w:lang w:val="de-DE"/>
              </w:rPr>
            </w:pPr>
            <w:r w:rsidRPr="00C850DA">
              <w:rPr>
                <w:color w:val="000000"/>
                <w:sz w:val="20"/>
                <w:lang w:val="de-DE"/>
              </w:rPr>
              <w:t>Welchen Druck wollen Sie nach dem Spülen in den Ladetanks erreichen und warum?</w:t>
            </w:r>
          </w:p>
        </w:tc>
      </w:tr>
      <w:tr w:rsidR="006A394A" w:rsidRPr="009078E7" w14:paraId="51D792E8" w14:textId="77777777">
        <w:tc>
          <w:tcPr>
            <w:tcW w:w="9212" w:type="dxa"/>
            <w:gridSpan w:val="2"/>
          </w:tcPr>
          <w:p w14:paraId="07909CAF" w14:textId="77777777" w:rsidR="006A394A" w:rsidRPr="00C850DA" w:rsidRDefault="006A394A" w:rsidP="00F90C17">
            <w:pPr>
              <w:rPr>
                <w:color w:val="000000"/>
                <w:sz w:val="20"/>
                <w:lang w:val="de-DE"/>
              </w:rPr>
            </w:pPr>
            <w:r w:rsidRPr="00C850DA">
              <w:rPr>
                <w:color w:val="000000"/>
                <w:sz w:val="20"/>
                <w:lang w:val="de-DE"/>
              </w:rPr>
              <w:t xml:space="preserve"> </w:t>
            </w:r>
          </w:p>
        </w:tc>
      </w:tr>
      <w:tr w:rsidR="006A394A" w:rsidRPr="00C850DA" w14:paraId="123AB03B" w14:textId="77777777">
        <w:tc>
          <w:tcPr>
            <w:tcW w:w="8292" w:type="dxa"/>
          </w:tcPr>
          <w:p w14:paraId="562BA400" w14:textId="77777777" w:rsidR="006A394A" w:rsidRPr="00C850DA" w:rsidRDefault="006A394A" w:rsidP="00F90C17">
            <w:pPr>
              <w:jc w:val="right"/>
              <w:rPr>
                <w:color w:val="000000"/>
                <w:sz w:val="20"/>
              </w:rPr>
            </w:pPr>
            <w:r w:rsidRPr="00C850DA">
              <w:rPr>
                <w:color w:val="000000"/>
                <w:sz w:val="20"/>
              </w:rPr>
              <w:t>Punkte:</w:t>
            </w:r>
          </w:p>
        </w:tc>
        <w:tc>
          <w:tcPr>
            <w:tcW w:w="920" w:type="dxa"/>
          </w:tcPr>
          <w:p w14:paraId="633F660B" w14:textId="77777777" w:rsidR="006A394A" w:rsidRPr="00C850DA" w:rsidRDefault="006A394A" w:rsidP="00F90C17">
            <w:pPr>
              <w:jc w:val="center"/>
              <w:rPr>
                <w:bCs/>
                <w:color w:val="000000"/>
                <w:sz w:val="20"/>
              </w:rPr>
            </w:pPr>
          </w:p>
        </w:tc>
      </w:tr>
    </w:tbl>
    <w:p w14:paraId="7087810D" w14:textId="77777777" w:rsidR="006A394A" w:rsidRPr="00C850DA"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C850DA" w14:paraId="29555AC8" w14:textId="77777777">
        <w:tc>
          <w:tcPr>
            <w:tcW w:w="8292" w:type="dxa"/>
          </w:tcPr>
          <w:p w14:paraId="196EC3B7" w14:textId="77777777" w:rsidR="006A394A" w:rsidRPr="00C850DA" w:rsidRDefault="006A394A" w:rsidP="00F90C17">
            <w:pPr>
              <w:rPr>
                <w:i/>
                <w:color w:val="000000"/>
                <w:sz w:val="20"/>
              </w:rPr>
            </w:pPr>
            <w:r w:rsidRPr="00C850DA">
              <w:rPr>
                <w:i/>
                <w:color w:val="000000"/>
                <w:sz w:val="20"/>
              </w:rPr>
              <w:t>Spülen von Ladetanks</w:t>
            </w:r>
          </w:p>
        </w:tc>
        <w:tc>
          <w:tcPr>
            <w:tcW w:w="920" w:type="dxa"/>
          </w:tcPr>
          <w:p w14:paraId="4956FDD9" w14:textId="77777777" w:rsidR="006A394A" w:rsidRPr="00C850DA" w:rsidRDefault="006A394A" w:rsidP="00F90C17">
            <w:pPr>
              <w:rPr>
                <w:color w:val="000000"/>
                <w:sz w:val="20"/>
              </w:rPr>
            </w:pPr>
            <w:r w:rsidRPr="00C850DA">
              <w:rPr>
                <w:color w:val="000000"/>
                <w:sz w:val="20"/>
              </w:rPr>
              <w:t>B - 10</w:t>
            </w:r>
          </w:p>
        </w:tc>
      </w:tr>
      <w:tr w:rsidR="006A394A" w:rsidRPr="009078E7" w14:paraId="6D2B490A" w14:textId="77777777">
        <w:tc>
          <w:tcPr>
            <w:tcW w:w="9212" w:type="dxa"/>
            <w:gridSpan w:val="2"/>
          </w:tcPr>
          <w:p w14:paraId="4A88622E" w14:textId="77777777" w:rsidR="006A394A" w:rsidRPr="00C850DA" w:rsidRDefault="006A394A" w:rsidP="00F90C17">
            <w:pPr>
              <w:rPr>
                <w:color w:val="000000"/>
                <w:sz w:val="20"/>
                <w:lang w:val="de-DE"/>
              </w:rPr>
            </w:pPr>
            <w:r w:rsidRPr="00C850DA">
              <w:rPr>
                <w:color w:val="000000"/>
                <w:sz w:val="20"/>
                <w:lang w:val="de-DE"/>
              </w:rPr>
              <w:t>Falls Ihr Schiff von der Werft kommen würde, wie prüfen Sie dann das Leitungssystem und die Ladetanks auf Leckage?</w:t>
            </w:r>
          </w:p>
        </w:tc>
      </w:tr>
      <w:tr w:rsidR="006A394A" w:rsidRPr="009078E7" w14:paraId="34808D4A" w14:textId="77777777">
        <w:tc>
          <w:tcPr>
            <w:tcW w:w="9212" w:type="dxa"/>
            <w:gridSpan w:val="2"/>
          </w:tcPr>
          <w:p w14:paraId="309DE5AB" w14:textId="77777777" w:rsidR="006A394A" w:rsidRPr="001F391B" w:rsidRDefault="006A394A" w:rsidP="00F90C17">
            <w:pPr>
              <w:rPr>
                <w:color w:val="000000"/>
                <w:sz w:val="20"/>
                <w:lang w:val="de-DE"/>
              </w:rPr>
            </w:pPr>
          </w:p>
        </w:tc>
      </w:tr>
      <w:tr w:rsidR="006A394A" w:rsidRPr="003054B6" w14:paraId="38F6B21C" w14:textId="77777777">
        <w:tc>
          <w:tcPr>
            <w:tcW w:w="8292" w:type="dxa"/>
          </w:tcPr>
          <w:p w14:paraId="42B92441" w14:textId="77777777" w:rsidR="006A394A" w:rsidRPr="003054B6" w:rsidRDefault="006A394A" w:rsidP="00F90C17">
            <w:pPr>
              <w:jc w:val="right"/>
              <w:rPr>
                <w:color w:val="000000"/>
                <w:sz w:val="20"/>
              </w:rPr>
            </w:pPr>
            <w:r w:rsidRPr="003054B6">
              <w:rPr>
                <w:color w:val="000000"/>
                <w:sz w:val="20"/>
              </w:rPr>
              <w:t>Punkte:</w:t>
            </w:r>
          </w:p>
        </w:tc>
        <w:tc>
          <w:tcPr>
            <w:tcW w:w="920" w:type="dxa"/>
          </w:tcPr>
          <w:p w14:paraId="53B09952" w14:textId="77777777" w:rsidR="006A394A" w:rsidRPr="003054B6" w:rsidRDefault="006A394A" w:rsidP="00F90C17">
            <w:pPr>
              <w:jc w:val="center"/>
              <w:rPr>
                <w:bCs/>
                <w:color w:val="000000"/>
                <w:sz w:val="20"/>
              </w:rPr>
            </w:pPr>
          </w:p>
        </w:tc>
      </w:tr>
    </w:tbl>
    <w:p w14:paraId="6B1BB569" w14:textId="77777777" w:rsidR="006A394A" w:rsidRPr="003054B6"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3054B6" w14:paraId="2200A00A" w14:textId="77777777">
        <w:tc>
          <w:tcPr>
            <w:tcW w:w="8292" w:type="dxa"/>
          </w:tcPr>
          <w:p w14:paraId="210B63CC" w14:textId="77777777" w:rsidR="006A394A" w:rsidRPr="003054B6" w:rsidRDefault="006A394A" w:rsidP="00F90C17">
            <w:pPr>
              <w:rPr>
                <w:i/>
                <w:color w:val="000000"/>
                <w:sz w:val="20"/>
              </w:rPr>
            </w:pPr>
            <w:r w:rsidRPr="003054B6">
              <w:rPr>
                <w:i/>
                <w:color w:val="000000"/>
                <w:sz w:val="20"/>
              </w:rPr>
              <w:t>Laden</w:t>
            </w:r>
          </w:p>
        </w:tc>
        <w:tc>
          <w:tcPr>
            <w:tcW w:w="920" w:type="dxa"/>
          </w:tcPr>
          <w:p w14:paraId="4D005D1B" w14:textId="77777777" w:rsidR="006A394A" w:rsidRPr="003054B6" w:rsidRDefault="006A394A" w:rsidP="00F90C17">
            <w:pPr>
              <w:rPr>
                <w:color w:val="000000"/>
                <w:sz w:val="20"/>
              </w:rPr>
            </w:pPr>
            <w:r w:rsidRPr="003054B6">
              <w:rPr>
                <w:color w:val="000000"/>
                <w:sz w:val="20"/>
              </w:rPr>
              <w:t>C - 1</w:t>
            </w:r>
          </w:p>
        </w:tc>
      </w:tr>
      <w:tr w:rsidR="006A394A" w:rsidRPr="003054B6" w14:paraId="15859289" w14:textId="77777777">
        <w:tc>
          <w:tcPr>
            <w:tcW w:w="9212" w:type="dxa"/>
            <w:gridSpan w:val="2"/>
          </w:tcPr>
          <w:p w14:paraId="0D086133" w14:textId="77777777" w:rsidR="006A394A" w:rsidRPr="003054B6" w:rsidRDefault="006A394A" w:rsidP="00F90C17">
            <w:pPr>
              <w:rPr>
                <w:color w:val="000000"/>
                <w:sz w:val="20"/>
              </w:rPr>
            </w:pPr>
            <w:r w:rsidRPr="003054B6">
              <w:rPr>
                <w:color w:val="000000"/>
                <w:sz w:val="20"/>
                <w:lang w:val="de-DE"/>
              </w:rPr>
              <w:t xml:space="preserve">Geben Sie genau an, auf welche Weise Sie am Anfang der Beladung die erste Menge Produkt  Ihrem Ladetank oder ihren Ladetanks zuführen und warum  (Dampf?; Flüssigkeit?; 1 Ladetank? mehrere Ladetanks zugleich? </w:t>
            </w:r>
            <w:r w:rsidRPr="003054B6">
              <w:rPr>
                <w:color w:val="000000"/>
                <w:sz w:val="20"/>
              </w:rPr>
              <w:t>Sprühleitung, Bodenleitung?).</w:t>
            </w:r>
          </w:p>
        </w:tc>
      </w:tr>
      <w:tr w:rsidR="006A394A" w:rsidRPr="003054B6" w14:paraId="5463A144" w14:textId="77777777">
        <w:tc>
          <w:tcPr>
            <w:tcW w:w="9212" w:type="dxa"/>
            <w:gridSpan w:val="2"/>
          </w:tcPr>
          <w:p w14:paraId="40533D4E" w14:textId="77777777" w:rsidR="006A394A" w:rsidRPr="003054B6" w:rsidRDefault="006A394A" w:rsidP="00F90C17">
            <w:pPr>
              <w:rPr>
                <w:color w:val="000000"/>
                <w:sz w:val="20"/>
              </w:rPr>
            </w:pPr>
            <w:r w:rsidRPr="003054B6">
              <w:rPr>
                <w:color w:val="000000"/>
                <w:sz w:val="20"/>
              </w:rPr>
              <w:t xml:space="preserve">                                                                                                                               </w:t>
            </w:r>
          </w:p>
        </w:tc>
      </w:tr>
      <w:tr w:rsidR="006A394A" w:rsidRPr="003054B6" w14:paraId="15F30305" w14:textId="77777777">
        <w:tc>
          <w:tcPr>
            <w:tcW w:w="8292" w:type="dxa"/>
          </w:tcPr>
          <w:p w14:paraId="0D2E95EF" w14:textId="77777777" w:rsidR="006A394A" w:rsidRPr="003054B6" w:rsidRDefault="006A394A" w:rsidP="00F90C17">
            <w:pPr>
              <w:jc w:val="right"/>
              <w:rPr>
                <w:color w:val="000000"/>
                <w:sz w:val="20"/>
              </w:rPr>
            </w:pPr>
            <w:r w:rsidRPr="003054B6">
              <w:rPr>
                <w:color w:val="000000"/>
                <w:sz w:val="20"/>
              </w:rPr>
              <w:t>Punkte:</w:t>
            </w:r>
          </w:p>
        </w:tc>
        <w:tc>
          <w:tcPr>
            <w:tcW w:w="920" w:type="dxa"/>
          </w:tcPr>
          <w:p w14:paraId="4F3A9856" w14:textId="77777777" w:rsidR="006A394A" w:rsidRPr="003054B6" w:rsidRDefault="006A394A" w:rsidP="00F90C17">
            <w:pPr>
              <w:jc w:val="center"/>
              <w:rPr>
                <w:bCs/>
                <w:color w:val="000000"/>
                <w:sz w:val="20"/>
              </w:rPr>
            </w:pPr>
          </w:p>
        </w:tc>
      </w:tr>
    </w:tbl>
    <w:p w14:paraId="26C7A03F" w14:textId="77777777" w:rsidR="006A394A" w:rsidRPr="003054B6"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3054B6" w14:paraId="4246527A" w14:textId="77777777">
        <w:tc>
          <w:tcPr>
            <w:tcW w:w="8292" w:type="dxa"/>
          </w:tcPr>
          <w:p w14:paraId="535B6B06" w14:textId="77777777" w:rsidR="006A394A" w:rsidRPr="003054B6" w:rsidRDefault="006A394A" w:rsidP="00F90C17">
            <w:pPr>
              <w:rPr>
                <w:i/>
                <w:color w:val="000000"/>
                <w:sz w:val="20"/>
              </w:rPr>
            </w:pPr>
            <w:r w:rsidRPr="003054B6">
              <w:rPr>
                <w:i/>
                <w:color w:val="000000"/>
                <w:sz w:val="20"/>
              </w:rPr>
              <w:t>Laden</w:t>
            </w:r>
          </w:p>
        </w:tc>
        <w:tc>
          <w:tcPr>
            <w:tcW w:w="920" w:type="dxa"/>
          </w:tcPr>
          <w:p w14:paraId="7525B2B9" w14:textId="77777777" w:rsidR="006A394A" w:rsidRPr="003054B6" w:rsidRDefault="006A394A" w:rsidP="00F90C17">
            <w:pPr>
              <w:rPr>
                <w:color w:val="000000"/>
                <w:sz w:val="20"/>
              </w:rPr>
            </w:pPr>
            <w:r w:rsidRPr="003054B6">
              <w:rPr>
                <w:color w:val="000000"/>
                <w:sz w:val="20"/>
              </w:rPr>
              <w:t>C - 4</w:t>
            </w:r>
          </w:p>
        </w:tc>
      </w:tr>
      <w:tr w:rsidR="006A394A" w:rsidRPr="009078E7" w14:paraId="34AD83E6" w14:textId="77777777">
        <w:tc>
          <w:tcPr>
            <w:tcW w:w="9212" w:type="dxa"/>
            <w:gridSpan w:val="2"/>
          </w:tcPr>
          <w:p w14:paraId="1ED6E21F" w14:textId="77777777" w:rsidR="006A394A" w:rsidRPr="003054B6" w:rsidRDefault="006A394A" w:rsidP="00F90C17">
            <w:pPr>
              <w:rPr>
                <w:color w:val="000000"/>
                <w:sz w:val="20"/>
                <w:lang w:val="de-DE"/>
              </w:rPr>
            </w:pPr>
            <w:r w:rsidRPr="003054B6">
              <w:rPr>
                <w:color w:val="000000"/>
                <w:sz w:val="20"/>
                <w:lang w:val="de-DE"/>
              </w:rPr>
              <w:t>Lassen Sie beim Laden noch Gase oder Stickstoff ab? Wenn ja, wohin? Wenn nein, warum nicht?</w:t>
            </w:r>
          </w:p>
        </w:tc>
      </w:tr>
      <w:tr w:rsidR="006A394A" w:rsidRPr="009078E7" w14:paraId="30B8E53B" w14:textId="77777777">
        <w:tc>
          <w:tcPr>
            <w:tcW w:w="9212" w:type="dxa"/>
            <w:gridSpan w:val="2"/>
          </w:tcPr>
          <w:p w14:paraId="7FA9D0B6" w14:textId="77777777" w:rsidR="006A394A" w:rsidRPr="003054B6" w:rsidRDefault="006A394A" w:rsidP="00F90C17">
            <w:pPr>
              <w:rPr>
                <w:color w:val="000000"/>
                <w:sz w:val="20"/>
                <w:lang w:val="de-DE"/>
              </w:rPr>
            </w:pPr>
          </w:p>
        </w:tc>
      </w:tr>
      <w:tr w:rsidR="006A394A" w:rsidRPr="003054B6" w14:paraId="3F21D38D" w14:textId="77777777">
        <w:tc>
          <w:tcPr>
            <w:tcW w:w="8292" w:type="dxa"/>
          </w:tcPr>
          <w:p w14:paraId="403EDFBA" w14:textId="77777777" w:rsidR="006A394A" w:rsidRPr="003054B6" w:rsidRDefault="006A394A" w:rsidP="00F90C17">
            <w:pPr>
              <w:jc w:val="right"/>
              <w:rPr>
                <w:color w:val="000000"/>
                <w:sz w:val="20"/>
              </w:rPr>
            </w:pPr>
            <w:r w:rsidRPr="003054B6">
              <w:rPr>
                <w:color w:val="000000"/>
                <w:sz w:val="20"/>
              </w:rPr>
              <w:t>Punkte:</w:t>
            </w:r>
          </w:p>
        </w:tc>
        <w:tc>
          <w:tcPr>
            <w:tcW w:w="920" w:type="dxa"/>
          </w:tcPr>
          <w:p w14:paraId="4719AD80" w14:textId="77777777" w:rsidR="006A394A" w:rsidRPr="003054B6" w:rsidRDefault="006A394A" w:rsidP="00F90C17">
            <w:pPr>
              <w:jc w:val="center"/>
              <w:rPr>
                <w:bCs/>
                <w:color w:val="000000"/>
                <w:sz w:val="20"/>
              </w:rPr>
            </w:pPr>
          </w:p>
        </w:tc>
      </w:tr>
    </w:tbl>
    <w:p w14:paraId="0FBDB014" w14:textId="77777777" w:rsidR="006A394A" w:rsidRPr="003054B6"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3054B6" w14:paraId="076C7BD5" w14:textId="77777777">
        <w:tc>
          <w:tcPr>
            <w:tcW w:w="8292" w:type="dxa"/>
          </w:tcPr>
          <w:p w14:paraId="7B18994C" w14:textId="77777777" w:rsidR="006A394A" w:rsidRPr="003054B6" w:rsidRDefault="006A394A" w:rsidP="00F90C17">
            <w:pPr>
              <w:rPr>
                <w:i/>
                <w:color w:val="000000"/>
                <w:sz w:val="20"/>
              </w:rPr>
            </w:pPr>
            <w:r w:rsidRPr="003054B6">
              <w:rPr>
                <w:i/>
                <w:color w:val="000000"/>
                <w:sz w:val="20"/>
              </w:rPr>
              <w:t>Laden</w:t>
            </w:r>
          </w:p>
        </w:tc>
        <w:tc>
          <w:tcPr>
            <w:tcW w:w="920" w:type="dxa"/>
          </w:tcPr>
          <w:p w14:paraId="79BDF4FD" w14:textId="77777777" w:rsidR="006A394A" w:rsidRPr="003054B6" w:rsidRDefault="006A394A" w:rsidP="00F90C17">
            <w:pPr>
              <w:rPr>
                <w:color w:val="000000"/>
                <w:sz w:val="20"/>
              </w:rPr>
            </w:pPr>
            <w:r w:rsidRPr="003054B6">
              <w:rPr>
                <w:color w:val="000000"/>
                <w:sz w:val="20"/>
              </w:rPr>
              <w:t>C - 5</w:t>
            </w:r>
          </w:p>
        </w:tc>
      </w:tr>
      <w:tr w:rsidR="006A394A" w:rsidRPr="003054B6" w14:paraId="4C847D31" w14:textId="77777777">
        <w:tc>
          <w:tcPr>
            <w:tcW w:w="9212" w:type="dxa"/>
            <w:gridSpan w:val="2"/>
          </w:tcPr>
          <w:p w14:paraId="67D75FD6" w14:textId="77777777" w:rsidR="006A394A" w:rsidRPr="003054B6" w:rsidRDefault="006A394A" w:rsidP="00F90C17">
            <w:pPr>
              <w:rPr>
                <w:color w:val="000000"/>
                <w:sz w:val="20"/>
              </w:rPr>
            </w:pPr>
            <w:r w:rsidRPr="003054B6">
              <w:rPr>
                <w:color w:val="000000"/>
                <w:sz w:val="20"/>
                <w:lang w:val="de-DE"/>
              </w:rPr>
              <w:t xml:space="preserve">Welche persönliche Schutzausrüstung muss mindestens beim An- und Abflanschen  der Lade-, Lösch- oder Gasabfuhrleitung getragen werden? </w:t>
            </w:r>
            <w:r w:rsidRPr="003054B6">
              <w:rPr>
                <w:color w:val="000000"/>
                <w:sz w:val="20"/>
              </w:rPr>
              <w:t>Nennen Sie auch die Fundstelle im ADN.</w:t>
            </w:r>
          </w:p>
        </w:tc>
      </w:tr>
      <w:tr w:rsidR="006A394A" w:rsidRPr="003054B6" w14:paraId="1941098B" w14:textId="77777777">
        <w:tc>
          <w:tcPr>
            <w:tcW w:w="9212" w:type="dxa"/>
            <w:gridSpan w:val="2"/>
          </w:tcPr>
          <w:p w14:paraId="11C3A296" w14:textId="77777777" w:rsidR="006A394A" w:rsidRPr="003054B6" w:rsidRDefault="006A394A" w:rsidP="00F90C17">
            <w:pPr>
              <w:rPr>
                <w:color w:val="000000"/>
                <w:sz w:val="20"/>
              </w:rPr>
            </w:pPr>
          </w:p>
        </w:tc>
      </w:tr>
      <w:tr w:rsidR="006A394A" w:rsidRPr="003054B6" w14:paraId="1956B7B4" w14:textId="77777777">
        <w:tc>
          <w:tcPr>
            <w:tcW w:w="8292" w:type="dxa"/>
          </w:tcPr>
          <w:p w14:paraId="6F17E40C" w14:textId="77777777" w:rsidR="006A394A" w:rsidRPr="003054B6" w:rsidRDefault="006A394A" w:rsidP="00F90C17">
            <w:pPr>
              <w:jc w:val="right"/>
              <w:rPr>
                <w:color w:val="000000"/>
                <w:sz w:val="20"/>
              </w:rPr>
            </w:pPr>
            <w:r w:rsidRPr="003054B6">
              <w:rPr>
                <w:color w:val="000000"/>
                <w:sz w:val="20"/>
              </w:rPr>
              <w:t>Punkte:</w:t>
            </w:r>
          </w:p>
        </w:tc>
        <w:tc>
          <w:tcPr>
            <w:tcW w:w="920" w:type="dxa"/>
          </w:tcPr>
          <w:p w14:paraId="0294964D" w14:textId="77777777" w:rsidR="006A394A" w:rsidRPr="003054B6" w:rsidRDefault="006A394A" w:rsidP="00F90C17">
            <w:pPr>
              <w:jc w:val="center"/>
              <w:rPr>
                <w:bCs/>
                <w:color w:val="000000"/>
                <w:sz w:val="20"/>
              </w:rPr>
            </w:pPr>
          </w:p>
        </w:tc>
      </w:tr>
    </w:tbl>
    <w:p w14:paraId="2ED242EB" w14:textId="77777777" w:rsidR="006A394A" w:rsidRPr="003054B6"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3054B6" w14:paraId="18758892" w14:textId="77777777">
        <w:tc>
          <w:tcPr>
            <w:tcW w:w="8292" w:type="dxa"/>
          </w:tcPr>
          <w:p w14:paraId="535E09A3" w14:textId="77777777" w:rsidR="006A394A" w:rsidRPr="003054B6" w:rsidRDefault="006A394A" w:rsidP="00F90C17">
            <w:pPr>
              <w:rPr>
                <w:i/>
                <w:color w:val="000000"/>
                <w:sz w:val="20"/>
              </w:rPr>
            </w:pPr>
            <w:r w:rsidRPr="003054B6">
              <w:rPr>
                <w:i/>
                <w:color w:val="000000"/>
                <w:sz w:val="20"/>
              </w:rPr>
              <w:t>Laden</w:t>
            </w:r>
          </w:p>
        </w:tc>
        <w:tc>
          <w:tcPr>
            <w:tcW w:w="920" w:type="dxa"/>
          </w:tcPr>
          <w:p w14:paraId="59A48B01" w14:textId="77777777" w:rsidR="006A394A" w:rsidRPr="003054B6" w:rsidRDefault="006A394A" w:rsidP="00F90C17">
            <w:pPr>
              <w:rPr>
                <w:color w:val="000000"/>
                <w:sz w:val="20"/>
              </w:rPr>
            </w:pPr>
            <w:r w:rsidRPr="003054B6">
              <w:rPr>
                <w:color w:val="000000"/>
                <w:sz w:val="20"/>
              </w:rPr>
              <w:t>C - 7</w:t>
            </w:r>
          </w:p>
        </w:tc>
      </w:tr>
      <w:tr w:rsidR="006A394A" w:rsidRPr="009078E7" w14:paraId="0D2C850A" w14:textId="77777777">
        <w:tc>
          <w:tcPr>
            <w:tcW w:w="9212" w:type="dxa"/>
            <w:gridSpan w:val="2"/>
          </w:tcPr>
          <w:p w14:paraId="70050F65" w14:textId="77777777" w:rsidR="006A394A" w:rsidRPr="003054B6" w:rsidRDefault="006A394A" w:rsidP="00F90C17">
            <w:pPr>
              <w:rPr>
                <w:color w:val="000000"/>
                <w:sz w:val="20"/>
                <w:lang w:val="de-DE"/>
              </w:rPr>
            </w:pPr>
            <w:r w:rsidRPr="003054B6">
              <w:rPr>
                <w:color w:val="000000"/>
                <w:sz w:val="20"/>
                <w:lang w:val="de-DE"/>
              </w:rPr>
              <w:t>Welchen Druck erwarten Sie im Ladetank nach dem Ende des Beladens?</w:t>
            </w:r>
          </w:p>
        </w:tc>
      </w:tr>
      <w:tr w:rsidR="006A394A" w:rsidRPr="009078E7" w14:paraId="7B783D46" w14:textId="77777777">
        <w:tc>
          <w:tcPr>
            <w:tcW w:w="9212" w:type="dxa"/>
            <w:gridSpan w:val="2"/>
          </w:tcPr>
          <w:p w14:paraId="7FF880F5" w14:textId="77777777" w:rsidR="006A394A" w:rsidRPr="003054B6" w:rsidRDefault="006A394A" w:rsidP="00F90C17">
            <w:pPr>
              <w:rPr>
                <w:color w:val="000000"/>
                <w:sz w:val="20"/>
                <w:lang w:val="de-DE"/>
              </w:rPr>
            </w:pPr>
          </w:p>
        </w:tc>
      </w:tr>
      <w:tr w:rsidR="006A394A" w:rsidRPr="003054B6" w14:paraId="327EF7EE" w14:textId="77777777">
        <w:tc>
          <w:tcPr>
            <w:tcW w:w="8292" w:type="dxa"/>
          </w:tcPr>
          <w:p w14:paraId="4ED39373" w14:textId="77777777" w:rsidR="006A394A" w:rsidRPr="003054B6" w:rsidRDefault="006A394A" w:rsidP="00F90C17">
            <w:pPr>
              <w:jc w:val="right"/>
              <w:rPr>
                <w:color w:val="000000"/>
                <w:sz w:val="20"/>
              </w:rPr>
            </w:pPr>
            <w:r w:rsidRPr="003054B6">
              <w:rPr>
                <w:color w:val="000000"/>
                <w:sz w:val="20"/>
              </w:rPr>
              <w:t>Punkte:</w:t>
            </w:r>
          </w:p>
        </w:tc>
        <w:tc>
          <w:tcPr>
            <w:tcW w:w="920" w:type="dxa"/>
          </w:tcPr>
          <w:p w14:paraId="25CC87B5" w14:textId="77777777" w:rsidR="006A394A" w:rsidRPr="003054B6" w:rsidRDefault="006A394A" w:rsidP="00F90C17">
            <w:pPr>
              <w:jc w:val="center"/>
              <w:rPr>
                <w:bCs/>
                <w:color w:val="000000"/>
                <w:sz w:val="20"/>
              </w:rPr>
            </w:pPr>
          </w:p>
        </w:tc>
      </w:tr>
    </w:tbl>
    <w:p w14:paraId="4BFA42BF" w14:textId="77777777" w:rsidR="006A394A" w:rsidRPr="003054B6" w:rsidRDefault="006A394A" w:rsidP="006A394A">
      <w:pPr>
        <w:rPr>
          <w:color w:val="000000"/>
          <w:sz w:val="20"/>
        </w:rPr>
      </w:pPr>
    </w:p>
    <w:p w14:paraId="5ADF78B2" w14:textId="77777777" w:rsidR="006A394A" w:rsidRPr="003054B6" w:rsidRDefault="006A394A" w:rsidP="006A394A">
      <w:pPr>
        <w:rPr>
          <w:color w:val="000000"/>
          <w:sz w:val="20"/>
        </w:rPr>
      </w:pPr>
      <w:r w:rsidRPr="003054B6">
        <w:rPr>
          <w:color w:val="000000"/>
          <w:sz w:val="20"/>
        </w:rPr>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770408" w14:paraId="5020AA89" w14:textId="77777777">
        <w:tc>
          <w:tcPr>
            <w:tcW w:w="8292" w:type="dxa"/>
          </w:tcPr>
          <w:p w14:paraId="4A26204D" w14:textId="77777777" w:rsidR="006A394A" w:rsidRPr="00770408" w:rsidRDefault="006A394A" w:rsidP="00F90C17">
            <w:pPr>
              <w:rPr>
                <w:i/>
                <w:color w:val="000000"/>
                <w:sz w:val="20"/>
              </w:rPr>
            </w:pPr>
            <w:r w:rsidRPr="00770408">
              <w:rPr>
                <w:i/>
                <w:color w:val="000000"/>
                <w:sz w:val="20"/>
              </w:rPr>
              <w:t>Ladungsberechnung</w:t>
            </w:r>
          </w:p>
        </w:tc>
        <w:tc>
          <w:tcPr>
            <w:tcW w:w="920" w:type="dxa"/>
          </w:tcPr>
          <w:p w14:paraId="33B2096F" w14:textId="77777777" w:rsidR="006A394A" w:rsidRPr="00770408" w:rsidRDefault="006A394A" w:rsidP="00F90C17">
            <w:pPr>
              <w:rPr>
                <w:color w:val="000000"/>
                <w:sz w:val="20"/>
              </w:rPr>
            </w:pPr>
            <w:r w:rsidRPr="00770408">
              <w:rPr>
                <w:color w:val="000000"/>
                <w:sz w:val="20"/>
              </w:rPr>
              <w:t>D - 1</w:t>
            </w:r>
          </w:p>
        </w:tc>
      </w:tr>
      <w:tr w:rsidR="006A394A" w:rsidRPr="009078E7" w14:paraId="4751342F" w14:textId="77777777">
        <w:tc>
          <w:tcPr>
            <w:tcW w:w="9212" w:type="dxa"/>
            <w:gridSpan w:val="2"/>
          </w:tcPr>
          <w:p w14:paraId="103B20FD" w14:textId="77777777" w:rsidR="006A394A" w:rsidRPr="00770408" w:rsidRDefault="006A394A" w:rsidP="00F90C17">
            <w:pPr>
              <w:rPr>
                <w:color w:val="000000"/>
                <w:sz w:val="20"/>
                <w:lang w:val="de-DE"/>
              </w:rPr>
            </w:pPr>
            <w:r w:rsidRPr="00770408">
              <w:rPr>
                <w:color w:val="000000"/>
                <w:sz w:val="20"/>
                <w:lang w:val="de-DE"/>
              </w:rPr>
              <w:t xml:space="preserve">Berechnen Sie die gesamte geladene </w:t>
            </w:r>
            <w:proofErr w:type="spellStart"/>
            <w:r w:rsidRPr="00770408">
              <w:rPr>
                <w:color w:val="000000"/>
                <w:sz w:val="20"/>
                <w:lang w:val="de-DE"/>
              </w:rPr>
              <w:t>Flüssigkeitsmasse</w:t>
            </w:r>
            <w:proofErr w:type="spellEnd"/>
            <w:r w:rsidRPr="00770408">
              <w:rPr>
                <w:color w:val="000000"/>
                <w:sz w:val="20"/>
                <w:lang w:val="de-DE"/>
              </w:rPr>
              <w:t xml:space="preserve"> in kg.</w:t>
            </w:r>
          </w:p>
          <w:p w14:paraId="476D4DDF" w14:textId="77777777" w:rsidR="006A394A" w:rsidRPr="00770408" w:rsidRDefault="006A394A" w:rsidP="00F90C17">
            <w:pPr>
              <w:rPr>
                <w:color w:val="000000"/>
                <w:sz w:val="20"/>
                <w:lang w:val="de-DE"/>
              </w:rPr>
            </w:pPr>
            <w:r w:rsidRPr="00770408">
              <w:rPr>
                <w:color w:val="000000"/>
                <w:sz w:val="20"/>
                <w:lang w:val="de-DE"/>
              </w:rPr>
              <w:t>(Schreiben Sie die vollständige Berechnung auf, nicht nur die Antwort)</w:t>
            </w:r>
          </w:p>
        </w:tc>
      </w:tr>
      <w:tr w:rsidR="006A394A" w:rsidRPr="009078E7" w14:paraId="2572B325" w14:textId="77777777">
        <w:tc>
          <w:tcPr>
            <w:tcW w:w="9212" w:type="dxa"/>
            <w:gridSpan w:val="2"/>
          </w:tcPr>
          <w:p w14:paraId="114BD68E" w14:textId="77777777" w:rsidR="006A394A" w:rsidRPr="00770408" w:rsidRDefault="006A394A" w:rsidP="00F90C17">
            <w:pPr>
              <w:rPr>
                <w:color w:val="000000"/>
                <w:sz w:val="20"/>
                <w:lang w:val="de-DE"/>
              </w:rPr>
            </w:pPr>
            <w:r w:rsidRPr="00770408">
              <w:rPr>
                <w:color w:val="000000"/>
                <w:sz w:val="20"/>
                <w:lang w:val="de-DE"/>
              </w:rPr>
              <w:t xml:space="preserve"> </w:t>
            </w:r>
          </w:p>
        </w:tc>
      </w:tr>
      <w:tr w:rsidR="006A394A" w:rsidRPr="00770408" w14:paraId="75A298E4" w14:textId="77777777">
        <w:tc>
          <w:tcPr>
            <w:tcW w:w="8292" w:type="dxa"/>
          </w:tcPr>
          <w:p w14:paraId="3C4F56B4" w14:textId="77777777" w:rsidR="006A394A" w:rsidRPr="00770408" w:rsidRDefault="006A394A" w:rsidP="00F90C17">
            <w:pPr>
              <w:jc w:val="right"/>
              <w:rPr>
                <w:color w:val="000000"/>
                <w:sz w:val="20"/>
              </w:rPr>
            </w:pPr>
            <w:r w:rsidRPr="00770408">
              <w:rPr>
                <w:color w:val="000000"/>
                <w:sz w:val="20"/>
              </w:rPr>
              <w:t>Punkte:</w:t>
            </w:r>
          </w:p>
        </w:tc>
        <w:tc>
          <w:tcPr>
            <w:tcW w:w="920" w:type="dxa"/>
          </w:tcPr>
          <w:p w14:paraId="4ABDFD13" w14:textId="77777777" w:rsidR="006A394A" w:rsidRPr="00770408" w:rsidRDefault="006A394A" w:rsidP="00F90C17">
            <w:pPr>
              <w:jc w:val="center"/>
              <w:rPr>
                <w:bCs/>
                <w:color w:val="000000"/>
                <w:sz w:val="20"/>
              </w:rPr>
            </w:pPr>
          </w:p>
        </w:tc>
      </w:tr>
    </w:tbl>
    <w:p w14:paraId="79D05E9B" w14:textId="77777777" w:rsidR="006A394A" w:rsidRPr="00770408"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770408" w14:paraId="41A1CEAA" w14:textId="77777777">
        <w:tc>
          <w:tcPr>
            <w:tcW w:w="8292" w:type="dxa"/>
          </w:tcPr>
          <w:p w14:paraId="49CA6335" w14:textId="77777777" w:rsidR="006A394A" w:rsidRPr="00770408" w:rsidRDefault="006A394A" w:rsidP="00F90C17">
            <w:pPr>
              <w:rPr>
                <w:i/>
                <w:color w:val="000000"/>
                <w:sz w:val="20"/>
              </w:rPr>
            </w:pPr>
            <w:r w:rsidRPr="00770408">
              <w:rPr>
                <w:i/>
                <w:color w:val="000000"/>
                <w:sz w:val="20"/>
              </w:rPr>
              <w:t>Ladungsberechnung</w:t>
            </w:r>
          </w:p>
        </w:tc>
        <w:tc>
          <w:tcPr>
            <w:tcW w:w="920" w:type="dxa"/>
          </w:tcPr>
          <w:p w14:paraId="744CCEAE" w14:textId="77777777" w:rsidR="006A394A" w:rsidRPr="00770408" w:rsidRDefault="006A394A" w:rsidP="00F90C17">
            <w:pPr>
              <w:rPr>
                <w:color w:val="000000"/>
                <w:sz w:val="20"/>
              </w:rPr>
            </w:pPr>
            <w:r w:rsidRPr="00770408">
              <w:rPr>
                <w:color w:val="000000"/>
                <w:sz w:val="20"/>
              </w:rPr>
              <w:t>D - 2</w:t>
            </w:r>
          </w:p>
        </w:tc>
      </w:tr>
      <w:tr w:rsidR="006A394A" w:rsidRPr="009078E7" w14:paraId="5DA3C248" w14:textId="77777777">
        <w:tc>
          <w:tcPr>
            <w:tcW w:w="9212" w:type="dxa"/>
            <w:gridSpan w:val="2"/>
          </w:tcPr>
          <w:p w14:paraId="77822759" w14:textId="77777777" w:rsidR="006A394A" w:rsidRPr="00770408" w:rsidRDefault="006A394A" w:rsidP="00F90C17">
            <w:pPr>
              <w:pStyle w:val="Heading2"/>
              <w:rPr>
                <w:b w:val="0"/>
                <w:color w:val="000000"/>
                <w:sz w:val="20"/>
              </w:rPr>
            </w:pPr>
            <w:r w:rsidRPr="00770408">
              <w:rPr>
                <w:b w:val="0"/>
                <w:color w:val="000000"/>
                <w:sz w:val="20"/>
              </w:rPr>
              <w:t>Berechnen Sie die Gesamtdampfmasse in kg</w:t>
            </w:r>
          </w:p>
          <w:p w14:paraId="572C6822" w14:textId="77777777" w:rsidR="006A394A" w:rsidRPr="00770408" w:rsidRDefault="006A394A" w:rsidP="00F90C17">
            <w:pPr>
              <w:rPr>
                <w:color w:val="000000"/>
                <w:sz w:val="20"/>
                <w:lang w:val="de-DE"/>
              </w:rPr>
            </w:pPr>
            <w:r w:rsidRPr="00770408">
              <w:rPr>
                <w:color w:val="000000"/>
                <w:sz w:val="20"/>
                <w:lang w:val="de-DE"/>
              </w:rPr>
              <w:t>(Schreiben Sie hier die vollständige Berechnung auf)</w:t>
            </w:r>
          </w:p>
        </w:tc>
      </w:tr>
      <w:tr w:rsidR="006A394A" w:rsidRPr="009078E7" w14:paraId="211B968A" w14:textId="77777777">
        <w:tc>
          <w:tcPr>
            <w:tcW w:w="9212" w:type="dxa"/>
            <w:gridSpan w:val="2"/>
          </w:tcPr>
          <w:p w14:paraId="6E612D81" w14:textId="77777777" w:rsidR="006A394A" w:rsidRPr="00770408" w:rsidRDefault="006A394A" w:rsidP="00F90C17">
            <w:pPr>
              <w:rPr>
                <w:color w:val="000000"/>
                <w:sz w:val="20"/>
                <w:lang w:val="de-DE"/>
              </w:rPr>
            </w:pPr>
            <w:r w:rsidRPr="00770408">
              <w:rPr>
                <w:color w:val="000000"/>
                <w:sz w:val="20"/>
                <w:lang w:val="de-DE"/>
              </w:rPr>
              <w:t xml:space="preserve"> </w:t>
            </w:r>
          </w:p>
        </w:tc>
      </w:tr>
      <w:tr w:rsidR="006A394A" w:rsidRPr="00770408" w14:paraId="4263F428" w14:textId="77777777">
        <w:tc>
          <w:tcPr>
            <w:tcW w:w="8292" w:type="dxa"/>
          </w:tcPr>
          <w:p w14:paraId="3A6AFC88" w14:textId="77777777" w:rsidR="006A394A" w:rsidRPr="00770408" w:rsidRDefault="006A394A" w:rsidP="00F90C17">
            <w:pPr>
              <w:jc w:val="right"/>
              <w:rPr>
                <w:color w:val="000000"/>
                <w:sz w:val="20"/>
              </w:rPr>
            </w:pPr>
            <w:r w:rsidRPr="00770408">
              <w:rPr>
                <w:color w:val="000000"/>
                <w:sz w:val="20"/>
              </w:rPr>
              <w:t>Punkte:</w:t>
            </w:r>
          </w:p>
        </w:tc>
        <w:tc>
          <w:tcPr>
            <w:tcW w:w="920" w:type="dxa"/>
          </w:tcPr>
          <w:p w14:paraId="3566C36D" w14:textId="77777777" w:rsidR="006A394A" w:rsidRPr="00770408" w:rsidRDefault="006A394A" w:rsidP="00F90C17">
            <w:pPr>
              <w:jc w:val="center"/>
              <w:rPr>
                <w:bCs/>
                <w:color w:val="000000"/>
                <w:sz w:val="20"/>
              </w:rPr>
            </w:pPr>
          </w:p>
        </w:tc>
      </w:tr>
    </w:tbl>
    <w:p w14:paraId="0F9A67EB" w14:textId="77777777" w:rsidR="006A394A" w:rsidRPr="00770408"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770408" w14:paraId="47475A1A" w14:textId="77777777">
        <w:tc>
          <w:tcPr>
            <w:tcW w:w="8292" w:type="dxa"/>
          </w:tcPr>
          <w:p w14:paraId="31915D7E" w14:textId="77777777" w:rsidR="006A394A" w:rsidRPr="00770408" w:rsidRDefault="006A394A" w:rsidP="00F90C17">
            <w:pPr>
              <w:rPr>
                <w:i/>
                <w:color w:val="000000"/>
                <w:sz w:val="20"/>
              </w:rPr>
            </w:pPr>
            <w:r w:rsidRPr="00770408">
              <w:rPr>
                <w:i/>
                <w:color w:val="000000"/>
                <w:sz w:val="20"/>
              </w:rPr>
              <w:t>Ladungsberechnung</w:t>
            </w:r>
          </w:p>
        </w:tc>
        <w:tc>
          <w:tcPr>
            <w:tcW w:w="920" w:type="dxa"/>
          </w:tcPr>
          <w:p w14:paraId="30BC6A50" w14:textId="77777777" w:rsidR="006A394A" w:rsidRPr="00770408" w:rsidRDefault="006A394A" w:rsidP="00F90C17">
            <w:pPr>
              <w:rPr>
                <w:color w:val="000000"/>
                <w:sz w:val="20"/>
              </w:rPr>
            </w:pPr>
            <w:r w:rsidRPr="00770408">
              <w:rPr>
                <w:color w:val="000000"/>
                <w:sz w:val="20"/>
              </w:rPr>
              <w:t>D - 3</w:t>
            </w:r>
          </w:p>
        </w:tc>
      </w:tr>
      <w:tr w:rsidR="006A394A" w:rsidRPr="009078E7" w14:paraId="4730735B" w14:textId="77777777">
        <w:tc>
          <w:tcPr>
            <w:tcW w:w="9212" w:type="dxa"/>
            <w:gridSpan w:val="2"/>
          </w:tcPr>
          <w:p w14:paraId="17586586" w14:textId="77777777" w:rsidR="006A394A" w:rsidRPr="00770408" w:rsidRDefault="006A394A" w:rsidP="00F90C17">
            <w:pPr>
              <w:rPr>
                <w:color w:val="000000"/>
                <w:sz w:val="20"/>
                <w:lang w:val="de-DE"/>
              </w:rPr>
            </w:pPr>
            <w:r w:rsidRPr="00770408">
              <w:rPr>
                <w:color w:val="000000"/>
                <w:sz w:val="20"/>
                <w:lang w:val="de-DE"/>
              </w:rPr>
              <w:t>Berechnen Sie die gesamte geladene Masse in kg</w:t>
            </w:r>
          </w:p>
          <w:p w14:paraId="353B837F" w14:textId="77777777" w:rsidR="006A394A" w:rsidRPr="00770408" w:rsidRDefault="006A394A" w:rsidP="00F90C17">
            <w:pPr>
              <w:rPr>
                <w:color w:val="000000"/>
                <w:sz w:val="20"/>
                <w:lang w:val="de-DE"/>
              </w:rPr>
            </w:pPr>
            <w:r w:rsidRPr="00770408">
              <w:rPr>
                <w:color w:val="000000"/>
                <w:sz w:val="20"/>
                <w:lang w:val="de-DE"/>
              </w:rPr>
              <w:t>(Schreiben Sie die vollständige Berechnung auf, nicht nur die Antwort)</w:t>
            </w:r>
          </w:p>
        </w:tc>
      </w:tr>
      <w:tr w:rsidR="006A394A" w:rsidRPr="009078E7" w14:paraId="5A19155D" w14:textId="77777777">
        <w:tc>
          <w:tcPr>
            <w:tcW w:w="9212" w:type="dxa"/>
            <w:gridSpan w:val="2"/>
          </w:tcPr>
          <w:p w14:paraId="28C64A31" w14:textId="77777777" w:rsidR="006A394A" w:rsidRPr="00770408" w:rsidRDefault="006A394A" w:rsidP="00F90C17">
            <w:pPr>
              <w:rPr>
                <w:color w:val="000000"/>
                <w:sz w:val="20"/>
                <w:lang w:val="de-DE"/>
              </w:rPr>
            </w:pPr>
            <w:r w:rsidRPr="00770408">
              <w:rPr>
                <w:color w:val="000000"/>
                <w:sz w:val="20"/>
                <w:lang w:val="de-DE"/>
              </w:rPr>
              <w:t xml:space="preserve"> </w:t>
            </w:r>
          </w:p>
        </w:tc>
      </w:tr>
      <w:tr w:rsidR="006A394A" w:rsidRPr="00770408" w14:paraId="5C09F277" w14:textId="77777777">
        <w:tc>
          <w:tcPr>
            <w:tcW w:w="8292" w:type="dxa"/>
          </w:tcPr>
          <w:p w14:paraId="0F556947" w14:textId="77777777" w:rsidR="006A394A" w:rsidRPr="00770408" w:rsidRDefault="006A394A" w:rsidP="00F90C17">
            <w:pPr>
              <w:jc w:val="right"/>
              <w:rPr>
                <w:color w:val="000000"/>
                <w:sz w:val="20"/>
              </w:rPr>
            </w:pPr>
            <w:r w:rsidRPr="00770408">
              <w:rPr>
                <w:color w:val="000000"/>
                <w:sz w:val="20"/>
              </w:rPr>
              <w:t>Punkte:</w:t>
            </w:r>
          </w:p>
        </w:tc>
        <w:tc>
          <w:tcPr>
            <w:tcW w:w="920" w:type="dxa"/>
          </w:tcPr>
          <w:p w14:paraId="5AB49020" w14:textId="77777777" w:rsidR="006A394A" w:rsidRPr="00770408" w:rsidRDefault="006A394A" w:rsidP="00F90C17">
            <w:pPr>
              <w:jc w:val="center"/>
              <w:rPr>
                <w:bCs/>
                <w:color w:val="000000"/>
                <w:sz w:val="20"/>
              </w:rPr>
            </w:pPr>
          </w:p>
        </w:tc>
      </w:tr>
    </w:tbl>
    <w:p w14:paraId="04A7AD14" w14:textId="77777777" w:rsidR="006A394A" w:rsidRPr="00770408"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770408" w14:paraId="4F76EF17" w14:textId="77777777">
        <w:tc>
          <w:tcPr>
            <w:tcW w:w="8292" w:type="dxa"/>
          </w:tcPr>
          <w:p w14:paraId="2FA796AF" w14:textId="77777777" w:rsidR="006A394A" w:rsidRPr="00770408" w:rsidRDefault="006A394A" w:rsidP="00F90C17">
            <w:pPr>
              <w:rPr>
                <w:i/>
                <w:color w:val="000000"/>
                <w:sz w:val="20"/>
              </w:rPr>
            </w:pPr>
            <w:r w:rsidRPr="00770408">
              <w:rPr>
                <w:i/>
                <w:color w:val="000000"/>
                <w:sz w:val="20"/>
              </w:rPr>
              <w:t xml:space="preserve">Löschen </w:t>
            </w:r>
          </w:p>
        </w:tc>
        <w:tc>
          <w:tcPr>
            <w:tcW w:w="920" w:type="dxa"/>
          </w:tcPr>
          <w:p w14:paraId="4B4C76D0" w14:textId="77777777" w:rsidR="006A394A" w:rsidRPr="00770408" w:rsidRDefault="006A394A" w:rsidP="00F90C17">
            <w:pPr>
              <w:rPr>
                <w:color w:val="000000"/>
                <w:sz w:val="20"/>
              </w:rPr>
            </w:pPr>
            <w:r w:rsidRPr="00770408">
              <w:rPr>
                <w:color w:val="000000"/>
                <w:sz w:val="20"/>
              </w:rPr>
              <w:t>E - 1</w:t>
            </w:r>
          </w:p>
        </w:tc>
      </w:tr>
      <w:tr w:rsidR="006A394A" w:rsidRPr="009078E7" w14:paraId="5FD1AAB0" w14:textId="77777777">
        <w:tc>
          <w:tcPr>
            <w:tcW w:w="9212" w:type="dxa"/>
            <w:gridSpan w:val="2"/>
          </w:tcPr>
          <w:p w14:paraId="20BF23EB" w14:textId="77777777" w:rsidR="006A394A" w:rsidRPr="00770408" w:rsidRDefault="006A394A" w:rsidP="00F90C17">
            <w:pPr>
              <w:rPr>
                <w:color w:val="000000"/>
                <w:sz w:val="20"/>
                <w:lang w:val="de-DE"/>
              </w:rPr>
            </w:pPr>
            <w:r w:rsidRPr="00770408">
              <w:rPr>
                <w:color w:val="000000"/>
                <w:sz w:val="20"/>
                <w:lang w:val="de-DE"/>
              </w:rPr>
              <w:t>Wie führen Sie den Löschvorgang aus? Er soll möglichst effizient und vollständig erfolgen. Denken Sie dabei an den Gebrauch von Pumpen oder Kompressoren oder Pumpen und Kompressoren; den Gebrauch von Dampfpendelleitungen; die Reihenfolge der Ladetanks; die Art und Weise, wie man Flüssigkeiten löscht, usw.</w:t>
            </w:r>
          </w:p>
        </w:tc>
      </w:tr>
      <w:tr w:rsidR="006A394A" w:rsidRPr="009078E7" w14:paraId="12BEE4C5" w14:textId="77777777">
        <w:tc>
          <w:tcPr>
            <w:tcW w:w="9212" w:type="dxa"/>
            <w:gridSpan w:val="2"/>
          </w:tcPr>
          <w:p w14:paraId="098E043F" w14:textId="77777777" w:rsidR="006A394A" w:rsidRPr="00770408" w:rsidRDefault="006A394A" w:rsidP="00F90C17">
            <w:pPr>
              <w:rPr>
                <w:color w:val="000000"/>
                <w:sz w:val="20"/>
                <w:lang w:val="de-DE"/>
              </w:rPr>
            </w:pPr>
          </w:p>
          <w:p w14:paraId="2845A45A" w14:textId="77777777" w:rsidR="006A394A" w:rsidRPr="00770408" w:rsidRDefault="006A394A" w:rsidP="00F90C17">
            <w:pPr>
              <w:rPr>
                <w:color w:val="000000"/>
                <w:sz w:val="20"/>
                <w:lang w:val="de-DE"/>
              </w:rPr>
            </w:pPr>
          </w:p>
        </w:tc>
      </w:tr>
      <w:tr w:rsidR="006A394A" w:rsidRPr="00770408" w14:paraId="1819B8AA" w14:textId="77777777">
        <w:tc>
          <w:tcPr>
            <w:tcW w:w="8292" w:type="dxa"/>
          </w:tcPr>
          <w:p w14:paraId="405B0566" w14:textId="77777777" w:rsidR="006A394A" w:rsidRPr="00770408" w:rsidRDefault="006A394A" w:rsidP="00F90C17">
            <w:pPr>
              <w:jc w:val="right"/>
              <w:rPr>
                <w:color w:val="000000"/>
                <w:sz w:val="20"/>
              </w:rPr>
            </w:pPr>
            <w:r w:rsidRPr="00770408">
              <w:rPr>
                <w:color w:val="000000"/>
                <w:sz w:val="20"/>
              </w:rPr>
              <w:t>Punkte:</w:t>
            </w:r>
          </w:p>
        </w:tc>
        <w:tc>
          <w:tcPr>
            <w:tcW w:w="920" w:type="dxa"/>
          </w:tcPr>
          <w:p w14:paraId="7EEAFDDB" w14:textId="77777777" w:rsidR="006A394A" w:rsidRPr="00770408" w:rsidRDefault="006A394A" w:rsidP="00F90C17">
            <w:pPr>
              <w:jc w:val="center"/>
              <w:rPr>
                <w:bCs/>
                <w:color w:val="000000"/>
                <w:sz w:val="20"/>
              </w:rPr>
            </w:pPr>
          </w:p>
        </w:tc>
      </w:tr>
    </w:tbl>
    <w:p w14:paraId="2DCE2036" w14:textId="77777777" w:rsidR="006A394A" w:rsidRPr="00770408"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770408" w14:paraId="730EFEC4" w14:textId="77777777">
        <w:tc>
          <w:tcPr>
            <w:tcW w:w="8292" w:type="dxa"/>
          </w:tcPr>
          <w:p w14:paraId="57B671E9" w14:textId="77777777" w:rsidR="006A394A" w:rsidRPr="00770408" w:rsidRDefault="006A394A" w:rsidP="00F90C17">
            <w:pPr>
              <w:rPr>
                <w:i/>
                <w:color w:val="000000"/>
                <w:sz w:val="20"/>
              </w:rPr>
            </w:pPr>
            <w:r w:rsidRPr="00770408">
              <w:rPr>
                <w:i/>
                <w:color w:val="000000"/>
                <w:sz w:val="20"/>
              </w:rPr>
              <w:t>Löschen</w:t>
            </w:r>
          </w:p>
        </w:tc>
        <w:tc>
          <w:tcPr>
            <w:tcW w:w="920" w:type="dxa"/>
          </w:tcPr>
          <w:p w14:paraId="0D3CDDA0" w14:textId="77777777" w:rsidR="006A394A" w:rsidRPr="00770408" w:rsidRDefault="006A394A" w:rsidP="00F90C17">
            <w:pPr>
              <w:rPr>
                <w:color w:val="000000"/>
                <w:sz w:val="20"/>
              </w:rPr>
            </w:pPr>
            <w:r w:rsidRPr="00770408">
              <w:rPr>
                <w:color w:val="000000"/>
                <w:sz w:val="20"/>
              </w:rPr>
              <w:t>E - 2</w:t>
            </w:r>
          </w:p>
        </w:tc>
      </w:tr>
      <w:tr w:rsidR="006A394A" w:rsidRPr="009078E7" w14:paraId="2B84F3F2" w14:textId="77777777">
        <w:tc>
          <w:tcPr>
            <w:tcW w:w="9212" w:type="dxa"/>
            <w:gridSpan w:val="2"/>
          </w:tcPr>
          <w:p w14:paraId="21509586" w14:textId="77777777" w:rsidR="006A394A" w:rsidRPr="00770408" w:rsidRDefault="006A394A" w:rsidP="00F90C17">
            <w:pPr>
              <w:rPr>
                <w:color w:val="000000"/>
                <w:sz w:val="20"/>
                <w:lang w:val="de-DE"/>
              </w:rPr>
            </w:pPr>
            <w:r w:rsidRPr="00770408">
              <w:rPr>
                <w:color w:val="000000"/>
                <w:sz w:val="20"/>
                <w:lang w:val="de-DE"/>
              </w:rPr>
              <w:t xml:space="preserve">Welche Endwerte </w:t>
            </w:r>
            <w:r w:rsidR="00316252">
              <w:rPr>
                <w:color w:val="000000"/>
                <w:sz w:val="20"/>
                <w:lang w:val="de-DE"/>
              </w:rPr>
              <w:t>(tatsächlicher Druck des Ladetanks)</w:t>
            </w:r>
            <w:r w:rsidRPr="00770408">
              <w:rPr>
                <w:color w:val="000000"/>
                <w:sz w:val="20"/>
                <w:lang w:val="de-DE"/>
              </w:rPr>
              <w:t xml:space="preserve"> erwarten Sie nach einem effizienten Löschvorgang?</w:t>
            </w:r>
          </w:p>
        </w:tc>
      </w:tr>
      <w:tr w:rsidR="006A394A" w:rsidRPr="009078E7" w14:paraId="6CD22694" w14:textId="77777777">
        <w:tc>
          <w:tcPr>
            <w:tcW w:w="9212" w:type="dxa"/>
            <w:gridSpan w:val="2"/>
          </w:tcPr>
          <w:p w14:paraId="268F6295" w14:textId="77777777" w:rsidR="006A394A" w:rsidRPr="00770408" w:rsidRDefault="006A394A" w:rsidP="00F90C17">
            <w:pPr>
              <w:rPr>
                <w:color w:val="000000"/>
                <w:sz w:val="20"/>
                <w:lang w:val="de-DE"/>
              </w:rPr>
            </w:pPr>
          </w:p>
          <w:p w14:paraId="65C5B589" w14:textId="77777777" w:rsidR="006A394A" w:rsidRPr="00770408" w:rsidRDefault="006A394A" w:rsidP="00F90C17">
            <w:pPr>
              <w:rPr>
                <w:color w:val="000000"/>
                <w:sz w:val="20"/>
                <w:lang w:val="de-DE"/>
              </w:rPr>
            </w:pPr>
            <w:r w:rsidRPr="00770408">
              <w:rPr>
                <w:color w:val="000000"/>
                <w:sz w:val="20"/>
                <w:lang w:val="de-DE"/>
              </w:rPr>
              <w:t xml:space="preserve">                                                                                                                                                                                                                                                                                      </w:t>
            </w:r>
          </w:p>
        </w:tc>
      </w:tr>
      <w:tr w:rsidR="006A394A" w:rsidRPr="00770408" w14:paraId="26B54344" w14:textId="77777777">
        <w:tc>
          <w:tcPr>
            <w:tcW w:w="8292" w:type="dxa"/>
          </w:tcPr>
          <w:p w14:paraId="551EE57D" w14:textId="77777777" w:rsidR="006A394A" w:rsidRPr="00770408" w:rsidRDefault="006A394A" w:rsidP="00F90C17">
            <w:pPr>
              <w:jc w:val="right"/>
              <w:rPr>
                <w:color w:val="000000"/>
                <w:sz w:val="20"/>
              </w:rPr>
            </w:pPr>
            <w:r w:rsidRPr="00770408">
              <w:rPr>
                <w:color w:val="000000"/>
                <w:sz w:val="20"/>
              </w:rPr>
              <w:t>Punkte:</w:t>
            </w:r>
          </w:p>
        </w:tc>
        <w:tc>
          <w:tcPr>
            <w:tcW w:w="920" w:type="dxa"/>
          </w:tcPr>
          <w:p w14:paraId="1D56D1A4" w14:textId="77777777" w:rsidR="006A394A" w:rsidRPr="00770408" w:rsidRDefault="006A394A" w:rsidP="00F90C17">
            <w:pPr>
              <w:rPr>
                <w:bCs/>
                <w:color w:val="000000"/>
                <w:sz w:val="20"/>
              </w:rPr>
            </w:pPr>
          </w:p>
        </w:tc>
      </w:tr>
    </w:tbl>
    <w:p w14:paraId="12E25482" w14:textId="77777777" w:rsidR="006A394A" w:rsidRPr="00770408" w:rsidRDefault="006A394A" w:rsidP="006A394A">
      <w:pPr>
        <w:jc w:val="both"/>
        <w:rPr>
          <w:color w:val="000000"/>
          <w:sz w:val="20"/>
          <w:lang w:val="de-DE"/>
        </w:rPr>
      </w:pPr>
    </w:p>
    <w:p w14:paraId="0FD0B9AD" w14:textId="77777777" w:rsidR="006A394A" w:rsidRPr="00331320" w:rsidRDefault="006A394A" w:rsidP="006A394A">
      <w:pPr>
        <w:rPr>
          <w:lang w:val="de-DE"/>
        </w:rPr>
      </w:pPr>
      <w:r w:rsidRPr="00331320">
        <w:rPr>
          <w:lang w:val="de-DE"/>
        </w:rPr>
        <w:br w:type="page"/>
      </w:r>
    </w:p>
    <w:p w14:paraId="556FC909" w14:textId="77777777" w:rsidR="006A394A" w:rsidRPr="00EE0FC9" w:rsidRDefault="006A394A" w:rsidP="006A394A">
      <w:pPr>
        <w:pStyle w:val="HChG"/>
        <w:tabs>
          <w:tab w:val="clear" w:pos="851"/>
        </w:tabs>
        <w:ind w:left="425" w:right="943" w:hanging="425"/>
        <w:rPr>
          <w:sz w:val="22"/>
          <w:szCs w:val="22"/>
          <w:lang w:val="de-DE"/>
        </w:rPr>
      </w:pPr>
      <w:r w:rsidRPr="00EE0FC9">
        <w:rPr>
          <w:sz w:val="22"/>
          <w:szCs w:val="22"/>
          <w:lang w:val="de-DE"/>
        </w:rPr>
        <w:t xml:space="preserve">Beispiele Fallfragen - </w:t>
      </w:r>
      <w:r w:rsidR="004D2C74" w:rsidRPr="00EE0FC9">
        <w:rPr>
          <w:sz w:val="22"/>
          <w:szCs w:val="22"/>
          <w:lang w:val="de-DE"/>
        </w:rPr>
        <w:t>„CHEMIE“</w:t>
      </w:r>
    </w:p>
    <w:p w14:paraId="3C803809" w14:textId="77777777" w:rsidR="006A394A" w:rsidRPr="00956845" w:rsidRDefault="006A394A" w:rsidP="006A394A">
      <w:pPr>
        <w:ind w:right="943"/>
        <w:rPr>
          <w:sz w:val="20"/>
          <w:lang w:val="de-DE"/>
        </w:rPr>
      </w:pPr>
    </w:p>
    <w:p w14:paraId="1DF27BFA" w14:textId="77777777" w:rsidR="006A394A" w:rsidRPr="00956845" w:rsidRDefault="006A394A" w:rsidP="006A394A">
      <w:pPr>
        <w:ind w:right="943"/>
        <w:rPr>
          <w:sz w:val="20"/>
          <w:u w:val="single"/>
          <w:lang w:val="de-DE"/>
        </w:rPr>
      </w:pPr>
      <w:r w:rsidRPr="00956845">
        <w:rPr>
          <w:b/>
          <w:sz w:val="20"/>
          <w:u w:val="single"/>
          <w:lang w:val="de-DE"/>
        </w:rPr>
        <w:t>Situationsbeschreibung:</w:t>
      </w:r>
    </w:p>
    <w:p w14:paraId="7A8ADCF7" w14:textId="77777777" w:rsidR="006A394A" w:rsidRPr="00956845" w:rsidRDefault="006A394A" w:rsidP="006A394A">
      <w:pPr>
        <w:ind w:right="943"/>
        <w:rPr>
          <w:sz w:val="20"/>
          <w:lang w:val="de-DE"/>
        </w:rPr>
      </w:pPr>
    </w:p>
    <w:p w14:paraId="3C4BE3F2" w14:textId="77777777" w:rsidR="006A394A" w:rsidRPr="00956845" w:rsidRDefault="006A394A" w:rsidP="006A394A">
      <w:pPr>
        <w:ind w:right="943"/>
        <w:rPr>
          <w:sz w:val="20"/>
          <w:lang w:val="de-DE"/>
        </w:rPr>
      </w:pPr>
      <w:r w:rsidRPr="00956845">
        <w:rPr>
          <w:sz w:val="20"/>
          <w:lang w:val="de-DE"/>
        </w:rPr>
        <w:t xml:space="preserve">Ihr Tankmotorschiff </w:t>
      </w:r>
      <w:r w:rsidRPr="00956845">
        <w:rPr>
          <w:b/>
          <w:sz w:val="20"/>
          <w:lang w:val="de-DE"/>
        </w:rPr>
        <w:t>ALBAN</w:t>
      </w:r>
      <w:r w:rsidRPr="00956845">
        <w:rPr>
          <w:sz w:val="20"/>
          <w:lang w:val="de-DE"/>
        </w:rPr>
        <w:t xml:space="preserve"> verfügt über das Zulassungszeugnis 01.</w:t>
      </w:r>
    </w:p>
    <w:p w14:paraId="46748A43" w14:textId="77777777" w:rsidR="006A394A" w:rsidRPr="00956845" w:rsidRDefault="006A394A" w:rsidP="006A394A">
      <w:pPr>
        <w:ind w:right="943"/>
        <w:rPr>
          <w:sz w:val="20"/>
          <w:lang w:val="de-DE"/>
        </w:rPr>
      </w:pPr>
    </w:p>
    <w:p w14:paraId="7FE913E3" w14:textId="77777777" w:rsidR="006A394A" w:rsidRPr="00956845" w:rsidRDefault="006A394A" w:rsidP="006A394A">
      <w:pPr>
        <w:ind w:right="943"/>
        <w:rPr>
          <w:sz w:val="20"/>
          <w:lang w:val="de-DE"/>
        </w:rPr>
      </w:pPr>
      <w:r w:rsidRPr="00956845">
        <w:rPr>
          <w:sz w:val="20"/>
          <w:lang w:val="de-DE"/>
        </w:rPr>
        <w:t xml:space="preserve">Sie bekommen den Auftrag 1500 Ton </w:t>
      </w:r>
      <w:r w:rsidRPr="00956845">
        <w:rPr>
          <w:b/>
          <w:sz w:val="20"/>
          <w:lang w:val="de-DE"/>
        </w:rPr>
        <w:t xml:space="preserve">UN 1662 NITROBENZEN, Klasse 6.1, Klassifizierungscode  T1 Verpackungsgruppe II </w:t>
      </w:r>
      <w:r w:rsidRPr="00956845">
        <w:rPr>
          <w:sz w:val="20"/>
          <w:lang w:val="de-DE"/>
        </w:rPr>
        <w:t>zu befördern.</w:t>
      </w:r>
    </w:p>
    <w:p w14:paraId="2BACECB8" w14:textId="77777777" w:rsidR="006A394A" w:rsidRPr="00956845" w:rsidRDefault="006A394A" w:rsidP="006A394A">
      <w:pPr>
        <w:ind w:right="943"/>
        <w:rPr>
          <w:sz w:val="20"/>
          <w:lang w:val="de-DE"/>
        </w:rPr>
      </w:pPr>
    </w:p>
    <w:p w14:paraId="24020F0F" w14:textId="77777777" w:rsidR="006A394A" w:rsidRPr="00956845" w:rsidRDefault="006A394A" w:rsidP="006A394A">
      <w:pPr>
        <w:ind w:right="943"/>
        <w:rPr>
          <w:sz w:val="20"/>
          <w:lang w:val="de-DE"/>
        </w:rPr>
      </w:pPr>
      <w:r w:rsidRPr="00956845">
        <w:rPr>
          <w:sz w:val="20"/>
          <w:lang w:val="de-DE"/>
        </w:rPr>
        <w:t xml:space="preserve">Ihr Tankschiff ist leer. Die letzte Ladung war </w:t>
      </w:r>
      <w:r w:rsidRPr="00956845">
        <w:rPr>
          <w:b/>
          <w:sz w:val="20"/>
          <w:lang w:val="de-DE"/>
        </w:rPr>
        <w:t>UN 2205 ADIPONITRIL, Klasse 6.1,</w:t>
      </w:r>
      <w:r w:rsidRPr="00956845">
        <w:rPr>
          <w:sz w:val="20"/>
          <w:lang w:val="de-DE"/>
        </w:rPr>
        <w:t xml:space="preserve"> </w:t>
      </w:r>
      <w:r w:rsidRPr="00956845">
        <w:rPr>
          <w:b/>
          <w:sz w:val="20"/>
          <w:lang w:val="de-DE"/>
        </w:rPr>
        <w:t>Klassifizierungscode  T1, Verpackungsgruppe II</w:t>
      </w:r>
    </w:p>
    <w:p w14:paraId="7E087F79" w14:textId="77777777" w:rsidR="006A394A" w:rsidRPr="00956845" w:rsidRDefault="006A394A" w:rsidP="006A394A">
      <w:pPr>
        <w:ind w:right="943"/>
        <w:rPr>
          <w:sz w:val="20"/>
          <w:lang w:val="de-DE"/>
        </w:rPr>
      </w:pPr>
    </w:p>
    <w:p w14:paraId="270F3AAC" w14:textId="77777777" w:rsidR="006A394A" w:rsidRPr="00956845" w:rsidRDefault="006A394A" w:rsidP="006A394A">
      <w:pPr>
        <w:ind w:right="943"/>
        <w:rPr>
          <w:sz w:val="20"/>
          <w:lang w:val="de-DE"/>
        </w:rPr>
      </w:pPr>
      <w:r w:rsidRPr="00956845">
        <w:rPr>
          <w:sz w:val="20"/>
          <w:lang w:val="de-DE"/>
        </w:rPr>
        <w:t xml:space="preserve">Die Außentemperatur während des Ladens beträgt 9 </w:t>
      </w:r>
      <w:r w:rsidRPr="00956845">
        <w:rPr>
          <w:sz w:val="20"/>
        </w:rPr>
        <w:sym w:font="Symbol" w:char="00B0"/>
      </w:r>
      <w:r w:rsidRPr="00956845">
        <w:rPr>
          <w:sz w:val="20"/>
          <w:lang w:val="de-DE"/>
        </w:rPr>
        <w:t>C.</w:t>
      </w:r>
    </w:p>
    <w:p w14:paraId="0E4A99C0" w14:textId="77777777" w:rsidR="006A394A" w:rsidRPr="00956845" w:rsidRDefault="006A394A" w:rsidP="006A394A">
      <w:pPr>
        <w:ind w:right="943"/>
        <w:rPr>
          <w:sz w:val="20"/>
          <w:lang w:val="de-DE"/>
        </w:rPr>
      </w:pPr>
    </w:p>
    <w:p w14:paraId="5EF9163E" w14:textId="77777777" w:rsidR="006A394A" w:rsidRPr="00956845" w:rsidRDefault="006A394A" w:rsidP="006A394A">
      <w:pPr>
        <w:ind w:right="943"/>
        <w:rPr>
          <w:sz w:val="20"/>
          <w:lang w:val="de-DE"/>
        </w:rPr>
      </w:pPr>
    </w:p>
    <w:p w14:paraId="14D72AE8" w14:textId="77777777" w:rsidR="006A394A" w:rsidRPr="00956845" w:rsidRDefault="006A394A" w:rsidP="006A394A">
      <w:pPr>
        <w:ind w:right="943"/>
        <w:rPr>
          <w:sz w:val="20"/>
          <w:lang w:val="de-DE"/>
        </w:rPr>
      </w:pPr>
      <w:r w:rsidRPr="00956845">
        <w:rPr>
          <w:sz w:val="20"/>
          <w:lang w:val="de-DE"/>
        </w:rPr>
        <w:t>Bei der Prüfung sind die nach Unterabschnitt 8.2.2.7 ADN zulässigen Hilfsmittel erlaubt:</w:t>
      </w:r>
    </w:p>
    <w:p w14:paraId="1D95CCB7" w14:textId="77777777" w:rsidR="006A394A" w:rsidRPr="00956845" w:rsidRDefault="006A394A" w:rsidP="006A394A">
      <w:pPr>
        <w:ind w:right="943"/>
        <w:rPr>
          <w:sz w:val="20"/>
          <w:lang w:val="de-DE"/>
        </w:rPr>
      </w:pPr>
    </w:p>
    <w:p w14:paraId="16DB586F" w14:textId="77777777" w:rsidR="006A394A" w:rsidRPr="00956845" w:rsidRDefault="006A394A" w:rsidP="006A394A">
      <w:pPr>
        <w:ind w:right="943"/>
        <w:rPr>
          <w:sz w:val="20"/>
          <w:lang w:val="de-DE"/>
        </w:rPr>
      </w:pPr>
      <w:r w:rsidRPr="00956845">
        <w:rPr>
          <w:sz w:val="20"/>
          <w:lang w:val="de-DE"/>
        </w:rPr>
        <w:t>Folgende Unterlagen stehen Ihnen zu Verfügung:</w:t>
      </w:r>
    </w:p>
    <w:p w14:paraId="77DC4687" w14:textId="77777777" w:rsidR="006A394A" w:rsidRPr="00956845" w:rsidRDefault="006A394A" w:rsidP="006A394A">
      <w:pPr>
        <w:overflowPunct/>
        <w:autoSpaceDE/>
        <w:autoSpaceDN/>
        <w:adjustRightInd/>
        <w:spacing w:before="60"/>
        <w:ind w:left="425" w:right="-1134" w:hanging="425"/>
        <w:textAlignment w:val="auto"/>
        <w:rPr>
          <w:sz w:val="20"/>
          <w:lang w:val="de-DE"/>
        </w:rPr>
      </w:pPr>
      <w:r w:rsidRPr="00956845">
        <w:rPr>
          <w:sz w:val="20"/>
          <w:lang w:val="fr-FR"/>
        </w:rPr>
        <w:sym w:font="Symbol" w:char="F0B7"/>
      </w:r>
      <w:r w:rsidRPr="00956845">
        <w:rPr>
          <w:sz w:val="20"/>
          <w:lang w:val="de-DE"/>
        </w:rPr>
        <w:tab/>
        <w:t>Das Zulassungszeugnis 01</w:t>
      </w:r>
    </w:p>
    <w:p w14:paraId="588AAFB0" w14:textId="77777777" w:rsidR="006A394A" w:rsidRPr="00956845" w:rsidRDefault="006A394A" w:rsidP="006A394A">
      <w:pPr>
        <w:overflowPunct/>
        <w:autoSpaceDE/>
        <w:autoSpaceDN/>
        <w:adjustRightInd/>
        <w:spacing w:before="60"/>
        <w:ind w:left="425" w:right="-1134" w:hanging="425"/>
        <w:textAlignment w:val="auto"/>
        <w:rPr>
          <w:sz w:val="20"/>
          <w:lang w:val="de-DE"/>
        </w:rPr>
      </w:pPr>
      <w:r w:rsidRPr="00956845">
        <w:rPr>
          <w:sz w:val="20"/>
          <w:lang w:val="fr-FR"/>
        </w:rPr>
        <w:sym w:font="Symbol" w:char="F0B7"/>
      </w:r>
      <w:r w:rsidRPr="00956845">
        <w:rPr>
          <w:sz w:val="20"/>
          <w:lang w:val="de-DE"/>
        </w:rPr>
        <w:tab/>
        <w:t>Die Sicherheitsdatenblätter für die beiden Stoffe</w:t>
      </w:r>
    </w:p>
    <w:p w14:paraId="5B82DC83" w14:textId="77777777" w:rsidR="006A394A" w:rsidRPr="00331320" w:rsidRDefault="006A394A" w:rsidP="00874488">
      <w:pPr>
        <w:pStyle w:val="H1G"/>
        <w:rPr>
          <w:szCs w:val="24"/>
          <w:lang w:val="de-DE"/>
        </w:rPr>
      </w:pPr>
      <w:r w:rsidRPr="00EE0FC9">
        <w:rPr>
          <w:sz w:val="22"/>
          <w:szCs w:val="22"/>
          <w:lang w:val="de-DE"/>
        </w:rPr>
        <w:br w:type="page"/>
      </w:r>
      <w:r w:rsidRPr="00331320">
        <w:rPr>
          <w:szCs w:val="24"/>
          <w:lang w:val="de-DE"/>
        </w:rPr>
        <w:t>ADN-ZULASSUNGSZEUGNIS Nr.: 01</w:t>
      </w:r>
    </w:p>
    <w:p w14:paraId="465264CE" w14:textId="77777777" w:rsidR="006A394A" w:rsidRPr="00331320" w:rsidRDefault="006A394A" w:rsidP="00874488">
      <w:pPr>
        <w:tabs>
          <w:tab w:val="left" w:pos="-2410"/>
          <w:tab w:val="left" w:pos="426"/>
          <w:tab w:val="left" w:pos="3686"/>
          <w:tab w:val="left" w:pos="6663"/>
        </w:tabs>
        <w:rPr>
          <w:sz w:val="20"/>
          <w:lang w:val="de-DE"/>
        </w:rPr>
      </w:pPr>
      <w:r w:rsidRPr="00331320">
        <w:rPr>
          <w:sz w:val="20"/>
          <w:lang w:val="de-DE"/>
        </w:rPr>
        <w:t>1.</w:t>
      </w:r>
      <w:r w:rsidRPr="00331320">
        <w:rPr>
          <w:sz w:val="20"/>
          <w:lang w:val="de-DE"/>
        </w:rPr>
        <w:tab/>
        <w:t>Name des Schiffes:</w:t>
      </w:r>
      <w:r w:rsidRPr="00331320">
        <w:rPr>
          <w:sz w:val="20"/>
          <w:lang w:val="de-DE"/>
        </w:rPr>
        <w:tab/>
        <w:t>ALBAN</w:t>
      </w:r>
    </w:p>
    <w:p w14:paraId="61F21D28" w14:textId="77777777" w:rsidR="006A394A" w:rsidRPr="00331320" w:rsidRDefault="006A394A" w:rsidP="00874488">
      <w:pPr>
        <w:tabs>
          <w:tab w:val="left" w:pos="-2410"/>
          <w:tab w:val="left" w:pos="426"/>
          <w:tab w:val="left" w:pos="3686"/>
          <w:tab w:val="left" w:pos="6663"/>
        </w:tabs>
        <w:rPr>
          <w:sz w:val="20"/>
          <w:lang w:val="de-DE"/>
        </w:rPr>
      </w:pPr>
    </w:p>
    <w:p w14:paraId="20557E12" w14:textId="77777777" w:rsidR="006A394A" w:rsidRPr="00331320" w:rsidRDefault="006A394A" w:rsidP="00874488">
      <w:pPr>
        <w:tabs>
          <w:tab w:val="left" w:pos="-2410"/>
          <w:tab w:val="left" w:pos="426"/>
          <w:tab w:val="left" w:pos="3686"/>
          <w:tab w:val="left" w:pos="6663"/>
        </w:tabs>
        <w:rPr>
          <w:sz w:val="20"/>
          <w:lang w:val="de-DE"/>
        </w:rPr>
      </w:pPr>
      <w:r w:rsidRPr="00331320">
        <w:rPr>
          <w:sz w:val="20"/>
          <w:lang w:val="de-DE"/>
        </w:rPr>
        <w:t xml:space="preserve">2. </w:t>
      </w:r>
      <w:r w:rsidRPr="00331320">
        <w:rPr>
          <w:sz w:val="20"/>
          <w:lang w:val="de-DE"/>
        </w:rPr>
        <w:tab/>
        <w:t>Amtliche Schiffsnummer:</w:t>
      </w:r>
      <w:r w:rsidRPr="00331320">
        <w:rPr>
          <w:sz w:val="20"/>
          <w:lang w:val="de-DE"/>
        </w:rPr>
        <w:tab/>
        <w:t>04010000</w:t>
      </w:r>
    </w:p>
    <w:p w14:paraId="0AD239A8" w14:textId="77777777" w:rsidR="006A394A" w:rsidRPr="00331320" w:rsidRDefault="006A394A" w:rsidP="00874488">
      <w:pPr>
        <w:tabs>
          <w:tab w:val="left" w:pos="-2410"/>
          <w:tab w:val="left" w:pos="426"/>
          <w:tab w:val="left" w:pos="3686"/>
          <w:tab w:val="left" w:pos="6663"/>
        </w:tabs>
        <w:rPr>
          <w:sz w:val="20"/>
          <w:lang w:val="de-DE"/>
        </w:rPr>
      </w:pPr>
    </w:p>
    <w:p w14:paraId="3DFA8F97" w14:textId="77777777" w:rsidR="006A394A" w:rsidRPr="00331320" w:rsidRDefault="006A394A" w:rsidP="00874488">
      <w:pPr>
        <w:tabs>
          <w:tab w:val="left" w:pos="-2410"/>
          <w:tab w:val="left" w:pos="426"/>
          <w:tab w:val="left" w:pos="3686"/>
          <w:tab w:val="left" w:pos="6663"/>
        </w:tabs>
        <w:rPr>
          <w:sz w:val="20"/>
          <w:lang w:val="de-DE"/>
        </w:rPr>
      </w:pPr>
      <w:r w:rsidRPr="00331320">
        <w:rPr>
          <w:sz w:val="20"/>
          <w:lang w:val="de-DE"/>
        </w:rPr>
        <w:t xml:space="preserve">3. </w:t>
      </w:r>
      <w:r w:rsidRPr="00331320">
        <w:rPr>
          <w:sz w:val="20"/>
          <w:lang w:val="de-DE"/>
        </w:rPr>
        <w:tab/>
        <w:t>Art des Schiffes:</w:t>
      </w:r>
      <w:r w:rsidRPr="00331320">
        <w:rPr>
          <w:sz w:val="20"/>
          <w:lang w:val="de-DE"/>
        </w:rPr>
        <w:tab/>
        <w:t xml:space="preserve">Tankmotorschiff </w:t>
      </w:r>
    </w:p>
    <w:p w14:paraId="5063581D" w14:textId="77777777" w:rsidR="006A394A" w:rsidRPr="00331320" w:rsidRDefault="006A394A" w:rsidP="00874488">
      <w:pPr>
        <w:tabs>
          <w:tab w:val="left" w:pos="-1560"/>
          <w:tab w:val="left" w:pos="426"/>
          <w:tab w:val="left" w:pos="567"/>
          <w:tab w:val="left" w:pos="3686"/>
        </w:tabs>
        <w:ind w:left="284"/>
        <w:rPr>
          <w:sz w:val="20"/>
          <w:lang w:val="de-DE"/>
        </w:rPr>
      </w:pPr>
    </w:p>
    <w:p w14:paraId="0E383C96" w14:textId="77777777" w:rsidR="006A394A" w:rsidRPr="00331320" w:rsidRDefault="006A394A" w:rsidP="00874488">
      <w:pPr>
        <w:tabs>
          <w:tab w:val="left" w:pos="-1560"/>
          <w:tab w:val="left" w:pos="426"/>
          <w:tab w:val="left" w:pos="3686"/>
        </w:tabs>
        <w:rPr>
          <w:sz w:val="20"/>
          <w:lang w:val="de-DE"/>
        </w:rPr>
      </w:pPr>
      <w:r w:rsidRPr="00331320">
        <w:rPr>
          <w:sz w:val="20"/>
          <w:lang w:val="de-DE"/>
        </w:rPr>
        <w:t>4.</w:t>
      </w:r>
      <w:r w:rsidRPr="00331320">
        <w:rPr>
          <w:sz w:val="20"/>
          <w:lang w:val="de-DE"/>
        </w:rPr>
        <w:tab/>
        <w:t>Tankschiff des Typs:</w:t>
      </w:r>
      <w:r w:rsidRPr="00331320">
        <w:rPr>
          <w:sz w:val="20"/>
          <w:lang w:val="de-DE"/>
        </w:rPr>
        <w:tab/>
        <w:t>C</w:t>
      </w:r>
    </w:p>
    <w:p w14:paraId="1E78F71F" w14:textId="77777777" w:rsidR="006A394A" w:rsidRPr="00331320" w:rsidRDefault="006A394A" w:rsidP="00874488">
      <w:pPr>
        <w:tabs>
          <w:tab w:val="left" w:pos="-1560"/>
          <w:tab w:val="left" w:pos="426"/>
          <w:tab w:val="left" w:pos="3686"/>
        </w:tabs>
        <w:rPr>
          <w:sz w:val="20"/>
          <w:lang w:val="de-DE"/>
        </w:rPr>
      </w:pPr>
    </w:p>
    <w:p w14:paraId="21AD35AF" w14:textId="77777777" w:rsidR="006A394A" w:rsidRPr="00331320" w:rsidRDefault="006A394A" w:rsidP="00874488">
      <w:pPr>
        <w:tabs>
          <w:tab w:val="left" w:pos="-1560"/>
          <w:tab w:val="left" w:pos="426"/>
          <w:tab w:val="left" w:pos="3686"/>
        </w:tabs>
        <w:rPr>
          <w:sz w:val="20"/>
          <w:lang w:val="de-DE"/>
        </w:rPr>
      </w:pPr>
      <w:r w:rsidRPr="00331320">
        <w:rPr>
          <w:sz w:val="20"/>
          <w:lang w:val="de-DE"/>
        </w:rPr>
        <w:t>5.</w:t>
      </w:r>
      <w:r w:rsidRPr="00331320">
        <w:rPr>
          <w:sz w:val="20"/>
          <w:lang w:val="de-DE"/>
        </w:rPr>
        <w:tab/>
        <w:t>Ladetankzustand:</w:t>
      </w:r>
      <w:r w:rsidRPr="00331320">
        <w:rPr>
          <w:sz w:val="20"/>
          <w:lang w:val="de-DE"/>
        </w:rPr>
        <w:tab/>
      </w:r>
      <w:r w:rsidRPr="00331320">
        <w:rPr>
          <w:strike/>
          <w:sz w:val="20"/>
          <w:lang w:val="de-DE"/>
        </w:rPr>
        <w:t>1. Drucktank</w:t>
      </w:r>
      <w:r w:rsidRPr="00331320">
        <w:rPr>
          <w:sz w:val="20"/>
          <w:lang w:val="de-DE"/>
        </w:rPr>
        <w:t xml:space="preserve"> </w:t>
      </w:r>
      <w:r w:rsidRPr="00331320">
        <w:rPr>
          <w:sz w:val="20"/>
          <w:vertAlign w:val="superscript"/>
          <w:lang w:val="de-DE"/>
        </w:rPr>
        <w:t>1)2)</w:t>
      </w:r>
    </w:p>
    <w:p w14:paraId="0CF130C0" w14:textId="77777777" w:rsidR="006A394A" w:rsidRPr="00331320" w:rsidRDefault="006A394A" w:rsidP="00874488">
      <w:pPr>
        <w:tabs>
          <w:tab w:val="left" w:pos="-1560"/>
          <w:tab w:val="left" w:pos="426"/>
          <w:tab w:val="left" w:pos="3686"/>
        </w:tabs>
        <w:ind w:left="3686"/>
        <w:rPr>
          <w:sz w:val="20"/>
          <w:lang w:val="de-DE"/>
        </w:rPr>
      </w:pPr>
      <w:r w:rsidRPr="00331320">
        <w:rPr>
          <w:sz w:val="20"/>
          <w:lang w:val="de-DE"/>
        </w:rPr>
        <w:t xml:space="preserve">2. Ladetank, geschlossen </w:t>
      </w:r>
      <w:r w:rsidRPr="00331320">
        <w:rPr>
          <w:sz w:val="20"/>
          <w:vertAlign w:val="superscript"/>
          <w:lang w:val="de-DE"/>
        </w:rPr>
        <w:t>1)2)</w:t>
      </w:r>
    </w:p>
    <w:p w14:paraId="1BE7F5BE" w14:textId="77777777" w:rsidR="006A394A" w:rsidRPr="00331320" w:rsidRDefault="006A394A" w:rsidP="00874488">
      <w:pPr>
        <w:tabs>
          <w:tab w:val="left" w:pos="-1560"/>
          <w:tab w:val="left" w:pos="426"/>
          <w:tab w:val="left" w:pos="3686"/>
        </w:tabs>
        <w:ind w:left="3686"/>
        <w:rPr>
          <w:sz w:val="20"/>
          <w:lang w:val="de-DE"/>
        </w:rPr>
      </w:pPr>
      <w:r w:rsidRPr="00331320">
        <w:rPr>
          <w:strike/>
          <w:sz w:val="20"/>
          <w:lang w:val="de-DE"/>
        </w:rPr>
        <w:t>3. Ladetank, offen mit Flammendurchschlagsicherung</w:t>
      </w:r>
      <w:r w:rsidRPr="00331320">
        <w:rPr>
          <w:sz w:val="20"/>
          <w:lang w:val="de-DE"/>
        </w:rPr>
        <w:t xml:space="preserve"> </w:t>
      </w:r>
      <w:r w:rsidRPr="00331320">
        <w:rPr>
          <w:sz w:val="20"/>
          <w:vertAlign w:val="superscript"/>
          <w:lang w:val="de-DE"/>
        </w:rPr>
        <w:t>1)2)</w:t>
      </w:r>
    </w:p>
    <w:p w14:paraId="2CCB3225" w14:textId="77777777" w:rsidR="006A394A" w:rsidRPr="00331320" w:rsidRDefault="006A394A" w:rsidP="00874488">
      <w:pPr>
        <w:tabs>
          <w:tab w:val="left" w:pos="-1560"/>
          <w:tab w:val="left" w:pos="426"/>
          <w:tab w:val="left" w:pos="3686"/>
        </w:tabs>
        <w:ind w:left="3686"/>
        <w:rPr>
          <w:sz w:val="20"/>
          <w:lang w:val="sv-SE"/>
        </w:rPr>
      </w:pPr>
      <w:r w:rsidRPr="00331320">
        <w:rPr>
          <w:strike/>
          <w:sz w:val="20"/>
          <w:lang w:val="sv-SE"/>
        </w:rPr>
        <w:t>4. Ladetank, offen</w:t>
      </w:r>
      <w:r w:rsidRPr="00331320">
        <w:rPr>
          <w:sz w:val="20"/>
          <w:lang w:val="sv-SE"/>
        </w:rPr>
        <w:t xml:space="preserve"> </w:t>
      </w:r>
      <w:r w:rsidRPr="00331320">
        <w:rPr>
          <w:sz w:val="20"/>
          <w:vertAlign w:val="superscript"/>
          <w:lang w:val="sv-SE"/>
        </w:rPr>
        <w:t>1)2)</w:t>
      </w:r>
    </w:p>
    <w:p w14:paraId="0A4F9128" w14:textId="77777777" w:rsidR="006A394A" w:rsidRPr="00331320" w:rsidRDefault="006A394A" w:rsidP="00874488">
      <w:pPr>
        <w:tabs>
          <w:tab w:val="left" w:pos="-1560"/>
          <w:tab w:val="left" w:pos="426"/>
        </w:tabs>
        <w:rPr>
          <w:sz w:val="20"/>
          <w:lang w:val="sv-SE"/>
        </w:rPr>
      </w:pPr>
    </w:p>
    <w:p w14:paraId="29806B99" w14:textId="77777777" w:rsidR="006A394A" w:rsidRPr="00331320" w:rsidRDefault="006A394A" w:rsidP="00874488">
      <w:pPr>
        <w:tabs>
          <w:tab w:val="left" w:pos="-1560"/>
          <w:tab w:val="left" w:pos="426"/>
          <w:tab w:val="left" w:pos="3686"/>
        </w:tabs>
        <w:rPr>
          <w:sz w:val="20"/>
          <w:lang w:val="sv-SE"/>
        </w:rPr>
      </w:pPr>
      <w:r w:rsidRPr="00331320">
        <w:rPr>
          <w:sz w:val="20"/>
          <w:lang w:val="sv-SE"/>
        </w:rPr>
        <w:t>6.</w:t>
      </w:r>
      <w:r w:rsidRPr="00331320">
        <w:rPr>
          <w:sz w:val="20"/>
          <w:lang w:val="sv-SE"/>
        </w:rPr>
        <w:tab/>
        <w:t>Ladetanktyp:</w:t>
      </w:r>
      <w:r w:rsidRPr="00331320">
        <w:rPr>
          <w:sz w:val="20"/>
          <w:lang w:val="sv-SE"/>
        </w:rPr>
        <w:tab/>
      </w:r>
      <w:r w:rsidRPr="00331320">
        <w:rPr>
          <w:strike/>
          <w:sz w:val="20"/>
          <w:lang w:val="sv-SE"/>
        </w:rPr>
        <w:t>1. unabhängiger Ladetank</w:t>
      </w:r>
      <w:r w:rsidRPr="00331320">
        <w:rPr>
          <w:sz w:val="20"/>
          <w:lang w:val="sv-SE"/>
        </w:rPr>
        <w:t xml:space="preserve"> </w:t>
      </w:r>
      <w:r w:rsidRPr="00331320">
        <w:rPr>
          <w:sz w:val="20"/>
          <w:vertAlign w:val="superscript"/>
          <w:lang w:val="sv-SE"/>
        </w:rPr>
        <w:t>1)2)</w:t>
      </w:r>
    </w:p>
    <w:p w14:paraId="3EAC8BAC" w14:textId="77777777" w:rsidR="006A394A" w:rsidRPr="00331320" w:rsidRDefault="006A394A" w:rsidP="00874488">
      <w:pPr>
        <w:tabs>
          <w:tab w:val="left" w:pos="-1560"/>
          <w:tab w:val="left" w:pos="426"/>
          <w:tab w:val="left" w:pos="3686"/>
        </w:tabs>
        <w:ind w:left="3686"/>
        <w:rPr>
          <w:sz w:val="20"/>
          <w:lang w:val="sv-SE"/>
        </w:rPr>
      </w:pPr>
      <w:r w:rsidRPr="00331320">
        <w:rPr>
          <w:sz w:val="20"/>
          <w:lang w:val="sv-SE"/>
        </w:rPr>
        <w:t xml:space="preserve">2. integraler Ladetank </w:t>
      </w:r>
      <w:r w:rsidRPr="00331320">
        <w:rPr>
          <w:sz w:val="20"/>
          <w:vertAlign w:val="superscript"/>
          <w:lang w:val="sv-SE"/>
        </w:rPr>
        <w:t>1)2)</w:t>
      </w:r>
    </w:p>
    <w:p w14:paraId="7C771D12" w14:textId="77777777" w:rsidR="006A394A" w:rsidRPr="00331320" w:rsidRDefault="006A394A" w:rsidP="00874488">
      <w:pPr>
        <w:tabs>
          <w:tab w:val="left" w:pos="-1560"/>
          <w:tab w:val="left" w:pos="426"/>
          <w:tab w:val="left" w:pos="3686"/>
        </w:tabs>
        <w:ind w:left="3686"/>
        <w:rPr>
          <w:sz w:val="20"/>
          <w:lang w:val="de-DE"/>
        </w:rPr>
      </w:pPr>
      <w:r w:rsidRPr="00331320">
        <w:rPr>
          <w:strike/>
          <w:sz w:val="20"/>
          <w:lang w:val="de-DE"/>
        </w:rPr>
        <w:t>3. Ladetankwandung nicht Außenhaut</w:t>
      </w:r>
      <w:r w:rsidRPr="00331320">
        <w:rPr>
          <w:sz w:val="20"/>
          <w:lang w:val="de-DE"/>
        </w:rPr>
        <w:t xml:space="preserve"> </w:t>
      </w:r>
      <w:r w:rsidRPr="00331320">
        <w:rPr>
          <w:sz w:val="20"/>
          <w:vertAlign w:val="superscript"/>
          <w:lang w:val="de-DE"/>
        </w:rPr>
        <w:t>1)2)</w:t>
      </w:r>
    </w:p>
    <w:p w14:paraId="00A348B5" w14:textId="77777777" w:rsidR="006A394A" w:rsidRPr="00331320" w:rsidRDefault="006A394A" w:rsidP="00874488">
      <w:pPr>
        <w:tabs>
          <w:tab w:val="left" w:pos="-1560"/>
          <w:tab w:val="left" w:pos="426"/>
        </w:tabs>
        <w:rPr>
          <w:sz w:val="20"/>
          <w:lang w:val="de-DE"/>
        </w:rPr>
      </w:pPr>
    </w:p>
    <w:p w14:paraId="13290353" w14:textId="77777777" w:rsidR="006A394A" w:rsidRPr="00331320" w:rsidRDefault="006A394A" w:rsidP="00874488">
      <w:pPr>
        <w:tabs>
          <w:tab w:val="left" w:pos="-1560"/>
          <w:tab w:val="left" w:pos="426"/>
          <w:tab w:val="left" w:pos="3686"/>
        </w:tabs>
        <w:rPr>
          <w:sz w:val="20"/>
          <w:lang w:val="de-DE"/>
        </w:rPr>
      </w:pPr>
      <w:r w:rsidRPr="00331320">
        <w:rPr>
          <w:sz w:val="20"/>
          <w:lang w:val="de-DE"/>
        </w:rPr>
        <w:t>7.</w:t>
      </w:r>
      <w:r w:rsidRPr="00331320">
        <w:rPr>
          <w:sz w:val="20"/>
          <w:lang w:val="de-DE"/>
        </w:rPr>
        <w:tab/>
        <w:t xml:space="preserve">Öffnungsdruck </w:t>
      </w:r>
      <w:ins w:id="489" w:author="Martine Moench" w:date="2018-10-05T12:28:00Z">
        <w:r w:rsidR="00A9510C">
          <w:rPr>
            <w:sz w:val="20"/>
            <w:lang w:val="de-DE"/>
          </w:rPr>
          <w:t>Überdruck-/</w:t>
        </w:r>
      </w:ins>
      <w:r w:rsidRPr="00331320">
        <w:rPr>
          <w:sz w:val="20"/>
          <w:lang w:val="de-DE"/>
        </w:rPr>
        <w:t>Hochgeschwindigkeitsventil/</w:t>
      </w:r>
      <w:r w:rsidRPr="00331320">
        <w:rPr>
          <w:strike/>
          <w:sz w:val="20"/>
          <w:lang w:val="de-DE"/>
        </w:rPr>
        <w:t>Sicherheitsventil</w:t>
      </w:r>
      <w:r w:rsidRPr="00331320">
        <w:rPr>
          <w:sz w:val="20"/>
          <w:lang w:val="de-DE"/>
        </w:rPr>
        <w:t xml:space="preserve">: </w:t>
      </w:r>
      <w:r w:rsidRPr="00331320">
        <w:rPr>
          <w:sz w:val="20"/>
          <w:lang w:val="de-DE"/>
        </w:rPr>
        <w:tab/>
        <w:t xml:space="preserve">50 kPa </w:t>
      </w:r>
      <w:r w:rsidRPr="00331320">
        <w:rPr>
          <w:sz w:val="20"/>
          <w:vertAlign w:val="superscript"/>
          <w:lang w:val="de-DE"/>
        </w:rPr>
        <w:t>1)2)</w:t>
      </w:r>
    </w:p>
    <w:p w14:paraId="27714A24" w14:textId="77777777" w:rsidR="006A394A" w:rsidRPr="00331320" w:rsidRDefault="006A394A" w:rsidP="006A394A">
      <w:pPr>
        <w:tabs>
          <w:tab w:val="left" w:pos="-1560"/>
          <w:tab w:val="left" w:pos="284"/>
        </w:tabs>
        <w:rPr>
          <w:sz w:val="20"/>
          <w:lang w:val="de-DE"/>
        </w:rPr>
      </w:pPr>
    </w:p>
    <w:p w14:paraId="403614E4" w14:textId="77777777" w:rsidR="006A394A" w:rsidRPr="00C04859" w:rsidRDefault="006A394A" w:rsidP="00874488">
      <w:pPr>
        <w:tabs>
          <w:tab w:val="left" w:pos="-1560"/>
          <w:tab w:val="left" w:pos="426"/>
        </w:tabs>
        <w:rPr>
          <w:sz w:val="20"/>
          <w:lang w:val="de-DE"/>
        </w:rPr>
      </w:pPr>
      <w:r w:rsidRPr="00C04859">
        <w:rPr>
          <w:sz w:val="20"/>
          <w:lang w:val="de-DE"/>
        </w:rPr>
        <w:t>8.</w:t>
      </w:r>
      <w:r w:rsidRPr="00C04859">
        <w:rPr>
          <w:sz w:val="20"/>
          <w:lang w:val="de-DE"/>
        </w:rPr>
        <w:tab/>
        <w:t>Zusätzliche Einrichtungen :</w:t>
      </w:r>
    </w:p>
    <w:p w14:paraId="2DD22E66" w14:textId="77777777" w:rsidR="006A394A" w:rsidRPr="00C04859" w:rsidRDefault="006A394A" w:rsidP="006A394A">
      <w:pPr>
        <w:tabs>
          <w:tab w:val="left" w:pos="-1560"/>
          <w:tab w:val="left" w:pos="567"/>
        </w:tabs>
        <w:ind w:left="851"/>
        <w:rPr>
          <w:del w:id="490" w:author="Martine Moench" w:date="2018-10-05T12:28:00Z"/>
          <w:sz w:val="20"/>
          <w:lang w:val="de-DE"/>
        </w:rPr>
      </w:pPr>
    </w:p>
    <w:p w14:paraId="75CC4DCC" w14:textId="77777777" w:rsidR="006A394A" w:rsidRPr="00331320" w:rsidRDefault="006A394A" w:rsidP="006A394A">
      <w:pPr>
        <w:numPr>
          <w:ilvl w:val="0"/>
          <w:numId w:val="2"/>
        </w:numPr>
        <w:tabs>
          <w:tab w:val="left" w:pos="-1560"/>
          <w:tab w:val="left" w:pos="567"/>
        </w:tabs>
        <w:textAlignment w:val="auto"/>
        <w:rPr>
          <w:sz w:val="20"/>
        </w:rPr>
      </w:pPr>
      <w:proofErr w:type="spellStart"/>
      <w:r w:rsidRPr="00331320">
        <w:rPr>
          <w:sz w:val="20"/>
        </w:rPr>
        <w:t>Probeentnahmeeinrichtung</w:t>
      </w:r>
      <w:proofErr w:type="spellEnd"/>
    </w:p>
    <w:p w14:paraId="39D180F9" w14:textId="77777777" w:rsidR="00316252" w:rsidRDefault="00316252" w:rsidP="006A394A">
      <w:pPr>
        <w:tabs>
          <w:tab w:val="left" w:pos="-1560"/>
          <w:tab w:val="left" w:pos="567"/>
        </w:tabs>
        <w:ind w:left="1122"/>
        <w:rPr>
          <w:sz w:val="20"/>
        </w:rPr>
      </w:pPr>
      <w:r w:rsidRPr="00331320">
        <w:rPr>
          <w:sz w:val="20"/>
        </w:rPr>
        <w:t>Anschluss</w:t>
      </w:r>
      <w:r>
        <w:rPr>
          <w:sz w:val="20"/>
        </w:rPr>
        <w:t xml:space="preserve"> für eine</w:t>
      </w:r>
    </w:p>
    <w:p w14:paraId="354D9FA8" w14:textId="77777777" w:rsidR="006A394A" w:rsidRPr="00331320" w:rsidRDefault="00316252" w:rsidP="006A394A">
      <w:pPr>
        <w:tabs>
          <w:tab w:val="left" w:pos="-1560"/>
          <w:tab w:val="left" w:pos="567"/>
        </w:tabs>
        <w:ind w:left="1122"/>
        <w:rPr>
          <w:sz w:val="20"/>
        </w:rPr>
      </w:pPr>
      <w:r>
        <w:rPr>
          <w:sz w:val="20"/>
        </w:rPr>
        <w:t>Probeentnahmeeinrichtung</w:t>
      </w:r>
      <w:r w:rsidR="006A394A" w:rsidRPr="00331320">
        <w:rPr>
          <w:sz w:val="20"/>
        </w:rPr>
        <w:tab/>
      </w:r>
      <w:r w:rsidR="006A394A" w:rsidRPr="00331320">
        <w:rPr>
          <w:sz w:val="20"/>
        </w:rPr>
        <w:tab/>
      </w:r>
      <w:r w:rsidR="006A394A" w:rsidRPr="00331320">
        <w:rPr>
          <w:sz w:val="20"/>
        </w:rPr>
        <w:tab/>
      </w:r>
      <w:r w:rsidR="006A394A" w:rsidRPr="00331320">
        <w:rPr>
          <w:sz w:val="20"/>
        </w:rPr>
        <w:tab/>
        <w:t>Ja/</w:t>
      </w:r>
      <w:r w:rsidR="006A394A" w:rsidRPr="00331320">
        <w:rPr>
          <w:strike/>
          <w:sz w:val="20"/>
        </w:rPr>
        <w:t>Nein</w:t>
      </w:r>
      <w:r w:rsidR="006A394A" w:rsidRPr="00331320">
        <w:rPr>
          <w:sz w:val="20"/>
        </w:rPr>
        <w:t xml:space="preserve"> </w:t>
      </w:r>
      <w:r w:rsidR="006A394A" w:rsidRPr="00331320">
        <w:rPr>
          <w:sz w:val="20"/>
          <w:vertAlign w:val="superscript"/>
        </w:rPr>
        <w:t>1)2)</w:t>
      </w:r>
    </w:p>
    <w:p w14:paraId="7DF2C9A4" w14:textId="77777777" w:rsidR="006A394A" w:rsidRPr="00331320" w:rsidRDefault="006A394A" w:rsidP="006A394A">
      <w:pPr>
        <w:numPr>
          <w:ilvl w:val="12"/>
          <w:numId w:val="0"/>
        </w:numPr>
        <w:tabs>
          <w:tab w:val="left" w:pos="-1560"/>
          <w:tab w:val="left" w:pos="567"/>
        </w:tabs>
        <w:ind w:left="1122"/>
        <w:rPr>
          <w:sz w:val="20"/>
        </w:rPr>
      </w:pPr>
      <w:r w:rsidRPr="00331320">
        <w:rPr>
          <w:sz w:val="20"/>
        </w:rPr>
        <w:t>Probeentnahmeöffnung</w:t>
      </w:r>
      <w:r w:rsidRPr="00331320">
        <w:rPr>
          <w:sz w:val="20"/>
        </w:rPr>
        <w:tab/>
      </w:r>
      <w:r w:rsidRPr="00331320">
        <w:rPr>
          <w:sz w:val="20"/>
        </w:rPr>
        <w:tab/>
      </w:r>
      <w:r w:rsidRPr="00331320">
        <w:rPr>
          <w:sz w:val="20"/>
        </w:rPr>
        <w:tab/>
      </w:r>
      <w:r w:rsidRPr="00331320">
        <w:rPr>
          <w:sz w:val="20"/>
        </w:rPr>
        <w:tab/>
        <w:t>Ja/</w:t>
      </w:r>
      <w:r w:rsidRPr="00331320">
        <w:rPr>
          <w:strike/>
          <w:sz w:val="20"/>
        </w:rPr>
        <w:t>Nein</w:t>
      </w:r>
      <w:r w:rsidRPr="00331320">
        <w:rPr>
          <w:sz w:val="20"/>
        </w:rPr>
        <w:t xml:space="preserve"> </w:t>
      </w:r>
      <w:r w:rsidRPr="00331320">
        <w:rPr>
          <w:sz w:val="20"/>
          <w:vertAlign w:val="superscript"/>
        </w:rPr>
        <w:t>1)2)</w:t>
      </w:r>
    </w:p>
    <w:p w14:paraId="662EA212" w14:textId="77777777" w:rsidR="006A394A" w:rsidRPr="00331320" w:rsidRDefault="006A394A" w:rsidP="006A394A">
      <w:pPr>
        <w:numPr>
          <w:ilvl w:val="0"/>
          <w:numId w:val="2"/>
        </w:numPr>
        <w:tabs>
          <w:tab w:val="left" w:pos="-1560"/>
          <w:tab w:val="left" w:pos="567"/>
        </w:tabs>
        <w:textAlignment w:val="auto"/>
        <w:rPr>
          <w:sz w:val="20"/>
        </w:rPr>
      </w:pPr>
      <w:r w:rsidRPr="00331320">
        <w:rPr>
          <w:sz w:val="20"/>
        </w:rPr>
        <w:t>Berieselungsanlage</w:t>
      </w:r>
      <w:r w:rsidRPr="00331320">
        <w:rPr>
          <w:sz w:val="20"/>
        </w:rPr>
        <w:tab/>
      </w:r>
      <w:r w:rsidRPr="00331320">
        <w:rPr>
          <w:sz w:val="20"/>
        </w:rPr>
        <w:tab/>
      </w:r>
      <w:r w:rsidRPr="00331320">
        <w:rPr>
          <w:sz w:val="20"/>
        </w:rPr>
        <w:tab/>
      </w:r>
      <w:r w:rsidRPr="00331320">
        <w:rPr>
          <w:sz w:val="20"/>
        </w:rPr>
        <w:tab/>
      </w:r>
      <w:r w:rsidRPr="00331320">
        <w:rPr>
          <w:sz w:val="20"/>
        </w:rPr>
        <w:tab/>
        <w:t>Ja/</w:t>
      </w:r>
      <w:r w:rsidRPr="00331320">
        <w:rPr>
          <w:strike/>
          <w:sz w:val="20"/>
        </w:rPr>
        <w:t>Nein</w:t>
      </w:r>
      <w:r w:rsidRPr="00331320">
        <w:rPr>
          <w:sz w:val="20"/>
        </w:rPr>
        <w:t xml:space="preserve"> </w:t>
      </w:r>
      <w:r w:rsidRPr="00331320">
        <w:rPr>
          <w:sz w:val="20"/>
          <w:vertAlign w:val="superscript"/>
        </w:rPr>
        <w:t>1)2)</w:t>
      </w:r>
    </w:p>
    <w:p w14:paraId="260C725E" w14:textId="77777777" w:rsidR="006A394A" w:rsidRPr="00331320" w:rsidRDefault="006A394A" w:rsidP="006A394A">
      <w:pPr>
        <w:tabs>
          <w:tab w:val="left" w:pos="-1560"/>
          <w:tab w:val="left" w:pos="567"/>
        </w:tabs>
        <w:ind w:left="1122"/>
        <w:rPr>
          <w:sz w:val="20"/>
        </w:rPr>
      </w:pPr>
      <w:r w:rsidRPr="00331320">
        <w:rPr>
          <w:sz w:val="20"/>
        </w:rPr>
        <w:t>Druckalarmeinrichtung 40 kPa</w:t>
      </w:r>
      <w:r w:rsidRPr="00331320">
        <w:rPr>
          <w:sz w:val="20"/>
        </w:rPr>
        <w:tab/>
      </w:r>
      <w:r w:rsidRPr="00331320">
        <w:rPr>
          <w:sz w:val="20"/>
        </w:rPr>
        <w:tab/>
      </w:r>
      <w:r w:rsidRPr="00331320">
        <w:rPr>
          <w:sz w:val="20"/>
        </w:rPr>
        <w:tab/>
        <w:t>Ja/</w:t>
      </w:r>
      <w:r w:rsidRPr="00331320">
        <w:rPr>
          <w:strike/>
          <w:sz w:val="20"/>
        </w:rPr>
        <w:t>Nein</w:t>
      </w:r>
      <w:r w:rsidRPr="00331320">
        <w:rPr>
          <w:sz w:val="20"/>
        </w:rPr>
        <w:t xml:space="preserve"> </w:t>
      </w:r>
      <w:r w:rsidRPr="00331320">
        <w:rPr>
          <w:sz w:val="20"/>
          <w:vertAlign w:val="superscript"/>
        </w:rPr>
        <w:t>1)2)</w:t>
      </w:r>
    </w:p>
    <w:p w14:paraId="468C5438" w14:textId="77777777" w:rsidR="006A394A" w:rsidRPr="00331320" w:rsidRDefault="006A394A" w:rsidP="006A394A">
      <w:pPr>
        <w:numPr>
          <w:ilvl w:val="0"/>
          <w:numId w:val="2"/>
        </w:numPr>
        <w:tabs>
          <w:tab w:val="left" w:pos="-1560"/>
          <w:tab w:val="left" w:pos="567"/>
        </w:tabs>
        <w:textAlignment w:val="auto"/>
        <w:rPr>
          <w:sz w:val="20"/>
        </w:rPr>
      </w:pPr>
      <w:r w:rsidRPr="00331320">
        <w:rPr>
          <w:sz w:val="20"/>
        </w:rPr>
        <w:t>Heizung</w:t>
      </w:r>
    </w:p>
    <w:p w14:paraId="1087BA8B" w14:textId="77777777" w:rsidR="006A394A" w:rsidRPr="00331320" w:rsidRDefault="006A394A" w:rsidP="006A394A">
      <w:pPr>
        <w:tabs>
          <w:tab w:val="left" w:pos="-1560"/>
          <w:tab w:val="left" w:pos="567"/>
        </w:tabs>
        <w:ind w:left="1122"/>
        <w:rPr>
          <w:sz w:val="20"/>
          <w:lang w:val="de-DE"/>
        </w:rPr>
      </w:pPr>
      <w:r w:rsidRPr="00331320">
        <w:rPr>
          <w:sz w:val="20"/>
          <w:lang w:val="de-DE"/>
        </w:rPr>
        <w:t>Heizmöglichkeit von Land</w:t>
      </w:r>
      <w:r w:rsidRPr="00331320">
        <w:rPr>
          <w:sz w:val="20"/>
          <w:lang w:val="de-DE"/>
        </w:rPr>
        <w:tab/>
      </w:r>
      <w:r w:rsidRPr="00331320">
        <w:rPr>
          <w:sz w:val="20"/>
          <w:lang w:val="de-DE"/>
        </w:rPr>
        <w:tab/>
      </w:r>
      <w:r w:rsidR="004C5A9B">
        <w:rPr>
          <w:sz w:val="20"/>
          <w:lang w:val="de-DE"/>
        </w:rPr>
        <w:tab/>
      </w:r>
      <w:r w:rsidRPr="00331320">
        <w:rPr>
          <w:sz w:val="20"/>
          <w:lang w:val="de-DE"/>
        </w:rPr>
        <w:tab/>
        <w:t>Ja/</w:t>
      </w:r>
      <w:r w:rsidRPr="00331320">
        <w:rPr>
          <w:strike/>
          <w:sz w:val="20"/>
          <w:lang w:val="de-DE"/>
        </w:rPr>
        <w:t>Nein</w:t>
      </w:r>
      <w:r w:rsidRPr="00331320">
        <w:rPr>
          <w:sz w:val="20"/>
          <w:lang w:val="de-DE"/>
        </w:rPr>
        <w:t xml:space="preserve"> </w:t>
      </w:r>
      <w:r w:rsidRPr="00331320">
        <w:rPr>
          <w:sz w:val="20"/>
          <w:vertAlign w:val="superscript"/>
          <w:lang w:val="de-DE"/>
        </w:rPr>
        <w:t>1)2)</w:t>
      </w:r>
    </w:p>
    <w:p w14:paraId="420C23F0" w14:textId="77777777" w:rsidR="006A394A" w:rsidRPr="00331320" w:rsidRDefault="006A394A" w:rsidP="006A394A">
      <w:pPr>
        <w:numPr>
          <w:ilvl w:val="12"/>
          <w:numId w:val="0"/>
        </w:numPr>
        <w:tabs>
          <w:tab w:val="left" w:pos="-1560"/>
          <w:tab w:val="left" w:pos="567"/>
        </w:tabs>
        <w:ind w:left="1122"/>
        <w:rPr>
          <w:sz w:val="20"/>
          <w:lang w:val="de-DE"/>
        </w:rPr>
      </w:pPr>
      <w:r w:rsidRPr="00331320">
        <w:rPr>
          <w:sz w:val="20"/>
          <w:lang w:val="de-DE"/>
        </w:rPr>
        <w:t>Heizanlage an Bord</w:t>
      </w:r>
      <w:r w:rsidRPr="00331320">
        <w:rPr>
          <w:sz w:val="20"/>
          <w:lang w:val="de-DE"/>
        </w:rPr>
        <w:tab/>
      </w:r>
      <w:r w:rsidRPr="00331320">
        <w:rPr>
          <w:sz w:val="20"/>
          <w:lang w:val="de-DE"/>
        </w:rPr>
        <w:tab/>
      </w:r>
      <w:r w:rsidRPr="00331320">
        <w:rPr>
          <w:sz w:val="20"/>
          <w:lang w:val="de-DE"/>
        </w:rPr>
        <w:tab/>
      </w:r>
      <w:r w:rsidR="004C5A9B">
        <w:rPr>
          <w:sz w:val="20"/>
          <w:lang w:val="de-DE"/>
        </w:rPr>
        <w:tab/>
      </w:r>
      <w:r w:rsidRPr="00331320">
        <w:rPr>
          <w:sz w:val="20"/>
          <w:lang w:val="de-DE"/>
        </w:rPr>
        <w:tab/>
        <w:t>Ja/</w:t>
      </w:r>
      <w:r w:rsidRPr="00331320">
        <w:rPr>
          <w:strike/>
          <w:sz w:val="20"/>
          <w:lang w:val="de-DE"/>
        </w:rPr>
        <w:t>Nein</w:t>
      </w:r>
      <w:r w:rsidRPr="00331320">
        <w:rPr>
          <w:sz w:val="20"/>
          <w:lang w:val="de-DE"/>
        </w:rPr>
        <w:t xml:space="preserve"> </w:t>
      </w:r>
      <w:r w:rsidRPr="00331320">
        <w:rPr>
          <w:sz w:val="20"/>
          <w:vertAlign w:val="superscript"/>
          <w:lang w:val="de-DE"/>
        </w:rPr>
        <w:t>1)2)</w:t>
      </w:r>
    </w:p>
    <w:p w14:paraId="66CB85ED" w14:textId="77777777" w:rsidR="006A394A" w:rsidRPr="00331320" w:rsidRDefault="006A394A" w:rsidP="006A394A">
      <w:pPr>
        <w:numPr>
          <w:ilvl w:val="0"/>
          <w:numId w:val="2"/>
        </w:numPr>
        <w:tabs>
          <w:tab w:val="left" w:pos="-1560"/>
          <w:tab w:val="left" w:pos="567"/>
        </w:tabs>
        <w:textAlignment w:val="auto"/>
        <w:rPr>
          <w:sz w:val="20"/>
        </w:rPr>
      </w:pPr>
      <w:r w:rsidRPr="00331320">
        <w:rPr>
          <w:sz w:val="20"/>
        </w:rPr>
        <w:t>Kühlanlage</w:t>
      </w:r>
      <w:r w:rsidRPr="00331320">
        <w:rPr>
          <w:sz w:val="20"/>
        </w:rPr>
        <w:tab/>
      </w:r>
      <w:r w:rsidRPr="00331320">
        <w:rPr>
          <w:sz w:val="20"/>
        </w:rPr>
        <w:tab/>
      </w:r>
      <w:r w:rsidRPr="00331320">
        <w:rPr>
          <w:sz w:val="20"/>
        </w:rPr>
        <w:tab/>
      </w:r>
      <w:r w:rsidRPr="00331320">
        <w:rPr>
          <w:sz w:val="20"/>
        </w:rPr>
        <w:tab/>
      </w:r>
      <w:r w:rsidRPr="00331320">
        <w:rPr>
          <w:sz w:val="20"/>
        </w:rPr>
        <w:tab/>
      </w:r>
      <w:r w:rsidRPr="00331320">
        <w:rPr>
          <w:sz w:val="20"/>
        </w:rPr>
        <w:tab/>
      </w:r>
      <w:r w:rsidRPr="00331320">
        <w:rPr>
          <w:strike/>
          <w:sz w:val="20"/>
        </w:rPr>
        <w:t>Ja</w:t>
      </w:r>
      <w:r w:rsidRPr="00331320">
        <w:rPr>
          <w:sz w:val="20"/>
        </w:rPr>
        <w:t xml:space="preserve">/Nein </w:t>
      </w:r>
      <w:r w:rsidRPr="00331320">
        <w:rPr>
          <w:sz w:val="20"/>
          <w:vertAlign w:val="superscript"/>
        </w:rPr>
        <w:t>1)2)</w:t>
      </w:r>
    </w:p>
    <w:p w14:paraId="28DDC9D6" w14:textId="77777777" w:rsidR="006A394A" w:rsidRPr="00331320" w:rsidRDefault="006A394A" w:rsidP="006A394A">
      <w:pPr>
        <w:numPr>
          <w:ilvl w:val="0"/>
          <w:numId w:val="2"/>
        </w:numPr>
        <w:tabs>
          <w:tab w:val="left" w:pos="-1560"/>
          <w:tab w:val="left" w:pos="567"/>
        </w:tabs>
        <w:textAlignment w:val="auto"/>
        <w:rPr>
          <w:sz w:val="20"/>
        </w:rPr>
      </w:pPr>
      <w:r w:rsidRPr="00331320">
        <w:rPr>
          <w:sz w:val="20"/>
        </w:rPr>
        <w:t>Inertgasanlage</w:t>
      </w:r>
      <w:r w:rsidRPr="00331320">
        <w:rPr>
          <w:sz w:val="20"/>
        </w:rPr>
        <w:tab/>
      </w:r>
      <w:r w:rsidRPr="00331320">
        <w:rPr>
          <w:sz w:val="20"/>
        </w:rPr>
        <w:tab/>
      </w:r>
      <w:r w:rsidRPr="00331320">
        <w:rPr>
          <w:sz w:val="20"/>
        </w:rPr>
        <w:tab/>
      </w:r>
      <w:r w:rsidRPr="00331320">
        <w:rPr>
          <w:sz w:val="20"/>
        </w:rPr>
        <w:tab/>
      </w:r>
      <w:r w:rsidRPr="00331320">
        <w:rPr>
          <w:sz w:val="20"/>
        </w:rPr>
        <w:tab/>
      </w:r>
      <w:r w:rsidRPr="00331320">
        <w:rPr>
          <w:strike/>
          <w:sz w:val="20"/>
        </w:rPr>
        <w:t>Ja</w:t>
      </w:r>
      <w:r w:rsidRPr="00331320">
        <w:rPr>
          <w:sz w:val="20"/>
        </w:rPr>
        <w:t xml:space="preserve">/Nein </w:t>
      </w:r>
      <w:r w:rsidRPr="00331320">
        <w:rPr>
          <w:sz w:val="20"/>
          <w:vertAlign w:val="superscript"/>
        </w:rPr>
        <w:t>1)2)</w:t>
      </w:r>
    </w:p>
    <w:p w14:paraId="5F94F06E" w14:textId="77777777" w:rsidR="006A394A" w:rsidRPr="00331320" w:rsidRDefault="006A394A" w:rsidP="006A394A">
      <w:pPr>
        <w:numPr>
          <w:ilvl w:val="0"/>
          <w:numId w:val="2"/>
        </w:numPr>
        <w:tabs>
          <w:tab w:val="left" w:pos="-1560"/>
          <w:tab w:val="left" w:pos="567"/>
        </w:tabs>
        <w:textAlignment w:val="auto"/>
        <w:rPr>
          <w:sz w:val="20"/>
          <w:lang w:val="de-DE"/>
        </w:rPr>
      </w:pPr>
      <w:r w:rsidRPr="00331320">
        <w:rPr>
          <w:sz w:val="20"/>
          <w:lang w:val="de-DE"/>
        </w:rPr>
        <w:t>Pumpenraum unter Deck</w:t>
      </w:r>
      <w:r w:rsidRPr="00331320">
        <w:rPr>
          <w:sz w:val="20"/>
          <w:lang w:val="de-DE"/>
        </w:rPr>
        <w:tab/>
      </w:r>
      <w:r w:rsidRPr="00331320">
        <w:rPr>
          <w:sz w:val="20"/>
          <w:lang w:val="de-DE"/>
        </w:rPr>
        <w:tab/>
      </w:r>
      <w:r w:rsidRPr="00331320">
        <w:rPr>
          <w:sz w:val="20"/>
          <w:lang w:val="de-DE"/>
        </w:rPr>
        <w:tab/>
      </w:r>
      <w:r w:rsidRPr="00331320">
        <w:rPr>
          <w:sz w:val="20"/>
          <w:lang w:val="de-DE"/>
        </w:rPr>
        <w:tab/>
      </w:r>
      <w:r w:rsidRPr="00331320">
        <w:rPr>
          <w:strike/>
          <w:sz w:val="20"/>
          <w:lang w:val="de-DE"/>
        </w:rPr>
        <w:t>Ja</w:t>
      </w:r>
      <w:r w:rsidRPr="00331320">
        <w:rPr>
          <w:sz w:val="20"/>
          <w:lang w:val="de-DE"/>
        </w:rPr>
        <w:t xml:space="preserve">/Nein </w:t>
      </w:r>
      <w:r w:rsidRPr="00331320">
        <w:rPr>
          <w:sz w:val="20"/>
          <w:vertAlign w:val="superscript"/>
          <w:lang w:val="de-DE"/>
        </w:rPr>
        <w:t>1)</w:t>
      </w:r>
    </w:p>
    <w:p w14:paraId="6FD8960F" w14:textId="734AD106" w:rsidR="00A4060D" w:rsidRPr="00450B43" w:rsidRDefault="006A394A" w:rsidP="00450B43">
      <w:pPr>
        <w:numPr>
          <w:ilvl w:val="0"/>
          <w:numId w:val="2"/>
        </w:numPr>
        <w:tabs>
          <w:tab w:val="left" w:pos="-1560"/>
          <w:tab w:val="left" w:pos="567"/>
        </w:tabs>
        <w:rPr>
          <w:sz w:val="20"/>
          <w:lang w:val="de-DE"/>
        </w:rPr>
      </w:pPr>
      <w:del w:id="491" w:author="Martine Moench" w:date="2018-10-05T12:28:00Z">
        <w:r w:rsidRPr="00440038">
          <w:rPr>
            <w:sz w:val="20"/>
            <w:lang w:val="de-DE"/>
          </w:rPr>
          <w:delText>Überdruckeinrichtung</w:delText>
        </w:r>
        <w:r w:rsidRPr="00440038">
          <w:rPr>
            <w:sz w:val="20"/>
            <w:lang w:val="de-DE"/>
          </w:rPr>
          <w:tab/>
        </w:r>
      </w:del>
      <w:ins w:id="492" w:author="Martine Moench" w:date="2018-10-05T12:28:00Z">
        <w:r w:rsidR="00A4060D" w:rsidRPr="00742251">
          <w:rPr>
            <w:sz w:val="20"/>
            <w:lang w:val="de-DE"/>
          </w:rPr>
          <w:t>Lüftungssystem nach 9.3.x.12.4 b)</w:t>
        </w:r>
      </w:ins>
      <w:r w:rsidR="00A4060D" w:rsidRPr="00450B43">
        <w:rPr>
          <w:sz w:val="20"/>
          <w:lang w:val="de-DE"/>
        </w:rPr>
        <w:tab/>
      </w:r>
      <w:r w:rsidR="00A4060D" w:rsidRPr="00450B43">
        <w:rPr>
          <w:sz w:val="20"/>
          <w:lang w:val="de-DE"/>
        </w:rPr>
        <w:tab/>
      </w:r>
      <w:r w:rsidR="00A4060D" w:rsidRPr="00450B43">
        <w:rPr>
          <w:sz w:val="20"/>
          <w:lang w:val="de-DE"/>
        </w:rPr>
        <w:tab/>
        <w:t xml:space="preserve">Ja/Nein </w:t>
      </w:r>
      <w:r w:rsidR="00A4060D" w:rsidRPr="00450B43">
        <w:rPr>
          <w:sz w:val="20"/>
          <w:vertAlign w:val="superscript"/>
          <w:lang w:val="de-DE"/>
        </w:rPr>
        <w:t>1)</w:t>
      </w:r>
      <w:ins w:id="493" w:author="Martine Moench" w:date="2018-10-05T12:28:00Z">
        <w:r w:rsidR="00A4060D" w:rsidRPr="00742251">
          <w:rPr>
            <w:sz w:val="20"/>
            <w:vertAlign w:val="superscript"/>
            <w:lang w:val="de-DE"/>
          </w:rPr>
          <w:t>3)</w:t>
        </w:r>
      </w:ins>
    </w:p>
    <w:p w14:paraId="1841C872" w14:textId="77777777" w:rsidR="006A394A" w:rsidRPr="00331320" w:rsidRDefault="006A394A" w:rsidP="006A394A">
      <w:pPr>
        <w:tabs>
          <w:tab w:val="left" w:pos="-1560"/>
          <w:tab w:val="left" w:pos="567"/>
        </w:tabs>
        <w:ind w:left="1122"/>
        <w:rPr>
          <w:del w:id="494" w:author="Martine Moench" w:date="2018-10-05T12:28:00Z"/>
          <w:sz w:val="20"/>
        </w:rPr>
      </w:pPr>
      <w:del w:id="495" w:author="Martine Moench" w:date="2018-10-05T12:28:00Z">
        <w:r w:rsidRPr="00331320">
          <w:rPr>
            <w:sz w:val="20"/>
          </w:rPr>
          <w:delText>in Wohnung Achterschiff</w:delText>
        </w:r>
      </w:del>
    </w:p>
    <w:p w14:paraId="2EB37B3B" w14:textId="77777777" w:rsidR="006A394A" w:rsidRPr="00331320" w:rsidRDefault="006A394A" w:rsidP="006A394A">
      <w:pPr>
        <w:numPr>
          <w:ilvl w:val="0"/>
          <w:numId w:val="2"/>
        </w:numPr>
        <w:tabs>
          <w:tab w:val="left" w:pos="-1560"/>
          <w:tab w:val="left" w:pos="567"/>
        </w:tabs>
        <w:textAlignment w:val="auto"/>
        <w:rPr>
          <w:del w:id="496" w:author="Martine Moench" w:date="2018-10-05T12:28:00Z"/>
          <w:sz w:val="20"/>
          <w:lang w:val="de-DE"/>
        </w:rPr>
      </w:pPr>
      <w:del w:id="497" w:author="Martine Moench" w:date="2018-10-05T12:28:00Z">
        <w:r w:rsidRPr="00331320">
          <w:rPr>
            <w:sz w:val="20"/>
            <w:lang w:val="de-DE"/>
          </w:rPr>
          <w:delText xml:space="preserve">Ausführung der Gasabfuhrleitung nach 9.3.2.22.5.c) </w:delText>
        </w:r>
      </w:del>
    </w:p>
    <w:p w14:paraId="63019F14" w14:textId="77777777" w:rsidR="00A4060D" w:rsidRPr="00742251" w:rsidRDefault="00A4060D" w:rsidP="00A4060D">
      <w:pPr>
        <w:tabs>
          <w:tab w:val="left" w:pos="-1560"/>
          <w:tab w:val="left" w:pos="567"/>
        </w:tabs>
        <w:ind w:left="1134"/>
        <w:rPr>
          <w:ins w:id="498" w:author="Martine Moench" w:date="2018-10-05T12:28:00Z"/>
          <w:sz w:val="20"/>
        </w:rPr>
      </w:pPr>
      <w:ins w:id="499" w:author="Martine Moench" w:date="2018-10-05T12:28:00Z">
        <w:r w:rsidRPr="00742251">
          <w:rPr>
            <w:sz w:val="20"/>
          </w:rPr>
          <w:t>in ..........................................................................................................</w:t>
        </w:r>
      </w:ins>
    </w:p>
    <w:p w14:paraId="5040B62E" w14:textId="77777777" w:rsidR="00A4060D" w:rsidRPr="00742251" w:rsidRDefault="00A4060D" w:rsidP="00A4060D">
      <w:pPr>
        <w:numPr>
          <w:ilvl w:val="0"/>
          <w:numId w:val="2"/>
        </w:numPr>
        <w:tabs>
          <w:tab w:val="left" w:pos="-1560"/>
          <w:tab w:val="left" w:pos="567"/>
        </w:tabs>
        <w:rPr>
          <w:ins w:id="500" w:author="Martine Moench" w:date="2018-10-05T12:28:00Z"/>
          <w:sz w:val="20"/>
          <w:lang w:val="de-DE"/>
        </w:rPr>
      </w:pPr>
      <w:ins w:id="501" w:author="Martine Moench" w:date="2018-10-05T12:28:00Z">
        <w:r w:rsidRPr="00742251">
          <w:rPr>
            <w:sz w:val="20"/>
            <w:lang w:val="de-DE"/>
          </w:rPr>
          <w:t xml:space="preserve">entspricht den Bauvorschriften in 9.3.x.12.4 b) oder 9.3.x.12.4 c), 9.3.x.51 und </w:t>
        </w:r>
      </w:ins>
    </w:p>
    <w:p w14:paraId="5D99DC79" w14:textId="77777777" w:rsidR="00A4060D" w:rsidRPr="00742251" w:rsidRDefault="00A4060D" w:rsidP="00A4060D">
      <w:pPr>
        <w:tabs>
          <w:tab w:val="left" w:pos="-1560"/>
          <w:tab w:val="left" w:pos="567"/>
          <w:tab w:val="left" w:pos="1134"/>
        </w:tabs>
        <w:ind w:left="851"/>
        <w:rPr>
          <w:ins w:id="502" w:author="Martine Moench" w:date="2018-10-05T12:28:00Z"/>
          <w:sz w:val="20"/>
        </w:rPr>
      </w:pPr>
      <w:ins w:id="503" w:author="Martine Moench" w:date="2018-10-05T12:28:00Z">
        <w:r w:rsidRPr="00A4060D">
          <w:rPr>
            <w:sz w:val="20"/>
            <w:lang w:val="de-DE"/>
          </w:rPr>
          <w:tab/>
        </w:r>
        <w:r w:rsidRPr="00742251">
          <w:rPr>
            <w:sz w:val="20"/>
          </w:rPr>
          <w:t>9.3.x.52</w:t>
        </w:r>
        <w:r w:rsidRPr="00742251">
          <w:rPr>
            <w:sz w:val="20"/>
          </w:rPr>
          <w:tab/>
        </w:r>
        <w:r w:rsidRPr="00742251">
          <w:rPr>
            <w:sz w:val="20"/>
          </w:rPr>
          <w:tab/>
        </w:r>
        <w:r w:rsidRPr="00742251">
          <w:rPr>
            <w:sz w:val="20"/>
          </w:rPr>
          <w:tab/>
        </w:r>
        <w:r w:rsidRPr="00742251">
          <w:rPr>
            <w:sz w:val="20"/>
          </w:rPr>
          <w:tab/>
        </w:r>
        <w:r w:rsidRPr="00742251">
          <w:rPr>
            <w:sz w:val="20"/>
          </w:rPr>
          <w:tab/>
        </w:r>
        <w:r w:rsidRPr="00742251">
          <w:rPr>
            <w:sz w:val="20"/>
          </w:rPr>
          <w:tab/>
          <w:t>Ja/</w:t>
        </w:r>
        <w:proofErr w:type="spellStart"/>
        <w:r w:rsidRPr="00742251">
          <w:rPr>
            <w:sz w:val="20"/>
          </w:rPr>
          <w:t>Nein</w:t>
        </w:r>
        <w:proofErr w:type="spellEnd"/>
        <w:r w:rsidRPr="00742251">
          <w:rPr>
            <w:sz w:val="20"/>
          </w:rPr>
          <w:t xml:space="preserve"> </w:t>
        </w:r>
        <w:r w:rsidRPr="00742251">
          <w:rPr>
            <w:sz w:val="20"/>
            <w:vertAlign w:val="superscript"/>
          </w:rPr>
          <w:t>1)3)</w:t>
        </w:r>
      </w:ins>
    </w:p>
    <w:p w14:paraId="72ABFF05" w14:textId="77777777" w:rsidR="00A4060D" w:rsidRPr="00742251" w:rsidRDefault="00A4060D" w:rsidP="00450B43">
      <w:pPr>
        <w:numPr>
          <w:ilvl w:val="0"/>
          <w:numId w:val="2"/>
        </w:numPr>
        <w:tabs>
          <w:tab w:val="left" w:pos="-1560"/>
          <w:tab w:val="left" w:pos="567"/>
        </w:tabs>
        <w:rPr>
          <w:sz w:val="20"/>
          <w:lang w:val="de-DE"/>
        </w:rPr>
      </w:pPr>
      <w:r w:rsidRPr="00742251">
        <w:rPr>
          <w:sz w:val="20"/>
          <w:lang w:val="de-DE"/>
        </w:rPr>
        <w:t>Gasabfuhrleitung und Einrichtungen beheizt</w:t>
      </w:r>
      <w:r w:rsidRPr="00742251">
        <w:rPr>
          <w:sz w:val="20"/>
          <w:lang w:val="de-DE"/>
        </w:rPr>
        <w:tab/>
      </w:r>
      <w:r w:rsidRPr="00742251">
        <w:rPr>
          <w:sz w:val="20"/>
          <w:lang w:val="de-DE"/>
        </w:rPr>
        <w:tab/>
      </w:r>
      <w:r w:rsidRPr="00450B43">
        <w:rPr>
          <w:strike/>
          <w:sz w:val="20"/>
          <w:lang w:val="de-DE"/>
        </w:rPr>
        <w:t>Ja</w:t>
      </w:r>
      <w:r w:rsidRPr="00742251">
        <w:rPr>
          <w:sz w:val="20"/>
          <w:lang w:val="de-DE"/>
        </w:rPr>
        <w:t>/</w:t>
      </w:r>
      <w:r w:rsidRPr="00450B43">
        <w:rPr>
          <w:sz w:val="20"/>
          <w:lang w:val="de-DE"/>
        </w:rPr>
        <w:t>Nein</w:t>
      </w:r>
      <w:r w:rsidRPr="00742251">
        <w:rPr>
          <w:sz w:val="20"/>
          <w:lang w:val="de-DE"/>
        </w:rPr>
        <w:t xml:space="preserve"> </w:t>
      </w:r>
      <w:r w:rsidRPr="00742251">
        <w:rPr>
          <w:sz w:val="20"/>
          <w:vertAlign w:val="superscript"/>
          <w:lang w:val="de-DE"/>
        </w:rPr>
        <w:t>1)2)</w:t>
      </w:r>
    </w:p>
    <w:p w14:paraId="4B6366B1" w14:textId="1B2198CE" w:rsidR="006A394A" w:rsidRPr="00331320" w:rsidRDefault="006A394A" w:rsidP="007A506F">
      <w:pPr>
        <w:numPr>
          <w:ilvl w:val="0"/>
          <w:numId w:val="2"/>
        </w:numPr>
        <w:tabs>
          <w:tab w:val="left" w:pos="-1560"/>
          <w:tab w:val="left" w:pos="567"/>
        </w:tabs>
        <w:rPr>
          <w:sz w:val="20"/>
          <w:lang w:val="de-DE"/>
        </w:rPr>
      </w:pPr>
      <w:r w:rsidRPr="00331320">
        <w:rPr>
          <w:sz w:val="20"/>
          <w:lang w:val="de-DE"/>
        </w:rPr>
        <w:t>Entspricht den Bauvorschriften, die sich aus der(n) Bemerkung(</w:t>
      </w:r>
      <w:del w:id="504" w:author="Martine Moench" w:date="2018-10-05T12:28:00Z">
        <w:r w:rsidRPr="00331320">
          <w:rPr>
            <w:sz w:val="20"/>
            <w:lang w:val="de-DE"/>
          </w:rPr>
          <w:delText>en</w:delText>
        </w:r>
      </w:del>
      <w:ins w:id="505" w:author="Martine Moench" w:date="2018-10-05T12:28:00Z">
        <w:r w:rsidR="00640774">
          <w:rPr>
            <w:sz w:val="20"/>
            <w:lang w:val="de-DE"/>
          </w:rPr>
          <w:t>d</w:t>
        </w:r>
        <w:r w:rsidRPr="00331320">
          <w:rPr>
            <w:sz w:val="20"/>
            <w:lang w:val="de-DE"/>
          </w:rPr>
          <w:t>en</w:t>
        </w:r>
      </w:ins>
      <w:r w:rsidRPr="00331320">
        <w:rPr>
          <w:sz w:val="20"/>
          <w:lang w:val="de-DE"/>
        </w:rPr>
        <w:t xml:space="preserve">).......in </w:t>
      </w:r>
      <w:del w:id="506" w:author="Martine Moench" w:date="2018-10-05T12:28:00Z">
        <w:r w:rsidRPr="00331320">
          <w:rPr>
            <w:sz w:val="20"/>
            <w:lang w:val="de-DE"/>
          </w:rPr>
          <w:delText>Kapitel</w:delText>
        </w:r>
      </w:del>
      <w:ins w:id="507" w:author="Martine Moench" w:date="2018-10-05T12:28:00Z">
        <w:r w:rsidR="00640774">
          <w:rPr>
            <w:sz w:val="20"/>
            <w:lang w:val="de-DE"/>
          </w:rPr>
          <w:t>Unterabschnitt</w:t>
        </w:r>
      </w:ins>
      <w:r w:rsidR="00640774" w:rsidRPr="00331320">
        <w:rPr>
          <w:sz w:val="20"/>
          <w:lang w:val="de-DE"/>
        </w:rPr>
        <w:t xml:space="preserve"> </w:t>
      </w:r>
      <w:r w:rsidRPr="00331320">
        <w:rPr>
          <w:sz w:val="20"/>
          <w:lang w:val="de-DE"/>
        </w:rPr>
        <w:t>3.2</w:t>
      </w:r>
      <w:ins w:id="508" w:author="Martine Moench" w:date="2018-10-05T12:28:00Z">
        <w:r w:rsidR="00640774">
          <w:rPr>
            <w:sz w:val="20"/>
            <w:lang w:val="de-DE"/>
          </w:rPr>
          <w:t>.3.2</w:t>
        </w:r>
      </w:ins>
      <w:r w:rsidRPr="00331320">
        <w:rPr>
          <w:sz w:val="20"/>
          <w:lang w:val="de-DE"/>
        </w:rPr>
        <w:t xml:space="preserve"> Tabelle C Spalte </w:t>
      </w:r>
      <w:ins w:id="509" w:author="Martine Moench" w:date="2018-10-05T12:28:00Z">
        <w:r w:rsidR="00640774">
          <w:rPr>
            <w:sz w:val="20"/>
            <w:lang w:val="de-DE"/>
          </w:rPr>
          <w:t>(</w:t>
        </w:r>
      </w:ins>
      <w:r w:rsidRPr="00331320">
        <w:rPr>
          <w:sz w:val="20"/>
          <w:lang w:val="de-DE"/>
        </w:rPr>
        <w:t>20</w:t>
      </w:r>
      <w:ins w:id="510" w:author="Martine Moench" w:date="2018-10-05T12:28:00Z">
        <w:r w:rsidR="00640774">
          <w:rPr>
            <w:sz w:val="20"/>
            <w:lang w:val="de-DE"/>
          </w:rPr>
          <w:t>)</w:t>
        </w:r>
      </w:ins>
      <w:r w:rsidRPr="00331320">
        <w:rPr>
          <w:sz w:val="20"/>
          <w:lang w:val="de-DE"/>
        </w:rPr>
        <w:t xml:space="preserve"> ergeben.</w:t>
      </w:r>
      <w:r w:rsidR="007A506F" w:rsidRPr="00331320">
        <w:rPr>
          <w:rStyle w:val="FootnoteReference"/>
          <w:sz w:val="20"/>
          <w:lang w:val="de-DE"/>
        </w:rPr>
        <w:t xml:space="preserve"> </w:t>
      </w:r>
      <w:r w:rsidR="007A506F" w:rsidRPr="00331320">
        <w:rPr>
          <w:rStyle w:val="FootnoteReference"/>
          <w:sz w:val="20"/>
          <w:lang w:val="de-DE"/>
        </w:rPr>
        <w:footnoteReference w:customMarkFollows="1" w:id="16"/>
        <w:t>1)</w:t>
      </w:r>
      <w:r w:rsidR="007A506F" w:rsidRPr="00331320">
        <w:rPr>
          <w:rStyle w:val="FootnoteReference"/>
          <w:sz w:val="20"/>
          <w:lang w:val="de-DE"/>
        </w:rPr>
        <w:footnoteReference w:customMarkFollows="1" w:id="17"/>
        <w:t>2)</w:t>
      </w:r>
    </w:p>
    <w:p w14:paraId="3F676227" w14:textId="77777777" w:rsidR="006A394A" w:rsidRPr="00331320" w:rsidRDefault="006A394A" w:rsidP="006A394A">
      <w:pPr>
        <w:tabs>
          <w:tab w:val="left" w:pos="-1560"/>
          <w:tab w:val="left" w:pos="567"/>
        </w:tabs>
        <w:ind w:left="851"/>
        <w:rPr>
          <w:sz w:val="20"/>
          <w:lang w:val="de-DE"/>
        </w:rPr>
      </w:pPr>
    </w:p>
    <w:p w14:paraId="7C2D4170" w14:textId="77777777" w:rsidR="006A394A" w:rsidRPr="00450B43" w:rsidRDefault="006A394A" w:rsidP="00450B43">
      <w:pPr>
        <w:numPr>
          <w:ilvl w:val="12"/>
          <w:numId w:val="0"/>
        </w:numPr>
        <w:tabs>
          <w:tab w:val="left" w:pos="-1560"/>
        </w:tabs>
        <w:ind w:left="426" w:hanging="426"/>
        <w:rPr>
          <w:sz w:val="20"/>
          <w:lang w:val="de-DE"/>
        </w:rPr>
      </w:pPr>
      <w:r w:rsidRPr="00450B43">
        <w:rPr>
          <w:sz w:val="20"/>
          <w:lang w:val="de-DE"/>
        </w:rPr>
        <w:t>9.</w:t>
      </w:r>
      <w:r w:rsidRPr="00450B43">
        <w:rPr>
          <w:sz w:val="20"/>
          <w:lang w:val="de-DE"/>
        </w:rPr>
        <w:tab/>
        <w:t>Elektrische Einrichtungen</w:t>
      </w:r>
      <w:ins w:id="513" w:author="Martine Moench" w:date="2018-10-05T12:28:00Z">
        <w:r w:rsidR="00A9510C" w:rsidRPr="00A9510C">
          <w:rPr>
            <w:sz w:val="20"/>
            <w:lang w:val="de-DE"/>
          </w:rPr>
          <w:t xml:space="preserve"> und nicht –elektrische Anlage und Geräte zum Einsatz in </w:t>
        </w:r>
        <w:r w:rsidR="00A9510C" w:rsidRPr="00F34734">
          <w:rPr>
            <w:sz w:val="20"/>
            <w:lang w:val="de-DE"/>
          </w:rPr>
          <w:t>explosionsgefährdeten Bereichen</w:t>
        </w:r>
      </w:ins>
      <w:r w:rsidRPr="00450B43">
        <w:rPr>
          <w:sz w:val="20"/>
          <w:lang w:val="de-DE"/>
        </w:rPr>
        <w:t>:</w:t>
      </w:r>
    </w:p>
    <w:p w14:paraId="6F346CA1" w14:textId="77777777" w:rsidR="006A394A" w:rsidRPr="00331320" w:rsidRDefault="006A394A" w:rsidP="00450B43">
      <w:pPr>
        <w:numPr>
          <w:ilvl w:val="0"/>
          <w:numId w:val="2"/>
        </w:numPr>
        <w:tabs>
          <w:tab w:val="left" w:pos="-1560"/>
          <w:tab w:val="left" w:pos="2835"/>
        </w:tabs>
        <w:ind w:hanging="284"/>
        <w:textAlignment w:val="auto"/>
        <w:rPr>
          <w:sz w:val="20"/>
        </w:rPr>
      </w:pPr>
      <w:r w:rsidRPr="00331320">
        <w:rPr>
          <w:sz w:val="20"/>
        </w:rPr>
        <w:t xml:space="preserve">Temperaturklasse </w:t>
      </w:r>
      <w:r w:rsidRPr="00331320">
        <w:rPr>
          <w:sz w:val="20"/>
        </w:rPr>
        <w:tab/>
        <w:t>: T4</w:t>
      </w:r>
    </w:p>
    <w:p w14:paraId="493861EF" w14:textId="77777777" w:rsidR="006A394A" w:rsidRPr="00331320" w:rsidRDefault="006A394A" w:rsidP="00450B43">
      <w:pPr>
        <w:numPr>
          <w:ilvl w:val="0"/>
          <w:numId w:val="2"/>
        </w:numPr>
        <w:tabs>
          <w:tab w:val="left" w:pos="-1560"/>
          <w:tab w:val="left" w:pos="2835"/>
        </w:tabs>
        <w:ind w:hanging="284"/>
        <w:textAlignment w:val="auto"/>
        <w:rPr>
          <w:sz w:val="20"/>
        </w:rPr>
      </w:pPr>
      <w:r w:rsidRPr="00331320">
        <w:rPr>
          <w:sz w:val="20"/>
        </w:rPr>
        <w:t>Explosionsgruppe</w:t>
      </w:r>
      <w:r w:rsidRPr="00331320">
        <w:rPr>
          <w:sz w:val="20"/>
        </w:rPr>
        <w:tab/>
        <w:t>: IIB</w:t>
      </w:r>
    </w:p>
    <w:p w14:paraId="1311FAFF" w14:textId="77777777" w:rsidR="006A394A" w:rsidRPr="00331320" w:rsidRDefault="006A394A" w:rsidP="00450B43">
      <w:pPr>
        <w:tabs>
          <w:tab w:val="left" w:pos="-1560"/>
          <w:tab w:val="left" w:pos="2835"/>
        </w:tabs>
        <w:ind w:left="1134" w:hanging="284"/>
        <w:rPr>
          <w:sz w:val="20"/>
        </w:rPr>
      </w:pPr>
    </w:p>
    <w:p w14:paraId="33D6D511" w14:textId="77777777" w:rsidR="000040C5" w:rsidRPr="000040C5" w:rsidRDefault="00841D10" w:rsidP="000040C5">
      <w:pPr>
        <w:numPr>
          <w:ilvl w:val="12"/>
          <w:numId w:val="0"/>
        </w:numPr>
        <w:tabs>
          <w:tab w:val="left" w:pos="-1560"/>
          <w:tab w:val="left" w:pos="2835"/>
        </w:tabs>
        <w:ind w:left="426" w:hanging="426"/>
        <w:rPr>
          <w:ins w:id="514" w:author="Martine Moench" w:date="2018-10-05T12:28:00Z"/>
          <w:sz w:val="20"/>
          <w:lang w:val="de-DE"/>
        </w:rPr>
      </w:pPr>
      <w:ins w:id="515" w:author="Martine Moench" w:date="2018-10-05T12:28:00Z">
        <w:r>
          <w:rPr>
            <w:sz w:val="20"/>
            <w:lang w:val="de-DE"/>
          </w:rPr>
          <w:br w:type="page"/>
        </w:r>
      </w:ins>
      <w:r w:rsidR="000040C5" w:rsidRPr="00450B43">
        <w:rPr>
          <w:sz w:val="20"/>
          <w:lang w:val="de-DE"/>
        </w:rPr>
        <w:t>10.</w:t>
      </w:r>
      <w:r w:rsidR="000040C5" w:rsidRPr="00450B43">
        <w:rPr>
          <w:sz w:val="20"/>
          <w:lang w:val="de-DE"/>
        </w:rPr>
        <w:tab/>
      </w:r>
      <w:ins w:id="516" w:author="Martine Moench" w:date="2018-10-05T12:28:00Z">
        <w:r w:rsidR="000040C5" w:rsidRPr="000040C5">
          <w:rPr>
            <w:sz w:val="20"/>
            <w:lang w:val="de-DE"/>
          </w:rPr>
          <w:t>Autonome Schutzsysteme:</w:t>
        </w:r>
      </w:ins>
    </w:p>
    <w:p w14:paraId="53B8AB24" w14:textId="77777777" w:rsidR="000040C5" w:rsidRPr="000040C5" w:rsidRDefault="000040C5" w:rsidP="00841D10">
      <w:pPr>
        <w:numPr>
          <w:ilvl w:val="0"/>
          <w:numId w:val="2"/>
        </w:numPr>
        <w:tabs>
          <w:tab w:val="left" w:pos="-1560"/>
          <w:tab w:val="left" w:pos="2835"/>
        </w:tabs>
        <w:ind w:left="1276" w:hanging="426"/>
        <w:rPr>
          <w:ins w:id="517" w:author="Martine Moench" w:date="2018-10-05T12:28:00Z"/>
          <w:sz w:val="20"/>
          <w:lang w:val="de-DE"/>
        </w:rPr>
      </w:pPr>
      <w:ins w:id="518" w:author="Martine Moench" w:date="2018-10-05T12:28:00Z">
        <w:r w:rsidRPr="000040C5">
          <w:rPr>
            <w:sz w:val="20"/>
            <w:lang w:val="de-DE"/>
          </w:rPr>
          <w:t>Explosionsgruppe / Untergruppe der Explosionsgruppe  II B:</w:t>
        </w:r>
        <w:r w:rsidRPr="000040C5">
          <w:rPr>
            <w:sz w:val="20"/>
            <w:lang w:val="de-DE"/>
          </w:rPr>
          <w:tab/>
          <w:t>.......................</w:t>
        </w:r>
      </w:ins>
    </w:p>
    <w:p w14:paraId="6E8A663B" w14:textId="77777777" w:rsidR="000040C5" w:rsidRPr="00F34734" w:rsidRDefault="000040C5" w:rsidP="000040C5">
      <w:pPr>
        <w:numPr>
          <w:ilvl w:val="12"/>
          <w:numId w:val="0"/>
        </w:numPr>
        <w:tabs>
          <w:tab w:val="left" w:pos="-1560"/>
          <w:tab w:val="left" w:pos="2835"/>
        </w:tabs>
        <w:ind w:left="426" w:hanging="426"/>
        <w:rPr>
          <w:ins w:id="519" w:author="Martine Moench" w:date="2018-10-05T12:28:00Z"/>
          <w:sz w:val="20"/>
          <w:lang w:val="de-DE"/>
        </w:rPr>
      </w:pPr>
    </w:p>
    <w:p w14:paraId="4E80E3B0" w14:textId="77777777" w:rsidR="006A394A" w:rsidRPr="0014014E" w:rsidRDefault="006A394A" w:rsidP="00450B43">
      <w:pPr>
        <w:numPr>
          <w:ilvl w:val="12"/>
          <w:numId w:val="0"/>
        </w:numPr>
        <w:tabs>
          <w:tab w:val="left" w:pos="-1560"/>
          <w:tab w:val="left" w:pos="2835"/>
        </w:tabs>
        <w:ind w:left="426" w:hanging="426"/>
        <w:rPr>
          <w:sz w:val="20"/>
          <w:lang w:val="de-DE"/>
        </w:rPr>
      </w:pPr>
      <w:moveToRangeStart w:id="520" w:author="Martine Moench" w:date="2018-10-05T12:28:00Z" w:name="move526505872"/>
      <w:moveTo w:id="521" w:author="Martine Moench" w:date="2018-10-05T12:28:00Z">
        <w:r w:rsidRPr="0014014E">
          <w:rPr>
            <w:sz w:val="20"/>
            <w:lang w:val="de-DE"/>
          </w:rPr>
          <w:t>1</w:t>
        </w:r>
        <w:r w:rsidR="000040C5" w:rsidRPr="0014014E">
          <w:rPr>
            <w:sz w:val="20"/>
            <w:lang w:val="de-DE"/>
          </w:rPr>
          <w:t>1</w:t>
        </w:r>
        <w:r w:rsidRPr="0014014E">
          <w:rPr>
            <w:sz w:val="20"/>
            <w:lang w:val="de-DE"/>
          </w:rPr>
          <w:t>.</w:t>
        </w:r>
        <w:r w:rsidRPr="0014014E">
          <w:rPr>
            <w:sz w:val="20"/>
            <w:lang w:val="de-DE"/>
          </w:rPr>
          <w:tab/>
        </w:r>
      </w:moveTo>
      <w:moveToRangeEnd w:id="520"/>
      <w:r w:rsidRPr="0014014E">
        <w:rPr>
          <w:sz w:val="20"/>
          <w:lang w:val="de-DE"/>
        </w:rPr>
        <w:t>Lade</w:t>
      </w:r>
      <w:r w:rsidR="00925A2C" w:rsidRPr="0014014E">
        <w:rPr>
          <w:sz w:val="20"/>
          <w:lang w:val="de-DE"/>
        </w:rPr>
        <w:t>-/Lösch</w:t>
      </w:r>
      <w:r w:rsidRPr="0014014E">
        <w:rPr>
          <w:sz w:val="20"/>
          <w:lang w:val="de-DE"/>
        </w:rPr>
        <w:t xml:space="preserve">rate </w:t>
      </w:r>
      <w:r w:rsidR="004C5A9B" w:rsidRPr="0014014E">
        <w:rPr>
          <w:sz w:val="20"/>
          <w:lang w:val="de-DE"/>
        </w:rPr>
        <w:tab/>
      </w:r>
      <w:r w:rsidRPr="0014014E">
        <w:rPr>
          <w:sz w:val="20"/>
          <w:lang w:val="de-DE"/>
        </w:rPr>
        <w:t xml:space="preserve">: </w:t>
      </w:r>
      <w:smartTag w:uri="urn:schemas-microsoft-com:office:smarttags" w:element="metricconverter">
        <w:smartTagPr>
          <w:attr w:name="ProductID" w:val="800 m3"/>
        </w:smartTagPr>
        <w:r w:rsidRPr="0014014E">
          <w:rPr>
            <w:sz w:val="20"/>
            <w:lang w:val="de-DE"/>
          </w:rPr>
          <w:t>800 m</w:t>
        </w:r>
        <w:r w:rsidRPr="0014014E">
          <w:rPr>
            <w:sz w:val="20"/>
            <w:vertAlign w:val="superscript"/>
            <w:lang w:val="de-DE"/>
          </w:rPr>
          <w:t>3</w:t>
        </w:r>
      </w:smartTag>
      <w:r w:rsidRPr="0014014E">
        <w:rPr>
          <w:sz w:val="20"/>
          <w:vertAlign w:val="superscript"/>
          <w:lang w:val="de-DE"/>
        </w:rPr>
        <w:t xml:space="preserve"> </w:t>
      </w:r>
      <w:r w:rsidRPr="0014014E">
        <w:rPr>
          <w:sz w:val="20"/>
          <w:lang w:val="de-DE"/>
        </w:rPr>
        <w:t>/ h</w:t>
      </w:r>
    </w:p>
    <w:p w14:paraId="41ABB353" w14:textId="77777777" w:rsidR="006A394A" w:rsidRPr="0014014E" w:rsidRDefault="006A394A" w:rsidP="00450B43">
      <w:pPr>
        <w:numPr>
          <w:ilvl w:val="12"/>
          <w:numId w:val="0"/>
        </w:numPr>
        <w:tabs>
          <w:tab w:val="left" w:pos="-1560"/>
          <w:tab w:val="left" w:pos="2835"/>
        </w:tabs>
        <w:ind w:left="426" w:hanging="426"/>
        <w:rPr>
          <w:sz w:val="20"/>
          <w:lang w:val="de-DE"/>
        </w:rPr>
      </w:pPr>
    </w:p>
    <w:p w14:paraId="730B4F91" w14:textId="72EFCC08" w:rsidR="006A394A" w:rsidRPr="00450B43" w:rsidRDefault="006A394A" w:rsidP="00450B43">
      <w:pPr>
        <w:numPr>
          <w:ilvl w:val="12"/>
          <w:numId w:val="0"/>
        </w:numPr>
        <w:tabs>
          <w:tab w:val="left" w:pos="-1560"/>
          <w:tab w:val="left" w:pos="2835"/>
        </w:tabs>
        <w:ind w:left="426" w:hanging="426"/>
        <w:rPr>
          <w:sz w:val="20"/>
          <w:lang w:val="de-DE"/>
        </w:rPr>
      </w:pPr>
      <w:moveToRangeStart w:id="522" w:author="Martine Moench" w:date="2018-10-05T12:28:00Z" w:name="move526505873"/>
      <w:moveTo w:id="523" w:author="Martine Moench" w:date="2018-10-05T12:28:00Z">
        <w:r w:rsidRPr="00F34734">
          <w:rPr>
            <w:sz w:val="20"/>
            <w:lang w:val="de-DE"/>
          </w:rPr>
          <w:t>1</w:t>
        </w:r>
        <w:r w:rsidR="000040C5">
          <w:rPr>
            <w:sz w:val="20"/>
            <w:lang w:val="de-DE"/>
          </w:rPr>
          <w:t>2</w:t>
        </w:r>
        <w:r w:rsidRPr="00F34734">
          <w:rPr>
            <w:sz w:val="20"/>
            <w:lang w:val="de-DE"/>
          </w:rPr>
          <w:t>.</w:t>
        </w:r>
        <w:r w:rsidRPr="00F34734">
          <w:rPr>
            <w:sz w:val="20"/>
            <w:lang w:val="de-DE"/>
          </w:rPr>
          <w:tab/>
        </w:r>
      </w:moveTo>
      <w:moveFromRangeStart w:id="524" w:author="Martine Moench" w:date="2018-10-05T12:28:00Z" w:name="move526505872"/>
      <w:moveToRangeEnd w:id="522"/>
      <w:moveFrom w:id="525" w:author="Martine Moench" w:date="2018-10-05T12:28:00Z">
        <w:r w:rsidRPr="00450B43">
          <w:rPr>
            <w:sz w:val="20"/>
            <w:lang w:val="de-DE"/>
          </w:rPr>
          <w:t>1</w:t>
        </w:r>
        <w:r w:rsidR="000040C5" w:rsidRPr="00450B43">
          <w:rPr>
            <w:sz w:val="20"/>
            <w:lang w:val="de-DE"/>
          </w:rPr>
          <w:t>1</w:t>
        </w:r>
        <w:r w:rsidRPr="00450B43">
          <w:rPr>
            <w:sz w:val="20"/>
            <w:lang w:val="de-DE"/>
          </w:rPr>
          <w:t>.</w:t>
        </w:r>
        <w:r w:rsidRPr="00450B43">
          <w:rPr>
            <w:sz w:val="20"/>
            <w:lang w:val="de-DE"/>
          </w:rPr>
          <w:tab/>
        </w:r>
      </w:moveFrom>
      <w:moveFromRangeEnd w:id="524"/>
      <w:r w:rsidRPr="00450B43">
        <w:rPr>
          <w:sz w:val="20"/>
          <w:lang w:val="de-DE"/>
        </w:rPr>
        <w:t xml:space="preserve">Zugelassene </w:t>
      </w:r>
      <w:r w:rsidR="0016112D" w:rsidRPr="00450B43">
        <w:rPr>
          <w:sz w:val="20"/>
          <w:lang w:val="de-DE"/>
        </w:rPr>
        <w:t xml:space="preserve">relative </w:t>
      </w:r>
      <w:r w:rsidRPr="00450B43">
        <w:rPr>
          <w:sz w:val="20"/>
          <w:lang w:val="de-DE"/>
        </w:rPr>
        <w:t xml:space="preserve">Dichte </w:t>
      </w:r>
      <w:r w:rsidR="004C5A9B" w:rsidRPr="00450B43">
        <w:rPr>
          <w:sz w:val="20"/>
          <w:lang w:val="de-DE"/>
        </w:rPr>
        <w:tab/>
      </w:r>
      <w:r w:rsidRPr="00450B43">
        <w:rPr>
          <w:sz w:val="20"/>
          <w:lang w:val="de-DE"/>
        </w:rPr>
        <w:t>: 1,50</w:t>
      </w:r>
    </w:p>
    <w:p w14:paraId="13F85468" w14:textId="77777777" w:rsidR="006A394A" w:rsidRPr="00450B43" w:rsidRDefault="006A394A" w:rsidP="00450B43">
      <w:pPr>
        <w:numPr>
          <w:ilvl w:val="12"/>
          <w:numId w:val="0"/>
        </w:numPr>
        <w:tabs>
          <w:tab w:val="left" w:pos="-1560"/>
          <w:tab w:val="left" w:pos="2835"/>
        </w:tabs>
        <w:ind w:left="426" w:hanging="426"/>
        <w:rPr>
          <w:sz w:val="20"/>
          <w:lang w:val="de-DE"/>
        </w:rPr>
      </w:pPr>
    </w:p>
    <w:p w14:paraId="38CACE75" w14:textId="067AF940" w:rsidR="006A394A" w:rsidRDefault="006A394A" w:rsidP="000040C5">
      <w:pPr>
        <w:numPr>
          <w:ilvl w:val="12"/>
          <w:numId w:val="0"/>
        </w:numPr>
        <w:tabs>
          <w:tab w:val="left" w:pos="-1560"/>
          <w:tab w:val="left" w:pos="426"/>
          <w:tab w:val="left" w:pos="2835"/>
        </w:tabs>
        <w:ind w:left="2977" w:hanging="2977"/>
        <w:rPr>
          <w:ins w:id="526" w:author="Martine Moench" w:date="2018-10-05T12:28:00Z"/>
          <w:sz w:val="20"/>
          <w:lang w:val="de-DE"/>
        </w:rPr>
      </w:pPr>
      <w:ins w:id="527" w:author="Martine Moench" w:date="2018-10-05T12:28:00Z">
        <w:r w:rsidRPr="00331320">
          <w:rPr>
            <w:sz w:val="20"/>
            <w:lang w:val="de-DE"/>
          </w:rPr>
          <w:t>1</w:t>
        </w:r>
        <w:r w:rsidR="000040C5">
          <w:rPr>
            <w:sz w:val="20"/>
            <w:lang w:val="de-DE"/>
          </w:rPr>
          <w:t>3</w:t>
        </w:r>
        <w:r w:rsidRPr="00331320">
          <w:rPr>
            <w:sz w:val="20"/>
            <w:lang w:val="de-DE"/>
          </w:rPr>
          <w:t>.</w:t>
        </w:r>
        <w:r w:rsidRPr="00331320">
          <w:rPr>
            <w:sz w:val="20"/>
            <w:lang w:val="de-DE"/>
          </w:rPr>
          <w:tab/>
        </w:r>
      </w:ins>
      <w:moveFromRangeStart w:id="528" w:author="Martine Moench" w:date="2018-10-05T12:28:00Z" w:name="move526505873"/>
      <w:moveFrom w:id="529" w:author="Martine Moench" w:date="2018-10-05T12:28:00Z">
        <w:r w:rsidRPr="00F34734">
          <w:rPr>
            <w:sz w:val="20"/>
            <w:lang w:val="de-DE"/>
          </w:rPr>
          <w:t>1</w:t>
        </w:r>
        <w:r w:rsidR="000040C5">
          <w:rPr>
            <w:sz w:val="20"/>
            <w:lang w:val="de-DE"/>
          </w:rPr>
          <w:t>2</w:t>
        </w:r>
        <w:r w:rsidRPr="00F34734">
          <w:rPr>
            <w:sz w:val="20"/>
            <w:lang w:val="de-DE"/>
          </w:rPr>
          <w:t>.</w:t>
        </w:r>
        <w:r w:rsidRPr="00F34734">
          <w:rPr>
            <w:sz w:val="20"/>
            <w:lang w:val="de-DE"/>
          </w:rPr>
          <w:tab/>
        </w:r>
      </w:moveFrom>
      <w:moveFromRangeEnd w:id="528"/>
      <w:del w:id="530" w:author="Martine Moench" w:date="2018-10-05T12:28:00Z">
        <w:r w:rsidRPr="00331320">
          <w:rPr>
            <w:sz w:val="20"/>
            <w:lang w:val="de-DE"/>
          </w:rPr>
          <w:delText>Zusätzliche Bemerkungen</w:delText>
        </w:r>
        <w:r w:rsidRPr="00331320">
          <w:rPr>
            <w:sz w:val="20"/>
            <w:vertAlign w:val="superscript"/>
            <w:lang w:val="de-DE"/>
          </w:rPr>
          <w:delText>1)</w:delText>
        </w:r>
        <w:r w:rsidR="004C5A9B">
          <w:rPr>
            <w:sz w:val="20"/>
            <w:vertAlign w:val="superscript"/>
            <w:lang w:val="de-DE"/>
          </w:rPr>
          <w:tab/>
        </w:r>
        <w:r w:rsidRPr="00331320">
          <w:rPr>
            <w:sz w:val="20"/>
            <w:lang w:val="de-DE"/>
          </w:rPr>
          <w:delText>:</w:delText>
        </w:r>
        <w:r w:rsidR="004C5A9B">
          <w:rPr>
            <w:sz w:val="20"/>
            <w:lang w:val="de-DE"/>
          </w:rPr>
          <w:delText xml:space="preserve"> </w:delText>
        </w:r>
        <w:r w:rsidRPr="00331320">
          <w:rPr>
            <w:sz w:val="20"/>
            <w:lang w:val="de-DE"/>
          </w:rPr>
          <w:delText>Die Anschlussmöglichkeit der Probeentnahmeeinrichtung ist geeignet für DOPAK, DPM-1000</w:delText>
        </w:r>
      </w:del>
      <w:ins w:id="531" w:author="Martine Moench" w:date="2018-10-05T12:28:00Z">
        <w:r w:rsidRPr="00331320">
          <w:rPr>
            <w:sz w:val="20"/>
            <w:lang w:val="de-DE"/>
          </w:rPr>
          <w:t>Zusätzliche Bemerkungen</w:t>
        </w:r>
        <w:r w:rsidR="00D53546">
          <w:rPr>
            <w:sz w:val="20"/>
            <w:lang w:val="de-DE"/>
          </w:rPr>
          <w:t>:</w:t>
        </w:r>
      </w:ins>
    </w:p>
    <w:p w14:paraId="575F2C94" w14:textId="77777777" w:rsidR="005020BA" w:rsidRPr="005020BA" w:rsidRDefault="005020BA" w:rsidP="005020BA">
      <w:pPr>
        <w:numPr>
          <w:ilvl w:val="12"/>
          <w:numId w:val="0"/>
        </w:numPr>
        <w:tabs>
          <w:tab w:val="left" w:pos="-1560"/>
          <w:tab w:val="left" w:pos="426"/>
        </w:tabs>
        <w:ind w:left="426"/>
        <w:rPr>
          <w:ins w:id="532" w:author="Martine Moench" w:date="2018-10-05T12:28:00Z"/>
          <w:sz w:val="20"/>
          <w:vertAlign w:val="superscript"/>
          <w:lang w:val="de-DE"/>
        </w:rPr>
      </w:pPr>
      <w:ins w:id="533" w:author="Martine Moench" w:date="2018-10-05T12:28:00Z">
        <w:r w:rsidRPr="005020BA">
          <w:rPr>
            <w:sz w:val="20"/>
            <w:lang w:val="de-DE"/>
          </w:rPr>
          <w:t>Schiff entspricht den Bauvorschriften 9.3.x.12, 9.3.x.51, 9.3.x.52</w:t>
        </w:r>
        <w:r w:rsidRPr="005020BA">
          <w:rPr>
            <w:sz w:val="20"/>
            <w:lang w:val="de-DE"/>
          </w:rPr>
          <w:tab/>
          <w:t xml:space="preserve">Ja/Nein </w:t>
        </w:r>
        <w:r w:rsidRPr="005020BA">
          <w:rPr>
            <w:sz w:val="20"/>
            <w:vertAlign w:val="superscript"/>
            <w:lang w:val="de-DE"/>
          </w:rPr>
          <w:t>1)3)</w:t>
        </w:r>
      </w:ins>
    </w:p>
    <w:p w14:paraId="793E0DF1" w14:textId="77777777" w:rsidR="005020BA" w:rsidRPr="005020BA" w:rsidRDefault="005020BA" w:rsidP="005020BA">
      <w:pPr>
        <w:numPr>
          <w:ilvl w:val="12"/>
          <w:numId w:val="0"/>
        </w:numPr>
        <w:tabs>
          <w:tab w:val="left" w:pos="-1560"/>
          <w:tab w:val="left" w:pos="426"/>
        </w:tabs>
        <w:ind w:left="426"/>
        <w:rPr>
          <w:ins w:id="534" w:author="Martine Moench" w:date="2018-10-05T12:28:00Z"/>
          <w:sz w:val="20"/>
          <w:lang w:val="de-DE"/>
        </w:rPr>
      </w:pPr>
      <w:ins w:id="535" w:author="Martine Moench" w:date="2018-10-05T12:28:00Z">
        <w:r w:rsidRPr="005020BA">
          <w:rPr>
            <w:sz w:val="20"/>
            <w:lang w:val="de-DE"/>
          </w:rPr>
          <w:t>……………………………………………………………………………………………………</w:t>
        </w:r>
      </w:ins>
    </w:p>
    <w:p w14:paraId="5CA9D122" w14:textId="77777777" w:rsidR="005020BA" w:rsidRPr="005020BA" w:rsidRDefault="005020BA" w:rsidP="005020BA">
      <w:pPr>
        <w:numPr>
          <w:ilvl w:val="12"/>
          <w:numId w:val="0"/>
        </w:numPr>
        <w:tabs>
          <w:tab w:val="left" w:pos="-1560"/>
          <w:tab w:val="left" w:pos="426"/>
        </w:tabs>
        <w:ind w:left="426"/>
        <w:rPr>
          <w:ins w:id="536" w:author="Martine Moench" w:date="2018-10-05T12:28:00Z"/>
          <w:sz w:val="20"/>
          <w:lang w:val="de-DE"/>
        </w:rPr>
      </w:pPr>
      <w:ins w:id="537" w:author="Martine Moench" w:date="2018-10-05T12:28:00Z">
        <w:r w:rsidRPr="005020BA">
          <w:rPr>
            <w:sz w:val="20"/>
            <w:lang w:val="de-DE"/>
          </w:rPr>
          <w:t>……………………………………………………………………………………………………</w:t>
        </w:r>
      </w:ins>
    </w:p>
    <w:p w14:paraId="79C8E57B" w14:textId="77777777" w:rsidR="005020BA" w:rsidRPr="005020BA" w:rsidRDefault="005020BA" w:rsidP="005020BA">
      <w:pPr>
        <w:numPr>
          <w:ilvl w:val="12"/>
          <w:numId w:val="0"/>
        </w:numPr>
        <w:tabs>
          <w:tab w:val="left" w:pos="-1560"/>
          <w:tab w:val="left" w:pos="426"/>
        </w:tabs>
        <w:ind w:left="426"/>
        <w:rPr>
          <w:ins w:id="538" w:author="Martine Moench" w:date="2018-10-05T12:28:00Z"/>
          <w:sz w:val="20"/>
          <w:lang w:val="de-DE"/>
        </w:rPr>
      </w:pPr>
      <w:ins w:id="539" w:author="Martine Moench" w:date="2018-10-05T12:28:00Z">
        <w:r w:rsidRPr="005020BA">
          <w:rPr>
            <w:sz w:val="20"/>
            <w:lang w:val="de-DE"/>
          </w:rPr>
          <w:t>……………………………………………………………………………………………………</w:t>
        </w:r>
      </w:ins>
    </w:p>
    <w:p w14:paraId="2B18A19C" w14:textId="77777777" w:rsidR="005020BA" w:rsidRPr="00331320" w:rsidRDefault="005020BA" w:rsidP="00450B43">
      <w:pPr>
        <w:numPr>
          <w:ilvl w:val="12"/>
          <w:numId w:val="0"/>
        </w:numPr>
        <w:tabs>
          <w:tab w:val="left" w:pos="-1560"/>
          <w:tab w:val="left" w:pos="426"/>
          <w:tab w:val="left" w:pos="2835"/>
        </w:tabs>
        <w:ind w:left="426"/>
        <w:rPr>
          <w:sz w:val="20"/>
          <w:lang w:val="de-DE"/>
        </w:rPr>
      </w:pPr>
    </w:p>
    <w:p w14:paraId="6AFCB629" w14:textId="77777777" w:rsidR="006A394A" w:rsidRPr="00F90213" w:rsidRDefault="006A394A" w:rsidP="006A394A">
      <w:pPr>
        <w:numPr>
          <w:ilvl w:val="12"/>
          <w:numId w:val="0"/>
        </w:numPr>
        <w:tabs>
          <w:tab w:val="left" w:pos="-1560"/>
          <w:tab w:val="left" w:pos="284"/>
        </w:tabs>
        <w:rPr>
          <w:color w:val="000000"/>
          <w:lang w:val="de-DE"/>
        </w:rPr>
      </w:pPr>
      <w:r w:rsidRPr="00331320">
        <w:rPr>
          <w:sz w:val="20"/>
          <w:lang w:val="de-DE"/>
        </w:rPr>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6168596" w14:textId="77777777">
        <w:tc>
          <w:tcPr>
            <w:tcW w:w="8292" w:type="dxa"/>
          </w:tcPr>
          <w:p w14:paraId="7BE53096" w14:textId="77777777" w:rsidR="006A394A" w:rsidRPr="00F90213" w:rsidRDefault="006A394A" w:rsidP="00F90C17">
            <w:pPr>
              <w:rPr>
                <w:i/>
                <w:color w:val="000000"/>
                <w:sz w:val="20"/>
              </w:rPr>
            </w:pPr>
            <w:r w:rsidRPr="00F90213">
              <w:rPr>
                <w:i/>
                <w:color w:val="000000"/>
                <w:sz w:val="20"/>
              </w:rPr>
              <w:t>Laden (einschl. Vorbereiten)</w:t>
            </w:r>
          </w:p>
        </w:tc>
        <w:tc>
          <w:tcPr>
            <w:tcW w:w="920" w:type="dxa"/>
          </w:tcPr>
          <w:p w14:paraId="2285E7B3" w14:textId="77777777" w:rsidR="006A394A" w:rsidRPr="00F90213" w:rsidRDefault="006A394A" w:rsidP="00F90C17">
            <w:pPr>
              <w:rPr>
                <w:color w:val="000000"/>
                <w:sz w:val="20"/>
              </w:rPr>
            </w:pPr>
            <w:r w:rsidRPr="00F90213">
              <w:rPr>
                <w:color w:val="000000"/>
                <w:sz w:val="20"/>
              </w:rPr>
              <w:t>A - 3</w:t>
            </w:r>
          </w:p>
        </w:tc>
      </w:tr>
      <w:tr w:rsidR="006A394A" w:rsidRPr="009078E7" w14:paraId="195356E8" w14:textId="77777777">
        <w:tc>
          <w:tcPr>
            <w:tcW w:w="9212" w:type="dxa"/>
            <w:gridSpan w:val="2"/>
          </w:tcPr>
          <w:p w14:paraId="290F90E1"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 xml:space="preserve">Die Ladetanks Ihres Tankschiffes wurden entleert und gegebenenfalls nicht vom vorherigen Produkt </w:t>
            </w:r>
          </w:p>
          <w:p w14:paraId="5535C2DB"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 xml:space="preserve">gereinigt (s. Einleitung). Was müssen Sie im Hinblick auf die Sicherheit tun, bevor Sie neue Ladung </w:t>
            </w:r>
          </w:p>
          <w:p w14:paraId="0A813177"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aufnehmen? Nennen Sie auch die Fundstelle im ADN unter der Sie diese Antwort finden können.</w:t>
            </w:r>
          </w:p>
        </w:tc>
      </w:tr>
      <w:tr w:rsidR="006A394A" w:rsidRPr="009078E7" w14:paraId="1DFB173D" w14:textId="77777777">
        <w:tc>
          <w:tcPr>
            <w:tcW w:w="9212" w:type="dxa"/>
            <w:gridSpan w:val="2"/>
          </w:tcPr>
          <w:p w14:paraId="2D39D05C" w14:textId="77777777" w:rsidR="006A394A" w:rsidRPr="00F90213" w:rsidRDefault="006A394A" w:rsidP="00F90C17">
            <w:pPr>
              <w:rPr>
                <w:color w:val="000000"/>
                <w:sz w:val="20"/>
                <w:lang w:val="de-DE"/>
              </w:rPr>
            </w:pPr>
          </w:p>
        </w:tc>
      </w:tr>
      <w:tr w:rsidR="006A394A" w:rsidRPr="00F90213" w14:paraId="3EDD6813" w14:textId="77777777">
        <w:tc>
          <w:tcPr>
            <w:tcW w:w="8292" w:type="dxa"/>
          </w:tcPr>
          <w:p w14:paraId="44B75361" w14:textId="77777777" w:rsidR="006A394A" w:rsidRPr="00F90213" w:rsidRDefault="006A394A" w:rsidP="00F90C17">
            <w:pPr>
              <w:jc w:val="right"/>
              <w:rPr>
                <w:color w:val="000000"/>
                <w:sz w:val="20"/>
              </w:rPr>
            </w:pPr>
            <w:r w:rsidRPr="00F90213">
              <w:rPr>
                <w:color w:val="000000"/>
                <w:sz w:val="20"/>
              </w:rPr>
              <w:t>Punkte:</w:t>
            </w:r>
          </w:p>
        </w:tc>
        <w:tc>
          <w:tcPr>
            <w:tcW w:w="920" w:type="dxa"/>
          </w:tcPr>
          <w:p w14:paraId="4806905F" w14:textId="77777777" w:rsidR="006A394A" w:rsidRPr="00F90213" w:rsidRDefault="006A394A" w:rsidP="00F90C17">
            <w:pPr>
              <w:jc w:val="center"/>
              <w:rPr>
                <w:bCs/>
                <w:color w:val="000000"/>
                <w:sz w:val="20"/>
              </w:rPr>
            </w:pPr>
          </w:p>
        </w:tc>
      </w:tr>
    </w:tbl>
    <w:p w14:paraId="4EEE7964"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7F66DAA" w14:textId="77777777">
        <w:tc>
          <w:tcPr>
            <w:tcW w:w="8292" w:type="dxa"/>
          </w:tcPr>
          <w:p w14:paraId="2DB3DF06" w14:textId="77777777" w:rsidR="006A394A" w:rsidRPr="00F90213" w:rsidRDefault="006A394A" w:rsidP="00F90C17">
            <w:pPr>
              <w:rPr>
                <w:i/>
                <w:color w:val="000000"/>
                <w:sz w:val="20"/>
              </w:rPr>
            </w:pPr>
            <w:r w:rsidRPr="00F90213">
              <w:rPr>
                <w:i/>
                <w:color w:val="000000"/>
                <w:sz w:val="20"/>
              </w:rPr>
              <w:t>Laden (einschl. Vorbereiten)</w:t>
            </w:r>
          </w:p>
        </w:tc>
        <w:tc>
          <w:tcPr>
            <w:tcW w:w="920" w:type="dxa"/>
          </w:tcPr>
          <w:p w14:paraId="687FC005" w14:textId="77777777" w:rsidR="006A394A" w:rsidRPr="00F90213" w:rsidRDefault="006A394A" w:rsidP="00F90C17">
            <w:pPr>
              <w:rPr>
                <w:color w:val="000000"/>
                <w:sz w:val="20"/>
              </w:rPr>
            </w:pPr>
            <w:r w:rsidRPr="00F90213">
              <w:rPr>
                <w:color w:val="000000"/>
                <w:sz w:val="20"/>
              </w:rPr>
              <w:t>A - 6</w:t>
            </w:r>
          </w:p>
        </w:tc>
      </w:tr>
      <w:tr w:rsidR="006A394A" w:rsidRPr="009078E7" w14:paraId="7146B860" w14:textId="77777777">
        <w:tc>
          <w:tcPr>
            <w:tcW w:w="9212" w:type="dxa"/>
            <w:gridSpan w:val="2"/>
          </w:tcPr>
          <w:p w14:paraId="13D9D12D" w14:textId="77777777" w:rsidR="006A394A" w:rsidRPr="00F90213" w:rsidRDefault="006A394A" w:rsidP="00F90C17">
            <w:pPr>
              <w:rPr>
                <w:color w:val="000000"/>
                <w:sz w:val="20"/>
                <w:lang w:val="de-DE"/>
              </w:rPr>
            </w:pPr>
            <w:r w:rsidRPr="00F90213">
              <w:rPr>
                <w:color w:val="000000"/>
                <w:sz w:val="20"/>
                <w:lang w:val="de-DE"/>
              </w:rPr>
              <w:t>Die Gassammelleitung ist beim Laden an die Landanlage angeschlossen. Wovon hängt die maximale</w:t>
            </w:r>
          </w:p>
          <w:p w14:paraId="263A6A97"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Laderate ab und wo ist die maximale zulässige Ladungsrate festgelegt?</w:t>
            </w:r>
          </w:p>
          <w:p w14:paraId="2A17E206"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Begründen Sie Ihre Antwort und nennen Sie auch die Fundstelle im ADN.</w:t>
            </w:r>
          </w:p>
        </w:tc>
      </w:tr>
      <w:tr w:rsidR="006A394A" w:rsidRPr="009078E7" w14:paraId="6EA6B2F7" w14:textId="77777777">
        <w:tc>
          <w:tcPr>
            <w:tcW w:w="9212" w:type="dxa"/>
            <w:gridSpan w:val="2"/>
          </w:tcPr>
          <w:p w14:paraId="411C1D8E" w14:textId="77777777" w:rsidR="006A394A" w:rsidRPr="00F90213" w:rsidRDefault="006A394A" w:rsidP="00F90C17">
            <w:pPr>
              <w:rPr>
                <w:color w:val="000000"/>
                <w:sz w:val="20"/>
                <w:lang w:val="de-DE"/>
              </w:rPr>
            </w:pPr>
          </w:p>
        </w:tc>
      </w:tr>
      <w:tr w:rsidR="006A394A" w:rsidRPr="00F90213" w14:paraId="40666ED8" w14:textId="77777777">
        <w:tc>
          <w:tcPr>
            <w:tcW w:w="8292" w:type="dxa"/>
          </w:tcPr>
          <w:p w14:paraId="0C2C9A88" w14:textId="77777777" w:rsidR="006A394A" w:rsidRPr="00F90213" w:rsidRDefault="006A394A" w:rsidP="00F90C17">
            <w:pPr>
              <w:jc w:val="right"/>
              <w:rPr>
                <w:color w:val="000000"/>
                <w:sz w:val="20"/>
              </w:rPr>
            </w:pPr>
            <w:r w:rsidRPr="00F90213">
              <w:rPr>
                <w:color w:val="000000"/>
                <w:sz w:val="20"/>
              </w:rPr>
              <w:t>Punkte:</w:t>
            </w:r>
          </w:p>
        </w:tc>
        <w:tc>
          <w:tcPr>
            <w:tcW w:w="920" w:type="dxa"/>
          </w:tcPr>
          <w:p w14:paraId="2630FCFE" w14:textId="77777777" w:rsidR="006A394A" w:rsidRPr="00F90213" w:rsidRDefault="006A394A" w:rsidP="00F90C17">
            <w:pPr>
              <w:jc w:val="center"/>
              <w:rPr>
                <w:bCs/>
                <w:color w:val="000000"/>
                <w:sz w:val="20"/>
              </w:rPr>
            </w:pPr>
          </w:p>
        </w:tc>
      </w:tr>
    </w:tbl>
    <w:p w14:paraId="34B734C1"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74AECCA7" w14:textId="77777777">
        <w:tc>
          <w:tcPr>
            <w:tcW w:w="8292" w:type="dxa"/>
          </w:tcPr>
          <w:p w14:paraId="736F933F" w14:textId="77777777" w:rsidR="006A394A" w:rsidRPr="00F90213" w:rsidRDefault="006A394A" w:rsidP="00F90C17">
            <w:pPr>
              <w:rPr>
                <w:i/>
                <w:color w:val="000000"/>
                <w:sz w:val="20"/>
              </w:rPr>
            </w:pPr>
            <w:r w:rsidRPr="00F90213">
              <w:rPr>
                <w:i/>
                <w:color w:val="000000"/>
                <w:sz w:val="20"/>
              </w:rPr>
              <w:t>Laden (einschl. Vorbereiten)</w:t>
            </w:r>
          </w:p>
        </w:tc>
        <w:tc>
          <w:tcPr>
            <w:tcW w:w="920" w:type="dxa"/>
          </w:tcPr>
          <w:p w14:paraId="1A70CE80" w14:textId="77777777" w:rsidR="006A394A" w:rsidRPr="00F90213" w:rsidRDefault="006A394A" w:rsidP="00F90C17">
            <w:pPr>
              <w:rPr>
                <w:color w:val="000000"/>
                <w:sz w:val="20"/>
              </w:rPr>
            </w:pPr>
            <w:r w:rsidRPr="00F90213">
              <w:rPr>
                <w:color w:val="000000"/>
                <w:sz w:val="20"/>
              </w:rPr>
              <w:t>A - 10</w:t>
            </w:r>
          </w:p>
        </w:tc>
      </w:tr>
      <w:tr w:rsidR="006A394A" w:rsidRPr="009078E7" w14:paraId="06A69B86" w14:textId="77777777">
        <w:tc>
          <w:tcPr>
            <w:tcW w:w="9212" w:type="dxa"/>
            <w:gridSpan w:val="2"/>
          </w:tcPr>
          <w:p w14:paraId="70EE1FCC"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 xml:space="preserve">Bei welchem Prozentsatz müssen jeweils der Voralarm und die </w:t>
            </w:r>
            <w:r w:rsidRPr="00F90213">
              <w:rPr>
                <w:caps/>
                <w:color w:val="000000"/>
                <w:sz w:val="20"/>
                <w:lang w:val="de-DE"/>
              </w:rPr>
              <w:t>ü</w:t>
            </w:r>
            <w:r w:rsidRPr="00F90213">
              <w:rPr>
                <w:color w:val="000000"/>
                <w:sz w:val="20"/>
                <w:lang w:val="de-DE"/>
              </w:rPr>
              <w:t>berlaufsicherung auslösen?</w:t>
            </w:r>
          </w:p>
          <w:p w14:paraId="7A46BBFC" w14:textId="77777777" w:rsidR="006A394A" w:rsidRPr="00F90213" w:rsidRDefault="006A394A" w:rsidP="00F90C17">
            <w:pPr>
              <w:pStyle w:val="BodyTextIndent"/>
              <w:tabs>
                <w:tab w:val="left" w:pos="0"/>
              </w:tabs>
              <w:ind w:left="0"/>
              <w:rPr>
                <w:color w:val="000000"/>
              </w:rPr>
            </w:pPr>
            <w:r w:rsidRPr="00F90213">
              <w:rPr>
                <w:color w:val="000000"/>
              </w:rPr>
              <w:t>Nennen Sie auch Fundstelle im ADN unter der Sie diese Antwort finden können..</w:t>
            </w:r>
          </w:p>
        </w:tc>
      </w:tr>
      <w:tr w:rsidR="006A394A" w:rsidRPr="009078E7" w14:paraId="34AD4B64" w14:textId="77777777">
        <w:tc>
          <w:tcPr>
            <w:tcW w:w="9212" w:type="dxa"/>
            <w:gridSpan w:val="2"/>
          </w:tcPr>
          <w:p w14:paraId="40A92997" w14:textId="77777777" w:rsidR="006A394A" w:rsidRPr="00F90213" w:rsidRDefault="006A394A" w:rsidP="00F90C17">
            <w:pPr>
              <w:pStyle w:val="BodyText"/>
              <w:rPr>
                <w:color w:val="000000"/>
              </w:rPr>
            </w:pPr>
          </w:p>
        </w:tc>
      </w:tr>
      <w:tr w:rsidR="006A394A" w:rsidRPr="00F90213" w14:paraId="0A404321" w14:textId="77777777">
        <w:tc>
          <w:tcPr>
            <w:tcW w:w="8292" w:type="dxa"/>
          </w:tcPr>
          <w:p w14:paraId="77320461" w14:textId="77777777" w:rsidR="006A394A" w:rsidRPr="00F90213" w:rsidRDefault="006A394A" w:rsidP="00F90C17">
            <w:pPr>
              <w:jc w:val="right"/>
              <w:rPr>
                <w:color w:val="000000"/>
                <w:sz w:val="20"/>
              </w:rPr>
            </w:pPr>
            <w:r w:rsidRPr="00F90213">
              <w:rPr>
                <w:color w:val="000000"/>
                <w:sz w:val="20"/>
              </w:rPr>
              <w:t>Punkte:</w:t>
            </w:r>
          </w:p>
        </w:tc>
        <w:tc>
          <w:tcPr>
            <w:tcW w:w="920" w:type="dxa"/>
          </w:tcPr>
          <w:p w14:paraId="54DF0143" w14:textId="77777777" w:rsidR="006A394A" w:rsidRPr="00F90213" w:rsidRDefault="006A394A" w:rsidP="00F90C17">
            <w:pPr>
              <w:jc w:val="center"/>
              <w:rPr>
                <w:bCs/>
                <w:color w:val="000000"/>
                <w:sz w:val="20"/>
              </w:rPr>
            </w:pPr>
          </w:p>
        </w:tc>
      </w:tr>
    </w:tbl>
    <w:p w14:paraId="5E5C1005"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1218E6D9" w14:textId="77777777">
        <w:tc>
          <w:tcPr>
            <w:tcW w:w="8292" w:type="dxa"/>
          </w:tcPr>
          <w:p w14:paraId="0CDF7127" w14:textId="77777777" w:rsidR="006A394A" w:rsidRPr="00F90213" w:rsidRDefault="006A394A" w:rsidP="00F90C17">
            <w:pPr>
              <w:rPr>
                <w:i/>
                <w:color w:val="000000"/>
                <w:sz w:val="20"/>
              </w:rPr>
            </w:pPr>
            <w:r w:rsidRPr="00F90213">
              <w:rPr>
                <w:i/>
                <w:color w:val="000000"/>
                <w:sz w:val="20"/>
              </w:rPr>
              <w:t>Stoffspezifische Frage</w:t>
            </w:r>
          </w:p>
        </w:tc>
        <w:tc>
          <w:tcPr>
            <w:tcW w:w="920" w:type="dxa"/>
          </w:tcPr>
          <w:p w14:paraId="730496C5" w14:textId="77777777" w:rsidR="006A394A" w:rsidRPr="00F90213" w:rsidRDefault="006A394A" w:rsidP="00F90C17">
            <w:pPr>
              <w:rPr>
                <w:color w:val="000000"/>
                <w:sz w:val="20"/>
              </w:rPr>
            </w:pPr>
            <w:r w:rsidRPr="00F90213">
              <w:rPr>
                <w:color w:val="000000"/>
                <w:sz w:val="20"/>
              </w:rPr>
              <w:t>E - 1</w:t>
            </w:r>
          </w:p>
        </w:tc>
      </w:tr>
      <w:tr w:rsidR="006A394A" w:rsidRPr="009078E7" w14:paraId="0830B213" w14:textId="77777777">
        <w:tc>
          <w:tcPr>
            <w:tcW w:w="9212" w:type="dxa"/>
            <w:gridSpan w:val="2"/>
          </w:tcPr>
          <w:p w14:paraId="605CE03B" w14:textId="77777777" w:rsidR="006A394A" w:rsidRPr="00F90213" w:rsidRDefault="006A394A" w:rsidP="00F90C17">
            <w:pPr>
              <w:pStyle w:val="BodyText2"/>
              <w:spacing w:after="0" w:line="240" w:lineRule="auto"/>
              <w:rPr>
                <w:color w:val="000000"/>
                <w:lang w:val="de-DE"/>
              </w:rPr>
            </w:pPr>
            <w:r w:rsidRPr="00F90213">
              <w:rPr>
                <w:color w:val="000000"/>
                <w:lang w:val="de-DE"/>
              </w:rPr>
              <w:t>Dürfen Sie bei der herrschenden Außentemperatur diesen Stoff in Ihr Schiff laden?</w:t>
            </w:r>
          </w:p>
          <w:p w14:paraId="6613299F" w14:textId="77777777" w:rsidR="006A394A" w:rsidRPr="00F90213" w:rsidRDefault="006A394A" w:rsidP="00F90C17">
            <w:pPr>
              <w:pStyle w:val="BodyText2"/>
              <w:spacing w:after="0" w:line="240" w:lineRule="auto"/>
              <w:rPr>
                <w:b/>
                <w:color w:val="000000"/>
                <w:lang w:val="de-DE"/>
              </w:rPr>
            </w:pPr>
            <w:r w:rsidRPr="00F90213">
              <w:rPr>
                <w:color w:val="000000"/>
                <w:lang w:val="de-DE"/>
              </w:rPr>
              <w:t>Erläutern Sie Ihre Antwort und nennen Sie auch die Fundstelle im ADN.</w:t>
            </w:r>
          </w:p>
        </w:tc>
      </w:tr>
      <w:tr w:rsidR="006A394A" w:rsidRPr="009078E7" w14:paraId="6E9F13DD" w14:textId="77777777">
        <w:tc>
          <w:tcPr>
            <w:tcW w:w="9212" w:type="dxa"/>
            <w:gridSpan w:val="2"/>
          </w:tcPr>
          <w:p w14:paraId="4F2C394D" w14:textId="77777777" w:rsidR="006A394A" w:rsidRPr="00F90213" w:rsidRDefault="006A394A" w:rsidP="00F90C17">
            <w:pPr>
              <w:rPr>
                <w:color w:val="000000"/>
                <w:sz w:val="20"/>
                <w:lang w:val="de-DE"/>
              </w:rPr>
            </w:pPr>
          </w:p>
        </w:tc>
      </w:tr>
      <w:tr w:rsidR="006A394A" w:rsidRPr="00F90213" w14:paraId="246E8A48" w14:textId="77777777">
        <w:tc>
          <w:tcPr>
            <w:tcW w:w="8292" w:type="dxa"/>
          </w:tcPr>
          <w:p w14:paraId="67C9FDC5" w14:textId="77777777" w:rsidR="006A394A" w:rsidRPr="00F90213" w:rsidRDefault="006A394A" w:rsidP="00F90C17">
            <w:pPr>
              <w:jc w:val="right"/>
              <w:rPr>
                <w:color w:val="000000"/>
                <w:sz w:val="20"/>
              </w:rPr>
            </w:pPr>
            <w:r w:rsidRPr="00F90213">
              <w:rPr>
                <w:color w:val="000000"/>
                <w:sz w:val="20"/>
              </w:rPr>
              <w:t>Punkte:</w:t>
            </w:r>
          </w:p>
        </w:tc>
        <w:tc>
          <w:tcPr>
            <w:tcW w:w="920" w:type="dxa"/>
          </w:tcPr>
          <w:p w14:paraId="4B194B67" w14:textId="77777777" w:rsidR="006A394A" w:rsidRPr="00F90213" w:rsidRDefault="006A394A" w:rsidP="00F90C17">
            <w:pPr>
              <w:jc w:val="center"/>
              <w:rPr>
                <w:bCs/>
                <w:color w:val="000000"/>
                <w:sz w:val="20"/>
              </w:rPr>
            </w:pPr>
          </w:p>
        </w:tc>
      </w:tr>
    </w:tbl>
    <w:p w14:paraId="3FBBBA28"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639AD18B" w14:textId="77777777">
        <w:tc>
          <w:tcPr>
            <w:tcW w:w="8292" w:type="dxa"/>
          </w:tcPr>
          <w:p w14:paraId="1FE16DBF" w14:textId="77777777" w:rsidR="006A394A" w:rsidRPr="00F90213" w:rsidRDefault="006A394A" w:rsidP="00F90C17">
            <w:pPr>
              <w:rPr>
                <w:i/>
                <w:color w:val="000000"/>
                <w:sz w:val="20"/>
              </w:rPr>
            </w:pPr>
            <w:r w:rsidRPr="00F90213">
              <w:rPr>
                <w:i/>
                <w:color w:val="000000"/>
                <w:sz w:val="20"/>
              </w:rPr>
              <w:t>Beförderung</w:t>
            </w:r>
          </w:p>
        </w:tc>
        <w:tc>
          <w:tcPr>
            <w:tcW w:w="920" w:type="dxa"/>
          </w:tcPr>
          <w:p w14:paraId="263BEA5E" w14:textId="77777777" w:rsidR="006A394A" w:rsidRPr="00F90213" w:rsidRDefault="006A394A" w:rsidP="00F90C17">
            <w:pPr>
              <w:rPr>
                <w:color w:val="000000"/>
                <w:sz w:val="20"/>
              </w:rPr>
            </w:pPr>
            <w:r w:rsidRPr="00F90213">
              <w:rPr>
                <w:color w:val="000000"/>
                <w:sz w:val="20"/>
              </w:rPr>
              <w:t>B - 2</w:t>
            </w:r>
          </w:p>
        </w:tc>
      </w:tr>
      <w:tr w:rsidR="006A394A" w:rsidRPr="009078E7" w14:paraId="66CE3ADC" w14:textId="77777777">
        <w:tc>
          <w:tcPr>
            <w:tcW w:w="9212" w:type="dxa"/>
            <w:gridSpan w:val="2"/>
          </w:tcPr>
          <w:p w14:paraId="4565A095" w14:textId="77777777" w:rsidR="006A394A" w:rsidRPr="00F90213" w:rsidRDefault="006A394A" w:rsidP="00F90C17">
            <w:pPr>
              <w:rPr>
                <w:color w:val="000000"/>
                <w:sz w:val="20"/>
                <w:lang w:val="de-DE"/>
              </w:rPr>
            </w:pPr>
            <w:r w:rsidRPr="00F90213">
              <w:rPr>
                <w:color w:val="000000"/>
                <w:sz w:val="20"/>
                <w:lang w:val="de-DE"/>
              </w:rPr>
              <w:t xml:space="preserve">Nennen Sie </w:t>
            </w:r>
            <w:r w:rsidRPr="00F90213">
              <w:rPr>
                <w:color w:val="000000"/>
                <w:sz w:val="20"/>
                <w:u w:val="single"/>
                <w:lang w:val="de-DE"/>
              </w:rPr>
              <w:t>acht</w:t>
            </w:r>
            <w:r w:rsidRPr="00F90213">
              <w:rPr>
                <w:color w:val="000000"/>
                <w:sz w:val="20"/>
                <w:lang w:val="de-DE"/>
              </w:rPr>
              <w:t xml:space="preserve"> Dokumente welche während der Beförderung laut ADN mindestens an Bord </w:t>
            </w:r>
            <w:r w:rsidRPr="00F90213">
              <w:rPr>
                <w:color w:val="000000"/>
                <w:sz w:val="20"/>
                <w:lang w:val="de-DE"/>
              </w:rPr>
              <w:br/>
              <w:t xml:space="preserve">vorhanden  sein müssen? </w:t>
            </w:r>
          </w:p>
        </w:tc>
      </w:tr>
      <w:tr w:rsidR="006A394A" w:rsidRPr="009078E7" w14:paraId="0944627A" w14:textId="77777777">
        <w:tc>
          <w:tcPr>
            <w:tcW w:w="9212" w:type="dxa"/>
            <w:gridSpan w:val="2"/>
          </w:tcPr>
          <w:p w14:paraId="10B4F5BF" w14:textId="77777777" w:rsidR="006A394A" w:rsidRPr="00F90213" w:rsidRDefault="006A394A" w:rsidP="00F90C17">
            <w:pPr>
              <w:rPr>
                <w:color w:val="000000"/>
                <w:sz w:val="20"/>
                <w:lang w:val="de-DE"/>
              </w:rPr>
            </w:pPr>
            <w:r w:rsidRPr="00F90213">
              <w:rPr>
                <w:color w:val="000000"/>
                <w:sz w:val="20"/>
                <w:lang w:val="de-DE"/>
              </w:rPr>
              <w:t xml:space="preserve"> </w:t>
            </w:r>
          </w:p>
        </w:tc>
      </w:tr>
      <w:tr w:rsidR="006A394A" w:rsidRPr="00F90213" w14:paraId="644F9E74" w14:textId="77777777">
        <w:tc>
          <w:tcPr>
            <w:tcW w:w="8292" w:type="dxa"/>
          </w:tcPr>
          <w:p w14:paraId="1F829DBE" w14:textId="77777777" w:rsidR="006A394A" w:rsidRPr="00F90213" w:rsidRDefault="006A394A" w:rsidP="00F90C17">
            <w:pPr>
              <w:jc w:val="right"/>
              <w:rPr>
                <w:color w:val="000000"/>
                <w:sz w:val="20"/>
              </w:rPr>
            </w:pPr>
            <w:r w:rsidRPr="00F90213">
              <w:rPr>
                <w:color w:val="000000"/>
                <w:sz w:val="20"/>
              </w:rPr>
              <w:t>Punkte:</w:t>
            </w:r>
          </w:p>
        </w:tc>
        <w:tc>
          <w:tcPr>
            <w:tcW w:w="920" w:type="dxa"/>
          </w:tcPr>
          <w:p w14:paraId="70EA3712" w14:textId="77777777" w:rsidR="006A394A" w:rsidRPr="00F90213" w:rsidRDefault="006A394A" w:rsidP="00F90C17">
            <w:pPr>
              <w:jc w:val="center"/>
              <w:rPr>
                <w:bCs/>
                <w:color w:val="000000"/>
                <w:sz w:val="20"/>
              </w:rPr>
            </w:pPr>
          </w:p>
        </w:tc>
      </w:tr>
    </w:tbl>
    <w:p w14:paraId="5D7EBE27"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362949BE" w14:textId="77777777">
        <w:tc>
          <w:tcPr>
            <w:tcW w:w="8292" w:type="dxa"/>
          </w:tcPr>
          <w:p w14:paraId="6251BB3A" w14:textId="77777777" w:rsidR="006A394A" w:rsidRPr="00F90213" w:rsidRDefault="006A394A" w:rsidP="00F90C17">
            <w:pPr>
              <w:rPr>
                <w:i/>
                <w:color w:val="000000"/>
                <w:sz w:val="20"/>
              </w:rPr>
            </w:pPr>
            <w:r w:rsidRPr="00F90213">
              <w:rPr>
                <w:i/>
                <w:color w:val="000000"/>
                <w:sz w:val="20"/>
              </w:rPr>
              <w:t>Beförderung</w:t>
            </w:r>
          </w:p>
        </w:tc>
        <w:tc>
          <w:tcPr>
            <w:tcW w:w="920" w:type="dxa"/>
          </w:tcPr>
          <w:p w14:paraId="748890D6" w14:textId="77777777" w:rsidR="006A394A" w:rsidRPr="00F90213" w:rsidRDefault="006A394A" w:rsidP="00F90C17">
            <w:pPr>
              <w:rPr>
                <w:color w:val="000000"/>
                <w:sz w:val="20"/>
              </w:rPr>
            </w:pPr>
            <w:r w:rsidRPr="00F90213">
              <w:rPr>
                <w:color w:val="000000"/>
                <w:sz w:val="20"/>
              </w:rPr>
              <w:t>B - 3</w:t>
            </w:r>
          </w:p>
        </w:tc>
      </w:tr>
      <w:tr w:rsidR="006A394A" w:rsidRPr="00F90213" w14:paraId="14588333" w14:textId="77777777">
        <w:tc>
          <w:tcPr>
            <w:tcW w:w="9212" w:type="dxa"/>
            <w:gridSpan w:val="2"/>
          </w:tcPr>
          <w:p w14:paraId="68FEDC5B" w14:textId="77777777" w:rsidR="006A394A" w:rsidRPr="00F90213" w:rsidRDefault="006A394A" w:rsidP="00F90C17">
            <w:pPr>
              <w:tabs>
                <w:tab w:val="left" w:pos="-720"/>
                <w:tab w:val="left" w:pos="567"/>
              </w:tabs>
              <w:suppressAutoHyphens/>
              <w:rPr>
                <w:color w:val="000000"/>
                <w:sz w:val="20"/>
              </w:rPr>
            </w:pPr>
            <w:r w:rsidRPr="00F90213">
              <w:rPr>
                <w:color w:val="000000"/>
                <w:sz w:val="20"/>
                <w:lang w:val="de-DE"/>
              </w:rPr>
              <w:t xml:space="preserve">Sie möchten unterwegs in der Nähe eines geschlossenen Wohngebietes anlegen. Wie groß muss der Abstand zu diesem Wohngebiet sein, wenn es für Ihr Tankschiff keinen von der zuständigen Behörde angewiesenen Liegeplatz gibt? </w:t>
            </w:r>
            <w:r w:rsidRPr="00F90213">
              <w:rPr>
                <w:color w:val="000000"/>
                <w:sz w:val="20"/>
              </w:rPr>
              <w:t>Nennen Sie auch die Fundstelle im ADN.</w:t>
            </w:r>
          </w:p>
        </w:tc>
      </w:tr>
      <w:tr w:rsidR="006A394A" w:rsidRPr="00F90213" w14:paraId="08D5E716" w14:textId="77777777">
        <w:tc>
          <w:tcPr>
            <w:tcW w:w="9212" w:type="dxa"/>
            <w:gridSpan w:val="2"/>
          </w:tcPr>
          <w:p w14:paraId="22AE03D6" w14:textId="77777777" w:rsidR="006A394A" w:rsidRPr="00F90213" w:rsidRDefault="006A394A" w:rsidP="00F90C17">
            <w:pPr>
              <w:rPr>
                <w:color w:val="000000"/>
                <w:sz w:val="20"/>
              </w:rPr>
            </w:pPr>
          </w:p>
        </w:tc>
      </w:tr>
      <w:tr w:rsidR="006A394A" w:rsidRPr="00F90213" w14:paraId="16C7B619" w14:textId="77777777">
        <w:tc>
          <w:tcPr>
            <w:tcW w:w="8292" w:type="dxa"/>
          </w:tcPr>
          <w:p w14:paraId="110EEF44" w14:textId="77777777" w:rsidR="006A394A" w:rsidRPr="00F90213" w:rsidRDefault="006A394A" w:rsidP="00F90C17">
            <w:pPr>
              <w:jc w:val="right"/>
              <w:rPr>
                <w:color w:val="000000"/>
                <w:sz w:val="20"/>
              </w:rPr>
            </w:pPr>
            <w:r w:rsidRPr="00F90213">
              <w:rPr>
                <w:color w:val="000000"/>
                <w:sz w:val="20"/>
              </w:rPr>
              <w:t>Punkte:</w:t>
            </w:r>
          </w:p>
        </w:tc>
        <w:tc>
          <w:tcPr>
            <w:tcW w:w="920" w:type="dxa"/>
          </w:tcPr>
          <w:p w14:paraId="04FDC6FE" w14:textId="77777777" w:rsidR="006A394A" w:rsidRPr="00F90213" w:rsidRDefault="006A394A" w:rsidP="00F90C17">
            <w:pPr>
              <w:jc w:val="center"/>
              <w:rPr>
                <w:bCs/>
                <w:color w:val="000000"/>
                <w:sz w:val="20"/>
              </w:rPr>
            </w:pPr>
          </w:p>
        </w:tc>
      </w:tr>
    </w:tbl>
    <w:p w14:paraId="06A19CED"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2A5177DA" w14:textId="77777777">
        <w:tc>
          <w:tcPr>
            <w:tcW w:w="8292" w:type="dxa"/>
          </w:tcPr>
          <w:p w14:paraId="010DDA49" w14:textId="77777777" w:rsidR="006A394A" w:rsidRPr="00F90213" w:rsidRDefault="006A394A" w:rsidP="00F90C17">
            <w:pPr>
              <w:rPr>
                <w:i/>
                <w:color w:val="000000"/>
                <w:sz w:val="20"/>
              </w:rPr>
            </w:pPr>
            <w:r w:rsidRPr="00F90213">
              <w:rPr>
                <w:i/>
                <w:color w:val="000000"/>
                <w:sz w:val="20"/>
              </w:rPr>
              <w:t>Beförderung</w:t>
            </w:r>
          </w:p>
        </w:tc>
        <w:tc>
          <w:tcPr>
            <w:tcW w:w="920" w:type="dxa"/>
          </w:tcPr>
          <w:p w14:paraId="0B7BE01D" w14:textId="77777777" w:rsidR="006A394A" w:rsidRPr="00F90213" w:rsidRDefault="006A394A" w:rsidP="00F90C17">
            <w:pPr>
              <w:rPr>
                <w:color w:val="000000"/>
                <w:sz w:val="20"/>
              </w:rPr>
            </w:pPr>
            <w:r w:rsidRPr="00F90213">
              <w:rPr>
                <w:color w:val="000000"/>
                <w:sz w:val="20"/>
              </w:rPr>
              <w:t>B - 6</w:t>
            </w:r>
          </w:p>
        </w:tc>
      </w:tr>
      <w:tr w:rsidR="006A394A" w:rsidRPr="00F90213" w14:paraId="62EC291A" w14:textId="77777777">
        <w:tc>
          <w:tcPr>
            <w:tcW w:w="9212" w:type="dxa"/>
            <w:gridSpan w:val="2"/>
          </w:tcPr>
          <w:p w14:paraId="126FB7D5" w14:textId="77777777" w:rsidR="006A394A" w:rsidRPr="00F90213" w:rsidRDefault="006A394A" w:rsidP="00F90C17">
            <w:pPr>
              <w:tabs>
                <w:tab w:val="left" w:pos="-720"/>
                <w:tab w:val="left" w:pos="0"/>
                <w:tab w:val="left" w:pos="567"/>
              </w:tabs>
              <w:suppressAutoHyphens/>
              <w:rPr>
                <w:color w:val="000000"/>
                <w:sz w:val="20"/>
              </w:rPr>
            </w:pPr>
            <w:r w:rsidRPr="00F90213">
              <w:rPr>
                <w:color w:val="000000"/>
                <w:sz w:val="20"/>
                <w:lang w:val="de-DE"/>
              </w:rPr>
              <w:t xml:space="preserve">Während des Transports bestimmter Stoffen dürfen sich keine Personen unter 14 Jahre an Bord aufhalten. Ist diese Vorschrift bei diesem Stoff UN 1662 NITROBENZEN auch anzuwenden? </w:t>
            </w:r>
            <w:r w:rsidRPr="00F90213">
              <w:rPr>
                <w:color w:val="000000"/>
                <w:sz w:val="20"/>
                <w:lang w:val="de-DE"/>
              </w:rPr>
              <w:br/>
            </w:r>
            <w:r w:rsidRPr="00F90213">
              <w:rPr>
                <w:color w:val="000000"/>
                <w:sz w:val="20"/>
              </w:rPr>
              <w:t>Nennen Sie auch die Fundstelle im ADN.</w:t>
            </w:r>
          </w:p>
        </w:tc>
      </w:tr>
      <w:tr w:rsidR="006A394A" w:rsidRPr="00F90213" w14:paraId="0AA9B59D" w14:textId="77777777">
        <w:tc>
          <w:tcPr>
            <w:tcW w:w="9212" w:type="dxa"/>
            <w:gridSpan w:val="2"/>
          </w:tcPr>
          <w:p w14:paraId="18F1ADEA" w14:textId="77777777" w:rsidR="006A394A" w:rsidRPr="00F90213" w:rsidRDefault="006A394A" w:rsidP="00F90C17">
            <w:pPr>
              <w:rPr>
                <w:bCs/>
                <w:color w:val="000000"/>
                <w:sz w:val="20"/>
              </w:rPr>
            </w:pPr>
          </w:p>
        </w:tc>
      </w:tr>
      <w:tr w:rsidR="006A394A" w:rsidRPr="00F90213" w14:paraId="51B71050" w14:textId="77777777">
        <w:tc>
          <w:tcPr>
            <w:tcW w:w="8292" w:type="dxa"/>
          </w:tcPr>
          <w:p w14:paraId="2BA90614" w14:textId="77777777" w:rsidR="006A394A" w:rsidRPr="00F90213" w:rsidRDefault="006A394A" w:rsidP="00F90C17">
            <w:pPr>
              <w:jc w:val="right"/>
              <w:rPr>
                <w:color w:val="000000"/>
                <w:sz w:val="20"/>
              </w:rPr>
            </w:pPr>
            <w:r w:rsidRPr="00F90213">
              <w:rPr>
                <w:color w:val="000000"/>
                <w:sz w:val="20"/>
              </w:rPr>
              <w:t>Punkte:</w:t>
            </w:r>
          </w:p>
        </w:tc>
        <w:tc>
          <w:tcPr>
            <w:tcW w:w="920" w:type="dxa"/>
          </w:tcPr>
          <w:p w14:paraId="0E5AF008" w14:textId="77777777" w:rsidR="006A394A" w:rsidRPr="00F90213" w:rsidRDefault="006A394A" w:rsidP="00F90C17">
            <w:pPr>
              <w:jc w:val="center"/>
              <w:rPr>
                <w:bCs/>
                <w:color w:val="000000"/>
                <w:sz w:val="20"/>
              </w:rPr>
            </w:pPr>
          </w:p>
        </w:tc>
      </w:tr>
    </w:tbl>
    <w:p w14:paraId="76F9A9BF"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152ADDD2" w14:textId="77777777">
        <w:tc>
          <w:tcPr>
            <w:tcW w:w="8292" w:type="dxa"/>
          </w:tcPr>
          <w:p w14:paraId="62F1F8AC" w14:textId="77777777" w:rsidR="006A394A" w:rsidRPr="00F90213" w:rsidRDefault="006A394A" w:rsidP="00F90C17">
            <w:pPr>
              <w:rPr>
                <w:i/>
                <w:color w:val="000000"/>
                <w:sz w:val="20"/>
              </w:rPr>
            </w:pPr>
            <w:r w:rsidRPr="00F90213">
              <w:rPr>
                <w:i/>
                <w:color w:val="000000"/>
                <w:sz w:val="20"/>
              </w:rPr>
              <w:t>Stoffspezifische Frage</w:t>
            </w:r>
          </w:p>
        </w:tc>
        <w:tc>
          <w:tcPr>
            <w:tcW w:w="920" w:type="dxa"/>
          </w:tcPr>
          <w:p w14:paraId="77DDDB16" w14:textId="77777777" w:rsidR="006A394A" w:rsidRPr="00F90213" w:rsidRDefault="006A394A" w:rsidP="00F90C17">
            <w:pPr>
              <w:rPr>
                <w:color w:val="000000"/>
                <w:sz w:val="20"/>
              </w:rPr>
            </w:pPr>
            <w:r w:rsidRPr="00F90213">
              <w:rPr>
                <w:color w:val="000000"/>
                <w:sz w:val="20"/>
              </w:rPr>
              <w:t>E - 9</w:t>
            </w:r>
          </w:p>
        </w:tc>
      </w:tr>
      <w:tr w:rsidR="006A394A" w:rsidRPr="009078E7" w14:paraId="303D0B4E" w14:textId="77777777">
        <w:tc>
          <w:tcPr>
            <w:tcW w:w="9212" w:type="dxa"/>
            <w:gridSpan w:val="2"/>
          </w:tcPr>
          <w:p w14:paraId="288C7A50" w14:textId="77777777" w:rsidR="006A394A" w:rsidRPr="00F90213" w:rsidRDefault="006A394A" w:rsidP="00F90C17">
            <w:pPr>
              <w:rPr>
                <w:color w:val="000000"/>
                <w:sz w:val="20"/>
                <w:lang w:val="de-DE"/>
              </w:rPr>
            </w:pPr>
            <w:r w:rsidRPr="00F90213">
              <w:rPr>
                <w:color w:val="000000"/>
                <w:sz w:val="20"/>
                <w:lang w:val="de-DE"/>
              </w:rPr>
              <w:t>Benötigen Sie bei der Beförderung diese Stoffes eine Berieselungsanlage? Erläutern Sie Ihre Antwort und nennen Sie auch die Fundstelle im ADN.</w:t>
            </w:r>
          </w:p>
        </w:tc>
      </w:tr>
      <w:tr w:rsidR="006A394A" w:rsidRPr="009078E7" w14:paraId="3DBFD26F" w14:textId="77777777">
        <w:tc>
          <w:tcPr>
            <w:tcW w:w="9212" w:type="dxa"/>
            <w:gridSpan w:val="2"/>
          </w:tcPr>
          <w:p w14:paraId="30E78AAD" w14:textId="77777777" w:rsidR="006A394A" w:rsidRPr="00F90213" w:rsidRDefault="006A394A" w:rsidP="00F90C17">
            <w:pPr>
              <w:rPr>
                <w:color w:val="000000"/>
                <w:sz w:val="20"/>
                <w:lang w:val="de-DE"/>
              </w:rPr>
            </w:pPr>
          </w:p>
        </w:tc>
      </w:tr>
      <w:tr w:rsidR="006A394A" w:rsidRPr="00F90213" w14:paraId="2E3D3AD2" w14:textId="77777777">
        <w:tc>
          <w:tcPr>
            <w:tcW w:w="8292" w:type="dxa"/>
          </w:tcPr>
          <w:p w14:paraId="02F8C006" w14:textId="77777777" w:rsidR="006A394A" w:rsidRPr="00F90213" w:rsidRDefault="006A394A" w:rsidP="00F90C17">
            <w:pPr>
              <w:jc w:val="right"/>
              <w:rPr>
                <w:color w:val="000000"/>
                <w:sz w:val="20"/>
              </w:rPr>
            </w:pPr>
            <w:r w:rsidRPr="00F90213">
              <w:rPr>
                <w:color w:val="000000"/>
                <w:sz w:val="20"/>
              </w:rPr>
              <w:t>Punkte:</w:t>
            </w:r>
          </w:p>
        </w:tc>
        <w:tc>
          <w:tcPr>
            <w:tcW w:w="920" w:type="dxa"/>
          </w:tcPr>
          <w:p w14:paraId="1BEB5589" w14:textId="77777777" w:rsidR="006A394A" w:rsidRPr="00F90213" w:rsidRDefault="006A394A" w:rsidP="00F90C17">
            <w:pPr>
              <w:jc w:val="center"/>
              <w:rPr>
                <w:bCs/>
                <w:color w:val="000000"/>
                <w:sz w:val="20"/>
              </w:rPr>
            </w:pPr>
          </w:p>
        </w:tc>
      </w:tr>
    </w:tbl>
    <w:p w14:paraId="7E0650CB" w14:textId="77777777" w:rsidR="006A394A" w:rsidRPr="00F90213" w:rsidRDefault="006A394A" w:rsidP="006A394A">
      <w:pPr>
        <w:rPr>
          <w:color w:val="000000"/>
          <w:sz w:val="20"/>
        </w:rPr>
      </w:pPr>
    </w:p>
    <w:p w14:paraId="53567906" w14:textId="77777777" w:rsidR="006A394A" w:rsidRPr="00F90213" w:rsidRDefault="006A394A" w:rsidP="006A394A">
      <w:pPr>
        <w:rPr>
          <w:color w:val="000000"/>
          <w:sz w:val="20"/>
        </w:rPr>
      </w:pPr>
      <w:r w:rsidRPr="00F90213">
        <w:rPr>
          <w:color w:val="000000"/>
          <w:sz w:val="20"/>
        </w:rPr>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145C4771" w14:textId="77777777">
        <w:tc>
          <w:tcPr>
            <w:tcW w:w="8292" w:type="dxa"/>
          </w:tcPr>
          <w:p w14:paraId="376DCFFE" w14:textId="77777777" w:rsidR="006A394A" w:rsidRPr="00F90213" w:rsidRDefault="006A394A" w:rsidP="00F90C17">
            <w:pPr>
              <w:rPr>
                <w:i/>
                <w:color w:val="000000"/>
                <w:sz w:val="20"/>
              </w:rPr>
            </w:pPr>
            <w:r w:rsidRPr="00F90213">
              <w:rPr>
                <w:i/>
                <w:color w:val="000000"/>
                <w:sz w:val="20"/>
              </w:rPr>
              <w:t>Löschen (einschl. vorbereiten)</w:t>
            </w:r>
          </w:p>
        </w:tc>
        <w:tc>
          <w:tcPr>
            <w:tcW w:w="920" w:type="dxa"/>
          </w:tcPr>
          <w:p w14:paraId="0AD123EF" w14:textId="77777777" w:rsidR="006A394A" w:rsidRPr="00F90213" w:rsidRDefault="006A394A" w:rsidP="00F90C17">
            <w:pPr>
              <w:rPr>
                <w:color w:val="000000"/>
                <w:sz w:val="20"/>
              </w:rPr>
            </w:pPr>
            <w:r w:rsidRPr="00F90213">
              <w:rPr>
                <w:color w:val="000000"/>
                <w:sz w:val="20"/>
              </w:rPr>
              <w:t>C - 1</w:t>
            </w:r>
          </w:p>
        </w:tc>
      </w:tr>
      <w:tr w:rsidR="006A394A" w:rsidRPr="009078E7" w14:paraId="5D104CF3" w14:textId="77777777">
        <w:tc>
          <w:tcPr>
            <w:tcW w:w="9212" w:type="dxa"/>
            <w:gridSpan w:val="2"/>
          </w:tcPr>
          <w:p w14:paraId="332D75B2"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Während des Löschens hören Sie außergewöhnliche Geräusche von der an Deck aufgestellten Löschpumpe.</w:t>
            </w:r>
          </w:p>
          <w:p w14:paraId="7208F79E" w14:textId="77777777" w:rsidR="006A394A" w:rsidRPr="00F90213" w:rsidRDefault="006A394A" w:rsidP="00F90C17">
            <w:pPr>
              <w:pStyle w:val="BodyTextIndent"/>
              <w:rPr>
                <w:color w:val="000000"/>
              </w:rPr>
            </w:pPr>
            <w:r w:rsidRPr="00F90213">
              <w:rPr>
                <w:color w:val="000000"/>
              </w:rPr>
              <w:t xml:space="preserve">a: Was könnten mögliche Ursachen sein?       b: Was müssen Sie tun?      </w:t>
            </w:r>
          </w:p>
        </w:tc>
      </w:tr>
      <w:tr w:rsidR="006A394A" w:rsidRPr="009078E7" w14:paraId="1E57BE23" w14:textId="77777777">
        <w:tc>
          <w:tcPr>
            <w:tcW w:w="9212" w:type="dxa"/>
            <w:gridSpan w:val="2"/>
          </w:tcPr>
          <w:p w14:paraId="5564FD56" w14:textId="77777777" w:rsidR="006A394A" w:rsidRPr="00F90213" w:rsidRDefault="006A394A" w:rsidP="00F90C17">
            <w:pPr>
              <w:rPr>
                <w:color w:val="000000"/>
                <w:sz w:val="20"/>
                <w:lang w:val="de-DE"/>
              </w:rPr>
            </w:pPr>
          </w:p>
        </w:tc>
      </w:tr>
      <w:tr w:rsidR="006A394A" w:rsidRPr="00F90213" w14:paraId="69A37319" w14:textId="77777777">
        <w:tc>
          <w:tcPr>
            <w:tcW w:w="8292" w:type="dxa"/>
          </w:tcPr>
          <w:p w14:paraId="2725FBCA" w14:textId="77777777" w:rsidR="006A394A" w:rsidRPr="00F90213" w:rsidRDefault="006A394A" w:rsidP="00F90C17">
            <w:pPr>
              <w:jc w:val="right"/>
              <w:rPr>
                <w:color w:val="000000"/>
                <w:sz w:val="20"/>
              </w:rPr>
            </w:pPr>
            <w:r w:rsidRPr="00F90213">
              <w:rPr>
                <w:color w:val="000000"/>
                <w:sz w:val="20"/>
              </w:rPr>
              <w:t>Punkte:</w:t>
            </w:r>
          </w:p>
        </w:tc>
        <w:tc>
          <w:tcPr>
            <w:tcW w:w="920" w:type="dxa"/>
          </w:tcPr>
          <w:p w14:paraId="77393B43" w14:textId="77777777" w:rsidR="006A394A" w:rsidRPr="00F90213" w:rsidRDefault="006A394A" w:rsidP="00F90C17">
            <w:pPr>
              <w:jc w:val="center"/>
              <w:rPr>
                <w:bCs/>
                <w:color w:val="000000"/>
                <w:sz w:val="20"/>
              </w:rPr>
            </w:pPr>
          </w:p>
        </w:tc>
      </w:tr>
    </w:tbl>
    <w:p w14:paraId="3E83665E"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6CD56CA5" w14:textId="77777777">
        <w:tc>
          <w:tcPr>
            <w:tcW w:w="8292" w:type="dxa"/>
          </w:tcPr>
          <w:p w14:paraId="51FAE749" w14:textId="77777777" w:rsidR="006A394A" w:rsidRPr="00F90213" w:rsidRDefault="006A394A" w:rsidP="00F90C17">
            <w:pPr>
              <w:rPr>
                <w:i/>
                <w:color w:val="000000"/>
                <w:sz w:val="20"/>
              </w:rPr>
            </w:pPr>
            <w:r w:rsidRPr="00F90213">
              <w:rPr>
                <w:i/>
                <w:color w:val="000000"/>
                <w:sz w:val="20"/>
              </w:rPr>
              <w:t>Löschen (einschl. vorbereiten)</w:t>
            </w:r>
          </w:p>
        </w:tc>
        <w:tc>
          <w:tcPr>
            <w:tcW w:w="920" w:type="dxa"/>
          </w:tcPr>
          <w:p w14:paraId="2187ABC5" w14:textId="77777777" w:rsidR="006A394A" w:rsidRPr="00F90213" w:rsidRDefault="006A394A" w:rsidP="00F90C17">
            <w:pPr>
              <w:rPr>
                <w:color w:val="000000"/>
                <w:sz w:val="20"/>
              </w:rPr>
            </w:pPr>
            <w:r w:rsidRPr="00F90213">
              <w:rPr>
                <w:color w:val="000000"/>
                <w:sz w:val="20"/>
              </w:rPr>
              <w:t>C - 5</w:t>
            </w:r>
          </w:p>
        </w:tc>
      </w:tr>
      <w:tr w:rsidR="006A394A" w:rsidRPr="00F90213" w14:paraId="432E9372" w14:textId="77777777">
        <w:tc>
          <w:tcPr>
            <w:tcW w:w="9212" w:type="dxa"/>
            <w:gridSpan w:val="2"/>
          </w:tcPr>
          <w:p w14:paraId="52B5EC1A" w14:textId="77777777" w:rsidR="006A394A" w:rsidRPr="00F90213" w:rsidRDefault="006A394A" w:rsidP="00F90C17">
            <w:pPr>
              <w:tabs>
                <w:tab w:val="left" w:pos="-720"/>
              </w:tabs>
              <w:suppressAutoHyphens/>
              <w:rPr>
                <w:color w:val="000000"/>
                <w:sz w:val="20"/>
                <w:lang w:val="de-DE"/>
              </w:rPr>
            </w:pPr>
            <w:r w:rsidRPr="00F90213">
              <w:rPr>
                <w:color w:val="000000"/>
                <w:sz w:val="20"/>
                <w:lang w:val="de-DE"/>
              </w:rPr>
              <w:t xml:space="preserve">Worauf müssen Sie während des Löschens der Ladetanks vor allem achten? </w:t>
            </w:r>
          </w:p>
          <w:p w14:paraId="282F8C85" w14:textId="77777777" w:rsidR="006A394A" w:rsidRPr="00F90213" w:rsidRDefault="006A394A" w:rsidP="006E4749">
            <w:pPr>
              <w:tabs>
                <w:tab w:val="left" w:pos="-720"/>
              </w:tabs>
              <w:suppressAutoHyphens/>
              <w:rPr>
                <w:bCs/>
                <w:color w:val="000000"/>
                <w:sz w:val="20"/>
              </w:rPr>
            </w:pPr>
            <w:r w:rsidRPr="00F90213">
              <w:rPr>
                <w:bCs/>
                <w:color w:val="000000"/>
                <w:sz w:val="20"/>
              </w:rPr>
              <w:t>Begründen Sie Ihre Antwort.</w:t>
            </w:r>
          </w:p>
        </w:tc>
      </w:tr>
      <w:tr w:rsidR="006A394A" w:rsidRPr="00F90213" w14:paraId="3726BAAA" w14:textId="77777777">
        <w:tc>
          <w:tcPr>
            <w:tcW w:w="9212" w:type="dxa"/>
            <w:gridSpan w:val="2"/>
          </w:tcPr>
          <w:p w14:paraId="6CDB610A" w14:textId="77777777" w:rsidR="006A394A" w:rsidRPr="00F90213" w:rsidRDefault="006A394A" w:rsidP="00F90C17">
            <w:pPr>
              <w:rPr>
                <w:color w:val="000000"/>
                <w:sz w:val="20"/>
              </w:rPr>
            </w:pPr>
          </w:p>
        </w:tc>
      </w:tr>
      <w:tr w:rsidR="006A394A" w:rsidRPr="00F90213" w14:paraId="7A3305E5" w14:textId="77777777">
        <w:tc>
          <w:tcPr>
            <w:tcW w:w="8292" w:type="dxa"/>
          </w:tcPr>
          <w:p w14:paraId="63D3D32A" w14:textId="77777777" w:rsidR="006A394A" w:rsidRPr="00F90213" w:rsidRDefault="006A394A" w:rsidP="00F90C17">
            <w:pPr>
              <w:jc w:val="right"/>
              <w:rPr>
                <w:color w:val="000000"/>
                <w:sz w:val="20"/>
              </w:rPr>
            </w:pPr>
            <w:r w:rsidRPr="00F90213">
              <w:rPr>
                <w:color w:val="000000"/>
                <w:sz w:val="20"/>
              </w:rPr>
              <w:t>Punkte:</w:t>
            </w:r>
          </w:p>
        </w:tc>
        <w:tc>
          <w:tcPr>
            <w:tcW w:w="920" w:type="dxa"/>
          </w:tcPr>
          <w:p w14:paraId="5058D011" w14:textId="77777777" w:rsidR="006A394A" w:rsidRPr="00F90213" w:rsidRDefault="006A394A" w:rsidP="00F90C17">
            <w:pPr>
              <w:jc w:val="center"/>
              <w:rPr>
                <w:bCs/>
                <w:color w:val="000000"/>
                <w:sz w:val="20"/>
              </w:rPr>
            </w:pPr>
          </w:p>
        </w:tc>
      </w:tr>
    </w:tbl>
    <w:p w14:paraId="12762DB6"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49D1E32" w14:textId="77777777">
        <w:tc>
          <w:tcPr>
            <w:tcW w:w="8292" w:type="dxa"/>
          </w:tcPr>
          <w:p w14:paraId="5AC45AD5" w14:textId="77777777" w:rsidR="006A394A" w:rsidRPr="00F90213" w:rsidRDefault="006A394A" w:rsidP="00F90C17">
            <w:pPr>
              <w:rPr>
                <w:i/>
                <w:color w:val="000000"/>
                <w:sz w:val="20"/>
              </w:rPr>
            </w:pPr>
            <w:r w:rsidRPr="00F90213">
              <w:rPr>
                <w:i/>
                <w:color w:val="000000"/>
                <w:sz w:val="20"/>
              </w:rPr>
              <w:t>Löschen (einschl. vorbereiten)</w:t>
            </w:r>
          </w:p>
        </w:tc>
        <w:tc>
          <w:tcPr>
            <w:tcW w:w="920" w:type="dxa"/>
          </w:tcPr>
          <w:p w14:paraId="39DD94AA" w14:textId="77777777" w:rsidR="006A394A" w:rsidRPr="00F90213" w:rsidRDefault="006A394A" w:rsidP="00F90C17">
            <w:pPr>
              <w:rPr>
                <w:color w:val="000000"/>
                <w:sz w:val="20"/>
              </w:rPr>
            </w:pPr>
            <w:r w:rsidRPr="00F90213">
              <w:rPr>
                <w:color w:val="000000"/>
                <w:sz w:val="20"/>
              </w:rPr>
              <w:t>C - 9</w:t>
            </w:r>
          </w:p>
        </w:tc>
      </w:tr>
      <w:tr w:rsidR="006A394A" w:rsidRPr="009078E7" w14:paraId="6904CB6E" w14:textId="77777777">
        <w:tc>
          <w:tcPr>
            <w:tcW w:w="9212" w:type="dxa"/>
            <w:gridSpan w:val="2"/>
          </w:tcPr>
          <w:p w14:paraId="1A9C0EE0"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 xml:space="preserve">Das Fahrzeug ist nur mit einem blauen Kegel / einem blauen Licht gekennzeichnet. Muss der Löschvorgang </w:t>
            </w:r>
          </w:p>
          <w:p w14:paraId="6FF36F61" w14:textId="77777777" w:rsidR="006A394A" w:rsidRPr="00F90213" w:rsidRDefault="006A394A" w:rsidP="00F90C17">
            <w:pPr>
              <w:tabs>
                <w:tab w:val="left" w:pos="-720"/>
                <w:tab w:val="left" w:pos="567"/>
                <w:tab w:val="left" w:pos="1134"/>
              </w:tabs>
              <w:suppressAutoHyphens/>
              <w:ind w:left="1134" w:hanging="1134"/>
              <w:rPr>
                <w:color w:val="000000"/>
                <w:sz w:val="20"/>
                <w:lang w:val="de-DE"/>
              </w:rPr>
            </w:pPr>
            <w:r w:rsidRPr="00F90213">
              <w:rPr>
                <w:color w:val="000000"/>
                <w:sz w:val="20"/>
                <w:lang w:val="de-DE"/>
              </w:rPr>
              <w:t>an Bord überwacht werden? Was ist gegebenenfalls zu beachten? Nennen Sie auch die Fundstelle im ADN.</w:t>
            </w:r>
          </w:p>
        </w:tc>
      </w:tr>
      <w:tr w:rsidR="006A394A" w:rsidRPr="009078E7" w14:paraId="4644296A" w14:textId="77777777">
        <w:tc>
          <w:tcPr>
            <w:tcW w:w="9212" w:type="dxa"/>
            <w:gridSpan w:val="2"/>
          </w:tcPr>
          <w:p w14:paraId="77FD2A14" w14:textId="77777777" w:rsidR="006A394A" w:rsidRPr="00F90213" w:rsidRDefault="006A394A" w:rsidP="00F90C17">
            <w:pPr>
              <w:rPr>
                <w:color w:val="000000"/>
                <w:sz w:val="20"/>
                <w:lang w:val="de-DE"/>
              </w:rPr>
            </w:pPr>
          </w:p>
        </w:tc>
      </w:tr>
      <w:tr w:rsidR="006A394A" w:rsidRPr="00F90213" w14:paraId="7BDFB1DA" w14:textId="77777777">
        <w:tc>
          <w:tcPr>
            <w:tcW w:w="8292" w:type="dxa"/>
          </w:tcPr>
          <w:p w14:paraId="3FF5B3C8" w14:textId="77777777" w:rsidR="006A394A" w:rsidRPr="00F90213" w:rsidRDefault="006A394A" w:rsidP="00F90C17">
            <w:pPr>
              <w:jc w:val="right"/>
              <w:rPr>
                <w:color w:val="000000"/>
                <w:sz w:val="20"/>
              </w:rPr>
            </w:pPr>
            <w:r w:rsidRPr="00F90213">
              <w:rPr>
                <w:color w:val="000000"/>
                <w:sz w:val="20"/>
              </w:rPr>
              <w:t>Punkte:</w:t>
            </w:r>
          </w:p>
        </w:tc>
        <w:tc>
          <w:tcPr>
            <w:tcW w:w="920" w:type="dxa"/>
          </w:tcPr>
          <w:p w14:paraId="4FFEC530" w14:textId="77777777" w:rsidR="006A394A" w:rsidRPr="00F90213" w:rsidRDefault="006A394A" w:rsidP="00F90C17">
            <w:pPr>
              <w:jc w:val="center"/>
              <w:rPr>
                <w:bCs/>
                <w:color w:val="000000"/>
                <w:sz w:val="20"/>
              </w:rPr>
            </w:pPr>
          </w:p>
        </w:tc>
      </w:tr>
    </w:tbl>
    <w:p w14:paraId="4FB6FC38"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315BFF0" w14:textId="77777777">
        <w:tc>
          <w:tcPr>
            <w:tcW w:w="8292" w:type="dxa"/>
          </w:tcPr>
          <w:p w14:paraId="39F6CC22" w14:textId="77777777" w:rsidR="006A394A" w:rsidRPr="00F90213" w:rsidRDefault="006A394A" w:rsidP="00F90C17">
            <w:pPr>
              <w:rPr>
                <w:i/>
                <w:color w:val="000000"/>
                <w:sz w:val="20"/>
              </w:rPr>
            </w:pPr>
            <w:r w:rsidRPr="00F90213">
              <w:rPr>
                <w:i/>
                <w:color w:val="000000"/>
                <w:sz w:val="20"/>
              </w:rPr>
              <w:t>Reinigen</w:t>
            </w:r>
          </w:p>
        </w:tc>
        <w:tc>
          <w:tcPr>
            <w:tcW w:w="920" w:type="dxa"/>
          </w:tcPr>
          <w:p w14:paraId="4C01FB62" w14:textId="77777777" w:rsidR="006A394A" w:rsidRPr="00F90213" w:rsidRDefault="006A394A" w:rsidP="00F90C17">
            <w:pPr>
              <w:rPr>
                <w:color w:val="000000"/>
                <w:sz w:val="20"/>
              </w:rPr>
            </w:pPr>
            <w:r w:rsidRPr="00F90213">
              <w:rPr>
                <w:color w:val="000000"/>
                <w:sz w:val="20"/>
              </w:rPr>
              <w:t>D - 1</w:t>
            </w:r>
          </w:p>
        </w:tc>
      </w:tr>
      <w:tr w:rsidR="006A394A" w:rsidRPr="009078E7" w14:paraId="78A48915" w14:textId="77777777">
        <w:tc>
          <w:tcPr>
            <w:tcW w:w="9212" w:type="dxa"/>
            <w:gridSpan w:val="2"/>
          </w:tcPr>
          <w:p w14:paraId="74710BCA" w14:textId="77777777" w:rsidR="006A394A" w:rsidRPr="00F90213" w:rsidRDefault="006A394A" w:rsidP="00F90C17">
            <w:pPr>
              <w:tabs>
                <w:tab w:val="left" w:pos="-720"/>
              </w:tabs>
              <w:suppressAutoHyphens/>
              <w:ind w:left="709" w:hanging="709"/>
              <w:rPr>
                <w:color w:val="000000"/>
                <w:sz w:val="20"/>
                <w:lang w:val="de-DE"/>
              </w:rPr>
            </w:pPr>
            <w:r w:rsidRPr="00F90213">
              <w:rPr>
                <w:color w:val="000000"/>
                <w:sz w:val="20"/>
                <w:lang w:val="de-DE"/>
              </w:rPr>
              <w:t xml:space="preserve">Unter welchen Bedingungen darf man laut ADN einen Ladetank ohne persönliche Schutzausrüstung </w:t>
            </w:r>
          </w:p>
          <w:p w14:paraId="2FDE27AB" w14:textId="77777777" w:rsidR="006A394A" w:rsidRPr="00F90213" w:rsidRDefault="006A394A" w:rsidP="00F90C17">
            <w:pPr>
              <w:pStyle w:val="BodyText2"/>
              <w:rPr>
                <w:b/>
                <w:color w:val="000000"/>
                <w:lang w:val="de-DE"/>
              </w:rPr>
            </w:pPr>
            <w:r w:rsidRPr="00F90213">
              <w:rPr>
                <w:color w:val="000000"/>
                <w:lang w:val="de-DE"/>
              </w:rPr>
              <w:t>betreten? Nennen Sie auch die Fundstelle im ADN.</w:t>
            </w:r>
          </w:p>
        </w:tc>
      </w:tr>
      <w:tr w:rsidR="006A394A" w:rsidRPr="009078E7" w14:paraId="401BD0B2" w14:textId="77777777">
        <w:tc>
          <w:tcPr>
            <w:tcW w:w="9212" w:type="dxa"/>
            <w:gridSpan w:val="2"/>
          </w:tcPr>
          <w:p w14:paraId="5B2BF326" w14:textId="77777777" w:rsidR="006A394A" w:rsidRPr="00F90213" w:rsidRDefault="006A394A" w:rsidP="00F90C17">
            <w:pPr>
              <w:rPr>
                <w:color w:val="000000"/>
                <w:sz w:val="20"/>
                <w:lang w:val="de-DE"/>
              </w:rPr>
            </w:pPr>
          </w:p>
        </w:tc>
      </w:tr>
      <w:tr w:rsidR="006A394A" w:rsidRPr="00F90213" w14:paraId="57881B8D" w14:textId="77777777">
        <w:tc>
          <w:tcPr>
            <w:tcW w:w="8292" w:type="dxa"/>
          </w:tcPr>
          <w:p w14:paraId="062218FB" w14:textId="77777777" w:rsidR="006A394A" w:rsidRPr="00F90213" w:rsidRDefault="006A394A" w:rsidP="00F90C17">
            <w:pPr>
              <w:jc w:val="right"/>
              <w:rPr>
                <w:color w:val="000000"/>
                <w:sz w:val="20"/>
              </w:rPr>
            </w:pPr>
            <w:r w:rsidRPr="00F90213">
              <w:rPr>
                <w:color w:val="000000"/>
                <w:sz w:val="20"/>
              </w:rPr>
              <w:t>Punkte:</w:t>
            </w:r>
          </w:p>
        </w:tc>
        <w:tc>
          <w:tcPr>
            <w:tcW w:w="920" w:type="dxa"/>
          </w:tcPr>
          <w:p w14:paraId="65250044" w14:textId="77777777" w:rsidR="006A394A" w:rsidRPr="00F90213" w:rsidRDefault="006A394A" w:rsidP="00F90C17">
            <w:pPr>
              <w:jc w:val="center"/>
              <w:rPr>
                <w:bCs/>
                <w:color w:val="000000"/>
                <w:sz w:val="20"/>
              </w:rPr>
            </w:pPr>
          </w:p>
        </w:tc>
      </w:tr>
    </w:tbl>
    <w:p w14:paraId="1B95CAD0" w14:textId="77777777" w:rsidR="006A394A" w:rsidRPr="00F90213" w:rsidRDefault="006A394A" w:rsidP="006A394A">
      <w:pPr>
        <w:rPr>
          <w:color w:val="000000"/>
          <w:sz w:val="20"/>
        </w:rPr>
      </w:pPr>
    </w:p>
    <w:p w14:paraId="5C925831"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76331F73" w14:textId="77777777">
        <w:tc>
          <w:tcPr>
            <w:tcW w:w="8292" w:type="dxa"/>
          </w:tcPr>
          <w:p w14:paraId="754E2657" w14:textId="77777777" w:rsidR="006A394A" w:rsidRPr="00F90213" w:rsidRDefault="006A394A" w:rsidP="00F90C17">
            <w:pPr>
              <w:rPr>
                <w:i/>
                <w:color w:val="000000"/>
                <w:sz w:val="20"/>
              </w:rPr>
            </w:pPr>
            <w:r w:rsidRPr="00F90213">
              <w:rPr>
                <w:i/>
                <w:color w:val="000000"/>
                <w:sz w:val="20"/>
              </w:rPr>
              <w:t>Reinigen</w:t>
            </w:r>
          </w:p>
        </w:tc>
        <w:tc>
          <w:tcPr>
            <w:tcW w:w="920" w:type="dxa"/>
          </w:tcPr>
          <w:p w14:paraId="5221CFF1" w14:textId="77777777" w:rsidR="006A394A" w:rsidRPr="00F90213" w:rsidRDefault="006A394A" w:rsidP="00F90C17">
            <w:pPr>
              <w:rPr>
                <w:color w:val="000000"/>
                <w:sz w:val="20"/>
              </w:rPr>
            </w:pPr>
            <w:r w:rsidRPr="00F90213">
              <w:rPr>
                <w:color w:val="000000"/>
                <w:sz w:val="20"/>
              </w:rPr>
              <w:t>D - 4</w:t>
            </w:r>
          </w:p>
        </w:tc>
      </w:tr>
      <w:tr w:rsidR="006A394A" w:rsidRPr="009078E7" w14:paraId="4CED5277" w14:textId="77777777">
        <w:tc>
          <w:tcPr>
            <w:tcW w:w="9212" w:type="dxa"/>
            <w:gridSpan w:val="2"/>
          </w:tcPr>
          <w:p w14:paraId="224A62E2" w14:textId="77777777" w:rsidR="006A394A" w:rsidRPr="00F90213" w:rsidRDefault="006A394A" w:rsidP="00F90C17">
            <w:pPr>
              <w:pStyle w:val="BodyTextIndent2"/>
              <w:spacing w:after="0" w:line="240" w:lineRule="auto"/>
              <w:ind w:left="0"/>
              <w:rPr>
                <w:color w:val="000000"/>
                <w:lang w:val="de-DE"/>
              </w:rPr>
            </w:pPr>
            <w:r w:rsidRPr="00F90213">
              <w:rPr>
                <w:color w:val="000000"/>
                <w:lang w:val="de-DE"/>
              </w:rPr>
              <w:t xml:space="preserve">Sie entgasen während der Fahrt. Sie messen in der Nähe des Steuerhauses eine Konzentration von 25% </w:t>
            </w:r>
          </w:p>
          <w:p w14:paraId="1AC0455B" w14:textId="77777777" w:rsidR="006A394A" w:rsidRPr="00F90213" w:rsidRDefault="006A394A" w:rsidP="00F90C17">
            <w:pPr>
              <w:pStyle w:val="BodyTextIndent2"/>
              <w:spacing w:after="0" w:line="240" w:lineRule="auto"/>
              <w:ind w:left="0"/>
              <w:rPr>
                <w:color w:val="000000"/>
                <w:lang w:val="de-DE"/>
              </w:rPr>
            </w:pPr>
            <w:r w:rsidRPr="00F90213">
              <w:rPr>
                <w:color w:val="000000"/>
                <w:lang w:val="de-DE"/>
              </w:rPr>
              <w:t>der unteren Explosionsgrenze des Stoffes. Müssen Sie etwas unternehmen und wenn ja was ?</w:t>
            </w:r>
          </w:p>
          <w:p w14:paraId="5D3171F3" w14:textId="77777777" w:rsidR="006A394A" w:rsidRPr="00F90213" w:rsidRDefault="006A394A" w:rsidP="00F90C17">
            <w:pPr>
              <w:pStyle w:val="BodyText2"/>
              <w:spacing w:after="0" w:line="240" w:lineRule="auto"/>
              <w:rPr>
                <w:b/>
                <w:color w:val="000000"/>
                <w:lang w:val="de-DE"/>
              </w:rPr>
            </w:pPr>
            <w:r w:rsidRPr="00F90213">
              <w:rPr>
                <w:color w:val="000000"/>
                <w:lang w:val="de-DE"/>
              </w:rPr>
              <w:t>Nennen Sie auch die Fundstelle im ADN.</w:t>
            </w:r>
          </w:p>
        </w:tc>
      </w:tr>
      <w:tr w:rsidR="006A394A" w:rsidRPr="009078E7" w14:paraId="4D61D576" w14:textId="77777777">
        <w:tc>
          <w:tcPr>
            <w:tcW w:w="9212" w:type="dxa"/>
            <w:gridSpan w:val="2"/>
          </w:tcPr>
          <w:p w14:paraId="47817B3E" w14:textId="77777777" w:rsidR="006A394A" w:rsidRPr="00F90213" w:rsidRDefault="006A394A" w:rsidP="00F90C17">
            <w:pPr>
              <w:rPr>
                <w:color w:val="000000"/>
                <w:sz w:val="20"/>
                <w:lang w:val="de-DE"/>
              </w:rPr>
            </w:pPr>
          </w:p>
        </w:tc>
      </w:tr>
      <w:tr w:rsidR="006A394A" w:rsidRPr="00F90213" w14:paraId="3436CA18" w14:textId="77777777">
        <w:tc>
          <w:tcPr>
            <w:tcW w:w="8292" w:type="dxa"/>
          </w:tcPr>
          <w:p w14:paraId="3D46E4D6" w14:textId="77777777" w:rsidR="006A394A" w:rsidRPr="00F90213" w:rsidRDefault="006A394A" w:rsidP="00F90C17">
            <w:pPr>
              <w:jc w:val="right"/>
              <w:rPr>
                <w:color w:val="000000"/>
                <w:sz w:val="20"/>
              </w:rPr>
            </w:pPr>
            <w:r w:rsidRPr="00F90213">
              <w:rPr>
                <w:color w:val="000000"/>
                <w:sz w:val="20"/>
              </w:rPr>
              <w:t>Punkte:</w:t>
            </w:r>
          </w:p>
        </w:tc>
        <w:tc>
          <w:tcPr>
            <w:tcW w:w="920" w:type="dxa"/>
          </w:tcPr>
          <w:p w14:paraId="63C5BED4" w14:textId="77777777" w:rsidR="006A394A" w:rsidRPr="00F90213" w:rsidRDefault="006A394A" w:rsidP="00F90C17">
            <w:pPr>
              <w:jc w:val="center"/>
              <w:rPr>
                <w:bCs/>
                <w:color w:val="000000"/>
                <w:sz w:val="20"/>
              </w:rPr>
            </w:pPr>
          </w:p>
        </w:tc>
      </w:tr>
    </w:tbl>
    <w:p w14:paraId="34F3D6F5" w14:textId="77777777" w:rsidR="006A394A" w:rsidRPr="00F90213" w:rsidRDefault="006A394A" w:rsidP="006A394A">
      <w:pPr>
        <w:rPr>
          <w:color w:val="000000"/>
          <w:sz w:val="20"/>
        </w:rPr>
      </w:pPr>
    </w:p>
    <w:p w14:paraId="098A3F7C"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B654C41" w14:textId="77777777">
        <w:tc>
          <w:tcPr>
            <w:tcW w:w="8292" w:type="dxa"/>
          </w:tcPr>
          <w:p w14:paraId="17B240A8" w14:textId="77777777" w:rsidR="006A394A" w:rsidRPr="00F90213" w:rsidRDefault="006A394A" w:rsidP="00F90C17">
            <w:pPr>
              <w:rPr>
                <w:i/>
                <w:color w:val="000000"/>
                <w:sz w:val="20"/>
              </w:rPr>
            </w:pPr>
            <w:r w:rsidRPr="00F90213">
              <w:rPr>
                <w:i/>
                <w:color w:val="000000"/>
                <w:sz w:val="20"/>
              </w:rPr>
              <w:t>Reinigen</w:t>
            </w:r>
          </w:p>
        </w:tc>
        <w:tc>
          <w:tcPr>
            <w:tcW w:w="920" w:type="dxa"/>
          </w:tcPr>
          <w:p w14:paraId="2C6720E2" w14:textId="77777777" w:rsidR="006A394A" w:rsidRPr="00F90213" w:rsidRDefault="006A394A" w:rsidP="00F90C17">
            <w:pPr>
              <w:rPr>
                <w:color w:val="000000"/>
                <w:sz w:val="20"/>
              </w:rPr>
            </w:pPr>
            <w:r w:rsidRPr="00F90213">
              <w:rPr>
                <w:color w:val="000000"/>
                <w:sz w:val="20"/>
              </w:rPr>
              <w:t>D - 11</w:t>
            </w:r>
          </w:p>
        </w:tc>
      </w:tr>
      <w:tr w:rsidR="006A394A" w:rsidRPr="009078E7" w14:paraId="00FE5BAE" w14:textId="77777777">
        <w:tc>
          <w:tcPr>
            <w:tcW w:w="9212" w:type="dxa"/>
            <w:gridSpan w:val="2"/>
          </w:tcPr>
          <w:p w14:paraId="482B1E66" w14:textId="77777777" w:rsidR="006A394A" w:rsidRPr="00F90213" w:rsidRDefault="006A394A" w:rsidP="00F90C17">
            <w:pPr>
              <w:suppressAutoHyphens/>
              <w:rPr>
                <w:color w:val="000000"/>
                <w:sz w:val="20"/>
                <w:lang w:val="de-DE"/>
              </w:rPr>
            </w:pPr>
            <w:r w:rsidRPr="00F90213">
              <w:rPr>
                <w:color w:val="000000"/>
                <w:sz w:val="20"/>
                <w:lang w:val="de-DE"/>
              </w:rPr>
              <w:t xml:space="preserve">Sie möchten mit einem umluftunabhängigen Atemschutzgerät den Ladetank betreten. </w:t>
            </w:r>
          </w:p>
          <w:p w14:paraId="3939FF27" w14:textId="77777777" w:rsidR="006A394A" w:rsidRPr="00F90213" w:rsidRDefault="006A394A" w:rsidP="00F90C17">
            <w:pPr>
              <w:suppressAutoHyphens/>
              <w:ind w:left="709" w:hanging="709"/>
              <w:rPr>
                <w:color w:val="000000"/>
                <w:sz w:val="20"/>
                <w:lang w:val="de-DE"/>
              </w:rPr>
            </w:pPr>
            <w:r w:rsidRPr="00F90213">
              <w:rPr>
                <w:color w:val="000000"/>
                <w:sz w:val="20"/>
                <w:lang w:val="de-DE"/>
              </w:rPr>
              <w:t>Unter welchen Voraussetzungen dürfen Sie das? Nennen Sie auch die Fundstelle im ADN.</w:t>
            </w:r>
          </w:p>
        </w:tc>
      </w:tr>
      <w:tr w:rsidR="006A394A" w:rsidRPr="009078E7" w14:paraId="2F4095B7" w14:textId="77777777">
        <w:tc>
          <w:tcPr>
            <w:tcW w:w="9212" w:type="dxa"/>
            <w:gridSpan w:val="2"/>
          </w:tcPr>
          <w:p w14:paraId="390FD3E4" w14:textId="77777777" w:rsidR="006A394A" w:rsidRPr="00F90213" w:rsidRDefault="006A394A" w:rsidP="00F90C17">
            <w:pPr>
              <w:rPr>
                <w:color w:val="000000"/>
                <w:sz w:val="20"/>
                <w:lang w:val="de-DE"/>
              </w:rPr>
            </w:pPr>
          </w:p>
        </w:tc>
      </w:tr>
      <w:tr w:rsidR="006A394A" w:rsidRPr="00F90213" w14:paraId="6C3CABCC" w14:textId="77777777">
        <w:tc>
          <w:tcPr>
            <w:tcW w:w="8292" w:type="dxa"/>
          </w:tcPr>
          <w:p w14:paraId="5BBC6226" w14:textId="77777777" w:rsidR="006A394A" w:rsidRPr="00F90213" w:rsidRDefault="006A394A" w:rsidP="00F90C17">
            <w:pPr>
              <w:jc w:val="right"/>
              <w:rPr>
                <w:color w:val="000000"/>
                <w:sz w:val="20"/>
              </w:rPr>
            </w:pPr>
            <w:r w:rsidRPr="00F90213">
              <w:rPr>
                <w:color w:val="000000"/>
                <w:sz w:val="20"/>
              </w:rPr>
              <w:t>Punkte:</w:t>
            </w:r>
          </w:p>
        </w:tc>
        <w:tc>
          <w:tcPr>
            <w:tcW w:w="920" w:type="dxa"/>
          </w:tcPr>
          <w:p w14:paraId="650E2F62" w14:textId="77777777" w:rsidR="006A394A" w:rsidRPr="00F90213" w:rsidRDefault="006A394A" w:rsidP="00F90C17">
            <w:pPr>
              <w:jc w:val="center"/>
              <w:rPr>
                <w:bCs/>
                <w:color w:val="000000"/>
                <w:sz w:val="20"/>
              </w:rPr>
            </w:pPr>
          </w:p>
        </w:tc>
      </w:tr>
    </w:tbl>
    <w:p w14:paraId="6E97B235" w14:textId="77777777" w:rsidR="006A394A" w:rsidRPr="00F90213" w:rsidRDefault="006A394A" w:rsidP="006A394A">
      <w:pPr>
        <w:rPr>
          <w:color w:val="000000"/>
          <w:sz w:val="20"/>
        </w:rPr>
      </w:pPr>
    </w:p>
    <w:p w14:paraId="4C9C9A42" w14:textId="77777777" w:rsidR="006A394A" w:rsidRPr="00F90213" w:rsidRDefault="006A394A" w:rsidP="006A394A">
      <w:pPr>
        <w:rPr>
          <w:color w:val="000000"/>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6A394A" w:rsidRPr="00F90213" w14:paraId="05A01389" w14:textId="77777777">
        <w:tc>
          <w:tcPr>
            <w:tcW w:w="8292" w:type="dxa"/>
          </w:tcPr>
          <w:p w14:paraId="2ED6AB52" w14:textId="77777777" w:rsidR="006A394A" w:rsidRPr="00F90213" w:rsidRDefault="006A394A" w:rsidP="00F90C17">
            <w:pPr>
              <w:rPr>
                <w:i/>
                <w:color w:val="000000"/>
                <w:sz w:val="20"/>
              </w:rPr>
            </w:pPr>
            <w:r w:rsidRPr="00F90213">
              <w:rPr>
                <w:i/>
                <w:color w:val="000000"/>
                <w:sz w:val="20"/>
              </w:rPr>
              <w:t>Stoffspezifische Frage</w:t>
            </w:r>
          </w:p>
        </w:tc>
        <w:tc>
          <w:tcPr>
            <w:tcW w:w="920" w:type="dxa"/>
          </w:tcPr>
          <w:p w14:paraId="7C773E5B" w14:textId="77777777" w:rsidR="006A394A" w:rsidRPr="00F90213" w:rsidRDefault="006A394A" w:rsidP="00F90C17">
            <w:pPr>
              <w:rPr>
                <w:color w:val="000000"/>
                <w:sz w:val="20"/>
              </w:rPr>
            </w:pPr>
            <w:r w:rsidRPr="00F90213">
              <w:rPr>
                <w:color w:val="000000"/>
                <w:sz w:val="20"/>
              </w:rPr>
              <w:t>E - 12</w:t>
            </w:r>
          </w:p>
        </w:tc>
      </w:tr>
      <w:tr w:rsidR="006A394A" w:rsidRPr="009078E7" w14:paraId="2B47550F" w14:textId="77777777">
        <w:tc>
          <w:tcPr>
            <w:tcW w:w="9212" w:type="dxa"/>
            <w:gridSpan w:val="2"/>
          </w:tcPr>
          <w:p w14:paraId="691A2697" w14:textId="77777777" w:rsidR="006A394A" w:rsidRPr="00F90213" w:rsidRDefault="006A394A" w:rsidP="00F90C17">
            <w:pPr>
              <w:pStyle w:val="BodyText2"/>
              <w:spacing w:after="0" w:line="240" w:lineRule="auto"/>
              <w:rPr>
                <w:color w:val="000000"/>
                <w:lang w:val="de-DE"/>
              </w:rPr>
            </w:pPr>
            <w:r w:rsidRPr="00F90213">
              <w:rPr>
                <w:color w:val="000000"/>
                <w:lang w:val="de-DE"/>
              </w:rPr>
              <w:t>Was ist die größte Gefahr diese</w:t>
            </w:r>
            <w:r w:rsidR="00CC1383" w:rsidRPr="00F90213">
              <w:rPr>
                <w:color w:val="000000"/>
                <w:lang w:val="de-DE"/>
              </w:rPr>
              <w:t>s</w:t>
            </w:r>
            <w:r w:rsidRPr="00F90213">
              <w:rPr>
                <w:color w:val="000000"/>
                <w:lang w:val="de-DE"/>
              </w:rPr>
              <w:t xml:space="preserve"> Stoffes und was sind die Zusatzgefahren? Erklären Sie die Art der Gefahren. Nenne Sie auch die Fundstelle im ADN.</w:t>
            </w:r>
          </w:p>
        </w:tc>
      </w:tr>
      <w:tr w:rsidR="006A394A" w:rsidRPr="009078E7" w14:paraId="3BA84A97" w14:textId="77777777">
        <w:tc>
          <w:tcPr>
            <w:tcW w:w="9212" w:type="dxa"/>
            <w:gridSpan w:val="2"/>
          </w:tcPr>
          <w:p w14:paraId="6A96F0FF" w14:textId="77777777" w:rsidR="006A394A" w:rsidRPr="00F90213" w:rsidRDefault="006A394A" w:rsidP="00F90C17">
            <w:pPr>
              <w:rPr>
                <w:color w:val="000000"/>
                <w:sz w:val="20"/>
                <w:lang w:val="de-DE"/>
              </w:rPr>
            </w:pPr>
          </w:p>
        </w:tc>
      </w:tr>
      <w:tr w:rsidR="006A394A" w:rsidRPr="00F90213" w14:paraId="0CA2195C" w14:textId="77777777">
        <w:tc>
          <w:tcPr>
            <w:tcW w:w="8292" w:type="dxa"/>
          </w:tcPr>
          <w:p w14:paraId="42426889" w14:textId="77777777" w:rsidR="006A394A" w:rsidRPr="00F90213" w:rsidRDefault="006A394A" w:rsidP="00F90C17">
            <w:pPr>
              <w:jc w:val="right"/>
              <w:rPr>
                <w:color w:val="000000"/>
                <w:sz w:val="20"/>
              </w:rPr>
            </w:pPr>
            <w:r w:rsidRPr="00F90213">
              <w:rPr>
                <w:color w:val="000000"/>
                <w:sz w:val="20"/>
              </w:rPr>
              <w:t>Punkte:</w:t>
            </w:r>
          </w:p>
        </w:tc>
        <w:tc>
          <w:tcPr>
            <w:tcW w:w="920" w:type="dxa"/>
          </w:tcPr>
          <w:p w14:paraId="08B115E8" w14:textId="77777777" w:rsidR="006A394A" w:rsidRPr="00F90213" w:rsidRDefault="006A394A" w:rsidP="00F90C17">
            <w:pPr>
              <w:jc w:val="center"/>
              <w:rPr>
                <w:b/>
                <w:bCs/>
                <w:color w:val="000000"/>
                <w:sz w:val="20"/>
              </w:rPr>
            </w:pPr>
          </w:p>
        </w:tc>
      </w:tr>
    </w:tbl>
    <w:p w14:paraId="41B39B1D" w14:textId="77777777" w:rsidR="006A394A" w:rsidRPr="00F90213" w:rsidRDefault="006A394A" w:rsidP="006A394A">
      <w:pPr>
        <w:rPr>
          <w:color w:val="000000"/>
          <w:sz w:val="20"/>
        </w:rPr>
      </w:pPr>
    </w:p>
    <w:p w14:paraId="22528652" w14:textId="77777777" w:rsidR="006A394A" w:rsidRPr="00331320" w:rsidRDefault="006A394A" w:rsidP="00691C75">
      <w:pPr>
        <w:jc w:val="center"/>
        <w:rPr>
          <w:sz w:val="20"/>
          <w:lang w:val="de-DE"/>
        </w:rPr>
      </w:pPr>
      <w:r w:rsidRPr="00331320">
        <w:rPr>
          <w:sz w:val="20"/>
          <w:lang w:val="de-DE"/>
        </w:rPr>
        <w:t>***</w:t>
      </w:r>
    </w:p>
    <w:sectPr w:rsidR="006A394A" w:rsidRPr="00331320" w:rsidSect="00402039">
      <w:headerReference w:type="even" r:id="rId15"/>
      <w:headerReference w:type="default" r:id="rId16"/>
      <w:footerReference w:type="even" r:id="rId17"/>
      <w:headerReference w:type="first" r:id="rId18"/>
      <w:footerReference w:type="first" r:id="rId19"/>
      <w:pgSz w:w="11906" w:h="16838" w:code="9"/>
      <w:pgMar w:top="1276"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CA297" w14:textId="77777777" w:rsidR="009078E7" w:rsidRDefault="009078E7">
      <w:pPr>
        <w:rPr>
          <w:del w:id="4" w:author="Martine Moench" w:date="2018-10-05T12:28:00Z"/>
        </w:rPr>
      </w:pPr>
      <w:r>
        <w:separator/>
      </w:r>
    </w:p>
    <w:p w14:paraId="6C9645A2" w14:textId="77777777" w:rsidR="009078E7" w:rsidRDefault="009078E7">
      <w:pPr>
        <w:rPr>
          <w:del w:id="5" w:author="Martine Moench" w:date="2018-10-05T12:28:00Z"/>
        </w:rPr>
      </w:pPr>
    </w:p>
    <w:p w14:paraId="241A0D1F" w14:textId="77777777" w:rsidR="009078E7" w:rsidRDefault="009078E7"/>
  </w:endnote>
  <w:endnote w:type="continuationSeparator" w:id="0">
    <w:p w14:paraId="5BFA3C54" w14:textId="77777777" w:rsidR="009078E7" w:rsidRDefault="009078E7">
      <w:pPr>
        <w:rPr>
          <w:del w:id="6" w:author="Martine Moench" w:date="2018-10-05T12:28:00Z"/>
        </w:rPr>
      </w:pPr>
      <w:r>
        <w:continuationSeparator/>
      </w:r>
    </w:p>
    <w:p w14:paraId="29E952AF" w14:textId="77777777" w:rsidR="009078E7" w:rsidRDefault="009078E7">
      <w:pPr>
        <w:rPr>
          <w:del w:id="7" w:author="Martine Moench" w:date="2018-10-05T12:28:00Z"/>
        </w:rPr>
      </w:pPr>
    </w:p>
    <w:p w14:paraId="4E3C672C" w14:textId="77777777" w:rsidR="009078E7" w:rsidRDefault="009078E7"/>
  </w:endnote>
  <w:endnote w:type="continuationNotice" w:id="1">
    <w:p w14:paraId="03302927" w14:textId="77777777" w:rsidR="009078E7" w:rsidRDefault="009078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60441" w14:textId="38371E93" w:rsidR="009078E7" w:rsidRPr="00B80724" w:rsidRDefault="009078E7" w:rsidP="00B80724">
    <w:pPr>
      <w:tabs>
        <w:tab w:val="center" w:pos="4536"/>
        <w:tab w:val="right" w:pos="9072"/>
      </w:tabs>
      <w:overflowPunct/>
      <w:autoSpaceDE/>
      <w:autoSpaceDN/>
      <w:adjustRightInd/>
      <w:jc w:val="right"/>
      <w:textAlignment w:val="auto"/>
    </w:pPr>
    <w:r>
      <w:rPr>
        <w:rFonts w:ascii="Arial" w:hAnsi="Arial"/>
        <w:noProof/>
        <w:snapToGrid w:val="0"/>
        <w:sz w:val="12"/>
        <w:szCs w:val="24"/>
        <w:lang w:val="fr-FR"/>
      </w:rPr>
      <w:t>mm/adn_wp15_ac2_2019_07de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6FBEB" w14:textId="597AB3DE" w:rsidR="009078E7" w:rsidRPr="00B80724" w:rsidRDefault="009078E7" w:rsidP="00B80724">
    <w:pPr>
      <w:tabs>
        <w:tab w:val="center" w:pos="4536"/>
        <w:tab w:val="right" w:pos="9072"/>
      </w:tabs>
      <w:overflowPunct/>
      <w:autoSpaceDE/>
      <w:autoSpaceDN/>
      <w:adjustRightInd/>
      <w:jc w:val="right"/>
      <w:textAlignment w:val="auto"/>
    </w:pPr>
    <w:r>
      <w:rPr>
        <w:rFonts w:ascii="Arial" w:hAnsi="Arial"/>
        <w:noProof/>
        <w:snapToGrid w:val="0"/>
        <w:sz w:val="12"/>
        <w:szCs w:val="24"/>
        <w:lang w:val="fr-FR"/>
      </w:rPr>
      <w:t>mm/adn_wp15_ac2_2019_07de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24D2A" w14:textId="60D55A38" w:rsidR="009078E7" w:rsidRDefault="009078E7" w:rsidP="0014014E">
    <w:pPr>
      <w:tabs>
        <w:tab w:val="center" w:pos="4536"/>
        <w:tab w:val="right" w:pos="9072"/>
      </w:tabs>
      <w:overflowPunct/>
      <w:autoSpaceDE/>
      <w:autoSpaceDN/>
      <w:adjustRightInd/>
      <w:jc w:val="right"/>
      <w:textAlignment w:val="auto"/>
    </w:pPr>
    <w:r>
      <w:rPr>
        <w:rFonts w:ascii="Arial" w:hAnsi="Arial"/>
        <w:noProof/>
        <w:snapToGrid w:val="0"/>
        <w:sz w:val="12"/>
        <w:szCs w:val="24"/>
        <w:lang w:val="fr-FR"/>
      </w:rPr>
      <w:t>mm/adn_wp15_ac2_2019_07de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C4B60" w14:textId="3AC8DBF1" w:rsidR="009078E7" w:rsidRPr="00027EE4" w:rsidRDefault="009078E7" w:rsidP="00973FF9">
    <w:pPr>
      <w:tabs>
        <w:tab w:val="center" w:pos="4536"/>
        <w:tab w:val="right" w:pos="9072"/>
      </w:tabs>
      <w:overflowPunct/>
      <w:autoSpaceDE/>
      <w:autoSpaceDN/>
      <w:adjustRightInd/>
      <w:jc w:val="right"/>
      <w:textAlignment w:val="auto"/>
      <w:rPr>
        <w:lang w:val="fr-FR"/>
      </w:rPr>
    </w:pPr>
    <w:r>
      <w:rPr>
        <w:rFonts w:ascii="Arial" w:hAnsi="Arial"/>
        <w:noProof/>
        <w:snapToGrid w:val="0"/>
        <w:sz w:val="12"/>
        <w:szCs w:val="24"/>
        <w:lang w:val="fr-FR"/>
      </w:rPr>
      <w:t>mm/adn_wp15_ac2_2019_07de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FE040" w14:textId="14D05493" w:rsidR="009078E7" w:rsidRPr="0014014E" w:rsidRDefault="009078E7" w:rsidP="00874488">
    <w:pPr>
      <w:tabs>
        <w:tab w:val="center" w:pos="4536"/>
        <w:tab w:val="right" w:pos="9072"/>
      </w:tabs>
      <w:overflowPunct/>
      <w:autoSpaceDE/>
      <w:autoSpaceDN/>
      <w:adjustRightInd/>
      <w:jc w:val="right"/>
      <w:textAlignment w:val="auto"/>
      <w:rPr>
        <w:lang w:val="fr-FR"/>
      </w:rPr>
    </w:pPr>
    <w:r>
      <w:rPr>
        <w:rFonts w:ascii="Arial" w:hAnsi="Arial"/>
        <w:noProof/>
        <w:snapToGrid w:val="0"/>
        <w:sz w:val="12"/>
        <w:szCs w:val="24"/>
        <w:lang w:val="fr-FR"/>
      </w:rPr>
      <w:t>mm/adn_wp15_ac2_2019_07de</w:t>
    </w:r>
  </w:p>
  <w:p w14:paraId="20611E8C" w14:textId="77777777" w:rsidR="009078E7" w:rsidRPr="00874488" w:rsidRDefault="009078E7">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7181B" w14:textId="77777777" w:rsidR="009078E7" w:rsidRDefault="009078E7">
      <w:pPr>
        <w:rPr>
          <w:del w:id="0" w:author="Martine Moench" w:date="2018-10-05T12:28:00Z"/>
        </w:rPr>
      </w:pPr>
      <w:r>
        <w:separator/>
      </w:r>
    </w:p>
    <w:p w14:paraId="63B48119" w14:textId="77777777" w:rsidR="009078E7" w:rsidRDefault="009078E7">
      <w:pPr>
        <w:rPr>
          <w:del w:id="1" w:author="Martine Moench" w:date="2018-10-05T12:28:00Z"/>
        </w:rPr>
      </w:pPr>
    </w:p>
    <w:p w14:paraId="256869C8" w14:textId="77777777" w:rsidR="009078E7" w:rsidRDefault="009078E7"/>
  </w:footnote>
  <w:footnote w:type="continuationSeparator" w:id="0">
    <w:p w14:paraId="1EC98C41" w14:textId="77777777" w:rsidR="009078E7" w:rsidRDefault="009078E7">
      <w:pPr>
        <w:rPr>
          <w:del w:id="2" w:author="Martine Moench" w:date="2018-10-05T12:28:00Z"/>
        </w:rPr>
      </w:pPr>
      <w:r>
        <w:continuationSeparator/>
      </w:r>
    </w:p>
    <w:p w14:paraId="351649DE" w14:textId="77777777" w:rsidR="009078E7" w:rsidRDefault="009078E7">
      <w:pPr>
        <w:rPr>
          <w:del w:id="3" w:author="Martine Moench" w:date="2018-10-05T12:28:00Z"/>
        </w:rPr>
      </w:pPr>
    </w:p>
    <w:p w14:paraId="1C6B9076" w14:textId="77777777" w:rsidR="009078E7" w:rsidRDefault="009078E7"/>
  </w:footnote>
  <w:footnote w:type="continuationNotice" w:id="1">
    <w:p w14:paraId="693B4D42" w14:textId="77777777" w:rsidR="009078E7" w:rsidRDefault="009078E7"/>
  </w:footnote>
  <w:footnote w:id="2">
    <w:p w14:paraId="14FDD865" w14:textId="011BEAE8" w:rsidR="009078E7" w:rsidRPr="003A7D20" w:rsidRDefault="009078E7" w:rsidP="0014014E">
      <w:pPr>
        <w:pStyle w:val="FootnoteText"/>
        <w:rPr>
          <w:lang w:val="en-US"/>
        </w:rPr>
      </w:pPr>
      <w:r>
        <w:rPr>
          <w:lang w:val="en-US"/>
        </w:rPr>
        <w:tab/>
      </w:r>
      <w:r w:rsidRPr="005D4EB0">
        <w:rPr>
          <w:rStyle w:val="FootnoteReference"/>
          <w:sz w:val="20"/>
          <w:lang w:val="en-US"/>
        </w:rPr>
        <w:t>*</w:t>
      </w:r>
      <w:r>
        <w:rPr>
          <w:sz w:val="16"/>
          <w:szCs w:val="16"/>
          <w:lang w:val="en-US"/>
        </w:rPr>
        <w:tab/>
      </w:r>
      <w:r w:rsidRPr="00D02794">
        <w:rPr>
          <w:lang w:val="de-DE"/>
        </w:rPr>
        <w:t>Von der UN-ECE in Englisch, Französisch und Russisch unter dem Aktenzeichen CCNR-ZKR/ADN/WP.15/AC.2/201</w:t>
      </w:r>
      <w:r>
        <w:rPr>
          <w:lang w:val="de-DE"/>
        </w:rPr>
        <w:t>9</w:t>
      </w:r>
      <w:r w:rsidRPr="00D02794">
        <w:rPr>
          <w:lang w:val="de-DE"/>
        </w:rPr>
        <w:t>/</w:t>
      </w:r>
      <w:r>
        <w:rPr>
          <w:lang w:val="de-DE"/>
        </w:rPr>
        <w:t>7</w:t>
      </w:r>
      <w:r w:rsidRPr="00D02794">
        <w:rPr>
          <w:lang w:val="de-DE"/>
        </w:rPr>
        <w:t xml:space="preserve"> verteilt.</w:t>
      </w:r>
    </w:p>
  </w:footnote>
  <w:footnote w:id="3">
    <w:p w14:paraId="69635C67" w14:textId="77777777" w:rsidR="009078E7" w:rsidRPr="003A7D20" w:rsidRDefault="009078E7" w:rsidP="0014014E">
      <w:pPr>
        <w:pStyle w:val="FootnoteText"/>
        <w:rPr>
          <w:lang w:val="en-US"/>
        </w:rPr>
      </w:pPr>
      <w:r>
        <w:rPr>
          <w:lang w:val="en-US"/>
        </w:rPr>
        <w:tab/>
      </w:r>
      <w:r w:rsidRPr="005D4EB0">
        <w:rPr>
          <w:rStyle w:val="FootnoteReference"/>
          <w:sz w:val="20"/>
          <w:lang w:val="en-US"/>
        </w:rPr>
        <w:t>**</w:t>
      </w:r>
      <w:r w:rsidRPr="003A7D20">
        <w:rPr>
          <w:lang w:val="en-US"/>
        </w:rPr>
        <w:tab/>
      </w:r>
      <w:r w:rsidRPr="00D02794">
        <w:rPr>
          <w:lang w:val="de-DE"/>
        </w:rPr>
        <w:t>Gemäß dem Arbeitsprogramm des Binnenverkehrsausschusses für 2018-2019 (ECE/TRANS/2018/21/Add.1 (9.3.)).</w:t>
      </w:r>
    </w:p>
  </w:footnote>
  <w:footnote w:id="4">
    <w:p w14:paraId="2B6E02BB" w14:textId="77777777" w:rsidR="009078E7" w:rsidRPr="00C04859" w:rsidRDefault="009078E7" w:rsidP="00874488">
      <w:pPr>
        <w:pStyle w:val="FootnoteText"/>
        <w:ind w:left="284" w:hanging="284"/>
        <w:rPr>
          <w:lang w:val="de-DE"/>
        </w:rPr>
      </w:pPr>
      <w:r w:rsidRPr="00C04859">
        <w:rPr>
          <w:rStyle w:val="FootnoteReference"/>
          <w:lang w:val="de-DE"/>
        </w:rPr>
        <w:t>1)</w:t>
      </w:r>
      <w:r w:rsidRPr="00C04859">
        <w:rPr>
          <w:lang w:val="de-DE"/>
        </w:rPr>
        <w:t xml:space="preserve"> </w:t>
      </w:r>
      <w:r w:rsidRPr="0001249B">
        <w:rPr>
          <w:rFonts w:ascii="Arial" w:hAnsi="Arial" w:cs="Arial"/>
          <w:sz w:val="16"/>
          <w:szCs w:val="16"/>
          <w:lang w:val="de-DE"/>
        </w:rPr>
        <w:tab/>
        <w:t xml:space="preserve">Nicht </w:t>
      </w:r>
      <w:r>
        <w:rPr>
          <w:rFonts w:ascii="Arial" w:hAnsi="Arial" w:cs="Arial"/>
          <w:sz w:val="16"/>
          <w:szCs w:val="16"/>
          <w:lang w:val="de-DE"/>
        </w:rPr>
        <w:t>Z</w:t>
      </w:r>
      <w:r w:rsidRPr="0001249B">
        <w:rPr>
          <w:rFonts w:ascii="Arial" w:hAnsi="Arial" w:cs="Arial"/>
          <w:sz w:val="16"/>
          <w:szCs w:val="16"/>
          <w:lang w:val="de-DE"/>
        </w:rPr>
        <w:t>utreffendes streichen</w:t>
      </w:r>
    </w:p>
  </w:footnote>
  <w:footnote w:id="5">
    <w:p w14:paraId="366B86D1" w14:textId="77777777" w:rsidR="009078E7" w:rsidRDefault="009078E7" w:rsidP="00874488">
      <w:pPr>
        <w:pStyle w:val="FootnoteText"/>
        <w:ind w:left="284" w:hanging="284"/>
        <w:rPr>
          <w:ins w:id="167" w:author="Martine Moench" w:date="2018-10-05T12:28:00Z"/>
          <w:rFonts w:ascii="Arial" w:hAnsi="Arial" w:cs="Arial"/>
          <w:sz w:val="16"/>
          <w:szCs w:val="16"/>
          <w:lang w:val="de-DE"/>
        </w:rPr>
      </w:pPr>
      <w:r w:rsidRPr="0001249B">
        <w:rPr>
          <w:rStyle w:val="FootnoteReference"/>
          <w:lang w:val="de-DE"/>
        </w:rPr>
        <w:t>2)</w:t>
      </w:r>
      <w:r w:rsidRPr="0001249B">
        <w:rPr>
          <w:lang w:val="de-DE"/>
        </w:rPr>
        <w:t xml:space="preserve"> </w:t>
      </w:r>
      <w:r w:rsidRPr="0001249B">
        <w:rPr>
          <w:rFonts w:ascii="Arial" w:hAnsi="Arial" w:cs="Arial"/>
          <w:sz w:val="16"/>
          <w:szCs w:val="16"/>
          <w:lang w:val="de-DE"/>
        </w:rPr>
        <w:tab/>
        <w:t>Falls kein einheitlicher Typ des Ladetanks: siehe Seite 3</w:t>
      </w:r>
    </w:p>
    <w:p w14:paraId="561FD352" w14:textId="77777777" w:rsidR="009078E7" w:rsidRPr="00874488" w:rsidRDefault="009078E7" w:rsidP="00874488">
      <w:pPr>
        <w:pStyle w:val="FootnoteText"/>
        <w:ind w:left="284" w:hanging="284"/>
        <w:rPr>
          <w:rFonts w:ascii="Arial" w:hAnsi="Arial"/>
          <w:sz w:val="16"/>
          <w:lang w:val="de-DE"/>
        </w:rPr>
      </w:pPr>
      <w:ins w:id="168"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6">
    <w:p w14:paraId="6935146D" w14:textId="77777777" w:rsidR="009078E7" w:rsidRPr="007A506F" w:rsidRDefault="009078E7" w:rsidP="00AC0F18">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7">
    <w:p w14:paraId="345D7AC8" w14:textId="77777777" w:rsidR="009078E7" w:rsidRDefault="009078E7" w:rsidP="00AC0F18">
      <w:pPr>
        <w:pStyle w:val="FootnoteText"/>
        <w:ind w:left="284" w:hanging="284"/>
        <w:rPr>
          <w:ins w:id="222"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013C14B1" w14:textId="77777777" w:rsidR="009078E7" w:rsidRPr="00894C0A" w:rsidRDefault="009078E7" w:rsidP="00AC0F18">
      <w:pPr>
        <w:pStyle w:val="FootnoteText"/>
        <w:ind w:left="284" w:hanging="284"/>
        <w:rPr>
          <w:lang w:val="de-DE"/>
        </w:rPr>
      </w:pPr>
      <w:ins w:id="223"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8">
    <w:p w14:paraId="78F26918" w14:textId="77777777" w:rsidR="009078E7" w:rsidRPr="007A506F" w:rsidRDefault="009078E7" w:rsidP="00AC0F18">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9">
    <w:p w14:paraId="06B6B0AA" w14:textId="77777777" w:rsidR="009078E7" w:rsidRDefault="009078E7" w:rsidP="00AC0F18">
      <w:pPr>
        <w:pStyle w:val="FootnoteText"/>
        <w:ind w:left="284" w:hanging="284"/>
        <w:rPr>
          <w:ins w:id="284"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29A41AD6" w14:textId="77777777" w:rsidR="009078E7" w:rsidRPr="00894C0A" w:rsidRDefault="009078E7" w:rsidP="00AC0F18">
      <w:pPr>
        <w:pStyle w:val="FootnoteText"/>
        <w:ind w:left="284" w:hanging="284"/>
        <w:rPr>
          <w:lang w:val="de-DE"/>
        </w:rPr>
      </w:pPr>
      <w:ins w:id="285"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10">
    <w:p w14:paraId="17A65C9C" w14:textId="77777777" w:rsidR="009078E7" w:rsidRPr="007A506F" w:rsidRDefault="009078E7" w:rsidP="00AC0F18">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11">
    <w:p w14:paraId="643B907B" w14:textId="77777777" w:rsidR="009078E7" w:rsidRDefault="009078E7" w:rsidP="00AC0F18">
      <w:pPr>
        <w:pStyle w:val="FootnoteText"/>
        <w:ind w:left="284" w:hanging="284"/>
        <w:rPr>
          <w:ins w:id="342"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5C22A748" w14:textId="77777777" w:rsidR="009078E7" w:rsidRPr="00894C0A" w:rsidRDefault="009078E7" w:rsidP="00AC0F18">
      <w:pPr>
        <w:pStyle w:val="FootnoteText"/>
        <w:ind w:left="284" w:hanging="284"/>
        <w:rPr>
          <w:lang w:val="de-DE"/>
        </w:rPr>
      </w:pPr>
      <w:ins w:id="343"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12">
    <w:p w14:paraId="387864E0" w14:textId="77777777" w:rsidR="009078E7" w:rsidRPr="007A506F" w:rsidRDefault="009078E7" w:rsidP="00AC0F18">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13">
    <w:p w14:paraId="7DC2B88B" w14:textId="77777777" w:rsidR="009078E7" w:rsidRDefault="009078E7" w:rsidP="00AC0F18">
      <w:pPr>
        <w:pStyle w:val="FootnoteText"/>
        <w:ind w:left="284" w:hanging="284"/>
        <w:rPr>
          <w:ins w:id="407"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322E9E2A" w14:textId="77777777" w:rsidR="009078E7" w:rsidRPr="00894C0A" w:rsidRDefault="009078E7" w:rsidP="00AC0F18">
      <w:pPr>
        <w:pStyle w:val="FootnoteText"/>
        <w:ind w:left="284" w:hanging="284"/>
        <w:rPr>
          <w:lang w:val="de-DE"/>
        </w:rPr>
      </w:pPr>
      <w:ins w:id="408"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14">
    <w:p w14:paraId="417679DD" w14:textId="77777777" w:rsidR="009078E7" w:rsidRPr="007A506F" w:rsidRDefault="009078E7" w:rsidP="007A506F">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15">
    <w:p w14:paraId="792DED7F" w14:textId="77777777" w:rsidR="009078E7" w:rsidRDefault="009078E7" w:rsidP="007A506F">
      <w:pPr>
        <w:pStyle w:val="FootnoteText"/>
        <w:ind w:left="284" w:hanging="284"/>
        <w:rPr>
          <w:ins w:id="460"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71FD15A6" w14:textId="77777777" w:rsidR="009078E7" w:rsidRPr="00894C0A" w:rsidRDefault="009078E7" w:rsidP="007A506F">
      <w:pPr>
        <w:pStyle w:val="FootnoteText"/>
        <w:ind w:left="284" w:hanging="284"/>
        <w:rPr>
          <w:lang w:val="de-DE"/>
        </w:rPr>
      </w:pPr>
      <w:ins w:id="461"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 w:id="16">
    <w:p w14:paraId="15346C88" w14:textId="77777777" w:rsidR="009078E7" w:rsidRPr="007A506F" w:rsidRDefault="009078E7" w:rsidP="007A506F">
      <w:pPr>
        <w:pStyle w:val="FootnoteText"/>
        <w:ind w:left="284" w:hanging="284"/>
        <w:rPr>
          <w:lang w:val="de-DE"/>
        </w:rPr>
      </w:pPr>
      <w:r w:rsidRPr="007A506F">
        <w:rPr>
          <w:rStyle w:val="FootnoteReference"/>
          <w:lang w:val="de-DE"/>
        </w:rPr>
        <w:t>1)</w:t>
      </w:r>
      <w:r w:rsidRPr="007A506F">
        <w:rPr>
          <w:lang w:val="de-DE"/>
        </w:rPr>
        <w:t xml:space="preserve"> </w:t>
      </w:r>
      <w:r w:rsidRPr="007A506F">
        <w:rPr>
          <w:rFonts w:ascii="Arial" w:hAnsi="Arial" w:cs="Arial"/>
          <w:sz w:val="16"/>
          <w:szCs w:val="16"/>
          <w:lang w:val="de-DE"/>
        </w:rPr>
        <w:tab/>
        <w:t xml:space="preserve">Nicht </w:t>
      </w:r>
      <w:r>
        <w:rPr>
          <w:rFonts w:ascii="Arial" w:hAnsi="Arial" w:cs="Arial"/>
          <w:sz w:val="16"/>
          <w:szCs w:val="16"/>
          <w:lang w:val="de-DE"/>
        </w:rPr>
        <w:t>Z</w:t>
      </w:r>
      <w:r w:rsidRPr="007A506F">
        <w:rPr>
          <w:rFonts w:ascii="Arial" w:hAnsi="Arial" w:cs="Arial"/>
          <w:sz w:val="16"/>
          <w:szCs w:val="16"/>
          <w:lang w:val="de-DE"/>
        </w:rPr>
        <w:t>utreffendes streichen</w:t>
      </w:r>
    </w:p>
  </w:footnote>
  <w:footnote w:id="17">
    <w:p w14:paraId="17344E30" w14:textId="77777777" w:rsidR="009078E7" w:rsidRDefault="009078E7" w:rsidP="007A506F">
      <w:pPr>
        <w:pStyle w:val="FootnoteText"/>
        <w:ind w:left="284" w:hanging="284"/>
        <w:rPr>
          <w:ins w:id="511" w:author="Martine Moench" w:date="2018-10-05T12:28:00Z"/>
          <w:rFonts w:ascii="Arial" w:hAnsi="Arial" w:cs="Arial"/>
          <w:sz w:val="16"/>
          <w:szCs w:val="16"/>
          <w:lang w:val="de-DE"/>
        </w:rPr>
      </w:pPr>
      <w:r w:rsidRPr="007A506F">
        <w:rPr>
          <w:rStyle w:val="FootnoteReference"/>
          <w:lang w:val="de-DE"/>
        </w:rPr>
        <w:t>2)</w:t>
      </w:r>
      <w:r w:rsidRPr="007A506F">
        <w:rPr>
          <w:lang w:val="de-DE"/>
        </w:rPr>
        <w:t xml:space="preserve"> </w:t>
      </w:r>
      <w:r w:rsidRPr="007A506F">
        <w:rPr>
          <w:rFonts w:ascii="Arial" w:hAnsi="Arial" w:cs="Arial"/>
          <w:sz w:val="16"/>
          <w:szCs w:val="16"/>
          <w:lang w:val="de-DE"/>
        </w:rPr>
        <w:tab/>
        <w:t>Falls kein einheitlicher Typ des Ladetanks: siehe Seite 3</w:t>
      </w:r>
    </w:p>
    <w:p w14:paraId="4CA8446E" w14:textId="77777777" w:rsidR="009078E7" w:rsidRPr="00894C0A" w:rsidRDefault="009078E7" w:rsidP="007A506F">
      <w:pPr>
        <w:pStyle w:val="FootnoteText"/>
        <w:ind w:left="284" w:hanging="284"/>
        <w:rPr>
          <w:lang w:val="de-DE"/>
        </w:rPr>
      </w:pPr>
      <w:ins w:id="512" w:author="Martine Moench" w:date="2018-10-05T12:28:00Z">
        <w:r w:rsidRPr="00E223A0">
          <w:rPr>
            <w:rStyle w:val="FootnoteReference"/>
            <w:lang w:val="de-DE"/>
          </w:rPr>
          <w:t>3)</w:t>
        </w:r>
        <w:r>
          <w:rPr>
            <w:rFonts w:ascii="Arial" w:hAnsi="Arial" w:cs="Arial"/>
            <w:sz w:val="16"/>
            <w:szCs w:val="16"/>
            <w:lang w:val="de-DE"/>
          </w:rPr>
          <w:tab/>
          <w:t>Für „x“ zutreffendes eintragen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123D5" w14:textId="1D9448B4" w:rsidR="009078E7" w:rsidRPr="00C04859" w:rsidRDefault="009078E7" w:rsidP="004E0686">
    <w:pPr>
      <w:pStyle w:val="Header"/>
      <w:rPr>
        <w:rFonts w:eastAsia="Arial"/>
        <w:sz w:val="16"/>
        <w:lang w:val="en-US"/>
      </w:rPr>
    </w:pPr>
    <w:r>
      <w:rPr>
        <w:rFonts w:ascii="Arial" w:hAnsi="Arial" w:cs="Arial"/>
        <w:sz w:val="16"/>
        <w:szCs w:val="16"/>
        <w:lang w:val="en-US"/>
      </w:rPr>
      <w:t>CCNR-ZKR/ADN/WP.15/AC.2/2019/7</w:t>
    </w:r>
  </w:p>
  <w:p w14:paraId="5858698F" w14:textId="77777777" w:rsidR="009078E7" w:rsidRPr="004E0686" w:rsidRDefault="009078E7" w:rsidP="004E0686">
    <w:pPr>
      <w:pStyle w:val="Header"/>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32</w:t>
    </w:r>
    <w:r w:rsidRPr="00331320">
      <w:rPr>
        <w:rFonts w:ascii="Arial" w:eastAsia="Arial" w:hAnsi="Arial" w:cs="Arial"/>
        <w:sz w:val="16"/>
      </w:rPr>
      <w:fldChar w:fldCharType="end"/>
    </w:r>
  </w:p>
  <w:p w14:paraId="6945868C" w14:textId="0718479F" w:rsidR="009078E7" w:rsidRPr="00D75D4C" w:rsidRDefault="009078E7" w:rsidP="00D75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0D35F" w14:textId="49043FAE" w:rsidR="009078E7" w:rsidRPr="00C04859" w:rsidRDefault="009078E7" w:rsidP="00973FF9">
    <w:pPr>
      <w:pStyle w:val="Header"/>
      <w:jc w:val="right"/>
      <w:rPr>
        <w:rFonts w:eastAsia="Arial"/>
        <w:sz w:val="16"/>
        <w:lang w:val="en-US"/>
      </w:rPr>
    </w:pPr>
    <w:r>
      <w:rPr>
        <w:rFonts w:ascii="Arial" w:hAnsi="Arial" w:cs="Arial"/>
        <w:sz w:val="16"/>
        <w:szCs w:val="16"/>
        <w:lang w:val="en-US"/>
      </w:rPr>
      <w:t>CCNR-ZKR/ADN/WP.15/AC.2/2019/7</w:t>
    </w:r>
  </w:p>
  <w:p w14:paraId="6D29E3C9" w14:textId="77777777" w:rsidR="009078E7" w:rsidRPr="004E0686" w:rsidRDefault="009078E7" w:rsidP="00973FF9">
    <w:pPr>
      <w:pStyle w:val="Header"/>
      <w:jc w:val="right"/>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31</w:t>
    </w:r>
    <w:r w:rsidRPr="00331320">
      <w:rPr>
        <w:rFonts w:ascii="Arial" w:eastAsia="Arial" w:hAnsi="Arial"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E5E57" w14:textId="77777777" w:rsidR="009078E7" w:rsidRPr="00C04859" w:rsidRDefault="009078E7" w:rsidP="0014014E">
    <w:pPr>
      <w:pStyle w:val="Header"/>
      <w:rPr>
        <w:rFonts w:eastAsia="Arial"/>
        <w:sz w:val="16"/>
        <w:lang w:val="en-US"/>
      </w:rPr>
    </w:pPr>
    <w:r>
      <w:rPr>
        <w:rFonts w:ascii="Arial" w:hAnsi="Arial" w:cs="Arial"/>
        <w:sz w:val="16"/>
        <w:szCs w:val="16"/>
        <w:lang w:val="en-US"/>
      </w:rPr>
      <w:t>CCNR-ZKR/ADN/WP.15/AC.2/2019/7</w:t>
    </w:r>
  </w:p>
  <w:p w14:paraId="6D3605B2" w14:textId="77777777" w:rsidR="009078E7" w:rsidRPr="004E0686" w:rsidRDefault="009078E7" w:rsidP="0014014E">
    <w:pPr>
      <w:pStyle w:val="Header"/>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2</w:t>
    </w:r>
    <w:r w:rsidRPr="00331320">
      <w:rPr>
        <w:rFonts w:ascii="Arial" w:eastAsia="Arial" w:hAnsi="Arial" w:cs="Arial"/>
        <w:sz w:val="16"/>
      </w:rPr>
      <w:fldChar w:fldCharType="end"/>
    </w:r>
  </w:p>
  <w:p w14:paraId="09028C9E" w14:textId="77777777" w:rsidR="009078E7" w:rsidRDefault="009078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5DC85" w14:textId="366A5DB5" w:rsidR="009078E7" w:rsidRPr="00C04859" w:rsidRDefault="009078E7" w:rsidP="00973FF9">
    <w:pPr>
      <w:pStyle w:val="Header"/>
      <w:rPr>
        <w:rFonts w:eastAsia="Arial"/>
        <w:sz w:val="16"/>
        <w:lang w:val="en-US"/>
      </w:rPr>
    </w:pPr>
    <w:r>
      <w:rPr>
        <w:rFonts w:ascii="Arial" w:hAnsi="Arial" w:cs="Arial"/>
        <w:sz w:val="16"/>
        <w:szCs w:val="16"/>
        <w:lang w:val="en-US"/>
      </w:rPr>
      <w:t>CCNR-ZKR/ADN/WP.15/AC.2/2019/7</w:t>
    </w:r>
  </w:p>
  <w:p w14:paraId="7909D652" w14:textId="77777777" w:rsidR="009078E7" w:rsidRPr="00973FF9" w:rsidRDefault="009078E7" w:rsidP="00973FF9">
    <w:pPr>
      <w:pStyle w:val="Header"/>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52</w:t>
    </w:r>
    <w:r w:rsidRPr="00331320">
      <w:rPr>
        <w:rFonts w:ascii="Arial" w:eastAsia="Arial" w:hAnsi="Arial" w:cs="Arial"/>
        <w:sz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9266D" w14:textId="0932E542" w:rsidR="009078E7" w:rsidRPr="00C04859" w:rsidRDefault="009078E7" w:rsidP="00973FF9">
    <w:pPr>
      <w:pStyle w:val="Header"/>
      <w:jc w:val="right"/>
      <w:rPr>
        <w:rFonts w:eastAsia="Arial"/>
        <w:sz w:val="16"/>
        <w:lang w:val="en-US"/>
      </w:rPr>
    </w:pPr>
    <w:r>
      <w:rPr>
        <w:rFonts w:ascii="Arial" w:hAnsi="Arial" w:cs="Arial"/>
        <w:sz w:val="16"/>
        <w:szCs w:val="16"/>
        <w:lang w:val="en-US"/>
      </w:rPr>
      <w:t>CCNR-ZKR/ADN/WP.15/AC.2/2019/7</w:t>
    </w:r>
  </w:p>
  <w:p w14:paraId="0503DCD9" w14:textId="77777777" w:rsidR="009078E7" w:rsidRPr="00874488" w:rsidRDefault="009078E7" w:rsidP="00973FF9">
    <w:pPr>
      <w:pStyle w:val="Header"/>
      <w:jc w:val="right"/>
      <w:rPr>
        <w:rFonts w:ascii="Arial" w:hAnsi="Arial"/>
        <w:sz w:val="16"/>
      </w:rPr>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53</w:t>
    </w:r>
    <w:r w:rsidRPr="00331320">
      <w:rPr>
        <w:rFonts w:ascii="Arial" w:eastAsia="Arial" w:hAnsi="Arial"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6001" w14:textId="75284BC6" w:rsidR="009078E7" w:rsidRPr="00C04859" w:rsidRDefault="009078E7" w:rsidP="00C13A50">
    <w:pPr>
      <w:pStyle w:val="Header"/>
      <w:jc w:val="right"/>
      <w:rPr>
        <w:rFonts w:eastAsia="Arial"/>
        <w:sz w:val="16"/>
        <w:lang w:val="en-US"/>
      </w:rPr>
    </w:pPr>
    <w:r>
      <w:rPr>
        <w:rFonts w:ascii="Arial" w:hAnsi="Arial" w:cs="Arial"/>
        <w:sz w:val="16"/>
        <w:szCs w:val="16"/>
        <w:lang w:val="en-US"/>
      </w:rPr>
      <w:t>CCNR-ZKR/ADN/WP.15/AC.2/2019/7</w:t>
    </w:r>
  </w:p>
  <w:p w14:paraId="1EB00C90" w14:textId="77777777" w:rsidR="009078E7" w:rsidRDefault="009078E7" w:rsidP="00450B43">
    <w:pPr>
      <w:pStyle w:val="Header"/>
      <w:jc w:val="right"/>
    </w:pPr>
    <w:proofErr w:type="spellStart"/>
    <w:r w:rsidRPr="00331320">
      <w:rPr>
        <w:rFonts w:ascii="Arial" w:eastAsia="Arial" w:hAnsi="Arial" w:cs="Arial"/>
        <w:sz w:val="16"/>
      </w:rPr>
      <w:t>Seite</w:t>
    </w:r>
    <w:proofErr w:type="spellEnd"/>
    <w:r w:rsidRPr="00331320">
      <w:rPr>
        <w:rFonts w:ascii="Arial" w:eastAsia="Arial" w:hAnsi="Arial" w:cs="Arial"/>
        <w:sz w:val="16"/>
      </w:rPr>
      <w:t xml:space="preserve"> </w:t>
    </w:r>
    <w:r w:rsidRPr="00331320">
      <w:rPr>
        <w:rFonts w:ascii="Arial" w:eastAsia="Arial" w:hAnsi="Arial" w:cs="Arial"/>
        <w:sz w:val="16"/>
      </w:rPr>
      <w:fldChar w:fldCharType="begin"/>
    </w:r>
    <w:r w:rsidRPr="00331320">
      <w:rPr>
        <w:rFonts w:ascii="Arial" w:eastAsia="Arial" w:hAnsi="Arial" w:cs="Arial"/>
        <w:sz w:val="16"/>
      </w:rPr>
      <w:instrText xml:space="preserve"> PAGE  \* MERGEFORMAT </w:instrText>
    </w:r>
    <w:r w:rsidRPr="00331320">
      <w:rPr>
        <w:rFonts w:ascii="Arial" w:eastAsia="Arial" w:hAnsi="Arial" w:cs="Arial"/>
        <w:sz w:val="16"/>
      </w:rPr>
      <w:fldChar w:fldCharType="separate"/>
    </w:r>
    <w:r w:rsidR="00BD011B">
      <w:rPr>
        <w:rFonts w:ascii="Arial" w:eastAsia="Arial" w:hAnsi="Arial" w:cs="Arial"/>
        <w:noProof/>
        <w:sz w:val="16"/>
      </w:rPr>
      <w:t>33</w:t>
    </w:r>
    <w:r w:rsidRPr="00331320">
      <w:rPr>
        <w:rFonts w:ascii="Arial" w:eastAsia="Arial" w:hAnsi="Arial"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22E94CA"/>
    <w:lvl w:ilvl="0">
      <w:numFmt w:val="bullet"/>
      <w:lvlText w:val="*"/>
      <w:lvlJc w:val="left"/>
    </w:lvl>
  </w:abstractNum>
  <w:abstractNum w:abstractNumId="1" w15:restartNumberingAfterBreak="0">
    <w:nsid w:val="00352EB4"/>
    <w:multiLevelType w:val="hybridMultilevel"/>
    <w:tmpl w:val="4F18DAD4"/>
    <w:lvl w:ilvl="0" w:tplc="8304AB0A">
      <w:start w:val="12"/>
      <w:numFmt w:val="bullet"/>
      <w:lvlText w:val=""/>
      <w:lvlJc w:val="left"/>
      <w:pPr>
        <w:tabs>
          <w:tab w:val="num" w:pos="720"/>
        </w:tabs>
        <w:ind w:left="720" w:hanging="360"/>
      </w:pPr>
      <w:rPr>
        <w:rFonts w:ascii="Symbol" w:eastAsia="Times New Roman" w:hAnsi="Symbol" w:cs="Times New Roman" w:hint="default"/>
        <w:sz w:val="2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D0370"/>
    <w:multiLevelType w:val="hybridMultilevel"/>
    <w:tmpl w:val="1CB843AE"/>
    <w:lvl w:ilvl="0" w:tplc="BAB2E0D8">
      <w:start w:val="1"/>
      <w:numFmt w:val="lowerLetter"/>
      <w:lvlText w:val="%1)"/>
      <w:lvlJc w:val="left"/>
      <w:pPr>
        <w:ind w:left="900" w:hanging="360"/>
      </w:pPr>
      <w:rPr>
        <w:rFonts w:hint="default"/>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9B6E36"/>
    <w:multiLevelType w:val="hybridMultilevel"/>
    <w:tmpl w:val="CBA03BDA"/>
    <w:lvl w:ilvl="0" w:tplc="A0B85768">
      <w:start w:val="1"/>
      <w:numFmt w:val="lowerLetter"/>
      <w:lvlText w:val="%1)"/>
      <w:lvlJc w:val="left"/>
      <w:pPr>
        <w:ind w:left="1404" w:hanging="360"/>
      </w:pPr>
      <w:rPr>
        <w:rFonts w:hint="default"/>
        <w:i w:val="0"/>
      </w:rPr>
    </w:lvl>
    <w:lvl w:ilvl="1" w:tplc="04070019">
      <w:start w:val="1"/>
      <w:numFmt w:val="lowerLetter"/>
      <w:lvlText w:val="%2."/>
      <w:lvlJc w:val="left"/>
      <w:pPr>
        <w:ind w:left="2124" w:hanging="360"/>
      </w:pPr>
    </w:lvl>
    <w:lvl w:ilvl="2" w:tplc="0407001B" w:tentative="1">
      <w:start w:val="1"/>
      <w:numFmt w:val="lowerRoman"/>
      <w:lvlText w:val="%3."/>
      <w:lvlJc w:val="right"/>
      <w:pPr>
        <w:ind w:left="2844" w:hanging="180"/>
      </w:pPr>
    </w:lvl>
    <w:lvl w:ilvl="3" w:tplc="0407000F" w:tentative="1">
      <w:start w:val="1"/>
      <w:numFmt w:val="decimal"/>
      <w:lvlText w:val="%4."/>
      <w:lvlJc w:val="left"/>
      <w:pPr>
        <w:ind w:left="3564" w:hanging="360"/>
      </w:pPr>
    </w:lvl>
    <w:lvl w:ilvl="4" w:tplc="04070019" w:tentative="1">
      <w:start w:val="1"/>
      <w:numFmt w:val="lowerLetter"/>
      <w:lvlText w:val="%5."/>
      <w:lvlJc w:val="left"/>
      <w:pPr>
        <w:ind w:left="4284" w:hanging="360"/>
      </w:pPr>
    </w:lvl>
    <w:lvl w:ilvl="5" w:tplc="0407001B" w:tentative="1">
      <w:start w:val="1"/>
      <w:numFmt w:val="lowerRoman"/>
      <w:lvlText w:val="%6."/>
      <w:lvlJc w:val="right"/>
      <w:pPr>
        <w:ind w:left="5004" w:hanging="180"/>
      </w:pPr>
    </w:lvl>
    <w:lvl w:ilvl="6" w:tplc="0407000F" w:tentative="1">
      <w:start w:val="1"/>
      <w:numFmt w:val="decimal"/>
      <w:lvlText w:val="%7."/>
      <w:lvlJc w:val="left"/>
      <w:pPr>
        <w:ind w:left="5724" w:hanging="360"/>
      </w:pPr>
    </w:lvl>
    <w:lvl w:ilvl="7" w:tplc="04070019" w:tentative="1">
      <w:start w:val="1"/>
      <w:numFmt w:val="lowerLetter"/>
      <w:lvlText w:val="%8."/>
      <w:lvlJc w:val="left"/>
      <w:pPr>
        <w:ind w:left="6444" w:hanging="360"/>
      </w:pPr>
    </w:lvl>
    <w:lvl w:ilvl="8" w:tplc="0407001B" w:tentative="1">
      <w:start w:val="1"/>
      <w:numFmt w:val="lowerRoman"/>
      <w:lvlText w:val="%9."/>
      <w:lvlJc w:val="right"/>
      <w:pPr>
        <w:ind w:left="7164" w:hanging="180"/>
      </w:pPr>
    </w:lvl>
  </w:abstractNum>
  <w:abstractNum w:abstractNumId="4" w15:restartNumberingAfterBreak="0">
    <w:nsid w:val="20F74EAB"/>
    <w:multiLevelType w:val="hybridMultilevel"/>
    <w:tmpl w:val="5BBCD6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72835"/>
    <w:multiLevelType w:val="multilevel"/>
    <w:tmpl w:val="59629B96"/>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3"/>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580F54"/>
    <w:multiLevelType w:val="hybridMultilevel"/>
    <w:tmpl w:val="661CDF28"/>
    <w:lvl w:ilvl="0" w:tplc="BAB2E0D8">
      <w:start w:val="1"/>
      <w:numFmt w:val="lowerLetter"/>
      <w:lvlText w:val="%1)"/>
      <w:lvlJc w:val="left"/>
      <w:pPr>
        <w:ind w:left="900" w:hanging="360"/>
      </w:pPr>
      <w:rPr>
        <w:rFonts w:hint="default"/>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699224F"/>
    <w:multiLevelType w:val="hybridMultilevel"/>
    <w:tmpl w:val="94B09C6E"/>
    <w:lvl w:ilvl="0" w:tplc="4A3AE89E">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92F5C85"/>
    <w:multiLevelType w:val="hybridMultilevel"/>
    <w:tmpl w:val="5F7CB002"/>
    <w:lvl w:ilvl="0" w:tplc="F3A22B06">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CE6C43"/>
    <w:multiLevelType w:val="hybridMultilevel"/>
    <w:tmpl w:val="22A0AE6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56EEB"/>
    <w:multiLevelType w:val="hybridMultilevel"/>
    <w:tmpl w:val="D7F2F07E"/>
    <w:lvl w:ilvl="0" w:tplc="040C0017">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0700B7"/>
    <w:multiLevelType w:val="multilevel"/>
    <w:tmpl w:val="6772E9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853"/>
        </w:tabs>
        <w:ind w:left="853" w:hanging="57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2" w15:restartNumberingAfterBreak="0">
    <w:nsid w:val="65885B35"/>
    <w:multiLevelType w:val="hybridMultilevel"/>
    <w:tmpl w:val="9FC60F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E43257"/>
    <w:multiLevelType w:val="hybridMultilevel"/>
    <w:tmpl w:val="09264F44"/>
    <w:lvl w:ilvl="0" w:tplc="9F8E793A">
      <w:numFmt w:val="bullet"/>
      <w:lvlText w:val="-"/>
      <w:lvlJc w:val="left"/>
      <w:pPr>
        <w:ind w:left="900" w:hanging="54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9345ED"/>
    <w:multiLevelType w:val="hybridMultilevel"/>
    <w:tmpl w:val="CBA03BDA"/>
    <w:lvl w:ilvl="0" w:tplc="A0B85768">
      <w:start w:val="1"/>
      <w:numFmt w:val="lowerLetter"/>
      <w:lvlText w:val="%1)"/>
      <w:lvlJc w:val="left"/>
      <w:pPr>
        <w:ind w:left="900" w:hanging="360"/>
      </w:pPr>
      <w:rPr>
        <w:rFonts w:hint="default"/>
        <w:i w:val="0"/>
      </w:rPr>
    </w:lvl>
    <w:lvl w:ilvl="1" w:tplc="04070019">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15" w15:restartNumberingAfterBreak="0">
    <w:nsid w:val="7A8D52AA"/>
    <w:multiLevelType w:val="hybridMultilevel"/>
    <w:tmpl w:val="6A56D446"/>
    <w:lvl w:ilvl="0" w:tplc="326A6E7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rPr>
      </w:lvl>
    </w:lvlOverride>
  </w:num>
  <w:num w:numId="4">
    <w:abstractNumId w:val="4"/>
  </w:num>
  <w:num w:numId="5">
    <w:abstractNumId w:val="12"/>
  </w:num>
  <w:num w:numId="6">
    <w:abstractNumId w:val="8"/>
  </w:num>
  <w:num w:numId="7">
    <w:abstractNumId w:val="5"/>
  </w:num>
  <w:num w:numId="8">
    <w:abstractNumId w:val="11"/>
  </w:num>
  <w:num w:numId="9">
    <w:abstractNumId w:val="3"/>
  </w:num>
  <w:num w:numId="10">
    <w:abstractNumId w:val="6"/>
  </w:num>
  <w:num w:numId="11">
    <w:abstractNumId w:val="2"/>
  </w:num>
  <w:num w:numId="12">
    <w:abstractNumId w:val="7"/>
  </w:num>
  <w:num w:numId="13">
    <w:abstractNumId w:val="14"/>
  </w:num>
  <w:num w:numId="14">
    <w:abstractNumId w:val="15"/>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7836"/>
    <w:rsid w:val="000040C5"/>
    <w:rsid w:val="00006E4B"/>
    <w:rsid w:val="00007CC6"/>
    <w:rsid w:val="000119E9"/>
    <w:rsid w:val="0001249B"/>
    <w:rsid w:val="00014E9E"/>
    <w:rsid w:val="00023495"/>
    <w:rsid w:val="00023D6B"/>
    <w:rsid w:val="00023FE5"/>
    <w:rsid w:val="00026DD0"/>
    <w:rsid w:val="00027C7F"/>
    <w:rsid w:val="00027EE4"/>
    <w:rsid w:val="000302A7"/>
    <w:rsid w:val="00035272"/>
    <w:rsid w:val="000405A3"/>
    <w:rsid w:val="000467D5"/>
    <w:rsid w:val="00047624"/>
    <w:rsid w:val="00050844"/>
    <w:rsid w:val="00051387"/>
    <w:rsid w:val="000521F4"/>
    <w:rsid w:val="00053F1B"/>
    <w:rsid w:val="00055091"/>
    <w:rsid w:val="000656AC"/>
    <w:rsid w:val="0006612F"/>
    <w:rsid w:val="00070C44"/>
    <w:rsid w:val="00071314"/>
    <w:rsid w:val="0007149D"/>
    <w:rsid w:val="000743FE"/>
    <w:rsid w:val="00074C06"/>
    <w:rsid w:val="0007533B"/>
    <w:rsid w:val="00076E69"/>
    <w:rsid w:val="00081EDE"/>
    <w:rsid w:val="000825B7"/>
    <w:rsid w:val="00090976"/>
    <w:rsid w:val="00091454"/>
    <w:rsid w:val="0009522E"/>
    <w:rsid w:val="000A0461"/>
    <w:rsid w:val="000A2710"/>
    <w:rsid w:val="000A4B16"/>
    <w:rsid w:val="000B11D9"/>
    <w:rsid w:val="000B1BEA"/>
    <w:rsid w:val="000B2265"/>
    <w:rsid w:val="000B3F4A"/>
    <w:rsid w:val="000B48C0"/>
    <w:rsid w:val="000B7B61"/>
    <w:rsid w:val="000C1B6A"/>
    <w:rsid w:val="000C728B"/>
    <w:rsid w:val="000D0485"/>
    <w:rsid w:val="000D146D"/>
    <w:rsid w:val="000D3D9D"/>
    <w:rsid w:val="000D571D"/>
    <w:rsid w:val="000D6244"/>
    <w:rsid w:val="000E45C7"/>
    <w:rsid w:val="000E66A1"/>
    <w:rsid w:val="000E7CA5"/>
    <w:rsid w:val="000F00B0"/>
    <w:rsid w:val="000F0E0E"/>
    <w:rsid w:val="000F6E33"/>
    <w:rsid w:val="000F70C7"/>
    <w:rsid w:val="001008C2"/>
    <w:rsid w:val="00106650"/>
    <w:rsid w:val="00110875"/>
    <w:rsid w:val="00112539"/>
    <w:rsid w:val="0011634D"/>
    <w:rsid w:val="001167C5"/>
    <w:rsid w:val="00117C84"/>
    <w:rsid w:val="00121631"/>
    <w:rsid w:val="001246AD"/>
    <w:rsid w:val="00125B24"/>
    <w:rsid w:val="0012698E"/>
    <w:rsid w:val="0013548F"/>
    <w:rsid w:val="0014014E"/>
    <w:rsid w:val="00141FFF"/>
    <w:rsid w:val="001451EA"/>
    <w:rsid w:val="00145ADC"/>
    <w:rsid w:val="00150053"/>
    <w:rsid w:val="00151E41"/>
    <w:rsid w:val="0016112D"/>
    <w:rsid w:val="001627F1"/>
    <w:rsid w:val="00162FDF"/>
    <w:rsid w:val="001633E4"/>
    <w:rsid w:val="00163640"/>
    <w:rsid w:val="00167F1F"/>
    <w:rsid w:val="00182110"/>
    <w:rsid w:val="00182215"/>
    <w:rsid w:val="001829C0"/>
    <w:rsid w:val="00184836"/>
    <w:rsid w:val="00186027"/>
    <w:rsid w:val="00195F03"/>
    <w:rsid w:val="001A24CE"/>
    <w:rsid w:val="001A4B98"/>
    <w:rsid w:val="001A6D14"/>
    <w:rsid w:val="001B213E"/>
    <w:rsid w:val="001B6AD6"/>
    <w:rsid w:val="001C1528"/>
    <w:rsid w:val="001D4569"/>
    <w:rsid w:val="001D6427"/>
    <w:rsid w:val="001E7933"/>
    <w:rsid w:val="001F0276"/>
    <w:rsid w:val="001F051C"/>
    <w:rsid w:val="001F391B"/>
    <w:rsid w:val="001F530E"/>
    <w:rsid w:val="001F70CE"/>
    <w:rsid w:val="00200BCF"/>
    <w:rsid w:val="002013E9"/>
    <w:rsid w:val="00205418"/>
    <w:rsid w:val="0021646A"/>
    <w:rsid w:val="00217F13"/>
    <w:rsid w:val="00236F43"/>
    <w:rsid w:val="00242A12"/>
    <w:rsid w:val="00245A10"/>
    <w:rsid w:val="00257A03"/>
    <w:rsid w:val="002640CB"/>
    <w:rsid w:val="00265380"/>
    <w:rsid w:val="00265F18"/>
    <w:rsid w:val="00270EC6"/>
    <w:rsid w:val="002772BC"/>
    <w:rsid w:val="00281982"/>
    <w:rsid w:val="00282260"/>
    <w:rsid w:val="00283139"/>
    <w:rsid w:val="0029038C"/>
    <w:rsid w:val="002A2B5E"/>
    <w:rsid w:val="002A34C6"/>
    <w:rsid w:val="002B0E20"/>
    <w:rsid w:val="002B1C38"/>
    <w:rsid w:val="002B2F94"/>
    <w:rsid w:val="002B457F"/>
    <w:rsid w:val="002B4B42"/>
    <w:rsid w:val="002C410B"/>
    <w:rsid w:val="002C56CB"/>
    <w:rsid w:val="002D7D50"/>
    <w:rsid w:val="002E3C59"/>
    <w:rsid w:val="002E65B8"/>
    <w:rsid w:val="002F2A1E"/>
    <w:rsid w:val="003000EB"/>
    <w:rsid w:val="003054B6"/>
    <w:rsid w:val="0030632E"/>
    <w:rsid w:val="00306DFF"/>
    <w:rsid w:val="00315D02"/>
    <w:rsid w:val="00316252"/>
    <w:rsid w:val="00323519"/>
    <w:rsid w:val="00323B4B"/>
    <w:rsid w:val="00330550"/>
    <w:rsid w:val="00331123"/>
    <w:rsid w:val="00331320"/>
    <w:rsid w:val="00333A63"/>
    <w:rsid w:val="0034072B"/>
    <w:rsid w:val="00341380"/>
    <w:rsid w:val="00344A3E"/>
    <w:rsid w:val="00346A1F"/>
    <w:rsid w:val="00350859"/>
    <w:rsid w:val="0035355B"/>
    <w:rsid w:val="00355ECB"/>
    <w:rsid w:val="00360BC4"/>
    <w:rsid w:val="0036265E"/>
    <w:rsid w:val="003656EC"/>
    <w:rsid w:val="0036645B"/>
    <w:rsid w:val="003666C0"/>
    <w:rsid w:val="00372042"/>
    <w:rsid w:val="00373E02"/>
    <w:rsid w:val="003752F0"/>
    <w:rsid w:val="00376E69"/>
    <w:rsid w:val="003779D3"/>
    <w:rsid w:val="00382273"/>
    <w:rsid w:val="00382E20"/>
    <w:rsid w:val="0039787F"/>
    <w:rsid w:val="003A07AF"/>
    <w:rsid w:val="003A0E66"/>
    <w:rsid w:val="003A53B7"/>
    <w:rsid w:val="003A62A7"/>
    <w:rsid w:val="003B33B9"/>
    <w:rsid w:val="003B70C6"/>
    <w:rsid w:val="003B7133"/>
    <w:rsid w:val="003D3641"/>
    <w:rsid w:val="003E68A9"/>
    <w:rsid w:val="003F1934"/>
    <w:rsid w:val="003F4DC0"/>
    <w:rsid w:val="00402039"/>
    <w:rsid w:val="0041661F"/>
    <w:rsid w:val="004234DB"/>
    <w:rsid w:val="0042599A"/>
    <w:rsid w:val="00431230"/>
    <w:rsid w:val="004323CA"/>
    <w:rsid w:val="0043265D"/>
    <w:rsid w:val="0043275A"/>
    <w:rsid w:val="00434491"/>
    <w:rsid w:val="00437126"/>
    <w:rsid w:val="00440038"/>
    <w:rsid w:val="004509E9"/>
    <w:rsid w:val="00450B43"/>
    <w:rsid w:val="004553BD"/>
    <w:rsid w:val="00456A1F"/>
    <w:rsid w:val="00466E17"/>
    <w:rsid w:val="00472B2C"/>
    <w:rsid w:val="0047365A"/>
    <w:rsid w:val="00476600"/>
    <w:rsid w:val="00481FF5"/>
    <w:rsid w:val="00482142"/>
    <w:rsid w:val="004860B9"/>
    <w:rsid w:val="0049554E"/>
    <w:rsid w:val="004955FB"/>
    <w:rsid w:val="004A2CAC"/>
    <w:rsid w:val="004A67C5"/>
    <w:rsid w:val="004A77A8"/>
    <w:rsid w:val="004B052B"/>
    <w:rsid w:val="004B05BB"/>
    <w:rsid w:val="004B5308"/>
    <w:rsid w:val="004C0BA6"/>
    <w:rsid w:val="004C22EC"/>
    <w:rsid w:val="004C5A9B"/>
    <w:rsid w:val="004C5B23"/>
    <w:rsid w:val="004D19B7"/>
    <w:rsid w:val="004D2C74"/>
    <w:rsid w:val="004D54B3"/>
    <w:rsid w:val="004D6756"/>
    <w:rsid w:val="004D7967"/>
    <w:rsid w:val="004E0686"/>
    <w:rsid w:val="004E27B1"/>
    <w:rsid w:val="004E3B2A"/>
    <w:rsid w:val="004E48CE"/>
    <w:rsid w:val="004E66DB"/>
    <w:rsid w:val="004E674A"/>
    <w:rsid w:val="004E7DB7"/>
    <w:rsid w:val="004F057C"/>
    <w:rsid w:val="004F51D6"/>
    <w:rsid w:val="004F7D81"/>
    <w:rsid w:val="005020BA"/>
    <w:rsid w:val="00503710"/>
    <w:rsid w:val="005068AD"/>
    <w:rsid w:val="005168E5"/>
    <w:rsid w:val="00521024"/>
    <w:rsid w:val="00521314"/>
    <w:rsid w:val="00531488"/>
    <w:rsid w:val="005344C7"/>
    <w:rsid w:val="005367B5"/>
    <w:rsid w:val="00545EC3"/>
    <w:rsid w:val="00546C37"/>
    <w:rsid w:val="005550D9"/>
    <w:rsid w:val="0055671D"/>
    <w:rsid w:val="00561A9C"/>
    <w:rsid w:val="0056213D"/>
    <w:rsid w:val="00567162"/>
    <w:rsid w:val="0057164D"/>
    <w:rsid w:val="0057614E"/>
    <w:rsid w:val="00585B93"/>
    <w:rsid w:val="00585D8A"/>
    <w:rsid w:val="00587678"/>
    <w:rsid w:val="0059222F"/>
    <w:rsid w:val="00592317"/>
    <w:rsid w:val="005929E2"/>
    <w:rsid w:val="005A081B"/>
    <w:rsid w:val="005B2364"/>
    <w:rsid w:val="005B24D8"/>
    <w:rsid w:val="005B2C76"/>
    <w:rsid w:val="005B49D5"/>
    <w:rsid w:val="005B744B"/>
    <w:rsid w:val="005C70A3"/>
    <w:rsid w:val="005C75EB"/>
    <w:rsid w:val="005D054D"/>
    <w:rsid w:val="005D2EF6"/>
    <w:rsid w:val="005E223B"/>
    <w:rsid w:val="005E53B8"/>
    <w:rsid w:val="005E55BB"/>
    <w:rsid w:val="005F7BAA"/>
    <w:rsid w:val="006005DC"/>
    <w:rsid w:val="00602AC8"/>
    <w:rsid w:val="0060675E"/>
    <w:rsid w:val="0060741A"/>
    <w:rsid w:val="00610E5F"/>
    <w:rsid w:val="006140FB"/>
    <w:rsid w:val="00615DD7"/>
    <w:rsid w:val="00617B9D"/>
    <w:rsid w:val="0062160B"/>
    <w:rsid w:val="006217AB"/>
    <w:rsid w:val="00623364"/>
    <w:rsid w:val="0062480B"/>
    <w:rsid w:val="00640774"/>
    <w:rsid w:val="00641BAF"/>
    <w:rsid w:val="00650C02"/>
    <w:rsid w:val="00652020"/>
    <w:rsid w:val="0065236D"/>
    <w:rsid w:val="006524BB"/>
    <w:rsid w:val="00654CC9"/>
    <w:rsid w:val="006648A2"/>
    <w:rsid w:val="00666EDD"/>
    <w:rsid w:val="00674CEA"/>
    <w:rsid w:val="0067565A"/>
    <w:rsid w:val="00675C29"/>
    <w:rsid w:val="00676CA2"/>
    <w:rsid w:val="0068775C"/>
    <w:rsid w:val="00691C75"/>
    <w:rsid w:val="006A394A"/>
    <w:rsid w:val="006A7DB8"/>
    <w:rsid w:val="006B20D2"/>
    <w:rsid w:val="006D19BC"/>
    <w:rsid w:val="006E062D"/>
    <w:rsid w:val="006E0BFB"/>
    <w:rsid w:val="006E4749"/>
    <w:rsid w:val="006E4CFF"/>
    <w:rsid w:val="006E5874"/>
    <w:rsid w:val="006F3DAE"/>
    <w:rsid w:val="007074E7"/>
    <w:rsid w:val="00707B83"/>
    <w:rsid w:val="00710AF0"/>
    <w:rsid w:val="00711DC3"/>
    <w:rsid w:val="00730F37"/>
    <w:rsid w:val="007323B1"/>
    <w:rsid w:val="00733FA2"/>
    <w:rsid w:val="00742251"/>
    <w:rsid w:val="00744D25"/>
    <w:rsid w:val="00744F2B"/>
    <w:rsid w:val="0074763C"/>
    <w:rsid w:val="007536CE"/>
    <w:rsid w:val="00763FBB"/>
    <w:rsid w:val="00770408"/>
    <w:rsid w:val="007729F6"/>
    <w:rsid w:val="0077691A"/>
    <w:rsid w:val="00777840"/>
    <w:rsid w:val="00777A4C"/>
    <w:rsid w:val="0078274F"/>
    <w:rsid w:val="007909DB"/>
    <w:rsid w:val="00793D69"/>
    <w:rsid w:val="00796730"/>
    <w:rsid w:val="007A0B82"/>
    <w:rsid w:val="007A506F"/>
    <w:rsid w:val="007A77D9"/>
    <w:rsid w:val="007B7593"/>
    <w:rsid w:val="007C099E"/>
    <w:rsid w:val="007D3261"/>
    <w:rsid w:val="007E38ED"/>
    <w:rsid w:val="007E4028"/>
    <w:rsid w:val="007E71C4"/>
    <w:rsid w:val="007F1846"/>
    <w:rsid w:val="007F2D94"/>
    <w:rsid w:val="007F6EB1"/>
    <w:rsid w:val="008015E2"/>
    <w:rsid w:val="00803BAE"/>
    <w:rsid w:val="00805E09"/>
    <w:rsid w:val="00807421"/>
    <w:rsid w:val="00807453"/>
    <w:rsid w:val="00807E8A"/>
    <w:rsid w:val="008102AC"/>
    <w:rsid w:val="008145CC"/>
    <w:rsid w:val="00820075"/>
    <w:rsid w:val="008349AA"/>
    <w:rsid w:val="00841D10"/>
    <w:rsid w:val="008438CE"/>
    <w:rsid w:val="0084502F"/>
    <w:rsid w:val="00847321"/>
    <w:rsid w:val="00853F18"/>
    <w:rsid w:val="00860D33"/>
    <w:rsid w:val="0086182C"/>
    <w:rsid w:val="008671EC"/>
    <w:rsid w:val="00870B96"/>
    <w:rsid w:val="00874488"/>
    <w:rsid w:val="0087586F"/>
    <w:rsid w:val="008769C5"/>
    <w:rsid w:val="00877F83"/>
    <w:rsid w:val="00880398"/>
    <w:rsid w:val="00881877"/>
    <w:rsid w:val="0088682D"/>
    <w:rsid w:val="00891274"/>
    <w:rsid w:val="00894C0A"/>
    <w:rsid w:val="008A3E0D"/>
    <w:rsid w:val="008A7836"/>
    <w:rsid w:val="008B1EB0"/>
    <w:rsid w:val="008B3D76"/>
    <w:rsid w:val="008B6524"/>
    <w:rsid w:val="008B7113"/>
    <w:rsid w:val="008D5CDD"/>
    <w:rsid w:val="008D6F9C"/>
    <w:rsid w:val="008E0EDE"/>
    <w:rsid w:val="008E452E"/>
    <w:rsid w:val="008E7531"/>
    <w:rsid w:val="008F274D"/>
    <w:rsid w:val="008F6E47"/>
    <w:rsid w:val="008F6FCD"/>
    <w:rsid w:val="009011B9"/>
    <w:rsid w:val="0090279A"/>
    <w:rsid w:val="009078E7"/>
    <w:rsid w:val="00911F83"/>
    <w:rsid w:val="009161A1"/>
    <w:rsid w:val="009161BF"/>
    <w:rsid w:val="0092565D"/>
    <w:rsid w:val="00925A2C"/>
    <w:rsid w:val="009267F3"/>
    <w:rsid w:val="009314F1"/>
    <w:rsid w:val="00932EA0"/>
    <w:rsid w:val="00941EBF"/>
    <w:rsid w:val="0094335F"/>
    <w:rsid w:val="00945057"/>
    <w:rsid w:val="009509B1"/>
    <w:rsid w:val="009523AA"/>
    <w:rsid w:val="00955A44"/>
    <w:rsid w:val="00956845"/>
    <w:rsid w:val="00960157"/>
    <w:rsid w:val="00960E2C"/>
    <w:rsid w:val="00962261"/>
    <w:rsid w:val="00963AE8"/>
    <w:rsid w:val="009665EA"/>
    <w:rsid w:val="00973FF9"/>
    <w:rsid w:val="0097524A"/>
    <w:rsid w:val="0098178F"/>
    <w:rsid w:val="00981E02"/>
    <w:rsid w:val="00983260"/>
    <w:rsid w:val="009833EA"/>
    <w:rsid w:val="00983A11"/>
    <w:rsid w:val="0098797C"/>
    <w:rsid w:val="009879B8"/>
    <w:rsid w:val="00991A68"/>
    <w:rsid w:val="00993DFD"/>
    <w:rsid w:val="009940CA"/>
    <w:rsid w:val="009A145A"/>
    <w:rsid w:val="009A6350"/>
    <w:rsid w:val="009B6C73"/>
    <w:rsid w:val="009C5D12"/>
    <w:rsid w:val="009C6703"/>
    <w:rsid w:val="009D3C0F"/>
    <w:rsid w:val="009E1A36"/>
    <w:rsid w:val="009F07DB"/>
    <w:rsid w:val="009F09B3"/>
    <w:rsid w:val="009F475C"/>
    <w:rsid w:val="009F47A3"/>
    <w:rsid w:val="009F6772"/>
    <w:rsid w:val="00A01C28"/>
    <w:rsid w:val="00A045BB"/>
    <w:rsid w:val="00A067D9"/>
    <w:rsid w:val="00A13713"/>
    <w:rsid w:val="00A1482A"/>
    <w:rsid w:val="00A14F11"/>
    <w:rsid w:val="00A16A9E"/>
    <w:rsid w:val="00A22130"/>
    <w:rsid w:val="00A26380"/>
    <w:rsid w:val="00A33D46"/>
    <w:rsid w:val="00A33DCB"/>
    <w:rsid w:val="00A352B4"/>
    <w:rsid w:val="00A35B40"/>
    <w:rsid w:val="00A401B2"/>
    <w:rsid w:val="00A4060D"/>
    <w:rsid w:val="00A453BA"/>
    <w:rsid w:val="00A4617B"/>
    <w:rsid w:val="00A46C98"/>
    <w:rsid w:val="00A51C09"/>
    <w:rsid w:val="00A52344"/>
    <w:rsid w:val="00A553B8"/>
    <w:rsid w:val="00A577AE"/>
    <w:rsid w:val="00A57985"/>
    <w:rsid w:val="00A62073"/>
    <w:rsid w:val="00A64C48"/>
    <w:rsid w:val="00A700E1"/>
    <w:rsid w:val="00A7158F"/>
    <w:rsid w:val="00A73419"/>
    <w:rsid w:val="00A7669E"/>
    <w:rsid w:val="00A83F95"/>
    <w:rsid w:val="00A84BA3"/>
    <w:rsid w:val="00A85300"/>
    <w:rsid w:val="00A87ED7"/>
    <w:rsid w:val="00A9397A"/>
    <w:rsid w:val="00A94B0E"/>
    <w:rsid w:val="00A9510C"/>
    <w:rsid w:val="00A97613"/>
    <w:rsid w:val="00A97769"/>
    <w:rsid w:val="00AA2737"/>
    <w:rsid w:val="00AA55CE"/>
    <w:rsid w:val="00AA763F"/>
    <w:rsid w:val="00AB24B9"/>
    <w:rsid w:val="00AB3079"/>
    <w:rsid w:val="00AB6F63"/>
    <w:rsid w:val="00AB79C3"/>
    <w:rsid w:val="00AC0F18"/>
    <w:rsid w:val="00AC5BD1"/>
    <w:rsid w:val="00AC7A5D"/>
    <w:rsid w:val="00AD4DD1"/>
    <w:rsid w:val="00AD4F43"/>
    <w:rsid w:val="00AD5FC4"/>
    <w:rsid w:val="00AD6A34"/>
    <w:rsid w:val="00AE235F"/>
    <w:rsid w:val="00AE741D"/>
    <w:rsid w:val="00AF4603"/>
    <w:rsid w:val="00B00326"/>
    <w:rsid w:val="00B0163A"/>
    <w:rsid w:val="00B01D10"/>
    <w:rsid w:val="00B01F70"/>
    <w:rsid w:val="00B038F4"/>
    <w:rsid w:val="00B043E9"/>
    <w:rsid w:val="00B21B7E"/>
    <w:rsid w:val="00B30EE3"/>
    <w:rsid w:val="00B33389"/>
    <w:rsid w:val="00B3540C"/>
    <w:rsid w:val="00B3731E"/>
    <w:rsid w:val="00B44E4F"/>
    <w:rsid w:val="00B4526D"/>
    <w:rsid w:val="00B45F4C"/>
    <w:rsid w:val="00B5091E"/>
    <w:rsid w:val="00B54020"/>
    <w:rsid w:val="00B54518"/>
    <w:rsid w:val="00B57E89"/>
    <w:rsid w:val="00B608CA"/>
    <w:rsid w:val="00B80724"/>
    <w:rsid w:val="00B86517"/>
    <w:rsid w:val="00B868BB"/>
    <w:rsid w:val="00B90650"/>
    <w:rsid w:val="00B91094"/>
    <w:rsid w:val="00B9332C"/>
    <w:rsid w:val="00B95995"/>
    <w:rsid w:val="00B97D90"/>
    <w:rsid w:val="00BA1E02"/>
    <w:rsid w:val="00BA2EAA"/>
    <w:rsid w:val="00BA4CE7"/>
    <w:rsid w:val="00BB1C78"/>
    <w:rsid w:val="00BB2552"/>
    <w:rsid w:val="00BB522D"/>
    <w:rsid w:val="00BB5641"/>
    <w:rsid w:val="00BC36FE"/>
    <w:rsid w:val="00BC387F"/>
    <w:rsid w:val="00BD011B"/>
    <w:rsid w:val="00BE0381"/>
    <w:rsid w:val="00BE2471"/>
    <w:rsid w:val="00BE5074"/>
    <w:rsid w:val="00BE6F1E"/>
    <w:rsid w:val="00BF71CB"/>
    <w:rsid w:val="00C01C07"/>
    <w:rsid w:val="00C04602"/>
    <w:rsid w:val="00C04859"/>
    <w:rsid w:val="00C13A50"/>
    <w:rsid w:val="00C15D58"/>
    <w:rsid w:val="00C16413"/>
    <w:rsid w:val="00C16895"/>
    <w:rsid w:val="00C178E2"/>
    <w:rsid w:val="00C24492"/>
    <w:rsid w:val="00C26755"/>
    <w:rsid w:val="00C2693A"/>
    <w:rsid w:val="00C2783B"/>
    <w:rsid w:val="00C301FB"/>
    <w:rsid w:val="00C31CC7"/>
    <w:rsid w:val="00C3391B"/>
    <w:rsid w:val="00C4012E"/>
    <w:rsid w:val="00C4126F"/>
    <w:rsid w:val="00C458CF"/>
    <w:rsid w:val="00C50591"/>
    <w:rsid w:val="00C5097D"/>
    <w:rsid w:val="00C521C7"/>
    <w:rsid w:val="00C566F8"/>
    <w:rsid w:val="00C673A4"/>
    <w:rsid w:val="00C67C78"/>
    <w:rsid w:val="00C74CF3"/>
    <w:rsid w:val="00C77D64"/>
    <w:rsid w:val="00C808CB"/>
    <w:rsid w:val="00C8374C"/>
    <w:rsid w:val="00C850DA"/>
    <w:rsid w:val="00C8701B"/>
    <w:rsid w:val="00C87FA2"/>
    <w:rsid w:val="00CA2254"/>
    <w:rsid w:val="00CA6C70"/>
    <w:rsid w:val="00CB1159"/>
    <w:rsid w:val="00CB380E"/>
    <w:rsid w:val="00CB39CF"/>
    <w:rsid w:val="00CB5917"/>
    <w:rsid w:val="00CB61E5"/>
    <w:rsid w:val="00CB7888"/>
    <w:rsid w:val="00CC1039"/>
    <w:rsid w:val="00CC1383"/>
    <w:rsid w:val="00CC1E19"/>
    <w:rsid w:val="00CC4937"/>
    <w:rsid w:val="00CD4D28"/>
    <w:rsid w:val="00CF515E"/>
    <w:rsid w:val="00D13207"/>
    <w:rsid w:val="00D17659"/>
    <w:rsid w:val="00D20161"/>
    <w:rsid w:val="00D2062E"/>
    <w:rsid w:val="00D215C7"/>
    <w:rsid w:val="00D23E0F"/>
    <w:rsid w:val="00D37801"/>
    <w:rsid w:val="00D404CE"/>
    <w:rsid w:val="00D46658"/>
    <w:rsid w:val="00D5077F"/>
    <w:rsid w:val="00D53546"/>
    <w:rsid w:val="00D62A36"/>
    <w:rsid w:val="00D65702"/>
    <w:rsid w:val="00D713C9"/>
    <w:rsid w:val="00D719DD"/>
    <w:rsid w:val="00D75D4C"/>
    <w:rsid w:val="00D77A45"/>
    <w:rsid w:val="00D8271C"/>
    <w:rsid w:val="00D82BA5"/>
    <w:rsid w:val="00D8428E"/>
    <w:rsid w:val="00D845FD"/>
    <w:rsid w:val="00D90B25"/>
    <w:rsid w:val="00D942F8"/>
    <w:rsid w:val="00D94F4D"/>
    <w:rsid w:val="00D95F02"/>
    <w:rsid w:val="00DA2D6B"/>
    <w:rsid w:val="00DA49F3"/>
    <w:rsid w:val="00DA71A3"/>
    <w:rsid w:val="00DB22D8"/>
    <w:rsid w:val="00DB3864"/>
    <w:rsid w:val="00DB69FD"/>
    <w:rsid w:val="00DC006F"/>
    <w:rsid w:val="00DC61ED"/>
    <w:rsid w:val="00DD2052"/>
    <w:rsid w:val="00DD28F6"/>
    <w:rsid w:val="00DD432F"/>
    <w:rsid w:val="00DD5648"/>
    <w:rsid w:val="00DD76B4"/>
    <w:rsid w:val="00DE1607"/>
    <w:rsid w:val="00DE25BD"/>
    <w:rsid w:val="00DE53BC"/>
    <w:rsid w:val="00DF38AC"/>
    <w:rsid w:val="00E017D6"/>
    <w:rsid w:val="00E04D49"/>
    <w:rsid w:val="00E06150"/>
    <w:rsid w:val="00E06C10"/>
    <w:rsid w:val="00E06F37"/>
    <w:rsid w:val="00E133EE"/>
    <w:rsid w:val="00E142CC"/>
    <w:rsid w:val="00E168A1"/>
    <w:rsid w:val="00E223A0"/>
    <w:rsid w:val="00E23C52"/>
    <w:rsid w:val="00E23EB4"/>
    <w:rsid w:val="00E25EA4"/>
    <w:rsid w:val="00E314AE"/>
    <w:rsid w:val="00E33307"/>
    <w:rsid w:val="00E33E8E"/>
    <w:rsid w:val="00E424F4"/>
    <w:rsid w:val="00E46D95"/>
    <w:rsid w:val="00E470D0"/>
    <w:rsid w:val="00E51E3B"/>
    <w:rsid w:val="00E54200"/>
    <w:rsid w:val="00E630B8"/>
    <w:rsid w:val="00E65FB3"/>
    <w:rsid w:val="00E66432"/>
    <w:rsid w:val="00E6718A"/>
    <w:rsid w:val="00E70C30"/>
    <w:rsid w:val="00E76818"/>
    <w:rsid w:val="00E76C96"/>
    <w:rsid w:val="00E801C2"/>
    <w:rsid w:val="00E81FE5"/>
    <w:rsid w:val="00E87FA0"/>
    <w:rsid w:val="00E91AF0"/>
    <w:rsid w:val="00E922AC"/>
    <w:rsid w:val="00E95096"/>
    <w:rsid w:val="00E9588E"/>
    <w:rsid w:val="00EA0065"/>
    <w:rsid w:val="00EA3DD2"/>
    <w:rsid w:val="00EB1930"/>
    <w:rsid w:val="00EB64FB"/>
    <w:rsid w:val="00EC739B"/>
    <w:rsid w:val="00ED3C50"/>
    <w:rsid w:val="00ED6D5C"/>
    <w:rsid w:val="00EE0FC9"/>
    <w:rsid w:val="00EE3A1B"/>
    <w:rsid w:val="00EF6354"/>
    <w:rsid w:val="00EF6CCD"/>
    <w:rsid w:val="00F1601B"/>
    <w:rsid w:val="00F1619D"/>
    <w:rsid w:val="00F217B0"/>
    <w:rsid w:val="00F22EE7"/>
    <w:rsid w:val="00F25173"/>
    <w:rsid w:val="00F26563"/>
    <w:rsid w:val="00F34439"/>
    <w:rsid w:val="00F34734"/>
    <w:rsid w:val="00F34F46"/>
    <w:rsid w:val="00F366B6"/>
    <w:rsid w:val="00F46289"/>
    <w:rsid w:val="00F504EC"/>
    <w:rsid w:val="00F53783"/>
    <w:rsid w:val="00F53A54"/>
    <w:rsid w:val="00F53CF9"/>
    <w:rsid w:val="00F53D19"/>
    <w:rsid w:val="00F60615"/>
    <w:rsid w:val="00F64E8B"/>
    <w:rsid w:val="00F65BA2"/>
    <w:rsid w:val="00F738C4"/>
    <w:rsid w:val="00F738F8"/>
    <w:rsid w:val="00F766C8"/>
    <w:rsid w:val="00F76BFC"/>
    <w:rsid w:val="00F90213"/>
    <w:rsid w:val="00F90597"/>
    <w:rsid w:val="00F90C17"/>
    <w:rsid w:val="00F936E5"/>
    <w:rsid w:val="00F93E80"/>
    <w:rsid w:val="00F946EF"/>
    <w:rsid w:val="00F951F5"/>
    <w:rsid w:val="00F975E1"/>
    <w:rsid w:val="00FA273F"/>
    <w:rsid w:val="00FA3A51"/>
    <w:rsid w:val="00FA4F9E"/>
    <w:rsid w:val="00FA65D2"/>
    <w:rsid w:val="00FB1545"/>
    <w:rsid w:val="00FB57B7"/>
    <w:rsid w:val="00FB7758"/>
    <w:rsid w:val="00FD3A26"/>
    <w:rsid w:val="00FD3B3C"/>
    <w:rsid w:val="00FD5E10"/>
    <w:rsid w:val="00FE0801"/>
    <w:rsid w:val="00FE61EF"/>
    <w:rsid w:val="00FE7A10"/>
    <w:rsid w:val="00FF1FD5"/>
    <w:rsid w:val="00FF326D"/>
    <w:rsid w:val="00FF5222"/>
    <w:rsid w:val="00FF7CB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5:docId w15:val="{BBE7D0DE-39A1-403D-A45F-29B137B0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lang w:val="nl-NL" w:eastAsia="fr-FR"/>
    </w:rPr>
  </w:style>
  <w:style w:type="paragraph" w:styleId="Heading1">
    <w:name w:val="heading 1"/>
    <w:basedOn w:val="Normal"/>
    <w:next w:val="Normal"/>
    <w:qFormat/>
    <w:pPr>
      <w:keepNext/>
      <w:jc w:val="center"/>
      <w:outlineLvl w:val="0"/>
    </w:pPr>
    <w:rPr>
      <w:b/>
      <w:sz w:val="52"/>
      <w:lang w:val="de-DE"/>
    </w:rPr>
  </w:style>
  <w:style w:type="paragraph" w:styleId="Heading2">
    <w:name w:val="heading 2"/>
    <w:basedOn w:val="Normal"/>
    <w:next w:val="Normal"/>
    <w:qFormat/>
    <w:pPr>
      <w:keepNext/>
      <w:jc w:val="center"/>
      <w:outlineLvl w:val="1"/>
    </w:pPr>
    <w:rPr>
      <w:b/>
      <w:sz w:val="40"/>
      <w:lang w:val="de-DE"/>
    </w:rPr>
  </w:style>
  <w:style w:type="paragraph" w:styleId="Heading3">
    <w:name w:val="heading 3"/>
    <w:basedOn w:val="Normal"/>
    <w:next w:val="Normal"/>
    <w:qFormat/>
    <w:pPr>
      <w:keepNext/>
      <w:tabs>
        <w:tab w:val="left" w:pos="851"/>
        <w:tab w:val="left" w:pos="1134"/>
      </w:tabs>
      <w:ind w:left="1134" w:hanging="1134"/>
      <w:outlineLvl w:val="2"/>
    </w:pPr>
    <w:rPr>
      <w:b/>
      <w:sz w:val="20"/>
      <w:lang w:val="de-DE"/>
    </w:rPr>
  </w:style>
  <w:style w:type="paragraph" w:styleId="Heading5">
    <w:name w:val="heading 5"/>
    <w:basedOn w:val="Normal"/>
    <w:next w:val="Normal"/>
    <w:qFormat/>
    <w:rsid w:val="00DE25BD"/>
    <w:pPr>
      <w:spacing w:before="240" w:after="60"/>
      <w:outlineLvl w:val="4"/>
    </w:pPr>
    <w:rPr>
      <w:b/>
      <w:bCs/>
      <w:i/>
      <w:iCs/>
      <w:sz w:val="26"/>
      <w:szCs w:val="26"/>
    </w:rPr>
  </w:style>
  <w:style w:type="paragraph" w:styleId="Heading6">
    <w:name w:val="heading 6"/>
    <w:basedOn w:val="Normal"/>
    <w:next w:val="Normal"/>
    <w:qFormat/>
    <w:rsid w:val="00E81FE5"/>
    <w:pPr>
      <w:spacing w:before="240" w:after="60"/>
      <w:outlineLvl w:val="5"/>
    </w:pPr>
    <w:rPr>
      <w:b/>
      <w:bCs/>
      <w:sz w:val="22"/>
      <w:szCs w:val="22"/>
    </w:rPr>
  </w:style>
  <w:style w:type="paragraph" w:styleId="Heading7">
    <w:name w:val="heading 7"/>
    <w:basedOn w:val="Normal"/>
    <w:next w:val="Normal"/>
    <w:qFormat/>
    <w:rsid w:val="00E81FE5"/>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aliases w:val="6_G, Car Car1,Car Car1"/>
    <w:basedOn w:val="Normal"/>
    <w:link w:val="HeaderChar"/>
    <w:pPr>
      <w:tabs>
        <w:tab w:val="center" w:pos="4536"/>
        <w:tab w:val="right" w:pos="9072"/>
      </w:tabs>
    </w:pPr>
  </w:style>
  <w:style w:type="paragraph" w:styleId="BodyText">
    <w:name w:val="Body Text"/>
    <w:basedOn w:val="Normal"/>
    <w:pPr>
      <w:tabs>
        <w:tab w:val="left" w:pos="567"/>
      </w:tabs>
      <w:jc w:val="both"/>
    </w:pPr>
    <w:rPr>
      <w:sz w:val="20"/>
      <w:lang w:val="de-DE"/>
    </w:rPr>
  </w:style>
  <w:style w:type="paragraph" w:customStyle="1" w:styleId="BodyText23">
    <w:name w:val="Body Text 23"/>
    <w:basedOn w:val="Normal"/>
    <w:pPr>
      <w:widowControl w:val="0"/>
      <w:tabs>
        <w:tab w:val="left" w:pos="567"/>
      </w:tabs>
      <w:ind w:left="567"/>
      <w:jc w:val="both"/>
    </w:pPr>
    <w:rPr>
      <w:sz w:val="22"/>
      <w:lang w:val="fr-FR"/>
    </w:rPr>
  </w:style>
  <w:style w:type="paragraph" w:customStyle="1" w:styleId="PlainText1">
    <w:name w:val="Plain Text1"/>
    <w:basedOn w:val="Normal"/>
    <w:rPr>
      <w:rFonts w:ascii="Courier New" w:hAnsi="Courier New"/>
      <w:sz w:val="20"/>
      <w:lang w:val="de-CH"/>
    </w:rPr>
  </w:style>
  <w:style w:type="paragraph" w:customStyle="1" w:styleId="N2">
    <w:name w:val="N2"/>
    <w:basedOn w:val="Normal"/>
    <w:pPr>
      <w:tabs>
        <w:tab w:val="left" w:pos="-340"/>
        <w:tab w:val="left" w:pos="284"/>
        <w:tab w:val="left" w:pos="454"/>
        <w:tab w:val="left" w:pos="680"/>
        <w:tab w:val="left" w:pos="1418"/>
      </w:tabs>
      <w:ind w:hanging="1134"/>
      <w:jc w:val="both"/>
    </w:pPr>
    <w:rPr>
      <w:rFonts w:ascii="Tms Rmn" w:hAnsi="Tms Rmn"/>
      <w:sz w:val="22"/>
      <w:lang w:val="fr-FR"/>
    </w:rPr>
  </w:style>
  <w:style w:type="paragraph" w:customStyle="1" w:styleId="BodyText22">
    <w:name w:val="Body Text 22"/>
    <w:basedOn w:val="Normal"/>
    <w:pPr>
      <w:ind w:left="540"/>
    </w:pPr>
    <w:rPr>
      <w:sz w:val="20"/>
      <w:lang w:val="de-DE"/>
    </w:rPr>
  </w:style>
  <w:style w:type="paragraph" w:styleId="Title">
    <w:name w:val="Title"/>
    <w:basedOn w:val="Normal"/>
    <w:qFormat/>
    <w:pPr>
      <w:jc w:val="center"/>
    </w:pPr>
    <w:rPr>
      <w:b/>
      <w:lang w:val="de-DE"/>
    </w:rPr>
  </w:style>
  <w:style w:type="paragraph" w:customStyle="1" w:styleId="Normal5">
    <w:name w:val="Normal5"/>
    <w:pPr>
      <w:overflowPunct w:val="0"/>
      <w:autoSpaceDE w:val="0"/>
      <w:autoSpaceDN w:val="0"/>
      <w:adjustRightInd w:val="0"/>
      <w:ind w:left="284" w:hanging="284"/>
      <w:jc w:val="both"/>
      <w:textAlignment w:val="baseline"/>
    </w:pPr>
    <w:rPr>
      <w:sz w:val="22"/>
      <w:lang w:val="fr-FR" w:eastAsia="fr-FR"/>
    </w:rPr>
  </w:style>
  <w:style w:type="paragraph" w:customStyle="1" w:styleId="BodyTextIndent21">
    <w:name w:val="Body Text Indent 21"/>
    <w:basedOn w:val="Normal"/>
    <w:pPr>
      <w:tabs>
        <w:tab w:val="left" w:pos="1134"/>
        <w:tab w:val="left" w:pos="1440"/>
      </w:tabs>
      <w:ind w:left="1440" w:hanging="1440"/>
    </w:pPr>
    <w:rPr>
      <w:rFonts w:ascii="Tms Rmn" w:hAnsi="Tms Rmn"/>
      <w:sz w:val="20"/>
      <w:lang w:val="de-DE"/>
    </w:rPr>
  </w:style>
  <w:style w:type="paragraph" w:customStyle="1" w:styleId="BodyText21">
    <w:name w:val="Body Text 21"/>
    <w:basedOn w:val="Normal"/>
    <w:pPr>
      <w:tabs>
        <w:tab w:val="left" w:pos="567"/>
        <w:tab w:val="left" w:pos="851"/>
      </w:tabs>
      <w:ind w:left="851" w:hanging="851"/>
    </w:pPr>
    <w:rPr>
      <w:sz w:val="20"/>
      <w:lang w:val="de-DE"/>
    </w:rPr>
  </w:style>
  <w:style w:type="paragraph" w:customStyle="1" w:styleId="BlockText1">
    <w:name w:val="Block Text1"/>
    <w:basedOn w:val="Normal"/>
    <w:pPr>
      <w:tabs>
        <w:tab w:val="left" w:pos="567"/>
        <w:tab w:val="left" w:pos="851"/>
      </w:tabs>
      <w:ind w:left="851" w:right="-284" w:hanging="851"/>
    </w:pPr>
    <w:rPr>
      <w:sz w:val="20"/>
      <w:lang w:val="de-DE"/>
    </w:rPr>
  </w:style>
  <w:style w:type="paragraph" w:styleId="BodyTextIndent">
    <w:name w:val="Body Text Indent"/>
    <w:basedOn w:val="Normal"/>
    <w:pPr>
      <w:ind w:left="540"/>
      <w:jc w:val="both"/>
    </w:pPr>
    <w:rPr>
      <w:sz w:val="20"/>
      <w:lang w:val="de-DE"/>
    </w:rPr>
  </w:style>
  <w:style w:type="table" w:styleId="TableGrid">
    <w:name w:val="Table Grid"/>
    <w:basedOn w:val="TableNormal"/>
    <w:rsid w:val="00F16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74CEA"/>
    <w:rPr>
      <w:rFonts w:ascii="Tahoma" w:hAnsi="Tahoma" w:cs="Tahoma"/>
      <w:sz w:val="16"/>
      <w:szCs w:val="16"/>
    </w:rPr>
  </w:style>
  <w:style w:type="character" w:customStyle="1" w:styleId="HeaderChar">
    <w:name w:val="Header Char"/>
    <w:aliases w:val="6_G Char, Car Car1 Char,Car Car1 Char"/>
    <w:link w:val="Header"/>
    <w:rsid w:val="00777840"/>
    <w:rPr>
      <w:sz w:val="24"/>
      <w:lang w:val="nl-NL" w:eastAsia="fr-FR" w:bidi="ar-SA"/>
    </w:rPr>
  </w:style>
  <w:style w:type="paragraph" w:customStyle="1" w:styleId="HChG">
    <w:name w:val="_ H _Ch_G"/>
    <w:basedOn w:val="Normal"/>
    <w:next w:val="Normal"/>
    <w:rsid w:val="00777840"/>
    <w:pPr>
      <w:keepNext/>
      <w:keepLines/>
      <w:tabs>
        <w:tab w:val="right" w:pos="851"/>
      </w:tabs>
      <w:suppressAutoHyphens/>
      <w:overflowPunct/>
      <w:autoSpaceDE/>
      <w:autoSpaceDN/>
      <w:adjustRightInd/>
      <w:spacing w:before="360" w:after="240" w:line="300" w:lineRule="exact"/>
      <w:ind w:left="1134" w:right="1134" w:hanging="1134"/>
      <w:textAlignment w:val="auto"/>
    </w:pPr>
    <w:rPr>
      <w:b/>
      <w:sz w:val="28"/>
      <w:lang w:val="fr-CH" w:eastAsia="en-US"/>
    </w:rPr>
  </w:style>
  <w:style w:type="paragraph" w:customStyle="1" w:styleId="H1G">
    <w:name w:val="_ H_1_G"/>
    <w:basedOn w:val="Normal"/>
    <w:next w:val="Normal"/>
    <w:rsid w:val="00D8428E"/>
    <w:pPr>
      <w:keepNext/>
      <w:keepLines/>
      <w:tabs>
        <w:tab w:val="right" w:pos="851"/>
      </w:tabs>
      <w:suppressAutoHyphens/>
      <w:overflowPunct/>
      <w:autoSpaceDE/>
      <w:autoSpaceDN/>
      <w:adjustRightInd/>
      <w:spacing w:before="360" w:after="240" w:line="270" w:lineRule="exact"/>
      <w:ind w:left="1134" w:right="1134" w:hanging="1134"/>
      <w:textAlignment w:val="auto"/>
    </w:pPr>
    <w:rPr>
      <w:b/>
      <w:lang w:val="fr-CH" w:eastAsia="en-US"/>
    </w:rPr>
  </w:style>
  <w:style w:type="character" w:styleId="FootnoteReference">
    <w:name w:val="footnote reference"/>
    <w:aliases w:val="4_G,Footnote Reference/"/>
    <w:rsid w:val="00D8428E"/>
    <w:rPr>
      <w:rFonts w:ascii="Times New Roman" w:hAnsi="Times New Roman"/>
      <w:sz w:val="18"/>
      <w:vertAlign w:val="superscript"/>
      <w:lang w:val="fr-CH"/>
    </w:rPr>
  </w:style>
  <w:style w:type="paragraph" w:styleId="FootnoteText">
    <w:name w:val="footnote text"/>
    <w:aliases w:val="5_G"/>
    <w:basedOn w:val="Normal"/>
    <w:link w:val="FootnoteTextChar"/>
    <w:rsid w:val="00D8428E"/>
    <w:pPr>
      <w:tabs>
        <w:tab w:val="right" w:pos="1021"/>
      </w:tabs>
      <w:suppressAutoHyphens/>
      <w:overflowPunct/>
      <w:autoSpaceDE/>
      <w:autoSpaceDN/>
      <w:adjustRightInd/>
      <w:spacing w:line="220" w:lineRule="exact"/>
      <w:ind w:left="1134" w:right="1134" w:hanging="1134"/>
      <w:textAlignment w:val="auto"/>
    </w:pPr>
    <w:rPr>
      <w:sz w:val="18"/>
      <w:lang w:val="fr-CH" w:eastAsia="en-US"/>
    </w:rPr>
  </w:style>
  <w:style w:type="character" w:customStyle="1" w:styleId="FootnoteTextChar">
    <w:name w:val="Footnote Text Char"/>
    <w:aliases w:val="5_G Char"/>
    <w:link w:val="FootnoteText"/>
    <w:rsid w:val="00D8428E"/>
    <w:rPr>
      <w:sz w:val="18"/>
      <w:lang w:val="fr-CH" w:eastAsia="en-US" w:bidi="ar-SA"/>
    </w:rPr>
  </w:style>
  <w:style w:type="paragraph" w:customStyle="1" w:styleId="SingleTxtG">
    <w:name w:val="_ Single Txt_G"/>
    <w:basedOn w:val="Normal"/>
    <w:rsid w:val="00112539"/>
    <w:pPr>
      <w:suppressAutoHyphens/>
      <w:overflowPunct/>
      <w:autoSpaceDE/>
      <w:autoSpaceDN/>
      <w:adjustRightInd/>
      <w:spacing w:after="120" w:line="240" w:lineRule="atLeast"/>
      <w:ind w:left="1134" w:right="1134"/>
      <w:jc w:val="both"/>
      <w:textAlignment w:val="auto"/>
    </w:pPr>
    <w:rPr>
      <w:sz w:val="20"/>
      <w:lang w:val="fr-CH" w:eastAsia="en-US"/>
    </w:rPr>
  </w:style>
  <w:style w:type="paragraph" w:customStyle="1" w:styleId="berarbeitung1">
    <w:name w:val="Überarbeitung1"/>
    <w:hidden/>
    <w:uiPriority w:val="99"/>
    <w:semiHidden/>
    <w:rsid w:val="0029038C"/>
    <w:rPr>
      <w:sz w:val="24"/>
      <w:lang w:val="nl-NL" w:eastAsia="fr-FR"/>
    </w:rPr>
  </w:style>
  <w:style w:type="character" w:customStyle="1" w:styleId="6GCarCar">
    <w:name w:val="6_G Car Car"/>
    <w:rsid w:val="006A394A"/>
    <w:rPr>
      <w:lang w:val="en-GB" w:eastAsia="nl-NL" w:bidi="ar-SA"/>
    </w:rPr>
  </w:style>
  <w:style w:type="paragraph" w:styleId="BodyText2">
    <w:name w:val="Body Text 2"/>
    <w:basedOn w:val="Normal"/>
    <w:rsid w:val="006A394A"/>
    <w:pPr>
      <w:widowControl w:val="0"/>
      <w:spacing w:after="120" w:line="480" w:lineRule="auto"/>
    </w:pPr>
    <w:rPr>
      <w:sz w:val="20"/>
      <w:lang w:val="en-GB" w:eastAsia="nl-NL"/>
    </w:rPr>
  </w:style>
  <w:style w:type="paragraph" w:styleId="BodyTextIndent2">
    <w:name w:val="Body Text Indent 2"/>
    <w:basedOn w:val="Normal"/>
    <w:rsid w:val="006A394A"/>
    <w:pPr>
      <w:widowControl w:val="0"/>
      <w:spacing w:after="120" w:line="480" w:lineRule="auto"/>
      <w:ind w:left="283"/>
    </w:pPr>
    <w:rPr>
      <w:sz w:val="20"/>
      <w:lang w:val="en-GB" w:eastAsia="nl-NL"/>
    </w:rPr>
  </w:style>
  <w:style w:type="character" w:styleId="CommentReference">
    <w:name w:val="annotation reference"/>
    <w:semiHidden/>
    <w:rsid w:val="00151E41"/>
    <w:rPr>
      <w:sz w:val="16"/>
      <w:szCs w:val="16"/>
    </w:rPr>
  </w:style>
  <w:style w:type="paragraph" w:styleId="CommentText">
    <w:name w:val="annotation text"/>
    <w:basedOn w:val="Normal"/>
    <w:semiHidden/>
    <w:rsid w:val="00151E41"/>
    <w:rPr>
      <w:sz w:val="20"/>
    </w:rPr>
  </w:style>
  <w:style w:type="paragraph" w:styleId="CommentSubject">
    <w:name w:val="annotation subject"/>
    <w:basedOn w:val="CommentText"/>
    <w:next w:val="CommentText"/>
    <w:semiHidden/>
    <w:rsid w:val="00151E41"/>
    <w:rPr>
      <w:b/>
      <w:bCs/>
    </w:rPr>
  </w:style>
  <w:style w:type="paragraph" w:customStyle="1" w:styleId="Default">
    <w:name w:val="Default"/>
    <w:rsid w:val="00F738F8"/>
    <w:pPr>
      <w:autoSpaceDE w:val="0"/>
      <w:autoSpaceDN w:val="0"/>
      <w:adjustRightInd w:val="0"/>
    </w:pPr>
    <w:rPr>
      <w:rFonts w:ascii="Arial" w:hAnsi="Arial" w:cs="Arial"/>
      <w:color w:val="000000"/>
      <w:sz w:val="24"/>
      <w:szCs w:val="24"/>
    </w:rPr>
  </w:style>
  <w:style w:type="character" w:styleId="Hyperlink">
    <w:name w:val="Hyperlink"/>
    <w:rsid w:val="00D404CE"/>
    <w:rPr>
      <w:color w:val="0000FF"/>
      <w:u w:val="single"/>
    </w:rPr>
  </w:style>
  <w:style w:type="paragraph" w:styleId="Revision">
    <w:name w:val="Revision"/>
    <w:hidden/>
    <w:uiPriority w:val="99"/>
    <w:semiHidden/>
    <w:rsid w:val="00323B4B"/>
    <w:rPr>
      <w:sz w:val="24"/>
      <w:lang w:val="nl-N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813254">
      <w:bodyDiv w:val="1"/>
      <w:marLeft w:val="0"/>
      <w:marRight w:val="0"/>
      <w:marTop w:val="0"/>
      <w:marBottom w:val="0"/>
      <w:divBdr>
        <w:top w:val="none" w:sz="0" w:space="0" w:color="auto"/>
        <w:left w:val="none" w:sz="0" w:space="0" w:color="auto"/>
        <w:bottom w:val="none" w:sz="0" w:space="0" w:color="auto"/>
        <w:right w:val="none" w:sz="0" w:space="0" w:color="auto"/>
      </w:divBdr>
    </w:div>
    <w:div w:id="1149323233">
      <w:bodyDiv w:val="1"/>
      <w:marLeft w:val="0"/>
      <w:marRight w:val="0"/>
      <w:marTop w:val="0"/>
      <w:marBottom w:val="0"/>
      <w:divBdr>
        <w:top w:val="none" w:sz="0" w:space="0" w:color="auto"/>
        <w:left w:val="none" w:sz="0" w:space="0" w:color="auto"/>
        <w:bottom w:val="none" w:sz="0" w:space="0" w:color="auto"/>
        <w:right w:val="none" w:sz="0" w:space="0" w:color="auto"/>
      </w:divBdr>
    </w:div>
    <w:div w:id="149325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866C4-8D6E-495B-8C9F-C318C2358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9255</Words>
  <Characters>52755</Characters>
  <Application>Microsoft Office Word</Application>
  <DocSecurity>4</DocSecurity>
  <Lines>439</Lines>
  <Paragraphs>123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ADN-Fragenkatalog</vt:lpstr>
      <vt:lpstr>ADN-Fragenkatalog</vt:lpstr>
      <vt:lpstr>ADN-Fragenkatalog</vt:lpstr>
    </vt:vector>
  </TitlesOfParts>
  <Company>Zentralstelle SUK/SEA</Company>
  <LinksUpToDate>false</LinksUpToDate>
  <CharactersWithSpaces>61887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ADN-Fragenkatalog</dc:title>
  <dc:creator>Steffan Bölker</dc:creator>
  <cp:lastModifiedBy>Secretariat</cp:lastModifiedBy>
  <cp:revision>2</cp:revision>
  <cp:lastPrinted>2018-10-08T09:44:00Z</cp:lastPrinted>
  <dcterms:created xsi:type="dcterms:W3CDTF">2018-11-05T13:46:00Z</dcterms:created>
  <dcterms:modified xsi:type="dcterms:W3CDTF">2018-11-05T13:46:00Z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