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8568C" w:rsidRPr="0018568C" w:rsidTr="0018568C">
        <w:trPr>
          <w:trHeight w:hRule="exact" w:val="851"/>
        </w:trPr>
        <w:tc>
          <w:tcPr>
            <w:tcW w:w="1276" w:type="dxa"/>
            <w:tcBorders>
              <w:bottom w:val="single" w:sz="4" w:space="0" w:color="auto"/>
            </w:tcBorders>
          </w:tcPr>
          <w:p w:rsidR="0018568C" w:rsidRPr="0018568C" w:rsidRDefault="0018568C" w:rsidP="0018568C">
            <w:pPr>
              <w:rPr>
                <w:lang w:val="fr-FR"/>
              </w:rPr>
            </w:pPr>
            <w:bookmarkStart w:id="0" w:name="OLE_LINK1"/>
            <w:bookmarkStart w:id="1" w:name="OLE_LINK2"/>
          </w:p>
        </w:tc>
        <w:tc>
          <w:tcPr>
            <w:tcW w:w="2268" w:type="dxa"/>
            <w:tcBorders>
              <w:bottom w:val="single" w:sz="4" w:space="0" w:color="auto"/>
            </w:tcBorders>
            <w:vAlign w:val="bottom"/>
          </w:tcPr>
          <w:p w:rsidR="0018568C" w:rsidRPr="0018568C" w:rsidRDefault="0018568C" w:rsidP="0018568C">
            <w:pPr>
              <w:spacing w:after="80" w:line="300" w:lineRule="exact"/>
              <w:rPr>
                <w:sz w:val="28"/>
                <w:lang w:val="fr-FR"/>
              </w:rPr>
            </w:pPr>
            <w:r w:rsidRPr="0018568C">
              <w:rPr>
                <w:sz w:val="28"/>
                <w:lang w:val="fr-FR"/>
              </w:rPr>
              <w:t>Nations Unies</w:t>
            </w:r>
          </w:p>
        </w:tc>
        <w:tc>
          <w:tcPr>
            <w:tcW w:w="6095" w:type="dxa"/>
            <w:gridSpan w:val="2"/>
            <w:tcBorders>
              <w:bottom w:val="single" w:sz="4" w:space="0" w:color="auto"/>
            </w:tcBorders>
            <w:vAlign w:val="bottom"/>
          </w:tcPr>
          <w:p w:rsidR="0018568C" w:rsidRPr="0018568C" w:rsidRDefault="0018568C" w:rsidP="0018568C">
            <w:pPr>
              <w:jc w:val="right"/>
              <w:rPr>
                <w:lang w:val="en-GB"/>
              </w:rPr>
            </w:pPr>
            <w:r w:rsidRPr="0018568C">
              <w:rPr>
                <w:sz w:val="40"/>
                <w:lang w:val="en-GB"/>
              </w:rPr>
              <w:t>ECE</w:t>
            </w:r>
            <w:r w:rsidRPr="0018568C">
              <w:rPr>
                <w:lang w:val="en-GB"/>
              </w:rPr>
              <w:t>/TRANS/WP.15/AC.2/2019/7</w:t>
            </w:r>
          </w:p>
        </w:tc>
      </w:tr>
      <w:tr w:rsidR="0018568C" w:rsidRPr="0018568C" w:rsidTr="0071033D">
        <w:trPr>
          <w:trHeight w:hRule="exact" w:val="2835"/>
        </w:trPr>
        <w:tc>
          <w:tcPr>
            <w:tcW w:w="1276" w:type="dxa"/>
            <w:tcBorders>
              <w:top w:val="single" w:sz="4" w:space="0" w:color="auto"/>
              <w:bottom w:val="single" w:sz="12" w:space="0" w:color="auto"/>
            </w:tcBorders>
          </w:tcPr>
          <w:p w:rsidR="0018568C" w:rsidRPr="0018568C" w:rsidRDefault="0018568C" w:rsidP="0018568C">
            <w:pPr>
              <w:spacing w:before="120"/>
              <w:jc w:val="center"/>
              <w:rPr>
                <w:lang w:val="fr-FR"/>
              </w:rPr>
            </w:pPr>
            <w:r w:rsidRPr="0018568C">
              <w:rPr>
                <w:noProof/>
                <w:lang w:val="fr-FR" w:eastAsia="fr-FR"/>
              </w:rPr>
              <w:drawing>
                <wp:inline distT="0" distB="0" distL="0" distR="0">
                  <wp:extent cx="712470" cy="589280"/>
                  <wp:effectExtent l="0" t="0" r="0" b="1270"/>
                  <wp:docPr id="9" name="Picture 9"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2470" cy="58928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18568C" w:rsidRPr="0018568C" w:rsidRDefault="0018568C" w:rsidP="0018568C">
            <w:pPr>
              <w:spacing w:before="120" w:line="420" w:lineRule="exact"/>
              <w:rPr>
                <w:b/>
                <w:sz w:val="40"/>
                <w:szCs w:val="40"/>
                <w:lang w:val="fr-FR"/>
              </w:rPr>
            </w:pPr>
            <w:r w:rsidRPr="0018568C">
              <w:rPr>
                <w:b/>
                <w:sz w:val="40"/>
                <w:szCs w:val="40"/>
                <w:lang w:val="fr-FR"/>
              </w:rPr>
              <w:t>Conseil économique et social</w:t>
            </w:r>
          </w:p>
        </w:tc>
        <w:tc>
          <w:tcPr>
            <w:tcW w:w="2835" w:type="dxa"/>
            <w:tcBorders>
              <w:top w:val="single" w:sz="4" w:space="0" w:color="auto"/>
              <w:bottom w:val="single" w:sz="12" w:space="0" w:color="auto"/>
            </w:tcBorders>
          </w:tcPr>
          <w:p w:rsidR="0018568C" w:rsidRPr="0018568C" w:rsidRDefault="0018568C" w:rsidP="0018568C">
            <w:pPr>
              <w:spacing w:before="240" w:line="240" w:lineRule="exact"/>
              <w:rPr>
                <w:lang w:val="fr-FR"/>
              </w:rPr>
            </w:pPr>
            <w:r w:rsidRPr="0018568C">
              <w:rPr>
                <w:lang w:val="fr-FR"/>
              </w:rPr>
              <w:t>Distr. générale</w:t>
            </w:r>
          </w:p>
          <w:p w:rsidR="0018568C" w:rsidRPr="0018568C" w:rsidRDefault="00CB226B" w:rsidP="0018568C">
            <w:pPr>
              <w:spacing w:line="240" w:lineRule="exact"/>
              <w:rPr>
                <w:lang w:val="fr-FR"/>
              </w:rPr>
            </w:pPr>
            <w:r>
              <w:rPr>
                <w:lang w:val="fr-FR"/>
              </w:rPr>
              <w:t>25</w:t>
            </w:r>
            <w:r w:rsidR="0018568C" w:rsidRPr="0018568C">
              <w:rPr>
                <w:lang w:val="fr-FR"/>
              </w:rPr>
              <w:t xml:space="preserve"> octobre 2018</w:t>
            </w:r>
          </w:p>
          <w:p w:rsidR="0018568C" w:rsidRPr="0018568C" w:rsidRDefault="0018568C" w:rsidP="0018568C">
            <w:pPr>
              <w:spacing w:line="240" w:lineRule="exact"/>
              <w:rPr>
                <w:lang w:val="fr-FR"/>
              </w:rPr>
            </w:pPr>
          </w:p>
          <w:p w:rsidR="0018568C" w:rsidRPr="0018568C" w:rsidRDefault="0018568C" w:rsidP="0018568C">
            <w:pPr>
              <w:spacing w:line="240" w:lineRule="exact"/>
              <w:rPr>
                <w:lang w:val="fr-FR"/>
              </w:rPr>
            </w:pPr>
            <w:r w:rsidRPr="0018568C">
              <w:rPr>
                <w:lang w:val="fr-FR"/>
              </w:rPr>
              <w:t xml:space="preserve">Original: français </w:t>
            </w:r>
          </w:p>
        </w:tc>
      </w:tr>
    </w:tbl>
    <w:p w:rsidR="0018568C" w:rsidRPr="0018568C" w:rsidRDefault="0018568C" w:rsidP="0018568C">
      <w:pPr>
        <w:spacing w:before="120"/>
        <w:rPr>
          <w:b/>
          <w:sz w:val="28"/>
          <w:szCs w:val="28"/>
          <w:lang w:val="fr-FR"/>
        </w:rPr>
      </w:pPr>
      <w:r w:rsidRPr="0018568C">
        <w:rPr>
          <w:b/>
          <w:sz w:val="28"/>
          <w:szCs w:val="28"/>
          <w:lang w:val="fr-FR"/>
        </w:rPr>
        <w:t>Commission économique pour l’Europe</w:t>
      </w:r>
    </w:p>
    <w:p w:rsidR="0018568C" w:rsidRPr="0018568C" w:rsidRDefault="0018568C" w:rsidP="0018568C">
      <w:pPr>
        <w:spacing w:before="120"/>
        <w:rPr>
          <w:sz w:val="28"/>
          <w:szCs w:val="28"/>
          <w:lang w:val="fr-FR"/>
        </w:rPr>
      </w:pPr>
      <w:r w:rsidRPr="0018568C">
        <w:rPr>
          <w:sz w:val="28"/>
          <w:szCs w:val="28"/>
          <w:lang w:val="fr-FR"/>
        </w:rPr>
        <w:t>Comité des transports intérieurs</w:t>
      </w:r>
    </w:p>
    <w:p w:rsidR="0018568C" w:rsidRPr="0018568C" w:rsidRDefault="0018568C" w:rsidP="0018568C">
      <w:pPr>
        <w:spacing w:before="120"/>
        <w:rPr>
          <w:b/>
          <w:sz w:val="24"/>
          <w:szCs w:val="24"/>
          <w:lang w:val="fr-FR"/>
        </w:rPr>
      </w:pPr>
      <w:r w:rsidRPr="0018568C">
        <w:rPr>
          <w:b/>
          <w:sz w:val="24"/>
          <w:szCs w:val="24"/>
          <w:lang w:val="fr-FR"/>
        </w:rPr>
        <w:t>Groupe de travail des transports de marchandises dangereuses</w:t>
      </w:r>
    </w:p>
    <w:p w:rsidR="0018568C" w:rsidRPr="0018568C" w:rsidRDefault="0018568C" w:rsidP="0018568C">
      <w:pPr>
        <w:spacing w:before="120"/>
        <w:rPr>
          <w:b/>
          <w:lang w:val="fr-FR"/>
        </w:rPr>
      </w:pPr>
      <w:r w:rsidRPr="0018568C">
        <w:rPr>
          <w:b/>
          <w:lang w:val="fr-FR"/>
        </w:rPr>
        <w:t>Réunion commune d’experts sur le Règlement annexé</w:t>
      </w:r>
      <w:r w:rsidRPr="0018568C">
        <w:rPr>
          <w:b/>
          <w:lang w:val="fr-FR"/>
        </w:rPr>
        <w:br/>
        <w:t>à l’Accord européen relatif au transport international</w:t>
      </w:r>
      <w:r w:rsidRPr="0018568C">
        <w:rPr>
          <w:b/>
          <w:lang w:val="fr-FR"/>
        </w:rPr>
        <w:br/>
        <w:t xml:space="preserve">des marchandises </w:t>
      </w:r>
      <w:r w:rsidRPr="0018568C">
        <w:rPr>
          <w:b/>
          <w:bCs/>
          <w:iCs/>
          <w:lang w:val="fr-FR"/>
        </w:rPr>
        <w:t>dangereuses par voies de navigation</w:t>
      </w:r>
      <w:r w:rsidRPr="0018568C">
        <w:rPr>
          <w:b/>
          <w:bCs/>
          <w:iCs/>
          <w:lang w:val="fr-FR"/>
        </w:rPr>
        <w:br/>
        <w:t xml:space="preserve">intérieures (ADN) </w:t>
      </w:r>
      <w:r w:rsidRPr="0018568C">
        <w:rPr>
          <w:b/>
          <w:bCs/>
          <w:lang w:val="fr-FR"/>
        </w:rPr>
        <w:t>(Comité de sécurité de l’ADN)</w:t>
      </w:r>
    </w:p>
    <w:p w:rsidR="0018568C" w:rsidRPr="0018568C" w:rsidRDefault="0018568C" w:rsidP="0018568C">
      <w:pPr>
        <w:spacing w:before="120"/>
        <w:rPr>
          <w:b/>
          <w:lang w:val="fr-FR"/>
        </w:rPr>
      </w:pPr>
      <w:r w:rsidRPr="0018568C">
        <w:rPr>
          <w:b/>
          <w:lang w:val="fr-FR"/>
        </w:rPr>
        <w:t>Trente-quatrième session</w:t>
      </w:r>
    </w:p>
    <w:p w:rsidR="0018568C" w:rsidRPr="0018568C" w:rsidRDefault="0018568C" w:rsidP="0018568C">
      <w:pPr>
        <w:rPr>
          <w:lang w:val="fr-FR"/>
        </w:rPr>
      </w:pPr>
      <w:r w:rsidRPr="0018568C">
        <w:rPr>
          <w:lang w:val="fr-FR"/>
        </w:rPr>
        <w:t>Genève, 21-25 janvier 2019</w:t>
      </w:r>
    </w:p>
    <w:p w:rsidR="0018568C" w:rsidRPr="0018568C" w:rsidRDefault="0018568C" w:rsidP="0018568C">
      <w:pPr>
        <w:rPr>
          <w:lang w:val="fr-FR"/>
        </w:rPr>
      </w:pPr>
      <w:r w:rsidRPr="0018568C">
        <w:rPr>
          <w:lang w:val="fr-FR"/>
        </w:rPr>
        <w:t>Point 4 d) de l’ordre du jour provisoire</w:t>
      </w:r>
    </w:p>
    <w:p w:rsidR="0018568C" w:rsidRPr="0018568C" w:rsidRDefault="0018568C" w:rsidP="0018568C">
      <w:pPr>
        <w:rPr>
          <w:b/>
          <w:bCs/>
          <w:lang w:val="fr-FR"/>
        </w:rPr>
      </w:pPr>
      <w:r w:rsidRPr="0018568C">
        <w:rPr>
          <w:b/>
        </w:rPr>
        <w:t>Mise en œuvre</w:t>
      </w:r>
      <w:r w:rsidRPr="0018568C">
        <w:rPr>
          <w:b/>
          <w:lang w:val="fr-FR"/>
        </w:rPr>
        <w:t xml:space="preserve"> de l’Accord européen relatif au transport </w:t>
      </w:r>
      <w:r w:rsidRPr="0018568C">
        <w:rPr>
          <w:b/>
          <w:lang w:val="fr-FR"/>
        </w:rPr>
        <w:br/>
        <w:t xml:space="preserve">international des marchandises dangereuses par voies </w:t>
      </w:r>
      <w:r w:rsidRPr="0018568C">
        <w:rPr>
          <w:b/>
          <w:lang w:val="fr-FR"/>
        </w:rPr>
        <w:br/>
        <w:t>de navigation intérieures (ADN):</w:t>
      </w:r>
      <w:r w:rsidRPr="0018568C">
        <w:rPr>
          <w:b/>
          <w:lang w:val="fr-FR"/>
        </w:rPr>
        <w:br/>
      </w:r>
      <w:r w:rsidRPr="0018568C">
        <w:rPr>
          <w:b/>
          <w:bCs/>
        </w:rPr>
        <w:t>formation des experts</w:t>
      </w:r>
    </w:p>
    <w:p w:rsidR="0018568C" w:rsidRPr="0018568C" w:rsidRDefault="0018568C" w:rsidP="0018568C">
      <w:pPr>
        <w:keepNext/>
        <w:keepLines/>
        <w:tabs>
          <w:tab w:val="right" w:pos="851"/>
        </w:tabs>
        <w:spacing w:before="360" w:after="240" w:line="300" w:lineRule="exact"/>
        <w:ind w:left="1134" w:right="1134" w:hanging="1134"/>
        <w:rPr>
          <w:b/>
          <w:sz w:val="28"/>
          <w:lang w:val="fr-FR"/>
        </w:rPr>
      </w:pPr>
      <w:r w:rsidRPr="0018568C">
        <w:rPr>
          <w:b/>
          <w:sz w:val="28"/>
          <w:lang w:val="fr-FR"/>
        </w:rPr>
        <w:tab/>
      </w:r>
      <w:r w:rsidRPr="0018568C">
        <w:rPr>
          <w:b/>
          <w:sz w:val="28"/>
          <w:lang w:val="fr-FR"/>
        </w:rPr>
        <w:tab/>
      </w:r>
      <w:r w:rsidRPr="0018568C">
        <w:rPr>
          <w:b/>
          <w:bCs/>
          <w:iCs/>
          <w:sz w:val="28"/>
        </w:rPr>
        <w:t xml:space="preserve">Directive </w:t>
      </w:r>
      <w:r w:rsidRPr="0018568C">
        <w:rPr>
          <w:b/>
          <w:bCs/>
          <w:iCs/>
          <w:sz w:val="28"/>
          <w:lang w:val="fr-FR"/>
        </w:rPr>
        <w:t>du comité d'administration pour l'utilisation du catalogue de questions pour l'examen d'expert ADN (Chapitre 8.2 ADN)</w:t>
      </w:r>
    </w:p>
    <w:p w:rsidR="0018568C" w:rsidRPr="0018568C" w:rsidRDefault="0018568C" w:rsidP="0018568C">
      <w:pPr>
        <w:keepLines/>
        <w:tabs>
          <w:tab w:val="right" w:pos="851"/>
        </w:tabs>
        <w:spacing w:before="360" w:after="240" w:line="270" w:lineRule="exact"/>
        <w:ind w:left="1134" w:right="1134" w:hanging="1134"/>
        <w:rPr>
          <w:b/>
          <w:sz w:val="24"/>
          <w:lang w:val="fr-FR"/>
        </w:rPr>
      </w:pPr>
      <w:r w:rsidRPr="0018568C">
        <w:rPr>
          <w:b/>
          <w:sz w:val="24"/>
          <w:lang w:val="fr-FR"/>
        </w:rPr>
        <w:tab/>
      </w:r>
      <w:r w:rsidRPr="0018568C">
        <w:rPr>
          <w:b/>
          <w:sz w:val="24"/>
          <w:lang w:val="fr-FR"/>
        </w:rPr>
        <w:tab/>
        <w:t xml:space="preserve">Communication </w:t>
      </w:r>
      <w:r w:rsidRPr="0018568C">
        <w:rPr>
          <w:b/>
          <w:sz w:val="24"/>
        </w:rPr>
        <w:t>la Commission centrale pour la navigation du Rhin (CCNR)</w:t>
      </w:r>
      <w:r w:rsidRPr="0018568C">
        <w:rPr>
          <w:b/>
          <w:sz w:val="24"/>
          <w:vertAlign w:val="superscript"/>
          <w:lang w:val="fr-FR"/>
        </w:rPr>
        <w:t xml:space="preserve"> </w:t>
      </w:r>
      <w:r w:rsidRPr="0018568C">
        <w:rPr>
          <w:bCs/>
          <w:sz w:val="22"/>
          <w:szCs w:val="22"/>
          <w:lang w:eastAsia="x-none"/>
        </w:rPr>
        <w:footnoteReference w:customMarkFollows="1" w:id="2"/>
        <w:t>*</w:t>
      </w:r>
      <w:r w:rsidRPr="005E279D">
        <w:rPr>
          <w:bCs/>
          <w:sz w:val="22"/>
          <w:szCs w:val="28"/>
          <w:vertAlign w:val="superscript"/>
          <w:lang w:val="fr-FR"/>
        </w:rPr>
        <w:t>,</w:t>
      </w:r>
      <w:r w:rsidRPr="0018568C">
        <w:rPr>
          <w:bCs/>
          <w:sz w:val="22"/>
          <w:szCs w:val="28"/>
          <w:lang w:eastAsia="x-none"/>
        </w:rPr>
        <w:footnoteReference w:customMarkFollows="1" w:id="3"/>
        <w:t>**</w:t>
      </w:r>
    </w:p>
    <w:bookmarkEnd w:id="0"/>
    <w:bookmarkEnd w:id="1"/>
    <w:p w:rsidR="00A93320" w:rsidRPr="007B7E30" w:rsidRDefault="00A93320" w:rsidP="00A93320">
      <w:pPr>
        <w:pStyle w:val="HChG"/>
        <w:rPr>
          <w:lang w:val="fr-FR"/>
        </w:rPr>
      </w:pPr>
      <w:r w:rsidRPr="007B7E30">
        <w:rPr>
          <w:lang w:val="fr-FR"/>
        </w:rPr>
        <w:tab/>
        <w:t>I.</w:t>
      </w:r>
      <w:r w:rsidRPr="007B7E30">
        <w:rPr>
          <w:lang w:val="fr-FR"/>
        </w:rPr>
        <w:tab/>
      </w:r>
      <w:r w:rsidR="00775567" w:rsidRPr="007B7E30">
        <w:rPr>
          <w:lang w:val="fr-FR"/>
        </w:rPr>
        <w:t>Généralités</w:t>
      </w:r>
    </w:p>
    <w:p w:rsidR="00775567" w:rsidRPr="007B7E30" w:rsidRDefault="00775567" w:rsidP="00775567">
      <w:pPr>
        <w:pStyle w:val="SingleTxtG"/>
        <w:rPr>
          <w:lang w:val="fr-FR"/>
        </w:rPr>
      </w:pPr>
      <w:r w:rsidRPr="007B7E30">
        <w:rPr>
          <w:lang w:val="fr-FR"/>
        </w:rPr>
        <w:t>1.</w:t>
      </w:r>
      <w:r w:rsidRPr="007B7E30">
        <w:rPr>
          <w:lang w:val="fr-FR"/>
        </w:rPr>
        <w:tab/>
        <w:t xml:space="preserve">Pour augmenter la sécurité lors du transport de marchandises dangereuses un expert en mesure de prouver qu'il a une connaissance spécialisée relative au transport de marchandises dangereuses doit se </w:t>
      </w:r>
      <w:r w:rsidRPr="007B7E30">
        <w:t>trouver</w:t>
      </w:r>
      <w:r w:rsidRPr="007B7E30">
        <w:rPr>
          <w:lang w:val="fr-FR"/>
        </w:rPr>
        <w:t xml:space="preserve"> à bord.</w:t>
      </w:r>
    </w:p>
    <w:p w:rsidR="00775567" w:rsidRPr="007B7E30" w:rsidRDefault="00775567" w:rsidP="00775567">
      <w:pPr>
        <w:pStyle w:val="SingleTxtG"/>
        <w:rPr>
          <w:lang w:val="fr-FR"/>
        </w:rPr>
      </w:pPr>
      <w:r w:rsidRPr="007B7E30">
        <w:rPr>
          <w:lang w:val="fr-FR"/>
        </w:rPr>
        <w:t>2.</w:t>
      </w:r>
      <w:r w:rsidRPr="007B7E30">
        <w:rPr>
          <w:lang w:val="fr-FR"/>
        </w:rPr>
        <w:tab/>
        <w:t xml:space="preserve">Sur la base du chapitre 8.2 du Règlement annexé à l’Accord européen relatif au transport international des marchandises </w:t>
      </w:r>
      <w:r w:rsidRPr="007B7E30">
        <w:t>dangereuses</w:t>
      </w:r>
      <w:r w:rsidRPr="007B7E30">
        <w:rPr>
          <w:lang w:val="fr-FR"/>
        </w:rPr>
        <w:t xml:space="preserve"> par voies de navigation intérieures (ADN), le Comité d'administration visé à l'article 17 de l’ADN a établi la directive suivante </w:t>
      </w:r>
      <w:r w:rsidRPr="007B7E30">
        <w:rPr>
          <w:lang w:val="fr-FR"/>
        </w:rPr>
        <w:lastRenderedPageBreak/>
        <w:t>selon laquelle les examens doivent être effectués dans tous les États Parties contractantes à l'ADN.</w:t>
      </w:r>
    </w:p>
    <w:p w:rsidR="00775567" w:rsidRPr="007B7E30" w:rsidRDefault="00775567" w:rsidP="00775567">
      <w:pPr>
        <w:pStyle w:val="SingleTxtG"/>
        <w:rPr>
          <w:lang w:val="fr-FR"/>
        </w:rPr>
      </w:pPr>
      <w:r w:rsidRPr="007B7E30">
        <w:rPr>
          <w:lang w:val="fr-FR"/>
        </w:rPr>
        <w:t>3.</w:t>
      </w:r>
      <w:r w:rsidRPr="007B7E30">
        <w:rPr>
          <w:lang w:val="fr-FR"/>
        </w:rPr>
        <w:tab/>
        <w:t>Les examens visés à la sous-section 8.2.2.7 du Règlement annexé à l'ADN sont réalisés par une autorité compétente ou par un centre d'examen désigné par celle-ci</w:t>
      </w:r>
      <w:r w:rsidR="002C052F" w:rsidRPr="007B7E30">
        <w:rPr>
          <w:lang w:val="fr-FR"/>
        </w:rPr>
        <w:t xml:space="preserve">, </w:t>
      </w:r>
      <w:ins w:id="2" w:author="ch ch" w:date="2018-10-17T08:29:00Z">
        <w:r w:rsidR="002C052F" w:rsidRPr="007B7E30">
          <w:rPr>
            <w:lang w:val="fr-FR"/>
          </w:rPr>
          <w:t>sous forme écrite ou électronique</w:t>
        </w:r>
      </w:ins>
      <w:r w:rsidRPr="007B7E30">
        <w:rPr>
          <w:lang w:val="fr-FR"/>
        </w:rPr>
        <w:t>. L'examen est effectué par</w:t>
      </w:r>
      <w:r w:rsidR="00353B3F" w:rsidRPr="007B7E30">
        <w:rPr>
          <w:lang w:val="fr-FR"/>
        </w:rPr>
        <w:t xml:space="preserve"> :</w:t>
      </w:r>
    </w:p>
    <w:p w:rsidR="00775567" w:rsidRPr="007B7E30" w:rsidRDefault="00775567" w:rsidP="00775567">
      <w:pPr>
        <w:pStyle w:val="SingleTxtG"/>
        <w:ind w:firstLine="567"/>
      </w:pPr>
      <w:r w:rsidRPr="007B7E30">
        <w:t>a)</w:t>
      </w:r>
      <w:r w:rsidRPr="007B7E30">
        <w:tab/>
        <w:t>Dans le cas d'un cours de base, au minimum un président et</w:t>
      </w:r>
    </w:p>
    <w:p w:rsidR="00775567" w:rsidRPr="007B7E30" w:rsidRDefault="00775567" w:rsidP="00775567">
      <w:pPr>
        <w:pStyle w:val="SingleTxtG"/>
        <w:ind w:firstLine="567"/>
        <w:rPr>
          <w:lang w:val="fr-FR"/>
        </w:rPr>
      </w:pPr>
      <w:r w:rsidRPr="007B7E30">
        <w:t>b)</w:t>
      </w:r>
      <w:r w:rsidRPr="007B7E30">
        <w:tab/>
        <w:t>Dan</w:t>
      </w:r>
      <w:r w:rsidRPr="007B7E30">
        <w:rPr>
          <w:lang w:val="fr-FR"/>
        </w:rPr>
        <w:t>s le cas d'un cours de spécialisation, au minimum un président et un assesseur ayant la compétence nécessaire.</w:t>
      </w:r>
    </w:p>
    <w:p w:rsidR="00775567" w:rsidRPr="007B7E30" w:rsidRDefault="00775567" w:rsidP="00775567">
      <w:pPr>
        <w:pStyle w:val="SingleTxtG"/>
        <w:rPr>
          <w:lang w:val="fr-FR"/>
        </w:rPr>
      </w:pPr>
      <w:r w:rsidRPr="007B7E30">
        <w:rPr>
          <w:lang w:val="fr-FR"/>
        </w:rPr>
        <w:t>4.</w:t>
      </w:r>
      <w:r w:rsidRPr="007B7E30">
        <w:rPr>
          <w:lang w:val="fr-FR"/>
        </w:rPr>
        <w:tab/>
        <w:t>Après la réussite à l’examen il est délivré une attestation relative aux connaissances particulières de l’ADN conformément à la sous-section 8.2.2.8 en liaison avec les sous-sections 8.2.1.3, 8.2.1.5 ou 8.2.1.7.</w:t>
      </w:r>
    </w:p>
    <w:p w:rsidR="00F169F7" w:rsidRPr="007B7E30" w:rsidRDefault="00F169F7" w:rsidP="00F169F7">
      <w:pPr>
        <w:pStyle w:val="SingleTxtG"/>
        <w:rPr>
          <w:moveTo w:id="3" w:author="Martine Moench" w:date="2018-10-05T14:55:00Z"/>
          <w:lang w:val="fr-FR"/>
        </w:rPr>
      </w:pPr>
      <w:moveToRangeStart w:id="4" w:author="Martine Moench" w:date="2018-10-05T14:55:00Z" w:name="move526514642"/>
      <w:moveTo w:id="5" w:author="Martine Moench" w:date="2018-10-05T14:55:00Z">
        <w:del w:id="6" w:author="Martine Moench" w:date="2018-10-05T14:55:00Z">
          <w:r w:rsidRPr="007B7E30" w:rsidDel="00F169F7">
            <w:rPr>
              <w:lang w:val="fr-FR"/>
            </w:rPr>
            <w:delText>7</w:delText>
          </w:r>
        </w:del>
      </w:moveTo>
      <w:ins w:id="7" w:author="Martine Moench" w:date="2018-10-05T14:55:00Z">
        <w:r w:rsidRPr="007B7E30">
          <w:rPr>
            <w:lang w:val="fr-FR"/>
          </w:rPr>
          <w:t>5</w:t>
        </w:r>
      </w:ins>
      <w:moveTo w:id="8" w:author="Martine Moench" w:date="2018-10-05T14:55:00Z">
        <w:r w:rsidRPr="007B7E30">
          <w:rPr>
            <w:lang w:val="fr-FR"/>
          </w:rPr>
          <w:t>.</w:t>
        </w:r>
        <w:r w:rsidRPr="007B7E30">
          <w:rPr>
            <w:lang w:val="fr-FR"/>
          </w:rPr>
          <w:tab/>
          <w:t>En cas d’échec à l’examen le candidat est informé des raisons de l’échec. En cas d'échec aux examens cours de spécialisation ("Gaz" ou "Produits chimiques"), les motifs sont communiqués par écrit.</w:t>
        </w:r>
      </w:moveTo>
    </w:p>
    <w:moveToRangeEnd w:id="4"/>
    <w:p w:rsidR="00775567" w:rsidRPr="007B7E30" w:rsidRDefault="00775567" w:rsidP="00775567">
      <w:pPr>
        <w:pStyle w:val="SingleTxtG"/>
        <w:rPr>
          <w:lang w:val="fr-FR"/>
        </w:rPr>
      </w:pPr>
      <w:del w:id="9" w:author="Martine Moench" w:date="2018-10-05T14:55:00Z">
        <w:r w:rsidRPr="007B7E30" w:rsidDel="00F169F7">
          <w:rPr>
            <w:lang w:val="fr-FR"/>
          </w:rPr>
          <w:delText>5</w:delText>
        </w:r>
      </w:del>
      <w:ins w:id="10" w:author="Martine Moench" w:date="2018-10-05T14:55:00Z">
        <w:r w:rsidR="00F169F7" w:rsidRPr="007B7E30">
          <w:rPr>
            <w:lang w:val="fr-FR"/>
          </w:rPr>
          <w:t>6</w:t>
        </w:r>
      </w:ins>
      <w:r w:rsidRPr="007B7E30">
        <w:rPr>
          <w:lang w:val="fr-FR"/>
        </w:rPr>
        <w:t>.</w:t>
      </w:r>
      <w:r w:rsidRPr="007B7E30">
        <w:rPr>
          <w:lang w:val="fr-FR"/>
        </w:rPr>
        <w:tab/>
        <w:t xml:space="preserve">Les examens pour les cours de recyclage et de perfectionnement visés au 8.2.2.7.3.1 ADN sont réalisés par </w:t>
      </w:r>
      <w:ins w:id="11" w:author="ch ch" w:date="2018-10-17T08:30:00Z">
        <w:r w:rsidR="002C052F" w:rsidRPr="007B7E30">
          <w:rPr>
            <w:lang w:val="fr-FR"/>
          </w:rPr>
          <w:t>l’</w:t>
        </w:r>
      </w:ins>
      <w:del w:id="12" w:author="ch ch" w:date="2018-10-17T08:30:00Z">
        <w:r w:rsidRPr="007B7E30" w:rsidDel="002C052F">
          <w:rPr>
            <w:lang w:val="fr-FR"/>
          </w:rPr>
          <w:delText xml:space="preserve">un </w:delText>
        </w:r>
      </w:del>
      <w:r w:rsidRPr="007B7E30">
        <w:rPr>
          <w:lang w:val="fr-FR"/>
        </w:rPr>
        <w:t xml:space="preserve">organisateur </w:t>
      </w:r>
      <w:ins w:id="13" w:author="ch ch" w:date="2018-10-17T08:30:00Z">
        <w:r w:rsidR="002C052F" w:rsidRPr="007B7E30">
          <w:rPr>
            <w:lang w:val="fr-FR"/>
          </w:rPr>
          <w:t>du cours concerné.</w:t>
        </w:r>
      </w:ins>
      <w:del w:id="14" w:author="ch ch" w:date="2018-10-17T08:30:00Z">
        <w:r w:rsidRPr="007B7E30" w:rsidDel="002C052F">
          <w:rPr>
            <w:lang w:val="fr-FR"/>
          </w:rPr>
          <w:delText>de formations.</w:delText>
        </w:r>
      </w:del>
      <w:r w:rsidRPr="007B7E30">
        <w:rPr>
          <w:lang w:val="fr-FR"/>
        </w:rPr>
        <w:t xml:space="preserve"> </w:t>
      </w:r>
    </w:p>
    <w:p w:rsidR="00775567" w:rsidRPr="007B7E30" w:rsidRDefault="00775567" w:rsidP="00775567">
      <w:pPr>
        <w:pStyle w:val="SingleTxtG"/>
        <w:rPr>
          <w:lang w:val="fr-FR"/>
        </w:rPr>
      </w:pPr>
      <w:del w:id="15" w:author="Martine Moench" w:date="2018-10-05T14:55:00Z">
        <w:r w:rsidRPr="007B7E30" w:rsidDel="00F169F7">
          <w:rPr>
            <w:lang w:val="fr-FR"/>
          </w:rPr>
          <w:delText>6</w:delText>
        </w:r>
      </w:del>
      <w:ins w:id="16" w:author="Martine Moench" w:date="2018-10-05T14:55:00Z">
        <w:r w:rsidR="00F169F7" w:rsidRPr="007B7E30">
          <w:rPr>
            <w:lang w:val="fr-FR"/>
          </w:rPr>
          <w:t>7</w:t>
        </w:r>
      </w:ins>
      <w:r w:rsidRPr="007B7E30">
        <w:rPr>
          <w:lang w:val="fr-FR"/>
        </w:rPr>
        <w:t>.</w:t>
      </w:r>
      <w:r w:rsidRPr="007B7E30">
        <w:rPr>
          <w:lang w:val="fr-FR"/>
        </w:rPr>
        <w:tab/>
        <w:t>Après la réussite à l'examen, l'organisateur de la formation informe le candidat et lui délivre une attestation écrite destinée à être présentée à l'autorité compétente ou envoie une confirmation électronique à l'autorité compétente.</w:t>
      </w:r>
    </w:p>
    <w:p w:rsidR="00D379E6" w:rsidRPr="007B7E30" w:rsidRDefault="00D379E6" w:rsidP="00350DD4">
      <w:pPr>
        <w:tabs>
          <w:tab w:val="left" w:pos="567"/>
        </w:tabs>
        <w:spacing w:before="120"/>
        <w:ind w:left="1134" w:right="1134"/>
        <w:jc w:val="both"/>
        <w:rPr>
          <w:lang w:val="fr-FR"/>
        </w:rPr>
      </w:pPr>
      <w:ins w:id="17" w:author="Martine Moench" w:date="2018-10-05T12:28:00Z">
        <w:r w:rsidRPr="007B7E30">
          <w:rPr>
            <w:lang w:val="fr-FR"/>
          </w:rPr>
          <w:t>7a.</w:t>
        </w:r>
        <w:r w:rsidRPr="007B7E30">
          <w:rPr>
            <w:lang w:val="fr-FR"/>
          </w:rPr>
          <w:tab/>
          <w:t>En cas d'échec, l'épreuve peut être repassée au plus tôt après trois jours. En cas de nouvel échec, l'épreuve peut à nouveau être repassée au plus tôt après trois jours. En cas d'échec aussi lors de cette troisième tentative, un nouveau cours de recyclage doit être suivi avant que l'épreuve ne puisse être repassée, cela au cours de la durée de validité de l'attestation. Si cela n'est pas possible, une nouvelle formation de base doit être suivie.</w:t>
        </w:r>
      </w:ins>
    </w:p>
    <w:p w:rsidR="00775567" w:rsidRPr="007B7E30" w:rsidDel="00F169F7" w:rsidRDefault="00775567" w:rsidP="00775567">
      <w:pPr>
        <w:pStyle w:val="SingleTxtG"/>
        <w:rPr>
          <w:moveFrom w:id="18" w:author="Martine Moench" w:date="2018-10-05T14:55:00Z"/>
          <w:lang w:val="fr-FR"/>
        </w:rPr>
      </w:pPr>
      <w:moveFromRangeStart w:id="19" w:author="Martine Moench" w:date="2018-10-05T14:55:00Z" w:name="move526514642"/>
      <w:moveFrom w:id="20" w:author="Martine Moench" w:date="2018-10-05T14:55:00Z">
        <w:r w:rsidRPr="007B7E30" w:rsidDel="00F169F7">
          <w:rPr>
            <w:lang w:val="fr-FR"/>
          </w:rPr>
          <w:t>7.</w:t>
        </w:r>
        <w:r w:rsidRPr="007B7E30" w:rsidDel="00F169F7">
          <w:rPr>
            <w:lang w:val="fr-FR"/>
          </w:rPr>
          <w:tab/>
          <w:t>En cas d’échec à l’examen le candidat est informé des raisons de l’échec. En cas d'échec aux examens cours de spécialisation ("Gaz" ou "Produits chimiques"), les motifs sont communiqués par écrit.</w:t>
        </w:r>
      </w:moveFrom>
    </w:p>
    <w:moveFromRangeEnd w:id="19"/>
    <w:p w:rsidR="00A93320" w:rsidRPr="007B7E30" w:rsidRDefault="00775567" w:rsidP="00775567">
      <w:pPr>
        <w:pStyle w:val="SingleTxtG"/>
        <w:rPr>
          <w:lang w:val="fr-FR"/>
        </w:rPr>
      </w:pPr>
      <w:r w:rsidRPr="007B7E30">
        <w:rPr>
          <w:lang w:val="fr-FR"/>
        </w:rPr>
        <w:t>8.</w:t>
      </w:r>
      <w:r w:rsidRPr="007B7E30">
        <w:rPr>
          <w:lang w:val="fr-FR"/>
        </w:rPr>
        <w:tab/>
        <w:t>En cas de questions prêtant manifestement à confusion et en cas de doutes sur l'exactitude des réponses données, les autorités compétentes sont invitées à en informer le Comité de sécurité</w:t>
      </w:r>
      <w:ins w:id="21" w:author="ch ch" w:date="2018-10-17T08:31:00Z">
        <w:r w:rsidR="002C052F" w:rsidRPr="007B7E30">
          <w:rPr>
            <w:lang w:val="fr-FR"/>
          </w:rPr>
          <w:t xml:space="preserve"> par l’intermédiaire de la délégation de la Partie contractante concernée</w:t>
        </w:r>
      </w:ins>
      <w:r w:rsidRPr="007B7E30">
        <w:rPr>
          <w:lang w:val="fr-FR"/>
        </w:rPr>
        <w:t>.</w:t>
      </w:r>
    </w:p>
    <w:p w:rsidR="00775567" w:rsidRPr="007B7E30" w:rsidRDefault="00775567" w:rsidP="00775567">
      <w:pPr>
        <w:pStyle w:val="HChG"/>
        <w:rPr>
          <w:lang w:val="fr-FR"/>
        </w:rPr>
      </w:pPr>
      <w:r w:rsidRPr="007B7E30">
        <w:rPr>
          <w:lang w:val="fr-FR"/>
        </w:rPr>
        <w:tab/>
        <w:t>II.</w:t>
      </w:r>
      <w:r w:rsidRPr="007B7E30">
        <w:rPr>
          <w:lang w:val="fr-FR"/>
        </w:rPr>
        <w:tab/>
        <w:t>Numérotation des questions d’examen des catalogues</w:t>
      </w:r>
    </w:p>
    <w:p w:rsidR="00775567" w:rsidRPr="007B7E30" w:rsidRDefault="00813AE0" w:rsidP="00775567">
      <w:pPr>
        <w:pStyle w:val="SingleTxtG"/>
        <w:rPr>
          <w:lang w:val="fr-FR"/>
        </w:rPr>
      </w:pPr>
      <w:r w:rsidRPr="007B7E30">
        <w:rPr>
          <w:lang w:val="fr-FR"/>
        </w:rPr>
        <w:t>9.</w:t>
      </w:r>
      <w:r w:rsidRPr="007B7E30">
        <w:rPr>
          <w:lang w:val="fr-FR"/>
        </w:rPr>
        <w:tab/>
      </w:r>
      <w:r w:rsidR="00775567" w:rsidRPr="007B7E30">
        <w:rPr>
          <w:lang w:val="fr-FR"/>
        </w:rPr>
        <w:t>Les questions dans le catalogue suivent une numérotation indépendante de la langue, continue et sans équivoque.</w:t>
      </w:r>
    </w:p>
    <w:p w:rsidR="00775567" w:rsidRPr="007B7E30" w:rsidRDefault="00813AE0" w:rsidP="00775567">
      <w:pPr>
        <w:pStyle w:val="SingleTxtG"/>
        <w:rPr>
          <w:lang w:val="fr-FR"/>
        </w:rPr>
      </w:pPr>
      <w:r w:rsidRPr="007B7E30">
        <w:rPr>
          <w:lang w:val="fr-FR"/>
        </w:rPr>
        <w:t>10.</w:t>
      </w:r>
      <w:r w:rsidRPr="007B7E30">
        <w:rPr>
          <w:lang w:val="fr-FR"/>
        </w:rPr>
        <w:tab/>
      </w:r>
      <w:r w:rsidR="00775567" w:rsidRPr="007B7E30">
        <w:rPr>
          <w:lang w:val="fr-FR"/>
        </w:rPr>
        <w:t>Pour ne pas entraver les procédures de traitement électronique des données, la numérotation des questions est composée d'une série de 8 chiffres.</w:t>
      </w:r>
    </w:p>
    <w:p w:rsidR="00775567" w:rsidRPr="007B7E30" w:rsidRDefault="00813AE0" w:rsidP="00775567">
      <w:pPr>
        <w:pStyle w:val="SingleTxtG"/>
        <w:rPr>
          <w:lang w:val="fr-FR"/>
        </w:rPr>
      </w:pPr>
      <w:r w:rsidRPr="007B7E30">
        <w:rPr>
          <w:lang w:val="fr-FR"/>
        </w:rPr>
        <w:t>11.</w:t>
      </w:r>
      <w:r w:rsidRPr="007B7E30">
        <w:rPr>
          <w:lang w:val="fr-FR"/>
        </w:rPr>
        <w:tab/>
      </w:r>
      <w:r w:rsidR="00775567" w:rsidRPr="007B7E30">
        <w:rPr>
          <w:lang w:val="fr-FR"/>
        </w:rPr>
        <w:t>Le premier rang indique s'il s'agit de la formation de base ou de la formation de perfectionnement ("gaz" ou "chimie").</w:t>
      </w:r>
    </w:p>
    <w:p w:rsidR="00775567" w:rsidRPr="007B7E30" w:rsidRDefault="00813AE0" w:rsidP="00775567">
      <w:pPr>
        <w:pStyle w:val="SingleTxtG"/>
        <w:rPr>
          <w:lang w:val="fr-FR"/>
        </w:rPr>
      </w:pPr>
      <w:r w:rsidRPr="007B7E30">
        <w:rPr>
          <w:lang w:val="fr-FR"/>
        </w:rPr>
        <w:t>12.</w:t>
      </w:r>
      <w:r w:rsidRPr="007B7E30">
        <w:rPr>
          <w:lang w:val="fr-FR"/>
        </w:rPr>
        <w:tab/>
      </w:r>
      <w:r w:rsidR="00775567" w:rsidRPr="007B7E30">
        <w:rPr>
          <w:lang w:val="fr-FR"/>
        </w:rPr>
        <w:t>Le deuxième rang indique s'il s'agit de la partie générale de la formation ou si les questions proviennent de la partie "cargaison sèche" ou de la partie "navigation citerne".</w:t>
      </w:r>
    </w:p>
    <w:p w:rsidR="00775567" w:rsidRPr="007B7E30" w:rsidRDefault="00813AE0" w:rsidP="00775567">
      <w:pPr>
        <w:pStyle w:val="SingleTxtG"/>
        <w:rPr>
          <w:lang w:val="fr-FR"/>
        </w:rPr>
      </w:pPr>
      <w:r w:rsidRPr="007B7E30">
        <w:rPr>
          <w:lang w:val="fr-FR"/>
        </w:rPr>
        <w:t>13.</w:t>
      </w:r>
      <w:r w:rsidRPr="007B7E30">
        <w:rPr>
          <w:lang w:val="fr-FR"/>
        </w:rPr>
        <w:tab/>
      </w:r>
      <w:r w:rsidR="00775567" w:rsidRPr="007B7E30">
        <w:rPr>
          <w:lang w:val="fr-FR"/>
        </w:rPr>
        <w:t>Le troisième rang indique si la question provient de "connaissances de base", "connaissances en physique et en chimie", "connaissances pratiques" ou "mesures en cas d'urgence".</w:t>
      </w:r>
    </w:p>
    <w:p w:rsidR="00775567" w:rsidRPr="007B7E30" w:rsidRDefault="00813AE0" w:rsidP="00775567">
      <w:pPr>
        <w:pStyle w:val="SingleTxtG"/>
        <w:rPr>
          <w:lang w:val="fr-FR"/>
        </w:rPr>
      </w:pPr>
      <w:r w:rsidRPr="007B7E30">
        <w:rPr>
          <w:lang w:val="fr-FR"/>
        </w:rPr>
        <w:lastRenderedPageBreak/>
        <w:t>14.</w:t>
      </w:r>
      <w:r w:rsidRPr="007B7E30">
        <w:rPr>
          <w:lang w:val="fr-FR"/>
        </w:rPr>
        <w:tab/>
      </w:r>
      <w:r w:rsidR="00775567" w:rsidRPr="007B7E30">
        <w:rPr>
          <w:lang w:val="fr-FR"/>
        </w:rPr>
        <w:t>Les 4</w:t>
      </w:r>
      <w:r w:rsidR="00775567" w:rsidRPr="007B7E30">
        <w:rPr>
          <w:vertAlign w:val="superscript"/>
          <w:lang w:val="fr-FR"/>
        </w:rPr>
        <w:t>ème</w:t>
      </w:r>
      <w:r w:rsidR="00775567" w:rsidRPr="007B7E30">
        <w:rPr>
          <w:lang w:val="fr-FR"/>
        </w:rPr>
        <w:t>, 5</w:t>
      </w:r>
      <w:r w:rsidR="00775567" w:rsidRPr="007B7E30">
        <w:rPr>
          <w:vertAlign w:val="superscript"/>
          <w:lang w:val="fr-FR"/>
        </w:rPr>
        <w:t>ème</w:t>
      </w:r>
      <w:r w:rsidR="00775567" w:rsidRPr="007B7E30">
        <w:rPr>
          <w:lang w:val="fr-FR"/>
        </w:rPr>
        <w:t xml:space="preserve"> et 6</w:t>
      </w:r>
      <w:r w:rsidR="00775567" w:rsidRPr="007B7E30">
        <w:rPr>
          <w:vertAlign w:val="superscript"/>
          <w:lang w:val="fr-FR"/>
        </w:rPr>
        <w:t>ème</w:t>
      </w:r>
      <w:r w:rsidR="00775567" w:rsidRPr="007B7E30">
        <w:rPr>
          <w:lang w:val="fr-FR"/>
        </w:rPr>
        <w:t xml:space="preserve"> rangs indiquent l'objectif d'examen. Pour améliorer la lisibilité, le point existant des objectifs d'examen a été repris (par ex. 01.1, 10.0).</w:t>
      </w:r>
    </w:p>
    <w:p w:rsidR="005D3AFD" w:rsidRPr="007B7E30" w:rsidRDefault="00813AE0" w:rsidP="005B62F9">
      <w:pPr>
        <w:pStyle w:val="SingleTxtG"/>
        <w:rPr>
          <w:lang w:val="fr-FR"/>
        </w:rPr>
      </w:pPr>
      <w:r w:rsidRPr="007B7E30">
        <w:rPr>
          <w:lang w:val="fr-FR"/>
        </w:rPr>
        <w:t>15.</w:t>
      </w:r>
      <w:r w:rsidRPr="007B7E30">
        <w:rPr>
          <w:lang w:val="fr-FR"/>
        </w:rPr>
        <w:tab/>
      </w:r>
      <w:r w:rsidR="00775567" w:rsidRPr="007B7E30">
        <w:rPr>
          <w:lang w:val="fr-FR"/>
        </w:rPr>
        <w:t>Les 7</w:t>
      </w:r>
      <w:r w:rsidR="00775567" w:rsidRPr="007B7E30">
        <w:rPr>
          <w:vertAlign w:val="superscript"/>
          <w:lang w:val="fr-FR"/>
        </w:rPr>
        <w:t>ème</w:t>
      </w:r>
      <w:r w:rsidR="00775567" w:rsidRPr="007B7E30">
        <w:rPr>
          <w:lang w:val="fr-FR"/>
        </w:rPr>
        <w:t xml:space="preserve"> et 8</w:t>
      </w:r>
      <w:r w:rsidR="00775567" w:rsidRPr="007B7E30">
        <w:rPr>
          <w:vertAlign w:val="superscript"/>
          <w:lang w:val="fr-FR"/>
        </w:rPr>
        <w:t>ème</w:t>
      </w:r>
      <w:r w:rsidR="00775567" w:rsidRPr="007B7E30">
        <w:rPr>
          <w:lang w:val="fr-FR"/>
        </w:rPr>
        <w:t xml:space="preserve"> rangs indiquent le numéro de la question. Ils sont séparés de la partie "objet" par un tiret.</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566"/>
        <w:gridCol w:w="1700"/>
        <w:gridCol w:w="4104"/>
      </w:tblGrid>
      <w:tr w:rsidR="00813AE0" w:rsidRPr="007B7E30" w:rsidTr="00813AE0">
        <w:trPr>
          <w:tblHeader/>
        </w:trPr>
        <w:tc>
          <w:tcPr>
            <w:tcW w:w="1566" w:type="dxa"/>
            <w:tcBorders>
              <w:top w:val="single" w:sz="4" w:space="0" w:color="auto"/>
              <w:bottom w:val="single" w:sz="12" w:space="0" w:color="auto"/>
            </w:tcBorders>
            <w:shd w:val="clear" w:color="auto" w:fill="auto"/>
            <w:vAlign w:val="bottom"/>
          </w:tcPr>
          <w:p w:rsidR="00813AE0" w:rsidRPr="007B7E30" w:rsidRDefault="00813AE0" w:rsidP="007A6B17">
            <w:pPr>
              <w:keepNext/>
              <w:keepLines/>
              <w:suppressAutoHyphens w:val="0"/>
              <w:spacing w:before="80" w:after="80" w:line="200" w:lineRule="exact"/>
              <w:ind w:right="113"/>
              <w:rPr>
                <w:i/>
                <w:sz w:val="16"/>
                <w:lang w:val="fr-FR"/>
              </w:rPr>
            </w:pPr>
            <w:r w:rsidRPr="007B7E30">
              <w:rPr>
                <w:i/>
                <w:sz w:val="16"/>
                <w:lang w:val="fr-FR"/>
              </w:rPr>
              <w:t>Rang</w:t>
            </w:r>
          </w:p>
        </w:tc>
        <w:tc>
          <w:tcPr>
            <w:tcW w:w="1700" w:type="dxa"/>
            <w:tcBorders>
              <w:top w:val="single" w:sz="4" w:space="0" w:color="auto"/>
              <w:bottom w:val="single" w:sz="12" w:space="0" w:color="auto"/>
            </w:tcBorders>
            <w:shd w:val="clear" w:color="auto" w:fill="auto"/>
            <w:vAlign w:val="bottom"/>
          </w:tcPr>
          <w:p w:rsidR="00813AE0" w:rsidRPr="007B7E30" w:rsidRDefault="00813AE0" w:rsidP="007A6B17">
            <w:pPr>
              <w:keepNext/>
              <w:keepLines/>
              <w:suppressAutoHyphens w:val="0"/>
              <w:spacing w:before="80" w:after="80" w:line="200" w:lineRule="exact"/>
              <w:ind w:right="113"/>
              <w:rPr>
                <w:i/>
                <w:sz w:val="16"/>
                <w:lang w:val="fr-FR"/>
              </w:rPr>
            </w:pPr>
            <w:r w:rsidRPr="007B7E30">
              <w:rPr>
                <w:i/>
                <w:sz w:val="16"/>
                <w:lang w:val="fr-FR"/>
              </w:rPr>
              <w:t>Chiffres possibles</w:t>
            </w:r>
          </w:p>
        </w:tc>
        <w:tc>
          <w:tcPr>
            <w:tcW w:w="4104" w:type="dxa"/>
            <w:tcBorders>
              <w:top w:val="single" w:sz="4" w:space="0" w:color="auto"/>
              <w:bottom w:val="single" w:sz="12" w:space="0" w:color="auto"/>
            </w:tcBorders>
            <w:shd w:val="clear" w:color="auto" w:fill="auto"/>
            <w:vAlign w:val="bottom"/>
          </w:tcPr>
          <w:p w:rsidR="00813AE0" w:rsidRPr="007B7E30" w:rsidRDefault="00813AE0" w:rsidP="007A6B17">
            <w:pPr>
              <w:keepNext/>
              <w:keepLines/>
              <w:suppressAutoHyphens w:val="0"/>
              <w:spacing w:before="80" w:after="80" w:line="200" w:lineRule="exact"/>
              <w:ind w:right="113"/>
              <w:rPr>
                <w:i/>
                <w:sz w:val="16"/>
                <w:lang w:val="fr-FR"/>
              </w:rPr>
            </w:pPr>
            <w:r w:rsidRPr="007B7E30">
              <w:rPr>
                <w:i/>
                <w:sz w:val="16"/>
                <w:lang w:val="fr-FR"/>
              </w:rPr>
              <w:t>Objet</w:t>
            </w:r>
          </w:p>
        </w:tc>
      </w:tr>
      <w:tr w:rsidR="00813AE0" w:rsidRPr="007B7E30" w:rsidTr="00813AE0">
        <w:tc>
          <w:tcPr>
            <w:tcW w:w="1566" w:type="dxa"/>
            <w:tcBorders>
              <w:top w:val="single" w:sz="12" w:space="0" w:color="auto"/>
            </w:tcBorders>
            <w:shd w:val="clear" w:color="auto" w:fill="auto"/>
          </w:tcPr>
          <w:p w:rsidR="00813AE0" w:rsidRPr="007B7E30" w:rsidRDefault="00813AE0" w:rsidP="007A6B17">
            <w:pPr>
              <w:keepNext/>
              <w:keepLines/>
              <w:suppressAutoHyphens w:val="0"/>
              <w:spacing w:before="40" w:after="40" w:line="220" w:lineRule="exact"/>
              <w:ind w:right="113"/>
              <w:rPr>
                <w:sz w:val="18"/>
                <w:lang w:val="fr-FR"/>
              </w:rPr>
            </w:pPr>
            <w:r w:rsidRPr="007B7E30">
              <w:rPr>
                <w:sz w:val="18"/>
                <w:lang w:val="fr-FR"/>
              </w:rPr>
              <w:t>1</w:t>
            </w:r>
          </w:p>
        </w:tc>
        <w:tc>
          <w:tcPr>
            <w:tcW w:w="1700" w:type="dxa"/>
            <w:tcBorders>
              <w:top w:val="single" w:sz="12" w:space="0" w:color="auto"/>
            </w:tcBorders>
            <w:shd w:val="clear" w:color="auto" w:fill="auto"/>
            <w:vAlign w:val="bottom"/>
          </w:tcPr>
          <w:p w:rsidR="00813AE0" w:rsidRPr="007B7E30" w:rsidRDefault="00813AE0" w:rsidP="007A6B17">
            <w:pPr>
              <w:keepNext/>
              <w:keepLines/>
              <w:suppressAutoHyphens w:val="0"/>
              <w:spacing w:before="40" w:after="40" w:line="220" w:lineRule="exact"/>
              <w:ind w:right="113"/>
              <w:rPr>
                <w:sz w:val="18"/>
                <w:lang w:val="fr-FR"/>
              </w:rPr>
            </w:pPr>
            <w:r w:rsidRPr="007B7E30">
              <w:rPr>
                <w:sz w:val="18"/>
                <w:lang w:val="fr-FR"/>
              </w:rPr>
              <w:t>1</w:t>
            </w:r>
          </w:p>
        </w:tc>
        <w:tc>
          <w:tcPr>
            <w:tcW w:w="4104" w:type="dxa"/>
            <w:tcBorders>
              <w:top w:val="single" w:sz="12" w:space="0" w:color="auto"/>
            </w:tcBorders>
            <w:shd w:val="clear" w:color="auto" w:fill="auto"/>
            <w:vAlign w:val="bottom"/>
          </w:tcPr>
          <w:p w:rsidR="00813AE0" w:rsidRPr="007B7E30" w:rsidRDefault="00813AE0" w:rsidP="007A6B17">
            <w:pPr>
              <w:keepNext/>
              <w:keepLines/>
              <w:suppressAutoHyphens w:val="0"/>
              <w:spacing w:before="40" w:after="40" w:line="220" w:lineRule="exact"/>
              <w:ind w:right="113"/>
              <w:rPr>
                <w:sz w:val="18"/>
                <w:lang w:val="fr-FR"/>
              </w:rPr>
            </w:pPr>
            <w:r w:rsidRPr="007B7E30">
              <w:rPr>
                <w:sz w:val="18"/>
                <w:lang w:val="fr-FR"/>
              </w:rPr>
              <w:t>Formation de base</w:t>
            </w:r>
          </w:p>
        </w:tc>
      </w:tr>
      <w:tr w:rsidR="00813AE0" w:rsidRPr="007B7E30" w:rsidTr="00813AE0">
        <w:tc>
          <w:tcPr>
            <w:tcW w:w="1566" w:type="dxa"/>
            <w:shd w:val="clear" w:color="auto" w:fill="auto"/>
          </w:tcPr>
          <w:p w:rsidR="00813AE0" w:rsidRPr="007B7E30" w:rsidRDefault="00813AE0" w:rsidP="007A6B17">
            <w:pPr>
              <w:keepNext/>
              <w:keepLines/>
              <w:suppressAutoHyphens w:val="0"/>
              <w:spacing w:before="40" w:after="40" w:line="220" w:lineRule="exact"/>
              <w:ind w:right="113"/>
              <w:rPr>
                <w:sz w:val="18"/>
                <w:lang w:val="fr-FR"/>
              </w:rPr>
            </w:pPr>
          </w:p>
        </w:tc>
        <w:tc>
          <w:tcPr>
            <w:tcW w:w="1700" w:type="dxa"/>
            <w:shd w:val="clear" w:color="auto" w:fill="auto"/>
            <w:vAlign w:val="bottom"/>
          </w:tcPr>
          <w:p w:rsidR="00813AE0" w:rsidRPr="007B7E30" w:rsidRDefault="00813AE0" w:rsidP="007A6B17">
            <w:pPr>
              <w:keepNext/>
              <w:keepLines/>
              <w:suppressAutoHyphens w:val="0"/>
              <w:spacing w:before="40" w:after="40" w:line="220" w:lineRule="exact"/>
              <w:ind w:right="113"/>
              <w:rPr>
                <w:sz w:val="18"/>
                <w:lang w:val="fr-FR"/>
              </w:rPr>
            </w:pPr>
            <w:r w:rsidRPr="007B7E30">
              <w:rPr>
                <w:sz w:val="18"/>
                <w:lang w:val="fr-FR"/>
              </w:rPr>
              <w:t>2</w:t>
            </w:r>
          </w:p>
        </w:tc>
        <w:tc>
          <w:tcPr>
            <w:tcW w:w="4104" w:type="dxa"/>
            <w:shd w:val="clear" w:color="auto" w:fill="auto"/>
            <w:vAlign w:val="bottom"/>
          </w:tcPr>
          <w:p w:rsidR="00813AE0" w:rsidRPr="007B7E30" w:rsidRDefault="00813AE0" w:rsidP="007A6B17">
            <w:pPr>
              <w:keepNext/>
              <w:keepLines/>
              <w:suppressAutoHyphens w:val="0"/>
              <w:spacing w:before="40" w:after="40" w:line="220" w:lineRule="exact"/>
              <w:ind w:right="113"/>
              <w:rPr>
                <w:sz w:val="18"/>
                <w:lang w:val="fr-FR"/>
              </w:rPr>
            </w:pPr>
            <w:r w:rsidRPr="007B7E30">
              <w:rPr>
                <w:sz w:val="18"/>
                <w:lang w:val="fr-FR"/>
              </w:rPr>
              <w:t>Perfectionnement "gaz"</w:t>
            </w:r>
          </w:p>
        </w:tc>
      </w:tr>
      <w:tr w:rsidR="00813AE0" w:rsidRPr="007B7E30" w:rsidTr="00813AE0">
        <w:tc>
          <w:tcPr>
            <w:tcW w:w="1566" w:type="dxa"/>
            <w:shd w:val="clear" w:color="auto" w:fill="auto"/>
          </w:tcPr>
          <w:p w:rsidR="00813AE0" w:rsidRPr="007B7E30" w:rsidRDefault="00813AE0" w:rsidP="007A6B17">
            <w:pPr>
              <w:keepNext/>
              <w:keepLines/>
              <w:suppressAutoHyphens w:val="0"/>
              <w:spacing w:before="40" w:after="40" w:line="220" w:lineRule="exact"/>
              <w:ind w:right="113"/>
              <w:rPr>
                <w:sz w:val="18"/>
                <w:lang w:val="fr-FR"/>
              </w:rPr>
            </w:pPr>
          </w:p>
        </w:tc>
        <w:tc>
          <w:tcPr>
            <w:tcW w:w="1700" w:type="dxa"/>
            <w:shd w:val="clear" w:color="auto" w:fill="auto"/>
            <w:vAlign w:val="bottom"/>
          </w:tcPr>
          <w:p w:rsidR="00813AE0" w:rsidRPr="007B7E30" w:rsidRDefault="00813AE0" w:rsidP="007A6B17">
            <w:pPr>
              <w:keepNext/>
              <w:keepLines/>
              <w:suppressAutoHyphens w:val="0"/>
              <w:spacing w:before="40" w:after="40" w:line="220" w:lineRule="exact"/>
              <w:ind w:right="113"/>
              <w:rPr>
                <w:sz w:val="18"/>
                <w:lang w:val="fr-FR"/>
              </w:rPr>
            </w:pPr>
            <w:r w:rsidRPr="007B7E30">
              <w:rPr>
                <w:sz w:val="18"/>
                <w:lang w:val="fr-FR"/>
              </w:rPr>
              <w:t>3</w:t>
            </w:r>
          </w:p>
        </w:tc>
        <w:tc>
          <w:tcPr>
            <w:tcW w:w="4104" w:type="dxa"/>
            <w:shd w:val="clear" w:color="auto" w:fill="auto"/>
            <w:vAlign w:val="bottom"/>
          </w:tcPr>
          <w:p w:rsidR="00813AE0" w:rsidRPr="007B7E30" w:rsidRDefault="00813AE0" w:rsidP="007A6B17">
            <w:pPr>
              <w:keepNext/>
              <w:keepLines/>
              <w:suppressAutoHyphens w:val="0"/>
              <w:spacing w:before="40" w:after="40" w:line="220" w:lineRule="exact"/>
              <w:ind w:right="113"/>
              <w:rPr>
                <w:sz w:val="18"/>
                <w:lang w:val="fr-FR"/>
              </w:rPr>
            </w:pPr>
            <w:r w:rsidRPr="007B7E30">
              <w:rPr>
                <w:sz w:val="18"/>
                <w:lang w:val="fr-FR"/>
              </w:rPr>
              <w:t>Perfectionnement "chimie"</w:t>
            </w:r>
          </w:p>
        </w:tc>
      </w:tr>
      <w:tr w:rsidR="00813AE0" w:rsidRPr="007B7E30" w:rsidTr="00813AE0">
        <w:tc>
          <w:tcPr>
            <w:tcW w:w="1566" w:type="dxa"/>
            <w:shd w:val="clear" w:color="auto" w:fill="auto"/>
          </w:tcPr>
          <w:p w:rsidR="00813AE0" w:rsidRPr="007B7E30" w:rsidRDefault="00813AE0" w:rsidP="00813AE0">
            <w:pPr>
              <w:suppressAutoHyphens w:val="0"/>
              <w:spacing w:before="40" w:after="40" w:line="220" w:lineRule="exact"/>
              <w:ind w:right="113"/>
              <w:rPr>
                <w:sz w:val="18"/>
                <w:lang w:val="fr-FR"/>
              </w:rPr>
            </w:pPr>
            <w:r w:rsidRPr="007B7E30">
              <w:rPr>
                <w:sz w:val="18"/>
                <w:lang w:val="fr-FR"/>
              </w:rPr>
              <w:t>2</w:t>
            </w:r>
          </w:p>
        </w:tc>
        <w:tc>
          <w:tcPr>
            <w:tcW w:w="1700" w:type="dxa"/>
            <w:shd w:val="clear" w:color="auto" w:fill="auto"/>
            <w:vAlign w:val="bottom"/>
          </w:tcPr>
          <w:p w:rsidR="00813AE0" w:rsidRPr="007B7E30" w:rsidRDefault="00813AE0" w:rsidP="00813AE0">
            <w:pPr>
              <w:suppressAutoHyphens w:val="0"/>
              <w:spacing w:before="40" w:after="40" w:line="220" w:lineRule="exact"/>
              <w:ind w:right="113"/>
              <w:rPr>
                <w:sz w:val="18"/>
                <w:lang w:val="fr-FR"/>
              </w:rPr>
            </w:pPr>
            <w:r w:rsidRPr="007B7E30">
              <w:rPr>
                <w:sz w:val="18"/>
                <w:lang w:val="fr-FR"/>
              </w:rPr>
              <w:t>1</w:t>
            </w:r>
          </w:p>
        </w:tc>
        <w:tc>
          <w:tcPr>
            <w:tcW w:w="4104" w:type="dxa"/>
            <w:shd w:val="clear" w:color="auto" w:fill="auto"/>
            <w:vAlign w:val="bottom"/>
          </w:tcPr>
          <w:p w:rsidR="00813AE0" w:rsidRPr="007B7E30" w:rsidRDefault="00813AE0" w:rsidP="00813AE0">
            <w:pPr>
              <w:suppressAutoHyphens w:val="0"/>
              <w:spacing w:before="40" w:after="40" w:line="220" w:lineRule="exact"/>
              <w:ind w:right="113"/>
              <w:rPr>
                <w:sz w:val="18"/>
                <w:lang w:val="fr-FR"/>
              </w:rPr>
            </w:pPr>
            <w:r w:rsidRPr="007B7E30">
              <w:rPr>
                <w:sz w:val="18"/>
                <w:lang w:val="fr-FR"/>
              </w:rPr>
              <w:t>Généralités</w:t>
            </w:r>
          </w:p>
        </w:tc>
      </w:tr>
      <w:tr w:rsidR="00813AE0" w:rsidRPr="007B7E30" w:rsidTr="00813AE0">
        <w:tc>
          <w:tcPr>
            <w:tcW w:w="1566" w:type="dxa"/>
            <w:shd w:val="clear" w:color="auto" w:fill="auto"/>
          </w:tcPr>
          <w:p w:rsidR="00813AE0" w:rsidRPr="007B7E30" w:rsidRDefault="00813AE0" w:rsidP="00813AE0">
            <w:pPr>
              <w:suppressAutoHyphens w:val="0"/>
              <w:spacing w:before="40" w:after="40" w:line="220" w:lineRule="exact"/>
              <w:ind w:right="113"/>
              <w:rPr>
                <w:sz w:val="18"/>
                <w:lang w:val="fr-FR"/>
              </w:rPr>
            </w:pPr>
          </w:p>
        </w:tc>
        <w:tc>
          <w:tcPr>
            <w:tcW w:w="1700" w:type="dxa"/>
            <w:shd w:val="clear" w:color="auto" w:fill="auto"/>
            <w:vAlign w:val="bottom"/>
          </w:tcPr>
          <w:p w:rsidR="00813AE0" w:rsidRPr="007B7E30" w:rsidRDefault="00813AE0" w:rsidP="00813AE0">
            <w:pPr>
              <w:suppressAutoHyphens w:val="0"/>
              <w:spacing w:before="40" w:after="40" w:line="220" w:lineRule="exact"/>
              <w:ind w:right="113"/>
              <w:rPr>
                <w:sz w:val="18"/>
                <w:lang w:val="fr-FR"/>
              </w:rPr>
            </w:pPr>
            <w:r w:rsidRPr="007B7E30">
              <w:rPr>
                <w:sz w:val="18"/>
                <w:lang w:val="fr-FR"/>
              </w:rPr>
              <w:t>2</w:t>
            </w:r>
          </w:p>
        </w:tc>
        <w:tc>
          <w:tcPr>
            <w:tcW w:w="4104" w:type="dxa"/>
            <w:shd w:val="clear" w:color="auto" w:fill="auto"/>
            <w:vAlign w:val="bottom"/>
          </w:tcPr>
          <w:p w:rsidR="00813AE0" w:rsidRPr="007B7E30" w:rsidRDefault="00813AE0" w:rsidP="00813AE0">
            <w:pPr>
              <w:suppressAutoHyphens w:val="0"/>
              <w:spacing w:before="40" w:after="40" w:line="220" w:lineRule="exact"/>
              <w:ind w:right="113"/>
              <w:rPr>
                <w:sz w:val="18"/>
                <w:lang w:val="fr-FR"/>
              </w:rPr>
            </w:pPr>
            <w:r w:rsidRPr="007B7E30">
              <w:rPr>
                <w:sz w:val="18"/>
                <w:lang w:val="fr-FR"/>
              </w:rPr>
              <w:t>Bateaux à marchandises sèches</w:t>
            </w:r>
          </w:p>
        </w:tc>
      </w:tr>
      <w:tr w:rsidR="00813AE0" w:rsidRPr="007B7E30" w:rsidTr="00813AE0">
        <w:tc>
          <w:tcPr>
            <w:tcW w:w="1566" w:type="dxa"/>
            <w:shd w:val="clear" w:color="auto" w:fill="auto"/>
          </w:tcPr>
          <w:p w:rsidR="00813AE0" w:rsidRPr="007B7E30" w:rsidRDefault="00813AE0" w:rsidP="00813AE0">
            <w:pPr>
              <w:suppressAutoHyphens w:val="0"/>
              <w:spacing w:before="40" w:after="40" w:line="220" w:lineRule="exact"/>
              <w:ind w:right="113"/>
              <w:rPr>
                <w:sz w:val="18"/>
                <w:lang w:val="fr-FR"/>
              </w:rPr>
            </w:pPr>
          </w:p>
        </w:tc>
        <w:tc>
          <w:tcPr>
            <w:tcW w:w="1700" w:type="dxa"/>
            <w:shd w:val="clear" w:color="auto" w:fill="auto"/>
            <w:vAlign w:val="bottom"/>
          </w:tcPr>
          <w:p w:rsidR="00813AE0" w:rsidRPr="007B7E30" w:rsidRDefault="00813AE0" w:rsidP="00813AE0">
            <w:pPr>
              <w:suppressAutoHyphens w:val="0"/>
              <w:spacing w:before="40" w:after="40" w:line="220" w:lineRule="exact"/>
              <w:ind w:right="113"/>
              <w:rPr>
                <w:sz w:val="18"/>
                <w:lang w:val="fr-FR"/>
              </w:rPr>
            </w:pPr>
            <w:r w:rsidRPr="007B7E30">
              <w:rPr>
                <w:sz w:val="18"/>
                <w:lang w:val="fr-FR"/>
              </w:rPr>
              <w:t>3</w:t>
            </w:r>
          </w:p>
        </w:tc>
        <w:tc>
          <w:tcPr>
            <w:tcW w:w="4104" w:type="dxa"/>
            <w:shd w:val="clear" w:color="auto" w:fill="auto"/>
            <w:vAlign w:val="bottom"/>
          </w:tcPr>
          <w:p w:rsidR="00813AE0" w:rsidRPr="007B7E30" w:rsidRDefault="00813AE0" w:rsidP="00813AE0">
            <w:pPr>
              <w:suppressAutoHyphens w:val="0"/>
              <w:spacing w:before="40" w:after="40" w:line="220" w:lineRule="exact"/>
              <w:ind w:right="113"/>
              <w:rPr>
                <w:sz w:val="18"/>
                <w:lang w:val="fr-FR"/>
              </w:rPr>
            </w:pPr>
            <w:r w:rsidRPr="007B7E30">
              <w:rPr>
                <w:sz w:val="18"/>
                <w:lang w:val="fr-FR"/>
              </w:rPr>
              <w:t>Bateaux-citernes</w:t>
            </w:r>
          </w:p>
        </w:tc>
      </w:tr>
      <w:tr w:rsidR="00813AE0" w:rsidRPr="007B7E30" w:rsidTr="00813AE0">
        <w:tc>
          <w:tcPr>
            <w:tcW w:w="1566" w:type="dxa"/>
            <w:shd w:val="clear" w:color="auto" w:fill="auto"/>
          </w:tcPr>
          <w:p w:rsidR="00813AE0" w:rsidRPr="007B7E30" w:rsidRDefault="00813AE0" w:rsidP="00813AE0">
            <w:pPr>
              <w:suppressAutoHyphens w:val="0"/>
              <w:spacing w:before="40" w:after="40" w:line="220" w:lineRule="exact"/>
              <w:ind w:right="113"/>
              <w:rPr>
                <w:sz w:val="18"/>
                <w:lang w:val="fr-FR"/>
              </w:rPr>
            </w:pPr>
            <w:r w:rsidRPr="007B7E30">
              <w:rPr>
                <w:sz w:val="18"/>
                <w:lang w:val="fr-FR"/>
              </w:rPr>
              <w:t>3</w:t>
            </w:r>
          </w:p>
        </w:tc>
        <w:tc>
          <w:tcPr>
            <w:tcW w:w="1700" w:type="dxa"/>
            <w:shd w:val="clear" w:color="auto" w:fill="auto"/>
            <w:vAlign w:val="bottom"/>
          </w:tcPr>
          <w:p w:rsidR="00813AE0" w:rsidRPr="007B7E30" w:rsidRDefault="00813AE0" w:rsidP="00813AE0">
            <w:pPr>
              <w:suppressAutoHyphens w:val="0"/>
              <w:spacing w:before="40" w:after="40" w:line="220" w:lineRule="exact"/>
              <w:ind w:right="113"/>
              <w:rPr>
                <w:sz w:val="18"/>
                <w:lang w:val="fr-FR"/>
              </w:rPr>
            </w:pPr>
            <w:r w:rsidRPr="007B7E30">
              <w:rPr>
                <w:sz w:val="18"/>
                <w:lang w:val="fr-FR"/>
              </w:rPr>
              <w:t>0</w:t>
            </w:r>
          </w:p>
        </w:tc>
        <w:tc>
          <w:tcPr>
            <w:tcW w:w="4104" w:type="dxa"/>
            <w:shd w:val="clear" w:color="auto" w:fill="auto"/>
            <w:vAlign w:val="bottom"/>
          </w:tcPr>
          <w:p w:rsidR="00813AE0" w:rsidRPr="007B7E30" w:rsidRDefault="00813AE0" w:rsidP="00813AE0">
            <w:pPr>
              <w:suppressAutoHyphens w:val="0"/>
              <w:spacing w:before="40" w:after="40" w:line="220" w:lineRule="exact"/>
              <w:ind w:right="113"/>
              <w:rPr>
                <w:sz w:val="18"/>
                <w:lang w:val="fr-FR"/>
              </w:rPr>
            </w:pPr>
            <w:r w:rsidRPr="007B7E30">
              <w:rPr>
                <w:sz w:val="18"/>
                <w:lang w:val="fr-FR"/>
              </w:rPr>
              <w:t>Connaissances de base</w:t>
            </w:r>
          </w:p>
        </w:tc>
      </w:tr>
      <w:tr w:rsidR="00813AE0" w:rsidRPr="007B7E30" w:rsidTr="00813AE0">
        <w:tc>
          <w:tcPr>
            <w:tcW w:w="1566" w:type="dxa"/>
            <w:shd w:val="clear" w:color="auto" w:fill="auto"/>
          </w:tcPr>
          <w:p w:rsidR="00813AE0" w:rsidRPr="007B7E30" w:rsidRDefault="00813AE0" w:rsidP="00813AE0">
            <w:pPr>
              <w:suppressAutoHyphens w:val="0"/>
              <w:spacing w:before="40" w:after="40" w:line="220" w:lineRule="exact"/>
              <w:ind w:right="113"/>
              <w:rPr>
                <w:sz w:val="18"/>
                <w:lang w:val="fr-FR"/>
              </w:rPr>
            </w:pPr>
          </w:p>
        </w:tc>
        <w:tc>
          <w:tcPr>
            <w:tcW w:w="1700" w:type="dxa"/>
            <w:shd w:val="clear" w:color="auto" w:fill="auto"/>
            <w:vAlign w:val="bottom"/>
          </w:tcPr>
          <w:p w:rsidR="00813AE0" w:rsidRPr="007B7E30" w:rsidRDefault="00813AE0" w:rsidP="00813AE0">
            <w:pPr>
              <w:suppressAutoHyphens w:val="0"/>
              <w:spacing w:before="40" w:after="40" w:line="220" w:lineRule="exact"/>
              <w:ind w:right="113"/>
              <w:rPr>
                <w:sz w:val="18"/>
                <w:lang w:val="fr-FR"/>
              </w:rPr>
            </w:pPr>
            <w:r w:rsidRPr="007B7E30">
              <w:rPr>
                <w:sz w:val="18"/>
                <w:lang w:val="fr-FR"/>
              </w:rPr>
              <w:t>1</w:t>
            </w:r>
          </w:p>
        </w:tc>
        <w:tc>
          <w:tcPr>
            <w:tcW w:w="4104" w:type="dxa"/>
            <w:shd w:val="clear" w:color="auto" w:fill="auto"/>
            <w:vAlign w:val="bottom"/>
          </w:tcPr>
          <w:p w:rsidR="00813AE0" w:rsidRPr="007B7E30" w:rsidRDefault="00813AE0" w:rsidP="00813AE0">
            <w:pPr>
              <w:suppressAutoHyphens w:val="0"/>
              <w:spacing w:before="40" w:after="40" w:line="220" w:lineRule="exact"/>
              <w:ind w:right="113"/>
              <w:rPr>
                <w:sz w:val="18"/>
                <w:lang w:val="fr-FR"/>
              </w:rPr>
            </w:pPr>
            <w:r w:rsidRPr="007B7E30">
              <w:rPr>
                <w:sz w:val="18"/>
                <w:lang w:val="fr-FR"/>
              </w:rPr>
              <w:t>Connaissances en physique et en chimie</w:t>
            </w:r>
          </w:p>
        </w:tc>
      </w:tr>
      <w:tr w:rsidR="00813AE0" w:rsidRPr="007B7E30" w:rsidTr="00813AE0">
        <w:tc>
          <w:tcPr>
            <w:tcW w:w="1566" w:type="dxa"/>
            <w:shd w:val="clear" w:color="auto" w:fill="auto"/>
          </w:tcPr>
          <w:p w:rsidR="00813AE0" w:rsidRPr="007B7E30" w:rsidRDefault="00813AE0" w:rsidP="00813AE0">
            <w:pPr>
              <w:suppressAutoHyphens w:val="0"/>
              <w:spacing w:before="40" w:after="40" w:line="220" w:lineRule="exact"/>
              <w:ind w:right="113"/>
              <w:rPr>
                <w:sz w:val="18"/>
                <w:lang w:val="fr-FR"/>
              </w:rPr>
            </w:pPr>
          </w:p>
        </w:tc>
        <w:tc>
          <w:tcPr>
            <w:tcW w:w="1700" w:type="dxa"/>
            <w:shd w:val="clear" w:color="auto" w:fill="auto"/>
            <w:vAlign w:val="bottom"/>
          </w:tcPr>
          <w:p w:rsidR="00813AE0" w:rsidRPr="007B7E30" w:rsidRDefault="00813AE0" w:rsidP="00813AE0">
            <w:pPr>
              <w:suppressAutoHyphens w:val="0"/>
              <w:spacing w:before="40" w:after="40" w:line="220" w:lineRule="exact"/>
              <w:ind w:right="113"/>
              <w:rPr>
                <w:sz w:val="18"/>
                <w:lang w:val="fr-FR"/>
              </w:rPr>
            </w:pPr>
            <w:r w:rsidRPr="007B7E30">
              <w:rPr>
                <w:sz w:val="18"/>
                <w:lang w:val="fr-FR"/>
              </w:rPr>
              <w:t>2</w:t>
            </w:r>
          </w:p>
        </w:tc>
        <w:tc>
          <w:tcPr>
            <w:tcW w:w="4104" w:type="dxa"/>
            <w:shd w:val="clear" w:color="auto" w:fill="auto"/>
            <w:vAlign w:val="bottom"/>
          </w:tcPr>
          <w:p w:rsidR="00813AE0" w:rsidRPr="007B7E30" w:rsidRDefault="00813AE0" w:rsidP="00813AE0">
            <w:pPr>
              <w:suppressAutoHyphens w:val="0"/>
              <w:spacing w:before="40" w:after="40" w:line="220" w:lineRule="exact"/>
              <w:ind w:right="113"/>
              <w:rPr>
                <w:sz w:val="18"/>
                <w:lang w:val="fr-FR"/>
              </w:rPr>
            </w:pPr>
            <w:r w:rsidRPr="007B7E30">
              <w:rPr>
                <w:sz w:val="18"/>
                <w:lang w:val="fr-FR"/>
              </w:rPr>
              <w:t>Connaissances pratiques</w:t>
            </w:r>
          </w:p>
        </w:tc>
      </w:tr>
      <w:tr w:rsidR="00813AE0" w:rsidRPr="007B7E30" w:rsidTr="00813AE0">
        <w:tc>
          <w:tcPr>
            <w:tcW w:w="1566" w:type="dxa"/>
            <w:shd w:val="clear" w:color="auto" w:fill="auto"/>
          </w:tcPr>
          <w:p w:rsidR="00813AE0" w:rsidRPr="007B7E30" w:rsidRDefault="00813AE0" w:rsidP="00813AE0">
            <w:pPr>
              <w:suppressAutoHyphens w:val="0"/>
              <w:spacing w:before="40" w:after="40" w:line="220" w:lineRule="exact"/>
              <w:ind w:right="113"/>
              <w:rPr>
                <w:sz w:val="18"/>
                <w:lang w:val="fr-FR"/>
              </w:rPr>
            </w:pPr>
          </w:p>
        </w:tc>
        <w:tc>
          <w:tcPr>
            <w:tcW w:w="1700" w:type="dxa"/>
            <w:shd w:val="clear" w:color="auto" w:fill="auto"/>
            <w:vAlign w:val="bottom"/>
          </w:tcPr>
          <w:p w:rsidR="00813AE0" w:rsidRPr="007B7E30" w:rsidRDefault="00813AE0" w:rsidP="00813AE0">
            <w:pPr>
              <w:suppressAutoHyphens w:val="0"/>
              <w:spacing w:before="40" w:after="40" w:line="220" w:lineRule="exact"/>
              <w:ind w:right="113"/>
              <w:rPr>
                <w:sz w:val="18"/>
                <w:lang w:val="fr-FR"/>
              </w:rPr>
            </w:pPr>
            <w:r w:rsidRPr="007B7E30">
              <w:rPr>
                <w:sz w:val="18"/>
                <w:lang w:val="fr-FR"/>
              </w:rPr>
              <w:t>3</w:t>
            </w:r>
          </w:p>
        </w:tc>
        <w:tc>
          <w:tcPr>
            <w:tcW w:w="4104" w:type="dxa"/>
            <w:shd w:val="clear" w:color="auto" w:fill="auto"/>
            <w:vAlign w:val="bottom"/>
          </w:tcPr>
          <w:p w:rsidR="00813AE0" w:rsidRPr="007B7E30" w:rsidRDefault="00813AE0" w:rsidP="00813AE0">
            <w:pPr>
              <w:suppressAutoHyphens w:val="0"/>
              <w:spacing w:before="40" w:after="40" w:line="220" w:lineRule="exact"/>
              <w:ind w:right="113"/>
              <w:rPr>
                <w:sz w:val="18"/>
                <w:lang w:val="fr-FR"/>
              </w:rPr>
            </w:pPr>
            <w:r w:rsidRPr="007B7E30">
              <w:rPr>
                <w:sz w:val="18"/>
                <w:lang w:val="fr-FR"/>
              </w:rPr>
              <w:t>Mesures en cas d'urgence</w:t>
            </w:r>
          </w:p>
        </w:tc>
      </w:tr>
      <w:tr w:rsidR="00813AE0" w:rsidRPr="007B7E30" w:rsidTr="00813AE0">
        <w:tc>
          <w:tcPr>
            <w:tcW w:w="1566" w:type="dxa"/>
            <w:shd w:val="clear" w:color="auto" w:fill="auto"/>
          </w:tcPr>
          <w:p w:rsidR="00813AE0" w:rsidRPr="007B7E30" w:rsidRDefault="00813AE0" w:rsidP="00813AE0">
            <w:pPr>
              <w:suppressAutoHyphens w:val="0"/>
              <w:spacing w:before="40" w:after="40" w:line="220" w:lineRule="exact"/>
              <w:ind w:right="113"/>
              <w:rPr>
                <w:sz w:val="18"/>
                <w:lang w:val="fr-FR"/>
              </w:rPr>
            </w:pPr>
            <w:r w:rsidRPr="007B7E30">
              <w:rPr>
                <w:sz w:val="18"/>
                <w:lang w:val="fr-FR"/>
              </w:rPr>
              <w:t>4 à 6</w:t>
            </w:r>
          </w:p>
        </w:tc>
        <w:tc>
          <w:tcPr>
            <w:tcW w:w="1700" w:type="dxa"/>
            <w:shd w:val="clear" w:color="auto" w:fill="auto"/>
            <w:vAlign w:val="bottom"/>
          </w:tcPr>
          <w:p w:rsidR="00813AE0" w:rsidRPr="007B7E30" w:rsidRDefault="00813AE0" w:rsidP="00813AE0">
            <w:pPr>
              <w:suppressAutoHyphens w:val="0"/>
              <w:spacing w:before="40" w:after="40" w:line="220" w:lineRule="exact"/>
              <w:ind w:right="113"/>
              <w:rPr>
                <w:sz w:val="18"/>
                <w:lang w:val="fr-FR"/>
              </w:rPr>
            </w:pPr>
            <w:r w:rsidRPr="007B7E30">
              <w:rPr>
                <w:sz w:val="18"/>
                <w:lang w:val="fr-FR"/>
              </w:rPr>
              <w:t>0 à 9</w:t>
            </w:r>
          </w:p>
        </w:tc>
        <w:tc>
          <w:tcPr>
            <w:tcW w:w="4104" w:type="dxa"/>
            <w:shd w:val="clear" w:color="auto" w:fill="auto"/>
            <w:vAlign w:val="bottom"/>
          </w:tcPr>
          <w:p w:rsidR="00813AE0" w:rsidRPr="007B7E30" w:rsidRDefault="00813AE0" w:rsidP="00813AE0">
            <w:pPr>
              <w:suppressAutoHyphens w:val="0"/>
              <w:spacing w:before="40" w:after="40" w:line="220" w:lineRule="exact"/>
              <w:ind w:right="113"/>
              <w:rPr>
                <w:sz w:val="18"/>
                <w:lang w:val="fr-FR"/>
              </w:rPr>
            </w:pPr>
            <w:r w:rsidRPr="007B7E30">
              <w:rPr>
                <w:sz w:val="18"/>
                <w:lang w:val="fr-FR"/>
              </w:rPr>
              <w:t xml:space="preserve">Objectif d'examen selon 3.1.1, 3.2.1 et 3.3.1 </w:t>
            </w:r>
            <w:r w:rsidRPr="007B7E30">
              <w:rPr>
                <w:sz w:val="18"/>
              </w:rPr>
              <w:t>selon la présente directive</w:t>
            </w:r>
            <w:r w:rsidRPr="007B7E30" w:rsidDel="00836C74">
              <w:rPr>
                <w:sz w:val="18"/>
                <w:lang w:val="fr-FR"/>
              </w:rPr>
              <w:t xml:space="preserve"> </w:t>
            </w:r>
          </w:p>
        </w:tc>
      </w:tr>
      <w:tr w:rsidR="00813AE0" w:rsidRPr="007B7E30" w:rsidTr="00813AE0">
        <w:tc>
          <w:tcPr>
            <w:tcW w:w="1566" w:type="dxa"/>
            <w:shd w:val="clear" w:color="auto" w:fill="auto"/>
          </w:tcPr>
          <w:p w:rsidR="00813AE0" w:rsidRPr="007B7E30" w:rsidRDefault="00813AE0" w:rsidP="00813AE0">
            <w:pPr>
              <w:suppressAutoHyphens w:val="0"/>
              <w:spacing w:before="40" w:after="40" w:line="220" w:lineRule="exact"/>
              <w:ind w:right="113"/>
              <w:rPr>
                <w:sz w:val="18"/>
                <w:lang w:val="fr-FR"/>
              </w:rPr>
            </w:pPr>
            <w:r w:rsidRPr="007B7E30">
              <w:rPr>
                <w:sz w:val="18"/>
                <w:lang w:val="fr-FR"/>
              </w:rPr>
              <w:t>7 et 8</w:t>
            </w:r>
          </w:p>
        </w:tc>
        <w:tc>
          <w:tcPr>
            <w:tcW w:w="1700" w:type="dxa"/>
            <w:shd w:val="clear" w:color="auto" w:fill="auto"/>
            <w:vAlign w:val="bottom"/>
          </w:tcPr>
          <w:p w:rsidR="00813AE0" w:rsidRPr="007B7E30" w:rsidRDefault="00813AE0" w:rsidP="00813AE0">
            <w:pPr>
              <w:suppressAutoHyphens w:val="0"/>
              <w:spacing w:before="40" w:after="40" w:line="220" w:lineRule="exact"/>
              <w:ind w:right="113"/>
              <w:rPr>
                <w:sz w:val="18"/>
                <w:lang w:val="fr-FR"/>
              </w:rPr>
            </w:pPr>
            <w:r w:rsidRPr="007B7E30">
              <w:rPr>
                <w:sz w:val="18"/>
                <w:lang w:val="fr-FR"/>
              </w:rPr>
              <w:t>0 à 9</w:t>
            </w:r>
          </w:p>
        </w:tc>
        <w:tc>
          <w:tcPr>
            <w:tcW w:w="4104" w:type="dxa"/>
            <w:shd w:val="clear" w:color="auto" w:fill="auto"/>
            <w:vAlign w:val="bottom"/>
          </w:tcPr>
          <w:p w:rsidR="00813AE0" w:rsidRPr="007B7E30" w:rsidRDefault="00813AE0" w:rsidP="00813AE0">
            <w:pPr>
              <w:suppressAutoHyphens w:val="0"/>
              <w:spacing w:before="40" w:after="40" w:line="220" w:lineRule="exact"/>
              <w:ind w:right="113"/>
              <w:rPr>
                <w:sz w:val="18"/>
                <w:lang w:val="fr-FR"/>
              </w:rPr>
            </w:pPr>
            <w:r w:rsidRPr="007B7E30">
              <w:rPr>
                <w:sz w:val="18"/>
                <w:lang w:val="fr-FR"/>
              </w:rPr>
              <w:t>Numéro continu – 99 questions possibles au maximum</w:t>
            </w:r>
          </w:p>
        </w:tc>
      </w:tr>
    </w:tbl>
    <w:p w:rsidR="00813AE0" w:rsidRPr="007B7E30" w:rsidRDefault="00813AE0" w:rsidP="00813AE0">
      <w:pPr>
        <w:pStyle w:val="SingleTxtG"/>
        <w:spacing w:before="120"/>
        <w:rPr>
          <w:lang w:val="fr-FR"/>
        </w:rPr>
      </w:pPr>
      <w:r w:rsidRPr="007B7E30">
        <w:rPr>
          <w:lang w:val="fr-FR"/>
        </w:rPr>
        <w:t>16.</w:t>
      </w:r>
      <w:r w:rsidRPr="007B7E30">
        <w:rPr>
          <w:lang w:val="fr-FR"/>
        </w:rPr>
        <w:tab/>
        <w:t>Le "0" est parfois utilisé pour remplir les cases vides.</w:t>
      </w:r>
    </w:p>
    <w:p w:rsidR="00813AE0" w:rsidRPr="007B7E30" w:rsidRDefault="00813AE0" w:rsidP="00813AE0">
      <w:pPr>
        <w:pStyle w:val="SingleTxtG"/>
        <w:rPr>
          <w:lang w:val="fr-FR"/>
        </w:rPr>
      </w:pPr>
      <w:r w:rsidRPr="007B7E30">
        <w:rPr>
          <w:u w:val="single"/>
          <w:lang w:val="fr-FR"/>
        </w:rPr>
        <w:t>Exemples</w:t>
      </w:r>
      <w:r w:rsidR="005D3AFD" w:rsidRPr="007B7E30">
        <w:rPr>
          <w:u w:val="single"/>
          <w:lang w:val="fr-FR"/>
        </w:rPr>
        <w:t xml:space="preserve"> </w:t>
      </w:r>
      <w:r w:rsidRPr="007B7E30">
        <w:rPr>
          <w:lang w:val="fr-FR"/>
        </w:rPr>
        <w:t>:</w:t>
      </w:r>
    </w:p>
    <w:p w:rsidR="00813AE0" w:rsidRPr="007B7E30" w:rsidRDefault="00813AE0" w:rsidP="00813AE0">
      <w:pPr>
        <w:pStyle w:val="SingleTxtG"/>
        <w:rPr>
          <w:lang w:val="fr-FR"/>
        </w:rPr>
      </w:pPr>
      <w:r w:rsidRPr="007B7E30">
        <w:rPr>
          <w:lang w:val="fr-FR"/>
        </w:rPr>
        <w:t>110 06.0-01</w:t>
      </w:r>
      <w:r w:rsidRPr="007B7E30">
        <w:rPr>
          <w:lang w:val="fr-FR"/>
        </w:rPr>
        <w:tab/>
        <w:t>Formation de base – généralités – connaissances de base – objectif d'examen 6 – question N°1.</w:t>
      </w:r>
    </w:p>
    <w:p w:rsidR="00A93320" w:rsidRPr="007B7E30" w:rsidRDefault="00813AE0" w:rsidP="00813AE0">
      <w:pPr>
        <w:pStyle w:val="SingleTxtG"/>
      </w:pPr>
      <w:r w:rsidRPr="007B7E30">
        <w:rPr>
          <w:lang w:val="fr-FR"/>
        </w:rPr>
        <w:t>231 01.1-11</w:t>
      </w:r>
      <w:r w:rsidRPr="007B7E30">
        <w:rPr>
          <w:lang w:val="fr-FR"/>
        </w:rPr>
        <w:tab/>
        <w:t>Perfectionnement "gaz" – navigation bateaux-citernes – connaissances en physique et en chimie – objectif d'examen 1.1 – question N° 11.</w:t>
      </w:r>
    </w:p>
    <w:p w:rsidR="00813AE0" w:rsidRPr="007B7E30" w:rsidRDefault="00813AE0" w:rsidP="00813AE0">
      <w:pPr>
        <w:pStyle w:val="SingleTxtG"/>
        <w:rPr>
          <w:lang w:val="fr-FR"/>
        </w:rPr>
      </w:pPr>
      <w:r w:rsidRPr="007B7E30">
        <w:rPr>
          <w:lang w:val="fr-FR"/>
        </w:rPr>
        <w:t>331 12.0-16</w:t>
      </w:r>
      <w:r w:rsidRPr="007B7E30">
        <w:rPr>
          <w:lang w:val="fr-FR"/>
        </w:rPr>
        <w:tab/>
        <w:t xml:space="preserve">Perfectionnement "chimie" – navigation bateaux-citernes – connaissances </w:t>
      </w:r>
      <w:r w:rsidRPr="007B7E30">
        <w:t>en physique et en chimie</w:t>
      </w:r>
      <w:r w:rsidRPr="007B7E30" w:rsidDel="00836C74">
        <w:rPr>
          <w:lang w:val="fr-FR"/>
        </w:rPr>
        <w:t xml:space="preserve"> </w:t>
      </w:r>
      <w:r w:rsidRPr="007B7E30">
        <w:rPr>
          <w:lang w:val="fr-FR"/>
        </w:rPr>
        <w:t>– objectif d’examen 1.2 – question N° 16.</w:t>
      </w:r>
    </w:p>
    <w:tbl>
      <w:tblPr>
        <w:tblW w:w="0" w:type="auto"/>
        <w:tblInd w:w="1134" w:type="dxa"/>
        <w:tblLayout w:type="fixed"/>
        <w:tblCellMar>
          <w:left w:w="0" w:type="dxa"/>
          <w:right w:w="0" w:type="dxa"/>
        </w:tblCellMar>
        <w:tblLook w:val="01E0" w:firstRow="1" w:lastRow="1" w:firstColumn="1" w:lastColumn="1" w:noHBand="0" w:noVBand="0"/>
      </w:tblPr>
      <w:tblGrid>
        <w:gridCol w:w="266"/>
        <w:gridCol w:w="236"/>
        <w:gridCol w:w="264"/>
        <w:gridCol w:w="400"/>
        <w:gridCol w:w="300"/>
        <w:gridCol w:w="800"/>
        <w:gridCol w:w="2800"/>
        <w:gridCol w:w="2400"/>
      </w:tblGrid>
      <w:tr w:rsidR="00813AE0" w:rsidRPr="007B7E30" w:rsidTr="00813AE0">
        <w:tc>
          <w:tcPr>
            <w:tcW w:w="266" w:type="dxa"/>
          </w:tcPr>
          <w:p w:rsidR="00813AE0" w:rsidRPr="007B7E30" w:rsidRDefault="00813AE0" w:rsidP="00813AE0">
            <w:pPr>
              <w:spacing w:after="120"/>
              <w:ind w:right="1134"/>
              <w:jc w:val="both"/>
              <w:rPr>
                <w:lang w:val="fr-FR"/>
              </w:rPr>
            </w:pPr>
            <w:r w:rsidRPr="007B7E30">
              <w:rPr>
                <w:lang w:val="fr-FR"/>
              </w:rPr>
              <w:t>3</w:t>
            </w:r>
          </w:p>
        </w:tc>
        <w:tc>
          <w:tcPr>
            <w:tcW w:w="2000" w:type="dxa"/>
            <w:gridSpan w:val="5"/>
          </w:tcPr>
          <w:p w:rsidR="00813AE0" w:rsidRPr="007B7E30" w:rsidRDefault="00813AE0" w:rsidP="00813AE0">
            <w:pPr>
              <w:spacing w:after="120"/>
              <w:ind w:right="1134"/>
              <w:jc w:val="both"/>
              <w:rPr>
                <w:lang w:val="fr-FR"/>
              </w:rPr>
            </w:pPr>
            <w:r w:rsidRPr="007B7E30">
              <w:rPr>
                <w:noProof/>
                <w:lang w:val="fr-FR" w:eastAsia="fr-FR"/>
              </w:rPr>
              <mc:AlternateContent>
                <mc:Choice Requires="wps">
                  <w:drawing>
                    <wp:anchor distT="0" distB="0" distL="114300" distR="114300" simplePos="0" relativeHeight="251661312" behindDoc="0" locked="0" layoutInCell="1" allowOverlap="1" wp14:anchorId="3D0C1778" wp14:editId="13ED2233">
                      <wp:simplePos x="0" y="0"/>
                      <wp:positionH relativeFrom="column">
                        <wp:posOffset>63500</wp:posOffset>
                      </wp:positionH>
                      <wp:positionV relativeFrom="paragraph">
                        <wp:posOffset>79375</wp:posOffset>
                      </wp:positionV>
                      <wp:extent cx="1033145" cy="0"/>
                      <wp:effectExtent l="6350" t="60325" r="17780" b="53975"/>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314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DFFBE4" id="Straight Connector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6.25pt" to="86.3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">
                      <v:stroke endarrow="block"/>
                    </v:line>
                  </w:pict>
                </mc:Fallback>
              </mc:AlternateContent>
            </w:r>
          </w:p>
        </w:tc>
        <w:tc>
          <w:tcPr>
            <w:tcW w:w="2800" w:type="dxa"/>
          </w:tcPr>
          <w:p w:rsidR="00813AE0" w:rsidRPr="007B7E30" w:rsidRDefault="00813AE0" w:rsidP="00813AE0">
            <w:pPr>
              <w:spacing w:after="120"/>
              <w:jc w:val="both"/>
              <w:rPr>
                <w:lang w:val="fr-FR"/>
              </w:rPr>
            </w:pPr>
            <w:r w:rsidRPr="007B7E30">
              <w:rPr>
                <w:szCs w:val="24"/>
                <w:lang w:val="fr-FR"/>
              </w:rPr>
              <w:t>Perfectionnement "chimie"</w:t>
            </w:r>
          </w:p>
        </w:tc>
        <w:tc>
          <w:tcPr>
            <w:tcW w:w="2400" w:type="dxa"/>
          </w:tcPr>
          <w:p w:rsidR="00813AE0" w:rsidRPr="007B7E30" w:rsidRDefault="00813AE0" w:rsidP="00813AE0">
            <w:pPr>
              <w:spacing w:after="120"/>
              <w:ind w:right="1134"/>
              <w:jc w:val="both"/>
              <w:rPr>
                <w:lang w:val="fr-FR"/>
              </w:rPr>
            </w:pPr>
          </w:p>
        </w:tc>
      </w:tr>
      <w:tr w:rsidR="00813AE0" w:rsidRPr="007B7E30" w:rsidTr="00813AE0">
        <w:tc>
          <w:tcPr>
            <w:tcW w:w="266" w:type="dxa"/>
          </w:tcPr>
          <w:p w:rsidR="00813AE0" w:rsidRPr="007B7E30" w:rsidRDefault="00813AE0" w:rsidP="00813AE0">
            <w:pPr>
              <w:spacing w:after="120"/>
              <w:ind w:right="1134"/>
              <w:jc w:val="both"/>
              <w:rPr>
                <w:lang w:val="fr-FR"/>
              </w:rPr>
            </w:pPr>
          </w:p>
        </w:tc>
        <w:tc>
          <w:tcPr>
            <w:tcW w:w="236" w:type="dxa"/>
          </w:tcPr>
          <w:p w:rsidR="00813AE0" w:rsidRPr="007B7E30" w:rsidRDefault="00813AE0" w:rsidP="00813AE0">
            <w:pPr>
              <w:spacing w:after="120"/>
              <w:ind w:right="1134"/>
              <w:jc w:val="both"/>
              <w:rPr>
                <w:lang w:val="fr-FR"/>
              </w:rPr>
            </w:pPr>
            <w:r w:rsidRPr="007B7E30">
              <w:rPr>
                <w:lang w:val="fr-FR"/>
              </w:rPr>
              <w:t>3</w:t>
            </w:r>
          </w:p>
        </w:tc>
        <w:tc>
          <w:tcPr>
            <w:tcW w:w="1764" w:type="dxa"/>
            <w:gridSpan w:val="4"/>
          </w:tcPr>
          <w:p w:rsidR="00813AE0" w:rsidRPr="007B7E30" w:rsidRDefault="00813AE0" w:rsidP="00813AE0">
            <w:pPr>
              <w:spacing w:after="120"/>
              <w:ind w:right="1134"/>
              <w:jc w:val="both"/>
              <w:rPr>
                <w:lang w:val="fr-FR"/>
              </w:rPr>
            </w:pPr>
            <w:r w:rsidRPr="007B7E30">
              <w:rPr>
                <w:noProof/>
                <w:lang w:val="fr-FR" w:eastAsia="fr-FR"/>
              </w:rPr>
              <mc:AlternateContent>
                <mc:Choice Requires="wps">
                  <w:drawing>
                    <wp:anchor distT="0" distB="0" distL="114300" distR="114300" simplePos="0" relativeHeight="251662336" behindDoc="0" locked="0" layoutInCell="1" allowOverlap="1" wp14:anchorId="0B45BC92" wp14:editId="0D5FEFCE">
                      <wp:simplePos x="0" y="0"/>
                      <wp:positionH relativeFrom="column">
                        <wp:posOffset>48895</wp:posOffset>
                      </wp:positionH>
                      <wp:positionV relativeFrom="paragraph">
                        <wp:posOffset>79375</wp:posOffset>
                      </wp:positionV>
                      <wp:extent cx="889000" cy="0"/>
                      <wp:effectExtent l="10795" t="60325" r="14605" b="5397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90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3E2347" id="Straight Connector 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6.25pt" to="73.8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">
                      <v:stroke endarrow="block"/>
                    </v:line>
                  </w:pict>
                </mc:Fallback>
              </mc:AlternateContent>
            </w:r>
          </w:p>
        </w:tc>
        <w:tc>
          <w:tcPr>
            <w:tcW w:w="2800" w:type="dxa"/>
          </w:tcPr>
          <w:p w:rsidR="00813AE0" w:rsidRPr="007B7E30" w:rsidRDefault="00813AE0" w:rsidP="00813AE0">
            <w:pPr>
              <w:spacing w:after="120"/>
              <w:ind w:right="1134"/>
              <w:jc w:val="both"/>
              <w:rPr>
                <w:lang w:val="fr-FR"/>
              </w:rPr>
            </w:pPr>
            <w:r w:rsidRPr="007B7E30">
              <w:rPr>
                <w:szCs w:val="24"/>
                <w:lang w:val="fr-FR"/>
              </w:rPr>
              <w:t>Bateaux-citernes</w:t>
            </w:r>
          </w:p>
        </w:tc>
        <w:tc>
          <w:tcPr>
            <w:tcW w:w="2400" w:type="dxa"/>
          </w:tcPr>
          <w:p w:rsidR="00813AE0" w:rsidRPr="007B7E30" w:rsidRDefault="00813AE0" w:rsidP="00813AE0">
            <w:pPr>
              <w:spacing w:after="120"/>
              <w:ind w:right="1134"/>
              <w:jc w:val="both"/>
              <w:rPr>
                <w:lang w:val="fr-FR"/>
              </w:rPr>
            </w:pPr>
          </w:p>
        </w:tc>
      </w:tr>
      <w:tr w:rsidR="00813AE0" w:rsidRPr="007B7E30" w:rsidTr="00813AE0">
        <w:tc>
          <w:tcPr>
            <w:tcW w:w="266" w:type="dxa"/>
          </w:tcPr>
          <w:p w:rsidR="00813AE0" w:rsidRPr="007B7E30" w:rsidRDefault="00813AE0" w:rsidP="00813AE0">
            <w:pPr>
              <w:spacing w:after="120"/>
              <w:ind w:right="1134"/>
              <w:jc w:val="both"/>
              <w:rPr>
                <w:lang w:val="fr-FR"/>
              </w:rPr>
            </w:pPr>
          </w:p>
        </w:tc>
        <w:tc>
          <w:tcPr>
            <w:tcW w:w="236" w:type="dxa"/>
          </w:tcPr>
          <w:p w:rsidR="00813AE0" w:rsidRPr="007B7E30" w:rsidRDefault="00813AE0" w:rsidP="00813AE0">
            <w:pPr>
              <w:spacing w:after="120"/>
              <w:ind w:right="1134"/>
              <w:jc w:val="both"/>
              <w:rPr>
                <w:lang w:val="fr-FR"/>
              </w:rPr>
            </w:pPr>
          </w:p>
        </w:tc>
        <w:tc>
          <w:tcPr>
            <w:tcW w:w="264" w:type="dxa"/>
          </w:tcPr>
          <w:p w:rsidR="00813AE0" w:rsidRPr="007B7E30" w:rsidRDefault="00813AE0" w:rsidP="00813AE0">
            <w:pPr>
              <w:spacing w:after="120"/>
              <w:ind w:right="1134"/>
              <w:jc w:val="both"/>
              <w:rPr>
                <w:noProof/>
                <w:lang w:val="fr-FR"/>
              </w:rPr>
            </w:pPr>
            <w:r w:rsidRPr="007B7E30">
              <w:rPr>
                <w:noProof/>
                <w:lang w:val="fr-FR"/>
              </w:rPr>
              <w:t>1</w:t>
            </w:r>
          </w:p>
        </w:tc>
        <w:tc>
          <w:tcPr>
            <w:tcW w:w="1500" w:type="dxa"/>
            <w:gridSpan w:val="3"/>
          </w:tcPr>
          <w:p w:rsidR="00813AE0" w:rsidRPr="007B7E30" w:rsidRDefault="00813AE0" w:rsidP="00813AE0">
            <w:pPr>
              <w:spacing w:after="120"/>
              <w:ind w:right="1134"/>
              <w:jc w:val="both"/>
              <w:rPr>
                <w:noProof/>
                <w:lang w:val="fr-FR"/>
              </w:rPr>
            </w:pPr>
            <w:r w:rsidRPr="007B7E30">
              <w:rPr>
                <w:noProof/>
                <w:szCs w:val="24"/>
                <w:lang w:val="fr-FR" w:eastAsia="fr-FR"/>
              </w:rPr>
              <mc:AlternateContent>
                <mc:Choice Requires="wps">
                  <w:drawing>
                    <wp:anchor distT="0" distB="0" distL="114300" distR="114300" simplePos="0" relativeHeight="251663360" behindDoc="0" locked="0" layoutInCell="1" allowOverlap="1" wp14:anchorId="347F5F3E" wp14:editId="1575AA36">
                      <wp:simplePos x="0" y="0"/>
                      <wp:positionH relativeFrom="column">
                        <wp:posOffset>59055</wp:posOffset>
                      </wp:positionH>
                      <wp:positionV relativeFrom="paragraph">
                        <wp:posOffset>85725</wp:posOffset>
                      </wp:positionV>
                      <wp:extent cx="702310" cy="0"/>
                      <wp:effectExtent l="11430" t="57150" r="19685" b="571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231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487644" id="Straight Connector 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5pt,6.75pt" to="59.9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">
                      <v:stroke endarrow="block"/>
                    </v:line>
                  </w:pict>
                </mc:Fallback>
              </mc:AlternateContent>
            </w:r>
          </w:p>
        </w:tc>
        <w:tc>
          <w:tcPr>
            <w:tcW w:w="2800" w:type="dxa"/>
          </w:tcPr>
          <w:p w:rsidR="00813AE0" w:rsidRPr="007B7E30" w:rsidRDefault="00813AE0" w:rsidP="00813AE0">
            <w:pPr>
              <w:spacing w:after="120"/>
              <w:jc w:val="both"/>
              <w:rPr>
                <w:szCs w:val="24"/>
                <w:lang w:val="fr-FR"/>
              </w:rPr>
            </w:pPr>
            <w:r w:rsidRPr="007B7E30">
              <w:rPr>
                <w:szCs w:val="24"/>
                <w:lang w:val="fr-FR"/>
              </w:rPr>
              <w:t xml:space="preserve">Connaissances </w:t>
            </w:r>
            <w:r w:rsidRPr="007B7E30">
              <w:rPr>
                <w:szCs w:val="24"/>
              </w:rPr>
              <w:t>en physique et en chimie</w:t>
            </w:r>
          </w:p>
        </w:tc>
        <w:tc>
          <w:tcPr>
            <w:tcW w:w="2400" w:type="dxa"/>
          </w:tcPr>
          <w:p w:rsidR="00813AE0" w:rsidRPr="007B7E30" w:rsidRDefault="00813AE0" w:rsidP="00813AE0">
            <w:pPr>
              <w:spacing w:after="120"/>
              <w:ind w:right="1134"/>
              <w:jc w:val="both"/>
              <w:rPr>
                <w:lang w:val="fr-FR"/>
              </w:rPr>
            </w:pPr>
          </w:p>
        </w:tc>
      </w:tr>
      <w:tr w:rsidR="00813AE0" w:rsidRPr="007B7E30" w:rsidTr="00813AE0">
        <w:tc>
          <w:tcPr>
            <w:tcW w:w="266" w:type="dxa"/>
          </w:tcPr>
          <w:p w:rsidR="00813AE0" w:rsidRPr="007B7E30" w:rsidRDefault="00813AE0" w:rsidP="00813AE0">
            <w:pPr>
              <w:spacing w:after="120"/>
              <w:ind w:right="1134"/>
              <w:jc w:val="both"/>
              <w:rPr>
                <w:lang w:val="fr-FR"/>
              </w:rPr>
            </w:pPr>
          </w:p>
        </w:tc>
        <w:tc>
          <w:tcPr>
            <w:tcW w:w="236" w:type="dxa"/>
          </w:tcPr>
          <w:p w:rsidR="00813AE0" w:rsidRPr="007B7E30" w:rsidRDefault="00813AE0" w:rsidP="00813AE0">
            <w:pPr>
              <w:spacing w:after="120"/>
              <w:ind w:right="1134"/>
              <w:jc w:val="both"/>
              <w:rPr>
                <w:lang w:val="fr-FR"/>
              </w:rPr>
            </w:pPr>
          </w:p>
        </w:tc>
        <w:tc>
          <w:tcPr>
            <w:tcW w:w="264" w:type="dxa"/>
          </w:tcPr>
          <w:p w:rsidR="00813AE0" w:rsidRPr="007B7E30" w:rsidRDefault="00813AE0" w:rsidP="00813AE0">
            <w:pPr>
              <w:spacing w:after="120"/>
              <w:ind w:right="1134"/>
              <w:jc w:val="both"/>
              <w:rPr>
                <w:noProof/>
                <w:lang w:val="fr-FR"/>
              </w:rPr>
            </w:pPr>
          </w:p>
        </w:tc>
        <w:tc>
          <w:tcPr>
            <w:tcW w:w="400" w:type="dxa"/>
          </w:tcPr>
          <w:p w:rsidR="00813AE0" w:rsidRPr="007B7E30" w:rsidRDefault="00813AE0" w:rsidP="00813AE0">
            <w:pPr>
              <w:spacing w:after="120"/>
              <w:jc w:val="both"/>
              <w:rPr>
                <w:noProof/>
                <w:szCs w:val="24"/>
                <w:lang w:val="fr-FR"/>
              </w:rPr>
            </w:pPr>
            <w:r w:rsidRPr="007B7E30">
              <w:rPr>
                <w:noProof/>
                <w:szCs w:val="24"/>
                <w:lang w:val="fr-FR"/>
              </w:rPr>
              <w:t>12.0</w:t>
            </w:r>
          </w:p>
        </w:tc>
        <w:tc>
          <w:tcPr>
            <w:tcW w:w="1100" w:type="dxa"/>
            <w:gridSpan w:val="2"/>
          </w:tcPr>
          <w:p w:rsidR="00813AE0" w:rsidRPr="007B7E30" w:rsidRDefault="00813AE0" w:rsidP="00813AE0">
            <w:pPr>
              <w:spacing w:after="120"/>
              <w:jc w:val="both"/>
              <w:rPr>
                <w:noProof/>
                <w:szCs w:val="24"/>
                <w:lang w:val="fr-FR"/>
              </w:rPr>
            </w:pPr>
            <w:r w:rsidRPr="007B7E30">
              <w:rPr>
                <w:noProof/>
                <w:szCs w:val="24"/>
                <w:lang w:val="fr-FR" w:eastAsia="fr-FR"/>
              </w:rPr>
              <mc:AlternateContent>
                <mc:Choice Requires="wps">
                  <w:drawing>
                    <wp:anchor distT="0" distB="0" distL="114300" distR="114300" simplePos="0" relativeHeight="251659264" behindDoc="0" locked="0" layoutInCell="1" allowOverlap="1" wp14:anchorId="5E0FA78B" wp14:editId="199B55BE">
                      <wp:simplePos x="0" y="0"/>
                      <wp:positionH relativeFrom="column">
                        <wp:posOffset>67310</wp:posOffset>
                      </wp:positionH>
                      <wp:positionV relativeFrom="paragraph">
                        <wp:posOffset>77470</wp:posOffset>
                      </wp:positionV>
                      <wp:extent cx="547370" cy="0"/>
                      <wp:effectExtent l="10160" t="58420" r="23495" b="5588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737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697735"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pt,6.1pt" to="48.4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">
                      <v:stroke endarrow="block"/>
                    </v:line>
                  </w:pict>
                </mc:Fallback>
              </mc:AlternateContent>
            </w:r>
          </w:p>
        </w:tc>
        <w:tc>
          <w:tcPr>
            <w:tcW w:w="2800" w:type="dxa"/>
          </w:tcPr>
          <w:p w:rsidR="00813AE0" w:rsidRPr="007B7E30" w:rsidRDefault="00813AE0" w:rsidP="00813AE0">
            <w:pPr>
              <w:spacing w:after="120"/>
              <w:jc w:val="both"/>
              <w:rPr>
                <w:szCs w:val="24"/>
                <w:lang w:val="fr-FR"/>
              </w:rPr>
            </w:pPr>
            <w:r w:rsidRPr="007B7E30">
              <w:rPr>
                <w:szCs w:val="24"/>
                <w:lang w:val="fr-FR"/>
              </w:rPr>
              <w:t>Objectif d'examen 12</w:t>
            </w:r>
          </w:p>
        </w:tc>
        <w:tc>
          <w:tcPr>
            <w:tcW w:w="2400" w:type="dxa"/>
          </w:tcPr>
          <w:p w:rsidR="00813AE0" w:rsidRPr="007B7E30" w:rsidRDefault="00813AE0" w:rsidP="00813AE0">
            <w:pPr>
              <w:spacing w:after="120"/>
              <w:ind w:right="1134"/>
              <w:jc w:val="both"/>
              <w:rPr>
                <w:lang w:val="fr-FR"/>
              </w:rPr>
            </w:pPr>
          </w:p>
        </w:tc>
      </w:tr>
      <w:tr w:rsidR="00813AE0" w:rsidRPr="007B7E30" w:rsidTr="00813AE0">
        <w:tc>
          <w:tcPr>
            <w:tcW w:w="266" w:type="dxa"/>
          </w:tcPr>
          <w:p w:rsidR="00813AE0" w:rsidRPr="007B7E30" w:rsidRDefault="00813AE0" w:rsidP="00813AE0">
            <w:pPr>
              <w:spacing w:after="120"/>
              <w:ind w:right="1134"/>
              <w:jc w:val="both"/>
              <w:rPr>
                <w:lang w:val="fr-FR"/>
              </w:rPr>
            </w:pPr>
          </w:p>
        </w:tc>
        <w:tc>
          <w:tcPr>
            <w:tcW w:w="236" w:type="dxa"/>
          </w:tcPr>
          <w:p w:rsidR="00813AE0" w:rsidRPr="007B7E30" w:rsidRDefault="00813AE0" w:rsidP="00813AE0">
            <w:pPr>
              <w:spacing w:after="120"/>
              <w:ind w:right="1134"/>
              <w:jc w:val="both"/>
              <w:rPr>
                <w:lang w:val="fr-FR"/>
              </w:rPr>
            </w:pPr>
          </w:p>
        </w:tc>
        <w:tc>
          <w:tcPr>
            <w:tcW w:w="264" w:type="dxa"/>
          </w:tcPr>
          <w:p w:rsidR="00813AE0" w:rsidRPr="007B7E30" w:rsidRDefault="00813AE0" w:rsidP="00813AE0">
            <w:pPr>
              <w:spacing w:after="120"/>
              <w:ind w:right="1134"/>
              <w:jc w:val="both"/>
              <w:rPr>
                <w:noProof/>
                <w:lang w:val="fr-FR"/>
              </w:rPr>
            </w:pPr>
          </w:p>
        </w:tc>
        <w:tc>
          <w:tcPr>
            <w:tcW w:w="400" w:type="dxa"/>
          </w:tcPr>
          <w:p w:rsidR="00813AE0" w:rsidRPr="007B7E30" w:rsidRDefault="00813AE0" w:rsidP="00813AE0">
            <w:pPr>
              <w:spacing w:after="120"/>
              <w:jc w:val="both"/>
              <w:rPr>
                <w:noProof/>
                <w:szCs w:val="24"/>
                <w:lang w:val="fr-FR"/>
              </w:rPr>
            </w:pPr>
          </w:p>
        </w:tc>
        <w:tc>
          <w:tcPr>
            <w:tcW w:w="300" w:type="dxa"/>
          </w:tcPr>
          <w:p w:rsidR="00813AE0" w:rsidRPr="007B7E30" w:rsidRDefault="00813AE0" w:rsidP="00813AE0">
            <w:pPr>
              <w:spacing w:after="120"/>
              <w:jc w:val="both"/>
              <w:rPr>
                <w:noProof/>
                <w:szCs w:val="24"/>
                <w:lang w:val="fr-FR"/>
              </w:rPr>
            </w:pPr>
            <w:r w:rsidRPr="007B7E30">
              <w:rPr>
                <w:noProof/>
                <w:szCs w:val="24"/>
                <w:lang w:val="fr-FR"/>
              </w:rPr>
              <w:t>16</w:t>
            </w:r>
          </w:p>
        </w:tc>
        <w:tc>
          <w:tcPr>
            <w:tcW w:w="800" w:type="dxa"/>
          </w:tcPr>
          <w:p w:rsidR="00813AE0" w:rsidRPr="007B7E30" w:rsidRDefault="00813AE0" w:rsidP="00813AE0">
            <w:pPr>
              <w:spacing w:after="120"/>
              <w:jc w:val="both"/>
              <w:rPr>
                <w:noProof/>
                <w:szCs w:val="24"/>
                <w:lang w:val="fr-FR"/>
              </w:rPr>
            </w:pPr>
            <w:r w:rsidRPr="007B7E30">
              <w:rPr>
                <w:noProof/>
                <w:szCs w:val="24"/>
                <w:lang w:val="fr-FR" w:eastAsia="fr-FR"/>
              </w:rPr>
              <mc:AlternateContent>
                <mc:Choice Requires="wps">
                  <w:drawing>
                    <wp:anchor distT="0" distB="0" distL="114300" distR="114300" simplePos="0" relativeHeight="251660288" behindDoc="0" locked="0" layoutInCell="1" allowOverlap="1" wp14:anchorId="7735101E" wp14:editId="49B854A5">
                      <wp:simplePos x="0" y="0"/>
                      <wp:positionH relativeFrom="column">
                        <wp:posOffset>71120</wp:posOffset>
                      </wp:positionH>
                      <wp:positionV relativeFrom="paragraph">
                        <wp:posOffset>86995</wp:posOffset>
                      </wp:positionV>
                      <wp:extent cx="356235" cy="0"/>
                      <wp:effectExtent l="13970" t="58420" r="20320" b="5588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623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0B0BC4"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pt,6.85pt" to="33.6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">
                      <v:stroke endarrow="block"/>
                    </v:line>
                  </w:pict>
                </mc:Fallback>
              </mc:AlternateContent>
            </w:r>
          </w:p>
        </w:tc>
        <w:tc>
          <w:tcPr>
            <w:tcW w:w="2800" w:type="dxa"/>
          </w:tcPr>
          <w:p w:rsidR="00813AE0" w:rsidRPr="007B7E30" w:rsidRDefault="00813AE0" w:rsidP="00813AE0">
            <w:pPr>
              <w:spacing w:after="120"/>
              <w:jc w:val="both"/>
              <w:rPr>
                <w:szCs w:val="24"/>
                <w:lang w:val="fr-FR"/>
              </w:rPr>
            </w:pPr>
            <w:r w:rsidRPr="007B7E30">
              <w:rPr>
                <w:szCs w:val="24"/>
                <w:lang w:val="fr-FR"/>
              </w:rPr>
              <w:t>Question No 16</w:t>
            </w:r>
          </w:p>
        </w:tc>
        <w:tc>
          <w:tcPr>
            <w:tcW w:w="2400" w:type="dxa"/>
          </w:tcPr>
          <w:p w:rsidR="00813AE0" w:rsidRPr="007B7E30" w:rsidRDefault="00813AE0" w:rsidP="00813AE0">
            <w:pPr>
              <w:spacing w:after="120"/>
              <w:ind w:right="1134"/>
              <w:jc w:val="both"/>
              <w:rPr>
                <w:lang w:val="fr-FR"/>
              </w:rPr>
            </w:pPr>
          </w:p>
        </w:tc>
      </w:tr>
    </w:tbl>
    <w:p w:rsidR="00813AE0" w:rsidRPr="007B7E30" w:rsidRDefault="00813AE0" w:rsidP="00813AE0">
      <w:pPr>
        <w:pStyle w:val="SingleTxtG"/>
        <w:spacing w:before="120"/>
        <w:rPr>
          <w:lang w:val="fr-FR"/>
        </w:rPr>
      </w:pPr>
      <w:r w:rsidRPr="007B7E30">
        <w:rPr>
          <w:lang w:val="fr-FR"/>
        </w:rPr>
        <w:t>17.</w:t>
      </w:r>
      <w:r w:rsidRPr="007B7E30">
        <w:rPr>
          <w:lang w:val="fr-FR"/>
        </w:rPr>
        <w:tab/>
        <w:t>En outre, les occurrences dans l'ADN sont indiquées pour les différentes questions en fonction de leur teneur.</w:t>
      </w:r>
    </w:p>
    <w:p w:rsidR="00813AE0" w:rsidRPr="007B7E30" w:rsidRDefault="00813AE0" w:rsidP="005D3AFD">
      <w:pPr>
        <w:pStyle w:val="HChG"/>
        <w:spacing w:before="240"/>
        <w:rPr>
          <w:lang w:val="fr-FR"/>
        </w:rPr>
      </w:pPr>
      <w:r w:rsidRPr="007B7E30">
        <w:rPr>
          <w:lang w:val="fr-FR"/>
        </w:rPr>
        <w:tab/>
        <w:t>III.</w:t>
      </w:r>
      <w:r w:rsidRPr="007B7E30">
        <w:rPr>
          <w:lang w:val="fr-FR"/>
        </w:rPr>
        <w:tab/>
        <w:t>Examens</w:t>
      </w:r>
      <w:ins w:id="22" w:author="ch ch" w:date="2018-10-17T08:32:00Z">
        <w:r w:rsidR="002C052F" w:rsidRPr="007B7E30">
          <w:rPr>
            <w:lang w:val="fr-FR"/>
          </w:rPr>
          <w:t xml:space="preserve"> et épreuves finales</w:t>
        </w:r>
      </w:ins>
    </w:p>
    <w:p w:rsidR="00813AE0" w:rsidRPr="007B7E30" w:rsidRDefault="00813AE0" w:rsidP="005D3AFD">
      <w:pPr>
        <w:pStyle w:val="H1G"/>
        <w:spacing w:before="240"/>
        <w:rPr>
          <w:lang w:val="fr-FR"/>
        </w:rPr>
      </w:pPr>
      <w:r w:rsidRPr="007B7E30">
        <w:rPr>
          <w:lang w:val="fr-FR"/>
        </w:rPr>
        <w:tab/>
        <w:t>3.1</w:t>
      </w:r>
      <w:r w:rsidRPr="007B7E30">
        <w:rPr>
          <w:lang w:val="fr-FR"/>
        </w:rPr>
        <w:tab/>
        <w:t>Formation de base</w:t>
      </w:r>
    </w:p>
    <w:p w:rsidR="00813AE0" w:rsidRPr="007B7E30" w:rsidRDefault="00813AE0" w:rsidP="00813AE0">
      <w:pPr>
        <w:pStyle w:val="SingleTxtG"/>
        <w:rPr>
          <w:lang w:val="fr-FR"/>
        </w:rPr>
      </w:pPr>
      <w:r w:rsidRPr="007B7E30">
        <w:rPr>
          <w:lang w:val="fr-FR"/>
        </w:rPr>
        <w:t>18.</w:t>
      </w:r>
      <w:r w:rsidRPr="007B7E30">
        <w:rPr>
          <w:lang w:val="fr-FR"/>
        </w:rPr>
        <w:tab/>
        <w:t xml:space="preserve">Les examens </w:t>
      </w:r>
      <w:del w:id="23" w:author="ch ch" w:date="2018-10-17T08:32:00Z">
        <w:r w:rsidRPr="007B7E30" w:rsidDel="002C052F">
          <w:rPr>
            <w:lang w:val="fr-FR"/>
          </w:rPr>
          <w:delText>relatifs à</w:delText>
        </w:r>
      </w:del>
      <w:ins w:id="24" w:author="ch ch" w:date="2018-10-17T08:32:00Z">
        <w:r w:rsidR="002C052F" w:rsidRPr="007B7E30">
          <w:rPr>
            <w:lang w:val="fr-FR"/>
          </w:rPr>
          <w:t>au terme de</w:t>
        </w:r>
      </w:ins>
      <w:r w:rsidRPr="007B7E30">
        <w:rPr>
          <w:lang w:val="fr-FR"/>
        </w:rPr>
        <w:t xml:space="preserve"> la formation de base sont effectués conformément au 8.2.2.7.1.</w:t>
      </w:r>
      <w:r w:rsidR="00D379E6" w:rsidRPr="007B7E30">
        <w:rPr>
          <w:lang w:val="fr-FR"/>
        </w:rPr>
        <w:t xml:space="preserve"> ADN. </w:t>
      </w:r>
      <w:ins w:id="25" w:author="Martine Moench" w:date="2018-10-05T12:28:00Z">
        <w:r w:rsidR="00D379E6" w:rsidRPr="007B7E30">
          <w:rPr>
            <w:lang w:val="fr-FR"/>
          </w:rPr>
          <w:t xml:space="preserve">Cet examen peut avoir lieu soit immédiatement après la formation soit dans un délai de six mois suivant la fin de la formation. L'examen doit être réussi au cours </w:t>
        </w:r>
        <w:r w:rsidR="00D379E6" w:rsidRPr="007B7E30">
          <w:rPr>
            <w:lang w:val="fr-FR"/>
          </w:rPr>
          <w:lastRenderedPageBreak/>
          <w:t>du délai de six mois afin que puisse être délivrée une attestation conformément à la sous-section 8.2.2.8 ADN.</w:t>
        </w:r>
      </w:ins>
    </w:p>
    <w:p w:rsidR="00813AE0" w:rsidRPr="007B7E30" w:rsidRDefault="005E279D" w:rsidP="00813AE0">
      <w:pPr>
        <w:pStyle w:val="SingleTxtG"/>
        <w:rPr>
          <w:lang w:val="fr-FR"/>
        </w:rPr>
      </w:pPr>
      <w:r>
        <w:rPr>
          <w:lang w:val="fr-FR"/>
        </w:rPr>
        <w:t>19</w:t>
      </w:r>
      <w:ins w:id="26" w:author="Martine Moench" w:date="2018-10-05T14:58:00Z">
        <w:r w:rsidR="00F169F7" w:rsidRPr="007B7E30">
          <w:rPr>
            <w:lang w:val="fr-FR"/>
          </w:rPr>
          <w:t>a</w:t>
        </w:r>
      </w:ins>
      <w:r>
        <w:rPr>
          <w:lang w:val="fr-FR"/>
        </w:rPr>
        <w:t>.</w:t>
      </w:r>
      <w:r w:rsidR="00813AE0" w:rsidRPr="007B7E30">
        <w:rPr>
          <w:lang w:val="fr-FR"/>
        </w:rPr>
        <w:tab/>
      </w:r>
      <w:r w:rsidR="00813AE0" w:rsidRPr="007B7E30">
        <w:rPr>
          <w:spacing w:val="-2"/>
          <w:lang w:val="fr-FR"/>
        </w:rPr>
        <w:t>Pour les examens relatifs à la formation de base, trois types d’examens sont possibles</w:t>
      </w:r>
      <w:r w:rsidR="00353B3F" w:rsidRPr="007B7E30">
        <w:rPr>
          <w:spacing w:val="-2"/>
          <w:lang w:val="fr-FR"/>
        </w:rPr>
        <w:t xml:space="preserve"> </w:t>
      </w:r>
      <w:r w:rsidR="00813AE0" w:rsidRPr="007B7E30">
        <w:rPr>
          <w:lang w:val="fr-FR"/>
        </w:rPr>
        <w:t>:</w:t>
      </w:r>
    </w:p>
    <w:p w:rsidR="00813AE0" w:rsidRPr="007B7E30" w:rsidRDefault="00813AE0" w:rsidP="00813AE0">
      <w:pPr>
        <w:pStyle w:val="SingleTxtG"/>
        <w:ind w:firstLine="567"/>
      </w:pPr>
      <w:r w:rsidRPr="007B7E30">
        <w:t>a)</w:t>
      </w:r>
      <w:r w:rsidRPr="007B7E30">
        <w:tab/>
        <w:t>Examen ADN-généralités et ADN-bateaux à marchandises sèches</w:t>
      </w:r>
      <w:r w:rsidR="00353B3F" w:rsidRPr="007B7E30">
        <w:t xml:space="preserve"> </w:t>
      </w:r>
      <w:r w:rsidRPr="007B7E30">
        <w:t>;</w:t>
      </w:r>
    </w:p>
    <w:p w:rsidR="00813AE0" w:rsidRPr="007B7E30" w:rsidRDefault="00813AE0" w:rsidP="00813AE0">
      <w:pPr>
        <w:pStyle w:val="SingleTxtG"/>
        <w:ind w:firstLine="567"/>
      </w:pPr>
      <w:r w:rsidRPr="007B7E30">
        <w:t>b)</w:t>
      </w:r>
      <w:r w:rsidRPr="007B7E30">
        <w:tab/>
        <w:t>Examen ADN-généralités et ADN-bateaux-citernes</w:t>
      </w:r>
      <w:r w:rsidR="00353B3F" w:rsidRPr="007B7E30">
        <w:t xml:space="preserve"> </w:t>
      </w:r>
      <w:r w:rsidRPr="007B7E30">
        <w:t>; ou</w:t>
      </w:r>
    </w:p>
    <w:p w:rsidR="005D3AFD" w:rsidRPr="007B7E30" w:rsidRDefault="00813AE0" w:rsidP="005D3AFD">
      <w:pPr>
        <w:pStyle w:val="SingleTxtG"/>
        <w:ind w:left="2268" w:hanging="567"/>
        <w:rPr>
          <w:lang w:val="fr-FR"/>
        </w:rPr>
      </w:pPr>
      <w:r w:rsidRPr="007B7E30">
        <w:t>c)</w:t>
      </w:r>
      <w:r w:rsidRPr="007B7E30">
        <w:tab/>
        <w:t>Examen ADN-généralités, ADN-bateaux à marchandises sèches et ADN-bateaux- citernes</w:t>
      </w:r>
      <w:r w:rsidRPr="007B7E30">
        <w:rPr>
          <w:lang w:val="fr-FR"/>
        </w:rPr>
        <w:t>.</w:t>
      </w:r>
    </w:p>
    <w:p w:rsidR="00D379E6" w:rsidRDefault="00D379E6" w:rsidP="0071033D">
      <w:pPr>
        <w:pStyle w:val="SingleTxtG"/>
        <w:rPr>
          <w:lang w:val="fr-FR"/>
        </w:rPr>
      </w:pPr>
      <w:ins w:id="27" w:author="Martine Moench" w:date="2018-10-05T12:28:00Z">
        <w:r w:rsidRPr="007B7E30">
          <w:rPr>
            <w:lang w:val="fr-FR"/>
          </w:rPr>
          <w:t>19b</w:t>
        </w:r>
      </w:ins>
      <w:r w:rsidR="005E279D">
        <w:rPr>
          <w:lang w:val="fr-FR"/>
        </w:rPr>
        <w:t>.</w:t>
      </w:r>
      <w:ins w:id="28" w:author="Martine Moench" w:date="2018-10-05T12:28:00Z">
        <w:r w:rsidRPr="007B7E30">
          <w:rPr>
            <w:lang w:val="fr-FR"/>
          </w:rPr>
          <w:tab/>
          <w:t>La disposition ci-avant s'applique aussi pour les épreuves finales au terme du cours de recyclage.</w:t>
        </w:r>
      </w:ins>
    </w:p>
    <w:p w:rsidR="00813AE0" w:rsidRPr="007B7E30" w:rsidRDefault="00813AE0" w:rsidP="00813AE0">
      <w:pPr>
        <w:pStyle w:val="SingleTxtG"/>
        <w:rPr>
          <w:lang w:val="fr-FR"/>
        </w:rPr>
      </w:pPr>
      <w:r w:rsidRPr="007B7E30">
        <w:rPr>
          <w:lang w:val="fr-FR"/>
        </w:rPr>
        <w:t>20.</w:t>
      </w:r>
      <w:r w:rsidRPr="007B7E30">
        <w:rPr>
          <w:lang w:val="fr-FR"/>
        </w:rPr>
        <w:tab/>
        <w:t>La matrice jointe (voir 3.1.1) doit être utilisée pour la composition des questions d’examen.</w:t>
      </w:r>
    </w:p>
    <w:p w:rsidR="00D379E6" w:rsidRPr="007B7E30" w:rsidRDefault="00D379E6" w:rsidP="00813AE0">
      <w:pPr>
        <w:pStyle w:val="SingleTxtG"/>
        <w:rPr>
          <w:lang w:val="fr-FR"/>
        </w:rPr>
      </w:pPr>
      <w:ins w:id="29" w:author="Martine Moench" w:date="2018-10-05T12:28:00Z">
        <w:r w:rsidRPr="007B7E30">
          <w:rPr>
            <w:lang w:val="fr-FR"/>
          </w:rPr>
          <w:t>Les réponses possibles peuvent être soumises dans un ordre différent de celui présenté dans le catalogue de questions.</w:t>
        </w:r>
      </w:ins>
    </w:p>
    <w:p w:rsidR="00813AE0" w:rsidRPr="007B7E30" w:rsidRDefault="00813AE0" w:rsidP="00813AE0">
      <w:pPr>
        <w:pStyle w:val="SingleTxtG"/>
        <w:rPr>
          <w:lang w:val="fr-FR"/>
        </w:rPr>
      </w:pPr>
      <w:r w:rsidRPr="007B7E30">
        <w:rPr>
          <w:lang w:val="fr-FR"/>
        </w:rPr>
        <w:t>21.</w:t>
      </w:r>
      <w:r w:rsidRPr="007B7E30">
        <w:rPr>
          <w:lang w:val="fr-FR"/>
        </w:rPr>
        <w:tab/>
        <w:t xml:space="preserve">Conformément au 8.2.2.7.1.5, l'examen a lieu par écrit. </w:t>
      </w:r>
      <w:ins w:id="30" w:author="Martine Moench" w:date="2018-10-05T12:28:00Z">
        <w:r w:rsidR="00D379E6" w:rsidRPr="007B7E30">
          <w:rPr>
            <w:lang w:val="fr-FR"/>
          </w:rPr>
          <w:t>L'épreuve peut aussi être passée sous forme électronique conformément au 8.2.2.7.1.7.</w:t>
        </w:r>
      </w:ins>
      <w:r w:rsidRPr="007B7E30">
        <w:rPr>
          <w:lang w:val="fr-FR"/>
        </w:rPr>
        <w:t xml:space="preserve"> Trente questions à choix multiples sont à poser au candidat mais, aucune question de fond n'est posée. La durée de cet examen est de 60 minutes. L'examen est réussi s'il a </w:t>
      </w:r>
      <w:r w:rsidRPr="007B7E30">
        <w:t>été</w:t>
      </w:r>
      <w:r w:rsidRPr="007B7E30">
        <w:rPr>
          <w:lang w:val="fr-FR"/>
        </w:rPr>
        <w:t xml:space="preserve"> répondu correctement à au moins 25 des 30 questions. Lors de cet examen la consultation des textes des règlements relatifs aux marchandises dangereuses et du CEVNI ou de règlements de police basés sur ces règlements est autorisée.</w:t>
      </w:r>
    </w:p>
    <w:p w:rsidR="00813AE0" w:rsidRPr="007B7E30" w:rsidRDefault="00813AE0" w:rsidP="00813AE0">
      <w:pPr>
        <w:pStyle w:val="SingleTxtG"/>
        <w:rPr>
          <w:lang w:val="fr-FR"/>
        </w:rPr>
      </w:pPr>
      <w:r w:rsidRPr="007B7E30">
        <w:rPr>
          <w:lang w:val="fr-FR"/>
        </w:rPr>
        <w:t>22.</w:t>
      </w:r>
      <w:r w:rsidRPr="007B7E30">
        <w:rPr>
          <w:lang w:val="fr-FR"/>
        </w:rPr>
        <w:tab/>
        <w:t>Le catalogue de questions "Formation de base" est disponible sur le site Internet de la CEE-ONU en français, anglais</w:t>
      </w:r>
      <w:ins w:id="31" w:author="ch ch" w:date="2018-10-17T08:33:00Z">
        <w:r w:rsidR="002C052F" w:rsidRPr="007B7E30">
          <w:rPr>
            <w:lang w:val="fr-FR"/>
          </w:rPr>
          <w:t>,</w:t>
        </w:r>
      </w:ins>
      <w:r w:rsidRPr="007B7E30">
        <w:rPr>
          <w:lang w:val="fr-FR"/>
        </w:rPr>
        <w:t xml:space="preserve"> </w:t>
      </w:r>
      <w:del w:id="32" w:author="ch ch" w:date="2018-10-17T08:33:00Z">
        <w:r w:rsidRPr="007B7E30" w:rsidDel="002C052F">
          <w:rPr>
            <w:lang w:val="fr-FR"/>
          </w:rPr>
          <w:delText xml:space="preserve">et </w:delText>
        </w:r>
      </w:del>
      <w:r w:rsidRPr="007B7E30">
        <w:rPr>
          <w:lang w:val="fr-FR"/>
        </w:rPr>
        <w:t xml:space="preserve">russe </w:t>
      </w:r>
      <w:ins w:id="33" w:author="ch ch" w:date="2018-10-17T08:33:00Z">
        <w:r w:rsidR="002C052F" w:rsidRPr="007B7E30">
          <w:rPr>
            <w:lang w:val="fr-FR"/>
          </w:rPr>
          <w:t xml:space="preserve">et allemand </w:t>
        </w:r>
      </w:ins>
      <w:r w:rsidRPr="007B7E30">
        <w:rPr>
          <w:lang w:val="fr-FR"/>
        </w:rPr>
        <w:t>sous http://www.unece.org/trans/danger/publi/adn/catalog_of_questions.html. L</w:t>
      </w:r>
      <w:ins w:id="34" w:author="ch ch" w:date="2018-10-17T08:34:00Z">
        <w:r w:rsidR="002C052F" w:rsidRPr="007B7E30">
          <w:rPr>
            <w:lang w:val="fr-FR"/>
          </w:rPr>
          <w:t>es</w:t>
        </w:r>
      </w:ins>
      <w:del w:id="35" w:author="ch ch" w:date="2018-10-17T08:34:00Z">
        <w:r w:rsidRPr="007B7E30" w:rsidDel="002C052F">
          <w:rPr>
            <w:lang w:val="fr-FR"/>
          </w:rPr>
          <w:delText>a</w:delText>
        </w:r>
      </w:del>
      <w:r w:rsidRPr="007B7E30">
        <w:rPr>
          <w:lang w:val="fr-FR"/>
        </w:rPr>
        <w:t xml:space="preserve"> version</w:t>
      </w:r>
      <w:ins w:id="36" w:author="ch ch" w:date="2018-10-17T08:34:00Z">
        <w:r w:rsidR="002C052F" w:rsidRPr="007B7E30">
          <w:rPr>
            <w:lang w:val="fr-FR"/>
          </w:rPr>
          <w:t>s</w:t>
        </w:r>
      </w:ins>
      <w:r w:rsidRPr="007B7E30">
        <w:rPr>
          <w:lang w:val="fr-FR"/>
        </w:rPr>
        <w:t xml:space="preserve"> allemande </w:t>
      </w:r>
      <w:ins w:id="37" w:author="ch ch" w:date="2018-10-17T08:34:00Z">
        <w:r w:rsidR="002C052F" w:rsidRPr="007B7E30">
          <w:rPr>
            <w:lang w:val="fr-FR"/>
          </w:rPr>
          <w:t xml:space="preserve">et française sont également </w:t>
        </w:r>
      </w:ins>
      <w:del w:id="38" w:author="ch ch" w:date="2018-10-17T08:34:00Z">
        <w:r w:rsidRPr="007B7E30" w:rsidDel="002C052F">
          <w:rPr>
            <w:lang w:val="fr-FR"/>
          </w:rPr>
          <w:delText xml:space="preserve">est </w:delText>
        </w:r>
      </w:del>
      <w:r w:rsidRPr="007B7E30">
        <w:rPr>
          <w:lang w:val="fr-FR"/>
        </w:rPr>
        <w:t>disponible</w:t>
      </w:r>
      <w:ins w:id="39" w:author="ch ch" w:date="2018-10-17T08:34:00Z">
        <w:r w:rsidR="002C052F" w:rsidRPr="007B7E30">
          <w:rPr>
            <w:lang w:val="fr-FR"/>
          </w:rPr>
          <w:t>s</w:t>
        </w:r>
      </w:ins>
      <w:r w:rsidRPr="007B7E30">
        <w:rPr>
          <w:lang w:val="fr-FR"/>
        </w:rPr>
        <w:t xml:space="preserve"> sur le site Internet de la CCNR (www.ccr-zkr.org).</w:t>
      </w:r>
    </w:p>
    <w:p w:rsidR="00813AE0" w:rsidRPr="007B7E30" w:rsidRDefault="00813AE0" w:rsidP="00813AE0">
      <w:pPr>
        <w:pStyle w:val="H23G"/>
        <w:rPr>
          <w:lang w:val="fr-FR"/>
        </w:rPr>
      </w:pPr>
      <w:r w:rsidRPr="007B7E30">
        <w:rPr>
          <w:lang w:val="fr-FR"/>
        </w:rPr>
        <w:tab/>
        <w:t>3.1.1</w:t>
      </w:r>
      <w:r w:rsidRPr="007B7E30">
        <w:rPr>
          <w:lang w:val="fr-FR"/>
        </w:rPr>
        <w:tab/>
        <w:t>Matrices pour les examens</w:t>
      </w:r>
      <w:ins w:id="40" w:author="ch ch" w:date="2018-10-17T08:35:00Z">
        <w:r w:rsidR="002C052F" w:rsidRPr="007B7E30">
          <w:rPr>
            <w:lang w:val="fr-FR"/>
          </w:rPr>
          <w:t xml:space="preserve"> au terme de la formation de base</w:t>
        </w:r>
      </w:ins>
    </w:p>
    <w:p w:rsidR="00813AE0" w:rsidRPr="007B7E30" w:rsidRDefault="00813AE0" w:rsidP="00813AE0">
      <w:pPr>
        <w:pStyle w:val="SingleTxtG"/>
        <w:rPr>
          <w:lang w:val="fr-FR"/>
        </w:rPr>
      </w:pPr>
      <w:r w:rsidRPr="007B7E30">
        <w:rPr>
          <w:lang w:val="fr-FR"/>
        </w:rPr>
        <w:t>23.</w:t>
      </w:r>
      <w:r w:rsidRPr="007B7E30">
        <w:rPr>
          <w:lang w:val="fr-FR"/>
        </w:rPr>
        <w:tab/>
        <w:t xml:space="preserve">Les matrices suivantes conformément à la section 8.2.2.7.1.4 indiquent le nombre des questions figurant dans le catalogue de questions pour chaque objectif d'examen. Elles indiquent le nombre des questions à choisir pour les différents objectifs d'examen lors de la composition </w:t>
      </w:r>
      <w:del w:id="41" w:author="ch ch" w:date="2018-10-17T08:35:00Z">
        <w:r w:rsidRPr="007B7E30" w:rsidDel="002C052F">
          <w:rPr>
            <w:lang w:val="fr-FR"/>
          </w:rPr>
          <w:delText>de l'examen</w:delText>
        </w:r>
      </w:del>
      <w:ins w:id="42" w:author="ch ch" w:date="2018-10-17T08:35:00Z">
        <w:r w:rsidR="002C052F" w:rsidRPr="007B7E30">
          <w:rPr>
            <w:lang w:val="fr-FR"/>
          </w:rPr>
          <w:t>des questionnaires</w:t>
        </w:r>
      </w:ins>
      <w:r w:rsidRPr="007B7E30">
        <w:rPr>
          <w:lang w:val="fr-FR"/>
        </w:rPr>
        <w:t>.</w:t>
      </w:r>
    </w:p>
    <w:p w:rsidR="00813AE0" w:rsidRPr="007B7E30" w:rsidRDefault="00813AE0" w:rsidP="00813AE0">
      <w:pPr>
        <w:pStyle w:val="SingleTxtG"/>
      </w:pPr>
      <w:r w:rsidRPr="007B7E30">
        <w:t>Exemple</w:t>
      </w:r>
      <w:r w:rsidR="00353B3F" w:rsidRPr="007B7E30">
        <w:t xml:space="preserve"> </w:t>
      </w:r>
      <w:r w:rsidRPr="007B7E30">
        <w:t>: pour l'objectif d'examen "Construction et équipement" de la partie d'examen "Navigation à marchandises sèches" doivent être choisies cinq questions au total</w:t>
      </w:r>
      <w:r w:rsidR="00353B3F" w:rsidRPr="007B7E30">
        <w:t xml:space="preserve"> </w:t>
      </w:r>
      <w:r w:rsidRPr="007B7E30">
        <w:t>: deux questions de la rubrique "généralités" et trois questions de la rubrique "Spécifique bateaux à marchandises sèches". Au total, cette partie d'examen se compose de 30 questions.</w:t>
      </w:r>
    </w:p>
    <w:p w:rsidR="00813AE0" w:rsidRPr="007B7E30" w:rsidRDefault="00813AE0" w:rsidP="00813AE0">
      <w:pPr>
        <w:pStyle w:val="SingleTxtG"/>
        <w:ind w:firstLine="567"/>
      </w:pPr>
      <w:r w:rsidRPr="007B7E30">
        <w:t>a)</w:t>
      </w:r>
      <w:r w:rsidRPr="007B7E30">
        <w:tab/>
        <w:t>Bateaux à marchandises sèches</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322"/>
        <w:gridCol w:w="2431"/>
        <w:gridCol w:w="842"/>
        <w:gridCol w:w="988"/>
        <w:gridCol w:w="1003"/>
        <w:gridCol w:w="1003"/>
        <w:gridCol w:w="781"/>
      </w:tblGrid>
      <w:tr w:rsidR="00813AE0" w:rsidRPr="007B7E30" w:rsidTr="00813AE0">
        <w:trPr>
          <w:tblHeader/>
        </w:trPr>
        <w:tc>
          <w:tcPr>
            <w:tcW w:w="2753" w:type="dxa"/>
            <w:gridSpan w:val="2"/>
            <w:tcBorders>
              <w:top w:val="single" w:sz="4" w:space="0" w:color="auto"/>
              <w:bottom w:val="single" w:sz="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80" w:after="80" w:line="200" w:lineRule="exact"/>
              <w:ind w:right="113"/>
              <w:textAlignment w:val="baseline"/>
              <w:rPr>
                <w:i/>
                <w:sz w:val="16"/>
                <w:lang w:val="fr-FR"/>
              </w:rPr>
            </w:pPr>
            <w:r w:rsidRPr="007B7E30">
              <w:rPr>
                <w:i/>
                <w:sz w:val="16"/>
                <w:lang w:val="fr-FR"/>
              </w:rPr>
              <w:t>Objectif d’examen</w:t>
            </w:r>
          </w:p>
        </w:tc>
        <w:tc>
          <w:tcPr>
            <w:tcW w:w="1830" w:type="dxa"/>
            <w:gridSpan w:val="2"/>
            <w:tcBorders>
              <w:top w:val="single" w:sz="4" w:space="0" w:color="auto"/>
              <w:bottom w:val="single" w:sz="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80" w:after="80" w:line="200" w:lineRule="exact"/>
              <w:ind w:right="113"/>
              <w:jc w:val="right"/>
              <w:textAlignment w:val="baseline"/>
              <w:rPr>
                <w:i/>
                <w:sz w:val="16"/>
                <w:lang w:val="fr-FR"/>
              </w:rPr>
            </w:pPr>
            <w:r w:rsidRPr="007B7E30">
              <w:rPr>
                <w:i/>
                <w:sz w:val="16"/>
                <w:lang w:val="fr-FR"/>
              </w:rPr>
              <w:t>Nombre de questions dans le catalogue</w:t>
            </w:r>
          </w:p>
        </w:tc>
        <w:tc>
          <w:tcPr>
            <w:tcW w:w="1003" w:type="dxa"/>
            <w:tcBorders>
              <w:top w:val="single" w:sz="4" w:space="0" w:color="auto"/>
              <w:bottom w:val="single" w:sz="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80" w:after="80" w:line="200" w:lineRule="exact"/>
              <w:ind w:right="113"/>
              <w:jc w:val="right"/>
              <w:textAlignment w:val="baseline"/>
              <w:rPr>
                <w:i/>
                <w:sz w:val="16"/>
                <w:lang w:val="fr-FR"/>
              </w:rPr>
            </w:pPr>
            <w:r w:rsidRPr="007B7E30">
              <w:rPr>
                <w:i/>
                <w:sz w:val="16"/>
                <w:lang w:val="fr-FR"/>
              </w:rPr>
              <w:t>Généralités</w:t>
            </w:r>
          </w:p>
        </w:tc>
        <w:tc>
          <w:tcPr>
            <w:tcW w:w="1003" w:type="dxa"/>
            <w:tcBorders>
              <w:top w:val="single" w:sz="4" w:space="0" w:color="auto"/>
              <w:bottom w:val="single" w:sz="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80" w:after="80" w:line="200" w:lineRule="exact"/>
              <w:ind w:right="113"/>
              <w:jc w:val="right"/>
              <w:textAlignment w:val="baseline"/>
              <w:rPr>
                <w:i/>
                <w:sz w:val="16"/>
                <w:lang w:val="fr-FR"/>
              </w:rPr>
            </w:pPr>
            <w:r w:rsidRPr="007B7E30">
              <w:rPr>
                <w:i/>
                <w:sz w:val="16"/>
                <w:lang w:val="fr-FR"/>
              </w:rPr>
              <w:t>Spécifique bateaux à marchandises sèches</w:t>
            </w:r>
          </w:p>
        </w:tc>
        <w:tc>
          <w:tcPr>
            <w:tcW w:w="781" w:type="dxa"/>
            <w:tcBorders>
              <w:top w:val="single" w:sz="4" w:space="0" w:color="auto"/>
              <w:bottom w:val="single" w:sz="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80" w:after="80" w:line="200" w:lineRule="exact"/>
              <w:ind w:right="113"/>
              <w:jc w:val="right"/>
              <w:textAlignment w:val="baseline"/>
              <w:rPr>
                <w:i/>
                <w:sz w:val="16"/>
                <w:lang w:val="fr-FR"/>
              </w:rPr>
            </w:pPr>
            <w:r w:rsidRPr="007B7E30">
              <w:rPr>
                <w:i/>
                <w:sz w:val="16"/>
                <w:lang w:val="fr-FR"/>
              </w:rPr>
              <w:t>Total</w:t>
            </w:r>
          </w:p>
        </w:tc>
      </w:tr>
      <w:tr w:rsidR="00813AE0" w:rsidRPr="007B7E30" w:rsidTr="00813AE0">
        <w:tc>
          <w:tcPr>
            <w:tcW w:w="2753" w:type="dxa"/>
            <w:gridSpan w:val="2"/>
            <w:tcBorders>
              <w:top w:val="single" w:sz="2" w:space="0" w:color="auto"/>
              <w:bottom w:val="single" w:sz="12" w:space="0" w:color="auto"/>
            </w:tcBorders>
            <w:shd w:val="clear" w:color="auto" w:fill="auto"/>
          </w:tcPr>
          <w:p w:rsidR="00813AE0" w:rsidRPr="007B7E30" w:rsidRDefault="00813AE0" w:rsidP="00813AE0">
            <w:pPr>
              <w:suppressAutoHyphens w:val="0"/>
              <w:overflowPunct w:val="0"/>
              <w:autoSpaceDE w:val="0"/>
              <w:autoSpaceDN w:val="0"/>
              <w:adjustRightInd w:val="0"/>
              <w:spacing w:before="40" w:after="40" w:line="220" w:lineRule="exact"/>
              <w:ind w:right="113"/>
              <w:textAlignment w:val="baseline"/>
              <w:rPr>
                <w:i/>
                <w:sz w:val="16"/>
                <w:szCs w:val="16"/>
                <w:lang w:val="fr-FR"/>
              </w:rPr>
            </w:pPr>
          </w:p>
        </w:tc>
        <w:tc>
          <w:tcPr>
            <w:tcW w:w="842" w:type="dxa"/>
            <w:tcBorders>
              <w:top w:val="single" w:sz="2" w:space="0" w:color="auto"/>
              <w:bottom w:val="single" w:sz="1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i/>
                <w:spacing w:val="-2"/>
                <w:sz w:val="16"/>
                <w:szCs w:val="16"/>
                <w:lang w:val="fr-FR"/>
              </w:rPr>
            </w:pPr>
            <w:r w:rsidRPr="007B7E30">
              <w:rPr>
                <w:i/>
                <w:spacing w:val="-2"/>
                <w:sz w:val="16"/>
                <w:szCs w:val="16"/>
                <w:lang w:val="fr-FR"/>
              </w:rPr>
              <w:t>Généralités</w:t>
            </w:r>
          </w:p>
        </w:tc>
        <w:tc>
          <w:tcPr>
            <w:tcW w:w="988" w:type="dxa"/>
            <w:tcBorders>
              <w:top w:val="single" w:sz="2" w:space="0" w:color="auto"/>
              <w:bottom w:val="single" w:sz="1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i/>
                <w:spacing w:val="-2"/>
                <w:sz w:val="16"/>
                <w:szCs w:val="16"/>
                <w:lang w:val="fr-FR"/>
              </w:rPr>
            </w:pPr>
            <w:r w:rsidRPr="007B7E30">
              <w:rPr>
                <w:i/>
                <w:spacing w:val="-2"/>
                <w:sz w:val="16"/>
                <w:szCs w:val="16"/>
                <w:lang w:val="fr-FR"/>
              </w:rPr>
              <w:t>Spécifique bateaux à marchandises sèches</w:t>
            </w:r>
          </w:p>
        </w:tc>
        <w:tc>
          <w:tcPr>
            <w:tcW w:w="1003" w:type="dxa"/>
            <w:tcBorders>
              <w:top w:val="single" w:sz="2" w:space="0" w:color="auto"/>
              <w:bottom w:val="single" w:sz="1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i/>
                <w:sz w:val="16"/>
                <w:szCs w:val="16"/>
                <w:lang w:val="fr-FR"/>
              </w:rPr>
            </w:pPr>
            <w:r w:rsidRPr="007B7E30">
              <w:rPr>
                <w:i/>
                <w:sz w:val="16"/>
                <w:szCs w:val="16"/>
                <w:lang w:val="fr-FR"/>
              </w:rPr>
              <w:t>Nombre de questions à choisir</w:t>
            </w:r>
          </w:p>
        </w:tc>
        <w:tc>
          <w:tcPr>
            <w:tcW w:w="1003" w:type="dxa"/>
            <w:tcBorders>
              <w:top w:val="single" w:sz="2" w:space="0" w:color="auto"/>
              <w:bottom w:val="single" w:sz="1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i/>
                <w:sz w:val="16"/>
                <w:szCs w:val="16"/>
                <w:lang w:val="fr-FR"/>
              </w:rPr>
            </w:pPr>
            <w:r w:rsidRPr="007B7E30">
              <w:rPr>
                <w:i/>
                <w:sz w:val="16"/>
                <w:szCs w:val="16"/>
                <w:lang w:val="fr-FR"/>
              </w:rPr>
              <w:t>Nombre de questions à choisir</w:t>
            </w:r>
          </w:p>
        </w:tc>
        <w:tc>
          <w:tcPr>
            <w:tcW w:w="781" w:type="dxa"/>
            <w:tcBorders>
              <w:top w:val="single" w:sz="2" w:space="0" w:color="auto"/>
              <w:bottom w:val="single" w:sz="1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i/>
                <w:sz w:val="16"/>
                <w:szCs w:val="16"/>
                <w:lang w:val="fr-FR"/>
              </w:rPr>
            </w:pPr>
            <w:r w:rsidRPr="007B7E30">
              <w:rPr>
                <w:i/>
                <w:sz w:val="16"/>
                <w:szCs w:val="16"/>
                <w:lang w:val="fr-FR"/>
              </w:rPr>
              <w:t>Nombre de questions à choisir</w:t>
            </w:r>
          </w:p>
        </w:tc>
      </w:tr>
      <w:tr w:rsidR="00813AE0" w:rsidRPr="007B7E30" w:rsidTr="00813AE0">
        <w:tc>
          <w:tcPr>
            <w:tcW w:w="322" w:type="dxa"/>
            <w:tcBorders>
              <w:top w:val="single" w:sz="12" w:space="0" w:color="auto"/>
            </w:tcBorders>
            <w:shd w:val="clear" w:color="auto" w:fill="auto"/>
          </w:tcPr>
          <w:p w:rsidR="00813AE0" w:rsidRPr="007B7E30" w:rsidRDefault="00813AE0" w:rsidP="00813AE0">
            <w:pPr>
              <w:suppressAutoHyphens w:val="0"/>
              <w:overflowPunct w:val="0"/>
              <w:autoSpaceDE w:val="0"/>
              <w:autoSpaceDN w:val="0"/>
              <w:adjustRightInd w:val="0"/>
              <w:spacing w:before="40" w:after="40" w:line="220" w:lineRule="exact"/>
              <w:ind w:right="113"/>
              <w:textAlignment w:val="baseline"/>
              <w:rPr>
                <w:sz w:val="18"/>
                <w:lang w:val="fr-FR"/>
              </w:rPr>
            </w:pPr>
            <w:r w:rsidRPr="007B7E30">
              <w:rPr>
                <w:sz w:val="18"/>
                <w:lang w:val="fr-FR"/>
              </w:rPr>
              <w:t>1</w:t>
            </w:r>
          </w:p>
        </w:tc>
        <w:tc>
          <w:tcPr>
            <w:tcW w:w="2431" w:type="dxa"/>
            <w:tcBorders>
              <w:top w:val="single" w:sz="12" w:space="0" w:color="auto"/>
            </w:tcBorders>
            <w:shd w:val="clear" w:color="auto" w:fill="auto"/>
          </w:tcPr>
          <w:p w:rsidR="00813AE0" w:rsidRPr="007B7E30" w:rsidRDefault="00813AE0" w:rsidP="00813AE0">
            <w:pPr>
              <w:suppressAutoHyphens w:val="0"/>
              <w:overflowPunct w:val="0"/>
              <w:autoSpaceDE w:val="0"/>
              <w:autoSpaceDN w:val="0"/>
              <w:adjustRightInd w:val="0"/>
              <w:spacing w:before="40" w:after="40" w:line="220" w:lineRule="exact"/>
              <w:ind w:right="113"/>
              <w:textAlignment w:val="baseline"/>
              <w:rPr>
                <w:sz w:val="18"/>
                <w:lang w:val="fr-FR"/>
              </w:rPr>
            </w:pPr>
            <w:r w:rsidRPr="007B7E30">
              <w:rPr>
                <w:sz w:val="18"/>
                <w:lang w:val="fr-FR"/>
              </w:rPr>
              <w:t>Généralités</w:t>
            </w:r>
          </w:p>
        </w:tc>
        <w:tc>
          <w:tcPr>
            <w:tcW w:w="842" w:type="dxa"/>
            <w:tcBorders>
              <w:top w:val="single" w:sz="1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del w:id="43" w:author="Martine Moench" w:date="2018-10-08T12:08:00Z">
              <w:r w:rsidRPr="007B7E30" w:rsidDel="00B344D9">
                <w:rPr>
                  <w:sz w:val="18"/>
                  <w:lang w:val="fr-FR"/>
                </w:rPr>
                <w:delText>14</w:delText>
              </w:r>
            </w:del>
            <w:ins w:id="44" w:author="Martine Moench" w:date="2018-10-08T12:08:00Z">
              <w:r w:rsidR="00B344D9" w:rsidRPr="007B7E30">
                <w:rPr>
                  <w:sz w:val="18"/>
                  <w:lang w:val="fr-FR"/>
                </w:rPr>
                <w:t>26</w:t>
              </w:r>
            </w:ins>
          </w:p>
        </w:tc>
        <w:tc>
          <w:tcPr>
            <w:tcW w:w="988" w:type="dxa"/>
            <w:tcBorders>
              <w:top w:val="single" w:sz="1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w:t>
            </w:r>
          </w:p>
        </w:tc>
        <w:tc>
          <w:tcPr>
            <w:tcW w:w="1003" w:type="dxa"/>
            <w:tcBorders>
              <w:top w:val="single" w:sz="1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1</w:t>
            </w:r>
          </w:p>
        </w:tc>
        <w:tc>
          <w:tcPr>
            <w:tcW w:w="1003" w:type="dxa"/>
            <w:tcBorders>
              <w:top w:val="single" w:sz="1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w:t>
            </w:r>
          </w:p>
        </w:tc>
        <w:tc>
          <w:tcPr>
            <w:tcW w:w="781" w:type="dxa"/>
            <w:tcBorders>
              <w:top w:val="single" w:sz="1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1</w:t>
            </w:r>
          </w:p>
        </w:tc>
      </w:tr>
      <w:tr w:rsidR="00813AE0" w:rsidRPr="007B7E30" w:rsidTr="00813AE0">
        <w:tc>
          <w:tcPr>
            <w:tcW w:w="322" w:type="dxa"/>
            <w:shd w:val="clear" w:color="auto" w:fill="auto"/>
          </w:tcPr>
          <w:p w:rsidR="00813AE0" w:rsidRPr="007B7E30" w:rsidRDefault="00813AE0" w:rsidP="00813AE0">
            <w:pPr>
              <w:suppressAutoHyphens w:val="0"/>
              <w:overflowPunct w:val="0"/>
              <w:autoSpaceDE w:val="0"/>
              <w:autoSpaceDN w:val="0"/>
              <w:adjustRightInd w:val="0"/>
              <w:spacing w:before="40" w:after="40" w:line="220" w:lineRule="exact"/>
              <w:ind w:right="113"/>
              <w:textAlignment w:val="baseline"/>
              <w:rPr>
                <w:sz w:val="18"/>
                <w:lang w:val="fr-FR"/>
              </w:rPr>
            </w:pPr>
            <w:r w:rsidRPr="007B7E30">
              <w:rPr>
                <w:sz w:val="18"/>
                <w:lang w:val="fr-FR"/>
              </w:rPr>
              <w:t>2</w:t>
            </w:r>
          </w:p>
        </w:tc>
        <w:tc>
          <w:tcPr>
            <w:tcW w:w="2431" w:type="dxa"/>
            <w:shd w:val="clear" w:color="auto" w:fill="auto"/>
          </w:tcPr>
          <w:p w:rsidR="00813AE0" w:rsidRPr="007B7E30" w:rsidRDefault="00813AE0" w:rsidP="00813AE0">
            <w:pPr>
              <w:suppressAutoHyphens w:val="0"/>
              <w:overflowPunct w:val="0"/>
              <w:autoSpaceDE w:val="0"/>
              <w:autoSpaceDN w:val="0"/>
              <w:adjustRightInd w:val="0"/>
              <w:spacing w:before="40" w:after="40" w:line="220" w:lineRule="exact"/>
              <w:ind w:right="113"/>
              <w:textAlignment w:val="baseline"/>
              <w:rPr>
                <w:sz w:val="18"/>
                <w:lang w:val="fr-FR"/>
              </w:rPr>
            </w:pPr>
            <w:r w:rsidRPr="007B7E30">
              <w:rPr>
                <w:sz w:val="18"/>
                <w:lang w:val="fr-FR"/>
              </w:rPr>
              <w:t>Construction et équipement</w:t>
            </w:r>
          </w:p>
        </w:tc>
        <w:tc>
          <w:tcPr>
            <w:tcW w:w="842" w:type="dxa"/>
            <w:shd w:val="clear" w:color="auto" w:fill="auto"/>
            <w:vAlign w:val="bottom"/>
          </w:tcPr>
          <w:p w:rsidR="00813AE0" w:rsidRPr="007B7E30" w:rsidRDefault="006635D9"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20</w:t>
            </w:r>
          </w:p>
        </w:tc>
        <w:tc>
          <w:tcPr>
            <w:tcW w:w="988"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26</w:t>
            </w:r>
          </w:p>
        </w:tc>
        <w:tc>
          <w:tcPr>
            <w:tcW w:w="1003"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2</w:t>
            </w:r>
          </w:p>
        </w:tc>
        <w:tc>
          <w:tcPr>
            <w:tcW w:w="1003"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3</w:t>
            </w:r>
          </w:p>
        </w:tc>
        <w:tc>
          <w:tcPr>
            <w:tcW w:w="781"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5</w:t>
            </w:r>
          </w:p>
        </w:tc>
      </w:tr>
      <w:tr w:rsidR="00813AE0" w:rsidRPr="007B7E30" w:rsidTr="00813AE0">
        <w:tc>
          <w:tcPr>
            <w:tcW w:w="322" w:type="dxa"/>
            <w:shd w:val="clear" w:color="auto" w:fill="auto"/>
          </w:tcPr>
          <w:p w:rsidR="00813AE0" w:rsidRPr="007B7E30" w:rsidRDefault="00813AE0" w:rsidP="00813AE0">
            <w:pPr>
              <w:suppressAutoHyphens w:val="0"/>
              <w:overflowPunct w:val="0"/>
              <w:autoSpaceDE w:val="0"/>
              <w:autoSpaceDN w:val="0"/>
              <w:adjustRightInd w:val="0"/>
              <w:spacing w:before="40" w:after="40" w:line="220" w:lineRule="exact"/>
              <w:ind w:right="113"/>
              <w:textAlignment w:val="baseline"/>
              <w:rPr>
                <w:sz w:val="18"/>
                <w:lang w:val="fr-FR"/>
              </w:rPr>
            </w:pPr>
            <w:r w:rsidRPr="007B7E30">
              <w:rPr>
                <w:sz w:val="18"/>
                <w:lang w:val="fr-FR"/>
              </w:rPr>
              <w:lastRenderedPageBreak/>
              <w:t>3</w:t>
            </w:r>
          </w:p>
        </w:tc>
        <w:tc>
          <w:tcPr>
            <w:tcW w:w="2431" w:type="dxa"/>
            <w:shd w:val="clear" w:color="auto" w:fill="auto"/>
          </w:tcPr>
          <w:p w:rsidR="00813AE0" w:rsidRPr="007B7E30" w:rsidRDefault="00813AE0" w:rsidP="00813AE0">
            <w:pPr>
              <w:suppressAutoHyphens w:val="0"/>
              <w:overflowPunct w:val="0"/>
              <w:autoSpaceDE w:val="0"/>
              <w:autoSpaceDN w:val="0"/>
              <w:adjustRightInd w:val="0"/>
              <w:spacing w:before="40" w:after="40" w:line="220" w:lineRule="exact"/>
              <w:ind w:right="113"/>
              <w:textAlignment w:val="baseline"/>
              <w:rPr>
                <w:sz w:val="18"/>
                <w:szCs w:val="24"/>
                <w:lang w:val="fr-FR"/>
              </w:rPr>
            </w:pPr>
            <w:r w:rsidRPr="007B7E30">
              <w:rPr>
                <w:sz w:val="18"/>
                <w:szCs w:val="24"/>
                <w:lang w:val="fr-FR"/>
              </w:rPr>
              <w:t>Traitement des cales, des citernes à cargaison et des locaux contigus</w:t>
            </w:r>
          </w:p>
        </w:tc>
        <w:tc>
          <w:tcPr>
            <w:tcW w:w="842"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w:t>
            </w:r>
          </w:p>
        </w:tc>
        <w:tc>
          <w:tcPr>
            <w:tcW w:w="988"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19</w:t>
            </w:r>
          </w:p>
        </w:tc>
        <w:tc>
          <w:tcPr>
            <w:tcW w:w="1003"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w:t>
            </w:r>
          </w:p>
        </w:tc>
        <w:tc>
          <w:tcPr>
            <w:tcW w:w="1003"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2</w:t>
            </w:r>
          </w:p>
        </w:tc>
        <w:tc>
          <w:tcPr>
            <w:tcW w:w="781"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2</w:t>
            </w:r>
          </w:p>
        </w:tc>
      </w:tr>
      <w:tr w:rsidR="00813AE0" w:rsidRPr="007B7E30" w:rsidTr="00813AE0">
        <w:tc>
          <w:tcPr>
            <w:tcW w:w="322" w:type="dxa"/>
            <w:shd w:val="clear" w:color="auto" w:fill="auto"/>
          </w:tcPr>
          <w:p w:rsidR="00813AE0" w:rsidRPr="007B7E30" w:rsidRDefault="00813AE0" w:rsidP="00813AE0">
            <w:pPr>
              <w:suppressAutoHyphens w:val="0"/>
              <w:overflowPunct w:val="0"/>
              <w:autoSpaceDE w:val="0"/>
              <w:autoSpaceDN w:val="0"/>
              <w:adjustRightInd w:val="0"/>
              <w:spacing w:before="40" w:after="40" w:line="220" w:lineRule="exact"/>
              <w:ind w:right="113"/>
              <w:textAlignment w:val="baseline"/>
              <w:rPr>
                <w:sz w:val="18"/>
                <w:lang w:val="fr-FR"/>
              </w:rPr>
            </w:pPr>
            <w:r w:rsidRPr="007B7E30">
              <w:rPr>
                <w:sz w:val="18"/>
                <w:lang w:val="fr-FR"/>
              </w:rPr>
              <w:t>4</w:t>
            </w:r>
          </w:p>
        </w:tc>
        <w:tc>
          <w:tcPr>
            <w:tcW w:w="2431" w:type="dxa"/>
            <w:shd w:val="clear" w:color="auto" w:fill="auto"/>
          </w:tcPr>
          <w:p w:rsidR="00813AE0" w:rsidRPr="007B7E30" w:rsidRDefault="00813AE0" w:rsidP="00813AE0">
            <w:pPr>
              <w:suppressAutoHyphens w:val="0"/>
              <w:overflowPunct w:val="0"/>
              <w:autoSpaceDE w:val="0"/>
              <w:autoSpaceDN w:val="0"/>
              <w:adjustRightInd w:val="0"/>
              <w:spacing w:before="40" w:after="40" w:line="220" w:lineRule="exact"/>
              <w:ind w:right="113"/>
              <w:textAlignment w:val="baseline"/>
              <w:rPr>
                <w:sz w:val="18"/>
                <w:lang w:val="fr-FR"/>
              </w:rPr>
            </w:pPr>
            <w:r w:rsidRPr="007B7E30">
              <w:rPr>
                <w:sz w:val="18"/>
                <w:lang w:val="fr-FR"/>
              </w:rPr>
              <w:t>Technique de mesure</w:t>
            </w:r>
          </w:p>
        </w:tc>
        <w:tc>
          <w:tcPr>
            <w:tcW w:w="842"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19</w:t>
            </w:r>
          </w:p>
        </w:tc>
        <w:tc>
          <w:tcPr>
            <w:tcW w:w="988"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w:t>
            </w:r>
          </w:p>
        </w:tc>
        <w:tc>
          <w:tcPr>
            <w:tcW w:w="1003"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2</w:t>
            </w:r>
          </w:p>
        </w:tc>
        <w:tc>
          <w:tcPr>
            <w:tcW w:w="1003"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w:t>
            </w:r>
          </w:p>
        </w:tc>
        <w:tc>
          <w:tcPr>
            <w:tcW w:w="781"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2</w:t>
            </w:r>
          </w:p>
        </w:tc>
      </w:tr>
      <w:tr w:rsidR="00813AE0" w:rsidRPr="007B7E30" w:rsidTr="00813AE0">
        <w:tc>
          <w:tcPr>
            <w:tcW w:w="322" w:type="dxa"/>
            <w:shd w:val="clear" w:color="auto" w:fill="auto"/>
          </w:tcPr>
          <w:p w:rsidR="00813AE0" w:rsidRPr="007B7E30" w:rsidRDefault="00813AE0" w:rsidP="00813AE0">
            <w:pPr>
              <w:suppressAutoHyphens w:val="0"/>
              <w:overflowPunct w:val="0"/>
              <w:autoSpaceDE w:val="0"/>
              <w:autoSpaceDN w:val="0"/>
              <w:adjustRightInd w:val="0"/>
              <w:spacing w:before="40" w:after="40" w:line="220" w:lineRule="exact"/>
              <w:ind w:right="113"/>
              <w:textAlignment w:val="baseline"/>
              <w:rPr>
                <w:sz w:val="18"/>
                <w:lang w:val="fr-FR"/>
              </w:rPr>
            </w:pPr>
            <w:r w:rsidRPr="007B7E30">
              <w:rPr>
                <w:sz w:val="18"/>
                <w:lang w:val="fr-FR"/>
              </w:rPr>
              <w:t>5</w:t>
            </w:r>
          </w:p>
        </w:tc>
        <w:tc>
          <w:tcPr>
            <w:tcW w:w="2431" w:type="dxa"/>
            <w:shd w:val="clear" w:color="auto" w:fill="auto"/>
          </w:tcPr>
          <w:p w:rsidR="00813AE0" w:rsidRPr="007B7E30" w:rsidRDefault="00813AE0" w:rsidP="00813AE0">
            <w:pPr>
              <w:suppressAutoHyphens w:val="0"/>
              <w:overflowPunct w:val="0"/>
              <w:autoSpaceDE w:val="0"/>
              <w:autoSpaceDN w:val="0"/>
              <w:adjustRightInd w:val="0"/>
              <w:spacing w:before="40" w:after="40" w:line="220" w:lineRule="exact"/>
              <w:ind w:right="113"/>
              <w:textAlignment w:val="baseline"/>
              <w:rPr>
                <w:sz w:val="18"/>
                <w:lang w:val="fr-FR"/>
              </w:rPr>
            </w:pPr>
            <w:r w:rsidRPr="007B7E30">
              <w:rPr>
                <w:sz w:val="18"/>
                <w:lang w:val="fr-FR"/>
              </w:rPr>
              <w:t>Connaissance des produits</w:t>
            </w:r>
          </w:p>
        </w:tc>
        <w:tc>
          <w:tcPr>
            <w:tcW w:w="842"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78</w:t>
            </w:r>
          </w:p>
        </w:tc>
        <w:tc>
          <w:tcPr>
            <w:tcW w:w="988"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w:t>
            </w:r>
          </w:p>
        </w:tc>
        <w:tc>
          <w:tcPr>
            <w:tcW w:w="1003"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2</w:t>
            </w:r>
          </w:p>
        </w:tc>
        <w:tc>
          <w:tcPr>
            <w:tcW w:w="1003"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w:t>
            </w:r>
          </w:p>
        </w:tc>
        <w:tc>
          <w:tcPr>
            <w:tcW w:w="781"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2</w:t>
            </w:r>
          </w:p>
        </w:tc>
      </w:tr>
      <w:tr w:rsidR="00813AE0" w:rsidRPr="007B7E30" w:rsidTr="00813AE0">
        <w:tc>
          <w:tcPr>
            <w:tcW w:w="322" w:type="dxa"/>
            <w:shd w:val="clear" w:color="auto" w:fill="auto"/>
          </w:tcPr>
          <w:p w:rsidR="00813AE0" w:rsidRPr="007B7E30" w:rsidRDefault="00813AE0" w:rsidP="00813AE0">
            <w:pPr>
              <w:suppressAutoHyphens w:val="0"/>
              <w:overflowPunct w:val="0"/>
              <w:autoSpaceDE w:val="0"/>
              <w:autoSpaceDN w:val="0"/>
              <w:adjustRightInd w:val="0"/>
              <w:spacing w:before="40" w:after="40" w:line="220" w:lineRule="exact"/>
              <w:ind w:right="113"/>
              <w:textAlignment w:val="baseline"/>
              <w:rPr>
                <w:sz w:val="18"/>
                <w:lang w:val="fr-FR"/>
              </w:rPr>
            </w:pPr>
            <w:r w:rsidRPr="007B7E30">
              <w:rPr>
                <w:sz w:val="18"/>
                <w:lang w:val="fr-FR"/>
              </w:rPr>
              <w:t>6</w:t>
            </w:r>
          </w:p>
        </w:tc>
        <w:tc>
          <w:tcPr>
            <w:tcW w:w="2431" w:type="dxa"/>
            <w:shd w:val="clear" w:color="auto" w:fill="auto"/>
          </w:tcPr>
          <w:p w:rsidR="00813AE0" w:rsidRPr="007B7E30" w:rsidRDefault="00813AE0" w:rsidP="00813AE0">
            <w:pPr>
              <w:suppressAutoHyphens w:val="0"/>
              <w:overflowPunct w:val="0"/>
              <w:autoSpaceDE w:val="0"/>
              <w:autoSpaceDN w:val="0"/>
              <w:adjustRightInd w:val="0"/>
              <w:spacing w:before="40" w:after="40" w:line="220" w:lineRule="exact"/>
              <w:ind w:right="113"/>
              <w:textAlignment w:val="baseline"/>
              <w:rPr>
                <w:sz w:val="18"/>
                <w:lang w:val="fr-FR"/>
              </w:rPr>
            </w:pPr>
            <w:r w:rsidRPr="007B7E30">
              <w:rPr>
                <w:sz w:val="18"/>
                <w:lang w:val="fr-FR"/>
              </w:rPr>
              <w:t>Chargement, déchargement et transport</w:t>
            </w:r>
          </w:p>
        </w:tc>
        <w:tc>
          <w:tcPr>
            <w:tcW w:w="842" w:type="dxa"/>
            <w:shd w:val="clear" w:color="auto" w:fill="auto"/>
            <w:vAlign w:val="bottom"/>
          </w:tcPr>
          <w:p w:rsidR="00813AE0" w:rsidRPr="007B7E30" w:rsidRDefault="006635D9"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31</w:t>
            </w:r>
          </w:p>
        </w:tc>
        <w:tc>
          <w:tcPr>
            <w:tcW w:w="988"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del w:id="45" w:author="Martine Moench" w:date="2018-10-08T12:08:00Z">
              <w:r w:rsidRPr="007B7E30" w:rsidDel="00B344D9">
                <w:rPr>
                  <w:sz w:val="18"/>
                  <w:lang w:val="fr-FR"/>
                </w:rPr>
                <w:delText>70</w:delText>
              </w:r>
            </w:del>
            <w:ins w:id="46" w:author="Martine Moench" w:date="2018-10-08T12:08:00Z">
              <w:r w:rsidR="00B344D9" w:rsidRPr="007B7E30">
                <w:rPr>
                  <w:sz w:val="18"/>
                  <w:lang w:val="fr-FR"/>
                </w:rPr>
                <w:t>80</w:t>
              </w:r>
            </w:ins>
          </w:p>
        </w:tc>
        <w:tc>
          <w:tcPr>
            <w:tcW w:w="1003"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2</w:t>
            </w:r>
          </w:p>
        </w:tc>
        <w:tc>
          <w:tcPr>
            <w:tcW w:w="1003"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5</w:t>
            </w:r>
          </w:p>
        </w:tc>
        <w:tc>
          <w:tcPr>
            <w:tcW w:w="781"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7</w:t>
            </w:r>
          </w:p>
        </w:tc>
      </w:tr>
      <w:tr w:rsidR="00813AE0" w:rsidRPr="007B7E30" w:rsidTr="00813AE0">
        <w:tc>
          <w:tcPr>
            <w:tcW w:w="322" w:type="dxa"/>
            <w:shd w:val="clear" w:color="auto" w:fill="auto"/>
          </w:tcPr>
          <w:p w:rsidR="00813AE0" w:rsidRPr="007B7E30" w:rsidRDefault="00813AE0" w:rsidP="00813AE0">
            <w:pPr>
              <w:suppressAutoHyphens w:val="0"/>
              <w:overflowPunct w:val="0"/>
              <w:autoSpaceDE w:val="0"/>
              <w:autoSpaceDN w:val="0"/>
              <w:adjustRightInd w:val="0"/>
              <w:spacing w:before="40" w:after="40" w:line="220" w:lineRule="exact"/>
              <w:ind w:right="113"/>
              <w:textAlignment w:val="baseline"/>
              <w:rPr>
                <w:sz w:val="18"/>
                <w:lang w:val="fr-FR"/>
              </w:rPr>
            </w:pPr>
            <w:r w:rsidRPr="007B7E30">
              <w:rPr>
                <w:sz w:val="18"/>
                <w:lang w:val="fr-FR"/>
              </w:rPr>
              <w:t>7</w:t>
            </w:r>
          </w:p>
        </w:tc>
        <w:tc>
          <w:tcPr>
            <w:tcW w:w="2431" w:type="dxa"/>
            <w:shd w:val="clear" w:color="auto" w:fill="auto"/>
          </w:tcPr>
          <w:p w:rsidR="00813AE0" w:rsidRPr="007B7E30" w:rsidRDefault="00813AE0" w:rsidP="00813AE0">
            <w:pPr>
              <w:suppressAutoHyphens w:val="0"/>
              <w:overflowPunct w:val="0"/>
              <w:autoSpaceDE w:val="0"/>
              <w:autoSpaceDN w:val="0"/>
              <w:adjustRightInd w:val="0"/>
              <w:spacing w:before="40" w:after="40" w:line="220" w:lineRule="exact"/>
              <w:ind w:right="113"/>
              <w:textAlignment w:val="baseline"/>
              <w:rPr>
                <w:sz w:val="18"/>
                <w:lang w:val="fr-FR"/>
              </w:rPr>
            </w:pPr>
            <w:r w:rsidRPr="007B7E30">
              <w:rPr>
                <w:sz w:val="18"/>
                <w:lang w:val="fr-FR"/>
              </w:rPr>
              <w:t>Documents</w:t>
            </w:r>
            <w:r w:rsidRPr="007B7E30">
              <w:rPr>
                <w:sz w:val="18"/>
                <w:lang w:val="fr-FR"/>
              </w:rPr>
              <w:tab/>
            </w:r>
          </w:p>
        </w:tc>
        <w:tc>
          <w:tcPr>
            <w:tcW w:w="842"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32</w:t>
            </w:r>
          </w:p>
        </w:tc>
        <w:tc>
          <w:tcPr>
            <w:tcW w:w="988"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22</w:t>
            </w:r>
          </w:p>
        </w:tc>
        <w:tc>
          <w:tcPr>
            <w:tcW w:w="1003"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2</w:t>
            </w:r>
          </w:p>
        </w:tc>
        <w:tc>
          <w:tcPr>
            <w:tcW w:w="1003"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2</w:t>
            </w:r>
          </w:p>
        </w:tc>
        <w:tc>
          <w:tcPr>
            <w:tcW w:w="781"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4</w:t>
            </w:r>
          </w:p>
        </w:tc>
      </w:tr>
      <w:tr w:rsidR="00813AE0" w:rsidRPr="007B7E30" w:rsidTr="00813AE0">
        <w:tc>
          <w:tcPr>
            <w:tcW w:w="322" w:type="dxa"/>
            <w:tcBorders>
              <w:bottom w:val="nil"/>
            </w:tcBorders>
            <w:shd w:val="clear" w:color="auto" w:fill="auto"/>
          </w:tcPr>
          <w:p w:rsidR="00813AE0" w:rsidRPr="007B7E30" w:rsidRDefault="00813AE0" w:rsidP="00813AE0">
            <w:pPr>
              <w:suppressAutoHyphens w:val="0"/>
              <w:overflowPunct w:val="0"/>
              <w:autoSpaceDE w:val="0"/>
              <w:autoSpaceDN w:val="0"/>
              <w:adjustRightInd w:val="0"/>
              <w:spacing w:before="40" w:after="40" w:line="220" w:lineRule="exact"/>
              <w:ind w:right="113"/>
              <w:textAlignment w:val="baseline"/>
              <w:rPr>
                <w:sz w:val="18"/>
                <w:lang w:val="fr-FR"/>
              </w:rPr>
            </w:pPr>
            <w:r w:rsidRPr="007B7E30">
              <w:rPr>
                <w:sz w:val="18"/>
                <w:lang w:val="fr-FR"/>
              </w:rPr>
              <w:t>8</w:t>
            </w:r>
          </w:p>
        </w:tc>
        <w:tc>
          <w:tcPr>
            <w:tcW w:w="2431" w:type="dxa"/>
            <w:tcBorders>
              <w:bottom w:val="nil"/>
            </w:tcBorders>
            <w:shd w:val="clear" w:color="auto" w:fill="auto"/>
          </w:tcPr>
          <w:p w:rsidR="00813AE0" w:rsidRPr="007B7E30" w:rsidRDefault="00813AE0" w:rsidP="00813AE0">
            <w:pPr>
              <w:suppressAutoHyphens w:val="0"/>
              <w:overflowPunct w:val="0"/>
              <w:autoSpaceDE w:val="0"/>
              <w:autoSpaceDN w:val="0"/>
              <w:adjustRightInd w:val="0"/>
              <w:spacing w:before="40" w:after="40" w:line="220" w:lineRule="exact"/>
              <w:ind w:right="113"/>
              <w:textAlignment w:val="baseline"/>
              <w:rPr>
                <w:sz w:val="18"/>
                <w:lang w:val="fr-FR"/>
              </w:rPr>
            </w:pPr>
            <w:r w:rsidRPr="007B7E30">
              <w:rPr>
                <w:sz w:val="18"/>
                <w:lang w:val="fr-FR"/>
              </w:rPr>
              <w:t>Dangers et mesures de prévention</w:t>
            </w:r>
          </w:p>
        </w:tc>
        <w:tc>
          <w:tcPr>
            <w:tcW w:w="842" w:type="dxa"/>
            <w:tcBorders>
              <w:bottom w:val="nil"/>
            </w:tcBorders>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73</w:t>
            </w:r>
          </w:p>
        </w:tc>
        <w:tc>
          <w:tcPr>
            <w:tcW w:w="988" w:type="dxa"/>
            <w:tcBorders>
              <w:bottom w:val="nil"/>
            </w:tcBorders>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27</w:t>
            </w:r>
          </w:p>
        </w:tc>
        <w:tc>
          <w:tcPr>
            <w:tcW w:w="1003" w:type="dxa"/>
            <w:tcBorders>
              <w:bottom w:val="nil"/>
            </w:tcBorders>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2</w:t>
            </w:r>
          </w:p>
        </w:tc>
        <w:tc>
          <w:tcPr>
            <w:tcW w:w="1003" w:type="dxa"/>
            <w:tcBorders>
              <w:bottom w:val="nil"/>
            </w:tcBorders>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3</w:t>
            </w:r>
          </w:p>
        </w:tc>
        <w:tc>
          <w:tcPr>
            <w:tcW w:w="781" w:type="dxa"/>
            <w:tcBorders>
              <w:bottom w:val="nil"/>
            </w:tcBorders>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5</w:t>
            </w:r>
          </w:p>
        </w:tc>
      </w:tr>
      <w:tr w:rsidR="00813AE0" w:rsidRPr="007B7E30" w:rsidTr="00813AE0">
        <w:tc>
          <w:tcPr>
            <w:tcW w:w="322" w:type="dxa"/>
            <w:tcBorders>
              <w:top w:val="nil"/>
              <w:bottom w:val="single" w:sz="2" w:space="0" w:color="auto"/>
            </w:tcBorders>
            <w:shd w:val="clear" w:color="auto" w:fill="auto"/>
          </w:tcPr>
          <w:p w:rsidR="00813AE0" w:rsidRPr="007B7E30" w:rsidRDefault="00813AE0" w:rsidP="00813AE0">
            <w:pPr>
              <w:suppressAutoHyphens w:val="0"/>
              <w:overflowPunct w:val="0"/>
              <w:autoSpaceDE w:val="0"/>
              <w:autoSpaceDN w:val="0"/>
              <w:adjustRightInd w:val="0"/>
              <w:spacing w:before="40" w:after="40" w:line="220" w:lineRule="exact"/>
              <w:ind w:right="113"/>
              <w:textAlignment w:val="baseline"/>
              <w:rPr>
                <w:sz w:val="18"/>
                <w:lang w:val="fr-FR"/>
              </w:rPr>
            </w:pPr>
            <w:r w:rsidRPr="007B7E30">
              <w:rPr>
                <w:sz w:val="18"/>
                <w:lang w:val="fr-FR"/>
              </w:rPr>
              <w:t>9</w:t>
            </w:r>
          </w:p>
        </w:tc>
        <w:tc>
          <w:tcPr>
            <w:tcW w:w="2431" w:type="dxa"/>
            <w:tcBorders>
              <w:top w:val="nil"/>
              <w:bottom w:val="single" w:sz="2" w:space="0" w:color="auto"/>
            </w:tcBorders>
            <w:shd w:val="clear" w:color="auto" w:fill="auto"/>
          </w:tcPr>
          <w:p w:rsidR="00813AE0" w:rsidRPr="007B7E30" w:rsidRDefault="00813AE0" w:rsidP="00813AE0">
            <w:pPr>
              <w:suppressAutoHyphens w:val="0"/>
              <w:overflowPunct w:val="0"/>
              <w:autoSpaceDE w:val="0"/>
              <w:autoSpaceDN w:val="0"/>
              <w:adjustRightInd w:val="0"/>
              <w:spacing w:before="40" w:after="40" w:line="220" w:lineRule="exact"/>
              <w:ind w:right="113"/>
              <w:textAlignment w:val="baseline"/>
              <w:rPr>
                <w:sz w:val="18"/>
                <w:lang w:val="fr-FR"/>
              </w:rPr>
            </w:pPr>
            <w:r w:rsidRPr="007B7E30">
              <w:rPr>
                <w:sz w:val="18"/>
                <w:lang w:val="fr-FR"/>
              </w:rPr>
              <w:t>Stabilité</w:t>
            </w:r>
          </w:p>
        </w:tc>
        <w:tc>
          <w:tcPr>
            <w:tcW w:w="842" w:type="dxa"/>
            <w:tcBorders>
              <w:top w:val="nil"/>
              <w:bottom w:val="single" w:sz="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21</w:t>
            </w:r>
          </w:p>
        </w:tc>
        <w:tc>
          <w:tcPr>
            <w:tcW w:w="988" w:type="dxa"/>
            <w:tcBorders>
              <w:top w:val="nil"/>
              <w:bottom w:val="single" w:sz="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w:t>
            </w:r>
          </w:p>
        </w:tc>
        <w:tc>
          <w:tcPr>
            <w:tcW w:w="1003" w:type="dxa"/>
            <w:tcBorders>
              <w:top w:val="nil"/>
              <w:bottom w:val="single" w:sz="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2</w:t>
            </w:r>
          </w:p>
        </w:tc>
        <w:tc>
          <w:tcPr>
            <w:tcW w:w="1003" w:type="dxa"/>
            <w:tcBorders>
              <w:top w:val="nil"/>
              <w:bottom w:val="single" w:sz="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p>
        </w:tc>
        <w:tc>
          <w:tcPr>
            <w:tcW w:w="781" w:type="dxa"/>
            <w:tcBorders>
              <w:top w:val="nil"/>
              <w:bottom w:val="single" w:sz="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2</w:t>
            </w:r>
          </w:p>
        </w:tc>
      </w:tr>
      <w:tr w:rsidR="00813AE0" w:rsidRPr="007B7E30" w:rsidTr="00813AE0">
        <w:tc>
          <w:tcPr>
            <w:tcW w:w="2753" w:type="dxa"/>
            <w:gridSpan w:val="2"/>
            <w:tcBorders>
              <w:top w:val="single" w:sz="2" w:space="0" w:color="auto"/>
              <w:bottom w:val="single" w:sz="12" w:space="0" w:color="auto"/>
            </w:tcBorders>
            <w:shd w:val="clear" w:color="auto" w:fill="auto"/>
          </w:tcPr>
          <w:p w:rsidR="00813AE0" w:rsidRPr="007B7E30" w:rsidRDefault="00813AE0" w:rsidP="00813AE0">
            <w:pPr>
              <w:suppressAutoHyphens w:val="0"/>
              <w:overflowPunct w:val="0"/>
              <w:autoSpaceDE w:val="0"/>
              <w:autoSpaceDN w:val="0"/>
              <w:adjustRightInd w:val="0"/>
              <w:spacing w:before="40" w:after="40" w:line="220" w:lineRule="exact"/>
              <w:ind w:left="284" w:right="113"/>
              <w:textAlignment w:val="baseline"/>
              <w:rPr>
                <w:b/>
                <w:sz w:val="18"/>
                <w:lang w:val="fr-FR"/>
              </w:rPr>
            </w:pPr>
            <w:r w:rsidRPr="007B7E30">
              <w:rPr>
                <w:b/>
                <w:sz w:val="18"/>
                <w:lang w:val="fr-FR"/>
              </w:rPr>
              <w:t>Total</w:t>
            </w:r>
          </w:p>
        </w:tc>
        <w:tc>
          <w:tcPr>
            <w:tcW w:w="842" w:type="dxa"/>
            <w:tcBorders>
              <w:top w:val="single" w:sz="2" w:space="0" w:color="auto"/>
              <w:bottom w:val="single" w:sz="1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b/>
                <w:sz w:val="18"/>
                <w:lang w:val="fr-FR"/>
              </w:rPr>
            </w:pPr>
          </w:p>
        </w:tc>
        <w:tc>
          <w:tcPr>
            <w:tcW w:w="988" w:type="dxa"/>
            <w:tcBorders>
              <w:top w:val="single" w:sz="2" w:space="0" w:color="auto"/>
              <w:bottom w:val="single" w:sz="1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b/>
                <w:sz w:val="18"/>
                <w:lang w:val="fr-FR"/>
              </w:rPr>
            </w:pPr>
          </w:p>
        </w:tc>
        <w:tc>
          <w:tcPr>
            <w:tcW w:w="1003" w:type="dxa"/>
            <w:tcBorders>
              <w:top w:val="single" w:sz="2" w:space="0" w:color="auto"/>
              <w:bottom w:val="single" w:sz="1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b/>
                <w:sz w:val="18"/>
                <w:lang w:val="fr-FR"/>
              </w:rPr>
            </w:pPr>
            <w:r w:rsidRPr="007B7E30">
              <w:rPr>
                <w:b/>
                <w:sz w:val="18"/>
                <w:lang w:val="fr-FR"/>
              </w:rPr>
              <w:t>15</w:t>
            </w:r>
          </w:p>
        </w:tc>
        <w:tc>
          <w:tcPr>
            <w:tcW w:w="1003" w:type="dxa"/>
            <w:tcBorders>
              <w:top w:val="single" w:sz="2" w:space="0" w:color="auto"/>
              <w:bottom w:val="single" w:sz="1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b/>
                <w:sz w:val="18"/>
                <w:lang w:val="fr-FR"/>
              </w:rPr>
            </w:pPr>
            <w:r w:rsidRPr="007B7E30">
              <w:rPr>
                <w:b/>
                <w:sz w:val="18"/>
                <w:lang w:val="fr-FR"/>
              </w:rPr>
              <w:t>15</w:t>
            </w:r>
          </w:p>
        </w:tc>
        <w:tc>
          <w:tcPr>
            <w:tcW w:w="781" w:type="dxa"/>
            <w:tcBorders>
              <w:top w:val="single" w:sz="2" w:space="0" w:color="auto"/>
              <w:bottom w:val="single" w:sz="1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b/>
                <w:sz w:val="18"/>
                <w:lang w:val="fr-FR"/>
              </w:rPr>
            </w:pPr>
            <w:r w:rsidRPr="007B7E30">
              <w:rPr>
                <w:b/>
                <w:sz w:val="18"/>
                <w:lang w:val="fr-FR"/>
              </w:rPr>
              <w:t>30</w:t>
            </w:r>
          </w:p>
        </w:tc>
      </w:tr>
    </w:tbl>
    <w:p w:rsidR="005D3AFD" w:rsidRPr="007B7E30" w:rsidRDefault="005D3AFD">
      <w:pPr>
        <w:suppressAutoHyphens w:val="0"/>
        <w:spacing w:line="240" w:lineRule="auto"/>
        <w:rPr>
          <w:lang w:val="fr-FR"/>
        </w:rPr>
      </w:pPr>
    </w:p>
    <w:p w:rsidR="00813AE0" w:rsidRPr="007B7E30" w:rsidRDefault="00813AE0" w:rsidP="00813AE0">
      <w:pPr>
        <w:pStyle w:val="SingleTxtG"/>
        <w:keepNext/>
        <w:keepLines/>
        <w:ind w:firstLine="567"/>
        <w:rPr>
          <w:lang w:val="fr-FR"/>
        </w:rPr>
      </w:pPr>
      <w:r w:rsidRPr="007B7E30">
        <w:rPr>
          <w:lang w:val="fr-FR"/>
        </w:rPr>
        <w:t>b)</w:t>
      </w:r>
      <w:r w:rsidRPr="007B7E30">
        <w:rPr>
          <w:lang w:val="fr-FR"/>
        </w:rPr>
        <w:tab/>
        <w:t>Bateaux-citernes</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314"/>
        <w:gridCol w:w="2551"/>
        <w:gridCol w:w="876"/>
        <w:gridCol w:w="767"/>
        <w:gridCol w:w="986"/>
        <w:gridCol w:w="1000"/>
        <w:gridCol w:w="876"/>
      </w:tblGrid>
      <w:tr w:rsidR="00813AE0" w:rsidRPr="007B7E30" w:rsidTr="00813AE0">
        <w:trPr>
          <w:tblHeader/>
        </w:trPr>
        <w:tc>
          <w:tcPr>
            <w:tcW w:w="2865" w:type="dxa"/>
            <w:gridSpan w:val="2"/>
            <w:tcBorders>
              <w:top w:val="single" w:sz="4" w:space="0" w:color="auto"/>
              <w:bottom w:val="single" w:sz="2" w:space="0" w:color="auto"/>
            </w:tcBorders>
            <w:shd w:val="clear" w:color="auto" w:fill="auto"/>
            <w:vAlign w:val="bottom"/>
          </w:tcPr>
          <w:p w:rsidR="00813AE0" w:rsidRPr="007B7E30" w:rsidRDefault="00813AE0" w:rsidP="00813AE0">
            <w:pPr>
              <w:keepNext/>
              <w:keepLines/>
              <w:suppressAutoHyphens w:val="0"/>
              <w:overflowPunct w:val="0"/>
              <w:autoSpaceDE w:val="0"/>
              <w:autoSpaceDN w:val="0"/>
              <w:adjustRightInd w:val="0"/>
              <w:spacing w:before="80" w:after="80" w:line="200" w:lineRule="exact"/>
              <w:ind w:right="113"/>
              <w:textAlignment w:val="baseline"/>
              <w:rPr>
                <w:i/>
                <w:sz w:val="16"/>
                <w:lang w:val="fr-FR"/>
              </w:rPr>
            </w:pPr>
            <w:r w:rsidRPr="007B7E30">
              <w:rPr>
                <w:i/>
                <w:sz w:val="16"/>
                <w:lang w:val="fr-FR"/>
              </w:rPr>
              <w:t>Objectif d’examen</w:t>
            </w:r>
          </w:p>
        </w:tc>
        <w:tc>
          <w:tcPr>
            <w:tcW w:w="1643" w:type="dxa"/>
            <w:gridSpan w:val="2"/>
            <w:tcBorders>
              <w:top w:val="single" w:sz="4" w:space="0" w:color="auto"/>
              <w:bottom w:val="single" w:sz="2" w:space="0" w:color="auto"/>
            </w:tcBorders>
            <w:shd w:val="clear" w:color="auto" w:fill="auto"/>
            <w:vAlign w:val="bottom"/>
          </w:tcPr>
          <w:p w:rsidR="00813AE0" w:rsidRPr="007B7E30" w:rsidRDefault="00813AE0" w:rsidP="00813AE0">
            <w:pPr>
              <w:keepNext/>
              <w:keepLines/>
              <w:suppressAutoHyphens w:val="0"/>
              <w:overflowPunct w:val="0"/>
              <w:autoSpaceDE w:val="0"/>
              <w:autoSpaceDN w:val="0"/>
              <w:adjustRightInd w:val="0"/>
              <w:spacing w:before="80" w:after="80" w:line="200" w:lineRule="exact"/>
              <w:ind w:right="113"/>
              <w:jc w:val="right"/>
              <w:textAlignment w:val="baseline"/>
              <w:rPr>
                <w:i/>
                <w:sz w:val="16"/>
                <w:lang w:val="fr-FR"/>
              </w:rPr>
            </w:pPr>
            <w:r w:rsidRPr="007B7E30">
              <w:rPr>
                <w:i/>
                <w:sz w:val="16"/>
                <w:lang w:val="fr-FR"/>
              </w:rPr>
              <w:t>Nombre de questions dans le catalogue</w:t>
            </w:r>
          </w:p>
        </w:tc>
        <w:tc>
          <w:tcPr>
            <w:tcW w:w="986" w:type="dxa"/>
            <w:tcBorders>
              <w:top w:val="single" w:sz="4" w:space="0" w:color="auto"/>
              <w:bottom w:val="single" w:sz="2" w:space="0" w:color="auto"/>
            </w:tcBorders>
            <w:shd w:val="clear" w:color="auto" w:fill="auto"/>
            <w:vAlign w:val="bottom"/>
          </w:tcPr>
          <w:p w:rsidR="00813AE0" w:rsidRPr="007B7E30" w:rsidRDefault="00813AE0" w:rsidP="00813AE0">
            <w:pPr>
              <w:keepNext/>
              <w:keepLines/>
              <w:suppressAutoHyphens w:val="0"/>
              <w:overflowPunct w:val="0"/>
              <w:autoSpaceDE w:val="0"/>
              <w:autoSpaceDN w:val="0"/>
              <w:adjustRightInd w:val="0"/>
              <w:spacing w:before="80" w:after="80" w:line="200" w:lineRule="exact"/>
              <w:ind w:right="113"/>
              <w:jc w:val="right"/>
              <w:textAlignment w:val="baseline"/>
              <w:rPr>
                <w:i/>
                <w:sz w:val="16"/>
                <w:lang w:val="fr-FR"/>
              </w:rPr>
            </w:pPr>
            <w:r w:rsidRPr="007B7E30">
              <w:rPr>
                <w:i/>
                <w:sz w:val="16"/>
                <w:lang w:val="fr-FR"/>
              </w:rPr>
              <w:t>Généralités</w:t>
            </w:r>
          </w:p>
        </w:tc>
        <w:tc>
          <w:tcPr>
            <w:tcW w:w="1000" w:type="dxa"/>
            <w:tcBorders>
              <w:top w:val="single" w:sz="4" w:space="0" w:color="auto"/>
              <w:bottom w:val="single" w:sz="2" w:space="0" w:color="auto"/>
            </w:tcBorders>
            <w:shd w:val="clear" w:color="auto" w:fill="auto"/>
            <w:vAlign w:val="bottom"/>
          </w:tcPr>
          <w:p w:rsidR="00813AE0" w:rsidRPr="007B7E30" w:rsidRDefault="00813AE0" w:rsidP="00813AE0">
            <w:pPr>
              <w:keepNext/>
              <w:keepLines/>
              <w:suppressAutoHyphens w:val="0"/>
              <w:overflowPunct w:val="0"/>
              <w:autoSpaceDE w:val="0"/>
              <w:autoSpaceDN w:val="0"/>
              <w:adjustRightInd w:val="0"/>
              <w:spacing w:before="80" w:after="80" w:line="200" w:lineRule="exact"/>
              <w:ind w:right="113"/>
              <w:jc w:val="right"/>
              <w:textAlignment w:val="baseline"/>
              <w:rPr>
                <w:i/>
                <w:sz w:val="16"/>
                <w:lang w:val="fr-FR"/>
              </w:rPr>
            </w:pPr>
            <w:r w:rsidRPr="007B7E30">
              <w:rPr>
                <w:i/>
                <w:sz w:val="16"/>
                <w:lang w:val="fr-FR"/>
              </w:rPr>
              <w:t>Spécifique bateaux-citernes</w:t>
            </w:r>
          </w:p>
        </w:tc>
        <w:tc>
          <w:tcPr>
            <w:tcW w:w="876" w:type="dxa"/>
            <w:tcBorders>
              <w:top w:val="single" w:sz="4" w:space="0" w:color="auto"/>
              <w:bottom w:val="single" w:sz="2" w:space="0" w:color="auto"/>
            </w:tcBorders>
            <w:shd w:val="clear" w:color="auto" w:fill="auto"/>
            <w:vAlign w:val="bottom"/>
          </w:tcPr>
          <w:p w:rsidR="00813AE0" w:rsidRPr="007B7E30" w:rsidRDefault="00813AE0" w:rsidP="00813AE0">
            <w:pPr>
              <w:keepNext/>
              <w:keepLines/>
              <w:suppressAutoHyphens w:val="0"/>
              <w:overflowPunct w:val="0"/>
              <w:autoSpaceDE w:val="0"/>
              <w:autoSpaceDN w:val="0"/>
              <w:adjustRightInd w:val="0"/>
              <w:spacing w:before="80" w:after="80" w:line="200" w:lineRule="exact"/>
              <w:ind w:right="113"/>
              <w:jc w:val="right"/>
              <w:textAlignment w:val="baseline"/>
              <w:rPr>
                <w:i/>
                <w:sz w:val="16"/>
                <w:lang w:val="fr-FR"/>
              </w:rPr>
            </w:pPr>
            <w:r w:rsidRPr="007B7E30">
              <w:rPr>
                <w:i/>
                <w:sz w:val="16"/>
                <w:lang w:val="fr-FR"/>
              </w:rPr>
              <w:t>Total</w:t>
            </w:r>
          </w:p>
        </w:tc>
      </w:tr>
      <w:tr w:rsidR="00813AE0" w:rsidRPr="007B7E30" w:rsidTr="00813AE0">
        <w:trPr>
          <w:tblHeader/>
        </w:trPr>
        <w:tc>
          <w:tcPr>
            <w:tcW w:w="2865" w:type="dxa"/>
            <w:gridSpan w:val="2"/>
            <w:tcBorders>
              <w:top w:val="single" w:sz="2" w:space="0" w:color="auto"/>
              <w:bottom w:val="single" w:sz="12" w:space="0" w:color="auto"/>
            </w:tcBorders>
            <w:shd w:val="clear" w:color="auto" w:fill="auto"/>
          </w:tcPr>
          <w:p w:rsidR="00813AE0" w:rsidRPr="007B7E30" w:rsidRDefault="00813AE0" w:rsidP="00813AE0">
            <w:pPr>
              <w:keepNext/>
              <w:keepLines/>
              <w:suppressAutoHyphens w:val="0"/>
              <w:overflowPunct w:val="0"/>
              <w:autoSpaceDE w:val="0"/>
              <w:autoSpaceDN w:val="0"/>
              <w:adjustRightInd w:val="0"/>
              <w:spacing w:before="40" w:after="40" w:line="220" w:lineRule="exact"/>
              <w:ind w:right="113"/>
              <w:textAlignment w:val="baseline"/>
              <w:rPr>
                <w:i/>
                <w:sz w:val="16"/>
                <w:szCs w:val="16"/>
                <w:lang w:val="fr-FR"/>
              </w:rPr>
            </w:pPr>
          </w:p>
        </w:tc>
        <w:tc>
          <w:tcPr>
            <w:tcW w:w="876" w:type="dxa"/>
            <w:tcBorders>
              <w:top w:val="single" w:sz="2" w:space="0" w:color="auto"/>
              <w:bottom w:val="single" w:sz="12" w:space="0" w:color="auto"/>
            </w:tcBorders>
            <w:shd w:val="clear" w:color="auto" w:fill="auto"/>
            <w:vAlign w:val="bottom"/>
          </w:tcPr>
          <w:p w:rsidR="00813AE0" w:rsidRPr="007B7E30" w:rsidRDefault="00813AE0" w:rsidP="00813AE0">
            <w:pPr>
              <w:keepNext/>
              <w:keepLines/>
              <w:suppressAutoHyphens w:val="0"/>
              <w:overflowPunct w:val="0"/>
              <w:autoSpaceDE w:val="0"/>
              <w:autoSpaceDN w:val="0"/>
              <w:adjustRightInd w:val="0"/>
              <w:spacing w:before="40" w:after="40" w:line="220" w:lineRule="exact"/>
              <w:ind w:right="113"/>
              <w:jc w:val="right"/>
              <w:textAlignment w:val="baseline"/>
              <w:rPr>
                <w:i/>
                <w:sz w:val="16"/>
                <w:szCs w:val="16"/>
                <w:lang w:val="fr-FR"/>
              </w:rPr>
            </w:pPr>
            <w:r w:rsidRPr="007B7E30">
              <w:rPr>
                <w:i/>
                <w:sz w:val="16"/>
                <w:szCs w:val="16"/>
                <w:lang w:val="fr-FR"/>
              </w:rPr>
              <w:t>Généralités</w:t>
            </w:r>
          </w:p>
          <w:p w:rsidR="00813AE0" w:rsidRPr="007B7E30" w:rsidRDefault="00813AE0" w:rsidP="00813AE0">
            <w:pPr>
              <w:keepNext/>
              <w:keepLines/>
              <w:suppressAutoHyphens w:val="0"/>
              <w:overflowPunct w:val="0"/>
              <w:autoSpaceDE w:val="0"/>
              <w:autoSpaceDN w:val="0"/>
              <w:adjustRightInd w:val="0"/>
              <w:spacing w:before="40" w:after="40" w:line="220" w:lineRule="exact"/>
              <w:ind w:right="113"/>
              <w:jc w:val="right"/>
              <w:textAlignment w:val="baseline"/>
              <w:rPr>
                <w:i/>
                <w:sz w:val="16"/>
                <w:szCs w:val="16"/>
                <w:lang w:val="fr-FR"/>
              </w:rPr>
            </w:pPr>
          </w:p>
        </w:tc>
        <w:tc>
          <w:tcPr>
            <w:tcW w:w="767" w:type="dxa"/>
            <w:tcBorders>
              <w:top w:val="single" w:sz="2" w:space="0" w:color="auto"/>
              <w:bottom w:val="single" w:sz="12" w:space="0" w:color="auto"/>
            </w:tcBorders>
            <w:shd w:val="clear" w:color="auto" w:fill="auto"/>
            <w:vAlign w:val="bottom"/>
          </w:tcPr>
          <w:p w:rsidR="00813AE0" w:rsidRPr="007B7E30" w:rsidRDefault="00813AE0" w:rsidP="00813AE0">
            <w:pPr>
              <w:keepNext/>
              <w:keepLines/>
              <w:suppressAutoHyphens w:val="0"/>
              <w:overflowPunct w:val="0"/>
              <w:autoSpaceDE w:val="0"/>
              <w:autoSpaceDN w:val="0"/>
              <w:adjustRightInd w:val="0"/>
              <w:spacing w:before="40" w:after="40" w:line="220" w:lineRule="exact"/>
              <w:ind w:right="113"/>
              <w:jc w:val="right"/>
              <w:textAlignment w:val="baseline"/>
              <w:rPr>
                <w:i/>
                <w:spacing w:val="-2"/>
                <w:sz w:val="16"/>
                <w:szCs w:val="16"/>
                <w:lang w:val="fr-FR"/>
              </w:rPr>
            </w:pPr>
            <w:r w:rsidRPr="007B7E30">
              <w:rPr>
                <w:i/>
                <w:spacing w:val="-2"/>
                <w:sz w:val="16"/>
                <w:szCs w:val="16"/>
                <w:lang w:val="fr-FR"/>
              </w:rPr>
              <w:t>Spécifique bateaux-citernes</w:t>
            </w:r>
          </w:p>
        </w:tc>
        <w:tc>
          <w:tcPr>
            <w:tcW w:w="986" w:type="dxa"/>
            <w:tcBorders>
              <w:top w:val="single" w:sz="2" w:space="0" w:color="auto"/>
              <w:bottom w:val="single" w:sz="12" w:space="0" w:color="auto"/>
            </w:tcBorders>
            <w:shd w:val="clear" w:color="auto" w:fill="auto"/>
            <w:vAlign w:val="bottom"/>
          </w:tcPr>
          <w:p w:rsidR="00813AE0" w:rsidRPr="007B7E30" w:rsidRDefault="00813AE0" w:rsidP="00813AE0">
            <w:pPr>
              <w:keepNext/>
              <w:keepLines/>
              <w:suppressAutoHyphens w:val="0"/>
              <w:overflowPunct w:val="0"/>
              <w:autoSpaceDE w:val="0"/>
              <w:autoSpaceDN w:val="0"/>
              <w:adjustRightInd w:val="0"/>
              <w:spacing w:before="40" w:after="40" w:line="220" w:lineRule="exact"/>
              <w:ind w:right="113"/>
              <w:jc w:val="right"/>
              <w:textAlignment w:val="baseline"/>
              <w:rPr>
                <w:i/>
                <w:sz w:val="16"/>
                <w:szCs w:val="16"/>
                <w:lang w:val="fr-FR"/>
              </w:rPr>
            </w:pPr>
            <w:r w:rsidRPr="007B7E30">
              <w:rPr>
                <w:i/>
                <w:sz w:val="16"/>
                <w:szCs w:val="16"/>
                <w:lang w:val="fr-FR"/>
              </w:rPr>
              <w:t>Nombre de questions à choisir</w:t>
            </w:r>
          </w:p>
        </w:tc>
        <w:tc>
          <w:tcPr>
            <w:tcW w:w="1000" w:type="dxa"/>
            <w:tcBorders>
              <w:top w:val="single" w:sz="2" w:space="0" w:color="auto"/>
              <w:bottom w:val="single" w:sz="12" w:space="0" w:color="auto"/>
            </w:tcBorders>
            <w:shd w:val="clear" w:color="auto" w:fill="auto"/>
            <w:vAlign w:val="bottom"/>
          </w:tcPr>
          <w:p w:rsidR="00813AE0" w:rsidRPr="007B7E30" w:rsidRDefault="00813AE0" w:rsidP="00813AE0">
            <w:pPr>
              <w:keepNext/>
              <w:keepLines/>
              <w:suppressAutoHyphens w:val="0"/>
              <w:overflowPunct w:val="0"/>
              <w:autoSpaceDE w:val="0"/>
              <w:autoSpaceDN w:val="0"/>
              <w:adjustRightInd w:val="0"/>
              <w:spacing w:before="40" w:after="40" w:line="220" w:lineRule="exact"/>
              <w:ind w:right="113"/>
              <w:jc w:val="right"/>
              <w:textAlignment w:val="baseline"/>
              <w:rPr>
                <w:i/>
                <w:sz w:val="16"/>
                <w:szCs w:val="16"/>
                <w:lang w:val="fr-FR"/>
              </w:rPr>
            </w:pPr>
            <w:r w:rsidRPr="007B7E30">
              <w:rPr>
                <w:i/>
                <w:sz w:val="16"/>
                <w:szCs w:val="16"/>
                <w:lang w:val="fr-FR"/>
              </w:rPr>
              <w:t>Nombre de questions à choisir</w:t>
            </w:r>
          </w:p>
        </w:tc>
        <w:tc>
          <w:tcPr>
            <w:tcW w:w="876" w:type="dxa"/>
            <w:tcBorders>
              <w:top w:val="single" w:sz="2" w:space="0" w:color="auto"/>
              <w:bottom w:val="single" w:sz="12" w:space="0" w:color="auto"/>
            </w:tcBorders>
            <w:shd w:val="clear" w:color="auto" w:fill="auto"/>
            <w:vAlign w:val="bottom"/>
          </w:tcPr>
          <w:p w:rsidR="00813AE0" w:rsidRPr="007B7E30" w:rsidRDefault="00813AE0" w:rsidP="00813AE0">
            <w:pPr>
              <w:keepNext/>
              <w:keepLines/>
              <w:suppressAutoHyphens w:val="0"/>
              <w:overflowPunct w:val="0"/>
              <w:autoSpaceDE w:val="0"/>
              <w:autoSpaceDN w:val="0"/>
              <w:adjustRightInd w:val="0"/>
              <w:spacing w:before="40" w:after="40" w:line="220" w:lineRule="exact"/>
              <w:ind w:right="113"/>
              <w:jc w:val="right"/>
              <w:textAlignment w:val="baseline"/>
              <w:rPr>
                <w:i/>
                <w:sz w:val="16"/>
                <w:szCs w:val="16"/>
                <w:lang w:val="fr-FR"/>
              </w:rPr>
            </w:pPr>
            <w:r w:rsidRPr="007B7E30">
              <w:rPr>
                <w:i/>
                <w:sz w:val="16"/>
                <w:szCs w:val="16"/>
                <w:lang w:val="fr-FR"/>
              </w:rPr>
              <w:t>Nombre de questions à choisir</w:t>
            </w:r>
          </w:p>
        </w:tc>
      </w:tr>
      <w:tr w:rsidR="00813AE0" w:rsidRPr="007B7E30" w:rsidTr="00813AE0">
        <w:tc>
          <w:tcPr>
            <w:tcW w:w="314" w:type="dxa"/>
            <w:tcBorders>
              <w:top w:val="single" w:sz="12" w:space="0" w:color="auto"/>
            </w:tcBorders>
            <w:shd w:val="clear" w:color="auto" w:fill="auto"/>
          </w:tcPr>
          <w:p w:rsidR="00813AE0" w:rsidRPr="007B7E30" w:rsidRDefault="00813AE0" w:rsidP="005D3AFD">
            <w:pPr>
              <w:keepNext/>
              <w:keepLines/>
              <w:suppressAutoHyphens w:val="0"/>
              <w:overflowPunct w:val="0"/>
              <w:autoSpaceDE w:val="0"/>
              <w:autoSpaceDN w:val="0"/>
              <w:adjustRightInd w:val="0"/>
              <w:spacing w:before="40" w:after="40" w:line="240" w:lineRule="auto"/>
              <w:ind w:right="113"/>
              <w:textAlignment w:val="baseline"/>
              <w:rPr>
                <w:sz w:val="18"/>
                <w:lang w:val="fr-FR"/>
              </w:rPr>
            </w:pPr>
            <w:r w:rsidRPr="007B7E30">
              <w:rPr>
                <w:sz w:val="18"/>
                <w:lang w:val="fr-FR"/>
              </w:rPr>
              <w:t>1</w:t>
            </w:r>
          </w:p>
        </w:tc>
        <w:tc>
          <w:tcPr>
            <w:tcW w:w="2551" w:type="dxa"/>
            <w:tcBorders>
              <w:top w:val="single" w:sz="12" w:space="0" w:color="auto"/>
            </w:tcBorders>
            <w:shd w:val="clear" w:color="auto" w:fill="auto"/>
          </w:tcPr>
          <w:p w:rsidR="00813AE0" w:rsidRPr="007B7E30" w:rsidRDefault="00813AE0" w:rsidP="005D3AFD">
            <w:pPr>
              <w:keepNext/>
              <w:keepLines/>
              <w:suppressAutoHyphens w:val="0"/>
              <w:overflowPunct w:val="0"/>
              <w:autoSpaceDE w:val="0"/>
              <w:autoSpaceDN w:val="0"/>
              <w:adjustRightInd w:val="0"/>
              <w:spacing w:before="40" w:after="40" w:line="240" w:lineRule="auto"/>
              <w:ind w:right="113"/>
              <w:textAlignment w:val="baseline"/>
              <w:rPr>
                <w:sz w:val="18"/>
                <w:szCs w:val="24"/>
                <w:lang w:val="fr-FR"/>
              </w:rPr>
            </w:pPr>
            <w:r w:rsidRPr="007B7E30">
              <w:rPr>
                <w:sz w:val="18"/>
                <w:szCs w:val="24"/>
                <w:lang w:val="fr-FR"/>
              </w:rPr>
              <w:t>Généralités</w:t>
            </w:r>
          </w:p>
        </w:tc>
        <w:tc>
          <w:tcPr>
            <w:tcW w:w="876" w:type="dxa"/>
            <w:tcBorders>
              <w:top w:val="single" w:sz="12" w:space="0" w:color="auto"/>
            </w:tcBorders>
            <w:shd w:val="clear" w:color="auto" w:fill="auto"/>
            <w:vAlign w:val="bottom"/>
          </w:tcPr>
          <w:p w:rsidR="00813AE0" w:rsidRPr="007B7E30" w:rsidRDefault="00813AE0" w:rsidP="005D3AFD">
            <w:pPr>
              <w:keepNext/>
              <w:keepLines/>
              <w:suppressAutoHyphens w:val="0"/>
              <w:overflowPunct w:val="0"/>
              <w:autoSpaceDE w:val="0"/>
              <w:autoSpaceDN w:val="0"/>
              <w:adjustRightInd w:val="0"/>
              <w:spacing w:before="40" w:after="40" w:line="240" w:lineRule="auto"/>
              <w:ind w:right="113"/>
              <w:jc w:val="right"/>
              <w:textAlignment w:val="baseline"/>
              <w:rPr>
                <w:sz w:val="18"/>
                <w:lang w:val="fr-FR"/>
              </w:rPr>
            </w:pPr>
            <w:del w:id="47" w:author="Martine Moench" w:date="2018-10-08T12:08:00Z">
              <w:r w:rsidRPr="007B7E30" w:rsidDel="00B344D9">
                <w:rPr>
                  <w:sz w:val="18"/>
                  <w:lang w:val="fr-FR"/>
                </w:rPr>
                <w:delText>14</w:delText>
              </w:r>
            </w:del>
            <w:ins w:id="48" w:author="Martine Moench" w:date="2018-10-08T12:08:00Z">
              <w:r w:rsidR="00B344D9" w:rsidRPr="007B7E30">
                <w:rPr>
                  <w:sz w:val="18"/>
                  <w:lang w:val="fr-FR"/>
                </w:rPr>
                <w:t>26</w:t>
              </w:r>
            </w:ins>
          </w:p>
        </w:tc>
        <w:tc>
          <w:tcPr>
            <w:tcW w:w="767" w:type="dxa"/>
            <w:tcBorders>
              <w:top w:val="single" w:sz="12" w:space="0" w:color="auto"/>
            </w:tcBorders>
            <w:shd w:val="clear" w:color="auto" w:fill="auto"/>
            <w:vAlign w:val="bottom"/>
          </w:tcPr>
          <w:p w:rsidR="00813AE0" w:rsidRPr="007B7E30" w:rsidRDefault="00813AE0" w:rsidP="005D3AFD">
            <w:pPr>
              <w:keepNext/>
              <w:keepLines/>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w:t>
            </w:r>
          </w:p>
        </w:tc>
        <w:tc>
          <w:tcPr>
            <w:tcW w:w="986" w:type="dxa"/>
            <w:tcBorders>
              <w:top w:val="single" w:sz="12" w:space="0" w:color="auto"/>
            </w:tcBorders>
            <w:shd w:val="clear" w:color="auto" w:fill="auto"/>
            <w:vAlign w:val="bottom"/>
          </w:tcPr>
          <w:p w:rsidR="00813AE0" w:rsidRPr="007B7E30" w:rsidRDefault="00813AE0" w:rsidP="005D3AFD">
            <w:pPr>
              <w:keepNext/>
              <w:keepLines/>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1</w:t>
            </w:r>
          </w:p>
        </w:tc>
        <w:tc>
          <w:tcPr>
            <w:tcW w:w="1000" w:type="dxa"/>
            <w:tcBorders>
              <w:top w:val="single" w:sz="12" w:space="0" w:color="auto"/>
            </w:tcBorders>
            <w:shd w:val="clear" w:color="auto" w:fill="auto"/>
            <w:vAlign w:val="bottom"/>
          </w:tcPr>
          <w:p w:rsidR="00813AE0" w:rsidRPr="007B7E30" w:rsidRDefault="00813AE0" w:rsidP="005D3AFD">
            <w:pPr>
              <w:keepNext/>
              <w:keepLines/>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w:t>
            </w:r>
          </w:p>
        </w:tc>
        <w:tc>
          <w:tcPr>
            <w:tcW w:w="876" w:type="dxa"/>
            <w:tcBorders>
              <w:top w:val="single" w:sz="12" w:space="0" w:color="auto"/>
            </w:tcBorders>
            <w:shd w:val="clear" w:color="auto" w:fill="auto"/>
            <w:vAlign w:val="bottom"/>
          </w:tcPr>
          <w:p w:rsidR="00813AE0" w:rsidRPr="007B7E30" w:rsidRDefault="00813AE0" w:rsidP="005D3AFD">
            <w:pPr>
              <w:keepNext/>
              <w:keepLines/>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1</w:t>
            </w:r>
          </w:p>
        </w:tc>
      </w:tr>
      <w:tr w:rsidR="00813AE0" w:rsidRPr="007B7E30" w:rsidTr="00813AE0">
        <w:tc>
          <w:tcPr>
            <w:tcW w:w="314" w:type="dxa"/>
            <w:shd w:val="clear" w:color="auto" w:fill="auto"/>
          </w:tcPr>
          <w:p w:rsidR="00813AE0" w:rsidRPr="007B7E30" w:rsidRDefault="00813AE0" w:rsidP="005D3AFD">
            <w:pPr>
              <w:keepNext/>
              <w:keepLines/>
              <w:suppressAutoHyphens w:val="0"/>
              <w:overflowPunct w:val="0"/>
              <w:autoSpaceDE w:val="0"/>
              <w:autoSpaceDN w:val="0"/>
              <w:adjustRightInd w:val="0"/>
              <w:spacing w:before="40" w:after="40" w:line="240" w:lineRule="auto"/>
              <w:ind w:right="113"/>
              <w:textAlignment w:val="baseline"/>
              <w:rPr>
                <w:sz w:val="18"/>
                <w:lang w:val="fr-FR"/>
              </w:rPr>
            </w:pPr>
            <w:r w:rsidRPr="007B7E30">
              <w:rPr>
                <w:sz w:val="18"/>
                <w:lang w:val="fr-FR"/>
              </w:rPr>
              <w:t>2</w:t>
            </w:r>
          </w:p>
        </w:tc>
        <w:tc>
          <w:tcPr>
            <w:tcW w:w="2551" w:type="dxa"/>
            <w:shd w:val="clear" w:color="auto" w:fill="auto"/>
          </w:tcPr>
          <w:p w:rsidR="00813AE0" w:rsidRPr="007B7E30" w:rsidRDefault="00813AE0" w:rsidP="005D3AFD">
            <w:pPr>
              <w:keepNext/>
              <w:keepLines/>
              <w:suppressAutoHyphens w:val="0"/>
              <w:overflowPunct w:val="0"/>
              <w:autoSpaceDE w:val="0"/>
              <w:autoSpaceDN w:val="0"/>
              <w:adjustRightInd w:val="0"/>
              <w:spacing w:before="40" w:after="40" w:line="240" w:lineRule="auto"/>
              <w:ind w:right="113"/>
              <w:textAlignment w:val="baseline"/>
              <w:rPr>
                <w:sz w:val="18"/>
                <w:szCs w:val="24"/>
                <w:lang w:val="fr-FR"/>
              </w:rPr>
            </w:pPr>
            <w:r w:rsidRPr="007B7E30">
              <w:rPr>
                <w:sz w:val="18"/>
                <w:szCs w:val="24"/>
                <w:lang w:val="fr-FR"/>
              </w:rPr>
              <w:t>Construction et équipement</w:t>
            </w:r>
          </w:p>
        </w:tc>
        <w:tc>
          <w:tcPr>
            <w:tcW w:w="876" w:type="dxa"/>
            <w:shd w:val="clear" w:color="auto" w:fill="auto"/>
            <w:vAlign w:val="bottom"/>
          </w:tcPr>
          <w:p w:rsidR="00813AE0" w:rsidRPr="007B7E30" w:rsidRDefault="006635D9" w:rsidP="005D3AFD">
            <w:pPr>
              <w:keepNext/>
              <w:keepLines/>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20</w:t>
            </w:r>
          </w:p>
        </w:tc>
        <w:tc>
          <w:tcPr>
            <w:tcW w:w="767" w:type="dxa"/>
            <w:shd w:val="clear" w:color="auto" w:fill="auto"/>
            <w:vAlign w:val="bottom"/>
          </w:tcPr>
          <w:p w:rsidR="00813AE0" w:rsidRPr="007B7E30" w:rsidRDefault="00813AE0" w:rsidP="005D3AFD">
            <w:pPr>
              <w:keepNext/>
              <w:keepLines/>
              <w:suppressAutoHyphens w:val="0"/>
              <w:overflowPunct w:val="0"/>
              <w:autoSpaceDE w:val="0"/>
              <w:autoSpaceDN w:val="0"/>
              <w:adjustRightInd w:val="0"/>
              <w:spacing w:before="40" w:after="40" w:line="240" w:lineRule="auto"/>
              <w:ind w:right="113"/>
              <w:jc w:val="right"/>
              <w:textAlignment w:val="baseline"/>
              <w:rPr>
                <w:sz w:val="18"/>
                <w:lang w:val="fr-FR"/>
              </w:rPr>
            </w:pPr>
            <w:del w:id="49" w:author="Martine Moench" w:date="2018-10-08T12:08:00Z">
              <w:r w:rsidRPr="007B7E30" w:rsidDel="00B344D9">
                <w:rPr>
                  <w:sz w:val="18"/>
                  <w:lang w:val="fr-FR"/>
                </w:rPr>
                <w:delText>49</w:delText>
              </w:r>
            </w:del>
            <w:ins w:id="50" w:author="Martine Moench" w:date="2018-10-08T12:08:00Z">
              <w:r w:rsidR="00B344D9" w:rsidRPr="007B7E30">
                <w:rPr>
                  <w:sz w:val="18"/>
                  <w:lang w:val="fr-FR"/>
                </w:rPr>
                <w:t>48</w:t>
              </w:r>
            </w:ins>
          </w:p>
        </w:tc>
        <w:tc>
          <w:tcPr>
            <w:tcW w:w="986" w:type="dxa"/>
            <w:shd w:val="clear" w:color="auto" w:fill="auto"/>
            <w:vAlign w:val="bottom"/>
          </w:tcPr>
          <w:p w:rsidR="00813AE0" w:rsidRPr="007B7E30" w:rsidRDefault="00813AE0" w:rsidP="005D3AFD">
            <w:pPr>
              <w:keepNext/>
              <w:keepLines/>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2</w:t>
            </w:r>
          </w:p>
        </w:tc>
        <w:tc>
          <w:tcPr>
            <w:tcW w:w="1000" w:type="dxa"/>
            <w:shd w:val="clear" w:color="auto" w:fill="auto"/>
            <w:vAlign w:val="bottom"/>
          </w:tcPr>
          <w:p w:rsidR="00813AE0" w:rsidRPr="007B7E30" w:rsidRDefault="00813AE0" w:rsidP="005D3AFD">
            <w:pPr>
              <w:keepNext/>
              <w:keepLines/>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2</w:t>
            </w:r>
          </w:p>
        </w:tc>
        <w:tc>
          <w:tcPr>
            <w:tcW w:w="876" w:type="dxa"/>
            <w:shd w:val="clear" w:color="auto" w:fill="auto"/>
            <w:vAlign w:val="bottom"/>
          </w:tcPr>
          <w:p w:rsidR="00813AE0" w:rsidRPr="007B7E30" w:rsidRDefault="00813AE0" w:rsidP="005D3AFD">
            <w:pPr>
              <w:keepNext/>
              <w:keepLines/>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4</w:t>
            </w:r>
          </w:p>
        </w:tc>
      </w:tr>
      <w:tr w:rsidR="00813AE0" w:rsidRPr="007B7E30" w:rsidTr="00813AE0">
        <w:tc>
          <w:tcPr>
            <w:tcW w:w="314" w:type="dxa"/>
            <w:shd w:val="clear" w:color="auto" w:fill="auto"/>
          </w:tcPr>
          <w:p w:rsidR="00813AE0" w:rsidRPr="007B7E30" w:rsidRDefault="00813AE0" w:rsidP="005D3AFD">
            <w:pPr>
              <w:keepNext/>
              <w:keepLines/>
              <w:suppressAutoHyphens w:val="0"/>
              <w:overflowPunct w:val="0"/>
              <w:autoSpaceDE w:val="0"/>
              <w:autoSpaceDN w:val="0"/>
              <w:adjustRightInd w:val="0"/>
              <w:spacing w:before="40" w:after="40" w:line="240" w:lineRule="auto"/>
              <w:ind w:right="113"/>
              <w:textAlignment w:val="baseline"/>
              <w:rPr>
                <w:sz w:val="18"/>
                <w:lang w:val="fr-FR"/>
              </w:rPr>
            </w:pPr>
            <w:r w:rsidRPr="007B7E30">
              <w:rPr>
                <w:sz w:val="18"/>
                <w:lang w:val="fr-FR"/>
              </w:rPr>
              <w:t>3</w:t>
            </w:r>
          </w:p>
        </w:tc>
        <w:tc>
          <w:tcPr>
            <w:tcW w:w="2551" w:type="dxa"/>
            <w:shd w:val="clear" w:color="auto" w:fill="auto"/>
          </w:tcPr>
          <w:p w:rsidR="00813AE0" w:rsidRPr="007B7E30" w:rsidRDefault="00813AE0" w:rsidP="005D3AFD">
            <w:pPr>
              <w:keepNext/>
              <w:keepLines/>
              <w:suppressAutoHyphens w:val="0"/>
              <w:overflowPunct w:val="0"/>
              <w:autoSpaceDE w:val="0"/>
              <w:autoSpaceDN w:val="0"/>
              <w:adjustRightInd w:val="0"/>
              <w:spacing w:before="40" w:after="40" w:line="240" w:lineRule="auto"/>
              <w:ind w:right="113"/>
              <w:textAlignment w:val="baseline"/>
              <w:rPr>
                <w:sz w:val="18"/>
                <w:szCs w:val="24"/>
                <w:lang w:val="fr-FR"/>
              </w:rPr>
            </w:pPr>
            <w:r w:rsidRPr="007B7E30">
              <w:rPr>
                <w:sz w:val="18"/>
                <w:szCs w:val="24"/>
                <w:lang w:val="fr-FR"/>
              </w:rPr>
              <w:t>Traitement des cales, des citernes à cargaison et des locaux contigus</w:t>
            </w:r>
          </w:p>
        </w:tc>
        <w:tc>
          <w:tcPr>
            <w:tcW w:w="876" w:type="dxa"/>
            <w:shd w:val="clear" w:color="auto" w:fill="auto"/>
            <w:vAlign w:val="bottom"/>
          </w:tcPr>
          <w:p w:rsidR="00813AE0" w:rsidRPr="007B7E30" w:rsidRDefault="00813AE0" w:rsidP="005D3AFD">
            <w:pPr>
              <w:keepNext/>
              <w:keepLines/>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w:t>
            </w:r>
          </w:p>
        </w:tc>
        <w:tc>
          <w:tcPr>
            <w:tcW w:w="767" w:type="dxa"/>
            <w:shd w:val="clear" w:color="auto" w:fill="auto"/>
            <w:vAlign w:val="bottom"/>
          </w:tcPr>
          <w:p w:rsidR="00813AE0" w:rsidRPr="007B7E30" w:rsidRDefault="00813AE0" w:rsidP="005D3AFD">
            <w:pPr>
              <w:keepNext/>
              <w:keepLines/>
              <w:suppressAutoHyphens w:val="0"/>
              <w:overflowPunct w:val="0"/>
              <w:autoSpaceDE w:val="0"/>
              <w:autoSpaceDN w:val="0"/>
              <w:adjustRightInd w:val="0"/>
              <w:spacing w:before="40" w:after="40" w:line="240" w:lineRule="auto"/>
              <w:ind w:right="113"/>
              <w:jc w:val="right"/>
              <w:textAlignment w:val="baseline"/>
              <w:rPr>
                <w:sz w:val="18"/>
                <w:lang w:val="fr-FR"/>
              </w:rPr>
            </w:pPr>
            <w:del w:id="51" w:author="Martine Moench" w:date="2018-10-08T12:08:00Z">
              <w:r w:rsidRPr="007B7E30" w:rsidDel="00B344D9">
                <w:rPr>
                  <w:sz w:val="18"/>
                  <w:lang w:val="fr-FR"/>
                </w:rPr>
                <w:delText>33</w:delText>
              </w:r>
            </w:del>
            <w:ins w:id="52" w:author="Martine Moench" w:date="2018-10-08T12:08:00Z">
              <w:r w:rsidR="00B344D9" w:rsidRPr="007B7E30">
                <w:rPr>
                  <w:sz w:val="18"/>
                  <w:lang w:val="fr-FR"/>
                </w:rPr>
                <w:t>31</w:t>
              </w:r>
            </w:ins>
          </w:p>
        </w:tc>
        <w:tc>
          <w:tcPr>
            <w:tcW w:w="986" w:type="dxa"/>
            <w:shd w:val="clear" w:color="auto" w:fill="auto"/>
            <w:vAlign w:val="bottom"/>
          </w:tcPr>
          <w:p w:rsidR="00813AE0" w:rsidRPr="007B7E30" w:rsidRDefault="00813AE0" w:rsidP="005D3AFD">
            <w:pPr>
              <w:keepNext/>
              <w:keepLines/>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w:t>
            </w:r>
          </w:p>
        </w:tc>
        <w:tc>
          <w:tcPr>
            <w:tcW w:w="1000" w:type="dxa"/>
            <w:shd w:val="clear" w:color="auto" w:fill="auto"/>
            <w:vAlign w:val="bottom"/>
          </w:tcPr>
          <w:p w:rsidR="00813AE0" w:rsidRPr="007B7E30" w:rsidRDefault="00813AE0" w:rsidP="005D3AFD">
            <w:pPr>
              <w:keepNext/>
              <w:keepLines/>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3</w:t>
            </w:r>
          </w:p>
        </w:tc>
        <w:tc>
          <w:tcPr>
            <w:tcW w:w="876" w:type="dxa"/>
            <w:shd w:val="clear" w:color="auto" w:fill="auto"/>
            <w:vAlign w:val="bottom"/>
          </w:tcPr>
          <w:p w:rsidR="00813AE0" w:rsidRPr="007B7E30" w:rsidRDefault="00813AE0" w:rsidP="005D3AFD">
            <w:pPr>
              <w:keepNext/>
              <w:keepLines/>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3</w:t>
            </w:r>
          </w:p>
        </w:tc>
      </w:tr>
      <w:tr w:rsidR="00813AE0" w:rsidRPr="007B7E30" w:rsidTr="00813AE0">
        <w:tc>
          <w:tcPr>
            <w:tcW w:w="314" w:type="dxa"/>
            <w:shd w:val="clear" w:color="auto" w:fill="auto"/>
          </w:tcPr>
          <w:p w:rsidR="00813AE0" w:rsidRPr="007B7E30" w:rsidRDefault="00813AE0" w:rsidP="005D3AFD">
            <w:pPr>
              <w:suppressAutoHyphens w:val="0"/>
              <w:overflowPunct w:val="0"/>
              <w:autoSpaceDE w:val="0"/>
              <w:autoSpaceDN w:val="0"/>
              <w:adjustRightInd w:val="0"/>
              <w:spacing w:before="40" w:after="40" w:line="240" w:lineRule="auto"/>
              <w:ind w:right="113"/>
              <w:textAlignment w:val="baseline"/>
              <w:rPr>
                <w:sz w:val="18"/>
                <w:lang w:val="fr-FR"/>
              </w:rPr>
            </w:pPr>
            <w:r w:rsidRPr="007B7E30">
              <w:rPr>
                <w:sz w:val="18"/>
                <w:lang w:val="fr-FR"/>
              </w:rPr>
              <w:t>4</w:t>
            </w:r>
          </w:p>
        </w:tc>
        <w:tc>
          <w:tcPr>
            <w:tcW w:w="2551" w:type="dxa"/>
            <w:shd w:val="clear" w:color="auto" w:fill="auto"/>
          </w:tcPr>
          <w:p w:rsidR="00813AE0" w:rsidRPr="007B7E30" w:rsidRDefault="00813AE0" w:rsidP="005D3AFD">
            <w:pPr>
              <w:suppressAutoHyphens w:val="0"/>
              <w:overflowPunct w:val="0"/>
              <w:autoSpaceDE w:val="0"/>
              <w:autoSpaceDN w:val="0"/>
              <w:adjustRightInd w:val="0"/>
              <w:spacing w:before="40" w:after="40" w:line="240" w:lineRule="auto"/>
              <w:ind w:right="113"/>
              <w:textAlignment w:val="baseline"/>
              <w:rPr>
                <w:sz w:val="18"/>
                <w:szCs w:val="24"/>
                <w:lang w:val="fr-FR"/>
              </w:rPr>
            </w:pPr>
            <w:r w:rsidRPr="007B7E30">
              <w:rPr>
                <w:sz w:val="18"/>
                <w:szCs w:val="24"/>
                <w:lang w:val="fr-FR"/>
              </w:rPr>
              <w:t>Technique de mesure</w:t>
            </w:r>
          </w:p>
        </w:tc>
        <w:tc>
          <w:tcPr>
            <w:tcW w:w="876"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19</w:t>
            </w:r>
          </w:p>
        </w:tc>
        <w:tc>
          <w:tcPr>
            <w:tcW w:w="767"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13</w:t>
            </w:r>
          </w:p>
        </w:tc>
        <w:tc>
          <w:tcPr>
            <w:tcW w:w="986"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2</w:t>
            </w:r>
          </w:p>
        </w:tc>
        <w:tc>
          <w:tcPr>
            <w:tcW w:w="1000"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1</w:t>
            </w:r>
          </w:p>
        </w:tc>
        <w:tc>
          <w:tcPr>
            <w:tcW w:w="876"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3</w:t>
            </w:r>
          </w:p>
        </w:tc>
      </w:tr>
      <w:tr w:rsidR="00813AE0" w:rsidRPr="007B7E30" w:rsidTr="00813AE0">
        <w:tc>
          <w:tcPr>
            <w:tcW w:w="314" w:type="dxa"/>
            <w:shd w:val="clear" w:color="auto" w:fill="auto"/>
          </w:tcPr>
          <w:p w:rsidR="00813AE0" w:rsidRPr="007B7E30" w:rsidRDefault="00813AE0" w:rsidP="005D3AFD">
            <w:pPr>
              <w:suppressAutoHyphens w:val="0"/>
              <w:overflowPunct w:val="0"/>
              <w:autoSpaceDE w:val="0"/>
              <w:autoSpaceDN w:val="0"/>
              <w:adjustRightInd w:val="0"/>
              <w:spacing w:before="40" w:after="40" w:line="240" w:lineRule="auto"/>
              <w:ind w:right="113"/>
              <w:textAlignment w:val="baseline"/>
              <w:rPr>
                <w:sz w:val="18"/>
                <w:lang w:val="fr-FR"/>
              </w:rPr>
            </w:pPr>
            <w:r w:rsidRPr="007B7E30">
              <w:rPr>
                <w:sz w:val="18"/>
                <w:lang w:val="fr-FR"/>
              </w:rPr>
              <w:t>5</w:t>
            </w:r>
          </w:p>
        </w:tc>
        <w:tc>
          <w:tcPr>
            <w:tcW w:w="2551" w:type="dxa"/>
            <w:shd w:val="clear" w:color="auto" w:fill="auto"/>
          </w:tcPr>
          <w:p w:rsidR="00813AE0" w:rsidRPr="007B7E30" w:rsidRDefault="00813AE0" w:rsidP="005D3AFD">
            <w:pPr>
              <w:suppressAutoHyphens w:val="0"/>
              <w:overflowPunct w:val="0"/>
              <w:autoSpaceDE w:val="0"/>
              <w:autoSpaceDN w:val="0"/>
              <w:adjustRightInd w:val="0"/>
              <w:spacing w:before="40" w:after="40" w:line="240" w:lineRule="auto"/>
              <w:ind w:right="113"/>
              <w:textAlignment w:val="baseline"/>
              <w:rPr>
                <w:sz w:val="18"/>
                <w:szCs w:val="24"/>
                <w:lang w:val="fr-FR"/>
              </w:rPr>
            </w:pPr>
            <w:r w:rsidRPr="007B7E30">
              <w:rPr>
                <w:sz w:val="18"/>
                <w:szCs w:val="24"/>
                <w:lang w:val="fr-FR"/>
              </w:rPr>
              <w:t>Connaissance des produits</w:t>
            </w:r>
          </w:p>
        </w:tc>
        <w:tc>
          <w:tcPr>
            <w:tcW w:w="876"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78</w:t>
            </w:r>
          </w:p>
        </w:tc>
        <w:tc>
          <w:tcPr>
            <w:tcW w:w="767"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w:t>
            </w:r>
          </w:p>
        </w:tc>
        <w:tc>
          <w:tcPr>
            <w:tcW w:w="986"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2</w:t>
            </w:r>
          </w:p>
        </w:tc>
        <w:tc>
          <w:tcPr>
            <w:tcW w:w="1000"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w:t>
            </w:r>
          </w:p>
        </w:tc>
        <w:tc>
          <w:tcPr>
            <w:tcW w:w="876"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2</w:t>
            </w:r>
          </w:p>
        </w:tc>
      </w:tr>
      <w:tr w:rsidR="00813AE0" w:rsidRPr="007B7E30" w:rsidTr="00813AE0">
        <w:tc>
          <w:tcPr>
            <w:tcW w:w="314" w:type="dxa"/>
            <w:shd w:val="clear" w:color="auto" w:fill="auto"/>
          </w:tcPr>
          <w:p w:rsidR="00813AE0" w:rsidRPr="007B7E30" w:rsidRDefault="00813AE0" w:rsidP="005D3AFD">
            <w:pPr>
              <w:suppressAutoHyphens w:val="0"/>
              <w:overflowPunct w:val="0"/>
              <w:autoSpaceDE w:val="0"/>
              <w:autoSpaceDN w:val="0"/>
              <w:adjustRightInd w:val="0"/>
              <w:spacing w:before="40" w:after="40" w:line="240" w:lineRule="auto"/>
              <w:ind w:right="113"/>
              <w:textAlignment w:val="baseline"/>
              <w:rPr>
                <w:sz w:val="18"/>
                <w:lang w:val="fr-FR"/>
              </w:rPr>
            </w:pPr>
            <w:r w:rsidRPr="007B7E30">
              <w:rPr>
                <w:sz w:val="18"/>
                <w:lang w:val="fr-FR"/>
              </w:rPr>
              <w:t>6</w:t>
            </w:r>
          </w:p>
        </w:tc>
        <w:tc>
          <w:tcPr>
            <w:tcW w:w="2551" w:type="dxa"/>
            <w:shd w:val="clear" w:color="auto" w:fill="auto"/>
          </w:tcPr>
          <w:p w:rsidR="00813AE0" w:rsidRPr="007B7E30" w:rsidRDefault="00813AE0" w:rsidP="005D3AFD">
            <w:pPr>
              <w:suppressAutoHyphens w:val="0"/>
              <w:overflowPunct w:val="0"/>
              <w:autoSpaceDE w:val="0"/>
              <w:autoSpaceDN w:val="0"/>
              <w:adjustRightInd w:val="0"/>
              <w:spacing w:before="40" w:after="40" w:line="240" w:lineRule="auto"/>
              <w:ind w:right="113"/>
              <w:textAlignment w:val="baseline"/>
              <w:rPr>
                <w:sz w:val="18"/>
                <w:szCs w:val="24"/>
                <w:lang w:val="fr-FR"/>
              </w:rPr>
            </w:pPr>
            <w:r w:rsidRPr="007B7E30">
              <w:rPr>
                <w:sz w:val="18"/>
                <w:szCs w:val="24"/>
                <w:lang w:val="fr-FR"/>
              </w:rPr>
              <w:t>Chargement, déchargement et transport</w:t>
            </w:r>
          </w:p>
        </w:tc>
        <w:tc>
          <w:tcPr>
            <w:tcW w:w="876" w:type="dxa"/>
            <w:shd w:val="clear" w:color="auto" w:fill="auto"/>
            <w:vAlign w:val="bottom"/>
          </w:tcPr>
          <w:p w:rsidR="00813AE0" w:rsidRPr="007B7E30" w:rsidRDefault="006635D9"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31</w:t>
            </w:r>
          </w:p>
        </w:tc>
        <w:tc>
          <w:tcPr>
            <w:tcW w:w="767" w:type="dxa"/>
            <w:shd w:val="clear" w:color="auto" w:fill="auto"/>
            <w:vAlign w:val="bottom"/>
          </w:tcPr>
          <w:p w:rsidR="00813AE0" w:rsidRPr="007B7E30" w:rsidRDefault="006635D9" w:rsidP="005D3AFD">
            <w:pPr>
              <w:suppressAutoHyphens w:val="0"/>
              <w:overflowPunct w:val="0"/>
              <w:autoSpaceDE w:val="0"/>
              <w:autoSpaceDN w:val="0"/>
              <w:adjustRightInd w:val="0"/>
              <w:spacing w:before="40" w:after="40" w:line="240" w:lineRule="auto"/>
              <w:ind w:right="113"/>
              <w:jc w:val="right"/>
              <w:textAlignment w:val="baseline"/>
              <w:rPr>
                <w:sz w:val="18"/>
                <w:lang w:val="fr-FR"/>
              </w:rPr>
            </w:pPr>
            <w:del w:id="53" w:author="Martine Moench" w:date="2018-10-08T12:08:00Z">
              <w:r w:rsidRPr="007B7E30" w:rsidDel="00B344D9">
                <w:rPr>
                  <w:sz w:val="18"/>
                  <w:lang w:val="fr-FR"/>
                </w:rPr>
                <w:delText>53</w:delText>
              </w:r>
            </w:del>
            <w:ins w:id="54" w:author="Martine Moench" w:date="2018-10-08T12:08:00Z">
              <w:r w:rsidR="00B344D9" w:rsidRPr="007B7E30">
                <w:rPr>
                  <w:sz w:val="18"/>
                  <w:lang w:val="fr-FR"/>
                </w:rPr>
                <w:t>51</w:t>
              </w:r>
            </w:ins>
          </w:p>
        </w:tc>
        <w:tc>
          <w:tcPr>
            <w:tcW w:w="986"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2</w:t>
            </w:r>
          </w:p>
        </w:tc>
        <w:tc>
          <w:tcPr>
            <w:tcW w:w="1000"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4</w:t>
            </w:r>
          </w:p>
        </w:tc>
        <w:tc>
          <w:tcPr>
            <w:tcW w:w="876"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6</w:t>
            </w:r>
          </w:p>
        </w:tc>
      </w:tr>
      <w:tr w:rsidR="00813AE0" w:rsidRPr="007B7E30" w:rsidTr="00813AE0">
        <w:tc>
          <w:tcPr>
            <w:tcW w:w="314" w:type="dxa"/>
            <w:shd w:val="clear" w:color="auto" w:fill="auto"/>
          </w:tcPr>
          <w:p w:rsidR="00813AE0" w:rsidRPr="007B7E30" w:rsidRDefault="00813AE0" w:rsidP="005D3AFD">
            <w:pPr>
              <w:suppressAutoHyphens w:val="0"/>
              <w:overflowPunct w:val="0"/>
              <w:autoSpaceDE w:val="0"/>
              <w:autoSpaceDN w:val="0"/>
              <w:adjustRightInd w:val="0"/>
              <w:spacing w:before="40" w:after="40" w:line="240" w:lineRule="auto"/>
              <w:ind w:right="113"/>
              <w:textAlignment w:val="baseline"/>
              <w:rPr>
                <w:sz w:val="18"/>
                <w:lang w:val="fr-FR"/>
              </w:rPr>
            </w:pPr>
            <w:r w:rsidRPr="007B7E30">
              <w:rPr>
                <w:sz w:val="18"/>
                <w:lang w:val="fr-FR"/>
              </w:rPr>
              <w:t>7</w:t>
            </w:r>
          </w:p>
        </w:tc>
        <w:tc>
          <w:tcPr>
            <w:tcW w:w="2551" w:type="dxa"/>
            <w:shd w:val="clear" w:color="auto" w:fill="auto"/>
          </w:tcPr>
          <w:p w:rsidR="00813AE0" w:rsidRPr="007B7E30" w:rsidRDefault="00813AE0" w:rsidP="005D3AFD">
            <w:pPr>
              <w:suppressAutoHyphens w:val="0"/>
              <w:overflowPunct w:val="0"/>
              <w:autoSpaceDE w:val="0"/>
              <w:autoSpaceDN w:val="0"/>
              <w:adjustRightInd w:val="0"/>
              <w:spacing w:before="40" w:after="40" w:line="240" w:lineRule="auto"/>
              <w:ind w:right="113"/>
              <w:textAlignment w:val="baseline"/>
              <w:rPr>
                <w:sz w:val="18"/>
                <w:szCs w:val="24"/>
                <w:lang w:val="fr-FR"/>
              </w:rPr>
            </w:pPr>
            <w:r w:rsidRPr="007B7E30">
              <w:rPr>
                <w:sz w:val="18"/>
                <w:szCs w:val="24"/>
                <w:lang w:val="fr-FR"/>
              </w:rPr>
              <w:t>Documents</w:t>
            </w:r>
            <w:r w:rsidRPr="007B7E30">
              <w:rPr>
                <w:sz w:val="18"/>
                <w:szCs w:val="24"/>
                <w:lang w:val="fr-FR"/>
              </w:rPr>
              <w:tab/>
            </w:r>
          </w:p>
        </w:tc>
        <w:tc>
          <w:tcPr>
            <w:tcW w:w="876"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32</w:t>
            </w:r>
          </w:p>
        </w:tc>
        <w:tc>
          <w:tcPr>
            <w:tcW w:w="767"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23</w:t>
            </w:r>
          </w:p>
        </w:tc>
        <w:tc>
          <w:tcPr>
            <w:tcW w:w="986"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2</w:t>
            </w:r>
          </w:p>
        </w:tc>
        <w:tc>
          <w:tcPr>
            <w:tcW w:w="1000"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2</w:t>
            </w:r>
          </w:p>
        </w:tc>
        <w:tc>
          <w:tcPr>
            <w:tcW w:w="876"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4</w:t>
            </w:r>
          </w:p>
        </w:tc>
      </w:tr>
      <w:tr w:rsidR="00813AE0" w:rsidRPr="007B7E30" w:rsidTr="00813AE0">
        <w:tc>
          <w:tcPr>
            <w:tcW w:w="314" w:type="dxa"/>
            <w:shd w:val="clear" w:color="auto" w:fill="auto"/>
          </w:tcPr>
          <w:p w:rsidR="00813AE0" w:rsidRPr="007B7E30" w:rsidRDefault="00813AE0" w:rsidP="005D3AFD">
            <w:pPr>
              <w:suppressAutoHyphens w:val="0"/>
              <w:overflowPunct w:val="0"/>
              <w:autoSpaceDE w:val="0"/>
              <w:autoSpaceDN w:val="0"/>
              <w:adjustRightInd w:val="0"/>
              <w:spacing w:before="40" w:after="40" w:line="240" w:lineRule="auto"/>
              <w:ind w:right="113"/>
              <w:textAlignment w:val="baseline"/>
              <w:rPr>
                <w:sz w:val="18"/>
                <w:lang w:val="fr-FR"/>
              </w:rPr>
            </w:pPr>
            <w:r w:rsidRPr="007B7E30">
              <w:rPr>
                <w:sz w:val="18"/>
                <w:lang w:val="fr-FR"/>
              </w:rPr>
              <w:t>8</w:t>
            </w:r>
          </w:p>
        </w:tc>
        <w:tc>
          <w:tcPr>
            <w:tcW w:w="2551" w:type="dxa"/>
            <w:shd w:val="clear" w:color="auto" w:fill="auto"/>
          </w:tcPr>
          <w:p w:rsidR="00813AE0" w:rsidRPr="007B7E30" w:rsidRDefault="00813AE0" w:rsidP="005D3AFD">
            <w:pPr>
              <w:suppressAutoHyphens w:val="0"/>
              <w:overflowPunct w:val="0"/>
              <w:autoSpaceDE w:val="0"/>
              <w:autoSpaceDN w:val="0"/>
              <w:adjustRightInd w:val="0"/>
              <w:spacing w:before="40" w:after="40" w:line="240" w:lineRule="auto"/>
              <w:ind w:right="113"/>
              <w:textAlignment w:val="baseline"/>
              <w:rPr>
                <w:sz w:val="18"/>
                <w:szCs w:val="24"/>
                <w:lang w:val="fr-FR"/>
              </w:rPr>
            </w:pPr>
            <w:r w:rsidRPr="007B7E30">
              <w:rPr>
                <w:sz w:val="18"/>
                <w:szCs w:val="24"/>
                <w:lang w:val="fr-FR"/>
              </w:rPr>
              <w:t>Dangers et mesures de prévention</w:t>
            </w:r>
          </w:p>
        </w:tc>
        <w:tc>
          <w:tcPr>
            <w:tcW w:w="876"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73</w:t>
            </w:r>
          </w:p>
        </w:tc>
        <w:tc>
          <w:tcPr>
            <w:tcW w:w="767"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del w:id="55" w:author="Martine Moench" w:date="2018-10-08T12:08:00Z">
              <w:r w:rsidRPr="007B7E30" w:rsidDel="00B344D9">
                <w:rPr>
                  <w:sz w:val="18"/>
                  <w:lang w:val="fr-FR"/>
                </w:rPr>
                <w:delText>36</w:delText>
              </w:r>
            </w:del>
            <w:ins w:id="56" w:author="Martine Moench" w:date="2018-10-08T12:08:00Z">
              <w:r w:rsidR="00B344D9" w:rsidRPr="007B7E30">
                <w:rPr>
                  <w:sz w:val="18"/>
                  <w:lang w:val="fr-FR"/>
                </w:rPr>
                <w:t>35</w:t>
              </w:r>
            </w:ins>
          </w:p>
        </w:tc>
        <w:tc>
          <w:tcPr>
            <w:tcW w:w="986"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2</w:t>
            </w:r>
          </w:p>
        </w:tc>
        <w:tc>
          <w:tcPr>
            <w:tcW w:w="1000"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3</w:t>
            </w:r>
          </w:p>
        </w:tc>
        <w:tc>
          <w:tcPr>
            <w:tcW w:w="876"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5</w:t>
            </w:r>
          </w:p>
        </w:tc>
      </w:tr>
      <w:tr w:rsidR="00813AE0" w:rsidRPr="007B7E30" w:rsidTr="00813AE0">
        <w:tc>
          <w:tcPr>
            <w:tcW w:w="314" w:type="dxa"/>
            <w:tcBorders>
              <w:bottom w:val="single" w:sz="2" w:space="0" w:color="auto"/>
            </w:tcBorders>
            <w:shd w:val="clear" w:color="auto" w:fill="auto"/>
          </w:tcPr>
          <w:p w:rsidR="00813AE0" w:rsidRPr="007B7E30" w:rsidRDefault="00813AE0" w:rsidP="005D3AFD">
            <w:pPr>
              <w:suppressAutoHyphens w:val="0"/>
              <w:overflowPunct w:val="0"/>
              <w:autoSpaceDE w:val="0"/>
              <w:autoSpaceDN w:val="0"/>
              <w:adjustRightInd w:val="0"/>
              <w:spacing w:before="40" w:after="40" w:line="240" w:lineRule="auto"/>
              <w:ind w:right="113"/>
              <w:textAlignment w:val="baseline"/>
              <w:rPr>
                <w:sz w:val="18"/>
                <w:lang w:val="fr-FR"/>
              </w:rPr>
            </w:pPr>
            <w:r w:rsidRPr="007B7E30">
              <w:rPr>
                <w:sz w:val="18"/>
                <w:lang w:val="fr-FR"/>
              </w:rPr>
              <w:t>9</w:t>
            </w:r>
          </w:p>
        </w:tc>
        <w:tc>
          <w:tcPr>
            <w:tcW w:w="2551" w:type="dxa"/>
            <w:tcBorders>
              <w:bottom w:val="single" w:sz="2" w:space="0" w:color="auto"/>
            </w:tcBorders>
            <w:shd w:val="clear" w:color="auto" w:fill="auto"/>
          </w:tcPr>
          <w:p w:rsidR="00813AE0" w:rsidRPr="007B7E30" w:rsidRDefault="00813AE0" w:rsidP="005D3AFD">
            <w:pPr>
              <w:suppressAutoHyphens w:val="0"/>
              <w:overflowPunct w:val="0"/>
              <w:autoSpaceDE w:val="0"/>
              <w:autoSpaceDN w:val="0"/>
              <w:adjustRightInd w:val="0"/>
              <w:spacing w:before="40" w:after="40" w:line="240" w:lineRule="auto"/>
              <w:ind w:right="113"/>
              <w:textAlignment w:val="baseline"/>
              <w:rPr>
                <w:sz w:val="18"/>
                <w:szCs w:val="24"/>
                <w:lang w:val="fr-FR"/>
              </w:rPr>
            </w:pPr>
            <w:r w:rsidRPr="007B7E30">
              <w:rPr>
                <w:sz w:val="18"/>
                <w:szCs w:val="24"/>
                <w:lang w:val="fr-FR"/>
              </w:rPr>
              <w:t>Stabilité</w:t>
            </w:r>
          </w:p>
        </w:tc>
        <w:tc>
          <w:tcPr>
            <w:tcW w:w="876" w:type="dxa"/>
            <w:tcBorders>
              <w:bottom w:val="single" w:sz="2" w:space="0" w:color="auto"/>
            </w:tcBorders>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21</w:t>
            </w:r>
          </w:p>
        </w:tc>
        <w:tc>
          <w:tcPr>
            <w:tcW w:w="767" w:type="dxa"/>
            <w:tcBorders>
              <w:bottom w:val="single" w:sz="2" w:space="0" w:color="auto"/>
            </w:tcBorders>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w:t>
            </w:r>
          </w:p>
        </w:tc>
        <w:tc>
          <w:tcPr>
            <w:tcW w:w="986" w:type="dxa"/>
            <w:tcBorders>
              <w:bottom w:val="single" w:sz="2" w:space="0" w:color="auto"/>
            </w:tcBorders>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2</w:t>
            </w:r>
          </w:p>
        </w:tc>
        <w:tc>
          <w:tcPr>
            <w:tcW w:w="1000" w:type="dxa"/>
            <w:tcBorders>
              <w:bottom w:val="single" w:sz="2" w:space="0" w:color="auto"/>
            </w:tcBorders>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p>
        </w:tc>
        <w:tc>
          <w:tcPr>
            <w:tcW w:w="876" w:type="dxa"/>
            <w:tcBorders>
              <w:bottom w:val="single" w:sz="2" w:space="0" w:color="auto"/>
            </w:tcBorders>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2</w:t>
            </w:r>
          </w:p>
        </w:tc>
      </w:tr>
      <w:tr w:rsidR="00813AE0" w:rsidRPr="007B7E30" w:rsidTr="00813AE0">
        <w:tc>
          <w:tcPr>
            <w:tcW w:w="2865" w:type="dxa"/>
            <w:gridSpan w:val="2"/>
            <w:tcBorders>
              <w:top w:val="single" w:sz="2" w:space="0" w:color="auto"/>
              <w:bottom w:val="single" w:sz="12" w:space="0" w:color="auto"/>
            </w:tcBorders>
            <w:shd w:val="clear" w:color="auto" w:fill="auto"/>
          </w:tcPr>
          <w:p w:rsidR="00813AE0" w:rsidRPr="007B7E30" w:rsidRDefault="00813AE0" w:rsidP="00813AE0">
            <w:pPr>
              <w:suppressAutoHyphens w:val="0"/>
              <w:overflowPunct w:val="0"/>
              <w:autoSpaceDE w:val="0"/>
              <w:autoSpaceDN w:val="0"/>
              <w:adjustRightInd w:val="0"/>
              <w:spacing w:before="40" w:after="40" w:line="220" w:lineRule="exact"/>
              <w:ind w:left="284" w:right="113"/>
              <w:textAlignment w:val="baseline"/>
              <w:rPr>
                <w:b/>
                <w:sz w:val="18"/>
                <w:szCs w:val="24"/>
                <w:lang w:val="fr-FR"/>
              </w:rPr>
            </w:pPr>
            <w:r w:rsidRPr="007B7E30">
              <w:rPr>
                <w:b/>
                <w:sz w:val="18"/>
                <w:szCs w:val="24"/>
                <w:lang w:val="fr-FR"/>
              </w:rPr>
              <w:t>Total</w:t>
            </w:r>
          </w:p>
        </w:tc>
        <w:tc>
          <w:tcPr>
            <w:tcW w:w="876" w:type="dxa"/>
            <w:tcBorders>
              <w:top w:val="single" w:sz="2" w:space="0" w:color="auto"/>
              <w:bottom w:val="single" w:sz="1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b/>
                <w:sz w:val="18"/>
                <w:lang w:val="fr-FR"/>
              </w:rPr>
            </w:pPr>
          </w:p>
        </w:tc>
        <w:tc>
          <w:tcPr>
            <w:tcW w:w="767" w:type="dxa"/>
            <w:tcBorders>
              <w:top w:val="single" w:sz="2" w:space="0" w:color="auto"/>
              <w:bottom w:val="single" w:sz="1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b/>
                <w:sz w:val="18"/>
                <w:lang w:val="fr-FR"/>
              </w:rPr>
            </w:pPr>
          </w:p>
        </w:tc>
        <w:tc>
          <w:tcPr>
            <w:tcW w:w="986" w:type="dxa"/>
            <w:tcBorders>
              <w:top w:val="single" w:sz="2" w:space="0" w:color="auto"/>
              <w:bottom w:val="single" w:sz="1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b/>
                <w:sz w:val="18"/>
                <w:lang w:val="fr-FR"/>
              </w:rPr>
            </w:pPr>
            <w:r w:rsidRPr="007B7E30">
              <w:rPr>
                <w:b/>
                <w:sz w:val="18"/>
                <w:lang w:val="fr-FR"/>
              </w:rPr>
              <w:t>15</w:t>
            </w:r>
          </w:p>
        </w:tc>
        <w:tc>
          <w:tcPr>
            <w:tcW w:w="1000" w:type="dxa"/>
            <w:tcBorders>
              <w:top w:val="single" w:sz="2" w:space="0" w:color="auto"/>
              <w:bottom w:val="single" w:sz="1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b/>
                <w:sz w:val="18"/>
                <w:lang w:val="fr-FR"/>
              </w:rPr>
            </w:pPr>
            <w:r w:rsidRPr="007B7E30">
              <w:rPr>
                <w:b/>
                <w:sz w:val="18"/>
                <w:lang w:val="fr-FR"/>
              </w:rPr>
              <w:t>15</w:t>
            </w:r>
          </w:p>
        </w:tc>
        <w:tc>
          <w:tcPr>
            <w:tcW w:w="876" w:type="dxa"/>
            <w:tcBorders>
              <w:top w:val="single" w:sz="2" w:space="0" w:color="auto"/>
              <w:bottom w:val="single" w:sz="1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b/>
                <w:sz w:val="18"/>
                <w:lang w:val="fr-FR"/>
              </w:rPr>
            </w:pPr>
            <w:r w:rsidRPr="007B7E30">
              <w:rPr>
                <w:b/>
                <w:sz w:val="18"/>
                <w:lang w:val="fr-FR"/>
              </w:rPr>
              <w:t>30</w:t>
            </w:r>
          </w:p>
        </w:tc>
      </w:tr>
    </w:tbl>
    <w:p w:rsidR="00813AE0" w:rsidRPr="007B7E30" w:rsidRDefault="00813AE0" w:rsidP="005B62F9">
      <w:pPr>
        <w:pStyle w:val="SingleTxtG"/>
        <w:keepNext/>
        <w:keepLines/>
        <w:spacing w:before="120"/>
        <w:ind w:firstLine="567"/>
      </w:pPr>
      <w:r w:rsidRPr="007B7E30">
        <w:lastRenderedPageBreak/>
        <w:t>c)</w:t>
      </w:r>
      <w:r w:rsidRPr="007B7E30">
        <w:tab/>
        <w:t>Combiné marchandises sèches et bateaux-citernes</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279"/>
        <w:gridCol w:w="1797"/>
        <w:gridCol w:w="377"/>
        <w:gridCol w:w="524"/>
        <w:gridCol w:w="567"/>
        <w:gridCol w:w="992"/>
        <w:gridCol w:w="892"/>
        <w:gridCol w:w="1078"/>
        <w:gridCol w:w="864"/>
      </w:tblGrid>
      <w:tr w:rsidR="00813AE0" w:rsidRPr="007B7E30" w:rsidTr="00813AE0">
        <w:trPr>
          <w:cantSplit/>
          <w:tblHeader/>
        </w:trPr>
        <w:tc>
          <w:tcPr>
            <w:tcW w:w="2076" w:type="dxa"/>
            <w:gridSpan w:val="2"/>
            <w:tcBorders>
              <w:top w:val="single" w:sz="4" w:space="0" w:color="auto"/>
              <w:bottom w:val="single" w:sz="2" w:space="0" w:color="auto"/>
            </w:tcBorders>
            <w:shd w:val="clear" w:color="auto" w:fill="auto"/>
            <w:vAlign w:val="bottom"/>
          </w:tcPr>
          <w:p w:rsidR="00813AE0" w:rsidRPr="007B7E30" w:rsidRDefault="00813AE0" w:rsidP="005B62F9">
            <w:pPr>
              <w:keepNext/>
              <w:keepLines/>
              <w:suppressAutoHyphens w:val="0"/>
              <w:overflowPunct w:val="0"/>
              <w:autoSpaceDE w:val="0"/>
              <w:autoSpaceDN w:val="0"/>
              <w:adjustRightInd w:val="0"/>
              <w:spacing w:before="80" w:after="80" w:line="200" w:lineRule="exact"/>
              <w:ind w:right="113"/>
              <w:textAlignment w:val="baseline"/>
              <w:rPr>
                <w:i/>
                <w:sz w:val="16"/>
                <w:lang w:val="fr-FR"/>
              </w:rPr>
            </w:pPr>
            <w:r w:rsidRPr="007B7E30">
              <w:rPr>
                <w:i/>
                <w:sz w:val="16"/>
                <w:lang w:val="fr-FR"/>
              </w:rPr>
              <w:t>Objectif d’examen</w:t>
            </w:r>
          </w:p>
        </w:tc>
        <w:tc>
          <w:tcPr>
            <w:tcW w:w="1468" w:type="dxa"/>
            <w:gridSpan w:val="3"/>
            <w:tcBorders>
              <w:top w:val="single" w:sz="4" w:space="0" w:color="auto"/>
              <w:bottom w:val="single" w:sz="2" w:space="0" w:color="auto"/>
            </w:tcBorders>
            <w:shd w:val="clear" w:color="auto" w:fill="auto"/>
            <w:vAlign w:val="bottom"/>
          </w:tcPr>
          <w:p w:rsidR="00813AE0" w:rsidRPr="007B7E30" w:rsidRDefault="00813AE0" w:rsidP="005B62F9">
            <w:pPr>
              <w:keepNext/>
              <w:keepLines/>
              <w:suppressAutoHyphens w:val="0"/>
              <w:overflowPunct w:val="0"/>
              <w:autoSpaceDE w:val="0"/>
              <w:autoSpaceDN w:val="0"/>
              <w:adjustRightInd w:val="0"/>
              <w:spacing w:before="80" w:after="80" w:line="200" w:lineRule="exact"/>
              <w:ind w:right="113"/>
              <w:jc w:val="right"/>
              <w:textAlignment w:val="baseline"/>
              <w:rPr>
                <w:i/>
                <w:sz w:val="16"/>
                <w:lang w:val="fr-FR"/>
              </w:rPr>
            </w:pPr>
            <w:r w:rsidRPr="007B7E30">
              <w:rPr>
                <w:i/>
                <w:sz w:val="16"/>
                <w:lang w:val="fr-FR"/>
              </w:rPr>
              <w:t>Nombre de questions dans le catalogue</w:t>
            </w:r>
          </w:p>
        </w:tc>
        <w:tc>
          <w:tcPr>
            <w:tcW w:w="992" w:type="dxa"/>
            <w:tcBorders>
              <w:top w:val="single" w:sz="4" w:space="0" w:color="auto"/>
              <w:bottom w:val="single" w:sz="2" w:space="0" w:color="auto"/>
            </w:tcBorders>
            <w:shd w:val="clear" w:color="auto" w:fill="auto"/>
            <w:vAlign w:val="bottom"/>
          </w:tcPr>
          <w:p w:rsidR="00813AE0" w:rsidRPr="007B7E30" w:rsidRDefault="00813AE0" w:rsidP="005B62F9">
            <w:pPr>
              <w:keepNext/>
              <w:keepLines/>
              <w:suppressAutoHyphens w:val="0"/>
              <w:overflowPunct w:val="0"/>
              <w:autoSpaceDE w:val="0"/>
              <w:autoSpaceDN w:val="0"/>
              <w:adjustRightInd w:val="0"/>
              <w:spacing w:before="80" w:after="80" w:line="200" w:lineRule="exact"/>
              <w:ind w:right="113"/>
              <w:jc w:val="right"/>
              <w:textAlignment w:val="baseline"/>
              <w:rPr>
                <w:i/>
                <w:spacing w:val="-4"/>
                <w:sz w:val="16"/>
                <w:lang w:val="fr-FR"/>
              </w:rPr>
            </w:pPr>
            <w:r w:rsidRPr="007B7E30">
              <w:rPr>
                <w:i/>
                <w:spacing w:val="-4"/>
                <w:sz w:val="16"/>
                <w:lang w:val="fr-FR"/>
              </w:rPr>
              <w:t>Généralités</w:t>
            </w:r>
          </w:p>
        </w:tc>
        <w:tc>
          <w:tcPr>
            <w:tcW w:w="892" w:type="dxa"/>
            <w:tcBorders>
              <w:top w:val="single" w:sz="4" w:space="0" w:color="auto"/>
              <w:bottom w:val="single" w:sz="2" w:space="0" w:color="auto"/>
            </w:tcBorders>
            <w:shd w:val="clear" w:color="auto" w:fill="auto"/>
            <w:vAlign w:val="bottom"/>
          </w:tcPr>
          <w:p w:rsidR="00813AE0" w:rsidRPr="007B7E30" w:rsidRDefault="00813AE0" w:rsidP="005B62F9">
            <w:pPr>
              <w:keepNext/>
              <w:keepLines/>
              <w:suppressAutoHyphens w:val="0"/>
              <w:overflowPunct w:val="0"/>
              <w:autoSpaceDE w:val="0"/>
              <w:autoSpaceDN w:val="0"/>
              <w:adjustRightInd w:val="0"/>
              <w:spacing w:before="80" w:after="80" w:line="200" w:lineRule="exact"/>
              <w:ind w:right="113"/>
              <w:jc w:val="right"/>
              <w:textAlignment w:val="baseline"/>
              <w:rPr>
                <w:i/>
                <w:sz w:val="16"/>
                <w:lang w:val="fr-FR"/>
              </w:rPr>
            </w:pPr>
            <w:r w:rsidRPr="007B7E30">
              <w:rPr>
                <w:i/>
                <w:sz w:val="16"/>
                <w:lang w:val="fr-FR"/>
              </w:rPr>
              <w:t>Spécifique bateaux-citernes</w:t>
            </w:r>
          </w:p>
        </w:tc>
        <w:tc>
          <w:tcPr>
            <w:tcW w:w="1078" w:type="dxa"/>
            <w:tcBorders>
              <w:top w:val="single" w:sz="4" w:space="0" w:color="auto"/>
              <w:bottom w:val="single" w:sz="2" w:space="0" w:color="auto"/>
            </w:tcBorders>
            <w:shd w:val="clear" w:color="auto" w:fill="auto"/>
            <w:vAlign w:val="bottom"/>
          </w:tcPr>
          <w:p w:rsidR="00813AE0" w:rsidRPr="007B7E30" w:rsidRDefault="00813AE0" w:rsidP="005B62F9">
            <w:pPr>
              <w:keepNext/>
              <w:keepLines/>
              <w:suppressAutoHyphens w:val="0"/>
              <w:overflowPunct w:val="0"/>
              <w:autoSpaceDE w:val="0"/>
              <w:autoSpaceDN w:val="0"/>
              <w:adjustRightInd w:val="0"/>
              <w:spacing w:before="80" w:after="80" w:line="200" w:lineRule="exact"/>
              <w:ind w:right="113"/>
              <w:jc w:val="right"/>
              <w:textAlignment w:val="baseline"/>
              <w:rPr>
                <w:i/>
                <w:sz w:val="16"/>
                <w:lang w:val="fr-FR"/>
              </w:rPr>
            </w:pPr>
            <w:r w:rsidRPr="007B7E30">
              <w:rPr>
                <w:i/>
                <w:sz w:val="16"/>
                <w:lang w:val="fr-FR"/>
              </w:rPr>
              <w:t>Spécifique bateaux à marchandises sèches</w:t>
            </w:r>
          </w:p>
        </w:tc>
        <w:tc>
          <w:tcPr>
            <w:tcW w:w="864" w:type="dxa"/>
            <w:tcBorders>
              <w:top w:val="single" w:sz="4" w:space="0" w:color="auto"/>
              <w:bottom w:val="single" w:sz="2" w:space="0" w:color="auto"/>
            </w:tcBorders>
            <w:shd w:val="clear" w:color="auto" w:fill="auto"/>
            <w:vAlign w:val="bottom"/>
          </w:tcPr>
          <w:p w:rsidR="00813AE0" w:rsidRPr="007B7E30" w:rsidRDefault="00813AE0" w:rsidP="005B62F9">
            <w:pPr>
              <w:keepNext/>
              <w:keepLines/>
              <w:suppressAutoHyphens w:val="0"/>
              <w:overflowPunct w:val="0"/>
              <w:autoSpaceDE w:val="0"/>
              <w:autoSpaceDN w:val="0"/>
              <w:adjustRightInd w:val="0"/>
              <w:spacing w:before="80" w:after="80" w:line="200" w:lineRule="exact"/>
              <w:ind w:right="113"/>
              <w:jc w:val="right"/>
              <w:textAlignment w:val="baseline"/>
              <w:rPr>
                <w:i/>
                <w:sz w:val="16"/>
                <w:lang w:val="fr-FR"/>
              </w:rPr>
            </w:pPr>
            <w:r w:rsidRPr="007B7E30">
              <w:rPr>
                <w:i/>
                <w:sz w:val="16"/>
                <w:lang w:val="fr-FR"/>
              </w:rPr>
              <w:t>Total</w:t>
            </w:r>
          </w:p>
        </w:tc>
      </w:tr>
      <w:tr w:rsidR="00813AE0" w:rsidRPr="007B7E30" w:rsidTr="00813AE0">
        <w:trPr>
          <w:cantSplit/>
          <w:trHeight w:val="1687"/>
          <w:tblHeader/>
        </w:trPr>
        <w:tc>
          <w:tcPr>
            <w:tcW w:w="2076" w:type="dxa"/>
            <w:gridSpan w:val="2"/>
            <w:tcBorders>
              <w:top w:val="single" w:sz="2" w:space="0" w:color="auto"/>
              <w:bottom w:val="single" w:sz="12" w:space="0" w:color="auto"/>
            </w:tcBorders>
            <w:shd w:val="clear" w:color="auto" w:fill="auto"/>
          </w:tcPr>
          <w:p w:rsidR="00813AE0" w:rsidRPr="007B7E30" w:rsidRDefault="00813AE0" w:rsidP="005B62F9">
            <w:pPr>
              <w:keepNext/>
              <w:keepLines/>
              <w:suppressAutoHyphens w:val="0"/>
              <w:overflowPunct w:val="0"/>
              <w:autoSpaceDE w:val="0"/>
              <w:autoSpaceDN w:val="0"/>
              <w:adjustRightInd w:val="0"/>
              <w:spacing w:before="40" w:after="40" w:line="220" w:lineRule="exact"/>
              <w:ind w:right="113"/>
              <w:textAlignment w:val="baseline"/>
              <w:rPr>
                <w:i/>
                <w:sz w:val="16"/>
                <w:szCs w:val="16"/>
                <w:lang w:val="fr-FR"/>
              </w:rPr>
            </w:pPr>
          </w:p>
        </w:tc>
        <w:tc>
          <w:tcPr>
            <w:tcW w:w="377" w:type="dxa"/>
            <w:tcBorders>
              <w:top w:val="single" w:sz="2" w:space="0" w:color="auto"/>
              <w:bottom w:val="single" w:sz="12" w:space="0" w:color="auto"/>
            </w:tcBorders>
            <w:shd w:val="clear" w:color="auto" w:fill="auto"/>
            <w:textDirection w:val="tbRl"/>
          </w:tcPr>
          <w:p w:rsidR="00813AE0" w:rsidRPr="007B7E30" w:rsidRDefault="00813AE0" w:rsidP="005B62F9">
            <w:pPr>
              <w:keepNext/>
              <w:keepLines/>
              <w:suppressAutoHyphens w:val="0"/>
              <w:overflowPunct w:val="0"/>
              <w:autoSpaceDE w:val="0"/>
              <w:autoSpaceDN w:val="0"/>
              <w:adjustRightInd w:val="0"/>
              <w:spacing w:before="40" w:after="40" w:line="220" w:lineRule="exact"/>
              <w:ind w:right="113"/>
              <w:jc w:val="right"/>
              <w:textAlignment w:val="baseline"/>
              <w:rPr>
                <w:i/>
                <w:sz w:val="16"/>
                <w:szCs w:val="16"/>
                <w:lang w:val="fr-FR"/>
              </w:rPr>
            </w:pPr>
            <w:r w:rsidRPr="007B7E30">
              <w:rPr>
                <w:i/>
                <w:sz w:val="16"/>
                <w:szCs w:val="16"/>
                <w:lang w:val="fr-FR"/>
              </w:rPr>
              <w:t>Généralités</w:t>
            </w:r>
          </w:p>
          <w:p w:rsidR="00813AE0" w:rsidRPr="007B7E30" w:rsidRDefault="00813AE0" w:rsidP="005B62F9">
            <w:pPr>
              <w:keepNext/>
              <w:keepLines/>
              <w:suppressAutoHyphens w:val="0"/>
              <w:overflowPunct w:val="0"/>
              <w:autoSpaceDE w:val="0"/>
              <w:autoSpaceDN w:val="0"/>
              <w:adjustRightInd w:val="0"/>
              <w:spacing w:before="40" w:after="40" w:line="220" w:lineRule="exact"/>
              <w:ind w:right="113"/>
              <w:jc w:val="right"/>
              <w:textAlignment w:val="baseline"/>
              <w:rPr>
                <w:i/>
                <w:sz w:val="16"/>
                <w:szCs w:val="16"/>
                <w:lang w:val="fr-FR"/>
              </w:rPr>
            </w:pPr>
          </w:p>
        </w:tc>
        <w:tc>
          <w:tcPr>
            <w:tcW w:w="524" w:type="dxa"/>
            <w:tcBorders>
              <w:top w:val="single" w:sz="2" w:space="0" w:color="auto"/>
              <w:bottom w:val="single" w:sz="12" w:space="0" w:color="auto"/>
            </w:tcBorders>
            <w:shd w:val="clear" w:color="auto" w:fill="auto"/>
            <w:textDirection w:val="tbRl"/>
          </w:tcPr>
          <w:p w:rsidR="00813AE0" w:rsidRPr="007B7E30" w:rsidRDefault="00813AE0" w:rsidP="005B62F9">
            <w:pPr>
              <w:keepNext/>
              <w:keepLines/>
              <w:suppressAutoHyphens w:val="0"/>
              <w:overflowPunct w:val="0"/>
              <w:autoSpaceDE w:val="0"/>
              <w:autoSpaceDN w:val="0"/>
              <w:adjustRightInd w:val="0"/>
              <w:spacing w:before="40" w:after="40" w:line="220" w:lineRule="exact"/>
              <w:ind w:right="113"/>
              <w:jc w:val="right"/>
              <w:textAlignment w:val="baseline"/>
              <w:rPr>
                <w:i/>
                <w:sz w:val="16"/>
                <w:szCs w:val="16"/>
                <w:lang w:val="fr-FR"/>
              </w:rPr>
            </w:pPr>
            <w:r w:rsidRPr="007B7E30">
              <w:rPr>
                <w:i/>
                <w:sz w:val="16"/>
                <w:szCs w:val="16"/>
                <w:lang w:val="fr-FR"/>
              </w:rPr>
              <w:t>Spécifique bateaux-citernes</w:t>
            </w:r>
          </w:p>
        </w:tc>
        <w:tc>
          <w:tcPr>
            <w:tcW w:w="567" w:type="dxa"/>
            <w:tcBorders>
              <w:top w:val="single" w:sz="2" w:space="0" w:color="auto"/>
              <w:bottom w:val="single" w:sz="12" w:space="0" w:color="auto"/>
            </w:tcBorders>
            <w:shd w:val="clear" w:color="auto" w:fill="auto"/>
            <w:textDirection w:val="tbRl"/>
          </w:tcPr>
          <w:p w:rsidR="00813AE0" w:rsidRPr="007B7E30" w:rsidRDefault="00813AE0" w:rsidP="005B62F9">
            <w:pPr>
              <w:keepNext/>
              <w:keepLines/>
              <w:suppressAutoHyphens w:val="0"/>
              <w:overflowPunct w:val="0"/>
              <w:autoSpaceDE w:val="0"/>
              <w:autoSpaceDN w:val="0"/>
              <w:adjustRightInd w:val="0"/>
              <w:spacing w:before="40" w:after="40" w:line="220" w:lineRule="exact"/>
              <w:ind w:right="113"/>
              <w:jc w:val="right"/>
              <w:textAlignment w:val="baseline"/>
              <w:rPr>
                <w:i/>
                <w:sz w:val="16"/>
                <w:szCs w:val="16"/>
                <w:lang w:val="fr-FR"/>
              </w:rPr>
            </w:pPr>
            <w:r w:rsidRPr="007B7E30">
              <w:rPr>
                <w:i/>
                <w:sz w:val="16"/>
                <w:szCs w:val="16"/>
                <w:lang w:val="fr-FR"/>
              </w:rPr>
              <w:t>Spécifique bateaux à marchandises sèches</w:t>
            </w:r>
          </w:p>
        </w:tc>
        <w:tc>
          <w:tcPr>
            <w:tcW w:w="992" w:type="dxa"/>
            <w:tcBorders>
              <w:top w:val="single" w:sz="2" w:space="0" w:color="auto"/>
              <w:bottom w:val="single" w:sz="12" w:space="0" w:color="auto"/>
            </w:tcBorders>
            <w:shd w:val="clear" w:color="auto" w:fill="auto"/>
            <w:textDirection w:val="tbRl"/>
          </w:tcPr>
          <w:p w:rsidR="00813AE0" w:rsidRPr="007B7E30" w:rsidRDefault="00813AE0" w:rsidP="005B62F9">
            <w:pPr>
              <w:keepNext/>
              <w:keepLines/>
              <w:suppressAutoHyphens w:val="0"/>
              <w:overflowPunct w:val="0"/>
              <w:autoSpaceDE w:val="0"/>
              <w:autoSpaceDN w:val="0"/>
              <w:adjustRightInd w:val="0"/>
              <w:spacing w:before="40" w:after="40" w:line="220" w:lineRule="exact"/>
              <w:ind w:right="113"/>
              <w:jc w:val="right"/>
              <w:textAlignment w:val="baseline"/>
              <w:rPr>
                <w:i/>
                <w:sz w:val="16"/>
                <w:szCs w:val="16"/>
                <w:lang w:val="fr-FR"/>
              </w:rPr>
            </w:pPr>
            <w:r w:rsidRPr="007B7E30">
              <w:rPr>
                <w:i/>
                <w:sz w:val="16"/>
                <w:szCs w:val="16"/>
                <w:lang w:val="fr-FR"/>
              </w:rPr>
              <w:t>Nombre de questions à choisir</w:t>
            </w:r>
          </w:p>
        </w:tc>
        <w:tc>
          <w:tcPr>
            <w:tcW w:w="892" w:type="dxa"/>
            <w:tcBorders>
              <w:top w:val="single" w:sz="2" w:space="0" w:color="auto"/>
              <w:bottom w:val="single" w:sz="12" w:space="0" w:color="auto"/>
            </w:tcBorders>
            <w:shd w:val="clear" w:color="auto" w:fill="auto"/>
            <w:textDirection w:val="tbRl"/>
          </w:tcPr>
          <w:p w:rsidR="00813AE0" w:rsidRPr="007B7E30" w:rsidRDefault="00813AE0" w:rsidP="005B62F9">
            <w:pPr>
              <w:keepNext/>
              <w:keepLines/>
              <w:suppressAutoHyphens w:val="0"/>
              <w:overflowPunct w:val="0"/>
              <w:autoSpaceDE w:val="0"/>
              <w:autoSpaceDN w:val="0"/>
              <w:adjustRightInd w:val="0"/>
              <w:spacing w:before="40" w:after="40" w:line="220" w:lineRule="exact"/>
              <w:ind w:right="113"/>
              <w:jc w:val="right"/>
              <w:textAlignment w:val="baseline"/>
              <w:rPr>
                <w:i/>
                <w:sz w:val="16"/>
                <w:szCs w:val="16"/>
                <w:lang w:val="fr-FR"/>
              </w:rPr>
            </w:pPr>
            <w:r w:rsidRPr="007B7E30">
              <w:rPr>
                <w:i/>
                <w:sz w:val="16"/>
                <w:szCs w:val="16"/>
                <w:lang w:val="fr-FR"/>
              </w:rPr>
              <w:t>Nombre de questions à choisir</w:t>
            </w:r>
          </w:p>
        </w:tc>
        <w:tc>
          <w:tcPr>
            <w:tcW w:w="1078" w:type="dxa"/>
            <w:tcBorders>
              <w:top w:val="single" w:sz="2" w:space="0" w:color="auto"/>
              <w:bottom w:val="single" w:sz="12" w:space="0" w:color="auto"/>
            </w:tcBorders>
            <w:shd w:val="clear" w:color="auto" w:fill="auto"/>
            <w:textDirection w:val="tbRl"/>
          </w:tcPr>
          <w:p w:rsidR="00813AE0" w:rsidRPr="007B7E30" w:rsidRDefault="00813AE0" w:rsidP="005B62F9">
            <w:pPr>
              <w:keepNext/>
              <w:keepLines/>
              <w:suppressAutoHyphens w:val="0"/>
              <w:overflowPunct w:val="0"/>
              <w:autoSpaceDE w:val="0"/>
              <w:autoSpaceDN w:val="0"/>
              <w:adjustRightInd w:val="0"/>
              <w:spacing w:before="40" w:after="40" w:line="220" w:lineRule="exact"/>
              <w:ind w:right="113"/>
              <w:jc w:val="right"/>
              <w:textAlignment w:val="baseline"/>
              <w:rPr>
                <w:i/>
                <w:sz w:val="16"/>
                <w:szCs w:val="16"/>
                <w:lang w:val="fr-FR"/>
              </w:rPr>
            </w:pPr>
            <w:r w:rsidRPr="007B7E30">
              <w:rPr>
                <w:i/>
                <w:sz w:val="16"/>
                <w:szCs w:val="16"/>
                <w:lang w:val="fr-FR"/>
              </w:rPr>
              <w:t>Nombre de questions à choisir</w:t>
            </w:r>
          </w:p>
        </w:tc>
        <w:tc>
          <w:tcPr>
            <w:tcW w:w="864" w:type="dxa"/>
            <w:tcBorders>
              <w:top w:val="single" w:sz="2" w:space="0" w:color="auto"/>
              <w:bottom w:val="single" w:sz="12" w:space="0" w:color="auto"/>
            </w:tcBorders>
            <w:shd w:val="clear" w:color="auto" w:fill="auto"/>
            <w:textDirection w:val="tbRl"/>
          </w:tcPr>
          <w:p w:rsidR="00813AE0" w:rsidRPr="007B7E30" w:rsidRDefault="00813AE0" w:rsidP="005B62F9">
            <w:pPr>
              <w:keepNext/>
              <w:keepLines/>
              <w:suppressAutoHyphens w:val="0"/>
              <w:overflowPunct w:val="0"/>
              <w:autoSpaceDE w:val="0"/>
              <w:autoSpaceDN w:val="0"/>
              <w:adjustRightInd w:val="0"/>
              <w:spacing w:before="40" w:after="40" w:line="220" w:lineRule="exact"/>
              <w:ind w:right="113"/>
              <w:jc w:val="right"/>
              <w:textAlignment w:val="baseline"/>
              <w:rPr>
                <w:i/>
                <w:sz w:val="16"/>
                <w:szCs w:val="16"/>
                <w:lang w:val="fr-FR"/>
              </w:rPr>
            </w:pPr>
            <w:r w:rsidRPr="007B7E30">
              <w:rPr>
                <w:i/>
                <w:sz w:val="16"/>
                <w:szCs w:val="16"/>
                <w:lang w:val="fr-FR"/>
              </w:rPr>
              <w:t>Nombre de questions à choisir</w:t>
            </w:r>
          </w:p>
        </w:tc>
      </w:tr>
      <w:tr w:rsidR="00813AE0" w:rsidRPr="007B7E30" w:rsidTr="00813AE0">
        <w:tc>
          <w:tcPr>
            <w:tcW w:w="279" w:type="dxa"/>
            <w:tcBorders>
              <w:top w:val="single" w:sz="12" w:space="0" w:color="auto"/>
            </w:tcBorders>
            <w:shd w:val="clear" w:color="auto" w:fill="auto"/>
          </w:tcPr>
          <w:p w:rsidR="00813AE0" w:rsidRPr="007B7E30" w:rsidRDefault="00813AE0" w:rsidP="005D3AFD">
            <w:pPr>
              <w:suppressAutoHyphens w:val="0"/>
              <w:overflowPunct w:val="0"/>
              <w:autoSpaceDE w:val="0"/>
              <w:autoSpaceDN w:val="0"/>
              <w:adjustRightInd w:val="0"/>
              <w:spacing w:before="40" w:after="40" w:line="240" w:lineRule="auto"/>
              <w:ind w:right="113"/>
              <w:textAlignment w:val="baseline"/>
              <w:rPr>
                <w:sz w:val="18"/>
                <w:lang w:val="fr-FR"/>
              </w:rPr>
            </w:pPr>
            <w:r w:rsidRPr="007B7E30">
              <w:rPr>
                <w:sz w:val="18"/>
                <w:lang w:val="fr-FR"/>
              </w:rPr>
              <w:t>1</w:t>
            </w:r>
          </w:p>
        </w:tc>
        <w:tc>
          <w:tcPr>
            <w:tcW w:w="1797" w:type="dxa"/>
            <w:tcBorders>
              <w:top w:val="single" w:sz="12" w:space="0" w:color="auto"/>
            </w:tcBorders>
            <w:shd w:val="clear" w:color="auto" w:fill="auto"/>
          </w:tcPr>
          <w:p w:rsidR="00813AE0" w:rsidRPr="007B7E30" w:rsidRDefault="00813AE0" w:rsidP="005D3AFD">
            <w:pPr>
              <w:suppressAutoHyphens w:val="0"/>
              <w:overflowPunct w:val="0"/>
              <w:autoSpaceDE w:val="0"/>
              <w:autoSpaceDN w:val="0"/>
              <w:adjustRightInd w:val="0"/>
              <w:spacing w:before="40" w:after="40" w:line="240" w:lineRule="auto"/>
              <w:ind w:right="113"/>
              <w:textAlignment w:val="baseline"/>
              <w:rPr>
                <w:sz w:val="18"/>
                <w:szCs w:val="24"/>
                <w:lang w:val="fr-FR"/>
              </w:rPr>
            </w:pPr>
            <w:r w:rsidRPr="007B7E30">
              <w:rPr>
                <w:sz w:val="18"/>
                <w:szCs w:val="24"/>
                <w:lang w:val="fr-FR"/>
              </w:rPr>
              <w:t>Généralités</w:t>
            </w:r>
          </w:p>
        </w:tc>
        <w:tc>
          <w:tcPr>
            <w:tcW w:w="377" w:type="dxa"/>
            <w:tcBorders>
              <w:top w:val="single" w:sz="12" w:space="0" w:color="auto"/>
            </w:tcBorders>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del w:id="57" w:author="Martine Moench" w:date="2018-10-08T12:08:00Z">
              <w:r w:rsidRPr="007B7E30" w:rsidDel="00B344D9">
                <w:rPr>
                  <w:sz w:val="18"/>
                  <w:lang w:val="fr-FR"/>
                </w:rPr>
                <w:delText>14</w:delText>
              </w:r>
            </w:del>
            <w:ins w:id="58" w:author="Martine Moench" w:date="2018-10-08T12:08:00Z">
              <w:r w:rsidR="00B344D9" w:rsidRPr="007B7E30">
                <w:rPr>
                  <w:sz w:val="18"/>
                  <w:lang w:val="fr-FR"/>
                </w:rPr>
                <w:t>26</w:t>
              </w:r>
            </w:ins>
          </w:p>
        </w:tc>
        <w:tc>
          <w:tcPr>
            <w:tcW w:w="524" w:type="dxa"/>
            <w:tcBorders>
              <w:top w:val="single" w:sz="12" w:space="0" w:color="auto"/>
            </w:tcBorders>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w:t>
            </w:r>
          </w:p>
        </w:tc>
        <w:tc>
          <w:tcPr>
            <w:tcW w:w="567" w:type="dxa"/>
            <w:tcBorders>
              <w:top w:val="single" w:sz="12" w:space="0" w:color="auto"/>
            </w:tcBorders>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w:t>
            </w:r>
          </w:p>
        </w:tc>
        <w:tc>
          <w:tcPr>
            <w:tcW w:w="992" w:type="dxa"/>
            <w:tcBorders>
              <w:top w:val="single" w:sz="12" w:space="0" w:color="auto"/>
            </w:tcBorders>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1</w:t>
            </w:r>
          </w:p>
        </w:tc>
        <w:tc>
          <w:tcPr>
            <w:tcW w:w="892" w:type="dxa"/>
            <w:tcBorders>
              <w:top w:val="single" w:sz="12" w:space="0" w:color="auto"/>
            </w:tcBorders>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w:t>
            </w:r>
          </w:p>
        </w:tc>
        <w:tc>
          <w:tcPr>
            <w:tcW w:w="1078" w:type="dxa"/>
            <w:tcBorders>
              <w:top w:val="single" w:sz="12" w:space="0" w:color="auto"/>
            </w:tcBorders>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w:t>
            </w:r>
          </w:p>
        </w:tc>
        <w:tc>
          <w:tcPr>
            <w:tcW w:w="864" w:type="dxa"/>
            <w:tcBorders>
              <w:top w:val="single" w:sz="12" w:space="0" w:color="auto"/>
            </w:tcBorders>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1</w:t>
            </w:r>
          </w:p>
        </w:tc>
      </w:tr>
      <w:tr w:rsidR="00813AE0" w:rsidRPr="007B7E30" w:rsidTr="00813AE0">
        <w:tc>
          <w:tcPr>
            <w:tcW w:w="279" w:type="dxa"/>
            <w:shd w:val="clear" w:color="auto" w:fill="auto"/>
          </w:tcPr>
          <w:p w:rsidR="00813AE0" w:rsidRPr="007B7E30" w:rsidRDefault="00813AE0" w:rsidP="005D3AFD">
            <w:pPr>
              <w:suppressAutoHyphens w:val="0"/>
              <w:overflowPunct w:val="0"/>
              <w:autoSpaceDE w:val="0"/>
              <w:autoSpaceDN w:val="0"/>
              <w:adjustRightInd w:val="0"/>
              <w:spacing w:before="40" w:after="40" w:line="240" w:lineRule="auto"/>
              <w:ind w:right="113"/>
              <w:textAlignment w:val="baseline"/>
              <w:rPr>
                <w:sz w:val="18"/>
                <w:lang w:val="fr-FR"/>
              </w:rPr>
            </w:pPr>
            <w:r w:rsidRPr="007B7E30">
              <w:rPr>
                <w:sz w:val="18"/>
                <w:lang w:val="fr-FR"/>
              </w:rPr>
              <w:t>2</w:t>
            </w:r>
          </w:p>
        </w:tc>
        <w:tc>
          <w:tcPr>
            <w:tcW w:w="1797" w:type="dxa"/>
            <w:shd w:val="clear" w:color="auto" w:fill="auto"/>
          </w:tcPr>
          <w:p w:rsidR="00813AE0" w:rsidRPr="007B7E30" w:rsidRDefault="00813AE0" w:rsidP="005D3AFD">
            <w:pPr>
              <w:suppressAutoHyphens w:val="0"/>
              <w:overflowPunct w:val="0"/>
              <w:autoSpaceDE w:val="0"/>
              <w:autoSpaceDN w:val="0"/>
              <w:adjustRightInd w:val="0"/>
              <w:spacing w:before="40" w:after="40" w:line="240" w:lineRule="auto"/>
              <w:ind w:right="113"/>
              <w:textAlignment w:val="baseline"/>
              <w:rPr>
                <w:sz w:val="18"/>
                <w:szCs w:val="24"/>
                <w:lang w:val="fr-FR"/>
              </w:rPr>
            </w:pPr>
            <w:r w:rsidRPr="007B7E30">
              <w:rPr>
                <w:sz w:val="18"/>
                <w:szCs w:val="24"/>
                <w:lang w:val="fr-FR"/>
              </w:rPr>
              <w:t>Construction et équipement</w:t>
            </w:r>
          </w:p>
        </w:tc>
        <w:tc>
          <w:tcPr>
            <w:tcW w:w="377" w:type="dxa"/>
            <w:shd w:val="clear" w:color="auto" w:fill="auto"/>
            <w:vAlign w:val="bottom"/>
          </w:tcPr>
          <w:p w:rsidR="00813AE0" w:rsidRPr="007B7E30" w:rsidRDefault="006635D9"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20</w:t>
            </w:r>
          </w:p>
        </w:tc>
        <w:tc>
          <w:tcPr>
            <w:tcW w:w="524"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del w:id="59" w:author="Martine Moench" w:date="2018-10-08T12:08:00Z">
              <w:r w:rsidRPr="007B7E30" w:rsidDel="00B344D9">
                <w:rPr>
                  <w:sz w:val="18"/>
                  <w:lang w:val="fr-FR"/>
                </w:rPr>
                <w:delText>49</w:delText>
              </w:r>
            </w:del>
            <w:ins w:id="60" w:author="Martine Moench" w:date="2018-10-08T12:08:00Z">
              <w:r w:rsidR="00B344D9" w:rsidRPr="007B7E30">
                <w:rPr>
                  <w:sz w:val="18"/>
                  <w:lang w:val="fr-FR"/>
                </w:rPr>
                <w:t>48</w:t>
              </w:r>
            </w:ins>
          </w:p>
        </w:tc>
        <w:tc>
          <w:tcPr>
            <w:tcW w:w="567"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26</w:t>
            </w:r>
          </w:p>
        </w:tc>
        <w:tc>
          <w:tcPr>
            <w:tcW w:w="992"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2</w:t>
            </w:r>
          </w:p>
        </w:tc>
        <w:tc>
          <w:tcPr>
            <w:tcW w:w="892"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1</w:t>
            </w:r>
          </w:p>
        </w:tc>
        <w:tc>
          <w:tcPr>
            <w:tcW w:w="1078"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1</w:t>
            </w:r>
          </w:p>
        </w:tc>
        <w:tc>
          <w:tcPr>
            <w:tcW w:w="864"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4</w:t>
            </w:r>
          </w:p>
        </w:tc>
      </w:tr>
      <w:tr w:rsidR="00813AE0" w:rsidRPr="007B7E30" w:rsidTr="00813AE0">
        <w:tc>
          <w:tcPr>
            <w:tcW w:w="279" w:type="dxa"/>
            <w:shd w:val="clear" w:color="auto" w:fill="auto"/>
          </w:tcPr>
          <w:p w:rsidR="00813AE0" w:rsidRPr="007B7E30" w:rsidRDefault="00813AE0" w:rsidP="005D3AFD">
            <w:pPr>
              <w:suppressAutoHyphens w:val="0"/>
              <w:overflowPunct w:val="0"/>
              <w:autoSpaceDE w:val="0"/>
              <w:autoSpaceDN w:val="0"/>
              <w:adjustRightInd w:val="0"/>
              <w:spacing w:before="40" w:after="40" w:line="240" w:lineRule="auto"/>
              <w:ind w:right="113"/>
              <w:textAlignment w:val="baseline"/>
              <w:rPr>
                <w:sz w:val="18"/>
                <w:lang w:val="fr-FR"/>
              </w:rPr>
            </w:pPr>
            <w:r w:rsidRPr="007B7E30">
              <w:rPr>
                <w:sz w:val="18"/>
                <w:lang w:val="fr-FR"/>
              </w:rPr>
              <w:t>3</w:t>
            </w:r>
          </w:p>
        </w:tc>
        <w:tc>
          <w:tcPr>
            <w:tcW w:w="1797" w:type="dxa"/>
            <w:shd w:val="clear" w:color="auto" w:fill="auto"/>
          </w:tcPr>
          <w:p w:rsidR="00813AE0" w:rsidRPr="007B7E30" w:rsidRDefault="00813AE0" w:rsidP="005D3AFD">
            <w:pPr>
              <w:suppressAutoHyphens w:val="0"/>
              <w:overflowPunct w:val="0"/>
              <w:autoSpaceDE w:val="0"/>
              <w:autoSpaceDN w:val="0"/>
              <w:adjustRightInd w:val="0"/>
              <w:spacing w:before="40" w:after="40" w:line="240" w:lineRule="auto"/>
              <w:ind w:right="113"/>
              <w:textAlignment w:val="baseline"/>
              <w:rPr>
                <w:sz w:val="18"/>
                <w:szCs w:val="24"/>
                <w:lang w:val="fr-FR"/>
              </w:rPr>
            </w:pPr>
            <w:r w:rsidRPr="007B7E30">
              <w:rPr>
                <w:sz w:val="18"/>
                <w:szCs w:val="24"/>
                <w:lang w:val="fr-FR"/>
              </w:rPr>
              <w:t>Traitement des cales, des citernes à cargaison et des locaux contigus</w:t>
            </w:r>
          </w:p>
        </w:tc>
        <w:tc>
          <w:tcPr>
            <w:tcW w:w="377"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w:t>
            </w:r>
          </w:p>
        </w:tc>
        <w:tc>
          <w:tcPr>
            <w:tcW w:w="524"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del w:id="61" w:author="Martine Moench" w:date="2018-10-08T12:08:00Z">
              <w:r w:rsidRPr="007B7E30" w:rsidDel="00B344D9">
                <w:rPr>
                  <w:sz w:val="18"/>
                  <w:lang w:val="fr-FR"/>
                </w:rPr>
                <w:delText>33</w:delText>
              </w:r>
            </w:del>
            <w:ins w:id="62" w:author="Martine Moench" w:date="2018-10-08T12:08:00Z">
              <w:r w:rsidR="00B344D9" w:rsidRPr="007B7E30">
                <w:rPr>
                  <w:sz w:val="18"/>
                  <w:lang w:val="fr-FR"/>
                </w:rPr>
                <w:t>31</w:t>
              </w:r>
            </w:ins>
          </w:p>
        </w:tc>
        <w:tc>
          <w:tcPr>
            <w:tcW w:w="567"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19</w:t>
            </w:r>
          </w:p>
        </w:tc>
        <w:tc>
          <w:tcPr>
            <w:tcW w:w="992"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w:t>
            </w:r>
          </w:p>
        </w:tc>
        <w:tc>
          <w:tcPr>
            <w:tcW w:w="892"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2</w:t>
            </w:r>
          </w:p>
        </w:tc>
        <w:tc>
          <w:tcPr>
            <w:tcW w:w="1078"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1</w:t>
            </w:r>
          </w:p>
        </w:tc>
        <w:tc>
          <w:tcPr>
            <w:tcW w:w="864"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3</w:t>
            </w:r>
          </w:p>
        </w:tc>
      </w:tr>
      <w:tr w:rsidR="00813AE0" w:rsidRPr="007B7E30" w:rsidTr="00813AE0">
        <w:tc>
          <w:tcPr>
            <w:tcW w:w="279" w:type="dxa"/>
            <w:shd w:val="clear" w:color="auto" w:fill="auto"/>
          </w:tcPr>
          <w:p w:rsidR="00813AE0" w:rsidRPr="007B7E30" w:rsidRDefault="00813AE0" w:rsidP="005D3AFD">
            <w:pPr>
              <w:suppressAutoHyphens w:val="0"/>
              <w:overflowPunct w:val="0"/>
              <w:autoSpaceDE w:val="0"/>
              <w:autoSpaceDN w:val="0"/>
              <w:adjustRightInd w:val="0"/>
              <w:spacing w:before="40" w:after="40" w:line="240" w:lineRule="auto"/>
              <w:ind w:right="113"/>
              <w:textAlignment w:val="baseline"/>
              <w:rPr>
                <w:sz w:val="18"/>
                <w:lang w:val="fr-FR"/>
              </w:rPr>
            </w:pPr>
            <w:r w:rsidRPr="007B7E30">
              <w:rPr>
                <w:sz w:val="18"/>
                <w:lang w:val="fr-FR"/>
              </w:rPr>
              <w:t>4</w:t>
            </w:r>
          </w:p>
        </w:tc>
        <w:tc>
          <w:tcPr>
            <w:tcW w:w="1797" w:type="dxa"/>
            <w:shd w:val="clear" w:color="auto" w:fill="auto"/>
          </w:tcPr>
          <w:p w:rsidR="00813AE0" w:rsidRPr="007B7E30" w:rsidRDefault="00813AE0" w:rsidP="005D3AFD">
            <w:pPr>
              <w:suppressAutoHyphens w:val="0"/>
              <w:overflowPunct w:val="0"/>
              <w:autoSpaceDE w:val="0"/>
              <w:autoSpaceDN w:val="0"/>
              <w:adjustRightInd w:val="0"/>
              <w:spacing w:before="40" w:after="40" w:line="240" w:lineRule="auto"/>
              <w:ind w:right="113"/>
              <w:textAlignment w:val="baseline"/>
              <w:rPr>
                <w:sz w:val="18"/>
                <w:szCs w:val="24"/>
                <w:lang w:val="fr-FR"/>
              </w:rPr>
            </w:pPr>
            <w:r w:rsidRPr="007B7E30">
              <w:rPr>
                <w:sz w:val="18"/>
                <w:szCs w:val="24"/>
                <w:lang w:val="fr-FR"/>
              </w:rPr>
              <w:t>Technique de mesure</w:t>
            </w:r>
          </w:p>
        </w:tc>
        <w:tc>
          <w:tcPr>
            <w:tcW w:w="377"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19</w:t>
            </w:r>
          </w:p>
        </w:tc>
        <w:tc>
          <w:tcPr>
            <w:tcW w:w="524"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13</w:t>
            </w:r>
          </w:p>
        </w:tc>
        <w:tc>
          <w:tcPr>
            <w:tcW w:w="567"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w:t>
            </w:r>
          </w:p>
        </w:tc>
        <w:tc>
          <w:tcPr>
            <w:tcW w:w="992"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2</w:t>
            </w:r>
          </w:p>
        </w:tc>
        <w:tc>
          <w:tcPr>
            <w:tcW w:w="892"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1</w:t>
            </w:r>
          </w:p>
        </w:tc>
        <w:tc>
          <w:tcPr>
            <w:tcW w:w="1078"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w:t>
            </w:r>
          </w:p>
        </w:tc>
        <w:tc>
          <w:tcPr>
            <w:tcW w:w="864"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3</w:t>
            </w:r>
          </w:p>
        </w:tc>
      </w:tr>
      <w:tr w:rsidR="00813AE0" w:rsidRPr="007B7E30" w:rsidTr="00813AE0">
        <w:tc>
          <w:tcPr>
            <w:tcW w:w="279" w:type="dxa"/>
            <w:shd w:val="clear" w:color="auto" w:fill="auto"/>
          </w:tcPr>
          <w:p w:rsidR="00813AE0" w:rsidRPr="007B7E30" w:rsidRDefault="00813AE0" w:rsidP="005D3AFD">
            <w:pPr>
              <w:suppressAutoHyphens w:val="0"/>
              <w:overflowPunct w:val="0"/>
              <w:autoSpaceDE w:val="0"/>
              <w:autoSpaceDN w:val="0"/>
              <w:adjustRightInd w:val="0"/>
              <w:spacing w:before="40" w:after="40" w:line="240" w:lineRule="auto"/>
              <w:ind w:right="113"/>
              <w:textAlignment w:val="baseline"/>
              <w:rPr>
                <w:sz w:val="18"/>
                <w:lang w:val="fr-FR"/>
              </w:rPr>
            </w:pPr>
            <w:r w:rsidRPr="007B7E30">
              <w:rPr>
                <w:sz w:val="18"/>
                <w:lang w:val="fr-FR"/>
              </w:rPr>
              <w:t>5</w:t>
            </w:r>
          </w:p>
        </w:tc>
        <w:tc>
          <w:tcPr>
            <w:tcW w:w="1797" w:type="dxa"/>
            <w:shd w:val="clear" w:color="auto" w:fill="auto"/>
          </w:tcPr>
          <w:p w:rsidR="00813AE0" w:rsidRPr="007B7E30" w:rsidRDefault="00813AE0" w:rsidP="005D3AFD">
            <w:pPr>
              <w:suppressAutoHyphens w:val="0"/>
              <w:overflowPunct w:val="0"/>
              <w:autoSpaceDE w:val="0"/>
              <w:autoSpaceDN w:val="0"/>
              <w:adjustRightInd w:val="0"/>
              <w:spacing w:before="40" w:after="40" w:line="240" w:lineRule="auto"/>
              <w:ind w:right="113"/>
              <w:textAlignment w:val="baseline"/>
              <w:rPr>
                <w:sz w:val="18"/>
                <w:szCs w:val="24"/>
                <w:lang w:val="fr-FR"/>
              </w:rPr>
            </w:pPr>
            <w:r w:rsidRPr="007B7E30">
              <w:rPr>
                <w:sz w:val="18"/>
                <w:szCs w:val="24"/>
                <w:lang w:val="fr-FR"/>
              </w:rPr>
              <w:t>Connaissance des produits</w:t>
            </w:r>
          </w:p>
        </w:tc>
        <w:tc>
          <w:tcPr>
            <w:tcW w:w="377"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78</w:t>
            </w:r>
          </w:p>
        </w:tc>
        <w:tc>
          <w:tcPr>
            <w:tcW w:w="524"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w:t>
            </w:r>
          </w:p>
        </w:tc>
        <w:tc>
          <w:tcPr>
            <w:tcW w:w="567"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w:t>
            </w:r>
          </w:p>
        </w:tc>
        <w:tc>
          <w:tcPr>
            <w:tcW w:w="992"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2</w:t>
            </w:r>
          </w:p>
        </w:tc>
        <w:tc>
          <w:tcPr>
            <w:tcW w:w="892"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w:t>
            </w:r>
          </w:p>
        </w:tc>
        <w:tc>
          <w:tcPr>
            <w:tcW w:w="1078"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w:t>
            </w:r>
          </w:p>
        </w:tc>
        <w:tc>
          <w:tcPr>
            <w:tcW w:w="864"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2</w:t>
            </w:r>
          </w:p>
        </w:tc>
      </w:tr>
      <w:tr w:rsidR="00813AE0" w:rsidRPr="007B7E30" w:rsidTr="00813AE0">
        <w:tc>
          <w:tcPr>
            <w:tcW w:w="279" w:type="dxa"/>
            <w:shd w:val="clear" w:color="auto" w:fill="auto"/>
          </w:tcPr>
          <w:p w:rsidR="00813AE0" w:rsidRPr="007B7E30" w:rsidRDefault="00813AE0" w:rsidP="005D3AFD">
            <w:pPr>
              <w:suppressAutoHyphens w:val="0"/>
              <w:overflowPunct w:val="0"/>
              <w:autoSpaceDE w:val="0"/>
              <w:autoSpaceDN w:val="0"/>
              <w:adjustRightInd w:val="0"/>
              <w:spacing w:before="40" w:after="40" w:line="240" w:lineRule="auto"/>
              <w:ind w:right="113"/>
              <w:textAlignment w:val="baseline"/>
              <w:rPr>
                <w:sz w:val="18"/>
                <w:lang w:val="fr-FR"/>
              </w:rPr>
            </w:pPr>
            <w:r w:rsidRPr="007B7E30">
              <w:rPr>
                <w:sz w:val="18"/>
                <w:lang w:val="fr-FR"/>
              </w:rPr>
              <w:t>6</w:t>
            </w:r>
          </w:p>
        </w:tc>
        <w:tc>
          <w:tcPr>
            <w:tcW w:w="1797" w:type="dxa"/>
            <w:shd w:val="clear" w:color="auto" w:fill="auto"/>
          </w:tcPr>
          <w:p w:rsidR="00813AE0" w:rsidRPr="007B7E30" w:rsidRDefault="00813AE0" w:rsidP="005D3AFD">
            <w:pPr>
              <w:suppressAutoHyphens w:val="0"/>
              <w:overflowPunct w:val="0"/>
              <w:autoSpaceDE w:val="0"/>
              <w:autoSpaceDN w:val="0"/>
              <w:adjustRightInd w:val="0"/>
              <w:spacing w:before="40" w:after="40" w:line="240" w:lineRule="auto"/>
              <w:ind w:right="113"/>
              <w:textAlignment w:val="baseline"/>
              <w:rPr>
                <w:sz w:val="18"/>
                <w:szCs w:val="24"/>
                <w:lang w:val="fr-FR"/>
              </w:rPr>
            </w:pPr>
            <w:r w:rsidRPr="007B7E30">
              <w:rPr>
                <w:sz w:val="18"/>
                <w:szCs w:val="24"/>
                <w:lang w:val="fr-FR"/>
              </w:rPr>
              <w:t>Chargement, déchargement et transport</w:t>
            </w:r>
          </w:p>
        </w:tc>
        <w:tc>
          <w:tcPr>
            <w:tcW w:w="377" w:type="dxa"/>
            <w:shd w:val="clear" w:color="auto" w:fill="auto"/>
            <w:vAlign w:val="bottom"/>
          </w:tcPr>
          <w:p w:rsidR="00813AE0" w:rsidRPr="007B7E30" w:rsidRDefault="006635D9"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31</w:t>
            </w:r>
          </w:p>
        </w:tc>
        <w:tc>
          <w:tcPr>
            <w:tcW w:w="524" w:type="dxa"/>
            <w:shd w:val="clear" w:color="auto" w:fill="auto"/>
            <w:vAlign w:val="bottom"/>
          </w:tcPr>
          <w:p w:rsidR="00813AE0" w:rsidRPr="007B7E30" w:rsidRDefault="006635D9" w:rsidP="005D3AFD">
            <w:pPr>
              <w:suppressAutoHyphens w:val="0"/>
              <w:overflowPunct w:val="0"/>
              <w:autoSpaceDE w:val="0"/>
              <w:autoSpaceDN w:val="0"/>
              <w:adjustRightInd w:val="0"/>
              <w:spacing w:before="40" w:after="40" w:line="240" w:lineRule="auto"/>
              <w:ind w:right="113"/>
              <w:jc w:val="right"/>
              <w:textAlignment w:val="baseline"/>
              <w:rPr>
                <w:sz w:val="18"/>
                <w:lang w:val="fr-FR"/>
              </w:rPr>
            </w:pPr>
            <w:del w:id="63" w:author="Martine Moench" w:date="2018-10-08T12:08:00Z">
              <w:r w:rsidRPr="007B7E30" w:rsidDel="00B344D9">
                <w:rPr>
                  <w:sz w:val="18"/>
                  <w:lang w:val="fr-FR"/>
                </w:rPr>
                <w:delText>53</w:delText>
              </w:r>
            </w:del>
            <w:ins w:id="64" w:author="Martine Moench" w:date="2018-10-08T12:08:00Z">
              <w:r w:rsidR="00B344D9" w:rsidRPr="007B7E30">
                <w:rPr>
                  <w:sz w:val="18"/>
                  <w:lang w:val="fr-FR"/>
                </w:rPr>
                <w:t>51</w:t>
              </w:r>
            </w:ins>
          </w:p>
        </w:tc>
        <w:tc>
          <w:tcPr>
            <w:tcW w:w="567"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del w:id="65" w:author="Martine Moench" w:date="2018-10-08T12:09:00Z">
              <w:r w:rsidRPr="007B7E30" w:rsidDel="00B344D9">
                <w:rPr>
                  <w:sz w:val="18"/>
                  <w:lang w:val="fr-FR"/>
                </w:rPr>
                <w:delText>70</w:delText>
              </w:r>
            </w:del>
            <w:ins w:id="66" w:author="Martine Moench" w:date="2018-10-08T12:09:00Z">
              <w:r w:rsidR="00B344D9" w:rsidRPr="007B7E30">
                <w:rPr>
                  <w:sz w:val="18"/>
                  <w:lang w:val="fr-FR"/>
                </w:rPr>
                <w:t>80</w:t>
              </w:r>
            </w:ins>
          </w:p>
        </w:tc>
        <w:tc>
          <w:tcPr>
            <w:tcW w:w="992"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2</w:t>
            </w:r>
          </w:p>
        </w:tc>
        <w:tc>
          <w:tcPr>
            <w:tcW w:w="892"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1</w:t>
            </w:r>
          </w:p>
        </w:tc>
        <w:tc>
          <w:tcPr>
            <w:tcW w:w="1078"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3</w:t>
            </w:r>
          </w:p>
        </w:tc>
        <w:tc>
          <w:tcPr>
            <w:tcW w:w="864"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6</w:t>
            </w:r>
          </w:p>
        </w:tc>
      </w:tr>
      <w:tr w:rsidR="00813AE0" w:rsidRPr="007B7E30" w:rsidTr="00813AE0">
        <w:tc>
          <w:tcPr>
            <w:tcW w:w="279" w:type="dxa"/>
            <w:shd w:val="clear" w:color="auto" w:fill="auto"/>
          </w:tcPr>
          <w:p w:rsidR="00813AE0" w:rsidRPr="007B7E30" w:rsidRDefault="00813AE0" w:rsidP="005D3AFD">
            <w:pPr>
              <w:suppressAutoHyphens w:val="0"/>
              <w:overflowPunct w:val="0"/>
              <w:autoSpaceDE w:val="0"/>
              <w:autoSpaceDN w:val="0"/>
              <w:adjustRightInd w:val="0"/>
              <w:spacing w:before="40" w:after="40" w:line="240" w:lineRule="auto"/>
              <w:ind w:right="113"/>
              <w:textAlignment w:val="baseline"/>
              <w:rPr>
                <w:sz w:val="18"/>
                <w:lang w:val="fr-FR"/>
              </w:rPr>
            </w:pPr>
            <w:r w:rsidRPr="007B7E30">
              <w:rPr>
                <w:sz w:val="18"/>
                <w:lang w:val="fr-FR"/>
              </w:rPr>
              <w:t>7</w:t>
            </w:r>
          </w:p>
        </w:tc>
        <w:tc>
          <w:tcPr>
            <w:tcW w:w="1797" w:type="dxa"/>
            <w:shd w:val="clear" w:color="auto" w:fill="auto"/>
          </w:tcPr>
          <w:p w:rsidR="00813AE0" w:rsidRPr="007B7E30" w:rsidRDefault="00813AE0" w:rsidP="005D3AFD">
            <w:pPr>
              <w:suppressAutoHyphens w:val="0"/>
              <w:overflowPunct w:val="0"/>
              <w:autoSpaceDE w:val="0"/>
              <w:autoSpaceDN w:val="0"/>
              <w:adjustRightInd w:val="0"/>
              <w:spacing w:before="40" w:after="40" w:line="240" w:lineRule="auto"/>
              <w:ind w:right="113"/>
              <w:textAlignment w:val="baseline"/>
              <w:rPr>
                <w:sz w:val="18"/>
                <w:szCs w:val="24"/>
                <w:lang w:val="fr-FR"/>
              </w:rPr>
            </w:pPr>
            <w:r w:rsidRPr="007B7E30">
              <w:rPr>
                <w:sz w:val="18"/>
                <w:szCs w:val="24"/>
                <w:lang w:val="fr-FR"/>
              </w:rPr>
              <w:t>Documents</w:t>
            </w:r>
            <w:r w:rsidRPr="007B7E30">
              <w:rPr>
                <w:sz w:val="18"/>
                <w:szCs w:val="24"/>
                <w:lang w:val="fr-FR"/>
              </w:rPr>
              <w:tab/>
            </w:r>
          </w:p>
        </w:tc>
        <w:tc>
          <w:tcPr>
            <w:tcW w:w="377"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32</w:t>
            </w:r>
          </w:p>
        </w:tc>
        <w:tc>
          <w:tcPr>
            <w:tcW w:w="524"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23</w:t>
            </w:r>
          </w:p>
        </w:tc>
        <w:tc>
          <w:tcPr>
            <w:tcW w:w="567"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22</w:t>
            </w:r>
          </w:p>
        </w:tc>
        <w:tc>
          <w:tcPr>
            <w:tcW w:w="992"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2</w:t>
            </w:r>
          </w:p>
        </w:tc>
        <w:tc>
          <w:tcPr>
            <w:tcW w:w="892"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1</w:t>
            </w:r>
          </w:p>
        </w:tc>
        <w:tc>
          <w:tcPr>
            <w:tcW w:w="1078"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1</w:t>
            </w:r>
          </w:p>
        </w:tc>
        <w:tc>
          <w:tcPr>
            <w:tcW w:w="864"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4</w:t>
            </w:r>
          </w:p>
        </w:tc>
      </w:tr>
      <w:tr w:rsidR="00813AE0" w:rsidRPr="007B7E30" w:rsidTr="00813AE0">
        <w:tc>
          <w:tcPr>
            <w:tcW w:w="279" w:type="dxa"/>
            <w:shd w:val="clear" w:color="auto" w:fill="auto"/>
          </w:tcPr>
          <w:p w:rsidR="00813AE0" w:rsidRPr="007B7E30" w:rsidRDefault="00813AE0" w:rsidP="005D3AFD">
            <w:pPr>
              <w:suppressAutoHyphens w:val="0"/>
              <w:overflowPunct w:val="0"/>
              <w:autoSpaceDE w:val="0"/>
              <w:autoSpaceDN w:val="0"/>
              <w:adjustRightInd w:val="0"/>
              <w:spacing w:before="40" w:after="40" w:line="240" w:lineRule="auto"/>
              <w:ind w:right="113"/>
              <w:textAlignment w:val="baseline"/>
              <w:rPr>
                <w:sz w:val="18"/>
                <w:lang w:val="fr-FR"/>
              </w:rPr>
            </w:pPr>
            <w:r w:rsidRPr="007B7E30">
              <w:rPr>
                <w:sz w:val="18"/>
                <w:lang w:val="fr-FR"/>
              </w:rPr>
              <w:t>8</w:t>
            </w:r>
          </w:p>
        </w:tc>
        <w:tc>
          <w:tcPr>
            <w:tcW w:w="1797" w:type="dxa"/>
            <w:shd w:val="clear" w:color="auto" w:fill="auto"/>
          </w:tcPr>
          <w:p w:rsidR="00813AE0" w:rsidRPr="007B7E30" w:rsidRDefault="00813AE0" w:rsidP="005D3AFD">
            <w:pPr>
              <w:suppressAutoHyphens w:val="0"/>
              <w:overflowPunct w:val="0"/>
              <w:autoSpaceDE w:val="0"/>
              <w:autoSpaceDN w:val="0"/>
              <w:adjustRightInd w:val="0"/>
              <w:spacing w:before="40" w:after="40" w:line="240" w:lineRule="auto"/>
              <w:ind w:right="113"/>
              <w:textAlignment w:val="baseline"/>
              <w:rPr>
                <w:sz w:val="18"/>
                <w:szCs w:val="24"/>
                <w:lang w:val="fr-FR"/>
              </w:rPr>
            </w:pPr>
            <w:r w:rsidRPr="007B7E30">
              <w:rPr>
                <w:sz w:val="18"/>
                <w:szCs w:val="24"/>
                <w:lang w:val="fr-FR"/>
              </w:rPr>
              <w:t>Dangers et mesures de prévention</w:t>
            </w:r>
          </w:p>
        </w:tc>
        <w:tc>
          <w:tcPr>
            <w:tcW w:w="377"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73</w:t>
            </w:r>
          </w:p>
        </w:tc>
        <w:tc>
          <w:tcPr>
            <w:tcW w:w="524"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del w:id="67" w:author="Martine Moench" w:date="2018-10-08T12:09:00Z">
              <w:r w:rsidRPr="007B7E30" w:rsidDel="00B344D9">
                <w:rPr>
                  <w:sz w:val="18"/>
                  <w:lang w:val="fr-FR"/>
                </w:rPr>
                <w:delText>36</w:delText>
              </w:r>
            </w:del>
            <w:ins w:id="68" w:author="Martine Moench" w:date="2018-10-08T12:09:00Z">
              <w:r w:rsidR="00B344D9" w:rsidRPr="007B7E30">
                <w:rPr>
                  <w:sz w:val="18"/>
                  <w:lang w:val="fr-FR"/>
                </w:rPr>
                <w:t>35</w:t>
              </w:r>
            </w:ins>
          </w:p>
        </w:tc>
        <w:tc>
          <w:tcPr>
            <w:tcW w:w="567"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27</w:t>
            </w:r>
          </w:p>
        </w:tc>
        <w:tc>
          <w:tcPr>
            <w:tcW w:w="992"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2</w:t>
            </w:r>
          </w:p>
        </w:tc>
        <w:tc>
          <w:tcPr>
            <w:tcW w:w="892"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2</w:t>
            </w:r>
          </w:p>
        </w:tc>
        <w:tc>
          <w:tcPr>
            <w:tcW w:w="1078"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1</w:t>
            </w:r>
          </w:p>
        </w:tc>
        <w:tc>
          <w:tcPr>
            <w:tcW w:w="864"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5</w:t>
            </w:r>
          </w:p>
        </w:tc>
      </w:tr>
      <w:tr w:rsidR="00813AE0" w:rsidRPr="007B7E30" w:rsidTr="00813AE0">
        <w:tc>
          <w:tcPr>
            <w:tcW w:w="279" w:type="dxa"/>
            <w:tcBorders>
              <w:bottom w:val="single" w:sz="2" w:space="0" w:color="auto"/>
            </w:tcBorders>
            <w:shd w:val="clear" w:color="auto" w:fill="auto"/>
          </w:tcPr>
          <w:p w:rsidR="00813AE0" w:rsidRPr="007B7E30" w:rsidRDefault="00813AE0" w:rsidP="005D3AFD">
            <w:pPr>
              <w:suppressAutoHyphens w:val="0"/>
              <w:overflowPunct w:val="0"/>
              <w:autoSpaceDE w:val="0"/>
              <w:autoSpaceDN w:val="0"/>
              <w:adjustRightInd w:val="0"/>
              <w:spacing w:before="40" w:after="40" w:line="240" w:lineRule="auto"/>
              <w:ind w:right="113"/>
              <w:textAlignment w:val="baseline"/>
              <w:rPr>
                <w:sz w:val="18"/>
                <w:lang w:val="fr-FR"/>
              </w:rPr>
            </w:pPr>
            <w:r w:rsidRPr="007B7E30">
              <w:rPr>
                <w:sz w:val="18"/>
                <w:lang w:val="fr-FR"/>
              </w:rPr>
              <w:t>9</w:t>
            </w:r>
          </w:p>
        </w:tc>
        <w:tc>
          <w:tcPr>
            <w:tcW w:w="1797" w:type="dxa"/>
            <w:tcBorders>
              <w:bottom w:val="single" w:sz="2" w:space="0" w:color="auto"/>
            </w:tcBorders>
            <w:shd w:val="clear" w:color="auto" w:fill="auto"/>
          </w:tcPr>
          <w:p w:rsidR="00813AE0" w:rsidRPr="007B7E30" w:rsidRDefault="00813AE0" w:rsidP="005D3AFD">
            <w:pPr>
              <w:suppressAutoHyphens w:val="0"/>
              <w:overflowPunct w:val="0"/>
              <w:autoSpaceDE w:val="0"/>
              <w:autoSpaceDN w:val="0"/>
              <w:adjustRightInd w:val="0"/>
              <w:spacing w:before="40" w:after="40" w:line="240" w:lineRule="auto"/>
              <w:ind w:right="113"/>
              <w:textAlignment w:val="baseline"/>
              <w:rPr>
                <w:sz w:val="18"/>
                <w:szCs w:val="24"/>
                <w:lang w:val="fr-FR"/>
              </w:rPr>
            </w:pPr>
            <w:r w:rsidRPr="007B7E30">
              <w:rPr>
                <w:sz w:val="18"/>
                <w:szCs w:val="24"/>
                <w:lang w:val="fr-FR"/>
              </w:rPr>
              <w:t>Stabilité</w:t>
            </w:r>
          </w:p>
        </w:tc>
        <w:tc>
          <w:tcPr>
            <w:tcW w:w="377" w:type="dxa"/>
            <w:tcBorders>
              <w:bottom w:val="single" w:sz="2" w:space="0" w:color="auto"/>
            </w:tcBorders>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21</w:t>
            </w:r>
          </w:p>
        </w:tc>
        <w:tc>
          <w:tcPr>
            <w:tcW w:w="524" w:type="dxa"/>
            <w:tcBorders>
              <w:bottom w:val="single" w:sz="2" w:space="0" w:color="auto"/>
            </w:tcBorders>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w:t>
            </w:r>
          </w:p>
        </w:tc>
        <w:tc>
          <w:tcPr>
            <w:tcW w:w="567" w:type="dxa"/>
            <w:tcBorders>
              <w:bottom w:val="single" w:sz="2" w:space="0" w:color="auto"/>
            </w:tcBorders>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w:t>
            </w:r>
          </w:p>
        </w:tc>
        <w:tc>
          <w:tcPr>
            <w:tcW w:w="992" w:type="dxa"/>
            <w:tcBorders>
              <w:bottom w:val="single" w:sz="2" w:space="0" w:color="auto"/>
            </w:tcBorders>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2</w:t>
            </w:r>
          </w:p>
        </w:tc>
        <w:tc>
          <w:tcPr>
            <w:tcW w:w="892" w:type="dxa"/>
            <w:tcBorders>
              <w:bottom w:val="single" w:sz="2" w:space="0" w:color="auto"/>
            </w:tcBorders>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p>
        </w:tc>
        <w:tc>
          <w:tcPr>
            <w:tcW w:w="1078" w:type="dxa"/>
            <w:tcBorders>
              <w:bottom w:val="single" w:sz="2" w:space="0" w:color="auto"/>
            </w:tcBorders>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p>
        </w:tc>
        <w:tc>
          <w:tcPr>
            <w:tcW w:w="864" w:type="dxa"/>
            <w:tcBorders>
              <w:bottom w:val="single" w:sz="2" w:space="0" w:color="auto"/>
            </w:tcBorders>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2</w:t>
            </w:r>
          </w:p>
        </w:tc>
      </w:tr>
      <w:tr w:rsidR="00813AE0" w:rsidRPr="007B7E30" w:rsidTr="00813AE0">
        <w:trPr>
          <w:cantSplit/>
        </w:trPr>
        <w:tc>
          <w:tcPr>
            <w:tcW w:w="279" w:type="dxa"/>
            <w:tcBorders>
              <w:top w:val="single" w:sz="2" w:space="0" w:color="auto"/>
              <w:bottom w:val="single" w:sz="12" w:space="0" w:color="auto"/>
            </w:tcBorders>
            <w:shd w:val="clear" w:color="auto" w:fill="auto"/>
          </w:tcPr>
          <w:p w:rsidR="00813AE0" w:rsidRPr="007B7E30" w:rsidRDefault="00813AE0" w:rsidP="00813AE0">
            <w:pPr>
              <w:suppressAutoHyphens w:val="0"/>
              <w:overflowPunct w:val="0"/>
              <w:autoSpaceDE w:val="0"/>
              <w:autoSpaceDN w:val="0"/>
              <w:adjustRightInd w:val="0"/>
              <w:spacing w:before="40" w:after="40" w:line="220" w:lineRule="exact"/>
              <w:ind w:right="113"/>
              <w:textAlignment w:val="baseline"/>
              <w:rPr>
                <w:b/>
                <w:sz w:val="18"/>
                <w:szCs w:val="24"/>
                <w:lang w:val="fr-FR"/>
              </w:rPr>
            </w:pPr>
          </w:p>
        </w:tc>
        <w:tc>
          <w:tcPr>
            <w:tcW w:w="1797" w:type="dxa"/>
            <w:tcBorders>
              <w:top w:val="single" w:sz="2" w:space="0" w:color="auto"/>
              <w:bottom w:val="single" w:sz="12" w:space="0" w:color="auto"/>
            </w:tcBorders>
            <w:shd w:val="clear" w:color="auto" w:fill="auto"/>
          </w:tcPr>
          <w:p w:rsidR="00813AE0" w:rsidRPr="007B7E30" w:rsidRDefault="00813AE0" w:rsidP="00813AE0">
            <w:pPr>
              <w:suppressAutoHyphens w:val="0"/>
              <w:overflowPunct w:val="0"/>
              <w:autoSpaceDE w:val="0"/>
              <w:autoSpaceDN w:val="0"/>
              <w:adjustRightInd w:val="0"/>
              <w:spacing w:before="40" w:after="40" w:line="220" w:lineRule="exact"/>
              <w:ind w:right="113"/>
              <w:textAlignment w:val="baseline"/>
              <w:rPr>
                <w:b/>
                <w:sz w:val="18"/>
                <w:szCs w:val="24"/>
                <w:lang w:val="fr-FR"/>
              </w:rPr>
            </w:pPr>
            <w:r w:rsidRPr="007B7E30">
              <w:rPr>
                <w:b/>
                <w:sz w:val="18"/>
                <w:szCs w:val="24"/>
                <w:lang w:val="fr-FR"/>
              </w:rPr>
              <w:t>Total</w:t>
            </w:r>
          </w:p>
        </w:tc>
        <w:tc>
          <w:tcPr>
            <w:tcW w:w="377" w:type="dxa"/>
            <w:tcBorders>
              <w:top w:val="single" w:sz="2" w:space="0" w:color="auto"/>
              <w:bottom w:val="single" w:sz="1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b/>
                <w:sz w:val="18"/>
                <w:lang w:val="fr-FR"/>
              </w:rPr>
            </w:pPr>
          </w:p>
        </w:tc>
        <w:tc>
          <w:tcPr>
            <w:tcW w:w="524" w:type="dxa"/>
            <w:tcBorders>
              <w:top w:val="single" w:sz="2" w:space="0" w:color="auto"/>
              <w:bottom w:val="single" w:sz="1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b/>
                <w:sz w:val="18"/>
                <w:lang w:val="fr-FR"/>
              </w:rPr>
            </w:pPr>
          </w:p>
        </w:tc>
        <w:tc>
          <w:tcPr>
            <w:tcW w:w="567" w:type="dxa"/>
            <w:tcBorders>
              <w:top w:val="single" w:sz="2" w:space="0" w:color="auto"/>
              <w:bottom w:val="single" w:sz="1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b/>
                <w:sz w:val="18"/>
                <w:lang w:val="fr-FR"/>
              </w:rPr>
            </w:pPr>
          </w:p>
        </w:tc>
        <w:tc>
          <w:tcPr>
            <w:tcW w:w="992" w:type="dxa"/>
            <w:tcBorders>
              <w:top w:val="single" w:sz="2" w:space="0" w:color="auto"/>
              <w:bottom w:val="single" w:sz="1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b/>
                <w:sz w:val="18"/>
                <w:lang w:val="fr-FR"/>
              </w:rPr>
            </w:pPr>
            <w:r w:rsidRPr="007B7E30">
              <w:rPr>
                <w:b/>
                <w:sz w:val="18"/>
                <w:lang w:val="fr-FR"/>
              </w:rPr>
              <w:t>15</w:t>
            </w:r>
          </w:p>
        </w:tc>
        <w:tc>
          <w:tcPr>
            <w:tcW w:w="892" w:type="dxa"/>
            <w:tcBorders>
              <w:top w:val="single" w:sz="2" w:space="0" w:color="auto"/>
              <w:bottom w:val="single" w:sz="1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b/>
                <w:sz w:val="18"/>
                <w:lang w:val="fr-FR"/>
              </w:rPr>
            </w:pPr>
            <w:r w:rsidRPr="007B7E30">
              <w:rPr>
                <w:b/>
                <w:sz w:val="18"/>
                <w:lang w:val="fr-FR"/>
              </w:rPr>
              <w:t>8</w:t>
            </w:r>
          </w:p>
        </w:tc>
        <w:tc>
          <w:tcPr>
            <w:tcW w:w="1078" w:type="dxa"/>
            <w:tcBorders>
              <w:top w:val="single" w:sz="2" w:space="0" w:color="auto"/>
              <w:bottom w:val="single" w:sz="1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b/>
                <w:sz w:val="18"/>
                <w:lang w:val="fr-FR"/>
              </w:rPr>
            </w:pPr>
            <w:r w:rsidRPr="007B7E30">
              <w:rPr>
                <w:b/>
                <w:sz w:val="18"/>
                <w:lang w:val="fr-FR"/>
              </w:rPr>
              <w:t>7</w:t>
            </w:r>
          </w:p>
        </w:tc>
        <w:tc>
          <w:tcPr>
            <w:tcW w:w="864" w:type="dxa"/>
            <w:tcBorders>
              <w:top w:val="single" w:sz="2" w:space="0" w:color="auto"/>
              <w:bottom w:val="single" w:sz="1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b/>
                <w:sz w:val="18"/>
                <w:lang w:val="fr-FR"/>
              </w:rPr>
            </w:pPr>
            <w:r w:rsidRPr="007B7E30">
              <w:rPr>
                <w:b/>
                <w:sz w:val="18"/>
                <w:lang w:val="fr-FR"/>
              </w:rPr>
              <w:t>30</w:t>
            </w:r>
          </w:p>
        </w:tc>
      </w:tr>
    </w:tbl>
    <w:p w:rsidR="00813AE0" w:rsidRPr="007B7E30" w:rsidRDefault="00813AE0" w:rsidP="00813AE0">
      <w:pPr>
        <w:pStyle w:val="H23G"/>
        <w:rPr>
          <w:lang w:val="fr-FR"/>
        </w:rPr>
      </w:pPr>
      <w:r w:rsidRPr="007B7E30">
        <w:rPr>
          <w:lang w:val="fr-FR"/>
        </w:rPr>
        <w:tab/>
        <w:t>3.1.2</w:t>
      </w:r>
      <w:r w:rsidRPr="007B7E30">
        <w:rPr>
          <w:lang w:val="fr-FR"/>
        </w:rPr>
        <w:tab/>
        <w:t xml:space="preserve">Matrice pour les examens au </w:t>
      </w:r>
      <w:r w:rsidRPr="007B7E30">
        <w:t>terme</w:t>
      </w:r>
      <w:r w:rsidRPr="007B7E30">
        <w:rPr>
          <w:lang w:val="fr-FR"/>
        </w:rPr>
        <w:t xml:space="preserve"> des cours de recyclage et de perfectionnement</w:t>
      </w:r>
    </w:p>
    <w:p w:rsidR="00813AE0" w:rsidRPr="007B7E30" w:rsidRDefault="00813AE0" w:rsidP="00813AE0">
      <w:pPr>
        <w:pStyle w:val="SingleTxtG"/>
        <w:rPr>
          <w:lang w:val="fr-FR"/>
        </w:rPr>
      </w:pPr>
      <w:r w:rsidRPr="007B7E30">
        <w:rPr>
          <w:lang w:val="fr-FR"/>
        </w:rPr>
        <w:t>24.</w:t>
      </w:r>
      <w:r w:rsidRPr="007B7E30">
        <w:rPr>
          <w:lang w:val="fr-FR"/>
        </w:rPr>
        <w:tab/>
        <w:t>Les matrices suivantes conformément aux 8.2.2.7.3.2 et 8.2.2.7.3.3 ADN indiquent le nombre des questions figurant dans le catalogue des questions pour chaque objectif d'examen. Elles indiquent le nombre de questions à choisir pour les différents objectifs d'examen lors de la composition de l'examen.</w:t>
      </w:r>
    </w:p>
    <w:p w:rsidR="00813AE0" w:rsidRPr="007B7E30" w:rsidRDefault="00813AE0" w:rsidP="005B62F9">
      <w:pPr>
        <w:pStyle w:val="SingleTxtG"/>
        <w:keepNext/>
        <w:keepLines/>
        <w:ind w:firstLine="567"/>
        <w:rPr>
          <w:lang w:val="fr-FR"/>
        </w:rPr>
      </w:pPr>
      <w:r w:rsidRPr="007B7E30">
        <w:rPr>
          <w:lang w:val="fr-FR"/>
        </w:rPr>
        <w:lastRenderedPageBreak/>
        <w:t>a)</w:t>
      </w:r>
      <w:r w:rsidRPr="007B7E30">
        <w:rPr>
          <w:lang w:val="fr-FR"/>
        </w:rPr>
        <w:tab/>
        <w:t>Bateaux à marchandises sèches</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323"/>
        <w:gridCol w:w="2902"/>
        <w:gridCol w:w="461"/>
        <w:gridCol w:w="900"/>
        <w:gridCol w:w="891"/>
        <w:gridCol w:w="1002"/>
        <w:gridCol w:w="891"/>
      </w:tblGrid>
      <w:tr w:rsidR="00813AE0" w:rsidRPr="007B7E30" w:rsidTr="00813AE0">
        <w:trPr>
          <w:cantSplit/>
          <w:tblHeader/>
        </w:trPr>
        <w:tc>
          <w:tcPr>
            <w:tcW w:w="3225" w:type="dxa"/>
            <w:gridSpan w:val="2"/>
            <w:tcBorders>
              <w:top w:val="single" w:sz="4" w:space="0" w:color="auto"/>
              <w:bottom w:val="single" w:sz="2" w:space="0" w:color="auto"/>
            </w:tcBorders>
            <w:shd w:val="clear" w:color="auto" w:fill="auto"/>
            <w:vAlign w:val="bottom"/>
          </w:tcPr>
          <w:p w:rsidR="00813AE0" w:rsidRPr="007B7E30" w:rsidRDefault="00813AE0" w:rsidP="005B62F9">
            <w:pPr>
              <w:keepNext/>
              <w:keepLines/>
              <w:suppressAutoHyphens w:val="0"/>
              <w:overflowPunct w:val="0"/>
              <w:autoSpaceDE w:val="0"/>
              <w:autoSpaceDN w:val="0"/>
              <w:adjustRightInd w:val="0"/>
              <w:spacing w:before="80" w:after="80" w:line="200" w:lineRule="exact"/>
              <w:ind w:right="113"/>
              <w:textAlignment w:val="baseline"/>
              <w:rPr>
                <w:i/>
                <w:sz w:val="16"/>
                <w:szCs w:val="16"/>
                <w:lang w:val="fr-FR"/>
              </w:rPr>
            </w:pPr>
            <w:r w:rsidRPr="007B7E30">
              <w:rPr>
                <w:i/>
                <w:sz w:val="16"/>
                <w:szCs w:val="16"/>
                <w:lang w:val="fr-FR"/>
              </w:rPr>
              <w:t>Objectif d’examen</w:t>
            </w:r>
          </w:p>
        </w:tc>
        <w:tc>
          <w:tcPr>
            <w:tcW w:w="1361" w:type="dxa"/>
            <w:gridSpan w:val="2"/>
            <w:tcBorders>
              <w:top w:val="single" w:sz="4" w:space="0" w:color="auto"/>
              <w:bottom w:val="single" w:sz="2" w:space="0" w:color="auto"/>
            </w:tcBorders>
            <w:shd w:val="clear" w:color="auto" w:fill="auto"/>
            <w:vAlign w:val="bottom"/>
          </w:tcPr>
          <w:p w:rsidR="00813AE0" w:rsidRPr="007B7E30" w:rsidRDefault="00813AE0" w:rsidP="005B62F9">
            <w:pPr>
              <w:keepNext/>
              <w:keepLines/>
              <w:suppressAutoHyphens w:val="0"/>
              <w:overflowPunct w:val="0"/>
              <w:autoSpaceDE w:val="0"/>
              <w:autoSpaceDN w:val="0"/>
              <w:adjustRightInd w:val="0"/>
              <w:spacing w:before="80" w:after="80" w:line="200" w:lineRule="exact"/>
              <w:ind w:right="113"/>
              <w:jc w:val="right"/>
              <w:textAlignment w:val="baseline"/>
              <w:rPr>
                <w:i/>
                <w:sz w:val="16"/>
                <w:szCs w:val="16"/>
                <w:lang w:val="fr-FR"/>
              </w:rPr>
            </w:pPr>
            <w:r w:rsidRPr="007B7E30">
              <w:rPr>
                <w:i/>
                <w:sz w:val="16"/>
                <w:szCs w:val="16"/>
                <w:lang w:val="fr-FR"/>
              </w:rPr>
              <w:t>Nombre de questions dans le catalogue</w:t>
            </w:r>
          </w:p>
        </w:tc>
        <w:tc>
          <w:tcPr>
            <w:tcW w:w="891" w:type="dxa"/>
            <w:tcBorders>
              <w:top w:val="single" w:sz="4" w:space="0" w:color="auto"/>
              <w:bottom w:val="single" w:sz="2" w:space="0" w:color="auto"/>
            </w:tcBorders>
            <w:shd w:val="clear" w:color="auto" w:fill="auto"/>
            <w:vAlign w:val="bottom"/>
          </w:tcPr>
          <w:p w:rsidR="00813AE0" w:rsidRPr="007B7E30" w:rsidRDefault="00813AE0" w:rsidP="005B62F9">
            <w:pPr>
              <w:keepNext/>
              <w:keepLines/>
              <w:suppressAutoHyphens w:val="0"/>
              <w:overflowPunct w:val="0"/>
              <w:autoSpaceDE w:val="0"/>
              <w:autoSpaceDN w:val="0"/>
              <w:adjustRightInd w:val="0"/>
              <w:spacing w:before="80" w:after="80" w:line="200" w:lineRule="exact"/>
              <w:ind w:right="113"/>
              <w:jc w:val="right"/>
              <w:textAlignment w:val="baseline"/>
              <w:rPr>
                <w:i/>
                <w:sz w:val="16"/>
                <w:szCs w:val="16"/>
                <w:lang w:val="fr-FR"/>
              </w:rPr>
            </w:pPr>
            <w:r w:rsidRPr="007B7E30">
              <w:rPr>
                <w:i/>
                <w:sz w:val="16"/>
                <w:szCs w:val="16"/>
                <w:lang w:val="fr-FR"/>
              </w:rPr>
              <w:t>Généralités</w:t>
            </w:r>
          </w:p>
        </w:tc>
        <w:tc>
          <w:tcPr>
            <w:tcW w:w="1002" w:type="dxa"/>
            <w:tcBorders>
              <w:top w:val="single" w:sz="4" w:space="0" w:color="auto"/>
              <w:bottom w:val="single" w:sz="2" w:space="0" w:color="auto"/>
            </w:tcBorders>
            <w:shd w:val="clear" w:color="auto" w:fill="auto"/>
            <w:vAlign w:val="bottom"/>
          </w:tcPr>
          <w:p w:rsidR="00813AE0" w:rsidRPr="007B7E30" w:rsidRDefault="00813AE0" w:rsidP="005B62F9">
            <w:pPr>
              <w:keepNext/>
              <w:keepLines/>
              <w:suppressAutoHyphens w:val="0"/>
              <w:overflowPunct w:val="0"/>
              <w:autoSpaceDE w:val="0"/>
              <w:autoSpaceDN w:val="0"/>
              <w:adjustRightInd w:val="0"/>
              <w:spacing w:before="80" w:after="80" w:line="200" w:lineRule="exact"/>
              <w:ind w:right="113"/>
              <w:jc w:val="right"/>
              <w:textAlignment w:val="baseline"/>
              <w:rPr>
                <w:i/>
                <w:sz w:val="16"/>
                <w:szCs w:val="16"/>
                <w:lang w:val="fr-FR"/>
              </w:rPr>
            </w:pPr>
            <w:r w:rsidRPr="007B7E30">
              <w:rPr>
                <w:i/>
                <w:sz w:val="16"/>
                <w:szCs w:val="16"/>
                <w:lang w:val="fr-FR"/>
              </w:rPr>
              <w:t>Spécifique bateaux à marchandises sèches</w:t>
            </w:r>
          </w:p>
        </w:tc>
        <w:tc>
          <w:tcPr>
            <w:tcW w:w="891" w:type="dxa"/>
            <w:tcBorders>
              <w:top w:val="single" w:sz="4" w:space="0" w:color="auto"/>
              <w:bottom w:val="single" w:sz="2" w:space="0" w:color="auto"/>
            </w:tcBorders>
            <w:shd w:val="clear" w:color="auto" w:fill="auto"/>
            <w:vAlign w:val="bottom"/>
          </w:tcPr>
          <w:p w:rsidR="00813AE0" w:rsidRPr="007B7E30" w:rsidRDefault="00813AE0" w:rsidP="005B62F9">
            <w:pPr>
              <w:keepNext/>
              <w:keepLines/>
              <w:suppressAutoHyphens w:val="0"/>
              <w:overflowPunct w:val="0"/>
              <w:autoSpaceDE w:val="0"/>
              <w:autoSpaceDN w:val="0"/>
              <w:adjustRightInd w:val="0"/>
              <w:spacing w:before="80" w:after="80" w:line="200" w:lineRule="exact"/>
              <w:ind w:right="113"/>
              <w:jc w:val="right"/>
              <w:textAlignment w:val="baseline"/>
              <w:rPr>
                <w:i/>
                <w:sz w:val="16"/>
                <w:szCs w:val="16"/>
                <w:lang w:val="fr-FR"/>
              </w:rPr>
            </w:pPr>
            <w:r w:rsidRPr="007B7E30">
              <w:rPr>
                <w:i/>
                <w:sz w:val="16"/>
                <w:szCs w:val="16"/>
                <w:lang w:val="fr-FR"/>
              </w:rPr>
              <w:t>Total</w:t>
            </w:r>
          </w:p>
        </w:tc>
      </w:tr>
      <w:tr w:rsidR="00813AE0" w:rsidRPr="007B7E30" w:rsidTr="00813AE0">
        <w:trPr>
          <w:cantSplit/>
          <w:trHeight w:val="1205"/>
        </w:trPr>
        <w:tc>
          <w:tcPr>
            <w:tcW w:w="3225" w:type="dxa"/>
            <w:gridSpan w:val="2"/>
            <w:tcBorders>
              <w:top w:val="single" w:sz="2" w:space="0" w:color="auto"/>
              <w:bottom w:val="single" w:sz="12" w:space="0" w:color="auto"/>
            </w:tcBorders>
            <w:shd w:val="clear" w:color="auto" w:fill="auto"/>
          </w:tcPr>
          <w:p w:rsidR="00813AE0" w:rsidRPr="007B7E30" w:rsidRDefault="00813AE0" w:rsidP="005B62F9">
            <w:pPr>
              <w:keepNext/>
              <w:keepLines/>
              <w:suppressAutoHyphens w:val="0"/>
              <w:overflowPunct w:val="0"/>
              <w:autoSpaceDE w:val="0"/>
              <w:autoSpaceDN w:val="0"/>
              <w:adjustRightInd w:val="0"/>
              <w:spacing w:before="40" w:after="40" w:line="220" w:lineRule="exact"/>
              <w:ind w:right="113"/>
              <w:textAlignment w:val="baseline"/>
              <w:rPr>
                <w:i/>
                <w:sz w:val="16"/>
                <w:szCs w:val="16"/>
                <w:lang w:val="fr-FR"/>
              </w:rPr>
            </w:pPr>
          </w:p>
        </w:tc>
        <w:tc>
          <w:tcPr>
            <w:tcW w:w="461" w:type="dxa"/>
            <w:tcBorders>
              <w:top w:val="single" w:sz="2" w:space="0" w:color="auto"/>
              <w:bottom w:val="single" w:sz="12" w:space="0" w:color="auto"/>
            </w:tcBorders>
            <w:shd w:val="clear" w:color="auto" w:fill="auto"/>
            <w:textDirection w:val="tbRl"/>
            <w:vAlign w:val="center"/>
          </w:tcPr>
          <w:p w:rsidR="00813AE0" w:rsidRPr="007B7E30" w:rsidRDefault="00813AE0" w:rsidP="005B62F9">
            <w:pPr>
              <w:keepNext/>
              <w:keepLines/>
              <w:suppressAutoHyphens w:val="0"/>
              <w:overflowPunct w:val="0"/>
              <w:autoSpaceDE w:val="0"/>
              <w:autoSpaceDN w:val="0"/>
              <w:adjustRightInd w:val="0"/>
              <w:spacing w:before="40" w:after="40" w:line="220" w:lineRule="exact"/>
              <w:ind w:left="113" w:right="113"/>
              <w:jc w:val="center"/>
              <w:textAlignment w:val="baseline"/>
              <w:rPr>
                <w:i/>
                <w:sz w:val="16"/>
                <w:szCs w:val="16"/>
                <w:lang w:val="fr-FR"/>
              </w:rPr>
            </w:pPr>
            <w:r w:rsidRPr="007B7E30">
              <w:rPr>
                <w:i/>
                <w:sz w:val="16"/>
                <w:szCs w:val="16"/>
                <w:lang w:val="fr-FR"/>
              </w:rPr>
              <w:t>Généralités</w:t>
            </w:r>
          </w:p>
        </w:tc>
        <w:tc>
          <w:tcPr>
            <w:tcW w:w="900" w:type="dxa"/>
            <w:tcBorders>
              <w:top w:val="single" w:sz="2" w:space="0" w:color="auto"/>
              <w:bottom w:val="single" w:sz="12" w:space="0" w:color="auto"/>
            </w:tcBorders>
            <w:shd w:val="clear" w:color="auto" w:fill="auto"/>
            <w:textDirection w:val="tbRl"/>
            <w:vAlign w:val="center"/>
          </w:tcPr>
          <w:p w:rsidR="00813AE0" w:rsidRPr="007B7E30" w:rsidRDefault="00813AE0" w:rsidP="005B62F9">
            <w:pPr>
              <w:keepNext/>
              <w:keepLines/>
              <w:suppressAutoHyphens w:val="0"/>
              <w:overflowPunct w:val="0"/>
              <w:autoSpaceDE w:val="0"/>
              <w:autoSpaceDN w:val="0"/>
              <w:adjustRightInd w:val="0"/>
              <w:spacing w:before="40" w:after="40" w:line="220" w:lineRule="exact"/>
              <w:ind w:left="113" w:right="113"/>
              <w:jc w:val="center"/>
              <w:textAlignment w:val="baseline"/>
              <w:rPr>
                <w:i/>
                <w:sz w:val="16"/>
                <w:szCs w:val="16"/>
                <w:lang w:val="fr-FR"/>
              </w:rPr>
            </w:pPr>
            <w:r w:rsidRPr="007B7E30">
              <w:rPr>
                <w:i/>
                <w:sz w:val="16"/>
                <w:szCs w:val="16"/>
                <w:lang w:val="fr-FR"/>
              </w:rPr>
              <w:t>Spécifique bateaux à marchandises sèches</w:t>
            </w:r>
          </w:p>
        </w:tc>
        <w:tc>
          <w:tcPr>
            <w:tcW w:w="891" w:type="dxa"/>
            <w:tcBorders>
              <w:top w:val="single" w:sz="2" w:space="0" w:color="auto"/>
              <w:bottom w:val="single" w:sz="12" w:space="0" w:color="auto"/>
            </w:tcBorders>
            <w:shd w:val="clear" w:color="auto" w:fill="auto"/>
            <w:textDirection w:val="tbRl"/>
            <w:vAlign w:val="center"/>
          </w:tcPr>
          <w:p w:rsidR="00813AE0" w:rsidRPr="007B7E30" w:rsidRDefault="00813AE0" w:rsidP="005B62F9">
            <w:pPr>
              <w:keepNext/>
              <w:keepLines/>
              <w:suppressAutoHyphens w:val="0"/>
              <w:overflowPunct w:val="0"/>
              <w:autoSpaceDE w:val="0"/>
              <w:autoSpaceDN w:val="0"/>
              <w:adjustRightInd w:val="0"/>
              <w:spacing w:before="40" w:after="40" w:line="220" w:lineRule="exact"/>
              <w:ind w:left="113" w:right="113"/>
              <w:jc w:val="center"/>
              <w:textAlignment w:val="baseline"/>
              <w:rPr>
                <w:i/>
                <w:sz w:val="16"/>
                <w:szCs w:val="16"/>
                <w:lang w:val="fr-FR"/>
              </w:rPr>
            </w:pPr>
            <w:r w:rsidRPr="007B7E30">
              <w:rPr>
                <w:i/>
                <w:sz w:val="16"/>
                <w:szCs w:val="16"/>
                <w:lang w:val="fr-FR"/>
              </w:rPr>
              <w:t>Nombre de questions à choisir</w:t>
            </w:r>
          </w:p>
        </w:tc>
        <w:tc>
          <w:tcPr>
            <w:tcW w:w="1002" w:type="dxa"/>
            <w:tcBorders>
              <w:top w:val="single" w:sz="2" w:space="0" w:color="auto"/>
              <w:bottom w:val="single" w:sz="12" w:space="0" w:color="auto"/>
            </w:tcBorders>
            <w:shd w:val="clear" w:color="auto" w:fill="auto"/>
            <w:textDirection w:val="tbRl"/>
            <w:vAlign w:val="center"/>
          </w:tcPr>
          <w:p w:rsidR="00813AE0" w:rsidRPr="007B7E30" w:rsidRDefault="00813AE0" w:rsidP="005B62F9">
            <w:pPr>
              <w:keepNext/>
              <w:keepLines/>
              <w:suppressAutoHyphens w:val="0"/>
              <w:overflowPunct w:val="0"/>
              <w:autoSpaceDE w:val="0"/>
              <w:autoSpaceDN w:val="0"/>
              <w:adjustRightInd w:val="0"/>
              <w:spacing w:before="40" w:after="40" w:line="220" w:lineRule="exact"/>
              <w:ind w:left="113" w:right="113"/>
              <w:jc w:val="center"/>
              <w:textAlignment w:val="baseline"/>
              <w:rPr>
                <w:i/>
                <w:sz w:val="16"/>
                <w:szCs w:val="16"/>
                <w:lang w:val="fr-FR"/>
              </w:rPr>
            </w:pPr>
            <w:r w:rsidRPr="007B7E30">
              <w:rPr>
                <w:i/>
                <w:sz w:val="16"/>
                <w:szCs w:val="16"/>
                <w:lang w:val="fr-FR"/>
              </w:rPr>
              <w:t>Nombre de questions à choisir</w:t>
            </w:r>
          </w:p>
        </w:tc>
        <w:tc>
          <w:tcPr>
            <w:tcW w:w="891" w:type="dxa"/>
            <w:tcBorders>
              <w:top w:val="single" w:sz="2" w:space="0" w:color="auto"/>
              <w:bottom w:val="single" w:sz="12" w:space="0" w:color="auto"/>
            </w:tcBorders>
            <w:shd w:val="clear" w:color="auto" w:fill="auto"/>
            <w:textDirection w:val="tbRl"/>
            <w:vAlign w:val="center"/>
          </w:tcPr>
          <w:p w:rsidR="00813AE0" w:rsidRPr="007B7E30" w:rsidRDefault="00813AE0" w:rsidP="005B62F9">
            <w:pPr>
              <w:keepNext/>
              <w:keepLines/>
              <w:suppressAutoHyphens w:val="0"/>
              <w:overflowPunct w:val="0"/>
              <w:autoSpaceDE w:val="0"/>
              <w:autoSpaceDN w:val="0"/>
              <w:adjustRightInd w:val="0"/>
              <w:spacing w:before="40" w:after="40" w:line="220" w:lineRule="exact"/>
              <w:ind w:left="113" w:right="113"/>
              <w:jc w:val="center"/>
              <w:textAlignment w:val="baseline"/>
              <w:rPr>
                <w:i/>
                <w:sz w:val="16"/>
                <w:szCs w:val="16"/>
                <w:lang w:val="fr-FR"/>
              </w:rPr>
            </w:pPr>
            <w:r w:rsidRPr="007B7E30">
              <w:rPr>
                <w:i/>
                <w:sz w:val="16"/>
                <w:szCs w:val="16"/>
                <w:lang w:val="fr-FR"/>
              </w:rPr>
              <w:t>Nombre de questions à choisir</w:t>
            </w:r>
          </w:p>
        </w:tc>
      </w:tr>
      <w:tr w:rsidR="00813AE0" w:rsidRPr="007B7E30" w:rsidTr="00813AE0">
        <w:tc>
          <w:tcPr>
            <w:tcW w:w="323" w:type="dxa"/>
            <w:tcBorders>
              <w:top w:val="single" w:sz="12" w:space="0" w:color="auto"/>
            </w:tcBorders>
            <w:shd w:val="clear" w:color="auto" w:fill="auto"/>
          </w:tcPr>
          <w:p w:rsidR="00813AE0" w:rsidRPr="007B7E30" w:rsidRDefault="00813AE0" w:rsidP="005B62F9">
            <w:pPr>
              <w:keepNext/>
              <w:keepLines/>
              <w:suppressAutoHyphens w:val="0"/>
              <w:overflowPunct w:val="0"/>
              <w:autoSpaceDE w:val="0"/>
              <w:autoSpaceDN w:val="0"/>
              <w:adjustRightInd w:val="0"/>
              <w:spacing w:before="40" w:after="40" w:line="220" w:lineRule="exact"/>
              <w:ind w:right="113"/>
              <w:textAlignment w:val="baseline"/>
              <w:rPr>
                <w:sz w:val="18"/>
                <w:lang w:val="fr-FR"/>
              </w:rPr>
            </w:pPr>
            <w:r w:rsidRPr="007B7E30">
              <w:rPr>
                <w:sz w:val="18"/>
                <w:lang w:val="fr-FR"/>
              </w:rPr>
              <w:t>1</w:t>
            </w:r>
          </w:p>
        </w:tc>
        <w:tc>
          <w:tcPr>
            <w:tcW w:w="2902" w:type="dxa"/>
            <w:tcBorders>
              <w:top w:val="single" w:sz="12" w:space="0" w:color="auto"/>
            </w:tcBorders>
            <w:shd w:val="clear" w:color="auto" w:fill="auto"/>
          </w:tcPr>
          <w:p w:rsidR="00813AE0" w:rsidRPr="007B7E30" w:rsidRDefault="00813AE0" w:rsidP="005B62F9">
            <w:pPr>
              <w:keepNext/>
              <w:keepLines/>
              <w:suppressAutoHyphens w:val="0"/>
              <w:overflowPunct w:val="0"/>
              <w:autoSpaceDE w:val="0"/>
              <w:autoSpaceDN w:val="0"/>
              <w:adjustRightInd w:val="0"/>
              <w:spacing w:before="40" w:after="40" w:line="220" w:lineRule="exact"/>
              <w:ind w:right="113"/>
              <w:textAlignment w:val="baseline"/>
              <w:rPr>
                <w:sz w:val="18"/>
                <w:szCs w:val="24"/>
                <w:lang w:val="fr-FR"/>
              </w:rPr>
            </w:pPr>
            <w:r w:rsidRPr="007B7E30">
              <w:rPr>
                <w:sz w:val="18"/>
                <w:szCs w:val="24"/>
                <w:lang w:val="fr-FR"/>
              </w:rPr>
              <w:t>Généralités</w:t>
            </w:r>
          </w:p>
        </w:tc>
        <w:tc>
          <w:tcPr>
            <w:tcW w:w="461" w:type="dxa"/>
            <w:tcBorders>
              <w:top w:val="single" w:sz="12" w:space="0" w:color="auto"/>
            </w:tcBorders>
            <w:shd w:val="clear" w:color="auto" w:fill="auto"/>
            <w:vAlign w:val="bottom"/>
          </w:tcPr>
          <w:p w:rsidR="00813AE0" w:rsidRPr="007B7E30" w:rsidRDefault="00813AE0" w:rsidP="005B62F9">
            <w:pPr>
              <w:keepNext/>
              <w:keepLines/>
              <w:suppressAutoHyphens w:val="0"/>
              <w:overflowPunct w:val="0"/>
              <w:autoSpaceDE w:val="0"/>
              <w:autoSpaceDN w:val="0"/>
              <w:adjustRightInd w:val="0"/>
              <w:spacing w:before="40" w:after="40" w:line="220" w:lineRule="exact"/>
              <w:ind w:right="113"/>
              <w:jc w:val="right"/>
              <w:textAlignment w:val="baseline"/>
              <w:rPr>
                <w:sz w:val="18"/>
                <w:lang w:val="fr-FR"/>
              </w:rPr>
            </w:pPr>
            <w:del w:id="69" w:author="Martine Moench" w:date="2018-10-08T12:09:00Z">
              <w:r w:rsidRPr="007B7E30" w:rsidDel="00B344D9">
                <w:rPr>
                  <w:sz w:val="18"/>
                  <w:lang w:val="fr-FR"/>
                </w:rPr>
                <w:delText>14</w:delText>
              </w:r>
            </w:del>
            <w:ins w:id="70" w:author="Martine Moench" w:date="2018-10-08T12:09:00Z">
              <w:r w:rsidR="00B344D9" w:rsidRPr="007B7E30">
                <w:rPr>
                  <w:sz w:val="18"/>
                  <w:lang w:val="fr-FR"/>
                </w:rPr>
                <w:t>26</w:t>
              </w:r>
            </w:ins>
          </w:p>
        </w:tc>
        <w:tc>
          <w:tcPr>
            <w:tcW w:w="900" w:type="dxa"/>
            <w:tcBorders>
              <w:top w:val="single" w:sz="12" w:space="0" w:color="auto"/>
            </w:tcBorders>
            <w:shd w:val="clear" w:color="auto" w:fill="auto"/>
            <w:vAlign w:val="bottom"/>
          </w:tcPr>
          <w:p w:rsidR="00813AE0" w:rsidRPr="007B7E30" w:rsidRDefault="00813AE0" w:rsidP="005B62F9">
            <w:pPr>
              <w:keepNext/>
              <w:keepLines/>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w:t>
            </w:r>
          </w:p>
        </w:tc>
        <w:tc>
          <w:tcPr>
            <w:tcW w:w="891" w:type="dxa"/>
            <w:tcBorders>
              <w:top w:val="single" w:sz="12" w:space="0" w:color="auto"/>
            </w:tcBorders>
            <w:shd w:val="clear" w:color="auto" w:fill="auto"/>
            <w:vAlign w:val="bottom"/>
          </w:tcPr>
          <w:p w:rsidR="00813AE0" w:rsidRPr="007B7E30" w:rsidRDefault="00813AE0" w:rsidP="005B62F9">
            <w:pPr>
              <w:keepNext/>
              <w:keepLines/>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1</w:t>
            </w:r>
          </w:p>
        </w:tc>
        <w:tc>
          <w:tcPr>
            <w:tcW w:w="1002" w:type="dxa"/>
            <w:tcBorders>
              <w:top w:val="single" w:sz="12" w:space="0" w:color="auto"/>
            </w:tcBorders>
            <w:shd w:val="clear" w:color="auto" w:fill="auto"/>
            <w:vAlign w:val="bottom"/>
          </w:tcPr>
          <w:p w:rsidR="00813AE0" w:rsidRPr="007B7E30" w:rsidRDefault="00813AE0" w:rsidP="005B62F9">
            <w:pPr>
              <w:keepNext/>
              <w:keepLines/>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w:t>
            </w:r>
          </w:p>
        </w:tc>
        <w:tc>
          <w:tcPr>
            <w:tcW w:w="891" w:type="dxa"/>
            <w:tcBorders>
              <w:top w:val="single" w:sz="12" w:space="0" w:color="auto"/>
            </w:tcBorders>
            <w:shd w:val="clear" w:color="auto" w:fill="auto"/>
            <w:vAlign w:val="bottom"/>
          </w:tcPr>
          <w:p w:rsidR="00813AE0" w:rsidRPr="007B7E30" w:rsidRDefault="00813AE0" w:rsidP="005B62F9">
            <w:pPr>
              <w:keepNext/>
              <w:keepLines/>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1</w:t>
            </w:r>
          </w:p>
        </w:tc>
      </w:tr>
      <w:tr w:rsidR="00813AE0" w:rsidRPr="007B7E30" w:rsidTr="00813AE0">
        <w:tc>
          <w:tcPr>
            <w:tcW w:w="323" w:type="dxa"/>
            <w:shd w:val="clear" w:color="auto" w:fill="auto"/>
          </w:tcPr>
          <w:p w:rsidR="00813AE0" w:rsidRPr="007B7E30" w:rsidRDefault="00813AE0" w:rsidP="005B62F9">
            <w:pPr>
              <w:keepNext/>
              <w:keepLines/>
              <w:suppressAutoHyphens w:val="0"/>
              <w:overflowPunct w:val="0"/>
              <w:autoSpaceDE w:val="0"/>
              <w:autoSpaceDN w:val="0"/>
              <w:adjustRightInd w:val="0"/>
              <w:spacing w:before="40" w:after="40" w:line="220" w:lineRule="exact"/>
              <w:ind w:right="113"/>
              <w:textAlignment w:val="baseline"/>
              <w:rPr>
                <w:sz w:val="18"/>
                <w:lang w:val="fr-FR"/>
              </w:rPr>
            </w:pPr>
            <w:r w:rsidRPr="007B7E30">
              <w:rPr>
                <w:sz w:val="18"/>
                <w:lang w:val="fr-FR"/>
              </w:rPr>
              <w:t>2</w:t>
            </w:r>
          </w:p>
        </w:tc>
        <w:tc>
          <w:tcPr>
            <w:tcW w:w="2902" w:type="dxa"/>
            <w:shd w:val="clear" w:color="auto" w:fill="auto"/>
          </w:tcPr>
          <w:p w:rsidR="00813AE0" w:rsidRPr="007B7E30" w:rsidRDefault="00813AE0" w:rsidP="005B62F9">
            <w:pPr>
              <w:keepNext/>
              <w:keepLines/>
              <w:suppressAutoHyphens w:val="0"/>
              <w:overflowPunct w:val="0"/>
              <w:autoSpaceDE w:val="0"/>
              <w:autoSpaceDN w:val="0"/>
              <w:adjustRightInd w:val="0"/>
              <w:spacing w:before="40" w:after="40" w:line="220" w:lineRule="exact"/>
              <w:ind w:right="113"/>
              <w:textAlignment w:val="baseline"/>
              <w:rPr>
                <w:sz w:val="18"/>
                <w:szCs w:val="24"/>
                <w:lang w:val="fr-FR"/>
              </w:rPr>
            </w:pPr>
            <w:r w:rsidRPr="007B7E30">
              <w:rPr>
                <w:sz w:val="18"/>
                <w:szCs w:val="24"/>
                <w:lang w:val="fr-FR"/>
              </w:rPr>
              <w:t>Construction et équipement</w:t>
            </w:r>
          </w:p>
        </w:tc>
        <w:tc>
          <w:tcPr>
            <w:tcW w:w="461" w:type="dxa"/>
            <w:shd w:val="clear" w:color="auto" w:fill="auto"/>
            <w:vAlign w:val="bottom"/>
          </w:tcPr>
          <w:p w:rsidR="00813AE0" w:rsidRPr="007B7E30" w:rsidRDefault="006635D9" w:rsidP="005B62F9">
            <w:pPr>
              <w:keepNext/>
              <w:keepLines/>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20</w:t>
            </w:r>
          </w:p>
        </w:tc>
        <w:tc>
          <w:tcPr>
            <w:tcW w:w="900" w:type="dxa"/>
            <w:shd w:val="clear" w:color="auto" w:fill="auto"/>
            <w:vAlign w:val="bottom"/>
          </w:tcPr>
          <w:p w:rsidR="00813AE0" w:rsidRPr="007B7E30" w:rsidRDefault="00813AE0" w:rsidP="005B62F9">
            <w:pPr>
              <w:keepNext/>
              <w:keepLines/>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26</w:t>
            </w:r>
          </w:p>
        </w:tc>
        <w:tc>
          <w:tcPr>
            <w:tcW w:w="891" w:type="dxa"/>
            <w:shd w:val="clear" w:color="auto" w:fill="auto"/>
            <w:vAlign w:val="bottom"/>
          </w:tcPr>
          <w:p w:rsidR="00813AE0" w:rsidRPr="007B7E30" w:rsidRDefault="00813AE0" w:rsidP="005B62F9">
            <w:pPr>
              <w:keepNext/>
              <w:keepLines/>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1</w:t>
            </w:r>
          </w:p>
        </w:tc>
        <w:tc>
          <w:tcPr>
            <w:tcW w:w="1002" w:type="dxa"/>
            <w:shd w:val="clear" w:color="auto" w:fill="auto"/>
            <w:vAlign w:val="bottom"/>
          </w:tcPr>
          <w:p w:rsidR="00813AE0" w:rsidRPr="007B7E30" w:rsidRDefault="00813AE0" w:rsidP="005B62F9">
            <w:pPr>
              <w:keepNext/>
              <w:keepLines/>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2</w:t>
            </w:r>
          </w:p>
        </w:tc>
        <w:tc>
          <w:tcPr>
            <w:tcW w:w="891" w:type="dxa"/>
            <w:shd w:val="clear" w:color="auto" w:fill="auto"/>
            <w:vAlign w:val="bottom"/>
          </w:tcPr>
          <w:p w:rsidR="00813AE0" w:rsidRPr="007B7E30" w:rsidRDefault="00813AE0" w:rsidP="005B62F9">
            <w:pPr>
              <w:keepNext/>
              <w:keepLines/>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3</w:t>
            </w:r>
          </w:p>
        </w:tc>
      </w:tr>
      <w:tr w:rsidR="00813AE0" w:rsidRPr="007B7E30" w:rsidTr="00813AE0">
        <w:tc>
          <w:tcPr>
            <w:tcW w:w="323" w:type="dxa"/>
            <w:shd w:val="clear" w:color="auto" w:fill="auto"/>
          </w:tcPr>
          <w:p w:rsidR="00813AE0" w:rsidRPr="007B7E30" w:rsidRDefault="00813AE0" w:rsidP="00813AE0">
            <w:pPr>
              <w:suppressAutoHyphens w:val="0"/>
              <w:overflowPunct w:val="0"/>
              <w:autoSpaceDE w:val="0"/>
              <w:autoSpaceDN w:val="0"/>
              <w:adjustRightInd w:val="0"/>
              <w:spacing w:before="40" w:after="40" w:line="220" w:lineRule="exact"/>
              <w:ind w:right="113"/>
              <w:textAlignment w:val="baseline"/>
              <w:rPr>
                <w:sz w:val="18"/>
                <w:lang w:val="fr-FR"/>
              </w:rPr>
            </w:pPr>
            <w:r w:rsidRPr="007B7E30">
              <w:rPr>
                <w:sz w:val="18"/>
                <w:lang w:val="fr-FR"/>
              </w:rPr>
              <w:t>3</w:t>
            </w:r>
          </w:p>
        </w:tc>
        <w:tc>
          <w:tcPr>
            <w:tcW w:w="2902" w:type="dxa"/>
            <w:shd w:val="clear" w:color="auto" w:fill="auto"/>
          </w:tcPr>
          <w:p w:rsidR="00813AE0" w:rsidRPr="007B7E30" w:rsidRDefault="00813AE0" w:rsidP="00813AE0">
            <w:pPr>
              <w:suppressAutoHyphens w:val="0"/>
              <w:overflowPunct w:val="0"/>
              <w:autoSpaceDE w:val="0"/>
              <w:autoSpaceDN w:val="0"/>
              <w:adjustRightInd w:val="0"/>
              <w:spacing w:before="40" w:after="40" w:line="220" w:lineRule="exact"/>
              <w:ind w:right="113"/>
              <w:textAlignment w:val="baseline"/>
              <w:rPr>
                <w:sz w:val="18"/>
                <w:szCs w:val="24"/>
                <w:lang w:val="fr-FR"/>
              </w:rPr>
            </w:pPr>
            <w:r w:rsidRPr="007B7E30">
              <w:rPr>
                <w:sz w:val="18"/>
                <w:szCs w:val="24"/>
                <w:lang w:val="fr-FR"/>
              </w:rPr>
              <w:t>Traitement des cales, des citernes à cargaison et des locaux contigus</w:t>
            </w:r>
          </w:p>
        </w:tc>
        <w:tc>
          <w:tcPr>
            <w:tcW w:w="461"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w:t>
            </w:r>
          </w:p>
        </w:tc>
        <w:tc>
          <w:tcPr>
            <w:tcW w:w="900"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19</w:t>
            </w:r>
          </w:p>
        </w:tc>
        <w:tc>
          <w:tcPr>
            <w:tcW w:w="891"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w:t>
            </w:r>
          </w:p>
        </w:tc>
        <w:tc>
          <w:tcPr>
            <w:tcW w:w="1002"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1</w:t>
            </w:r>
          </w:p>
        </w:tc>
        <w:tc>
          <w:tcPr>
            <w:tcW w:w="891"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1</w:t>
            </w:r>
          </w:p>
        </w:tc>
      </w:tr>
      <w:tr w:rsidR="00813AE0" w:rsidRPr="007B7E30" w:rsidTr="00813AE0">
        <w:tc>
          <w:tcPr>
            <w:tcW w:w="323" w:type="dxa"/>
            <w:shd w:val="clear" w:color="auto" w:fill="auto"/>
          </w:tcPr>
          <w:p w:rsidR="00813AE0" w:rsidRPr="007B7E30" w:rsidRDefault="00813AE0" w:rsidP="00813AE0">
            <w:pPr>
              <w:suppressAutoHyphens w:val="0"/>
              <w:overflowPunct w:val="0"/>
              <w:autoSpaceDE w:val="0"/>
              <w:autoSpaceDN w:val="0"/>
              <w:adjustRightInd w:val="0"/>
              <w:spacing w:before="40" w:after="40" w:line="220" w:lineRule="exact"/>
              <w:ind w:right="113"/>
              <w:textAlignment w:val="baseline"/>
              <w:rPr>
                <w:sz w:val="18"/>
                <w:lang w:val="fr-FR"/>
              </w:rPr>
            </w:pPr>
            <w:r w:rsidRPr="007B7E30">
              <w:rPr>
                <w:sz w:val="18"/>
                <w:lang w:val="fr-FR"/>
              </w:rPr>
              <w:t>4</w:t>
            </w:r>
          </w:p>
        </w:tc>
        <w:tc>
          <w:tcPr>
            <w:tcW w:w="2902" w:type="dxa"/>
            <w:shd w:val="clear" w:color="auto" w:fill="auto"/>
          </w:tcPr>
          <w:p w:rsidR="00813AE0" w:rsidRPr="007B7E30" w:rsidRDefault="00813AE0" w:rsidP="00813AE0">
            <w:pPr>
              <w:suppressAutoHyphens w:val="0"/>
              <w:overflowPunct w:val="0"/>
              <w:autoSpaceDE w:val="0"/>
              <w:autoSpaceDN w:val="0"/>
              <w:adjustRightInd w:val="0"/>
              <w:spacing w:before="40" w:after="40" w:line="220" w:lineRule="exact"/>
              <w:ind w:right="113"/>
              <w:textAlignment w:val="baseline"/>
              <w:rPr>
                <w:sz w:val="18"/>
                <w:szCs w:val="24"/>
                <w:lang w:val="fr-FR"/>
              </w:rPr>
            </w:pPr>
            <w:r w:rsidRPr="007B7E30">
              <w:rPr>
                <w:sz w:val="18"/>
                <w:szCs w:val="24"/>
                <w:lang w:val="fr-FR"/>
              </w:rPr>
              <w:t>Technique de mesure</w:t>
            </w:r>
          </w:p>
        </w:tc>
        <w:tc>
          <w:tcPr>
            <w:tcW w:w="461"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 xml:space="preserve"> 19</w:t>
            </w:r>
          </w:p>
        </w:tc>
        <w:tc>
          <w:tcPr>
            <w:tcW w:w="900"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w:t>
            </w:r>
          </w:p>
        </w:tc>
        <w:tc>
          <w:tcPr>
            <w:tcW w:w="891"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1</w:t>
            </w:r>
          </w:p>
        </w:tc>
        <w:tc>
          <w:tcPr>
            <w:tcW w:w="1002"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w:t>
            </w:r>
          </w:p>
        </w:tc>
        <w:tc>
          <w:tcPr>
            <w:tcW w:w="891"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1</w:t>
            </w:r>
          </w:p>
        </w:tc>
      </w:tr>
      <w:tr w:rsidR="00813AE0" w:rsidRPr="007B7E30" w:rsidTr="00813AE0">
        <w:tc>
          <w:tcPr>
            <w:tcW w:w="323" w:type="dxa"/>
            <w:shd w:val="clear" w:color="auto" w:fill="auto"/>
          </w:tcPr>
          <w:p w:rsidR="00813AE0" w:rsidRPr="007B7E30" w:rsidRDefault="00813AE0" w:rsidP="00813AE0">
            <w:pPr>
              <w:suppressAutoHyphens w:val="0"/>
              <w:overflowPunct w:val="0"/>
              <w:autoSpaceDE w:val="0"/>
              <w:autoSpaceDN w:val="0"/>
              <w:adjustRightInd w:val="0"/>
              <w:spacing w:before="40" w:after="40" w:line="220" w:lineRule="exact"/>
              <w:ind w:right="113"/>
              <w:textAlignment w:val="baseline"/>
              <w:rPr>
                <w:sz w:val="18"/>
                <w:lang w:val="fr-FR"/>
              </w:rPr>
            </w:pPr>
            <w:r w:rsidRPr="007B7E30">
              <w:rPr>
                <w:sz w:val="18"/>
                <w:lang w:val="fr-FR"/>
              </w:rPr>
              <w:t>5</w:t>
            </w:r>
          </w:p>
        </w:tc>
        <w:tc>
          <w:tcPr>
            <w:tcW w:w="2902" w:type="dxa"/>
            <w:shd w:val="clear" w:color="auto" w:fill="auto"/>
          </w:tcPr>
          <w:p w:rsidR="00813AE0" w:rsidRPr="007B7E30" w:rsidRDefault="00813AE0" w:rsidP="00813AE0">
            <w:pPr>
              <w:suppressAutoHyphens w:val="0"/>
              <w:overflowPunct w:val="0"/>
              <w:autoSpaceDE w:val="0"/>
              <w:autoSpaceDN w:val="0"/>
              <w:adjustRightInd w:val="0"/>
              <w:spacing w:before="40" w:after="40" w:line="220" w:lineRule="exact"/>
              <w:ind w:right="113"/>
              <w:textAlignment w:val="baseline"/>
              <w:rPr>
                <w:sz w:val="18"/>
                <w:szCs w:val="24"/>
                <w:lang w:val="fr-FR"/>
              </w:rPr>
            </w:pPr>
            <w:r w:rsidRPr="007B7E30">
              <w:rPr>
                <w:sz w:val="18"/>
                <w:szCs w:val="24"/>
                <w:lang w:val="fr-FR"/>
              </w:rPr>
              <w:t>Connaissance des produits</w:t>
            </w:r>
          </w:p>
        </w:tc>
        <w:tc>
          <w:tcPr>
            <w:tcW w:w="461"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78</w:t>
            </w:r>
          </w:p>
        </w:tc>
        <w:tc>
          <w:tcPr>
            <w:tcW w:w="900"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w:t>
            </w:r>
          </w:p>
        </w:tc>
        <w:tc>
          <w:tcPr>
            <w:tcW w:w="891"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1</w:t>
            </w:r>
          </w:p>
        </w:tc>
        <w:tc>
          <w:tcPr>
            <w:tcW w:w="1002"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w:t>
            </w:r>
          </w:p>
        </w:tc>
        <w:tc>
          <w:tcPr>
            <w:tcW w:w="891"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1</w:t>
            </w:r>
          </w:p>
        </w:tc>
      </w:tr>
      <w:tr w:rsidR="00813AE0" w:rsidRPr="007B7E30" w:rsidTr="00813AE0">
        <w:tc>
          <w:tcPr>
            <w:tcW w:w="323" w:type="dxa"/>
            <w:shd w:val="clear" w:color="auto" w:fill="auto"/>
          </w:tcPr>
          <w:p w:rsidR="00813AE0" w:rsidRPr="007B7E30" w:rsidRDefault="00813AE0" w:rsidP="00813AE0">
            <w:pPr>
              <w:suppressAutoHyphens w:val="0"/>
              <w:overflowPunct w:val="0"/>
              <w:autoSpaceDE w:val="0"/>
              <w:autoSpaceDN w:val="0"/>
              <w:adjustRightInd w:val="0"/>
              <w:spacing w:before="40" w:after="40" w:line="220" w:lineRule="exact"/>
              <w:ind w:right="113"/>
              <w:textAlignment w:val="baseline"/>
              <w:rPr>
                <w:sz w:val="18"/>
                <w:lang w:val="fr-FR"/>
              </w:rPr>
            </w:pPr>
            <w:r w:rsidRPr="007B7E30">
              <w:rPr>
                <w:sz w:val="18"/>
                <w:lang w:val="fr-FR"/>
              </w:rPr>
              <w:t>6</w:t>
            </w:r>
          </w:p>
        </w:tc>
        <w:tc>
          <w:tcPr>
            <w:tcW w:w="2902" w:type="dxa"/>
            <w:shd w:val="clear" w:color="auto" w:fill="auto"/>
          </w:tcPr>
          <w:p w:rsidR="00813AE0" w:rsidRPr="007B7E30" w:rsidRDefault="00813AE0" w:rsidP="00813AE0">
            <w:pPr>
              <w:suppressAutoHyphens w:val="0"/>
              <w:overflowPunct w:val="0"/>
              <w:autoSpaceDE w:val="0"/>
              <w:autoSpaceDN w:val="0"/>
              <w:adjustRightInd w:val="0"/>
              <w:spacing w:before="40" w:after="40" w:line="220" w:lineRule="exact"/>
              <w:ind w:right="113"/>
              <w:textAlignment w:val="baseline"/>
              <w:rPr>
                <w:sz w:val="18"/>
                <w:szCs w:val="24"/>
                <w:lang w:val="fr-FR"/>
              </w:rPr>
            </w:pPr>
            <w:r w:rsidRPr="007B7E30">
              <w:rPr>
                <w:sz w:val="18"/>
                <w:szCs w:val="24"/>
                <w:lang w:val="fr-FR"/>
              </w:rPr>
              <w:t>Chargement, déchargement et transport</w:t>
            </w:r>
          </w:p>
        </w:tc>
        <w:tc>
          <w:tcPr>
            <w:tcW w:w="461" w:type="dxa"/>
            <w:shd w:val="clear" w:color="auto" w:fill="auto"/>
            <w:vAlign w:val="bottom"/>
          </w:tcPr>
          <w:p w:rsidR="00813AE0" w:rsidRPr="007B7E30" w:rsidRDefault="00813AE0" w:rsidP="006635D9">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 xml:space="preserve"> </w:t>
            </w:r>
            <w:r w:rsidR="006635D9" w:rsidRPr="007B7E30">
              <w:rPr>
                <w:sz w:val="18"/>
                <w:lang w:val="fr-FR"/>
              </w:rPr>
              <w:t>31</w:t>
            </w:r>
          </w:p>
        </w:tc>
        <w:tc>
          <w:tcPr>
            <w:tcW w:w="900"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del w:id="71" w:author="Martine Moench" w:date="2018-10-08T12:09:00Z">
              <w:r w:rsidRPr="007B7E30" w:rsidDel="00B344D9">
                <w:rPr>
                  <w:sz w:val="18"/>
                  <w:lang w:val="fr-FR"/>
                </w:rPr>
                <w:delText>70</w:delText>
              </w:r>
            </w:del>
            <w:ins w:id="72" w:author="Martine Moench" w:date="2018-10-08T12:09:00Z">
              <w:r w:rsidR="00B344D9" w:rsidRPr="007B7E30">
                <w:rPr>
                  <w:sz w:val="18"/>
                  <w:lang w:val="fr-FR"/>
                </w:rPr>
                <w:t>80</w:t>
              </w:r>
            </w:ins>
          </w:p>
        </w:tc>
        <w:tc>
          <w:tcPr>
            <w:tcW w:w="891"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1</w:t>
            </w:r>
          </w:p>
        </w:tc>
        <w:tc>
          <w:tcPr>
            <w:tcW w:w="1002"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4</w:t>
            </w:r>
          </w:p>
        </w:tc>
        <w:tc>
          <w:tcPr>
            <w:tcW w:w="891"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5</w:t>
            </w:r>
          </w:p>
        </w:tc>
      </w:tr>
      <w:tr w:rsidR="00813AE0" w:rsidRPr="007B7E30" w:rsidTr="00813AE0">
        <w:tc>
          <w:tcPr>
            <w:tcW w:w="323" w:type="dxa"/>
            <w:shd w:val="clear" w:color="auto" w:fill="auto"/>
          </w:tcPr>
          <w:p w:rsidR="00813AE0" w:rsidRPr="007B7E30" w:rsidRDefault="00813AE0" w:rsidP="00813AE0">
            <w:pPr>
              <w:suppressAutoHyphens w:val="0"/>
              <w:overflowPunct w:val="0"/>
              <w:autoSpaceDE w:val="0"/>
              <w:autoSpaceDN w:val="0"/>
              <w:adjustRightInd w:val="0"/>
              <w:spacing w:before="40" w:after="40" w:line="220" w:lineRule="exact"/>
              <w:ind w:right="113"/>
              <w:textAlignment w:val="baseline"/>
              <w:rPr>
                <w:sz w:val="18"/>
                <w:lang w:val="fr-FR"/>
              </w:rPr>
            </w:pPr>
            <w:r w:rsidRPr="007B7E30">
              <w:rPr>
                <w:sz w:val="18"/>
                <w:lang w:val="fr-FR"/>
              </w:rPr>
              <w:t>7</w:t>
            </w:r>
          </w:p>
        </w:tc>
        <w:tc>
          <w:tcPr>
            <w:tcW w:w="2902" w:type="dxa"/>
            <w:shd w:val="clear" w:color="auto" w:fill="auto"/>
          </w:tcPr>
          <w:p w:rsidR="00813AE0" w:rsidRPr="007B7E30" w:rsidRDefault="00813AE0" w:rsidP="00813AE0">
            <w:pPr>
              <w:suppressAutoHyphens w:val="0"/>
              <w:overflowPunct w:val="0"/>
              <w:autoSpaceDE w:val="0"/>
              <w:autoSpaceDN w:val="0"/>
              <w:adjustRightInd w:val="0"/>
              <w:spacing w:before="40" w:after="40" w:line="220" w:lineRule="exact"/>
              <w:ind w:right="113"/>
              <w:textAlignment w:val="baseline"/>
              <w:rPr>
                <w:sz w:val="18"/>
                <w:szCs w:val="24"/>
                <w:lang w:val="fr-FR"/>
              </w:rPr>
            </w:pPr>
            <w:r w:rsidRPr="007B7E30">
              <w:rPr>
                <w:sz w:val="18"/>
                <w:szCs w:val="24"/>
                <w:lang w:val="fr-FR"/>
              </w:rPr>
              <w:t>Documents</w:t>
            </w:r>
            <w:r w:rsidRPr="007B7E30">
              <w:rPr>
                <w:sz w:val="18"/>
                <w:szCs w:val="24"/>
                <w:lang w:val="fr-FR"/>
              </w:rPr>
              <w:tab/>
            </w:r>
          </w:p>
        </w:tc>
        <w:tc>
          <w:tcPr>
            <w:tcW w:w="461"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 xml:space="preserve"> 32</w:t>
            </w:r>
          </w:p>
        </w:tc>
        <w:tc>
          <w:tcPr>
            <w:tcW w:w="900"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22</w:t>
            </w:r>
          </w:p>
        </w:tc>
        <w:tc>
          <w:tcPr>
            <w:tcW w:w="891"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1</w:t>
            </w:r>
          </w:p>
        </w:tc>
        <w:tc>
          <w:tcPr>
            <w:tcW w:w="1002"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1</w:t>
            </w:r>
          </w:p>
        </w:tc>
        <w:tc>
          <w:tcPr>
            <w:tcW w:w="891"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2</w:t>
            </w:r>
          </w:p>
        </w:tc>
      </w:tr>
      <w:tr w:rsidR="00813AE0" w:rsidRPr="007B7E30" w:rsidTr="00813AE0">
        <w:tc>
          <w:tcPr>
            <w:tcW w:w="323" w:type="dxa"/>
            <w:shd w:val="clear" w:color="auto" w:fill="auto"/>
          </w:tcPr>
          <w:p w:rsidR="00813AE0" w:rsidRPr="007B7E30" w:rsidRDefault="00813AE0" w:rsidP="00813AE0">
            <w:pPr>
              <w:suppressAutoHyphens w:val="0"/>
              <w:overflowPunct w:val="0"/>
              <w:autoSpaceDE w:val="0"/>
              <w:autoSpaceDN w:val="0"/>
              <w:adjustRightInd w:val="0"/>
              <w:spacing w:before="40" w:after="40" w:line="220" w:lineRule="exact"/>
              <w:ind w:right="113"/>
              <w:textAlignment w:val="baseline"/>
              <w:rPr>
                <w:sz w:val="18"/>
                <w:lang w:val="fr-FR"/>
              </w:rPr>
            </w:pPr>
            <w:r w:rsidRPr="007B7E30">
              <w:rPr>
                <w:sz w:val="18"/>
                <w:lang w:val="fr-FR"/>
              </w:rPr>
              <w:t>8</w:t>
            </w:r>
          </w:p>
        </w:tc>
        <w:tc>
          <w:tcPr>
            <w:tcW w:w="2902" w:type="dxa"/>
            <w:shd w:val="clear" w:color="auto" w:fill="auto"/>
          </w:tcPr>
          <w:p w:rsidR="00813AE0" w:rsidRPr="007B7E30" w:rsidRDefault="00813AE0" w:rsidP="00813AE0">
            <w:pPr>
              <w:suppressAutoHyphens w:val="0"/>
              <w:overflowPunct w:val="0"/>
              <w:autoSpaceDE w:val="0"/>
              <w:autoSpaceDN w:val="0"/>
              <w:adjustRightInd w:val="0"/>
              <w:spacing w:before="40" w:after="40" w:line="220" w:lineRule="exact"/>
              <w:ind w:right="113"/>
              <w:textAlignment w:val="baseline"/>
              <w:rPr>
                <w:sz w:val="18"/>
                <w:szCs w:val="24"/>
                <w:lang w:val="fr-FR"/>
              </w:rPr>
            </w:pPr>
            <w:r w:rsidRPr="007B7E30">
              <w:rPr>
                <w:sz w:val="18"/>
                <w:szCs w:val="24"/>
                <w:lang w:val="fr-FR"/>
              </w:rPr>
              <w:t>Dangers et mesures de prévention</w:t>
            </w:r>
          </w:p>
        </w:tc>
        <w:tc>
          <w:tcPr>
            <w:tcW w:w="461"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 xml:space="preserve"> 73</w:t>
            </w:r>
          </w:p>
        </w:tc>
        <w:tc>
          <w:tcPr>
            <w:tcW w:w="900"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27</w:t>
            </w:r>
          </w:p>
        </w:tc>
        <w:tc>
          <w:tcPr>
            <w:tcW w:w="891"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2</w:t>
            </w:r>
          </w:p>
        </w:tc>
        <w:tc>
          <w:tcPr>
            <w:tcW w:w="1002"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2</w:t>
            </w:r>
          </w:p>
        </w:tc>
        <w:tc>
          <w:tcPr>
            <w:tcW w:w="891"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4</w:t>
            </w:r>
          </w:p>
        </w:tc>
      </w:tr>
      <w:tr w:rsidR="00813AE0" w:rsidRPr="007B7E30" w:rsidTr="00813AE0">
        <w:tc>
          <w:tcPr>
            <w:tcW w:w="323" w:type="dxa"/>
            <w:tcBorders>
              <w:bottom w:val="single" w:sz="2" w:space="0" w:color="auto"/>
            </w:tcBorders>
            <w:shd w:val="clear" w:color="auto" w:fill="auto"/>
          </w:tcPr>
          <w:p w:rsidR="00813AE0" w:rsidRPr="007B7E30" w:rsidRDefault="00813AE0" w:rsidP="00813AE0">
            <w:pPr>
              <w:suppressAutoHyphens w:val="0"/>
              <w:overflowPunct w:val="0"/>
              <w:autoSpaceDE w:val="0"/>
              <w:autoSpaceDN w:val="0"/>
              <w:adjustRightInd w:val="0"/>
              <w:spacing w:before="40" w:after="40" w:line="220" w:lineRule="exact"/>
              <w:ind w:right="113"/>
              <w:textAlignment w:val="baseline"/>
              <w:rPr>
                <w:sz w:val="18"/>
                <w:lang w:val="fr-FR"/>
              </w:rPr>
            </w:pPr>
            <w:r w:rsidRPr="007B7E30">
              <w:rPr>
                <w:sz w:val="18"/>
                <w:lang w:val="fr-FR"/>
              </w:rPr>
              <w:t>9</w:t>
            </w:r>
          </w:p>
        </w:tc>
        <w:tc>
          <w:tcPr>
            <w:tcW w:w="2902" w:type="dxa"/>
            <w:tcBorders>
              <w:bottom w:val="single" w:sz="2" w:space="0" w:color="auto"/>
            </w:tcBorders>
            <w:shd w:val="clear" w:color="auto" w:fill="auto"/>
          </w:tcPr>
          <w:p w:rsidR="00813AE0" w:rsidRPr="007B7E30" w:rsidRDefault="00813AE0" w:rsidP="00813AE0">
            <w:pPr>
              <w:suppressAutoHyphens w:val="0"/>
              <w:overflowPunct w:val="0"/>
              <w:autoSpaceDE w:val="0"/>
              <w:autoSpaceDN w:val="0"/>
              <w:adjustRightInd w:val="0"/>
              <w:spacing w:before="40" w:after="40" w:line="220" w:lineRule="exact"/>
              <w:ind w:right="113"/>
              <w:textAlignment w:val="baseline"/>
              <w:rPr>
                <w:sz w:val="18"/>
                <w:szCs w:val="24"/>
                <w:lang w:val="fr-FR"/>
              </w:rPr>
            </w:pPr>
            <w:r w:rsidRPr="007B7E30">
              <w:rPr>
                <w:sz w:val="18"/>
                <w:szCs w:val="24"/>
                <w:lang w:val="fr-FR"/>
              </w:rPr>
              <w:t>Stabilité</w:t>
            </w:r>
          </w:p>
        </w:tc>
        <w:tc>
          <w:tcPr>
            <w:tcW w:w="461" w:type="dxa"/>
            <w:tcBorders>
              <w:bottom w:val="single" w:sz="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21</w:t>
            </w:r>
          </w:p>
        </w:tc>
        <w:tc>
          <w:tcPr>
            <w:tcW w:w="900" w:type="dxa"/>
            <w:tcBorders>
              <w:bottom w:val="single" w:sz="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w:t>
            </w:r>
          </w:p>
        </w:tc>
        <w:tc>
          <w:tcPr>
            <w:tcW w:w="891" w:type="dxa"/>
            <w:tcBorders>
              <w:bottom w:val="single" w:sz="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2</w:t>
            </w:r>
          </w:p>
        </w:tc>
        <w:tc>
          <w:tcPr>
            <w:tcW w:w="1002" w:type="dxa"/>
            <w:tcBorders>
              <w:bottom w:val="single" w:sz="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w:t>
            </w:r>
          </w:p>
        </w:tc>
        <w:tc>
          <w:tcPr>
            <w:tcW w:w="891" w:type="dxa"/>
            <w:tcBorders>
              <w:bottom w:val="single" w:sz="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2</w:t>
            </w:r>
          </w:p>
        </w:tc>
      </w:tr>
      <w:tr w:rsidR="00813AE0" w:rsidRPr="007B7E30" w:rsidTr="00813AE0">
        <w:trPr>
          <w:cantSplit/>
        </w:trPr>
        <w:tc>
          <w:tcPr>
            <w:tcW w:w="3225" w:type="dxa"/>
            <w:gridSpan w:val="2"/>
            <w:tcBorders>
              <w:top w:val="single" w:sz="2" w:space="0" w:color="auto"/>
              <w:bottom w:val="single" w:sz="12" w:space="0" w:color="auto"/>
            </w:tcBorders>
            <w:shd w:val="clear" w:color="auto" w:fill="auto"/>
          </w:tcPr>
          <w:p w:rsidR="00813AE0" w:rsidRPr="007B7E30" w:rsidRDefault="00813AE0" w:rsidP="00813AE0">
            <w:pPr>
              <w:suppressAutoHyphens w:val="0"/>
              <w:overflowPunct w:val="0"/>
              <w:autoSpaceDE w:val="0"/>
              <w:autoSpaceDN w:val="0"/>
              <w:adjustRightInd w:val="0"/>
              <w:spacing w:before="40" w:after="40" w:line="220" w:lineRule="exact"/>
              <w:ind w:left="284" w:right="113"/>
              <w:textAlignment w:val="baseline"/>
              <w:rPr>
                <w:b/>
                <w:sz w:val="18"/>
                <w:lang w:val="fr-FR"/>
              </w:rPr>
            </w:pPr>
            <w:r w:rsidRPr="007B7E30">
              <w:rPr>
                <w:b/>
                <w:sz w:val="18"/>
                <w:lang w:val="fr-FR"/>
              </w:rPr>
              <w:t>Total</w:t>
            </w:r>
          </w:p>
        </w:tc>
        <w:tc>
          <w:tcPr>
            <w:tcW w:w="461" w:type="dxa"/>
            <w:tcBorders>
              <w:top w:val="single" w:sz="2" w:space="0" w:color="auto"/>
              <w:bottom w:val="single" w:sz="1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b/>
                <w:sz w:val="18"/>
                <w:szCs w:val="24"/>
                <w:lang w:val="fr-FR"/>
              </w:rPr>
            </w:pPr>
          </w:p>
        </w:tc>
        <w:tc>
          <w:tcPr>
            <w:tcW w:w="900" w:type="dxa"/>
            <w:tcBorders>
              <w:top w:val="single" w:sz="2" w:space="0" w:color="auto"/>
              <w:bottom w:val="single" w:sz="1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b/>
                <w:sz w:val="18"/>
                <w:lang w:val="fr-FR"/>
              </w:rPr>
            </w:pPr>
          </w:p>
        </w:tc>
        <w:tc>
          <w:tcPr>
            <w:tcW w:w="891" w:type="dxa"/>
            <w:tcBorders>
              <w:top w:val="single" w:sz="2" w:space="0" w:color="auto"/>
              <w:bottom w:val="single" w:sz="1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b/>
                <w:sz w:val="18"/>
                <w:lang w:val="fr-FR"/>
              </w:rPr>
            </w:pPr>
            <w:r w:rsidRPr="007B7E30">
              <w:rPr>
                <w:b/>
                <w:sz w:val="18"/>
                <w:lang w:val="fr-FR"/>
              </w:rPr>
              <w:t>10</w:t>
            </w:r>
          </w:p>
        </w:tc>
        <w:tc>
          <w:tcPr>
            <w:tcW w:w="1002" w:type="dxa"/>
            <w:tcBorders>
              <w:top w:val="single" w:sz="2" w:space="0" w:color="auto"/>
              <w:bottom w:val="single" w:sz="1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b/>
                <w:sz w:val="18"/>
                <w:lang w:val="fr-FR"/>
              </w:rPr>
            </w:pPr>
            <w:r w:rsidRPr="007B7E30">
              <w:rPr>
                <w:b/>
                <w:sz w:val="18"/>
                <w:lang w:val="fr-FR"/>
              </w:rPr>
              <w:t>10</w:t>
            </w:r>
          </w:p>
        </w:tc>
        <w:tc>
          <w:tcPr>
            <w:tcW w:w="891" w:type="dxa"/>
            <w:tcBorders>
              <w:top w:val="single" w:sz="2" w:space="0" w:color="auto"/>
              <w:bottom w:val="single" w:sz="1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b/>
                <w:sz w:val="18"/>
                <w:lang w:val="fr-FR"/>
              </w:rPr>
            </w:pPr>
            <w:r w:rsidRPr="007B7E30">
              <w:rPr>
                <w:b/>
                <w:sz w:val="18"/>
                <w:lang w:val="fr-FR"/>
              </w:rPr>
              <w:t>20</w:t>
            </w:r>
          </w:p>
        </w:tc>
      </w:tr>
    </w:tbl>
    <w:p w:rsidR="005D3AFD" w:rsidRPr="007B7E30" w:rsidRDefault="005D3AFD">
      <w:pPr>
        <w:suppressAutoHyphens w:val="0"/>
        <w:spacing w:line="240" w:lineRule="auto"/>
        <w:rPr>
          <w:lang w:val="fr-FR"/>
        </w:rPr>
      </w:pPr>
    </w:p>
    <w:p w:rsidR="00813AE0" w:rsidRPr="007B7E30" w:rsidRDefault="00813AE0" w:rsidP="00813AE0">
      <w:pPr>
        <w:pStyle w:val="SingleTxtG"/>
        <w:keepNext/>
        <w:keepLines/>
        <w:spacing w:before="120"/>
        <w:ind w:firstLine="567"/>
        <w:rPr>
          <w:lang w:val="fr-FR"/>
        </w:rPr>
      </w:pPr>
      <w:r w:rsidRPr="007B7E30">
        <w:rPr>
          <w:lang w:val="fr-FR"/>
        </w:rPr>
        <w:t>b)</w:t>
      </w:r>
      <w:r w:rsidRPr="007B7E30">
        <w:rPr>
          <w:lang w:val="fr-FR"/>
        </w:rPr>
        <w:tab/>
        <w:t>Bateaux-citernes</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314"/>
        <w:gridCol w:w="2849"/>
        <w:gridCol w:w="7"/>
        <w:gridCol w:w="799"/>
        <w:gridCol w:w="709"/>
        <w:gridCol w:w="817"/>
        <w:gridCol w:w="999"/>
        <w:gridCol w:w="876"/>
      </w:tblGrid>
      <w:tr w:rsidR="00813AE0" w:rsidRPr="007B7E30" w:rsidTr="00813AE0">
        <w:trPr>
          <w:cantSplit/>
          <w:tblHeader/>
        </w:trPr>
        <w:tc>
          <w:tcPr>
            <w:tcW w:w="3163" w:type="dxa"/>
            <w:gridSpan w:val="2"/>
            <w:tcBorders>
              <w:top w:val="single" w:sz="4" w:space="0" w:color="auto"/>
              <w:bottom w:val="single" w:sz="2" w:space="0" w:color="auto"/>
            </w:tcBorders>
            <w:shd w:val="clear" w:color="auto" w:fill="auto"/>
            <w:vAlign w:val="bottom"/>
          </w:tcPr>
          <w:p w:rsidR="00813AE0" w:rsidRPr="007B7E30" w:rsidRDefault="00813AE0" w:rsidP="00813AE0">
            <w:pPr>
              <w:keepNext/>
              <w:keepLines/>
              <w:suppressAutoHyphens w:val="0"/>
              <w:overflowPunct w:val="0"/>
              <w:autoSpaceDE w:val="0"/>
              <w:autoSpaceDN w:val="0"/>
              <w:adjustRightInd w:val="0"/>
              <w:spacing w:before="80" w:after="80" w:line="200" w:lineRule="exact"/>
              <w:ind w:right="113"/>
              <w:textAlignment w:val="baseline"/>
              <w:rPr>
                <w:i/>
                <w:sz w:val="16"/>
                <w:lang w:val="fr-FR"/>
              </w:rPr>
            </w:pPr>
            <w:r w:rsidRPr="007B7E30">
              <w:rPr>
                <w:i/>
                <w:sz w:val="16"/>
                <w:lang w:val="fr-FR"/>
              </w:rPr>
              <w:t>Objectif d’examen</w:t>
            </w:r>
          </w:p>
        </w:tc>
        <w:tc>
          <w:tcPr>
            <w:tcW w:w="1515" w:type="dxa"/>
            <w:gridSpan w:val="3"/>
            <w:tcBorders>
              <w:top w:val="single" w:sz="4" w:space="0" w:color="auto"/>
              <w:bottom w:val="single" w:sz="2" w:space="0" w:color="auto"/>
            </w:tcBorders>
            <w:shd w:val="clear" w:color="auto" w:fill="auto"/>
            <w:vAlign w:val="bottom"/>
          </w:tcPr>
          <w:p w:rsidR="00813AE0" w:rsidRPr="007B7E30" w:rsidRDefault="00813AE0" w:rsidP="00813AE0">
            <w:pPr>
              <w:keepNext/>
              <w:keepLines/>
              <w:suppressAutoHyphens w:val="0"/>
              <w:overflowPunct w:val="0"/>
              <w:autoSpaceDE w:val="0"/>
              <w:autoSpaceDN w:val="0"/>
              <w:adjustRightInd w:val="0"/>
              <w:spacing w:before="80" w:after="80" w:line="200" w:lineRule="exact"/>
              <w:ind w:right="113"/>
              <w:jc w:val="right"/>
              <w:textAlignment w:val="baseline"/>
              <w:rPr>
                <w:i/>
                <w:sz w:val="16"/>
                <w:lang w:val="fr-FR"/>
              </w:rPr>
            </w:pPr>
            <w:r w:rsidRPr="007B7E30">
              <w:rPr>
                <w:i/>
                <w:sz w:val="16"/>
                <w:lang w:val="fr-FR"/>
              </w:rPr>
              <w:t>Nombre de questions dans le catalogue</w:t>
            </w:r>
          </w:p>
        </w:tc>
        <w:tc>
          <w:tcPr>
            <w:tcW w:w="817" w:type="dxa"/>
            <w:tcBorders>
              <w:top w:val="single" w:sz="4" w:space="0" w:color="auto"/>
              <w:bottom w:val="single" w:sz="2" w:space="0" w:color="auto"/>
            </w:tcBorders>
            <w:shd w:val="clear" w:color="auto" w:fill="auto"/>
            <w:vAlign w:val="bottom"/>
          </w:tcPr>
          <w:p w:rsidR="00813AE0" w:rsidRPr="007B7E30" w:rsidRDefault="00813AE0" w:rsidP="00813AE0">
            <w:pPr>
              <w:keepNext/>
              <w:keepLines/>
              <w:suppressAutoHyphens w:val="0"/>
              <w:overflowPunct w:val="0"/>
              <w:autoSpaceDE w:val="0"/>
              <w:autoSpaceDN w:val="0"/>
              <w:adjustRightInd w:val="0"/>
              <w:spacing w:before="80" w:after="80" w:line="200" w:lineRule="exact"/>
              <w:ind w:right="113"/>
              <w:jc w:val="right"/>
              <w:textAlignment w:val="baseline"/>
              <w:rPr>
                <w:i/>
                <w:spacing w:val="-4"/>
                <w:sz w:val="16"/>
                <w:lang w:val="fr-FR"/>
              </w:rPr>
            </w:pPr>
            <w:r w:rsidRPr="007B7E30">
              <w:rPr>
                <w:i/>
                <w:spacing w:val="-4"/>
                <w:sz w:val="16"/>
                <w:lang w:val="fr-FR"/>
              </w:rPr>
              <w:t>Généralités</w:t>
            </w:r>
          </w:p>
        </w:tc>
        <w:tc>
          <w:tcPr>
            <w:tcW w:w="999" w:type="dxa"/>
            <w:tcBorders>
              <w:top w:val="single" w:sz="4" w:space="0" w:color="auto"/>
              <w:bottom w:val="single" w:sz="2" w:space="0" w:color="auto"/>
            </w:tcBorders>
            <w:shd w:val="clear" w:color="auto" w:fill="auto"/>
            <w:vAlign w:val="bottom"/>
          </w:tcPr>
          <w:p w:rsidR="00813AE0" w:rsidRPr="007B7E30" w:rsidRDefault="00813AE0" w:rsidP="00813AE0">
            <w:pPr>
              <w:keepNext/>
              <w:keepLines/>
              <w:suppressAutoHyphens w:val="0"/>
              <w:overflowPunct w:val="0"/>
              <w:autoSpaceDE w:val="0"/>
              <w:autoSpaceDN w:val="0"/>
              <w:adjustRightInd w:val="0"/>
              <w:spacing w:before="80" w:after="80" w:line="200" w:lineRule="exact"/>
              <w:ind w:right="113"/>
              <w:jc w:val="right"/>
              <w:textAlignment w:val="baseline"/>
              <w:rPr>
                <w:i/>
                <w:spacing w:val="-2"/>
                <w:sz w:val="16"/>
                <w:lang w:val="fr-FR"/>
              </w:rPr>
            </w:pPr>
            <w:r w:rsidRPr="007B7E30">
              <w:rPr>
                <w:i/>
                <w:spacing w:val="-2"/>
                <w:sz w:val="16"/>
                <w:lang w:val="fr-FR"/>
              </w:rPr>
              <w:t>Spécifique bateaux à marchandises sèches</w:t>
            </w:r>
          </w:p>
        </w:tc>
        <w:tc>
          <w:tcPr>
            <w:tcW w:w="876" w:type="dxa"/>
            <w:tcBorders>
              <w:top w:val="single" w:sz="4" w:space="0" w:color="auto"/>
              <w:bottom w:val="single" w:sz="2" w:space="0" w:color="auto"/>
            </w:tcBorders>
            <w:shd w:val="clear" w:color="auto" w:fill="auto"/>
            <w:vAlign w:val="bottom"/>
          </w:tcPr>
          <w:p w:rsidR="00813AE0" w:rsidRPr="007B7E30" w:rsidRDefault="00813AE0" w:rsidP="00813AE0">
            <w:pPr>
              <w:keepNext/>
              <w:keepLines/>
              <w:suppressAutoHyphens w:val="0"/>
              <w:overflowPunct w:val="0"/>
              <w:autoSpaceDE w:val="0"/>
              <w:autoSpaceDN w:val="0"/>
              <w:adjustRightInd w:val="0"/>
              <w:spacing w:before="80" w:after="80" w:line="200" w:lineRule="exact"/>
              <w:ind w:right="113"/>
              <w:jc w:val="right"/>
              <w:textAlignment w:val="baseline"/>
              <w:rPr>
                <w:i/>
                <w:sz w:val="16"/>
                <w:lang w:val="fr-FR"/>
              </w:rPr>
            </w:pPr>
            <w:r w:rsidRPr="007B7E30">
              <w:rPr>
                <w:i/>
                <w:sz w:val="16"/>
                <w:lang w:val="fr-FR"/>
              </w:rPr>
              <w:t>Total</w:t>
            </w:r>
          </w:p>
        </w:tc>
      </w:tr>
      <w:tr w:rsidR="00813AE0" w:rsidRPr="007B7E30" w:rsidTr="00813AE0">
        <w:trPr>
          <w:cantSplit/>
          <w:trHeight w:val="1119"/>
          <w:tblHeader/>
        </w:trPr>
        <w:tc>
          <w:tcPr>
            <w:tcW w:w="3170" w:type="dxa"/>
            <w:gridSpan w:val="3"/>
            <w:tcBorders>
              <w:top w:val="single" w:sz="2" w:space="0" w:color="auto"/>
              <w:bottom w:val="single" w:sz="12" w:space="0" w:color="auto"/>
            </w:tcBorders>
            <w:shd w:val="clear" w:color="auto" w:fill="auto"/>
          </w:tcPr>
          <w:p w:rsidR="00813AE0" w:rsidRPr="007B7E30" w:rsidRDefault="00813AE0" w:rsidP="00813AE0">
            <w:pPr>
              <w:keepNext/>
              <w:keepLines/>
              <w:suppressAutoHyphens w:val="0"/>
              <w:overflowPunct w:val="0"/>
              <w:autoSpaceDE w:val="0"/>
              <w:autoSpaceDN w:val="0"/>
              <w:adjustRightInd w:val="0"/>
              <w:spacing w:before="40" w:after="40" w:line="220" w:lineRule="exact"/>
              <w:ind w:right="113"/>
              <w:textAlignment w:val="baseline"/>
              <w:rPr>
                <w:i/>
                <w:sz w:val="16"/>
                <w:szCs w:val="16"/>
                <w:lang w:val="fr-FR"/>
              </w:rPr>
            </w:pPr>
          </w:p>
        </w:tc>
        <w:tc>
          <w:tcPr>
            <w:tcW w:w="799" w:type="dxa"/>
            <w:tcBorders>
              <w:top w:val="single" w:sz="2" w:space="0" w:color="auto"/>
              <w:bottom w:val="single" w:sz="12" w:space="0" w:color="auto"/>
            </w:tcBorders>
            <w:shd w:val="clear" w:color="auto" w:fill="auto"/>
            <w:vAlign w:val="bottom"/>
          </w:tcPr>
          <w:p w:rsidR="00813AE0" w:rsidRPr="007B7E30" w:rsidRDefault="00813AE0" w:rsidP="00813AE0">
            <w:pPr>
              <w:keepNext/>
              <w:keepLines/>
              <w:suppressAutoHyphens w:val="0"/>
              <w:overflowPunct w:val="0"/>
              <w:autoSpaceDE w:val="0"/>
              <w:autoSpaceDN w:val="0"/>
              <w:adjustRightInd w:val="0"/>
              <w:spacing w:before="40" w:after="40" w:line="220" w:lineRule="exact"/>
              <w:ind w:right="113"/>
              <w:jc w:val="right"/>
              <w:textAlignment w:val="baseline"/>
              <w:rPr>
                <w:i/>
                <w:spacing w:val="-2"/>
                <w:sz w:val="16"/>
                <w:szCs w:val="16"/>
                <w:lang w:val="fr-FR"/>
              </w:rPr>
            </w:pPr>
            <w:r w:rsidRPr="007B7E30">
              <w:rPr>
                <w:i/>
                <w:spacing w:val="-2"/>
                <w:sz w:val="16"/>
                <w:szCs w:val="16"/>
                <w:lang w:val="fr-FR"/>
              </w:rPr>
              <w:t>Spécifique bateaux-citernes</w:t>
            </w:r>
          </w:p>
        </w:tc>
        <w:tc>
          <w:tcPr>
            <w:tcW w:w="709" w:type="dxa"/>
            <w:tcBorders>
              <w:top w:val="single" w:sz="2" w:space="0" w:color="auto"/>
              <w:bottom w:val="single" w:sz="12" w:space="0" w:color="auto"/>
            </w:tcBorders>
            <w:shd w:val="clear" w:color="auto" w:fill="auto"/>
            <w:vAlign w:val="bottom"/>
          </w:tcPr>
          <w:p w:rsidR="00813AE0" w:rsidRPr="007B7E30" w:rsidRDefault="00813AE0" w:rsidP="00813AE0">
            <w:pPr>
              <w:keepNext/>
              <w:keepLines/>
              <w:suppressAutoHyphens w:val="0"/>
              <w:overflowPunct w:val="0"/>
              <w:autoSpaceDE w:val="0"/>
              <w:autoSpaceDN w:val="0"/>
              <w:adjustRightInd w:val="0"/>
              <w:spacing w:before="40" w:after="40" w:line="220" w:lineRule="exact"/>
              <w:ind w:right="113"/>
              <w:jc w:val="right"/>
              <w:textAlignment w:val="baseline"/>
              <w:rPr>
                <w:i/>
                <w:spacing w:val="-2"/>
                <w:sz w:val="16"/>
                <w:szCs w:val="16"/>
                <w:lang w:val="fr-FR"/>
              </w:rPr>
            </w:pPr>
            <w:r w:rsidRPr="007B7E30">
              <w:rPr>
                <w:i/>
                <w:spacing w:val="-2"/>
                <w:sz w:val="16"/>
                <w:szCs w:val="16"/>
                <w:lang w:val="fr-FR"/>
              </w:rPr>
              <w:t>Nombre de questions à choisir</w:t>
            </w:r>
          </w:p>
        </w:tc>
        <w:tc>
          <w:tcPr>
            <w:tcW w:w="817" w:type="dxa"/>
            <w:tcBorders>
              <w:top w:val="single" w:sz="2" w:space="0" w:color="auto"/>
              <w:bottom w:val="single" w:sz="12" w:space="0" w:color="auto"/>
            </w:tcBorders>
            <w:shd w:val="clear" w:color="auto" w:fill="auto"/>
            <w:vAlign w:val="bottom"/>
          </w:tcPr>
          <w:p w:rsidR="00813AE0" w:rsidRPr="007B7E30" w:rsidRDefault="00813AE0" w:rsidP="00813AE0">
            <w:pPr>
              <w:keepNext/>
              <w:keepLines/>
              <w:suppressAutoHyphens w:val="0"/>
              <w:overflowPunct w:val="0"/>
              <w:autoSpaceDE w:val="0"/>
              <w:autoSpaceDN w:val="0"/>
              <w:adjustRightInd w:val="0"/>
              <w:spacing w:before="40" w:after="40" w:line="220" w:lineRule="exact"/>
              <w:ind w:right="113"/>
              <w:jc w:val="right"/>
              <w:textAlignment w:val="baseline"/>
              <w:rPr>
                <w:i/>
                <w:sz w:val="16"/>
                <w:szCs w:val="16"/>
                <w:lang w:val="fr-FR"/>
              </w:rPr>
            </w:pPr>
            <w:r w:rsidRPr="007B7E30">
              <w:rPr>
                <w:i/>
                <w:sz w:val="16"/>
                <w:szCs w:val="16"/>
                <w:lang w:val="fr-FR"/>
              </w:rPr>
              <w:t>Nombre de questions à choisir</w:t>
            </w:r>
          </w:p>
        </w:tc>
        <w:tc>
          <w:tcPr>
            <w:tcW w:w="999" w:type="dxa"/>
            <w:tcBorders>
              <w:top w:val="single" w:sz="2" w:space="0" w:color="auto"/>
              <w:bottom w:val="single" w:sz="12" w:space="0" w:color="auto"/>
            </w:tcBorders>
            <w:shd w:val="clear" w:color="auto" w:fill="auto"/>
            <w:vAlign w:val="bottom"/>
          </w:tcPr>
          <w:p w:rsidR="00813AE0" w:rsidRPr="007B7E30" w:rsidRDefault="00813AE0" w:rsidP="00813AE0">
            <w:pPr>
              <w:keepNext/>
              <w:keepLines/>
              <w:suppressAutoHyphens w:val="0"/>
              <w:overflowPunct w:val="0"/>
              <w:autoSpaceDE w:val="0"/>
              <w:autoSpaceDN w:val="0"/>
              <w:adjustRightInd w:val="0"/>
              <w:spacing w:before="40" w:after="40" w:line="220" w:lineRule="exact"/>
              <w:ind w:right="113"/>
              <w:jc w:val="right"/>
              <w:textAlignment w:val="baseline"/>
              <w:rPr>
                <w:i/>
                <w:sz w:val="16"/>
                <w:szCs w:val="16"/>
                <w:lang w:val="fr-FR"/>
              </w:rPr>
            </w:pPr>
            <w:r w:rsidRPr="007B7E30">
              <w:rPr>
                <w:i/>
                <w:sz w:val="16"/>
                <w:szCs w:val="16"/>
                <w:lang w:val="fr-FR"/>
              </w:rPr>
              <w:t>Nombre de questions à choisir</w:t>
            </w:r>
          </w:p>
        </w:tc>
        <w:tc>
          <w:tcPr>
            <w:tcW w:w="876" w:type="dxa"/>
            <w:tcBorders>
              <w:top w:val="single" w:sz="2" w:space="0" w:color="auto"/>
              <w:bottom w:val="single" w:sz="12" w:space="0" w:color="auto"/>
            </w:tcBorders>
            <w:shd w:val="clear" w:color="auto" w:fill="auto"/>
            <w:vAlign w:val="bottom"/>
          </w:tcPr>
          <w:p w:rsidR="00813AE0" w:rsidRPr="007B7E30" w:rsidRDefault="00813AE0" w:rsidP="00813AE0">
            <w:pPr>
              <w:keepNext/>
              <w:keepLines/>
              <w:suppressAutoHyphens w:val="0"/>
              <w:overflowPunct w:val="0"/>
              <w:autoSpaceDE w:val="0"/>
              <w:autoSpaceDN w:val="0"/>
              <w:adjustRightInd w:val="0"/>
              <w:spacing w:before="40" w:after="40" w:line="220" w:lineRule="exact"/>
              <w:ind w:right="113"/>
              <w:jc w:val="right"/>
              <w:textAlignment w:val="baseline"/>
              <w:rPr>
                <w:i/>
                <w:sz w:val="16"/>
                <w:szCs w:val="16"/>
                <w:lang w:val="fr-FR"/>
              </w:rPr>
            </w:pPr>
            <w:r w:rsidRPr="007B7E30">
              <w:rPr>
                <w:i/>
                <w:sz w:val="16"/>
                <w:szCs w:val="16"/>
                <w:lang w:val="fr-FR"/>
              </w:rPr>
              <w:t>Nombre de questions à choisir</w:t>
            </w:r>
          </w:p>
        </w:tc>
      </w:tr>
      <w:tr w:rsidR="00813AE0" w:rsidRPr="007B7E30" w:rsidTr="00813AE0">
        <w:tc>
          <w:tcPr>
            <w:tcW w:w="314" w:type="dxa"/>
            <w:tcBorders>
              <w:top w:val="single" w:sz="12" w:space="0" w:color="auto"/>
            </w:tcBorders>
            <w:shd w:val="clear" w:color="auto" w:fill="auto"/>
          </w:tcPr>
          <w:p w:rsidR="00813AE0" w:rsidRPr="007B7E30" w:rsidRDefault="00813AE0" w:rsidP="005D3AFD">
            <w:pPr>
              <w:suppressAutoHyphens w:val="0"/>
              <w:overflowPunct w:val="0"/>
              <w:autoSpaceDE w:val="0"/>
              <w:autoSpaceDN w:val="0"/>
              <w:adjustRightInd w:val="0"/>
              <w:spacing w:before="40" w:after="40" w:line="240" w:lineRule="auto"/>
              <w:ind w:right="113"/>
              <w:textAlignment w:val="baseline"/>
              <w:rPr>
                <w:sz w:val="18"/>
                <w:lang w:val="fr-FR"/>
              </w:rPr>
            </w:pPr>
            <w:r w:rsidRPr="007B7E30">
              <w:rPr>
                <w:sz w:val="18"/>
                <w:lang w:val="fr-FR"/>
              </w:rPr>
              <w:t>1</w:t>
            </w:r>
          </w:p>
        </w:tc>
        <w:tc>
          <w:tcPr>
            <w:tcW w:w="2849" w:type="dxa"/>
            <w:tcBorders>
              <w:top w:val="single" w:sz="12" w:space="0" w:color="auto"/>
            </w:tcBorders>
            <w:shd w:val="clear" w:color="auto" w:fill="auto"/>
          </w:tcPr>
          <w:p w:rsidR="00813AE0" w:rsidRPr="007B7E30" w:rsidRDefault="00813AE0" w:rsidP="005D3AFD">
            <w:pPr>
              <w:suppressAutoHyphens w:val="0"/>
              <w:overflowPunct w:val="0"/>
              <w:autoSpaceDE w:val="0"/>
              <w:autoSpaceDN w:val="0"/>
              <w:adjustRightInd w:val="0"/>
              <w:spacing w:before="40" w:after="40" w:line="240" w:lineRule="auto"/>
              <w:ind w:right="113"/>
              <w:textAlignment w:val="baseline"/>
              <w:rPr>
                <w:sz w:val="18"/>
                <w:szCs w:val="24"/>
                <w:lang w:val="fr-FR"/>
              </w:rPr>
            </w:pPr>
            <w:r w:rsidRPr="007B7E30">
              <w:rPr>
                <w:sz w:val="18"/>
                <w:szCs w:val="24"/>
                <w:lang w:val="fr-FR"/>
              </w:rPr>
              <w:t>Généralités</w:t>
            </w:r>
          </w:p>
        </w:tc>
        <w:tc>
          <w:tcPr>
            <w:tcW w:w="806" w:type="dxa"/>
            <w:gridSpan w:val="2"/>
            <w:tcBorders>
              <w:top w:val="single" w:sz="12" w:space="0" w:color="auto"/>
            </w:tcBorders>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del w:id="73" w:author="Martine Moench" w:date="2018-10-08T12:09:00Z">
              <w:r w:rsidRPr="007B7E30" w:rsidDel="00B344D9">
                <w:rPr>
                  <w:sz w:val="18"/>
                  <w:lang w:val="fr-FR"/>
                </w:rPr>
                <w:delText>14</w:delText>
              </w:r>
            </w:del>
            <w:ins w:id="74" w:author="Martine Moench" w:date="2018-10-08T12:09:00Z">
              <w:r w:rsidR="00B344D9" w:rsidRPr="007B7E30">
                <w:rPr>
                  <w:sz w:val="18"/>
                  <w:lang w:val="fr-FR"/>
                </w:rPr>
                <w:t>26</w:t>
              </w:r>
            </w:ins>
          </w:p>
        </w:tc>
        <w:tc>
          <w:tcPr>
            <w:tcW w:w="709" w:type="dxa"/>
            <w:tcBorders>
              <w:top w:val="single" w:sz="12" w:space="0" w:color="auto"/>
            </w:tcBorders>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w:t>
            </w:r>
          </w:p>
        </w:tc>
        <w:tc>
          <w:tcPr>
            <w:tcW w:w="817" w:type="dxa"/>
            <w:tcBorders>
              <w:top w:val="single" w:sz="12" w:space="0" w:color="auto"/>
            </w:tcBorders>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1</w:t>
            </w:r>
          </w:p>
        </w:tc>
        <w:tc>
          <w:tcPr>
            <w:tcW w:w="999" w:type="dxa"/>
            <w:tcBorders>
              <w:top w:val="single" w:sz="12" w:space="0" w:color="auto"/>
            </w:tcBorders>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w:t>
            </w:r>
          </w:p>
        </w:tc>
        <w:tc>
          <w:tcPr>
            <w:tcW w:w="876" w:type="dxa"/>
            <w:tcBorders>
              <w:top w:val="single" w:sz="12" w:space="0" w:color="auto"/>
            </w:tcBorders>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1</w:t>
            </w:r>
          </w:p>
        </w:tc>
      </w:tr>
      <w:tr w:rsidR="00813AE0" w:rsidRPr="007B7E30" w:rsidTr="00813AE0">
        <w:tc>
          <w:tcPr>
            <w:tcW w:w="314" w:type="dxa"/>
            <w:shd w:val="clear" w:color="auto" w:fill="auto"/>
          </w:tcPr>
          <w:p w:rsidR="00813AE0" w:rsidRPr="007B7E30" w:rsidRDefault="00813AE0" w:rsidP="005D3AFD">
            <w:pPr>
              <w:suppressAutoHyphens w:val="0"/>
              <w:overflowPunct w:val="0"/>
              <w:autoSpaceDE w:val="0"/>
              <w:autoSpaceDN w:val="0"/>
              <w:adjustRightInd w:val="0"/>
              <w:spacing w:before="40" w:after="40" w:line="240" w:lineRule="auto"/>
              <w:ind w:right="113"/>
              <w:textAlignment w:val="baseline"/>
              <w:rPr>
                <w:sz w:val="18"/>
                <w:lang w:val="fr-FR"/>
              </w:rPr>
            </w:pPr>
            <w:r w:rsidRPr="007B7E30">
              <w:rPr>
                <w:sz w:val="18"/>
                <w:lang w:val="fr-FR"/>
              </w:rPr>
              <w:t>2</w:t>
            </w:r>
          </w:p>
        </w:tc>
        <w:tc>
          <w:tcPr>
            <w:tcW w:w="2849" w:type="dxa"/>
            <w:shd w:val="clear" w:color="auto" w:fill="auto"/>
          </w:tcPr>
          <w:p w:rsidR="00813AE0" w:rsidRPr="007B7E30" w:rsidRDefault="00813AE0" w:rsidP="005D3AFD">
            <w:pPr>
              <w:suppressAutoHyphens w:val="0"/>
              <w:overflowPunct w:val="0"/>
              <w:autoSpaceDE w:val="0"/>
              <w:autoSpaceDN w:val="0"/>
              <w:adjustRightInd w:val="0"/>
              <w:spacing w:before="40" w:after="40" w:line="240" w:lineRule="auto"/>
              <w:ind w:right="113"/>
              <w:textAlignment w:val="baseline"/>
              <w:rPr>
                <w:sz w:val="18"/>
                <w:szCs w:val="24"/>
                <w:lang w:val="fr-FR"/>
              </w:rPr>
            </w:pPr>
            <w:r w:rsidRPr="007B7E30">
              <w:rPr>
                <w:sz w:val="18"/>
                <w:szCs w:val="24"/>
                <w:lang w:val="fr-FR"/>
              </w:rPr>
              <w:t>Construction et équipement</w:t>
            </w:r>
          </w:p>
        </w:tc>
        <w:tc>
          <w:tcPr>
            <w:tcW w:w="806" w:type="dxa"/>
            <w:gridSpan w:val="2"/>
            <w:shd w:val="clear" w:color="auto" w:fill="auto"/>
            <w:vAlign w:val="bottom"/>
          </w:tcPr>
          <w:p w:rsidR="00813AE0" w:rsidRPr="007B7E30" w:rsidRDefault="006635D9"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20</w:t>
            </w:r>
          </w:p>
        </w:tc>
        <w:tc>
          <w:tcPr>
            <w:tcW w:w="709"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del w:id="75" w:author="Martine Moench" w:date="2018-10-08T12:09:00Z">
              <w:r w:rsidRPr="007B7E30" w:rsidDel="00B344D9">
                <w:rPr>
                  <w:sz w:val="18"/>
                  <w:lang w:val="fr-FR"/>
                </w:rPr>
                <w:delText>49</w:delText>
              </w:r>
            </w:del>
            <w:ins w:id="76" w:author="Martine Moench" w:date="2018-10-08T12:09:00Z">
              <w:r w:rsidR="00B344D9" w:rsidRPr="007B7E30">
                <w:rPr>
                  <w:sz w:val="18"/>
                  <w:lang w:val="fr-FR"/>
                </w:rPr>
                <w:t>48</w:t>
              </w:r>
            </w:ins>
          </w:p>
        </w:tc>
        <w:tc>
          <w:tcPr>
            <w:tcW w:w="817"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1</w:t>
            </w:r>
          </w:p>
        </w:tc>
        <w:tc>
          <w:tcPr>
            <w:tcW w:w="999"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1</w:t>
            </w:r>
          </w:p>
        </w:tc>
        <w:tc>
          <w:tcPr>
            <w:tcW w:w="876"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2</w:t>
            </w:r>
          </w:p>
        </w:tc>
      </w:tr>
      <w:tr w:rsidR="00813AE0" w:rsidRPr="007B7E30" w:rsidTr="00813AE0">
        <w:tc>
          <w:tcPr>
            <w:tcW w:w="314" w:type="dxa"/>
            <w:shd w:val="clear" w:color="auto" w:fill="auto"/>
          </w:tcPr>
          <w:p w:rsidR="00813AE0" w:rsidRPr="007B7E30" w:rsidRDefault="00813AE0" w:rsidP="005D3AFD">
            <w:pPr>
              <w:suppressAutoHyphens w:val="0"/>
              <w:overflowPunct w:val="0"/>
              <w:autoSpaceDE w:val="0"/>
              <w:autoSpaceDN w:val="0"/>
              <w:adjustRightInd w:val="0"/>
              <w:spacing w:before="40" w:after="40" w:line="240" w:lineRule="auto"/>
              <w:ind w:right="113"/>
              <w:textAlignment w:val="baseline"/>
              <w:rPr>
                <w:sz w:val="18"/>
                <w:lang w:val="fr-FR"/>
              </w:rPr>
            </w:pPr>
            <w:r w:rsidRPr="007B7E30">
              <w:rPr>
                <w:sz w:val="18"/>
                <w:lang w:val="fr-FR"/>
              </w:rPr>
              <w:t>3</w:t>
            </w:r>
          </w:p>
        </w:tc>
        <w:tc>
          <w:tcPr>
            <w:tcW w:w="2849" w:type="dxa"/>
            <w:shd w:val="clear" w:color="auto" w:fill="auto"/>
          </w:tcPr>
          <w:p w:rsidR="00813AE0" w:rsidRPr="007B7E30" w:rsidRDefault="00813AE0" w:rsidP="005D3AFD">
            <w:pPr>
              <w:suppressAutoHyphens w:val="0"/>
              <w:overflowPunct w:val="0"/>
              <w:autoSpaceDE w:val="0"/>
              <w:autoSpaceDN w:val="0"/>
              <w:adjustRightInd w:val="0"/>
              <w:spacing w:before="40" w:after="40" w:line="240" w:lineRule="auto"/>
              <w:ind w:right="113"/>
              <w:textAlignment w:val="baseline"/>
              <w:rPr>
                <w:sz w:val="18"/>
                <w:szCs w:val="24"/>
                <w:lang w:val="fr-FR"/>
              </w:rPr>
            </w:pPr>
            <w:r w:rsidRPr="007B7E30">
              <w:rPr>
                <w:sz w:val="18"/>
                <w:szCs w:val="24"/>
                <w:lang w:val="fr-FR"/>
              </w:rPr>
              <w:t>Traitement des cales, des citernes à cargaison et des locaux contigus</w:t>
            </w:r>
          </w:p>
        </w:tc>
        <w:tc>
          <w:tcPr>
            <w:tcW w:w="806" w:type="dxa"/>
            <w:gridSpan w:val="2"/>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w:t>
            </w:r>
          </w:p>
        </w:tc>
        <w:tc>
          <w:tcPr>
            <w:tcW w:w="709"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del w:id="77" w:author="Martine Moench" w:date="2018-10-08T12:09:00Z">
              <w:r w:rsidRPr="007B7E30" w:rsidDel="00B344D9">
                <w:rPr>
                  <w:sz w:val="18"/>
                  <w:lang w:val="fr-FR"/>
                </w:rPr>
                <w:delText>33</w:delText>
              </w:r>
            </w:del>
            <w:ins w:id="78" w:author="Martine Moench" w:date="2018-10-08T12:09:00Z">
              <w:r w:rsidR="00B344D9" w:rsidRPr="007B7E30">
                <w:rPr>
                  <w:sz w:val="18"/>
                  <w:lang w:val="fr-FR"/>
                </w:rPr>
                <w:t>31</w:t>
              </w:r>
            </w:ins>
          </w:p>
        </w:tc>
        <w:tc>
          <w:tcPr>
            <w:tcW w:w="817"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w:t>
            </w:r>
          </w:p>
        </w:tc>
        <w:tc>
          <w:tcPr>
            <w:tcW w:w="999"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2</w:t>
            </w:r>
          </w:p>
        </w:tc>
        <w:tc>
          <w:tcPr>
            <w:tcW w:w="876"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2</w:t>
            </w:r>
          </w:p>
        </w:tc>
      </w:tr>
      <w:tr w:rsidR="00813AE0" w:rsidRPr="007B7E30" w:rsidTr="00813AE0">
        <w:tc>
          <w:tcPr>
            <w:tcW w:w="314" w:type="dxa"/>
            <w:shd w:val="clear" w:color="auto" w:fill="auto"/>
          </w:tcPr>
          <w:p w:rsidR="00813AE0" w:rsidRPr="007B7E30" w:rsidRDefault="00813AE0" w:rsidP="005D3AFD">
            <w:pPr>
              <w:suppressAutoHyphens w:val="0"/>
              <w:overflowPunct w:val="0"/>
              <w:autoSpaceDE w:val="0"/>
              <w:autoSpaceDN w:val="0"/>
              <w:adjustRightInd w:val="0"/>
              <w:spacing w:before="40" w:after="40" w:line="240" w:lineRule="auto"/>
              <w:ind w:right="113"/>
              <w:textAlignment w:val="baseline"/>
              <w:rPr>
                <w:sz w:val="18"/>
                <w:lang w:val="fr-FR"/>
              </w:rPr>
            </w:pPr>
            <w:r w:rsidRPr="007B7E30">
              <w:rPr>
                <w:sz w:val="18"/>
                <w:lang w:val="fr-FR"/>
              </w:rPr>
              <w:t>4</w:t>
            </w:r>
          </w:p>
        </w:tc>
        <w:tc>
          <w:tcPr>
            <w:tcW w:w="2849" w:type="dxa"/>
            <w:shd w:val="clear" w:color="auto" w:fill="auto"/>
          </w:tcPr>
          <w:p w:rsidR="00813AE0" w:rsidRPr="007B7E30" w:rsidRDefault="00813AE0" w:rsidP="005D3AFD">
            <w:pPr>
              <w:suppressAutoHyphens w:val="0"/>
              <w:overflowPunct w:val="0"/>
              <w:autoSpaceDE w:val="0"/>
              <w:autoSpaceDN w:val="0"/>
              <w:adjustRightInd w:val="0"/>
              <w:spacing w:before="40" w:after="40" w:line="240" w:lineRule="auto"/>
              <w:ind w:right="113"/>
              <w:textAlignment w:val="baseline"/>
              <w:rPr>
                <w:sz w:val="18"/>
                <w:szCs w:val="24"/>
                <w:lang w:val="fr-FR"/>
              </w:rPr>
            </w:pPr>
            <w:r w:rsidRPr="007B7E30">
              <w:rPr>
                <w:sz w:val="18"/>
                <w:szCs w:val="24"/>
                <w:lang w:val="fr-FR"/>
              </w:rPr>
              <w:t>Technique de mesure</w:t>
            </w:r>
          </w:p>
        </w:tc>
        <w:tc>
          <w:tcPr>
            <w:tcW w:w="806" w:type="dxa"/>
            <w:gridSpan w:val="2"/>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19</w:t>
            </w:r>
          </w:p>
        </w:tc>
        <w:tc>
          <w:tcPr>
            <w:tcW w:w="709"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13</w:t>
            </w:r>
          </w:p>
        </w:tc>
        <w:tc>
          <w:tcPr>
            <w:tcW w:w="817"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1</w:t>
            </w:r>
          </w:p>
        </w:tc>
        <w:tc>
          <w:tcPr>
            <w:tcW w:w="999"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1-</w:t>
            </w:r>
          </w:p>
        </w:tc>
        <w:tc>
          <w:tcPr>
            <w:tcW w:w="876"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2</w:t>
            </w:r>
          </w:p>
        </w:tc>
      </w:tr>
      <w:tr w:rsidR="00813AE0" w:rsidRPr="007B7E30" w:rsidTr="00813AE0">
        <w:tc>
          <w:tcPr>
            <w:tcW w:w="314" w:type="dxa"/>
            <w:shd w:val="clear" w:color="auto" w:fill="auto"/>
          </w:tcPr>
          <w:p w:rsidR="00813AE0" w:rsidRPr="007B7E30" w:rsidRDefault="00813AE0" w:rsidP="005D3AFD">
            <w:pPr>
              <w:suppressAutoHyphens w:val="0"/>
              <w:overflowPunct w:val="0"/>
              <w:autoSpaceDE w:val="0"/>
              <w:autoSpaceDN w:val="0"/>
              <w:adjustRightInd w:val="0"/>
              <w:spacing w:before="40" w:after="40" w:line="240" w:lineRule="auto"/>
              <w:ind w:right="113"/>
              <w:textAlignment w:val="baseline"/>
              <w:rPr>
                <w:sz w:val="18"/>
                <w:lang w:val="fr-FR"/>
              </w:rPr>
            </w:pPr>
            <w:r w:rsidRPr="007B7E30">
              <w:rPr>
                <w:sz w:val="18"/>
                <w:lang w:val="fr-FR"/>
              </w:rPr>
              <w:t>5</w:t>
            </w:r>
          </w:p>
        </w:tc>
        <w:tc>
          <w:tcPr>
            <w:tcW w:w="2849" w:type="dxa"/>
            <w:shd w:val="clear" w:color="auto" w:fill="auto"/>
          </w:tcPr>
          <w:p w:rsidR="00813AE0" w:rsidRPr="007B7E30" w:rsidRDefault="00813AE0" w:rsidP="005D3AFD">
            <w:pPr>
              <w:suppressAutoHyphens w:val="0"/>
              <w:overflowPunct w:val="0"/>
              <w:autoSpaceDE w:val="0"/>
              <w:autoSpaceDN w:val="0"/>
              <w:adjustRightInd w:val="0"/>
              <w:spacing w:before="40" w:after="40" w:line="240" w:lineRule="auto"/>
              <w:ind w:right="113"/>
              <w:textAlignment w:val="baseline"/>
              <w:rPr>
                <w:sz w:val="18"/>
                <w:szCs w:val="24"/>
                <w:lang w:val="fr-FR"/>
              </w:rPr>
            </w:pPr>
            <w:r w:rsidRPr="007B7E30">
              <w:rPr>
                <w:sz w:val="18"/>
                <w:szCs w:val="24"/>
                <w:lang w:val="fr-FR"/>
              </w:rPr>
              <w:t>Connaissance des produits</w:t>
            </w:r>
          </w:p>
        </w:tc>
        <w:tc>
          <w:tcPr>
            <w:tcW w:w="806" w:type="dxa"/>
            <w:gridSpan w:val="2"/>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78</w:t>
            </w:r>
          </w:p>
        </w:tc>
        <w:tc>
          <w:tcPr>
            <w:tcW w:w="709"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w:t>
            </w:r>
          </w:p>
        </w:tc>
        <w:tc>
          <w:tcPr>
            <w:tcW w:w="817"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1</w:t>
            </w:r>
          </w:p>
        </w:tc>
        <w:tc>
          <w:tcPr>
            <w:tcW w:w="999"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w:t>
            </w:r>
          </w:p>
        </w:tc>
        <w:tc>
          <w:tcPr>
            <w:tcW w:w="876"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1</w:t>
            </w:r>
          </w:p>
        </w:tc>
      </w:tr>
      <w:tr w:rsidR="00813AE0" w:rsidRPr="007B7E30" w:rsidTr="00813AE0">
        <w:tc>
          <w:tcPr>
            <w:tcW w:w="314" w:type="dxa"/>
            <w:shd w:val="clear" w:color="auto" w:fill="auto"/>
          </w:tcPr>
          <w:p w:rsidR="00813AE0" w:rsidRPr="007B7E30" w:rsidRDefault="00813AE0" w:rsidP="005D3AFD">
            <w:pPr>
              <w:suppressAutoHyphens w:val="0"/>
              <w:overflowPunct w:val="0"/>
              <w:autoSpaceDE w:val="0"/>
              <w:autoSpaceDN w:val="0"/>
              <w:adjustRightInd w:val="0"/>
              <w:spacing w:before="40" w:after="40" w:line="240" w:lineRule="auto"/>
              <w:ind w:right="113"/>
              <w:textAlignment w:val="baseline"/>
              <w:rPr>
                <w:sz w:val="18"/>
                <w:lang w:val="fr-FR"/>
              </w:rPr>
            </w:pPr>
            <w:r w:rsidRPr="007B7E30">
              <w:rPr>
                <w:sz w:val="18"/>
                <w:lang w:val="fr-FR"/>
              </w:rPr>
              <w:t>6</w:t>
            </w:r>
          </w:p>
        </w:tc>
        <w:tc>
          <w:tcPr>
            <w:tcW w:w="2849" w:type="dxa"/>
            <w:shd w:val="clear" w:color="auto" w:fill="auto"/>
          </w:tcPr>
          <w:p w:rsidR="00813AE0" w:rsidRPr="007B7E30" w:rsidRDefault="00813AE0" w:rsidP="005D3AFD">
            <w:pPr>
              <w:suppressAutoHyphens w:val="0"/>
              <w:overflowPunct w:val="0"/>
              <w:autoSpaceDE w:val="0"/>
              <w:autoSpaceDN w:val="0"/>
              <w:adjustRightInd w:val="0"/>
              <w:spacing w:before="40" w:after="40" w:line="240" w:lineRule="auto"/>
              <w:ind w:right="113"/>
              <w:textAlignment w:val="baseline"/>
              <w:rPr>
                <w:sz w:val="18"/>
                <w:szCs w:val="24"/>
                <w:lang w:val="fr-FR"/>
              </w:rPr>
            </w:pPr>
            <w:r w:rsidRPr="007B7E30">
              <w:rPr>
                <w:sz w:val="18"/>
                <w:szCs w:val="24"/>
                <w:lang w:val="fr-FR"/>
              </w:rPr>
              <w:t>Chargement, déchargement et transport</w:t>
            </w:r>
          </w:p>
        </w:tc>
        <w:tc>
          <w:tcPr>
            <w:tcW w:w="806" w:type="dxa"/>
            <w:gridSpan w:val="2"/>
            <w:shd w:val="clear" w:color="auto" w:fill="auto"/>
            <w:vAlign w:val="bottom"/>
          </w:tcPr>
          <w:p w:rsidR="00813AE0" w:rsidRPr="007B7E30" w:rsidRDefault="006635D9"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31</w:t>
            </w:r>
          </w:p>
        </w:tc>
        <w:tc>
          <w:tcPr>
            <w:tcW w:w="709" w:type="dxa"/>
            <w:shd w:val="clear" w:color="auto" w:fill="auto"/>
            <w:vAlign w:val="bottom"/>
          </w:tcPr>
          <w:p w:rsidR="00813AE0" w:rsidRPr="007B7E30" w:rsidRDefault="006635D9" w:rsidP="005D3AFD">
            <w:pPr>
              <w:suppressAutoHyphens w:val="0"/>
              <w:overflowPunct w:val="0"/>
              <w:autoSpaceDE w:val="0"/>
              <w:autoSpaceDN w:val="0"/>
              <w:adjustRightInd w:val="0"/>
              <w:spacing w:before="40" w:after="40" w:line="240" w:lineRule="auto"/>
              <w:ind w:right="113"/>
              <w:jc w:val="right"/>
              <w:textAlignment w:val="baseline"/>
              <w:rPr>
                <w:sz w:val="18"/>
                <w:lang w:val="fr-FR"/>
              </w:rPr>
            </w:pPr>
            <w:del w:id="79" w:author="Martine Moench" w:date="2018-10-08T12:09:00Z">
              <w:r w:rsidRPr="007B7E30" w:rsidDel="00B344D9">
                <w:rPr>
                  <w:sz w:val="18"/>
                  <w:lang w:val="fr-FR"/>
                </w:rPr>
                <w:delText>53</w:delText>
              </w:r>
            </w:del>
            <w:ins w:id="80" w:author="Martine Moench" w:date="2018-10-08T12:09:00Z">
              <w:r w:rsidR="00B344D9" w:rsidRPr="007B7E30">
                <w:rPr>
                  <w:sz w:val="18"/>
                  <w:lang w:val="fr-FR"/>
                </w:rPr>
                <w:t>51</w:t>
              </w:r>
            </w:ins>
          </w:p>
        </w:tc>
        <w:tc>
          <w:tcPr>
            <w:tcW w:w="817"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1</w:t>
            </w:r>
          </w:p>
        </w:tc>
        <w:tc>
          <w:tcPr>
            <w:tcW w:w="999"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3</w:t>
            </w:r>
          </w:p>
        </w:tc>
        <w:tc>
          <w:tcPr>
            <w:tcW w:w="876"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4</w:t>
            </w:r>
          </w:p>
        </w:tc>
      </w:tr>
      <w:tr w:rsidR="00813AE0" w:rsidRPr="007B7E30" w:rsidTr="00813AE0">
        <w:tc>
          <w:tcPr>
            <w:tcW w:w="314" w:type="dxa"/>
            <w:shd w:val="clear" w:color="auto" w:fill="auto"/>
          </w:tcPr>
          <w:p w:rsidR="00813AE0" w:rsidRPr="007B7E30" w:rsidRDefault="00813AE0" w:rsidP="005D3AFD">
            <w:pPr>
              <w:suppressAutoHyphens w:val="0"/>
              <w:overflowPunct w:val="0"/>
              <w:autoSpaceDE w:val="0"/>
              <w:autoSpaceDN w:val="0"/>
              <w:adjustRightInd w:val="0"/>
              <w:spacing w:before="40" w:after="40" w:line="240" w:lineRule="auto"/>
              <w:ind w:right="113"/>
              <w:textAlignment w:val="baseline"/>
              <w:rPr>
                <w:sz w:val="18"/>
                <w:lang w:val="fr-FR"/>
              </w:rPr>
            </w:pPr>
            <w:r w:rsidRPr="007B7E30">
              <w:rPr>
                <w:sz w:val="18"/>
                <w:lang w:val="fr-FR"/>
              </w:rPr>
              <w:t>7</w:t>
            </w:r>
          </w:p>
        </w:tc>
        <w:tc>
          <w:tcPr>
            <w:tcW w:w="2849" w:type="dxa"/>
            <w:shd w:val="clear" w:color="auto" w:fill="auto"/>
          </w:tcPr>
          <w:p w:rsidR="00813AE0" w:rsidRPr="007B7E30" w:rsidRDefault="00813AE0" w:rsidP="005D3AFD">
            <w:pPr>
              <w:suppressAutoHyphens w:val="0"/>
              <w:overflowPunct w:val="0"/>
              <w:autoSpaceDE w:val="0"/>
              <w:autoSpaceDN w:val="0"/>
              <w:adjustRightInd w:val="0"/>
              <w:spacing w:before="40" w:after="40" w:line="240" w:lineRule="auto"/>
              <w:ind w:right="113"/>
              <w:textAlignment w:val="baseline"/>
              <w:rPr>
                <w:sz w:val="18"/>
                <w:szCs w:val="24"/>
                <w:lang w:val="fr-FR"/>
              </w:rPr>
            </w:pPr>
            <w:r w:rsidRPr="007B7E30">
              <w:rPr>
                <w:sz w:val="18"/>
                <w:szCs w:val="24"/>
                <w:lang w:val="fr-FR"/>
              </w:rPr>
              <w:t>Documents</w:t>
            </w:r>
          </w:p>
        </w:tc>
        <w:tc>
          <w:tcPr>
            <w:tcW w:w="806" w:type="dxa"/>
            <w:gridSpan w:val="2"/>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32</w:t>
            </w:r>
          </w:p>
        </w:tc>
        <w:tc>
          <w:tcPr>
            <w:tcW w:w="709"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23</w:t>
            </w:r>
          </w:p>
        </w:tc>
        <w:tc>
          <w:tcPr>
            <w:tcW w:w="817"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1</w:t>
            </w:r>
          </w:p>
        </w:tc>
        <w:tc>
          <w:tcPr>
            <w:tcW w:w="999"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1</w:t>
            </w:r>
          </w:p>
        </w:tc>
        <w:tc>
          <w:tcPr>
            <w:tcW w:w="876"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2</w:t>
            </w:r>
          </w:p>
        </w:tc>
      </w:tr>
      <w:tr w:rsidR="00813AE0" w:rsidRPr="007B7E30" w:rsidTr="00813AE0">
        <w:tc>
          <w:tcPr>
            <w:tcW w:w="314" w:type="dxa"/>
            <w:shd w:val="clear" w:color="auto" w:fill="auto"/>
          </w:tcPr>
          <w:p w:rsidR="00813AE0" w:rsidRPr="007B7E30" w:rsidRDefault="00813AE0" w:rsidP="005D3AFD">
            <w:pPr>
              <w:suppressAutoHyphens w:val="0"/>
              <w:overflowPunct w:val="0"/>
              <w:autoSpaceDE w:val="0"/>
              <w:autoSpaceDN w:val="0"/>
              <w:adjustRightInd w:val="0"/>
              <w:spacing w:before="40" w:after="40" w:line="240" w:lineRule="auto"/>
              <w:ind w:right="113"/>
              <w:textAlignment w:val="baseline"/>
              <w:rPr>
                <w:sz w:val="18"/>
                <w:lang w:val="fr-FR"/>
              </w:rPr>
            </w:pPr>
            <w:r w:rsidRPr="007B7E30">
              <w:rPr>
                <w:sz w:val="18"/>
                <w:lang w:val="fr-FR"/>
              </w:rPr>
              <w:t>8</w:t>
            </w:r>
          </w:p>
        </w:tc>
        <w:tc>
          <w:tcPr>
            <w:tcW w:w="2849" w:type="dxa"/>
            <w:shd w:val="clear" w:color="auto" w:fill="auto"/>
          </w:tcPr>
          <w:p w:rsidR="00813AE0" w:rsidRPr="007B7E30" w:rsidRDefault="00813AE0" w:rsidP="005D3AFD">
            <w:pPr>
              <w:suppressAutoHyphens w:val="0"/>
              <w:overflowPunct w:val="0"/>
              <w:autoSpaceDE w:val="0"/>
              <w:autoSpaceDN w:val="0"/>
              <w:adjustRightInd w:val="0"/>
              <w:spacing w:before="40" w:after="40" w:line="240" w:lineRule="auto"/>
              <w:ind w:right="113"/>
              <w:textAlignment w:val="baseline"/>
              <w:rPr>
                <w:sz w:val="18"/>
                <w:szCs w:val="24"/>
                <w:lang w:val="fr-FR"/>
              </w:rPr>
            </w:pPr>
            <w:r w:rsidRPr="007B7E30">
              <w:rPr>
                <w:sz w:val="18"/>
                <w:szCs w:val="24"/>
                <w:lang w:val="fr-FR"/>
              </w:rPr>
              <w:t>Dangers et mesures de prévention</w:t>
            </w:r>
          </w:p>
        </w:tc>
        <w:tc>
          <w:tcPr>
            <w:tcW w:w="806" w:type="dxa"/>
            <w:gridSpan w:val="2"/>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73</w:t>
            </w:r>
          </w:p>
        </w:tc>
        <w:tc>
          <w:tcPr>
            <w:tcW w:w="709"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del w:id="81" w:author="Martine Moench" w:date="2018-10-08T12:09:00Z">
              <w:r w:rsidRPr="007B7E30" w:rsidDel="00B344D9">
                <w:rPr>
                  <w:sz w:val="18"/>
                  <w:lang w:val="fr-FR"/>
                </w:rPr>
                <w:delText>36</w:delText>
              </w:r>
            </w:del>
            <w:ins w:id="82" w:author="Martine Moench" w:date="2018-10-08T12:09:00Z">
              <w:r w:rsidR="00B344D9" w:rsidRPr="007B7E30">
                <w:rPr>
                  <w:sz w:val="18"/>
                  <w:lang w:val="fr-FR"/>
                </w:rPr>
                <w:t>35</w:t>
              </w:r>
            </w:ins>
          </w:p>
        </w:tc>
        <w:tc>
          <w:tcPr>
            <w:tcW w:w="817"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2</w:t>
            </w:r>
          </w:p>
        </w:tc>
        <w:tc>
          <w:tcPr>
            <w:tcW w:w="999"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2</w:t>
            </w:r>
          </w:p>
        </w:tc>
        <w:tc>
          <w:tcPr>
            <w:tcW w:w="876"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4</w:t>
            </w:r>
          </w:p>
        </w:tc>
      </w:tr>
      <w:tr w:rsidR="00813AE0" w:rsidRPr="007B7E30" w:rsidTr="00813AE0">
        <w:tc>
          <w:tcPr>
            <w:tcW w:w="314" w:type="dxa"/>
            <w:tcBorders>
              <w:bottom w:val="single" w:sz="2" w:space="0" w:color="auto"/>
            </w:tcBorders>
            <w:shd w:val="clear" w:color="auto" w:fill="auto"/>
          </w:tcPr>
          <w:p w:rsidR="00813AE0" w:rsidRPr="007B7E30" w:rsidRDefault="00813AE0" w:rsidP="005D3AFD">
            <w:pPr>
              <w:suppressAutoHyphens w:val="0"/>
              <w:overflowPunct w:val="0"/>
              <w:autoSpaceDE w:val="0"/>
              <w:autoSpaceDN w:val="0"/>
              <w:adjustRightInd w:val="0"/>
              <w:spacing w:before="40" w:after="40" w:line="240" w:lineRule="auto"/>
              <w:ind w:right="113"/>
              <w:textAlignment w:val="baseline"/>
              <w:rPr>
                <w:sz w:val="18"/>
                <w:lang w:val="fr-FR"/>
              </w:rPr>
            </w:pPr>
            <w:r w:rsidRPr="007B7E30">
              <w:rPr>
                <w:sz w:val="18"/>
                <w:lang w:val="fr-FR"/>
              </w:rPr>
              <w:t>9</w:t>
            </w:r>
          </w:p>
        </w:tc>
        <w:tc>
          <w:tcPr>
            <w:tcW w:w="2849" w:type="dxa"/>
            <w:tcBorders>
              <w:bottom w:val="single" w:sz="2" w:space="0" w:color="auto"/>
            </w:tcBorders>
            <w:shd w:val="clear" w:color="auto" w:fill="auto"/>
          </w:tcPr>
          <w:p w:rsidR="00813AE0" w:rsidRPr="007B7E30" w:rsidRDefault="00813AE0" w:rsidP="005D3AFD">
            <w:pPr>
              <w:suppressAutoHyphens w:val="0"/>
              <w:overflowPunct w:val="0"/>
              <w:autoSpaceDE w:val="0"/>
              <w:autoSpaceDN w:val="0"/>
              <w:adjustRightInd w:val="0"/>
              <w:spacing w:before="40" w:after="40" w:line="240" w:lineRule="auto"/>
              <w:ind w:right="113"/>
              <w:textAlignment w:val="baseline"/>
              <w:rPr>
                <w:sz w:val="18"/>
                <w:szCs w:val="24"/>
                <w:lang w:val="fr-FR"/>
              </w:rPr>
            </w:pPr>
            <w:r w:rsidRPr="007B7E30">
              <w:rPr>
                <w:sz w:val="18"/>
                <w:szCs w:val="24"/>
                <w:lang w:val="fr-FR"/>
              </w:rPr>
              <w:t>Stabilité</w:t>
            </w:r>
          </w:p>
        </w:tc>
        <w:tc>
          <w:tcPr>
            <w:tcW w:w="806" w:type="dxa"/>
            <w:gridSpan w:val="2"/>
            <w:tcBorders>
              <w:bottom w:val="single" w:sz="2" w:space="0" w:color="auto"/>
            </w:tcBorders>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21</w:t>
            </w:r>
          </w:p>
        </w:tc>
        <w:tc>
          <w:tcPr>
            <w:tcW w:w="709" w:type="dxa"/>
            <w:tcBorders>
              <w:bottom w:val="single" w:sz="2" w:space="0" w:color="auto"/>
            </w:tcBorders>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w:t>
            </w:r>
          </w:p>
        </w:tc>
        <w:tc>
          <w:tcPr>
            <w:tcW w:w="817" w:type="dxa"/>
            <w:tcBorders>
              <w:bottom w:val="single" w:sz="2" w:space="0" w:color="auto"/>
            </w:tcBorders>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2</w:t>
            </w:r>
          </w:p>
        </w:tc>
        <w:tc>
          <w:tcPr>
            <w:tcW w:w="999" w:type="dxa"/>
            <w:tcBorders>
              <w:bottom w:val="single" w:sz="2" w:space="0" w:color="auto"/>
            </w:tcBorders>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w:t>
            </w:r>
          </w:p>
        </w:tc>
        <w:tc>
          <w:tcPr>
            <w:tcW w:w="876" w:type="dxa"/>
            <w:tcBorders>
              <w:bottom w:val="single" w:sz="2" w:space="0" w:color="auto"/>
            </w:tcBorders>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2</w:t>
            </w:r>
          </w:p>
        </w:tc>
      </w:tr>
      <w:tr w:rsidR="00813AE0" w:rsidRPr="007B7E30" w:rsidTr="00813AE0">
        <w:trPr>
          <w:cantSplit/>
        </w:trPr>
        <w:tc>
          <w:tcPr>
            <w:tcW w:w="3163" w:type="dxa"/>
            <w:gridSpan w:val="2"/>
            <w:tcBorders>
              <w:top w:val="single" w:sz="2" w:space="0" w:color="auto"/>
              <w:bottom w:val="single" w:sz="12" w:space="0" w:color="auto"/>
            </w:tcBorders>
            <w:shd w:val="clear" w:color="auto" w:fill="auto"/>
          </w:tcPr>
          <w:p w:rsidR="00813AE0" w:rsidRPr="007B7E30" w:rsidRDefault="00813AE0" w:rsidP="00813AE0">
            <w:pPr>
              <w:suppressAutoHyphens w:val="0"/>
              <w:overflowPunct w:val="0"/>
              <w:autoSpaceDE w:val="0"/>
              <w:autoSpaceDN w:val="0"/>
              <w:adjustRightInd w:val="0"/>
              <w:spacing w:before="40" w:after="40" w:line="220" w:lineRule="exact"/>
              <w:ind w:left="284" w:right="113"/>
              <w:textAlignment w:val="baseline"/>
              <w:rPr>
                <w:b/>
                <w:sz w:val="18"/>
                <w:lang w:val="fr-FR"/>
              </w:rPr>
            </w:pPr>
            <w:r w:rsidRPr="007B7E30">
              <w:rPr>
                <w:b/>
                <w:sz w:val="18"/>
                <w:lang w:val="fr-FR"/>
              </w:rPr>
              <w:t>Total</w:t>
            </w:r>
          </w:p>
        </w:tc>
        <w:tc>
          <w:tcPr>
            <w:tcW w:w="806" w:type="dxa"/>
            <w:gridSpan w:val="2"/>
            <w:tcBorders>
              <w:top w:val="single" w:sz="2" w:space="0" w:color="auto"/>
              <w:bottom w:val="single" w:sz="1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b/>
                <w:sz w:val="18"/>
                <w:lang w:val="fr-FR"/>
              </w:rPr>
            </w:pPr>
          </w:p>
        </w:tc>
        <w:tc>
          <w:tcPr>
            <w:tcW w:w="709" w:type="dxa"/>
            <w:tcBorders>
              <w:top w:val="single" w:sz="2" w:space="0" w:color="auto"/>
              <w:bottom w:val="single" w:sz="1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b/>
                <w:sz w:val="18"/>
                <w:lang w:val="fr-FR"/>
              </w:rPr>
            </w:pPr>
          </w:p>
        </w:tc>
        <w:tc>
          <w:tcPr>
            <w:tcW w:w="817" w:type="dxa"/>
            <w:tcBorders>
              <w:top w:val="single" w:sz="2" w:space="0" w:color="auto"/>
              <w:bottom w:val="single" w:sz="1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b/>
                <w:sz w:val="18"/>
                <w:lang w:val="fr-FR"/>
              </w:rPr>
            </w:pPr>
            <w:r w:rsidRPr="007B7E30">
              <w:rPr>
                <w:b/>
                <w:sz w:val="18"/>
                <w:lang w:val="fr-FR"/>
              </w:rPr>
              <w:t>10</w:t>
            </w:r>
          </w:p>
        </w:tc>
        <w:tc>
          <w:tcPr>
            <w:tcW w:w="999" w:type="dxa"/>
            <w:tcBorders>
              <w:top w:val="single" w:sz="2" w:space="0" w:color="auto"/>
              <w:bottom w:val="single" w:sz="1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b/>
                <w:sz w:val="18"/>
                <w:lang w:val="fr-FR"/>
              </w:rPr>
            </w:pPr>
            <w:r w:rsidRPr="007B7E30">
              <w:rPr>
                <w:b/>
                <w:sz w:val="18"/>
                <w:lang w:val="fr-FR"/>
              </w:rPr>
              <w:t>10</w:t>
            </w:r>
          </w:p>
        </w:tc>
        <w:tc>
          <w:tcPr>
            <w:tcW w:w="876" w:type="dxa"/>
            <w:tcBorders>
              <w:top w:val="single" w:sz="2" w:space="0" w:color="auto"/>
              <w:bottom w:val="single" w:sz="1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b/>
                <w:sz w:val="18"/>
                <w:lang w:val="fr-FR"/>
              </w:rPr>
            </w:pPr>
            <w:r w:rsidRPr="007B7E30">
              <w:rPr>
                <w:b/>
                <w:sz w:val="18"/>
                <w:lang w:val="fr-FR"/>
              </w:rPr>
              <w:t>20</w:t>
            </w:r>
          </w:p>
        </w:tc>
      </w:tr>
    </w:tbl>
    <w:p w:rsidR="00813AE0" w:rsidRPr="007B7E30" w:rsidRDefault="00813AE0" w:rsidP="005B62F9">
      <w:pPr>
        <w:keepNext/>
        <w:keepLines/>
        <w:suppressAutoHyphens w:val="0"/>
        <w:overflowPunct w:val="0"/>
        <w:autoSpaceDE w:val="0"/>
        <w:autoSpaceDN w:val="0"/>
        <w:adjustRightInd w:val="0"/>
        <w:spacing w:before="120" w:after="120" w:line="240" w:lineRule="auto"/>
        <w:ind w:left="1673" w:firstLine="28"/>
        <w:jc w:val="both"/>
        <w:textAlignment w:val="baseline"/>
        <w:rPr>
          <w:lang w:val="fr-FR"/>
        </w:rPr>
      </w:pPr>
      <w:r w:rsidRPr="007B7E30">
        <w:rPr>
          <w:lang w:val="fr-FR"/>
        </w:rPr>
        <w:lastRenderedPageBreak/>
        <w:t>c)</w:t>
      </w:r>
      <w:r w:rsidRPr="007B7E30">
        <w:rPr>
          <w:lang w:val="fr-FR"/>
        </w:rPr>
        <w:tab/>
        <w:t>Combinaison bateaux à marchandises sèches et bateaux-citernes</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334"/>
        <w:gridCol w:w="1739"/>
        <w:gridCol w:w="327"/>
        <w:gridCol w:w="542"/>
        <w:gridCol w:w="541"/>
        <w:gridCol w:w="972"/>
        <w:gridCol w:w="972"/>
        <w:gridCol w:w="1079"/>
        <w:gridCol w:w="864"/>
      </w:tblGrid>
      <w:tr w:rsidR="00813AE0" w:rsidRPr="007B7E30" w:rsidTr="00813AE0">
        <w:trPr>
          <w:cantSplit/>
          <w:tblHeader/>
        </w:trPr>
        <w:tc>
          <w:tcPr>
            <w:tcW w:w="2073" w:type="dxa"/>
            <w:gridSpan w:val="2"/>
            <w:tcBorders>
              <w:top w:val="single" w:sz="4" w:space="0" w:color="auto"/>
              <w:bottom w:val="single" w:sz="2" w:space="0" w:color="auto"/>
            </w:tcBorders>
            <w:shd w:val="clear" w:color="auto" w:fill="auto"/>
            <w:vAlign w:val="bottom"/>
          </w:tcPr>
          <w:p w:rsidR="00813AE0" w:rsidRPr="007B7E30" w:rsidRDefault="00813AE0" w:rsidP="005B62F9">
            <w:pPr>
              <w:keepNext/>
              <w:keepLines/>
              <w:suppressAutoHyphens w:val="0"/>
              <w:overflowPunct w:val="0"/>
              <w:autoSpaceDE w:val="0"/>
              <w:autoSpaceDN w:val="0"/>
              <w:adjustRightInd w:val="0"/>
              <w:spacing w:before="80" w:after="80" w:line="240" w:lineRule="auto"/>
              <w:ind w:right="113"/>
              <w:textAlignment w:val="baseline"/>
              <w:rPr>
                <w:i/>
                <w:sz w:val="16"/>
                <w:lang w:val="fr-FR"/>
              </w:rPr>
            </w:pPr>
            <w:r w:rsidRPr="007B7E30">
              <w:rPr>
                <w:i/>
                <w:sz w:val="16"/>
                <w:lang w:val="fr-FR"/>
              </w:rPr>
              <w:t>Objectif d’examen</w:t>
            </w:r>
          </w:p>
        </w:tc>
        <w:tc>
          <w:tcPr>
            <w:tcW w:w="1410" w:type="dxa"/>
            <w:gridSpan w:val="3"/>
            <w:tcBorders>
              <w:top w:val="single" w:sz="4" w:space="0" w:color="auto"/>
              <w:bottom w:val="single" w:sz="2" w:space="0" w:color="auto"/>
            </w:tcBorders>
            <w:shd w:val="clear" w:color="auto" w:fill="auto"/>
            <w:vAlign w:val="bottom"/>
          </w:tcPr>
          <w:p w:rsidR="00813AE0" w:rsidRPr="007B7E30" w:rsidRDefault="00813AE0" w:rsidP="005B62F9">
            <w:pPr>
              <w:keepNext/>
              <w:keepLines/>
              <w:suppressAutoHyphens w:val="0"/>
              <w:overflowPunct w:val="0"/>
              <w:autoSpaceDE w:val="0"/>
              <w:autoSpaceDN w:val="0"/>
              <w:adjustRightInd w:val="0"/>
              <w:spacing w:before="80" w:after="80" w:line="240" w:lineRule="auto"/>
              <w:ind w:right="113"/>
              <w:jc w:val="right"/>
              <w:textAlignment w:val="baseline"/>
              <w:rPr>
                <w:i/>
                <w:sz w:val="16"/>
                <w:lang w:val="fr-FR"/>
              </w:rPr>
            </w:pPr>
            <w:r w:rsidRPr="007B7E30">
              <w:rPr>
                <w:i/>
                <w:sz w:val="16"/>
                <w:lang w:val="fr-FR"/>
              </w:rPr>
              <w:t>Nombre de questions dans le catalogue</w:t>
            </w:r>
          </w:p>
        </w:tc>
        <w:tc>
          <w:tcPr>
            <w:tcW w:w="972" w:type="dxa"/>
            <w:tcBorders>
              <w:top w:val="single" w:sz="4" w:space="0" w:color="auto"/>
              <w:bottom w:val="single" w:sz="2" w:space="0" w:color="auto"/>
            </w:tcBorders>
            <w:shd w:val="clear" w:color="auto" w:fill="auto"/>
            <w:vAlign w:val="bottom"/>
          </w:tcPr>
          <w:p w:rsidR="00813AE0" w:rsidRPr="007B7E30" w:rsidRDefault="00813AE0" w:rsidP="005B62F9">
            <w:pPr>
              <w:keepNext/>
              <w:keepLines/>
              <w:suppressAutoHyphens w:val="0"/>
              <w:overflowPunct w:val="0"/>
              <w:autoSpaceDE w:val="0"/>
              <w:autoSpaceDN w:val="0"/>
              <w:adjustRightInd w:val="0"/>
              <w:spacing w:before="80" w:after="80" w:line="240" w:lineRule="auto"/>
              <w:ind w:right="113"/>
              <w:jc w:val="right"/>
              <w:textAlignment w:val="baseline"/>
              <w:rPr>
                <w:i/>
                <w:sz w:val="16"/>
                <w:lang w:val="fr-FR"/>
              </w:rPr>
            </w:pPr>
            <w:r w:rsidRPr="007B7E30">
              <w:rPr>
                <w:i/>
                <w:sz w:val="16"/>
                <w:lang w:val="fr-FR"/>
              </w:rPr>
              <w:t>Généralités</w:t>
            </w:r>
          </w:p>
        </w:tc>
        <w:tc>
          <w:tcPr>
            <w:tcW w:w="972" w:type="dxa"/>
            <w:tcBorders>
              <w:top w:val="single" w:sz="4" w:space="0" w:color="auto"/>
              <w:bottom w:val="single" w:sz="2" w:space="0" w:color="auto"/>
            </w:tcBorders>
            <w:shd w:val="clear" w:color="auto" w:fill="auto"/>
            <w:vAlign w:val="bottom"/>
          </w:tcPr>
          <w:p w:rsidR="00813AE0" w:rsidRPr="007B7E30" w:rsidRDefault="00813AE0" w:rsidP="005B62F9">
            <w:pPr>
              <w:keepNext/>
              <w:keepLines/>
              <w:suppressAutoHyphens w:val="0"/>
              <w:overflowPunct w:val="0"/>
              <w:autoSpaceDE w:val="0"/>
              <w:autoSpaceDN w:val="0"/>
              <w:adjustRightInd w:val="0"/>
              <w:spacing w:before="80" w:after="80" w:line="240" w:lineRule="auto"/>
              <w:ind w:right="113"/>
              <w:jc w:val="right"/>
              <w:textAlignment w:val="baseline"/>
              <w:rPr>
                <w:i/>
                <w:spacing w:val="-4"/>
                <w:sz w:val="16"/>
                <w:lang w:val="fr-FR"/>
              </w:rPr>
            </w:pPr>
            <w:r w:rsidRPr="007B7E30">
              <w:rPr>
                <w:i/>
                <w:spacing w:val="-4"/>
                <w:sz w:val="16"/>
                <w:lang w:val="fr-FR"/>
              </w:rPr>
              <w:t>Spécifique bateaux à marchandises sèches</w:t>
            </w:r>
          </w:p>
        </w:tc>
        <w:tc>
          <w:tcPr>
            <w:tcW w:w="1079" w:type="dxa"/>
            <w:tcBorders>
              <w:top w:val="single" w:sz="4" w:space="0" w:color="auto"/>
              <w:bottom w:val="single" w:sz="2" w:space="0" w:color="auto"/>
            </w:tcBorders>
            <w:shd w:val="clear" w:color="auto" w:fill="auto"/>
            <w:vAlign w:val="bottom"/>
          </w:tcPr>
          <w:p w:rsidR="00813AE0" w:rsidRPr="007B7E30" w:rsidRDefault="00813AE0" w:rsidP="005B62F9">
            <w:pPr>
              <w:keepNext/>
              <w:keepLines/>
              <w:suppressAutoHyphens w:val="0"/>
              <w:overflowPunct w:val="0"/>
              <w:autoSpaceDE w:val="0"/>
              <w:autoSpaceDN w:val="0"/>
              <w:adjustRightInd w:val="0"/>
              <w:spacing w:before="80" w:after="80" w:line="240" w:lineRule="auto"/>
              <w:ind w:right="113"/>
              <w:jc w:val="right"/>
              <w:textAlignment w:val="baseline"/>
              <w:rPr>
                <w:i/>
                <w:sz w:val="16"/>
                <w:lang w:val="fr-FR"/>
              </w:rPr>
            </w:pPr>
            <w:r w:rsidRPr="007B7E30">
              <w:rPr>
                <w:i/>
                <w:sz w:val="16"/>
                <w:lang w:val="fr-FR"/>
              </w:rPr>
              <w:t>Total</w:t>
            </w:r>
          </w:p>
        </w:tc>
        <w:tc>
          <w:tcPr>
            <w:tcW w:w="864" w:type="dxa"/>
            <w:tcBorders>
              <w:top w:val="single" w:sz="4" w:space="0" w:color="auto"/>
              <w:bottom w:val="single" w:sz="2" w:space="0" w:color="auto"/>
            </w:tcBorders>
            <w:shd w:val="clear" w:color="auto" w:fill="auto"/>
            <w:vAlign w:val="bottom"/>
          </w:tcPr>
          <w:p w:rsidR="00813AE0" w:rsidRPr="007B7E30" w:rsidRDefault="00813AE0" w:rsidP="005B62F9">
            <w:pPr>
              <w:keepNext/>
              <w:keepLines/>
              <w:suppressAutoHyphens w:val="0"/>
              <w:overflowPunct w:val="0"/>
              <w:autoSpaceDE w:val="0"/>
              <w:autoSpaceDN w:val="0"/>
              <w:adjustRightInd w:val="0"/>
              <w:spacing w:before="80" w:after="80" w:line="240" w:lineRule="auto"/>
              <w:ind w:right="113"/>
              <w:jc w:val="right"/>
              <w:textAlignment w:val="baseline"/>
              <w:rPr>
                <w:i/>
                <w:sz w:val="16"/>
                <w:lang w:val="fr-FR"/>
              </w:rPr>
            </w:pPr>
            <w:r w:rsidRPr="007B7E30">
              <w:rPr>
                <w:i/>
                <w:sz w:val="16"/>
                <w:lang w:val="fr-FR"/>
              </w:rPr>
              <w:t>Objectif d’examen</w:t>
            </w:r>
          </w:p>
        </w:tc>
      </w:tr>
      <w:tr w:rsidR="00813AE0" w:rsidRPr="007B7E30" w:rsidTr="00813AE0">
        <w:trPr>
          <w:cantSplit/>
          <w:trHeight w:val="1569"/>
          <w:tblHeader/>
        </w:trPr>
        <w:tc>
          <w:tcPr>
            <w:tcW w:w="2073" w:type="dxa"/>
            <w:gridSpan w:val="2"/>
            <w:tcBorders>
              <w:top w:val="single" w:sz="2" w:space="0" w:color="auto"/>
              <w:bottom w:val="single" w:sz="12" w:space="0" w:color="auto"/>
            </w:tcBorders>
            <w:shd w:val="clear" w:color="auto" w:fill="auto"/>
          </w:tcPr>
          <w:p w:rsidR="00813AE0" w:rsidRPr="007B7E30" w:rsidRDefault="00813AE0" w:rsidP="005B62F9">
            <w:pPr>
              <w:keepNext/>
              <w:keepLines/>
              <w:suppressAutoHyphens w:val="0"/>
              <w:overflowPunct w:val="0"/>
              <w:autoSpaceDE w:val="0"/>
              <w:autoSpaceDN w:val="0"/>
              <w:adjustRightInd w:val="0"/>
              <w:spacing w:before="40" w:after="40" w:line="240" w:lineRule="auto"/>
              <w:ind w:right="113"/>
              <w:textAlignment w:val="baseline"/>
              <w:rPr>
                <w:i/>
                <w:sz w:val="16"/>
                <w:szCs w:val="16"/>
                <w:lang w:val="fr-FR"/>
              </w:rPr>
            </w:pPr>
          </w:p>
        </w:tc>
        <w:tc>
          <w:tcPr>
            <w:tcW w:w="327" w:type="dxa"/>
            <w:tcBorders>
              <w:top w:val="single" w:sz="2" w:space="0" w:color="auto"/>
              <w:bottom w:val="single" w:sz="12" w:space="0" w:color="auto"/>
            </w:tcBorders>
            <w:shd w:val="clear" w:color="auto" w:fill="auto"/>
            <w:textDirection w:val="tbRl"/>
          </w:tcPr>
          <w:p w:rsidR="00813AE0" w:rsidRPr="007B7E30" w:rsidRDefault="00813AE0" w:rsidP="005B62F9">
            <w:pPr>
              <w:keepNext/>
              <w:keepLines/>
              <w:suppressAutoHyphens w:val="0"/>
              <w:overflowPunct w:val="0"/>
              <w:autoSpaceDE w:val="0"/>
              <w:autoSpaceDN w:val="0"/>
              <w:adjustRightInd w:val="0"/>
              <w:spacing w:before="40" w:after="40" w:line="240" w:lineRule="auto"/>
              <w:ind w:right="113"/>
              <w:jc w:val="right"/>
              <w:textAlignment w:val="baseline"/>
              <w:rPr>
                <w:i/>
                <w:sz w:val="16"/>
                <w:szCs w:val="16"/>
                <w:lang w:val="fr-FR"/>
              </w:rPr>
            </w:pPr>
            <w:r w:rsidRPr="007B7E30">
              <w:rPr>
                <w:i/>
                <w:sz w:val="16"/>
                <w:szCs w:val="16"/>
                <w:lang w:val="fr-FR"/>
              </w:rPr>
              <w:t>Généralités</w:t>
            </w:r>
          </w:p>
          <w:p w:rsidR="00813AE0" w:rsidRPr="007B7E30" w:rsidRDefault="00813AE0" w:rsidP="005B62F9">
            <w:pPr>
              <w:keepNext/>
              <w:keepLines/>
              <w:suppressAutoHyphens w:val="0"/>
              <w:overflowPunct w:val="0"/>
              <w:autoSpaceDE w:val="0"/>
              <w:autoSpaceDN w:val="0"/>
              <w:adjustRightInd w:val="0"/>
              <w:spacing w:before="40" w:after="40" w:line="240" w:lineRule="auto"/>
              <w:ind w:right="113"/>
              <w:jc w:val="right"/>
              <w:textAlignment w:val="baseline"/>
              <w:rPr>
                <w:i/>
                <w:sz w:val="16"/>
                <w:szCs w:val="16"/>
                <w:lang w:val="fr-FR"/>
              </w:rPr>
            </w:pPr>
          </w:p>
        </w:tc>
        <w:tc>
          <w:tcPr>
            <w:tcW w:w="542" w:type="dxa"/>
            <w:tcBorders>
              <w:top w:val="single" w:sz="2" w:space="0" w:color="auto"/>
              <w:bottom w:val="single" w:sz="12" w:space="0" w:color="auto"/>
            </w:tcBorders>
            <w:shd w:val="clear" w:color="auto" w:fill="auto"/>
            <w:textDirection w:val="tbRl"/>
          </w:tcPr>
          <w:p w:rsidR="00813AE0" w:rsidRPr="007B7E30" w:rsidRDefault="00813AE0" w:rsidP="005B62F9">
            <w:pPr>
              <w:keepNext/>
              <w:keepLines/>
              <w:suppressAutoHyphens w:val="0"/>
              <w:overflowPunct w:val="0"/>
              <w:autoSpaceDE w:val="0"/>
              <w:autoSpaceDN w:val="0"/>
              <w:adjustRightInd w:val="0"/>
              <w:spacing w:before="40" w:after="40" w:line="240" w:lineRule="auto"/>
              <w:ind w:right="113"/>
              <w:jc w:val="right"/>
              <w:textAlignment w:val="baseline"/>
              <w:rPr>
                <w:i/>
                <w:sz w:val="16"/>
                <w:szCs w:val="16"/>
                <w:lang w:val="fr-FR"/>
              </w:rPr>
            </w:pPr>
            <w:r w:rsidRPr="007B7E30">
              <w:rPr>
                <w:i/>
                <w:sz w:val="16"/>
                <w:szCs w:val="16"/>
                <w:lang w:val="fr-FR"/>
              </w:rPr>
              <w:t>Spécifique bateaux-citernes</w:t>
            </w:r>
          </w:p>
        </w:tc>
        <w:tc>
          <w:tcPr>
            <w:tcW w:w="541" w:type="dxa"/>
            <w:tcBorders>
              <w:top w:val="single" w:sz="2" w:space="0" w:color="auto"/>
              <w:bottom w:val="single" w:sz="12" w:space="0" w:color="auto"/>
            </w:tcBorders>
            <w:shd w:val="clear" w:color="auto" w:fill="auto"/>
            <w:textDirection w:val="tbRl"/>
          </w:tcPr>
          <w:p w:rsidR="00813AE0" w:rsidRPr="007B7E30" w:rsidRDefault="00813AE0" w:rsidP="005B62F9">
            <w:pPr>
              <w:keepNext/>
              <w:keepLines/>
              <w:suppressAutoHyphens w:val="0"/>
              <w:overflowPunct w:val="0"/>
              <w:autoSpaceDE w:val="0"/>
              <w:autoSpaceDN w:val="0"/>
              <w:adjustRightInd w:val="0"/>
              <w:spacing w:before="40" w:after="40" w:line="240" w:lineRule="auto"/>
              <w:ind w:right="113"/>
              <w:jc w:val="right"/>
              <w:textAlignment w:val="baseline"/>
              <w:rPr>
                <w:i/>
                <w:sz w:val="16"/>
                <w:szCs w:val="16"/>
                <w:lang w:val="fr-FR"/>
              </w:rPr>
            </w:pPr>
            <w:r w:rsidRPr="007B7E30">
              <w:rPr>
                <w:i/>
                <w:sz w:val="16"/>
                <w:szCs w:val="16"/>
                <w:lang w:val="fr-FR"/>
              </w:rPr>
              <w:t>Spécifique bateaux à marchandises sèches</w:t>
            </w:r>
          </w:p>
        </w:tc>
        <w:tc>
          <w:tcPr>
            <w:tcW w:w="972" w:type="dxa"/>
            <w:tcBorders>
              <w:top w:val="single" w:sz="2" w:space="0" w:color="auto"/>
              <w:bottom w:val="single" w:sz="12" w:space="0" w:color="auto"/>
            </w:tcBorders>
            <w:shd w:val="clear" w:color="auto" w:fill="auto"/>
            <w:textDirection w:val="tbRl"/>
          </w:tcPr>
          <w:p w:rsidR="00813AE0" w:rsidRPr="007B7E30" w:rsidRDefault="00813AE0" w:rsidP="005B62F9">
            <w:pPr>
              <w:keepNext/>
              <w:keepLines/>
              <w:suppressAutoHyphens w:val="0"/>
              <w:overflowPunct w:val="0"/>
              <w:autoSpaceDE w:val="0"/>
              <w:autoSpaceDN w:val="0"/>
              <w:adjustRightInd w:val="0"/>
              <w:spacing w:before="40" w:after="40" w:line="240" w:lineRule="auto"/>
              <w:ind w:right="113"/>
              <w:jc w:val="right"/>
              <w:textAlignment w:val="baseline"/>
              <w:rPr>
                <w:i/>
                <w:sz w:val="16"/>
                <w:szCs w:val="16"/>
                <w:lang w:val="fr-FR"/>
              </w:rPr>
            </w:pPr>
            <w:r w:rsidRPr="007B7E30">
              <w:rPr>
                <w:i/>
                <w:sz w:val="16"/>
                <w:szCs w:val="16"/>
                <w:lang w:val="fr-FR"/>
              </w:rPr>
              <w:t>Nombre de questions à choisir</w:t>
            </w:r>
          </w:p>
        </w:tc>
        <w:tc>
          <w:tcPr>
            <w:tcW w:w="972" w:type="dxa"/>
            <w:tcBorders>
              <w:top w:val="single" w:sz="2" w:space="0" w:color="auto"/>
              <w:bottom w:val="single" w:sz="12" w:space="0" w:color="auto"/>
            </w:tcBorders>
            <w:shd w:val="clear" w:color="auto" w:fill="auto"/>
            <w:textDirection w:val="tbRl"/>
          </w:tcPr>
          <w:p w:rsidR="00813AE0" w:rsidRPr="007B7E30" w:rsidRDefault="00813AE0" w:rsidP="005B62F9">
            <w:pPr>
              <w:keepNext/>
              <w:keepLines/>
              <w:suppressAutoHyphens w:val="0"/>
              <w:overflowPunct w:val="0"/>
              <w:autoSpaceDE w:val="0"/>
              <w:autoSpaceDN w:val="0"/>
              <w:adjustRightInd w:val="0"/>
              <w:spacing w:before="40" w:after="40" w:line="240" w:lineRule="auto"/>
              <w:ind w:right="113"/>
              <w:jc w:val="right"/>
              <w:textAlignment w:val="baseline"/>
              <w:rPr>
                <w:i/>
                <w:sz w:val="16"/>
                <w:szCs w:val="16"/>
                <w:lang w:val="fr-FR"/>
              </w:rPr>
            </w:pPr>
            <w:r w:rsidRPr="007B7E30">
              <w:rPr>
                <w:i/>
                <w:sz w:val="16"/>
                <w:szCs w:val="16"/>
                <w:lang w:val="fr-FR"/>
              </w:rPr>
              <w:t>Nombre de questions à choisir</w:t>
            </w:r>
          </w:p>
        </w:tc>
        <w:tc>
          <w:tcPr>
            <w:tcW w:w="1079" w:type="dxa"/>
            <w:tcBorders>
              <w:top w:val="single" w:sz="2" w:space="0" w:color="auto"/>
              <w:bottom w:val="single" w:sz="12" w:space="0" w:color="auto"/>
            </w:tcBorders>
            <w:shd w:val="clear" w:color="auto" w:fill="auto"/>
            <w:textDirection w:val="tbRl"/>
          </w:tcPr>
          <w:p w:rsidR="00813AE0" w:rsidRPr="007B7E30" w:rsidRDefault="00813AE0" w:rsidP="005B62F9">
            <w:pPr>
              <w:keepNext/>
              <w:keepLines/>
              <w:suppressAutoHyphens w:val="0"/>
              <w:overflowPunct w:val="0"/>
              <w:autoSpaceDE w:val="0"/>
              <w:autoSpaceDN w:val="0"/>
              <w:adjustRightInd w:val="0"/>
              <w:spacing w:before="40" w:after="40" w:line="240" w:lineRule="auto"/>
              <w:ind w:right="113"/>
              <w:jc w:val="right"/>
              <w:textAlignment w:val="baseline"/>
              <w:rPr>
                <w:i/>
                <w:sz w:val="16"/>
                <w:szCs w:val="16"/>
                <w:lang w:val="fr-FR"/>
              </w:rPr>
            </w:pPr>
            <w:r w:rsidRPr="007B7E30">
              <w:rPr>
                <w:i/>
                <w:sz w:val="16"/>
                <w:szCs w:val="16"/>
                <w:lang w:val="fr-FR"/>
              </w:rPr>
              <w:t>Nombre de questions à choisir</w:t>
            </w:r>
          </w:p>
        </w:tc>
        <w:tc>
          <w:tcPr>
            <w:tcW w:w="864" w:type="dxa"/>
            <w:tcBorders>
              <w:top w:val="single" w:sz="2" w:space="0" w:color="auto"/>
              <w:bottom w:val="single" w:sz="12" w:space="0" w:color="auto"/>
            </w:tcBorders>
            <w:shd w:val="clear" w:color="auto" w:fill="auto"/>
            <w:textDirection w:val="tbRl"/>
          </w:tcPr>
          <w:p w:rsidR="00813AE0" w:rsidRPr="007B7E30" w:rsidRDefault="00813AE0" w:rsidP="005B62F9">
            <w:pPr>
              <w:keepNext/>
              <w:keepLines/>
              <w:suppressAutoHyphens w:val="0"/>
              <w:overflowPunct w:val="0"/>
              <w:autoSpaceDE w:val="0"/>
              <w:autoSpaceDN w:val="0"/>
              <w:adjustRightInd w:val="0"/>
              <w:spacing w:before="40" w:after="40" w:line="240" w:lineRule="auto"/>
              <w:ind w:right="113"/>
              <w:jc w:val="right"/>
              <w:textAlignment w:val="baseline"/>
              <w:rPr>
                <w:i/>
                <w:sz w:val="16"/>
                <w:szCs w:val="16"/>
                <w:lang w:val="fr-FR"/>
              </w:rPr>
            </w:pPr>
            <w:r w:rsidRPr="007B7E30">
              <w:rPr>
                <w:i/>
                <w:sz w:val="16"/>
                <w:szCs w:val="16"/>
                <w:lang w:val="fr-FR"/>
              </w:rPr>
              <w:t>Nombre de questions à choisir</w:t>
            </w:r>
          </w:p>
        </w:tc>
      </w:tr>
      <w:tr w:rsidR="00813AE0" w:rsidRPr="007B7E30" w:rsidTr="00813AE0">
        <w:tc>
          <w:tcPr>
            <w:tcW w:w="334" w:type="dxa"/>
            <w:tcBorders>
              <w:top w:val="single" w:sz="12" w:space="0" w:color="auto"/>
            </w:tcBorders>
            <w:shd w:val="clear" w:color="auto" w:fill="auto"/>
          </w:tcPr>
          <w:p w:rsidR="00813AE0" w:rsidRPr="007B7E30" w:rsidRDefault="00813AE0" w:rsidP="005B62F9">
            <w:pPr>
              <w:keepNext/>
              <w:keepLines/>
              <w:suppressAutoHyphens w:val="0"/>
              <w:overflowPunct w:val="0"/>
              <w:autoSpaceDE w:val="0"/>
              <w:autoSpaceDN w:val="0"/>
              <w:adjustRightInd w:val="0"/>
              <w:spacing w:before="40" w:after="40" w:line="240" w:lineRule="auto"/>
              <w:ind w:right="113"/>
              <w:textAlignment w:val="baseline"/>
              <w:rPr>
                <w:sz w:val="18"/>
                <w:lang w:val="fr-FR"/>
              </w:rPr>
            </w:pPr>
            <w:r w:rsidRPr="007B7E30">
              <w:rPr>
                <w:sz w:val="18"/>
                <w:lang w:val="fr-FR"/>
              </w:rPr>
              <w:t>1</w:t>
            </w:r>
          </w:p>
        </w:tc>
        <w:tc>
          <w:tcPr>
            <w:tcW w:w="1739" w:type="dxa"/>
            <w:tcBorders>
              <w:top w:val="single" w:sz="12" w:space="0" w:color="auto"/>
            </w:tcBorders>
            <w:shd w:val="clear" w:color="auto" w:fill="auto"/>
          </w:tcPr>
          <w:p w:rsidR="00813AE0" w:rsidRPr="007B7E30" w:rsidRDefault="00813AE0" w:rsidP="005B62F9">
            <w:pPr>
              <w:keepNext/>
              <w:keepLines/>
              <w:suppressAutoHyphens w:val="0"/>
              <w:overflowPunct w:val="0"/>
              <w:autoSpaceDE w:val="0"/>
              <w:autoSpaceDN w:val="0"/>
              <w:adjustRightInd w:val="0"/>
              <w:spacing w:before="40" w:after="40" w:line="240" w:lineRule="auto"/>
              <w:ind w:right="113"/>
              <w:textAlignment w:val="baseline"/>
              <w:rPr>
                <w:sz w:val="18"/>
                <w:szCs w:val="24"/>
                <w:lang w:val="fr-FR"/>
              </w:rPr>
            </w:pPr>
            <w:r w:rsidRPr="007B7E30">
              <w:rPr>
                <w:sz w:val="18"/>
                <w:szCs w:val="24"/>
                <w:lang w:val="fr-FR"/>
              </w:rPr>
              <w:t>Généralités</w:t>
            </w:r>
          </w:p>
        </w:tc>
        <w:tc>
          <w:tcPr>
            <w:tcW w:w="327" w:type="dxa"/>
            <w:tcBorders>
              <w:top w:val="single" w:sz="12" w:space="0" w:color="auto"/>
            </w:tcBorders>
            <w:shd w:val="clear" w:color="auto" w:fill="auto"/>
            <w:vAlign w:val="bottom"/>
          </w:tcPr>
          <w:p w:rsidR="00813AE0" w:rsidRPr="007B7E30" w:rsidRDefault="00813AE0" w:rsidP="005B62F9">
            <w:pPr>
              <w:keepNext/>
              <w:keepLines/>
              <w:suppressAutoHyphens w:val="0"/>
              <w:overflowPunct w:val="0"/>
              <w:autoSpaceDE w:val="0"/>
              <w:autoSpaceDN w:val="0"/>
              <w:adjustRightInd w:val="0"/>
              <w:spacing w:before="40" w:after="40" w:line="240" w:lineRule="auto"/>
              <w:ind w:right="113"/>
              <w:jc w:val="right"/>
              <w:textAlignment w:val="baseline"/>
              <w:rPr>
                <w:sz w:val="18"/>
                <w:lang w:val="fr-FR"/>
              </w:rPr>
            </w:pPr>
            <w:del w:id="83" w:author="Martine Moench" w:date="2018-10-08T12:09:00Z">
              <w:r w:rsidRPr="007B7E30" w:rsidDel="00B344D9">
                <w:rPr>
                  <w:sz w:val="18"/>
                  <w:lang w:val="fr-FR"/>
                </w:rPr>
                <w:delText>14</w:delText>
              </w:r>
            </w:del>
            <w:ins w:id="84" w:author="Martine Moench" w:date="2018-10-08T12:09:00Z">
              <w:r w:rsidR="00B344D9" w:rsidRPr="007B7E30">
                <w:rPr>
                  <w:sz w:val="18"/>
                  <w:lang w:val="fr-FR"/>
                </w:rPr>
                <w:t>26</w:t>
              </w:r>
            </w:ins>
          </w:p>
        </w:tc>
        <w:tc>
          <w:tcPr>
            <w:tcW w:w="542" w:type="dxa"/>
            <w:tcBorders>
              <w:top w:val="single" w:sz="12" w:space="0" w:color="auto"/>
            </w:tcBorders>
            <w:shd w:val="clear" w:color="auto" w:fill="auto"/>
            <w:vAlign w:val="bottom"/>
          </w:tcPr>
          <w:p w:rsidR="00813AE0" w:rsidRPr="007B7E30" w:rsidRDefault="00813AE0" w:rsidP="005B62F9">
            <w:pPr>
              <w:keepNext/>
              <w:keepLines/>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w:t>
            </w:r>
          </w:p>
        </w:tc>
        <w:tc>
          <w:tcPr>
            <w:tcW w:w="541" w:type="dxa"/>
            <w:tcBorders>
              <w:top w:val="single" w:sz="12" w:space="0" w:color="auto"/>
            </w:tcBorders>
            <w:shd w:val="clear" w:color="auto" w:fill="auto"/>
            <w:vAlign w:val="bottom"/>
          </w:tcPr>
          <w:p w:rsidR="00813AE0" w:rsidRPr="007B7E30" w:rsidRDefault="00813AE0" w:rsidP="005B62F9">
            <w:pPr>
              <w:keepNext/>
              <w:keepLines/>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w:t>
            </w:r>
          </w:p>
        </w:tc>
        <w:tc>
          <w:tcPr>
            <w:tcW w:w="972" w:type="dxa"/>
            <w:tcBorders>
              <w:top w:val="single" w:sz="12" w:space="0" w:color="auto"/>
            </w:tcBorders>
            <w:shd w:val="clear" w:color="auto" w:fill="auto"/>
            <w:vAlign w:val="bottom"/>
          </w:tcPr>
          <w:p w:rsidR="00813AE0" w:rsidRPr="007B7E30" w:rsidRDefault="00813AE0" w:rsidP="005B62F9">
            <w:pPr>
              <w:keepNext/>
              <w:keepLines/>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1</w:t>
            </w:r>
          </w:p>
        </w:tc>
        <w:tc>
          <w:tcPr>
            <w:tcW w:w="972" w:type="dxa"/>
            <w:tcBorders>
              <w:top w:val="single" w:sz="12" w:space="0" w:color="auto"/>
            </w:tcBorders>
            <w:shd w:val="clear" w:color="auto" w:fill="auto"/>
            <w:vAlign w:val="bottom"/>
          </w:tcPr>
          <w:p w:rsidR="00813AE0" w:rsidRPr="007B7E30" w:rsidRDefault="00813AE0" w:rsidP="005B62F9">
            <w:pPr>
              <w:keepNext/>
              <w:keepLines/>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w:t>
            </w:r>
          </w:p>
        </w:tc>
        <w:tc>
          <w:tcPr>
            <w:tcW w:w="1079" w:type="dxa"/>
            <w:tcBorders>
              <w:top w:val="single" w:sz="12" w:space="0" w:color="auto"/>
            </w:tcBorders>
            <w:shd w:val="clear" w:color="auto" w:fill="auto"/>
            <w:vAlign w:val="bottom"/>
          </w:tcPr>
          <w:p w:rsidR="00813AE0" w:rsidRPr="007B7E30" w:rsidRDefault="00813AE0" w:rsidP="005B62F9">
            <w:pPr>
              <w:keepNext/>
              <w:keepLines/>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w:t>
            </w:r>
          </w:p>
        </w:tc>
        <w:tc>
          <w:tcPr>
            <w:tcW w:w="864" w:type="dxa"/>
            <w:tcBorders>
              <w:top w:val="single" w:sz="12" w:space="0" w:color="auto"/>
            </w:tcBorders>
            <w:shd w:val="clear" w:color="auto" w:fill="auto"/>
            <w:vAlign w:val="bottom"/>
          </w:tcPr>
          <w:p w:rsidR="00813AE0" w:rsidRPr="007B7E30" w:rsidRDefault="00813AE0" w:rsidP="005B62F9">
            <w:pPr>
              <w:keepNext/>
              <w:keepLines/>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1</w:t>
            </w:r>
          </w:p>
        </w:tc>
      </w:tr>
      <w:tr w:rsidR="00813AE0" w:rsidRPr="007B7E30" w:rsidTr="00813AE0">
        <w:tc>
          <w:tcPr>
            <w:tcW w:w="334" w:type="dxa"/>
            <w:shd w:val="clear" w:color="auto" w:fill="auto"/>
          </w:tcPr>
          <w:p w:rsidR="00813AE0" w:rsidRPr="007B7E30" w:rsidRDefault="00813AE0" w:rsidP="005B62F9">
            <w:pPr>
              <w:keepNext/>
              <w:keepLines/>
              <w:suppressAutoHyphens w:val="0"/>
              <w:overflowPunct w:val="0"/>
              <w:autoSpaceDE w:val="0"/>
              <w:autoSpaceDN w:val="0"/>
              <w:adjustRightInd w:val="0"/>
              <w:spacing w:before="40" w:after="40" w:line="240" w:lineRule="auto"/>
              <w:ind w:right="113"/>
              <w:textAlignment w:val="baseline"/>
              <w:rPr>
                <w:sz w:val="18"/>
                <w:lang w:val="fr-FR"/>
              </w:rPr>
            </w:pPr>
            <w:r w:rsidRPr="007B7E30">
              <w:rPr>
                <w:sz w:val="18"/>
                <w:lang w:val="fr-FR"/>
              </w:rPr>
              <w:t>2</w:t>
            </w:r>
          </w:p>
        </w:tc>
        <w:tc>
          <w:tcPr>
            <w:tcW w:w="1739" w:type="dxa"/>
            <w:shd w:val="clear" w:color="auto" w:fill="auto"/>
          </w:tcPr>
          <w:p w:rsidR="00813AE0" w:rsidRPr="007B7E30" w:rsidRDefault="00813AE0" w:rsidP="005B62F9">
            <w:pPr>
              <w:keepNext/>
              <w:keepLines/>
              <w:suppressAutoHyphens w:val="0"/>
              <w:overflowPunct w:val="0"/>
              <w:autoSpaceDE w:val="0"/>
              <w:autoSpaceDN w:val="0"/>
              <w:adjustRightInd w:val="0"/>
              <w:spacing w:before="40" w:after="40" w:line="240" w:lineRule="auto"/>
              <w:ind w:right="113"/>
              <w:textAlignment w:val="baseline"/>
              <w:rPr>
                <w:sz w:val="18"/>
                <w:szCs w:val="24"/>
                <w:lang w:val="fr-FR"/>
              </w:rPr>
            </w:pPr>
            <w:r w:rsidRPr="007B7E30">
              <w:rPr>
                <w:sz w:val="18"/>
                <w:szCs w:val="24"/>
                <w:lang w:val="fr-FR"/>
              </w:rPr>
              <w:t>Construction et équipement</w:t>
            </w:r>
          </w:p>
        </w:tc>
        <w:tc>
          <w:tcPr>
            <w:tcW w:w="327" w:type="dxa"/>
            <w:shd w:val="clear" w:color="auto" w:fill="auto"/>
            <w:vAlign w:val="bottom"/>
          </w:tcPr>
          <w:p w:rsidR="00813AE0" w:rsidRPr="007B7E30" w:rsidRDefault="006635D9" w:rsidP="005B62F9">
            <w:pPr>
              <w:keepNext/>
              <w:keepLines/>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20</w:t>
            </w:r>
          </w:p>
        </w:tc>
        <w:tc>
          <w:tcPr>
            <w:tcW w:w="542" w:type="dxa"/>
            <w:shd w:val="clear" w:color="auto" w:fill="auto"/>
            <w:vAlign w:val="bottom"/>
          </w:tcPr>
          <w:p w:rsidR="00813AE0" w:rsidRPr="007B7E30" w:rsidRDefault="00813AE0" w:rsidP="005B62F9">
            <w:pPr>
              <w:keepNext/>
              <w:keepLines/>
              <w:suppressAutoHyphens w:val="0"/>
              <w:overflowPunct w:val="0"/>
              <w:autoSpaceDE w:val="0"/>
              <w:autoSpaceDN w:val="0"/>
              <w:adjustRightInd w:val="0"/>
              <w:spacing w:before="40" w:after="40" w:line="240" w:lineRule="auto"/>
              <w:ind w:right="113"/>
              <w:jc w:val="right"/>
              <w:textAlignment w:val="baseline"/>
              <w:rPr>
                <w:sz w:val="18"/>
                <w:lang w:val="fr-FR"/>
              </w:rPr>
            </w:pPr>
            <w:del w:id="85" w:author="Martine Moench" w:date="2018-10-08T12:09:00Z">
              <w:r w:rsidRPr="007B7E30" w:rsidDel="00B344D9">
                <w:rPr>
                  <w:sz w:val="18"/>
                  <w:lang w:val="fr-FR"/>
                </w:rPr>
                <w:delText>49</w:delText>
              </w:r>
            </w:del>
            <w:ins w:id="86" w:author="Martine Moench" w:date="2018-10-08T12:09:00Z">
              <w:r w:rsidR="00B344D9" w:rsidRPr="007B7E30">
                <w:rPr>
                  <w:sz w:val="18"/>
                  <w:lang w:val="fr-FR"/>
                </w:rPr>
                <w:t>48</w:t>
              </w:r>
            </w:ins>
          </w:p>
        </w:tc>
        <w:tc>
          <w:tcPr>
            <w:tcW w:w="541" w:type="dxa"/>
            <w:shd w:val="clear" w:color="auto" w:fill="auto"/>
            <w:vAlign w:val="bottom"/>
          </w:tcPr>
          <w:p w:rsidR="00813AE0" w:rsidRPr="007B7E30" w:rsidRDefault="00813AE0" w:rsidP="005B62F9">
            <w:pPr>
              <w:keepNext/>
              <w:keepLines/>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26</w:t>
            </w:r>
          </w:p>
        </w:tc>
        <w:tc>
          <w:tcPr>
            <w:tcW w:w="972" w:type="dxa"/>
            <w:shd w:val="clear" w:color="auto" w:fill="auto"/>
            <w:vAlign w:val="bottom"/>
          </w:tcPr>
          <w:p w:rsidR="00813AE0" w:rsidRPr="007B7E30" w:rsidRDefault="00813AE0" w:rsidP="005B62F9">
            <w:pPr>
              <w:keepNext/>
              <w:keepLines/>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1</w:t>
            </w:r>
          </w:p>
        </w:tc>
        <w:tc>
          <w:tcPr>
            <w:tcW w:w="972" w:type="dxa"/>
            <w:shd w:val="clear" w:color="auto" w:fill="auto"/>
            <w:vAlign w:val="bottom"/>
          </w:tcPr>
          <w:p w:rsidR="00813AE0" w:rsidRPr="007B7E30" w:rsidRDefault="00813AE0" w:rsidP="005B62F9">
            <w:pPr>
              <w:keepNext/>
              <w:keepLines/>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1</w:t>
            </w:r>
          </w:p>
        </w:tc>
        <w:tc>
          <w:tcPr>
            <w:tcW w:w="1079" w:type="dxa"/>
            <w:shd w:val="clear" w:color="auto" w:fill="auto"/>
            <w:vAlign w:val="bottom"/>
          </w:tcPr>
          <w:p w:rsidR="00813AE0" w:rsidRPr="007B7E30" w:rsidRDefault="00813AE0" w:rsidP="005B62F9">
            <w:pPr>
              <w:keepNext/>
              <w:keepLines/>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1</w:t>
            </w:r>
          </w:p>
        </w:tc>
        <w:tc>
          <w:tcPr>
            <w:tcW w:w="864" w:type="dxa"/>
            <w:shd w:val="clear" w:color="auto" w:fill="auto"/>
            <w:vAlign w:val="bottom"/>
          </w:tcPr>
          <w:p w:rsidR="00813AE0" w:rsidRPr="007B7E30" w:rsidRDefault="00813AE0" w:rsidP="005B62F9">
            <w:pPr>
              <w:keepNext/>
              <w:keepLines/>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3</w:t>
            </w:r>
          </w:p>
        </w:tc>
      </w:tr>
      <w:tr w:rsidR="00813AE0" w:rsidRPr="007B7E30" w:rsidTr="00813AE0">
        <w:tc>
          <w:tcPr>
            <w:tcW w:w="334" w:type="dxa"/>
            <w:shd w:val="clear" w:color="auto" w:fill="auto"/>
          </w:tcPr>
          <w:p w:rsidR="00813AE0" w:rsidRPr="007B7E30" w:rsidRDefault="00813AE0" w:rsidP="005B62F9">
            <w:pPr>
              <w:keepNext/>
              <w:keepLines/>
              <w:suppressAutoHyphens w:val="0"/>
              <w:overflowPunct w:val="0"/>
              <w:autoSpaceDE w:val="0"/>
              <w:autoSpaceDN w:val="0"/>
              <w:adjustRightInd w:val="0"/>
              <w:spacing w:before="40" w:after="40" w:line="240" w:lineRule="auto"/>
              <w:ind w:right="113"/>
              <w:textAlignment w:val="baseline"/>
              <w:rPr>
                <w:sz w:val="18"/>
                <w:lang w:val="fr-FR"/>
              </w:rPr>
            </w:pPr>
            <w:r w:rsidRPr="007B7E30">
              <w:rPr>
                <w:sz w:val="18"/>
                <w:lang w:val="fr-FR"/>
              </w:rPr>
              <w:t>3</w:t>
            </w:r>
          </w:p>
        </w:tc>
        <w:tc>
          <w:tcPr>
            <w:tcW w:w="1739" w:type="dxa"/>
            <w:shd w:val="clear" w:color="auto" w:fill="auto"/>
          </w:tcPr>
          <w:p w:rsidR="00813AE0" w:rsidRPr="007B7E30" w:rsidRDefault="00813AE0" w:rsidP="005B62F9">
            <w:pPr>
              <w:keepNext/>
              <w:keepLines/>
              <w:suppressAutoHyphens w:val="0"/>
              <w:overflowPunct w:val="0"/>
              <w:autoSpaceDE w:val="0"/>
              <w:autoSpaceDN w:val="0"/>
              <w:adjustRightInd w:val="0"/>
              <w:spacing w:before="40" w:after="40" w:line="240" w:lineRule="auto"/>
              <w:ind w:right="113"/>
              <w:textAlignment w:val="baseline"/>
              <w:rPr>
                <w:sz w:val="18"/>
                <w:szCs w:val="24"/>
                <w:lang w:val="fr-FR"/>
              </w:rPr>
            </w:pPr>
            <w:r w:rsidRPr="007B7E30">
              <w:rPr>
                <w:sz w:val="18"/>
                <w:szCs w:val="24"/>
                <w:lang w:val="fr-FR"/>
              </w:rPr>
              <w:t>Traitement des cales, des citernes à cargaison et des locaux contigus</w:t>
            </w:r>
          </w:p>
        </w:tc>
        <w:tc>
          <w:tcPr>
            <w:tcW w:w="327" w:type="dxa"/>
            <w:shd w:val="clear" w:color="auto" w:fill="auto"/>
            <w:vAlign w:val="bottom"/>
          </w:tcPr>
          <w:p w:rsidR="00813AE0" w:rsidRPr="007B7E30" w:rsidRDefault="00813AE0" w:rsidP="005B62F9">
            <w:pPr>
              <w:keepNext/>
              <w:keepLines/>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w:t>
            </w:r>
          </w:p>
        </w:tc>
        <w:tc>
          <w:tcPr>
            <w:tcW w:w="542" w:type="dxa"/>
            <w:shd w:val="clear" w:color="auto" w:fill="auto"/>
            <w:vAlign w:val="bottom"/>
          </w:tcPr>
          <w:p w:rsidR="00813AE0" w:rsidRPr="007B7E30" w:rsidRDefault="00813AE0" w:rsidP="005B62F9">
            <w:pPr>
              <w:keepNext/>
              <w:keepLines/>
              <w:suppressAutoHyphens w:val="0"/>
              <w:overflowPunct w:val="0"/>
              <w:autoSpaceDE w:val="0"/>
              <w:autoSpaceDN w:val="0"/>
              <w:adjustRightInd w:val="0"/>
              <w:spacing w:before="40" w:after="40" w:line="240" w:lineRule="auto"/>
              <w:ind w:right="113"/>
              <w:jc w:val="right"/>
              <w:textAlignment w:val="baseline"/>
              <w:rPr>
                <w:sz w:val="18"/>
                <w:lang w:val="fr-FR"/>
              </w:rPr>
            </w:pPr>
            <w:del w:id="87" w:author="Martine Moench" w:date="2018-10-08T12:09:00Z">
              <w:r w:rsidRPr="007B7E30" w:rsidDel="00B344D9">
                <w:rPr>
                  <w:sz w:val="18"/>
                  <w:lang w:val="fr-FR"/>
                </w:rPr>
                <w:delText>33</w:delText>
              </w:r>
            </w:del>
            <w:ins w:id="88" w:author="Martine Moench" w:date="2018-10-08T12:09:00Z">
              <w:r w:rsidR="00B344D9" w:rsidRPr="007B7E30">
                <w:rPr>
                  <w:sz w:val="18"/>
                  <w:lang w:val="fr-FR"/>
                </w:rPr>
                <w:t>31</w:t>
              </w:r>
            </w:ins>
          </w:p>
        </w:tc>
        <w:tc>
          <w:tcPr>
            <w:tcW w:w="541" w:type="dxa"/>
            <w:shd w:val="clear" w:color="auto" w:fill="auto"/>
            <w:vAlign w:val="bottom"/>
          </w:tcPr>
          <w:p w:rsidR="00813AE0" w:rsidRPr="007B7E30" w:rsidRDefault="00813AE0" w:rsidP="005B62F9">
            <w:pPr>
              <w:keepNext/>
              <w:keepLines/>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19</w:t>
            </w:r>
          </w:p>
        </w:tc>
        <w:tc>
          <w:tcPr>
            <w:tcW w:w="972" w:type="dxa"/>
            <w:shd w:val="clear" w:color="auto" w:fill="auto"/>
            <w:vAlign w:val="bottom"/>
          </w:tcPr>
          <w:p w:rsidR="00813AE0" w:rsidRPr="007B7E30" w:rsidRDefault="00813AE0" w:rsidP="005B62F9">
            <w:pPr>
              <w:keepNext/>
              <w:keepLines/>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w:t>
            </w:r>
          </w:p>
        </w:tc>
        <w:tc>
          <w:tcPr>
            <w:tcW w:w="972" w:type="dxa"/>
            <w:shd w:val="clear" w:color="auto" w:fill="auto"/>
            <w:vAlign w:val="bottom"/>
          </w:tcPr>
          <w:p w:rsidR="00813AE0" w:rsidRPr="007B7E30" w:rsidRDefault="00813AE0" w:rsidP="005B62F9">
            <w:pPr>
              <w:keepNext/>
              <w:keepLines/>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1</w:t>
            </w:r>
          </w:p>
        </w:tc>
        <w:tc>
          <w:tcPr>
            <w:tcW w:w="1079" w:type="dxa"/>
            <w:shd w:val="clear" w:color="auto" w:fill="auto"/>
            <w:vAlign w:val="bottom"/>
          </w:tcPr>
          <w:p w:rsidR="00813AE0" w:rsidRPr="007B7E30" w:rsidRDefault="00813AE0" w:rsidP="005B62F9">
            <w:pPr>
              <w:keepNext/>
              <w:keepLines/>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1</w:t>
            </w:r>
          </w:p>
        </w:tc>
        <w:tc>
          <w:tcPr>
            <w:tcW w:w="864" w:type="dxa"/>
            <w:shd w:val="clear" w:color="auto" w:fill="auto"/>
            <w:vAlign w:val="bottom"/>
          </w:tcPr>
          <w:p w:rsidR="00813AE0" w:rsidRPr="007B7E30" w:rsidRDefault="00813AE0" w:rsidP="005B62F9">
            <w:pPr>
              <w:keepNext/>
              <w:keepLines/>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2</w:t>
            </w:r>
          </w:p>
        </w:tc>
      </w:tr>
      <w:tr w:rsidR="00813AE0" w:rsidRPr="007B7E30" w:rsidTr="00813AE0">
        <w:tc>
          <w:tcPr>
            <w:tcW w:w="334" w:type="dxa"/>
            <w:shd w:val="clear" w:color="auto" w:fill="auto"/>
          </w:tcPr>
          <w:p w:rsidR="00813AE0" w:rsidRPr="007B7E30" w:rsidRDefault="00813AE0" w:rsidP="005D3AFD">
            <w:pPr>
              <w:suppressAutoHyphens w:val="0"/>
              <w:overflowPunct w:val="0"/>
              <w:autoSpaceDE w:val="0"/>
              <w:autoSpaceDN w:val="0"/>
              <w:adjustRightInd w:val="0"/>
              <w:spacing w:before="40" w:after="40" w:line="240" w:lineRule="auto"/>
              <w:ind w:right="113"/>
              <w:textAlignment w:val="baseline"/>
              <w:rPr>
                <w:sz w:val="18"/>
                <w:lang w:val="fr-FR"/>
              </w:rPr>
            </w:pPr>
            <w:r w:rsidRPr="007B7E30">
              <w:rPr>
                <w:sz w:val="18"/>
                <w:lang w:val="fr-FR"/>
              </w:rPr>
              <w:t>4</w:t>
            </w:r>
          </w:p>
        </w:tc>
        <w:tc>
          <w:tcPr>
            <w:tcW w:w="1739" w:type="dxa"/>
            <w:shd w:val="clear" w:color="auto" w:fill="auto"/>
          </w:tcPr>
          <w:p w:rsidR="00813AE0" w:rsidRPr="007B7E30" w:rsidRDefault="00813AE0" w:rsidP="005D3AFD">
            <w:pPr>
              <w:suppressAutoHyphens w:val="0"/>
              <w:overflowPunct w:val="0"/>
              <w:autoSpaceDE w:val="0"/>
              <w:autoSpaceDN w:val="0"/>
              <w:adjustRightInd w:val="0"/>
              <w:spacing w:before="40" w:after="40" w:line="240" w:lineRule="auto"/>
              <w:ind w:right="113"/>
              <w:textAlignment w:val="baseline"/>
              <w:rPr>
                <w:sz w:val="18"/>
                <w:szCs w:val="24"/>
                <w:lang w:val="fr-FR"/>
              </w:rPr>
            </w:pPr>
            <w:r w:rsidRPr="007B7E30">
              <w:rPr>
                <w:sz w:val="18"/>
                <w:szCs w:val="24"/>
                <w:lang w:val="fr-FR"/>
              </w:rPr>
              <w:t>Technique de mesure</w:t>
            </w:r>
          </w:p>
        </w:tc>
        <w:tc>
          <w:tcPr>
            <w:tcW w:w="327"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19</w:t>
            </w:r>
          </w:p>
        </w:tc>
        <w:tc>
          <w:tcPr>
            <w:tcW w:w="542"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13</w:t>
            </w:r>
          </w:p>
        </w:tc>
        <w:tc>
          <w:tcPr>
            <w:tcW w:w="541"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w:t>
            </w:r>
          </w:p>
        </w:tc>
        <w:tc>
          <w:tcPr>
            <w:tcW w:w="972"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1</w:t>
            </w:r>
          </w:p>
        </w:tc>
        <w:tc>
          <w:tcPr>
            <w:tcW w:w="972"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w:t>
            </w:r>
          </w:p>
        </w:tc>
        <w:tc>
          <w:tcPr>
            <w:tcW w:w="1079"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w:t>
            </w:r>
          </w:p>
        </w:tc>
        <w:tc>
          <w:tcPr>
            <w:tcW w:w="864"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1</w:t>
            </w:r>
          </w:p>
        </w:tc>
      </w:tr>
      <w:tr w:rsidR="00813AE0" w:rsidRPr="007B7E30" w:rsidTr="00813AE0">
        <w:tc>
          <w:tcPr>
            <w:tcW w:w="334" w:type="dxa"/>
            <w:shd w:val="clear" w:color="auto" w:fill="auto"/>
          </w:tcPr>
          <w:p w:rsidR="00813AE0" w:rsidRPr="007B7E30" w:rsidRDefault="00813AE0" w:rsidP="005D3AFD">
            <w:pPr>
              <w:suppressAutoHyphens w:val="0"/>
              <w:overflowPunct w:val="0"/>
              <w:autoSpaceDE w:val="0"/>
              <w:autoSpaceDN w:val="0"/>
              <w:adjustRightInd w:val="0"/>
              <w:spacing w:before="40" w:after="40" w:line="240" w:lineRule="auto"/>
              <w:ind w:right="113"/>
              <w:textAlignment w:val="baseline"/>
              <w:rPr>
                <w:sz w:val="18"/>
                <w:lang w:val="fr-FR"/>
              </w:rPr>
            </w:pPr>
            <w:r w:rsidRPr="007B7E30">
              <w:rPr>
                <w:sz w:val="18"/>
                <w:lang w:val="fr-FR"/>
              </w:rPr>
              <w:t>5</w:t>
            </w:r>
          </w:p>
        </w:tc>
        <w:tc>
          <w:tcPr>
            <w:tcW w:w="1739" w:type="dxa"/>
            <w:shd w:val="clear" w:color="auto" w:fill="auto"/>
          </w:tcPr>
          <w:p w:rsidR="00813AE0" w:rsidRPr="007B7E30" w:rsidRDefault="00813AE0" w:rsidP="005D3AFD">
            <w:pPr>
              <w:suppressAutoHyphens w:val="0"/>
              <w:overflowPunct w:val="0"/>
              <w:autoSpaceDE w:val="0"/>
              <w:autoSpaceDN w:val="0"/>
              <w:adjustRightInd w:val="0"/>
              <w:spacing w:before="40" w:after="40" w:line="240" w:lineRule="auto"/>
              <w:ind w:right="113"/>
              <w:textAlignment w:val="baseline"/>
              <w:rPr>
                <w:sz w:val="18"/>
                <w:szCs w:val="24"/>
                <w:lang w:val="fr-FR"/>
              </w:rPr>
            </w:pPr>
            <w:r w:rsidRPr="007B7E30">
              <w:rPr>
                <w:sz w:val="18"/>
                <w:szCs w:val="24"/>
                <w:lang w:val="fr-FR"/>
              </w:rPr>
              <w:t>Connaissance des produits</w:t>
            </w:r>
          </w:p>
        </w:tc>
        <w:tc>
          <w:tcPr>
            <w:tcW w:w="327"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78</w:t>
            </w:r>
          </w:p>
        </w:tc>
        <w:tc>
          <w:tcPr>
            <w:tcW w:w="542"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w:t>
            </w:r>
          </w:p>
        </w:tc>
        <w:tc>
          <w:tcPr>
            <w:tcW w:w="541"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w:t>
            </w:r>
          </w:p>
        </w:tc>
        <w:tc>
          <w:tcPr>
            <w:tcW w:w="972"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1</w:t>
            </w:r>
          </w:p>
        </w:tc>
        <w:tc>
          <w:tcPr>
            <w:tcW w:w="972"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w:t>
            </w:r>
          </w:p>
        </w:tc>
        <w:tc>
          <w:tcPr>
            <w:tcW w:w="1079"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w:t>
            </w:r>
          </w:p>
        </w:tc>
        <w:tc>
          <w:tcPr>
            <w:tcW w:w="864"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1</w:t>
            </w:r>
          </w:p>
        </w:tc>
      </w:tr>
      <w:tr w:rsidR="00813AE0" w:rsidRPr="007B7E30" w:rsidTr="00813AE0">
        <w:tc>
          <w:tcPr>
            <w:tcW w:w="334" w:type="dxa"/>
            <w:shd w:val="clear" w:color="auto" w:fill="auto"/>
          </w:tcPr>
          <w:p w:rsidR="00813AE0" w:rsidRPr="007B7E30" w:rsidRDefault="00813AE0" w:rsidP="005D3AFD">
            <w:pPr>
              <w:suppressAutoHyphens w:val="0"/>
              <w:overflowPunct w:val="0"/>
              <w:autoSpaceDE w:val="0"/>
              <w:autoSpaceDN w:val="0"/>
              <w:adjustRightInd w:val="0"/>
              <w:spacing w:before="40" w:after="40" w:line="240" w:lineRule="auto"/>
              <w:ind w:right="113"/>
              <w:textAlignment w:val="baseline"/>
              <w:rPr>
                <w:sz w:val="18"/>
                <w:lang w:val="fr-FR"/>
              </w:rPr>
            </w:pPr>
            <w:r w:rsidRPr="007B7E30">
              <w:rPr>
                <w:sz w:val="18"/>
                <w:lang w:val="fr-FR"/>
              </w:rPr>
              <w:t>6</w:t>
            </w:r>
          </w:p>
        </w:tc>
        <w:tc>
          <w:tcPr>
            <w:tcW w:w="1739" w:type="dxa"/>
            <w:shd w:val="clear" w:color="auto" w:fill="auto"/>
          </w:tcPr>
          <w:p w:rsidR="00813AE0" w:rsidRPr="007B7E30" w:rsidRDefault="00813AE0" w:rsidP="005D3AFD">
            <w:pPr>
              <w:suppressAutoHyphens w:val="0"/>
              <w:overflowPunct w:val="0"/>
              <w:autoSpaceDE w:val="0"/>
              <w:autoSpaceDN w:val="0"/>
              <w:adjustRightInd w:val="0"/>
              <w:spacing w:before="40" w:after="40" w:line="240" w:lineRule="auto"/>
              <w:ind w:right="113"/>
              <w:textAlignment w:val="baseline"/>
              <w:rPr>
                <w:sz w:val="18"/>
                <w:szCs w:val="24"/>
                <w:lang w:val="fr-FR"/>
              </w:rPr>
            </w:pPr>
            <w:r w:rsidRPr="007B7E30">
              <w:rPr>
                <w:sz w:val="18"/>
                <w:szCs w:val="24"/>
                <w:lang w:val="fr-FR"/>
              </w:rPr>
              <w:t>Chargement, déchargement et transport</w:t>
            </w:r>
          </w:p>
        </w:tc>
        <w:tc>
          <w:tcPr>
            <w:tcW w:w="327" w:type="dxa"/>
            <w:shd w:val="clear" w:color="auto" w:fill="auto"/>
            <w:vAlign w:val="bottom"/>
          </w:tcPr>
          <w:p w:rsidR="00813AE0" w:rsidRPr="007B7E30" w:rsidRDefault="006635D9"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31</w:t>
            </w:r>
          </w:p>
        </w:tc>
        <w:tc>
          <w:tcPr>
            <w:tcW w:w="542" w:type="dxa"/>
            <w:shd w:val="clear" w:color="auto" w:fill="auto"/>
            <w:vAlign w:val="bottom"/>
          </w:tcPr>
          <w:p w:rsidR="00813AE0" w:rsidRPr="007B7E30" w:rsidRDefault="006635D9" w:rsidP="005D3AFD">
            <w:pPr>
              <w:suppressAutoHyphens w:val="0"/>
              <w:overflowPunct w:val="0"/>
              <w:autoSpaceDE w:val="0"/>
              <w:autoSpaceDN w:val="0"/>
              <w:adjustRightInd w:val="0"/>
              <w:spacing w:before="40" w:after="40" w:line="240" w:lineRule="auto"/>
              <w:ind w:right="113"/>
              <w:jc w:val="right"/>
              <w:textAlignment w:val="baseline"/>
              <w:rPr>
                <w:sz w:val="18"/>
                <w:lang w:val="fr-FR"/>
              </w:rPr>
            </w:pPr>
            <w:del w:id="89" w:author="Martine Moench" w:date="2018-10-08T12:09:00Z">
              <w:r w:rsidRPr="007B7E30" w:rsidDel="00B344D9">
                <w:rPr>
                  <w:sz w:val="18"/>
                  <w:lang w:val="fr-FR"/>
                </w:rPr>
                <w:delText>53</w:delText>
              </w:r>
            </w:del>
            <w:ins w:id="90" w:author="Martine Moench" w:date="2018-10-08T12:09:00Z">
              <w:r w:rsidR="00B344D9" w:rsidRPr="007B7E30">
                <w:rPr>
                  <w:sz w:val="18"/>
                  <w:lang w:val="fr-FR"/>
                </w:rPr>
                <w:t>51</w:t>
              </w:r>
            </w:ins>
          </w:p>
        </w:tc>
        <w:tc>
          <w:tcPr>
            <w:tcW w:w="541"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del w:id="91" w:author="Martine Moench" w:date="2018-10-08T12:10:00Z">
              <w:r w:rsidRPr="007B7E30" w:rsidDel="00B344D9">
                <w:rPr>
                  <w:sz w:val="18"/>
                  <w:lang w:val="fr-FR"/>
                </w:rPr>
                <w:delText>70</w:delText>
              </w:r>
            </w:del>
            <w:ins w:id="92" w:author="Martine Moench" w:date="2018-10-08T12:10:00Z">
              <w:r w:rsidR="00B344D9" w:rsidRPr="007B7E30">
                <w:rPr>
                  <w:sz w:val="18"/>
                  <w:lang w:val="fr-FR"/>
                </w:rPr>
                <w:t>80</w:t>
              </w:r>
            </w:ins>
          </w:p>
        </w:tc>
        <w:tc>
          <w:tcPr>
            <w:tcW w:w="972"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1</w:t>
            </w:r>
          </w:p>
        </w:tc>
        <w:tc>
          <w:tcPr>
            <w:tcW w:w="972"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1</w:t>
            </w:r>
          </w:p>
        </w:tc>
        <w:tc>
          <w:tcPr>
            <w:tcW w:w="1079"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1</w:t>
            </w:r>
          </w:p>
        </w:tc>
        <w:tc>
          <w:tcPr>
            <w:tcW w:w="864"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3</w:t>
            </w:r>
          </w:p>
        </w:tc>
      </w:tr>
      <w:tr w:rsidR="00813AE0" w:rsidRPr="007B7E30" w:rsidTr="00813AE0">
        <w:tc>
          <w:tcPr>
            <w:tcW w:w="334" w:type="dxa"/>
            <w:shd w:val="clear" w:color="auto" w:fill="auto"/>
          </w:tcPr>
          <w:p w:rsidR="00813AE0" w:rsidRPr="007B7E30" w:rsidRDefault="00813AE0" w:rsidP="005D3AFD">
            <w:pPr>
              <w:suppressAutoHyphens w:val="0"/>
              <w:overflowPunct w:val="0"/>
              <w:autoSpaceDE w:val="0"/>
              <w:autoSpaceDN w:val="0"/>
              <w:adjustRightInd w:val="0"/>
              <w:spacing w:before="40" w:after="40" w:line="240" w:lineRule="auto"/>
              <w:ind w:right="113"/>
              <w:textAlignment w:val="baseline"/>
              <w:rPr>
                <w:sz w:val="18"/>
                <w:lang w:val="fr-FR"/>
              </w:rPr>
            </w:pPr>
            <w:r w:rsidRPr="007B7E30">
              <w:rPr>
                <w:sz w:val="18"/>
                <w:lang w:val="fr-FR"/>
              </w:rPr>
              <w:t>7</w:t>
            </w:r>
          </w:p>
        </w:tc>
        <w:tc>
          <w:tcPr>
            <w:tcW w:w="1739" w:type="dxa"/>
            <w:shd w:val="clear" w:color="auto" w:fill="auto"/>
          </w:tcPr>
          <w:p w:rsidR="00813AE0" w:rsidRPr="007B7E30" w:rsidRDefault="00813AE0" w:rsidP="005D3AFD">
            <w:pPr>
              <w:suppressAutoHyphens w:val="0"/>
              <w:overflowPunct w:val="0"/>
              <w:autoSpaceDE w:val="0"/>
              <w:autoSpaceDN w:val="0"/>
              <w:adjustRightInd w:val="0"/>
              <w:spacing w:before="40" w:after="40" w:line="240" w:lineRule="auto"/>
              <w:ind w:right="113"/>
              <w:textAlignment w:val="baseline"/>
              <w:rPr>
                <w:sz w:val="18"/>
                <w:szCs w:val="24"/>
                <w:lang w:val="fr-FR"/>
              </w:rPr>
            </w:pPr>
            <w:r w:rsidRPr="007B7E30">
              <w:rPr>
                <w:sz w:val="18"/>
                <w:szCs w:val="24"/>
                <w:lang w:val="fr-FR"/>
              </w:rPr>
              <w:t>Documents</w:t>
            </w:r>
            <w:r w:rsidRPr="007B7E30">
              <w:rPr>
                <w:sz w:val="18"/>
                <w:szCs w:val="24"/>
                <w:lang w:val="fr-FR"/>
              </w:rPr>
              <w:tab/>
            </w:r>
          </w:p>
        </w:tc>
        <w:tc>
          <w:tcPr>
            <w:tcW w:w="327" w:type="dxa"/>
            <w:shd w:val="clear" w:color="auto" w:fill="auto"/>
            <w:vAlign w:val="bottom"/>
          </w:tcPr>
          <w:p w:rsidR="00813AE0" w:rsidRPr="007B7E30" w:rsidRDefault="006635D9"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32</w:t>
            </w:r>
          </w:p>
        </w:tc>
        <w:tc>
          <w:tcPr>
            <w:tcW w:w="542"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23</w:t>
            </w:r>
          </w:p>
        </w:tc>
        <w:tc>
          <w:tcPr>
            <w:tcW w:w="541"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22</w:t>
            </w:r>
          </w:p>
        </w:tc>
        <w:tc>
          <w:tcPr>
            <w:tcW w:w="972"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1</w:t>
            </w:r>
          </w:p>
        </w:tc>
        <w:tc>
          <w:tcPr>
            <w:tcW w:w="972"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1</w:t>
            </w:r>
          </w:p>
        </w:tc>
        <w:tc>
          <w:tcPr>
            <w:tcW w:w="1079"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1</w:t>
            </w:r>
          </w:p>
        </w:tc>
        <w:tc>
          <w:tcPr>
            <w:tcW w:w="864"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3</w:t>
            </w:r>
          </w:p>
        </w:tc>
      </w:tr>
      <w:tr w:rsidR="00813AE0" w:rsidRPr="007B7E30" w:rsidTr="00813AE0">
        <w:tc>
          <w:tcPr>
            <w:tcW w:w="334" w:type="dxa"/>
            <w:shd w:val="clear" w:color="auto" w:fill="auto"/>
          </w:tcPr>
          <w:p w:rsidR="00813AE0" w:rsidRPr="007B7E30" w:rsidRDefault="00813AE0" w:rsidP="005D3AFD">
            <w:pPr>
              <w:suppressAutoHyphens w:val="0"/>
              <w:overflowPunct w:val="0"/>
              <w:autoSpaceDE w:val="0"/>
              <w:autoSpaceDN w:val="0"/>
              <w:adjustRightInd w:val="0"/>
              <w:spacing w:before="40" w:after="40" w:line="240" w:lineRule="auto"/>
              <w:ind w:right="113"/>
              <w:textAlignment w:val="baseline"/>
              <w:rPr>
                <w:sz w:val="18"/>
                <w:lang w:val="fr-FR"/>
              </w:rPr>
            </w:pPr>
            <w:r w:rsidRPr="007B7E30">
              <w:rPr>
                <w:sz w:val="18"/>
                <w:lang w:val="fr-FR"/>
              </w:rPr>
              <w:t>8</w:t>
            </w:r>
          </w:p>
        </w:tc>
        <w:tc>
          <w:tcPr>
            <w:tcW w:w="1739" w:type="dxa"/>
            <w:shd w:val="clear" w:color="auto" w:fill="auto"/>
          </w:tcPr>
          <w:p w:rsidR="00813AE0" w:rsidRPr="007B7E30" w:rsidRDefault="00813AE0" w:rsidP="005D3AFD">
            <w:pPr>
              <w:suppressAutoHyphens w:val="0"/>
              <w:overflowPunct w:val="0"/>
              <w:autoSpaceDE w:val="0"/>
              <w:autoSpaceDN w:val="0"/>
              <w:adjustRightInd w:val="0"/>
              <w:spacing w:before="40" w:after="40" w:line="240" w:lineRule="auto"/>
              <w:ind w:right="113"/>
              <w:textAlignment w:val="baseline"/>
              <w:rPr>
                <w:sz w:val="18"/>
                <w:szCs w:val="24"/>
                <w:lang w:val="fr-FR"/>
              </w:rPr>
            </w:pPr>
            <w:r w:rsidRPr="007B7E30">
              <w:rPr>
                <w:sz w:val="18"/>
                <w:szCs w:val="24"/>
                <w:lang w:val="fr-FR"/>
              </w:rPr>
              <w:t>Dangers et mesures de prévention</w:t>
            </w:r>
          </w:p>
        </w:tc>
        <w:tc>
          <w:tcPr>
            <w:tcW w:w="327"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73</w:t>
            </w:r>
          </w:p>
        </w:tc>
        <w:tc>
          <w:tcPr>
            <w:tcW w:w="542"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del w:id="93" w:author="Martine Moench" w:date="2018-10-08T12:10:00Z">
              <w:r w:rsidRPr="007B7E30" w:rsidDel="00B344D9">
                <w:rPr>
                  <w:sz w:val="18"/>
                  <w:lang w:val="fr-FR"/>
                </w:rPr>
                <w:delText>36</w:delText>
              </w:r>
            </w:del>
            <w:ins w:id="94" w:author="Martine Moench" w:date="2018-10-08T12:10:00Z">
              <w:r w:rsidR="00B344D9" w:rsidRPr="007B7E30">
                <w:rPr>
                  <w:sz w:val="18"/>
                  <w:lang w:val="fr-FR"/>
                </w:rPr>
                <w:t>35</w:t>
              </w:r>
            </w:ins>
          </w:p>
        </w:tc>
        <w:tc>
          <w:tcPr>
            <w:tcW w:w="541"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27</w:t>
            </w:r>
          </w:p>
        </w:tc>
        <w:tc>
          <w:tcPr>
            <w:tcW w:w="972"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2</w:t>
            </w:r>
          </w:p>
        </w:tc>
        <w:tc>
          <w:tcPr>
            <w:tcW w:w="972"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1</w:t>
            </w:r>
          </w:p>
        </w:tc>
        <w:tc>
          <w:tcPr>
            <w:tcW w:w="1079"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1</w:t>
            </w:r>
          </w:p>
        </w:tc>
        <w:tc>
          <w:tcPr>
            <w:tcW w:w="864" w:type="dxa"/>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4</w:t>
            </w:r>
          </w:p>
        </w:tc>
      </w:tr>
      <w:tr w:rsidR="00813AE0" w:rsidRPr="007B7E30" w:rsidTr="00813AE0">
        <w:tc>
          <w:tcPr>
            <w:tcW w:w="334" w:type="dxa"/>
            <w:tcBorders>
              <w:bottom w:val="single" w:sz="2" w:space="0" w:color="auto"/>
            </w:tcBorders>
            <w:shd w:val="clear" w:color="auto" w:fill="auto"/>
          </w:tcPr>
          <w:p w:rsidR="00813AE0" w:rsidRPr="007B7E30" w:rsidRDefault="00813AE0" w:rsidP="005D3AFD">
            <w:pPr>
              <w:suppressAutoHyphens w:val="0"/>
              <w:overflowPunct w:val="0"/>
              <w:autoSpaceDE w:val="0"/>
              <w:autoSpaceDN w:val="0"/>
              <w:adjustRightInd w:val="0"/>
              <w:spacing w:before="40" w:after="40" w:line="240" w:lineRule="auto"/>
              <w:ind w:right="113"/>
              <w:textAlignment w:val="baseline"/>
              <w:rPr>
                <w:sz w:val="18"/>
                <w:lang w:val="fr-FR"/>
              </w:rPr>
            </w:pPr>
            <w:r w:rsidRPr="007B7E30">
              <w:rPr>
                <w:sz w:val="18"/>
                <w:lang w:val="fr-FR"/>
              </w:rPr>
              <w:t>9</w:t>
            </w:r>
          </w:p>
        </w:tc>
        <w:tc>
          <w:tcPr>
            <w:tcW w:w="1739" w:type="dxa"/>
            <w:tcBorders>
              <w:bottom w:val="single" w:sz="2" w:space="0" w:color="auto"/>
            </w:tcBorders>
            <w:shd w:val="clear" w:color="auto" w:fill="auto"/>
          </w:tcPr>
          <w:p w:rsidR="00813AE0" w:rsidRPr="007B7E30" w:rsidRDefault="00813AE0" w:rsidP="005D3AFD">
            <w:pPr>
              <w:suppressAutoHyphens w:val="0"/>
              <w:overflowPunct w:val="0"/>
              <w:autoSpaceDE w:val="0"/>
              <w:autoSpaceDN w:val="0"/>
              <w:adjustRightInd w:val="0"/>
              <w:spacing w:before="40" w:after="40" w:line="240" w:lineRule="auto"/>
              <w:ind w:right="113"/>
              <w:textAlignment w:val="baseline"/>
              <w:rPr>
                <w:sz w:val="18"/>
                <w:szCs w:val="24"/>
                <w:lang w:val="fr-FR"/>
              </w:rPr>
            </w:pPr>
            <w:r w:rsidRPr="007B7E30">
              <w:rPr>
                <w:sz w:val="18"/>
                <w:szCs w:val="24"/>
                <w:lang w:val="fr-FR"/>
              </w:rPr>
              <w:t>Stabilité</w:t>
            </w:r>
          </w:p>
        </w:tc>
        <w:tc>
          <w:tcPr>
            <w:tcW w:w="327" w:type="dxa"/>
            <w:tcBorders>
              <w:bottom w:val="single" w:sz="2" w:space="0" w:color="auto"/>
            </w:tcBorders>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21</w:t>
            </w:r>
          </w:p>
        </w:tc>
        <w:tc>
          <w:tcPr>
            <w:tcW w:w="542" w:type="dxa"/>
            <w:tcBorders>
              <w:bottom w:val="single" w:sz="2" w:space="0" w:color="auto"/>
            </w:tcBorders>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w:t>
            </w:r>
          </w:p>
        </w:tc>
        <w:tc>
          <w:tcPr>
            <w:tcW w:w="541" w:type="dxa"/>
            <w:tcBorders>
              <w:bottom w:val="single" w:sz="2" w:space="0" w:color="auto"/>
            </w:tcBorders>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w:t>
            </w:r>
          </w:p>
        </w:tc>
        <w:tc>
          <w:tcPr>
            <w:tcW w:w="972" w:type="dxa"/>
            <w:tcBorders>
              <w:bottom w:val="single" w:sz="2" w:space="0" w:color="auto"/>
            </w:tcBorders>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2</w:t>
            </w:r>
          </w:p>
        </w:tc>
        <w:tc>
          <w:tcPr>
            <w:tcW w:w="972" w:type="dxa"/>
            <w:tcBorders>
              <w:bottom w:val="single" w:sz="2" w:space="0" w:color="auto"/>
            </w:tcBorders>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w:t>
            </w:r>
          </w:p>
        </w:tc>
        <w:tc>
          <w:tcPr>
            <w:tcW w:w="1079" w:type="dxa"/>
            <w:tcBorders>
              <w:bottom w:val="single" w:sz="2" w:space="0" w:color="auto"/>
            </w:tcBorders>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w:t>
            </w:r>
          </w:p>
        </w:tc>
        <w:tc>
          <w:tcPr>
            <w:tcW w:w="864" w:type="dxa"/>
            <w:tcBorders>
              <w:bottom w:val="single" w:sz="2" w:space="0" w:color="auto"/>
            </w:tcBorders>
            <w:shd w:val="clear" w:color="auto" w:fill="auto"/>
            <w:vAlign w:val="bottom"/>
          </w:tcPr>
          <w:p w:rsidR="00813AE0" w:rsidRPr="007B7E30" w:rsidRDefault="00813AE0" w:rsidP="005D3AFD">
            <w:pPr>
              <w:suppressAutoHyphens w:val="0"/>
              <w:overflowPunct w:val="0"/>
              <w:autoSpaceDE w:val="0"/>
              <w:autoSpaceDN w:val="0"/>
              <w:adjustRightInd w:val="0"/>
              <w:spacing w:before="40" w:after="40" w:line="240" w:lineRule="auto"/>
              <w:ind w:right="113"/>
              <w:jc w:val="right"/>
              <w:textAlignment w:val="baseline"/>
              <w:rPr>
                <w:sz w:val="18"/>
                <w:lang w:val="fr-FR"/>
              </w:rPr>
            </w:pPr>
            <w:r w:rsidRPr="007B7E30">
              <w:rPr>
                <w:sz w:val="18"/>
                <w:lang w:val="fr-FR"/>
              </w:rPr>
              <w:t>2</w:t>
            </w:r>
          </w:p>
        </w:tc>
      </w:tr>
      <w:tr w:rsidR="00813AE0" w:rsidRPr="007B7E30" w:rsidTr="00813AE0">
        <w:trPr>
          <w:cantSplit/>
        </w:trPr>
        <w:tc>
          <w:tcPr>
            <w:tcW w:w="2073" w:type="dxa"/>
            <w:gridSpan w:val="2"/>
            <w:tcBorders>
              <w:top w:val="single" w:sz="2" w:space="0" w:color="auto"/>
              <w:bottom w:val="single" w:sz="12" w:space="0" w:color="auto"/>
            </w:tcBorders>
            <w:shd w:val="clear" w:color="auto" w:fill="auto"/>
          </w:tcPr>
          <w:p w:rsidR="00813AE0" w:rsidRPr="007B7E30" w:rsidRDefault="00813AE0" w:rsidP="00813AE0">
            <w:pPr>
              <w:suppressAutoHyphens w:val="0"/>
              <w:overflowPunct w:val="0"/>
              <w:autoSpaceDE w:val="0"/>
              <w:autoSpaceDN w:val="0"/>
              <w:adjustRightInd w:val="0"/>
              <w:spacing w:before="40" w:after="40" w:line="220" w:lineRule="exact"/>
              <w:ind w:left="284" w:right="113"/>
              <w:textAlignment w:val="baseline"/>
              <w:rPr>
                <w:b/>
                <w:sz w:val="18"/>
                <w:lang w:val="fr-FR"/>
              </w:rPr>
            </w:pPr>
            <w:r w:rsidRPr="007B7E30">
              <w:rPr>
                <w:b/>
                <w:sz w:val="18"/>
                <w:lang w:val="fr-FR"/>
              </w:rPr>
              <w:t>Total</w:t>
            </w:r>
          </w:p>
        </w:tc>
        <w:tc>
          <w:tcPr>
            <w:tcW w:w="327" w:type="dxa"/>
            <w:tcBorders>
              <w:top w:val="single" w:sz="2" w:space="0" w:color="auto"/>
              <w:bottom w:val="single" w:sz="1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b/>
                <w:sz w:val="18"/>
                <w:lang w:val="fr-FR"/>
              </w:rPr>
            </w:pPr>
          </w:p>
        </w:tc>
        <w:tc>
          <w:tcPr>
            <w:tcW w:w="542" w:type="dxa"/>
            <w:tcBorders>
              <w:top w:val="single" w:sz="2" w:space="0" w:color="auto"/>
              <w:bottom w:val="single" w:sz="1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b/>
                <w:sz w:val="18"/>
                <w:lang w:val="fr-FR"/>
              </w:rPr>
            </w:pPr>
          </w:p>
        </w:tc>
        <w:tc>
          <w:tcPr>
            <w:tcW w:w="541" w:type="dxa"/>
            <w:tcBorders>
              <w:top w:val="single" w:sz="2" w:space="0" w:color="auto"/>
              <w:bottom w:val="single" w:sz="1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b/>
                <w:sz w:val="18"/>
                <w:lang w:val="fr-FR"/>
              </w:rPr>
            </w:pPr>
          </w:p>
        </w:tc>
        <w:tc>
          <w:tcPr>
            <w:tcW w:w="972" w:type="dxa"/>
            <w:tcBorders>
              <w:top w:val="single" w:sz="2" w:space="0" w:color="auto"/>
              <w:bottom w:val="single" w:sz="1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b/>
                <w:sz w:val="18"/>
                <w:lang w:val="fr-FR"/>
              </w:rPr>
            </w:pPr>
            <w:r w:rsidRPr="007B7E30">
              <w:rPr>
                <w:b/>
                <w:sz w:val="18"/>
                <w:lang w:val="fr-FR"/>
              </w:rPr>
              <w:t>10</w:t>
            </w:r>
          </w:p>
        </w:tc>
        <w:tc>
          <w:tcPr>
            <w:tcW w:w="972" w:type="dxa"/>
            <w:tcBorders>
              <w:top w:val="single" w:sz="2" w:space="0" w:color="auto"/>
              <w:bottom w:val="single" w:sz="1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b/>
                <w:sz w:val="18"/>
                <w:lang w:val="fr-FR"/>
              </w:rPr>
            </w:pPr>
            <w:r w:rsidRPr="007B7E30">
              <w:rPr>
                <w:b/>
                <w:sz w:val="18"/>
                <w:lang w:val="fr-FR"/>
              </w:rPr>
              <w:t>5</w:t>
            </w:r>
          </w:p>
        </w:tc>
        <w:tc>
          <w:tcPr>
            <w:tcW w:w="1079" w:type="dxa"/>
            <w:tcBorders>
              <w:top w:val="single" w:sz="2" w:space="0" w:color="auto"/>
              <w:bottom w:val="single" w:sz="1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b/>
                <w:sz w:val="18"/>
                <w:lang w:val="fr-FR"/>
              </w:rPr>
            </w:pPr>
            <w:r w:rsidRPr="007B7E30">
              <w:rPr>
                <w:b/>
                <w:sz w:val="18"/>
                <w:lang w:val="fr-FR"/>
              </w:rPr>
              <w:t>5</w:t>
            </w:r>
          </w:p>
        </w:tc>
        <w:tc>
          <w:tcPr>
            <w:tcW w:w="864" w:type="dxa"/>
            <w:tcBorders>
              <w:top w:val="single" w:sz="2" w:space="0" w:color="auto"/>
              <w:bottom w:val="single" w:sz="1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b/>
                <w:sz w:val="18"/>
                <w:lang w:val="fr-FR"/>
              </w:rPr>
            </w:pPr>
            <w:r w:rsidRPr="007B7E30">
              <w:rPr>
                <w:b/>
                <w:sz w:val="18"/>
                <w:lang w:val="fr-FR"/>
              </w:rPr>
              <w:t>20</w:t>
            </w:r>
          </w:p>
        </w:tc>
      </w:tr>
    </w:tbl>
    <w:p w:rsidR="00813AE0" w:rsidRPr="007B7E30" w:rsidRDefault="00813AE0" w:rsidP="00813AE0">
      <w:pPr>
        <w:pStyle w:val="H1G"/>
      </w:pPr>
      <w:r w:rsidRPr="007B7E30">
        <w:tab/>
        <w:t>3.2</w:t>
      </w:r>
      <w:r w:rsidRPr="007B7E30">
        <w:tab/>
      </w:r>
      <w:r w:rsidRPr="007B7E30">
        <w:rPr>
          <w:rStyle w:val="H1GCar"/>
          <w:b/>
        </w:rPr>
        <w:t>Perfectionnement</w:t>
      </w:r>
      <w:r w:rsidRPr="007B7E30">
        <w:t xml:space="preserve"> "gaz"</w:t>
      </w:r>
    </w:p>
    <w:p w:rsidR="00813AE0" w:rsidRPr="007B7E30" w:rsidRDefault="00813AE0" w:rsidP="00813AE0">
      <w:pPr>
        <w:pStyle w:val="SingleTxtG"/>
        <w:rPr>
          <w:lang w:val="fr-FR"/>
        </w:rPr>
      </w:pPr>
      <w:r w:rsidRPr="007B7E30">
        <w:rPr>
          <w:lang w:val="fr-FR"/>
        </w:rPr>
        <w:t>25.</w:t>
      </w:r>
      <w:r w:rsidRPr="007B7E30">
        <w:rPr>
          <w:lang w:val="fr-FR"/>
        </w:rPr>
        <w:tab/>
        <w:t xml:space="preserve">Après la réussite à l’examen ADN relatif à la formation de base et sur demande de l’intéressé il est procédé à un examen après la participation initiale à un cours de spécialisation "gaz". </w:t>
      </w:r>
      <w:ins w:id="95" w:author="Martine Moench" w:date="2018-10-05T12:28:00Z">
        <w:r w:rsidR="00D379E6" w:rsidRPr="007B7E30">
          <w:rPr>
            <w:lang w:val="fr-FR"/>
          </w:rPr>
          <w:t>Il est recommandé que cet examen soit passé soit immédiatement après la formation de base ou dans un délai de six mois après la fin des cours.</w:t>
        </w:r>
      </w:ins>
    </w:p>
    <w:p w:rsidR="00813AE0" w:rsidRPr="007B7E30" w:rsidRDefault="00813AE0" w:rsidP="00813AE0">
      <w:pPr>
        <w:pStyle w:val="SingleTxtG"/>
        <w:rPr>
          <w:lang w:val="fr-FR"/>
        </w:rPr>
      </w:pPr>
      <w:r w:rsidRPr="007B7E30">
        <w:rPr>
          <w:lang w:val="fr-FR"/>
        </w:rPr>
        <w:t>26.</w:t>
      </w:r>
      <w:r w:rsidRPr="007B7E30">
        <w:rPr>
          <w:lang w:val="fr-FR"/>
        </w:rPr>
        <w:tab/>
        <w:t>L’examen de spécialisation "gaz" a lieu conformément aux dispositions du 8.2.2.7.2.5.</w:t>
      </w:r>
    </w:p>
    <w:p w:rsidR="00813AE0" w:rsidRPr="007B7E30" w:rsidRDefault="00813AE0" w:rsidP="00813AE0">
      <w:pPr>
        <w:pStyle w:val="SingleTxtG"/>
        <w:rPr>
          <w:lang w:val="fr-FR"/>
        </w:rPr>
      </w:pPr>
      <w:r w:rsidRPr="007B7E30">
        <w:rPr>
          <w:lang w:val="fr-FR"/>
        </w:rPr>
        <w:t>27.</w:t>
      </w:r>
      <w:r w:rsidRPr="007B7E30">
        <w:rPr>
          <w:lang w:val="fr-FR"/>
        </w:rPr>
        <w:tab/>
        <w:t xml:space="preserve">La matrice jointe </w:t>
      </w:r>
      <w:ins w:id="96" w:author="ch ch" w:date="2018-10-17T08:37:00Z">
        <w:r w:rsidR="002C052F" w:rsidRPr="007B7E30">
          <w:rPr>
            <w:lang w:val="fr-FR"/>
          </w:rPr>
          <w:t xml:space="preserve">à la présente Directive pour l’utilisation du catalogue de questions </w:t>
        </w:r>
      </w:ins>
      <w:r w:rsidRPr="007B7E30">
        <w:rPr>
          <w:lang w:val="fr-FR"/>
        </w:rPr>
        <w:t>(voir 3.2.1) doit être utilisée pour la composition des questions d’examen.</w:t>
      </w:r>
    </w:p>
    <w:p w:rsidR="00813AE0" w:rsidRPr="007B7E30" w:rsidRDefault="00813AE0" w:rsidP="00813AE0">
      <w:pPr>
        <w:pStyle w:val="SingleTxtG"/>
        <w:rPr>
          <w:lang w:val="fr-FR"/>
        </w:rPr>
      </w:pPr>
      <w:r w:rsidRPr="007B7E30">
        <w:rPr>
          <w:lang w:val="fr-FR"/>
        </w:rPr>
        <w:t>28.</w:t>
      </w:r>
      <w:r w:rsidRPr="007B7E30">
        <w:rPr>
          <w:lang w:val="fr-FR"/>
        </w:rPr>
        <w:tab/>
        <w:t>L’examen a lieu par écrit</w:t>
      </w:r>
      <w:ins w:id="97" w:author="ch ch" w:date="2018-10-17T08:37:00Z">
        <w:r w:rsidR="002C052F" w:rsidRPr="007B7E30">
          <w:rPr>
            <w:lang w:val="fr-FR"/>
          </w:rPr>
          <w:t xml:space="preserve"> ou sous forme électronique</w:t>
        </w:r>
      </w:ins>
      <w:r w:rsidRPr="007B7E30">
        <w:rPr>
          <w:lang w:val="fr-FR"/>
        </w:rPr>
        <w:t>. Il est composé de deux parties. L'autorité compétente ou l'organisme examinateur sont libres du choix de l'ordre des parties.</w:t>
      </w:r>
    </w:p>
    <w:p w:rsidR="00D379E6" w:rsidRPr="007B7E30" w:rsidRDefault="00813AE0" w:rsidP="0071033D">
      <w:pPr>
        <w:pStyle w:val="SingleTxtG"/>
        <w:rPr>
          <w:lang w:val="fr-FR"/>
        </w:rPr>
      </w:pPr>
      <w:r w:rsidRPr="007B7E30">
        <w:rPr>
          <w:lang w:val="fr-FR"/>
        </w:rPr>
        <w:t>29.</w:t>
      </w:r>
      <w:r w:rsidRPr="007B7E30">
        <w:rPr>
          <w:lang w:val="fr-FR"/>
        </w:rPr>
        <w:tab/>
        <w:t xml:space="preserve">L’une des parties de l’examen est composée de 30 questions à tirer du catalogue de questions à choix multiples "gaz". La composition du questionnaire est effectuée conformément à la matrice sous 3.2.1. La durée de cette partie de l’examen est de 60 minutes. Chaque bonne réponse vaut un point. Le maximum de points que l’on peut </w:t>
      </w:r>
      <w:r w:rsidRPr="007B7E30">
        <w:rPr>
          <w:lang w:val="fr-FR"/>
        </w:rPr>
        <w:lastRenderedPageBreak/>
        <w:t xml:space="preserve">obtenir est de 30. </w:t>
      </w:r>
      <w:ins w:id="98" w:author="Martine Moench" w:date="2018-10-05T12:28:00Z">
        <w:r w:rsidR="00D379E6" w:rsidRPr="007B7E30">
          <w:rPr>
            <w:lang w:val="fr-FR"/>
          </w:rPr>
          <w:t>Les réponses possibles peuvent être soumises dans un ordre différent de celui présenté dans le catalogue de questions.</w:t>
        </w:r>
      </w:ins>
    </w:p>
    <w:p w:rsidR="00D379E6" w:rsidRPr="007B7E30" w:rsidRDefault="00813AE0" w:rsidP="0071033D">
      <w:pPr>
        <w:pStyle w:val="SingleTxtG"/>
        <w:rPr>
          <w:lang w:val="fr-FR"/>
        </w:rPr>
      </w:pPr>
      <w:r w:rsidRPr="007B7E30">
        <w:rPr>
          <w:lang w:val="fr-FR"/>
        </w:rPr>
        <w:t>30.</w:t>
      </w:r>
      <w:r w:rsidRPr="007B7E30">
        <w:rPr>
          <w:lang w:val="fr-FR"/>
        </w:rPr>
        <w:tab/>
        <w:t>L’autre partie de l’examen (voir 3.2.2) est composée d'une question de fond avec 15 questions spécifiques à une matière, à choisir par l'autorité compétente ou par l'organisme examinateur désigné par celle-ci dans le catalogue de "questions de fond GAZ".</w:t>
      </w:r>
      <w:r w:rsidR="00D379E6" w:rsidRPr="007B7E30">
        <w:rPr>
          <w:lang w:val="fr-FR"/>
        </w:rPr>
        <w:t xml:space="preserve"> </w:t>
      </w:r>
      <w:ins w:id="99" w:author="Martine Moench" w:date="2018-10-05T12:28:00Z">
        <w:r w:rsidR="00D379E6" w:rsidRPr="007B7E30">
          <w:rPr>
            <w:lang w:val="fr-FR"/>
          </w:rPr>
          <w:t>Deux points au maximum peuvent être obtenus pour chaque élément de la question. Il est possible d'attribuer des demi-points. 30 points au maximum peuvent être obtenus.</w:t>
        </w:r>
      </w:ins>
    </w:p>
    <w:p w:rsidR="00813AE0" w:rsidRPr="007B7E30" w:rsidRDefault="00813AE0" w:rsidP="00813AE0">
      <w:pPr>
        <w:pStyle w:val="SingleTxtG"/>
      </w:pPr>
      <w:r w:rsidRPr="007B7E30">
        <w:rPr>
          <w:lang w:val="fr-FR"/>
        </w:rPr>
        <w:t>31.</w:t>
      </w:r>
      <w:r w:rsidRPr="007B7E30">
        <w:rPr>
          <w:lang w:val="fr-FR"/>
        </w:rPr>
        <w:tab/>
        <w:t>Le catalogue de questions "Questions à choix multiples Gaz" est accessible sur le site Internet de la CEE-ONU http://www.unece.org/trans/danger/publi/adn/catalog_of_questions.html en français, en anglais</w:t>
      </w:r>
      <w:ins w:id="100" w:author="Martine Moench" w:date="2018-10-05T15:00:00Z">
        <w:r w:rsidR="007F638E" w:rsidRPr="007B7E30">
          <w:rPr>
            <w:lang w:val="fr-FR"/>
          </w:rPr>
          <w:t>,</w:t>
        </w:r>
      </w:ins>
      <w:r w:rsidRPr="007B7E30">
        <w:rPr>
          <w:lang w:val="fr-FR"/>
        </w:rPr>
        <w:t xml:space="preserve"> </w:t>
      </w:r>
      <w:del w:id="101" w:author="Martine Moench" w:date="2018-10-05T15:00:00Z">
        <w:r w:rsidRPr="007B7E30" w:rsidDel="007F638E">
          <w:rPr>
            <w:lang w:val="fr-FR"/>
          </w:rPr>
          <w:delText>et</w:delText>
        </w:r>
      </w:del>
      <w:r w:rsidRPr="007B7E30">
        <w:rPr>
          <w:lang w:val="fr-FR"/>
        </w:rPr>
        <w:t xml:space="preserve"> en russe</w:t>
      </w:r>
      <w:ins w:id="102" w:author="Martine Moench" w:date="2018-10-05T15:00:00Z">
        <w:r w:rsidR="007F638E" w:rsidRPr="007B7E30">
          <w:rPr>
            <w:lang w:val="fr-FR"/>
          </w:rPr>
          <w:t xml:space="preserve"> et en allemand</w:t>
        </w:r>
      </w:ins>
      <w:r w:rsidRPr="007B7E30">
        <w:rPr>
          <w:lang w:val="fr-FR"/>
        </w:rPr>
        <w:t xml:space="preserve">. </w:t>
      </w:r>
      <w:del w:id="103" w:author="Martine Moench" w:date="2018-10-08T10:17:00Z">
        <w:r w:rsidRPr="007B7E30" w:rsidDel="00BD25D0">
          <w:rPr>
            <w:lang w:val="fr-FR"/>
          </w:rPr>
          <w:delText xml:space="preserve">La </w:delText>
        </w:r>
      </w:del>
      <w:ins w:id="104" w:author="Martine Moench" w:date="2018-10-08T10:17:00Z">
        <w:r w:rsidR="00BD25D0" w:rsidRPr="007B7E30">
          <w:rPr>
            <w:lang w:val="fr-FR"/>
          </w:rPr>
          <w:t xml:space="preserve">Les </w:t>
        </w:r>
      </w:ins>
      <w:r w:rsidRPr="007B7E30">
        <w:rPr>
          <w:lang w:val="fr-FR"/>
        </w:rPr>
        <w:t>version</w:t>
      </w:r>
      <w:ins w:id="105" w:author="Martine Moench" w:date="2018-10-08T10:17:00Z">
        <w:r w:rsidR="00BD25D0" w:rsidRPr="007B7E30">
          <w:rPr>
            <w:lang w:val="fr-FR"/>
          </w:rPr>
          <w:t>s</w:t>
        </w:r>
      </w:ins>
      <w:r w:rsidRPr="007B7E30">
        <w:rPr>
          <w:lang w:val="fr-FR"/>
        </w:rPr>
        <w:t xml:space="preserve"> allemande </w:t>
      </w:r>
      <w:ins w:id="106" w:author="Martine Moench" w:date="2018-10-08T10:17:00Z">
        <w:r w:rsidR="00BD25D0" w:rsidRPr="007B7E30">
          <w:rPr>
            <w:lang w:val="fr-FR"/>
          </w:rPr>
          <w:t xml:space="preserve">et française sont également </w:t>
        </w:r>
      </w:ins>
      <w:del w:id="107" w:author="Martine Moench" w:date="2018-10-08T10:18:00Z">
        <w:r w:rsidRPr="007B7E30" w:rsidDel="00BD25D0">
          <w:rPr>
            <w:lang w:val="fr-FR"/>
          </w:rPr>
          <w:delText>est</w:delText>
        </w:r>
      </w:del>
      <w:r w:rsidRPr="007B7E30">
        <w:rPr>
          <w:lang w:val="fr-FR"/>
        </w:rPr>
        <w:t xml:space="preserve"> accessible</w:t>
      </w:r>
      <w:ins w:id="108" w:author="Martine Moench" w:date="2018-10-08T10:18:00Z">
        <w:r w:rsidR="00BD25D0" w:rsidRPr="007B7E30">
          <w:rPr>
            <w:lang w:val="fr-FR"/>
          </w:rPr>
          <w:t>s</w:t>
        </w:r>
      </w:ins>
      <w:r w:rsidRPr="007B7E30">
        <w:rPr>
          <w:lang w:val="fr-FR"/>
        </w:rPr>
        <w:t xml:space="preserve"> sur le site Internet de la CCNR (www.ccr-zkr.org)</w:t>
      </w:r>
    </w:p>
    <w:p w:rsidR="00813AE0" w:rsidRPr="007B7E30" w:rsidRDefault="00813AE0" w:rsidP="00813AE0">
      <w:pPr>
        <w:pStyle w:val="H23G"/>
        <w:rPr>
          <w:lang w:val="fr-FR"/>
        </w:rPr>
      </w:pPr>
      <w:r w:rsidRPr="007B7E30">
        <w:rPr>
          <w:lang w:val="fr-FR"/>
        </w:rPr>
        <w:tab/>
        <w:t>3.2.1</w:t>
      </w:r>
      <w:r w:rsidRPr="007B7E30">
        <w:rPr>
          <w:lang w:val="fr-FR"/>
        </w:rPr>
        <w:tab/>
        <w:t xml:space="preserve">Matrice </w:t>
      </w:r>
      <w:r w:rsidRPr="007B7E30">
        <w:t>pour</w:t>
      </w:r>
      <w:r w:rsidRPr="007B7E30">
        <w:rPr>
          <w:lang w:val="fr-FR"/>
        </w:rPr>
        <w:t xml:space="preserve"> l’examen</w:t>
      </w:r>
    </w:p>
    <w:p w:rsidR="00813AE0" w:rsidRPr="007B7E30" w:rsidRDefault="00813AE0" w:rsidP="00813AE0">
      <w:pPr>
        <w:pStyle w:val="SingleTxtG"/>
        <w:rPr>
          <w:lang w:val="fr-FR"/>
        </w:rPr>
      </w:pPr>
      <w:r w:rsidRPr="007B7E30">
        <w:rPr>
          <w:lang w:val="fr-FR"/>
        </w:rPr>
        <w:t>32.</w:t>
      </w:r>
      <w:r w:rsidRPr="007B7E30">
        <w:rPr>
          <w:lang w:val="fr-FR"/>
        </w:rPr>
        <w:tab/>
        <w:t>Les matrices suivantes conformément à la section 8.2.2.7.</w:t>
      </w:r>
      <w:del w:id="109" w:author="Martine Moench" w:date="2018-10-05T15:00:00Z">
        <w:r w:rsidRPr="007B7E30" w:rsidDel="007F638E">
          <w:rPr>
            <w:lang w:val="fr-FR"/>
          </w:rPr>
          <w:delText>1</w:delText>
        </w:r>
      </w:del>
      <w:ins w:id="110" w:author="Martine Moench" w:date="2018-10-05T15:00:00Z">
        <w:r w:rsidR="007F638E" w:rsidRPr="007B7E30">
          <w:rPr>
            <w:lang w:val="fr-FR"/>
          </w:rPr>
          <w:t>2</w:t>
        </w:r>
      </w:ins>
      <w:r w:rsidRPr="007B7E30">
        <w:rPr>
          <w:lang w:val="fr-FR"/>
        </w:rPr>
        <w:t>.4 indiquent le nombre des questions figurant dans le catalogue de questions pour chaque objectif d'examen. Elles indiquent le nombre des questions à choisir pour les différents objectifs d'examen lors de la composition de l'examen.</w:t>
      </w:r>
    </w:p>
    <w:p w:rsidR="00813AE0" w:rsidRPr="007B7E30" w:rsidRDefault="00813AE0" w:rsidP="00813AE0">
      <w:pPr>
        <w:pStyle w:val="SingleTxtG"/>
        <w:rPr>
          <w:lang w:val="fr-FR"/>
        </w:rPr>
      </w:pPr>
      <w:r w:rsidRPr="007B7E30">
        <w:rPr>
          <w:lang w:val="fr-FR"/>
        </w:rPr>
        <w:t>Exemple</w:t>
      </w:r>
      <w:r w:rsidR="00927D74" w:rsidRPr="007B7E30">
        <w:rPr>
          <w:lang w:val="fr-FR"/>
        </w:rPr>
        <w:t xml:space="preserve"> </w:t>
      </w:r>
      <w:r w:rsidRPr="007B7E30">
        <w:rPr>
          <w:lang w:val="fr-FR"/>
        </w:rPr>
        <w:t>: Pour l'objectif d'examen 2 "Tensions de vapeurs et mélanges de gaz" de la partie d'examen "a) Connaissances en physique et en chimie", doit être choisie une question des sous-sections "2.1 Définitions et calculs simples" et "2.2 Augmentation de la pression et dégagement de gaz des citernes à cargaisons". Cette partie de l'examen se compose de 9 questions au total.</w:t>
      </w:r>
    </w:p>
    <w:p w:rsidR="00813AE0" w:rsidRPr="007B7E30" w:rsidRDefault="00813AE0" w:rsidP="00813AE0">
      <w:pPr>
        <w:pStyle w:val="SingleTxtG"/>
        <w:ind w:firstLine="567"/>
        <w:rPr>
          <w:lang w:val="fr-FR"/>
        </w:rPr>
      </w:pPr>
      <w:r w:rsidRPr="007B7E30">
        <w:rPr>
          <w:lang w:val="fr-FR"/>
        </w:rPr>
        <w:t>a)</w:t>
      </w:r>
      <w:r w:rsidRPr="007B7E30">
        <w:rPr>
          <w:lang w:val="fr-FR"/>
        </w:rPr>
        <w:tab/>
      </w:r>
      <w:r w:rsidRPr="007B7E30">
        <w:t>Connaissances en physique et en chimie</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567"/>
        <w:gridCol w:w="3969"/>
        <w:gridCol w:w="1418"/>
        <w:gridCol w:w="1416"/>
      </w:tblGrid>
      <w:tr w:rsidR="00813AE0" w:rsidRPr="007B7E30" w:rsidTr="00813AE0">
        <w:trPr>
          <w:cantSplit/>
          <w:tblHeader/>
        </w:trPr>
        <w:tc>
          <w:tcPr>
            <w:tcW w:w="4536" w:type="dxa"/>
            <w:gridSpan w:val="2"/>
            <w:tcBorders>
              <w:top w:val="single" w:sz="4" w:space="0" w:color="auto"/>
              <w:bottom w:val="single" w:sz="12" w:space="0" w:color="auto"/>
            </w:tcBorders>
            <w:shd w:val="clear" w:color="auto" w:fill="auto"/>
            <w:vAlign w:val="bottom"/>
          </w:tcPr>
          <w:p w:rsidR="00813AE0" w:rsidRPr="007B7E30" w:rsidRDefault="00813AE0" w:rsidP="005D3AFD">
            <w:pPr>
              <w:suppressAutoHyphens w:val="0"/>
              <w:overflowPunct w:val="0"/>
              <w:autoSpaceDE w:val="0"/>
              <w:autoSpaceDN w:val="0"/>
              <w:adjustRightInd w:val="0"/>
              <w:spacing w:before="100" w:beforeAutospacing="1" w:after="100" w:afterAutospacing="1" w:line="240" w:lineRule="auto"/>
              <w:ind w:right="113"/>
              <w:textAlignment w:val="baseline"/>
              <w:rPr>
                <w:i/>
                <w:snapToGrid w:val="0"/>
                <w:sz w:val="16"/>
                <w:lang w:val="fr-FR"/>
              </w:rPr>
            </w:pPr>
            <w:r w:rsidRPr="007B7E30">
              <w:rPr>
                <w:i/>
                <w:snapToGrid w:val="0"/>
                <w:sz w:val="16"/>
                <w:lang w:val="fr-FR"/>
              </w:rPr>
              <w:t>Objectif d’examen</w:t>
            </w:r>
          </w:p>
        </w:tc>
        <w:tc>
          <w:tcPr>
            <w:tcW w:w="1418" w:type="dxa"/>
            <w:tcBorders>
              <w:top w:val="single" w:sz="4" w:space="0" w:color="auto"/>
              <w:bottom w:val="single" w:sz="12" w:space="0" w:color="auto"/>
            </w:tcBorders>
            <w:shd w:val="clear" w:color="auto" w:fill="auto"/>
            <w:vAlign w:val="bottom"/>
          </w:tcPr>
          <w:p w:rsidR="00813AE0" w:rsidRPr="007B7E30" w:rsidRDefault="00813AE0" w:rsidP="005D3AFD">
            <w:pPr>
              <w:suppressAutoHyphens w:val="0"/>
              <w:overflowPunct w:val="0"/>
              <w:autoSpaceDE w:val="0"/>
              <w:autoSpaceDN w:val="0"/>
              <w:adjustRightInd w:val="0"/>
              <w:spacing w:before="100" w:beforeAutospacing="1" w:after="100" w:afterAutospacing="1" w:line="240" w:lineRule="auto"/>
              <w:ind w:right="113"/>
              <w:jc w:val="right"/>
              <w:textAlignment w:val="baseline"/>
              <w:rPr>
                <w:i/>
                <w:snapToGrid w:val="0"/>
                <w:sz w:val="16"/>
                <w:lang w:val="fr-FR"/>
              </w:rPr>
            </w:pPr>
            <w:r w:rsidRPr="007B7E30">
              <w:rPr>
                <w:i/>
                <w:snapToGrid w:val="0"/>
                <w:sz w:val="16"/>
                <w:lang w:val="fr-FR"/>
              </w:rPr>
              <w:t>Nombre de questions dans le catalogue</w:t>
            </w:r>
          </w:p>
        </w:tc>
        <w:tc>
          <w:tcPr>
            <w:tcW w:w="1416" w:type="dxa"/>
            <w:tcBorders>
              <w:top w:val="single" w:sz="4" w:space="0" w:color="auto"/>
              <w:bottom w:val="single" w:sz="12" w:space="0" w:color="auto"/>
            </w:tcBorders>
            <w:shd w:val="clear" w:color="auto" w:fill="auto"/>
            <w:vAlign w:val="bottom"/>
          </w:tcPr>
          <w:p w:rsidR="00813AE0" w:rsidRPr="007B7E30" w:rsidRDefault="00813AE0" w:rsidP="005D3AFD">
            <w:pPr>
              <w:suppressAutoHyphens w:val="0"/>
              <w:overflowPunct w:val="0"/>
              <w:autoSpaceDE w:val="0"/>
              <w:autoSpaceDN w:val="0"/>
              <w:adjustRightInd w:val="0"/>
              <w:spacing w:before="100" w:beforeAutospacing="1" w:after="100" w:afterAutospacing="1" w:line="240" w:lineRule="auto"/>
              <w:ind w:right="113"/>
              <w:jc w:val="right"/>
              <w:textAlignment w:val="baseline"/>
              <w:rPr>
                <w:i/>
                <w:snapToGrid w:val="0"/>
                <w:sz w:val="16"/>
                <w:lang w:val="fr-FR"/>
              </w:rPr>
            </w:pPr>
            <w:r w:rsidRPr="007B7E30">
              <w:rPr>
                <w:i/>
                <w:snapToGrid w:val="0"/>
                <w:sz w:val="16"/>
                <w:lang w:val="fr-FR"/>
              </w:rPr>
              <w:t>Nombre de questions à l’examen</w:t>
            </w:r>
          </w:p>
        </w:tc>
      </w:tr>
      <w:tr w:rsidR="00813AE0" w:rsidRPr="007B7E30" w:rsidTr="004F73EC">
        <w:tc>
          <w:tcPr>
            <w:tcW w:w="567" w:type="dxa"/>
            <w:tcBorders>
              <w:top w:val="single" w:sz="12" w:space="0" w:color="auto"/>
            </w:tcBorders>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b/>
                <w:sz w:val="18"/>
                <w:lang w:val="fr-FR"/>
              </w:rPr>
            </w:pPr>
            <w:r w:rsidRPr="007B7E30">
              <w:rPr>
                <w:b/>
                <w:sz w:val="18"/>
                <w:lang w:val="fr-FR"/>
              </w:rPr>
              <w:t>1</w:t>
            </w:r>
          </w:p>
        </w:tc>
        <w:tc>
          <w:tcPr>
            <w:tcW w:w="3969" w:type="dxa"/>
            <w:tcBorders>
              <w:top w:val="single" w:sz="12" w:space="0" w:color="auto"/>
            </w:tcBorders>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b/>
                <w:snapToGrid w:val="0"/>
                <w:sz w:val="18"/>
                <w:lang w:val="fr-FR"/>
              </w:rPr>
            </w:pPr>
            <w:r w:rsidRPr="007B7E30">
              <w:rPr>
                <w:b/>
                <w:snapToGrid w:val="0"/>
                <w:sz w:val="18"/>
                <w:lang w:val="fr-FR"/>
              </w:rPr>
              <w:t>Loi des gaz parfaits</w:t>
            </w:r>
          </w:p>
        </w:tc>
        <w:tc>
          <w:tcPr>
            <w:tcW w:w="1418" w:type="dxa"/>
            <w:tcBorders>
              <w:top w:val="single" w:sz="12" w:space="0" w:color="auto"/>
            </w:tcBorders>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sz w:val="18"/>
                <w:lang w:val="fr-FR"/>
              </w:rPr>
            </w:pPr>
          </w:p>
        </w:tc>
        <w:tc>
          <w:tcPr>
            <w:tcW w:w="1416" w:type="dxa"/>
            <w:tcBorders>
              <w:top w:val="single" w:sz="12" w:space="0" w:color="auto"/>
            </w:tcBorders>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sz w:val="18"/>
                <w:lang w:val="fr-FR"/>
              </w:rPr>
            </w:pPr>
          </w:p>
        </w:tc>
      </w:tr>
      <w:tr w:rsidR="00813AE0" w:rsidRPr="007B7E30" w:rsidTr="004F73EC">
        <w:tc>
          <w:tcPr>
            <w:tcW w:w="567"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sz w:val="18"/>
                <w:lang w:val="fr-FR"/>
              </w:rPr>
            </w:pPr>
            <w:r w:rsidRPr="007B7E30">
              <w:rPr>
                <w:sz w:val="18"/>
                <w:lang w:val="fr-FR"/>
              </w:rPr>
              <w:t>1.1</w:t>
            </w:r>
          </w:p>
        </w:tc>
        <w:tc>
          <w:tcPr>
            <w:tcW w:w="3969"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snapToGrid w:val="0"/>
                <w:sz w:val="18"/>
                <w:lang w:val="fr-FR"/>
              </w:rPr>
            </w:pPr>
            <w:r w:rsidRPr="007B7E30">
              <w:rPr>
                <w:snapToGrid w:val="0"/>
                <w:sz w:val="18"/>
                <w:lang w:val="fr-FR"/>
              </w:rPr>
              <w:t>Boyle - Mariotte, Gay - Lussac</w:t>
            </w:r>
          </w:p>
        </w:tc>
        <w:tc>
          <w:tcPr>
            <w:tcW w:w="1418" w:type="dxa"/>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sz w:val="18"/>
                <w:lang w:val="fr-FR"/>
              </w:rPr>
            </w:pPr>
            <w:r w:rsidRPr="007B7E30">
              <w:rPr>
                <w:sz w:val="18"/>
                <w:lang w:val="fr-FR"/>
              </w:rPr>
              <w:t>10</w:t>
            </w:r>
          </w:p>
        </w:tc>
        <w:tc>
          <w:tcPr>
            <w:tcW w:w="1416" w:type="dxa"/>
            <w:vMerge w:val="restart"/>
            <w:shd w:val="clear" w:color="auto" w:fill="auto"/>
            <w:vAlign w:val="center"/>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sz w:val="18"/>
                <w:lang w:val="fr-FR"/>
              </w:rPr>
            </w:pPr>
            <w:r w:rsidRPr="007B7E30">
              <w:rPr>
                <w:sz w:val="18"/>
                <w:lang w:val="fr-FR"/>
              </w:rPr>
              <w:t>1</w:t>
            </w:r>
          </w:p>
        </w:tc>
      </w:tr>
      <w:tr w:rsidR="00813AE0" w:rsidRPr="007B7E30" w:rsidTr="004F73EC">
        <w:tc>
          <w:tcPr>
            <w:tcW w:w="567"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sz w:val="18"/>
                <w:lang w:val="fr-FR"/>
              </w:rPr>
            </w:pPr>
            <w:r w:rsidRPr="007B7E30">
              <w:rPr>
                <w:sz w:val="18"/>
                <w:lang w:val="fr-FR"/>
              </w:rPr>
              <w:t>1.2</w:t>
            </w:r>
          </w:p>
        </w:tc>
        <w:tc>
          <w:tcPr>
            <w:tcW w:w="3969"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snapToGrid w:val="0"/>
                <w:sz w:val="18"/>
                <w:lang w:val="fr-FR"/>
              </w:rPr>
            </w:pPr>
            <w:r w:rsidRPr="007B7E30">
              <w:rPr>
                <w:snapToGrid w:val="0"/>
                <w:sz w:val="18"/>
                <w:lang w:val="fr-FR"/>
              </w:rPr>
              <w:t>Loi fondamentale</w:t>
            </w:r>
          </w:p>
        </w:tc>
        <w:tc>
          <w:tcPr>
            <w:tcW w:w="1418" w:type="dxa"/>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sz w:val="18"/>
                <w:lang w:val="fr-FR"/>
              </w:rPr>
            </w:pPr>
            <w:r w:rsidRPr="007B7E30">
              <w:rPr>
                <w:sz w:val="18"/>
                <w:lang w:val="fr-FR"/>
              </w:rPr>
              <w:t>10</w:t>
            </w:r>
          </w:p>
        </w:tc>
        <w:tc>
          <w:tcPr>
            <w:tcW w:w="1416" w:type="dxa"/>
            <w:vMerge/>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sz w:val="18"/>
                <w:lang w:val="fr-FR"/>
              </w:rPr>
            </w:pPr>
          </w:p>
        </w:tc>
      </w:tr>
      <w:tr w:rsidR="00813AE0" w:rsidRPr="007B7E30" w:rsidTr="004F73EC">
        <w:tc>
          <w:tcPr>
            <w:tcW w:w="567"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b/>
                <w:sz w:val="18"/>
                <w:lang w:val="fr-FR"/>
              </w:rPr>
            </w:pPr>
            <w:r w:rsidRPr="007B7E30">
              <w:rPr>
                <w:b/>
                <w:sz w:val="18"/>
                <w:lang w:val="fr-FR"/>
              </w:rPr>
              <w:t>2</w:t>
            </w:r>
          </w:p>
        </w:tc>
        <w:tc>
          <w:tcPr>
            <w:tcW w:w="3969"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b/>
                <w:snapToGrid w:val="0"/>
                <w:sz w:val="18"/>
                <w:lang w:val="fr-FR"/>
              </w:rPr>
            </w:pPr>
            <w:r w:rsidRPr="007B7E30">
              <w:rPr>
                <w:b/>
                <w:snapToGrid w:val="0"/>
                <w:sz w:val="18"/>
                <w:lang w:val="fr-FR"/>
              </w:rPr>
              <w:t>Tensions de vapeur et mélanges de gaz</w:t>
            </w:r>
          </w:p>
        </w:tc>
        <w:tc>
          <w:tcPr>
            <w:tcW w:w="1418" w:type="dxa"/>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b/>
                <w:sz w:val="18"/>
                <w:lang w:val="fr-FR"/>
              </w:rPr>
            </w:pPr>
          </w:p>
        </w:tc>
        <w:tc>
          <w:tcPr>
            <w:tcW w:w="1416" w:type="dxa"/>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b/>
                <w:sz w:val="18"/>
                <w:lang w:val="fr-FR"/>
              </w:rPr>
            </w:pPr>
          </w:p>
        </w:tc>
      </w:tr>
      <w:tr w:rsidR="00813AE0" w:rsidRPr="007B7E30" w:rsidTr="004F73EC">
        <w:tc>
          <w:tcPr>
            <w:tcW w:w="567"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sz w:val="18"/>
                <w:lang w:val="fr-FR"/>
              </w:rPr>
            </w:pPr>
            <w:r w:rsidRPr="007B7E30">
              <w:rPr>
                <w:sz w:val="18"/>
                <w:lang w:val="fr-FR"/>
              </w:rPr>
              <w:t>2.1</w:t>
            </w:r>
          </w:p>
        </w:tc>
        <w:tc>
          <w:tcPr>
            <w:tcW w:w="3969"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snapToGrid w:val="0"/>
                <w:sz w:val="18"/>
                <w:lang w:val="fr-FR"/>
              </w:rPr>
            </w:pPr>
            <w:r w:rsidRPr="007B7E30">
              <w:rPr>
                <w:snapToGrid w:val="0"/>
                <w:sz w:val="18"/>
                <w:lang w:val="fr-FR"/>
              </w:rPr>
              <w:t>Définitions et calculs simples</w:t>
            </w:r>
          </w:p>
        </w:tc>
        <w:tc>
          <w:tcPr>
            <w:tcW w:w="1418" w:type="dxa"/>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sz w:val="18"/>
                <w:lang w:val="fr-FR"/>
              </w:rPr>
            </w:pPr>
            <w:r w:rsidRPr="007B7E30">
              <w:rPr>
                <w:sz w:val="18"/>
                <w:lang w:val="fr-FR"/>
              </w:rPr>
              <w:t>8</w:t>
            </w:r>
          </w:p>
        </w:tc>
        <w:tc>
          <w:tcPr>
            <w:tcW w:w="1416" w:type="dxa"/>
            <w:vMerge w:val="restart"/>
            <w:shd w:val="clear" w:color="auto" w:fill="auto"/>
            <w:vAlign w:val="center"/>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sz w:val="18"/>
                <w:lang w:val="fr-FR"/>
              </w:rPr>
            </w:pPr>
            <w:r w:rsidRPr="007B7E30">
              <w:rPr>
                <w:sz w:val="18"/>
                <w:lang w:val="fr-FR"/>
              </w:rPr>
              <w:t>1</w:t>
            </w:r>
          </w:p>
        </w:tc>
      </w:tr>
      <w:tr w:rsidR="00813AE0" w:rsidRPr="007B7E30" w:rsidTr="004F73EC">
        <w:tc>
          <w:tcPr>
            <w:tcW w:w="567"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sz w:val="18"/>
                <w:lang w:val="fr-FR"/>
              </w:rPr>
            </w:pPr>
            <w:r w:rsidRPr="007B7E30">
              <w:rPr>
                <w:sz w:val="18"/>
                <w:lang w:val="fr-FR"/>
              </w:rPr>
              <w:t>2.2</w:t>
            </w:r>
          </w:p>
        </w:tc>
        <w:tc>
          <w:tcPr>
            <w:tcW w:w="3969"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snapToGrid w:val="0"/>
                <w:sz w:val="18"/>
                <w:lang w:val="fr-FR"/>
              </w:rPr>
            </w:pPr>
            <w:r w:rsidRPr="007B7E30">
              <w:rPr>
                <w:snapToGrid w:val="0"/>
                <w:sz w:val="18"/>
                <w:lang w:val="fr-FR"/>
              </w:rPr>
              <w:t>Augmentation de pression et dégagement de gaz des citernes à cargaisons</w:t>
            </w:r>
          </w:p>
        </w:tc>
        <w:tc>
          <w:tcPr>
            <w:tcW w:w="1418" w:type="dxa"/>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sz w:val="18"/>
                <w:lang w:val="fr-FR"/>
              </w:rPr>
            </w:pPr>
            <w:r w:rsidRPr="007B7E30">
              <w:rPr>
                <w:sz w:val="18"/>
                <w:lang w:val="fr-FR"/>
              </w:rPr>
              <w:t>8</w:t>
            </w:r>
          </w:p>
        </w:tc>
        <w:tc>
          <w:tcPr>
            <w:tcW w:w="1416" w:type="dxa"/>
            <w:vMerge/>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sz w:val="18"/>
                <w:lang w:val="fr-FR"/>
              </w:rPr>
            </w:pPr>
          </w:p>
        </w:tc>
      </w:tr>
      <w:tr w:rsidR="00813AE0" w:rsidRPr="007B7E30" w:rsidTr="004F73EC">
        <w:tc>
          <w:tcPr>
            <w:tcW w:w="567"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b/>
                <w:sz w:val="18"/>
                <w:lang w:val="fr-FR"/>
              </w:rPr>
            </w:pPr>
            <w:r w:rsidRPr="007B7E30">
              <w:rPr>
                <w:b/>
                <w:sz w:val="18"/>
                <w:lang w:val="fr-FR"/>
              </w:rPr>
              <w:t>3</w:t>
            </w:r>
          </w:p>
        </w:tc>
        <w:tc>
          <w:tcPr>
            <w:tcW w:w="3969"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b/>
                <w:snapToGrid w:val="0"/>
                <w:sz w:val="18"/>
                <w:lang w:val="fr-FR"/>
              </w:rPr>
            </w:pPr>
            <w:r w:rsidRPr="007B7E30">
              <w:rPr>
                <w:b/>
                <w:snapToGrid w:val="0"/>
                <w:sz w:val="18"/>
                <w:lang w:val="fr-FR"/>
              </w:rPr>
              <w:t>Nombre d’Avogadro et calcul de masses de gaz parfaits</w:t>
            </w:r>
          </w:p>
        </w:tc>
        <w:tc>
          <w:tcPr>
            <w:tcW w:w="1418" w:type="dxa"/>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b/>
                <w:sz w:val="18"/>
                <w:lang w:val="fr-FR"/>
              </w:rPr>
            </w:pPr>
          </w:p>
        </w:tc>
        <w:tc>
          <w:tcPr>
            <w:tcW w:w="1416" w:type="dxa"/>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b/>
                <w:sz w:val="18"/>
                <w:lang w:val="fr-FR"/>
              </w:rPr>
            </w:pPr>
          </w:p>
        </w:tc>
      </w:tr>
      <w:tr w:rsidR="00813AE0" w:rsidRPr="007B7E30" w:rsidTr="004F73EC">
        <w:tc>
          <w:tcPr>
            <w:tcW w:w="567"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sz w:val="18"/>
                <w:lang w:val="fr-FR"/>
              </w:rPr>
            </w:pPr>
            <w:r w:rsidRPr="007B7E30">
              <w:rPr>
                <w:sz w:val="18"/>
                <w:lang w:val="fr-FR"/>
              </w:rPr>
              <w:t>3.1</w:t>
            </w:r>
          </w:p>
        </w:tc>
        <w:tc>
          <w:tcPr>
            <w:tcW w:w="3969"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snapToGrid w:val="0"/>
                <w:sz w:val="18"/>
                <w:lang w:val="fr-FR"/>
              </w:rPr>
            </w:pPr>
            <w:r w:rsidRPr="007B7E30">
              <w:rPr>
                <w:snapToGrid w:val="0"/>
                <w:sz w:val="18"/>
                <w:lang w:val="fr-FR"/>
              </w:rPr>
              <w:t xml:space="preserve">Masse molaire, masse et pression </w:t>
            </w:r>
          </w:p>
        </w:tc>
        <w:tc>
          <w:tcPr>
            <w:tcW w:w="1418" w:type="dxa"/>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sz w:val="18"/>
                <w:lang w:val="fr-FR"/>
              </w:rPr>
            </w:pPr>
            <w:r w:rsidRPr="007B7E30">
              <w:rPr>
                <w:sz w:val="18"/>
                <w:lang w:val="fr-FR"/>
              </w:rPr>
              <w:t>10</w:t>
            </w:r>
          </w:p>
        </w:tc>
        <w:tc>
          <w:tcPr>
            <w:tcW w:w="1416" w:type="dxa"/>
            <w:vMerge w:val="restart"/>
            <w:shd w:val="clear" w:color="auto" w:fill="auto"/>
            <w:vAlign w:val="center"/>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sz w:val="18"/>
                <w:lang w:val="fr-FR"/>
              </w:rPr>
            </w:pPr>
            <w:r w:rsidRPr="007B7E30">
              <w:rPr>
                <w:sz w:val="18"/>
                <w:lang w:val="fr-FR"/>
              </w:rPr>
              <w:t>1</w:t>
            </w:r>
          </w:p>
        </w:tc>
      </w:tr>
      <w:tr w:rsidR="00813AE0" w:rsidRPr="007B7E30" w:rsidTr="004F73EC">
        <w:tc>
          <w:tcPr>
            <w:tcW w:w="567"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sz w:val="18"/>
                <w:lang w:val="fr-FR"/>
              </w:rPr>
            </w:pPr>
            <w:r w:rsidRPr="007B7E30">
              <w:rPr>
                <w:sz w:val="18"/>
                <w:lang w:val="fr-FR"/>
              </w:rPr>
              <w:t>3.2</w:t>
            </w:r>
          </w:p>
        </w:tc>
        <w:tc>
          <w:tcPr>
            <w:tcW w:w="3969"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snapToGrid w:val="0"/>
                <w:sz w:val="18"/>
                <w:lang w:val="fr-FR"/>
              </w:rPr>
            </w:pPr>
            <w:r w:rsidRPr="007B7E30">
              <w:rPr>
                <w:snapToGrid w:val="0"/>
                <w:sz w:val="18"/>
                <w:lang w:val="fr-FR"/>
              </w:rPr>
              <w:t>Application de la formule des masses</w:t>
            </w:r>
          </w:p>
        </w:tc>
        <w:tc>
          <w:tcPr>
            <w:tcW w:w="1418" w:type="dxa"/>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sz w:val="18"/>
                <w:lang w:val="fr-FR"/>
              </w:rPr>
            </w:pPr>
            <w:r w:rsidRPr="007B7E30">
              <w:rPr>
                <w:sz w:val="18"/>
                <w:lang w:val="fr-FR"/>
              </w:rPr>
              <w:t>10</w:t>
            </w:r>
          </w:p>
        </w:tc>
        <w:tc>
          <w:tcPr>
            <w:tcW w:w="1416" w:type="dxa"/>
            <w:vMerge/>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sz w:val="18"/>
                <w:lang w:val="fr-FR"/>
              </w:rPr>
            </w:pPr>
          </w:p>
        </w:tc>
      </w:tr>
      <w:tr w:rsidR="00813AE0" w:rsidRPr="007B7E30" w:rsidTr="004F73EC">
        <w:tc>
          <w:tcPr>
            <w:tcW w:w="567"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b/>
                <w:sz w:val="18"/>
                <w:lang w:val="fr-FR"/>
              </w:rPr>
            </w:pPr>
            <w:r w:rsidRPr="007B7E30">
              <w:rPr>
                <w:b/>
                <w:sz w:val="18"/>
                <w:lang w:val="fr-FR"/>
              </w:rPr>
              <w:t>4</w:t>
            </w:r>
          </w:p>
        </w:tc>
        <w:tc>
          <w:tcPr>
            <w:tcW w:w="3969"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b/>
                <w:snapToGrid w:val="0"/>
                <w:sz w:val="18"/>
                <w:lang w:val="fr-FR"/>
              </w:rPr>
            </w:pPr>
            <w:r w:rsidRPr="007B7E30">
              <w:rPr>
                <w:b/>
                <w:snapToGrid w:val="0"/>
                <w:sz w:val="18"/>
                <w:lang w:val="fr-FR"/>
              </w:rPr>
              <w:t>Densité et volume des liquides</w:t>
            </w:r>
          </w:p>
        </w:tc>
        <w:tc>
          <w:tcPr>
            <w:tcW w:w="1418" w:type="dxa"/>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b/>
                <w:sz w:val="18"/>
                <w:lang w:val="fr-FR"/>
              </w:rPr>
            </w:pPr>
          </w:p>
        </w:tc>
        <w:tc>
          <w:tcPr>
            <w:tcW w:w="1416" w:type="dxa"/>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b/>
                <w:sz w:val="18"/>
                <w:lang w:val="fr-FR"/>
              </w:rPr>
            </w:pPr>
          </w:p>
        </w:tc>
      </w:tr>
      <w:tr w:rsidR="00813AE0" w:rsidRPr="007B7E30" w:rsidTr="004F73EC">
        <w:tc>
          <w:tcPr>
            <w:tcW w:w="567"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sz w:val="18"/>
                <w:lang w:val="fr-FR"/>
              </w:rPr>
            </w:pPr>
            <w:r w:rsidRPr="007B7E30">
              <w:rPr>
                <w:sz w:val="18"/>
                <w:lang w:val="fr-FR"/>
              </w:rPr>
              <w:t>4.1</w:t>
            </w:r>
          </w:p>
        </w:tc>
        <w:tc>
          <w:tcPr>
            <w:tcW w:w="3969"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snapToGrid w:val="0"/>
                <w:sz w:val="18"/>
                <w:lang w:val="fr-FR"/>
              </w:rPr>
            </w:pPr>
            <w:r w:rsidRPr="007B7E30">
              <w:rPr>
                <w:snapToGrid w:val="0"/>
                <w:sz w:val="18"/>
                <w:lang w:val="fr-FR"/>
              </w:rPr>
              <w:t>Densité et volume en fonction de l’augmentation des températures</w:t>
            </w:r>
          </w:p>
        </w:tc>
        <w:tc>
          <w:tcPr>
            <w:tcW w:w="1418" w:type="dxa"/>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sz w:val="18"/>
                <w:lang w:val="fr-FR"/>
              </w:rPr>
            </w:pPr>
            <w:r w:rsidRPr="007B7E30">
              <w:rPr>
                <w:sz w:val="18"/>
                <w:lang w:val="fr-FR"/>
              </w:rPr>
              <w:t>10</w:t>
            </w:r>
          </w:p>
        </w:tc>
        <w:tc>
          <w:tcPr>
            <w:tcW w:w="1416" w:type="dxa"/>
            <w:vMerge w:val="restart"/>
            <w:shd w:val="clear" w:color="auto" w:fill="auto"/>
            <w:vAlign w:val="center"/>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sz w:val="18"/>
                <w:lang w:val="fr-FR"/>
              </w:rPr>
            </w:pPr>
            <w:r w:rsidRPr="007B7E30">
              <w:rPr>
                <w:sz w:val="18"/>
                <w:lang w:val="fr-FR"/>
              </w:rPr>
              <w:t>1</w:t>
            </w:r>
          </w:p>
        </w:tc>
      </w:tr>
      <w:tr w:rsidR="00813AE0" w:rsidRPr="007B7E30" w:rsidTr="004F73EC">
        <w:tc>
          <w:tcPr>
            <w:tcW w:w="567"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sz w:val="18"/>
                <w:lang w:val="fr-FR"/>
              </w:rPr>
            </w:pPr>
            <w:r w:rsidRPr="007B7E30">
              <w:rPr>
                <w:sz w:val="18"/>
                <w:lang w:val="fr-FR"/>
              </w:rPr>
              <w:t>4.2</w:t>
            </w:r>
          </w:p>
        </w:tc>
        <w:tc>
          <w:tcPr>
            <w:tcW w:w="3969"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snapToGrid w:val="0"/>
                <w:sz w:val="18"/>
                <w:lang w:val="fr-FR"/>
              </w:rPr>
            </w:pPr>
            <w:r w:rsidRPr="007B7E30">
              <w:rPr>
                <w:snapToGrid w:val="0"/>
                <w:sz w:val="18"/>
                <w:lang w:val="fr-FR"/>
              </w:rPr>
              <w:t>Degré maximal de remplissage</w:t>
            </w:r>
          </w:p>
        </w:tc>
        <w:tc>
          <w:tcPr>
            <w:tcW w:w="1418" w:type="dxa"/>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sz w:val="18"/>
                <w:lang w:val="fr-FR"/>
              </w:rPr>
            </w:pPr>
            <w:r w:rsidRPr="007B7E30">
              <w:rPr>
                <w:sz w:val="18"/>
                <w:lang w:val="fr-FR"/>
              </w:rPr>
              <w:t>0</w:t>
            </w:r>
          </w:p>
        </w:tc>
        <w:tc>
          <w:tcPr>
            <w:tcW w:w="1416" w:type="dxa"/>
            <w:vMerge/>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sz w:val="18"/>
                <w:lang w:val="fr-FR"/>
              </w:rPr>
            </w:pPr>
          </w:p>
        </w:tc>
      </w:tr>
      <w:tr w:rsidR="00813AE0" w:rsidRPr="007B7E30" w:rsidTr="004F73EC">
        <w:tc>
          <w:tcPr>
            <w:tcW w:w="567"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b/>
                <w:sz w:val="18"/>
                <w:lang w:val="fr-FR"/>
              </w:rPr>
            </w:pPr>
            <w:r w:rsidRPr="007B7E30">
              <w:rPr>
                <w:b/>
                <w:sz w:val="18"/>
                <w:lang w:val="fr-FR"/>
              </w:rPr>
              <w:t>5</w:t>
            </w:r>
          </w:p>
        </w:tc>
        <w:tc>
          <w:tcPr>
            <w:tcW w:w="3969"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b/>
                <w:snapToGrid w:val="0"/>
                <w:sz w:val="18"/>
                <w:lang w:val="fr-FR"/>
              </w:rPr>
            </w:pPr>
            <w:r w:rsidRPr="007B7E30">
              <w:rPr>
                <w:b/>
                <w:snapToGrid w:val="0"/>
                <w:sz w:val="18"/>
                <w:lang w:val="fr-FR"/>
              </w:rPr>
              <w:t>Pression et température critiques</w:t>
            </w:r>
          </w:p>
        </w:tc>
        <w:tc>
          <w:tcPr>
            <w:tcW w:w="1418" w:type="dxa"/>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sz w:val="18"/>
                <w:lang w:val="fr-FR"/>
              </w:rPr>
            </w:pPr>
            <w:r w:rsidRPr="007B7E30">
              <w:rPr>
                <w:sz w:val="18"/>
                <w:lang w:val="fr-FR"/>
              </w:rPr>
              <w:t>4</w:t>
            </w:r>
          </w:p>
        </w:tc>
        <w:tc>
          <w:tcPr>
            <w:tcW w:w="1416" w:type="dxa"/>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b/>
                <w:sz w:val="18"/>
                <w:lang w:val="fr-FR"/>
              </w:rPr>
            </w:pPr>
          </w:p>
        </w:tc>
      </w:tr>
      <w:tr w:rsidR="00813AE0" w:rsidRPr="007B7E30" w:rsidTr="004F73EC">
        <w:tc>
          <w:tcPr>
            <w:tcW w:w="567"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b/>
                <w:sz w:val="18"/>
                <w:lang w:val="fr-FR"/>
              </w:rPr>
            </w:pPr>
            <w:r w:rsidRPr="007B7E30">
              <w:rPr>
                <w:b/>
                <w:sz w:val="18"/>
                <w:lang w:val="fr-FR"/>
              </w:rPr>
              <w:t>6</w:t>
            </w:r>
          </w:p>
        </w:tc>
        <w:tc>
          <w:tcPr>
            <w:tcW w:w="3969"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b/>
                <w:snapToGrid w:val="0"/>
                <w:sz w:val="18"/>
                <w:lang w:val="fr-FR"/>
              </w:rPr>
            </w:pPr>
            <w:r w:rsidRPr="007B7E30">
              <w:rPr>
                <w:b/>
                <w:snapToGrid w:val="0"/>
                <w:sz w:val="18"/>
                <w:lang w:val="fr-FR"/>
              </w:rPr>
              <w:t>Polymérisation</w:t>
            </w:r>
          </w:p>
        </w:tc>
        <w:tc>
          <w:tcPr>
            <w:tcW w:w="1418" w:type="dxa"/>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b/>
                <w:sz w:val="18"/>
                <w:lang w:val="fr-FR"/>
              </w:rPr>
            </w:pPr>
          </w:p>
        </w:tc>
        <w:tc>
          <w:tcPr>
            <w:tcW w:w="1416" w:type="dxa"/>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sz w:val="18"/>
                <w:lang w:val="fr-FR"/>
              </w:rPr>
            </w:pPr>
            <w:r w:rsidRPr="007B7E30">
              <w:rPr>
                <w:sz w:val="18"/>
                <w:lang w:val="fr-FR"/>
              </w:rPr>
              <w:t>1</w:t>
            </w:r>
          </w:p>
        </w:tc>
      </w:tr>
      <w:tr w:rsidR="00813AE0" w:rsidRPr="007B7E30" w:rsidTr="004F73EC">
        <w:tc>
          <w:tcPr>
            <w:tcW w:w="567"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sz w:val="18"/>
                <w:lang w:val="fr-FR"/>
              </w:rPr>
            </w:pPr>
            <w:r w:rsidRPr="007B7E30">
              <w:rPr>
                <w:sz w:val="18"/>
                <w:lang w:val="fr-FR"/>
              </w:rPr>
              <w:t>6.1</w:t>
            </w:r>
          </w:p>
        </w:tc>
        <w:tc>
          <w:tcPr>
            <w:tcW w:w="3969"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snapToGrid w:val="0"/>
                <w:sz w:val="18"/>
                <w:lang w:val="fr-FR"/>
              </w:rPr>
            </w:pPr>
            <w:r w:rsidRPr="007B7E30">
              <w:rPr>
                <w:snapToGrid w:val="0"/>
                <w:sz w:val="18"/>
                <w:lang w:val="fr-FR"/>
              </w:rPr>
              <w:t>Questions théoriques</w:t>
            </w:r>
          </w:p>
        </w:tc>
        <w:tc>
          <w:tcPr>
            <w:tcW w:w="1418" w:type="dxa"/>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sz w:val="18"/>
                <w:lang w:val="fr-FR"/>
              </w:rPr>
            </w:pPr>
            <w:r w:rsidRPr="007B7E30">
              <w:rPr>
                <w:sz w:val="18"/>
                <w:lang w:val="fr-FR"/>
              </w:rPr>
              <w:t>5</w:t>
            </w:r>
          </w:p>
        </w:tc>
        <w:tc>
          <w:tcPr>
            <w:tcW w:w="1416" w:type="dxa"/>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sz w:val="18"/>
                <w:lang w:val="fr-FR"/>
              </w:rPr>
            </w:pPr>
          </w:p>
        </w:tc>
      </w:tr>
      <w:tr w:rsidR="00813AE0" w:rsidRPr="007B7E30" w:rsidTr="004F73EC">
        <w:tc>
          <w:tcPr>
            <w:tcW w:w="567"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sz w:val="18"/>
                <w:lang w:val="fr-FR"/>
              </w:rPr>
            </w:pPr>
            <w:r w:rsidRPr="007B7E30">
              <w:rPr>
                <w:sz w:val="18"/>
                <w:lang w:val="fr-FR"/>
              </w:rPr>
              <w:t>6.2</w:t>
            </w:r>
          </w:p>
        </w:tc>
        <w:tc>
          <w:tcPr>
            <w:tcW w:w="3969"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snapToGrid w:val="0"/>
                <w:sz w:val="18"/>
                <w:lang w:val="fr-FR"/>
              </w:rPr>
            </w:pPr>
            <w:r w:rsidRPr="007B7E30">
              <w:rPr>
                <w:snapToGrid w:val="0"/>
                <w:sz w:val="18"/>
                <w:lang w:val="fr-FR"/>
              </w:rPr>
              <w:t>Questions pratiques, conditions de transport</w:t>
            </w:r>
          </w:p>
        </w:tc>
        <w:tc>
          <w:tcPr>
            <w:tcW w:w="1418" w:type="dxa"/>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sz w:val="18"/>
                <w:lang w:val="fr-FR"/>
              </w:rPr>
            </w:pPr>
            <w:r w:rsidRPr="007B7E30">
              <w:rPr>
                <w:sz w:val="18"/>
                <w:lang w:val="fr-FR"/>
              </w:rPr>
              <w:t>8</w:t>
            </w:r>
          </w:p>
        </w:tc>
        <w:tc>
          <w:tcPr>
            <w:tcW w:w="1416" w:type="dxa"/>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sz w:val="18"/>
                <w:lang w:val="fr-FR"/>
              </w:rPr>
            </w:pPr>
            <w:r w:rsidRPr="007B7E30">
              <w:rPr>
                <w:sz w:val="18"/>
                <w:lang w:val="fr-FR"/>
              </w:rPr>
              <w:t>1</w:t>
            </w:r>
          </w:p>
        </w:tc>
      </w:tr>
      <w:tr w:rsidR="00813AE0" w:rsidRPr="007B7E30" w:rsidTr="004F73EC">
        <w:tc>
          <w:tcPr>
            <w:tcW w:w="567"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sz w:val="18"/>
                <w:lang w:val="fr-FR"/>
              </w:rPr>
            </w:pPr>
            <w:r w:rsidRPr="007B7E30">
              <w:rPr>
                <w:sz w:val="18"/>
                <w:lang w:val="fr-FR"/>
              </w:rPr>
              <w:t>7</w:t>
            </w:r>
          </w:p>
        </w:tc>
        <w:tc>
          <w:tcPr>
            <w:tcW w:w="3969"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snapToGrid w:val="0"/>
                <w:sz w:val="18"/>
                <w:lang w:val="fr-FR"/>
              </w:rPr>
            </w:pPr>
            <w:r w:rsidRPr="007B7E30">
              <w:rPr>
                <w:snapToGrid w:val="0"/>
                <w:sz w:val="18"/>
                <w:lang w:val="fr-FR"/>
              </w:rPr>
              <w:t>Vaporisation et condensation</w:t>
            </w:r>
          </w:p>
        </w:tc>
        <w:tc>
          <w:tcPr>
            <w:tcW w:w="1418" w:type="dxa"/>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sz w:val="18"/>
                <w:lang w:val="fr-FR"/>
              </w:rPr>
            </w:pPr>
          </w:p>
        </w:tc>
        <w:tc>
          <w:tcPr>
            <w:tcW w:w="1416" w:type="dxa"/>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sz w:val="18"/>
                <w:lang w:val="fr-FR"/>
              </w:rPr>
            </w:pPr>
          </w:p>
        </w:tc>
      </w:tr>
      <w:tr w:rsidR="00813AE0" w:rsidRPr="007B7E30" w:rsidTr="004F73EC">
        <w:tc>
          <w:tcPr>
            <w:tcW w:w="567"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sz w:val="18"/>
                <w:lang w:val="fr-FR"/>
              </w:rPr>
            </w:pPr>
            <w:r w:rsidRPr="007B7E30">
              <w:rPr>
                <w:sz w:val="18"/>
                <w:lang w:val="fr-FR"/>
              </w:rPr>
              <w:t>7.1</w:t>
            </w:r>
          </w:p>
        </w:tc>
        <w:tc>
          <w:tcPr>
            <w:tcW w:w="3969"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snapToGrid w:val="0"/>
                <w:sz w:val="18"/>
                <w:lang w:val="fr-FR"/>
              </w:rPr>
            </w:pPr>
            <w:r w:rsidRPr="007B7E30">
              <w:rPr>
                <w:snapToGrid w:val="0"/>
                <w:sz w:val="18"/>
                <w:lang w:val="fr-FR"/>
              </w:rPr>
              <w:t>Définitions etc.</w:t>
            </w:r>
          </w:p>
        </w:tc>
        <w:tc>
          <w:tcPr>
            <w:tcW w:w="1418" w:type="dxa"/>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sz w:val="18"/>
                <w:lang w:val="fr-FR"/>
              </w:rPr>
            </w:pPr>
            <w:r w:rsidRPr="007B7E30">
              <w:rPr>
                <w:sz w:val="18"/>
                <w:lang w:val="fr-FR"/>
              </w:rPr>
              <w:t>14</w:t>
            </w:r>
          </w:p>
        </w:tc>
        <w:tc>
          <w:tcPr>
            <w:tcW w:w="1416" w:type="dxa"/>
            <w:vMerge w:val="restart"/>
            <w:shd w:val="clear" w:color="auto" w:fill="auto"/>
            <w:vAlign w:val="center"/>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sz w:val="18"/>
                <w:lang w:val="fr-FR"/>
              </w:rPr>
            </w:pPr>
            <w:r w:rsidRPr="007B7E30">
              <w:rPr>
                <w:sz w:val="18"/>
                <w:lang w:val="fr-FR"/>
              </w:rPr>
              <w:t>1</w:t>
            </w:r>
          </w:p>
        </w:tc>
      </w:tr>
      <w:tr w:rsidR="00813AE0" w:rsidRPr="007B7E30" w:rsidTr="004F73EC">
        <w:tc>
          <w:tcPr>
            <w:tcW w:w="567"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sz w:val="18"/>
                <w:lang w:val="fr-FR"/>
              </w:rPr>
            </w:pPr>
            <w:r w:rsidRPr="007B7E30">
              <w:rPr>
                <w:sz w:val="18"/>
                <w:lang w:val="fr-FR"/>
              </w:rPr>
              <w:t>7.2</w:t>
            </w:r>
          </w:p>
        </w:tc>
        <w:tc>
          <w:tcPr>
            <w:tcW w:w="3969"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snapToGrid w:val="0"/>
                <w:sz w:val="18"/>
                <w:lang w:val="fr-FR"/>
              </w:rPr>
            </w:pPr>
            <w:r w:rsidRPr="007B7E30">
              <w:rPr>
                <w:snapToGrid w:val="0"/>
                <w:sz w:val="18"/>
                <w:lang w:val="fr-FR"/>
              </w:rPr>
              <w:t>Tension de vapeur saturante</w:t>
            </w:r>
          </w:p>
        </w:tc>
        <w:tc>
          <w:tcPr>
            <w:tcW w:w="1418" w:type="dxa"/>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sz w:val="18"/>
                <w:lang w:val="fr-FR"/>
              </w:rPr>
            </w:pPr>
            <w:r w:rsidRPr="007B7E30">
              <w:rPr>
                <w:sz w:val="18"/>
                <w:lang w:val="fr-FR"/>
              </w:rPr>
              <w:t>6</w:t>
            </w:r>
          </w:p>
        </w:tc>
        <w:tc>
          <w:tcPr>
            <w:tcW w:w="1416" w:type="dxa"/>
            <w:vMerge/>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sz w:val="18"/>
                <w:lang w:val="fr-FR"/>
              </w:rPr>
            </w:pPr>
          </w:p>
        </w:tc>
      </w:tr>
      <w:tr w:rsidR="00813AE0" w:rsidRPr="007B7E30" w:rsidTr="004F73EC">
        <w:tc>
          <w:tcPr>
            <w:tcW w:w="567"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b/>
                <w:sz w:val="18"/>
                <w:lang w:val="fr-FR"/>
              </w:rPr>
            </w:pPr>
            <w:r w:rsidRPr="007B7E30">
              <w:rPr>
                <w:b/>
                <w:sz w:val="18"/>
                <w:lang w:val="fr-FR"/>
              </w:rPr>
              <w:t>8</w:t>
            </w:r>
          </w:p>
        </w:tc>
        <w:tc>
          <w:tcPr>
            <w:tcW w:w="3969"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b/>
                <w:snapToGrid w:val="0"/>
                <w:sz w:val="18"/>
                <w:lang w:val="fr-FR"/>
              </w:rPr>
            </w:pPr>
            <w:r w:rsidRPr="007B7E30">
              <w:rPr>
                <w:b/>
                <w:snapToGrid w:val="0"/>
                <w:sz w:val="18"/>
                <w:lang w:val="fr-FR"/>
              </w:rPr>
              <w:t>Connaissance des matières par rapport aux mélanges</w:t>
            </w:r>
          </w:p>
        </w:tc>
        <w:tc>
          <w:tcPr>
            <w:tcW w:w="1418" w:type="dxa"/>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b/>
                <w:sz w:val="18"/>
                <w:lang w:val="fr-FR"/>
              </w:rPr>
            </w:pPr>
          </w:p>
        </w:tc>
        <w:tc>
          <w:tcPr>
            <w:tcW w:w="1416" w:type="dxa"/>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b/>
                <w:sz w:val="18"/>
                <w:lang w:val="fr-FR"/>
              </w:rPr>
            </w:pPr>
          </w:p>
        </w:tc>
      </w:tr>
      <w:tr w:rsidR="00813AE0" w:rsidRPr="007B7E30" w:rsidTr="004F73EC">
        <w:tc>
          <w:tcPr>
            <w:tcW w:w="567"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sz w:val="18"/>
                <w:lang w:val="fr-FR"/>
              </w:rPr>
            </w:pPr>
            <w:r w:rsidRPr="007B7E30">
              <w:rPr>
                <w:sz w:val="18"/>
                <w:lang w:val="fr-FR"/>
              </w:rPr>
              <w:lastRenderedPageBreak/>
              <w:t>8.1</w:t>
            </w:r>
          </w:p>
        </w:tc>
        <w:tc>
          <w:tcPr>
            <w:tcW w:w="3969"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snapToGrid w:val="0"/>
                <w:sz w:val="18"/>
                <w:lang w:val="fr-FR"/>
              </w:rPr>
            </w:pPr>
            <w:r w:rsidRPr="007B7E30">
              <w:rPr>
                <w:snapToGrid w:val="0"/>
                <w:sz w:val="18"/>
                <w:lang w:val="fr-FR"/>
              </w:rPr>
              <w:t>Pression de vapeur et composition de mélanges</w:t>
            </w:r>
          </w:p>
        </w:tc>
        <w:tc>
          <w:tcPr>
            <w:tcW w:w="1418" w:type="dxa"/>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sz w:val="18"/>
                <w:lang w:val="fr-FR"/>
              </w:rPr>
            </w:pPr>
            <w:r w:rsidRPr="007B7E30">
              <w:rPr>
                <w:sz w:val="18"/>
                <w:lang w:val="fr-FR"/>
              </w:rPr>
              <w:t>3</w:t>
            </w:r>
          </w:p>
        </w:tc>
        <w:tc>
          <w:tcPr>
            <w:tcW w:w="1416" w:type="dxa"/>
            <w:vMerge w:val="restart"/>
            <w:shd w:val="clear" w:color="auto" w:fill="auto"/>
            <w:vAlign w:val="center"/>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sz w:val="18"/>
                <w:lang w:val="fr-FR"/>
              </w:rPr>
            </w:pPr>
            <w:r w:rsidRPr="007B7E30">
              <w:rPr>
                <w:sz w:val="18"/>
                <w:lang w:val="fr-FR"/>
              </w:rPr>
              <w:t>1</w:t>
            </w:r>
          </w:p>
        </w:tc>
      </w:tr>
      <w:tr w:rsidR="00813AE0" w:rsidRPr="007B7E30" w:rsidTr="004F73EC">
        <w:tc>
          <w:tcPr>
            <w:tcW w:w="567"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sz w:val="18"/>
                <w:lang w:val="fr-FR"/>
              </w:rPr>
            </w:pPr>
            <w:r w:rsidRPr="007B7E30">
              <w:rPr>
                <w:sz w:val="18"/>
                <w:lang w:val="fr-FR"/>
              </w:rPr>
              <w:t>8.2</w:t>
            </w:r>
          </w:p>
        </w:tc>
        <w:tc>
          <w:tcPr>
            <w:tcW w:w="3969"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snapToGrid w:val="0"/>
                <w:sz w:val="18"/>
                <w:lang w:val="fr-FR"/>
              </w:rPr>
            </w:pPr>
            <w:r w:rsidRPr="007B7E30">
              <w:rPr>
                <w:snapToGrid w:val="0"/>
                <w:sz w:val="18"/>
                <w:lang w:val="fr-FR"/>
              </w:rPr>
              <w:t>Caractéristiques de danger</w:t>
            </w:r>
          </w:p>
        </w:tc>
        <w:tc>
          <w:tcPr>
            <w:tcW w:w="1418" w:type="dxa"/>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sz w:val="18"/>
                <w:lang w:val="fr-FR"/>
              </w:rPr>
            </w:pPr>
            <w:r w:rsidRPr="007B7E30">
              <w:rPr>
                <w:sz w:val="18"/>
                <w:lang w:val="fr-FR"/>
              </w:rPr>
              <w:t>11</w:t>
            </w:r>
          </w:p>
        </w:tc>
        <w:tc>
          <w:tcPr>
            <w:tcW w:w="1416" w:type="dxa"/>
            <w:vMerge/>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sz w:val="18"/>
                <w:lang w:val="fr-FR"/>
              </w:rPr>
            </w:pPr>
          </w:p>
        </w:tc>
      </w:tr>
      <w:tr w:rsidR="00813AE0" w:rsidRPr="007B7E30" w:rsidTr="004F73EC">
        <w:tc>
          <w:tcPr>
            <w:tcW w:w="567" w:type="dxa"/>
            <w:tcBorders>
              <w:bottom w:val="single" w:sz="2" w:space="0" w:color="auto"/>
            </w:tcBorders>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b/>
                <w:sz w:val="18"/>
                <w:lang w:val="fr-FR"/>
              </w:rPr>
            </w:pPr>
            <w:r w:rsidRPr="007B7E30">
              <w:rPr>
                <w:b/>
                <w:sz w:val="18"/>
                <w:lang w:val="fr-FR"/>
              </w:rPr>
              <w:t>9</w:t>
            </w:r>
          </w:p>
        </w:tc>
        <w:tc>
          <w:tcPr>
            <w:tcW w:w="3969" w:type="dxa"/>
            <w:tcBorders>
              <w:bottom w:val="single" w:sz="2" w:space="0" w:color="auto"/>
            </w:tcBorders>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b/>
                <w:snapToGrid w:val="0"/>
                <w:sz w:val="18"/>
                <w:lang w:val="fr-FR"/>
              </w:rPr>
            </w:pPr>
            <w:r w:rsidRPr="007B7E30">
              <w:rPr>
                <w:b/>
                <w:snapToGrid w:val="0"/>
                <w:sz w:val="18"/>
                <w:lang w:val="fr-FR"/>
              </w:rPr>
              <w:t>Liaisons et formules chimiques</w:t>
            </w:r>
          </w:p>
        </w:tc>
        <w:tc>
          <w:tcPr>
            <w:tcW w:w="1418" w:type="dxa"/>
            <w:tcBorders>
              <w:bottom w:val="single" w:sz="2" w:space="0" w:color="auto"/>
            </w:tcBorders>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sz w:val="18"/>
                <w:lang w:val="fr-FR"/>
              </w:rPr>
            </w:pPr>
            <w:r w:rsidRPr="007B7E30">
              <w:rPr>
                <w:sz w:val="18"/>
                <w:lang w:val="fr-FR"/>
              </w:rPr>
              <w:t>6</w:t>
            </w:r>
          </w:p>
        </w:tc>
        <w:tc>
          <w:tcPr>
            <w:tcW w:w="1416" w:type="dxa"/>
            <w:tcBorders>
              <w:bottom w:val="single" w:sz="2" w:space="0" w:color="auto"/>
            </w:tcBorders>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sz w:val="18"/>
                <w:lang w:val="fr-FR"/>
              </w:rPr>
            </w:pPr>
            <w:r w:rsidRPr="007B7E30">
              <w:rPr>
                <w:sz w:val="18"/>
                <w:lang w:val="fr-FR"/>
              </w:rPr>
              <w:t>1</w:t>
            </w:r>
          </w:p>
        </w:tc>
      </w:tr>
      <w:tr w:rsidR="00813AE0" w:rsidRPr="007B7E30" w:rsidTr="00813AE0">
        <w:trPr>
          <w:cantSplit/>
        </w:trPr>
        <w:tc>
          <w:tcPr>
            <w:tcW w:w="5954" w:type="dxa"/>
            <w:gridSpan w:val="3"/>
            <w:tcBorders>
              <w:top w:val="single" w:sz="2" w:space="0" w:color="auto"/>
              <w:bottom w:val="single" w:sz="12" w:space="0" w:color="auto"/>
            </w:tcBorders>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left="284" w:right="113"/>
              <w:textAlignment w:val="baseline"/>
              <w:rPr>
                <w:b/>
                <w:snapToGrid w:val="0"/>
                <w:sz w:val="18"/>
                <w:lang w:val="fr-FR"/>
              </w:rPr>
            </w:pPr>
            <w:r w:rsidRPr="007B7E30">
              <w:rPr>
                <w:b/>
                <w:snapToGrid w:val="0"/>
                <w:sz w:val="18"/>
                <w:lang w:val="fr-FR"/>
              </w:rPr>
              <w:t>Total</w:t>
            </w:r>
          </w:p>
        </w:tc>
        <w:tc>
          <w:tcPr>
            <w:tcW w:w="1416" w:type="dxa"/>
            <w:tcBorders>
              <w:top w:val="single" w:sz="2" w:space="0" w:color="auto"/>
              <w:bottom w:val="single" w:sz="12" w:space="0" w:color="auto"/>
            </w:tcBorders>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b/>
                <w:sz w:val="18"/>
                <w:lang w:val="fr-FR"/>
              </w:rPr>
            </w:pPr>
            <w:r w:rsidRPr="007B7E30">
              <w:rPr>
                <w:b/>
                <w:sz w:val="18"/>
                <w:lang w:val="fr-FR"/>
              </w:rPr>
              <w:t>9</w:t>
            </w:r>
          </w:p>
        </w:tc>
      </w:tr>
    </w:tbl>
    <w:p w:rsidR="00813AE0" w:rsidRPr="007B7E30" w:rsidRDefault="00813AE0" w:rsidP="00813AE0">
      <w:pPr>
        <w:pStyle w:val="SingleTxtG"/>
        <w:spacing w:before="120"/>
        <w:ind w:firstLine="567"/>
        <w:rPr>
          <w:lang w:val="fr-FR"/>
        </w:rPr>
      </w:pPr>
      <w:r w:rsidRPr="007B7E30">
        <w:rPr>
          <w:lang w:val="fr-FR"/>
        </w:rPr>
        <w:t>b)</w:t>
      </w:r>
      <w:r w:rsidRPr="007B7E30">
        <w:rPr>
          <w:lang w:val="fr-FR"/>
        </w:rPr>
        <w:tab/>
      </w:r>
      <w:r w:rsidRPr="007B7E30">
        <w:t>Pratique</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514"/>
        <w:gridCol w:w="4022"/>
        <w:gridCol w:w="1418"/>
        <w:gridCol w:w="1416"/>
      </w:tblGrid>
      <w:tr w:rsidR="00813AE0" w:rsidRPr="007B7E30" w:rsidTr="00813AE0">
        <w:trPr>
          <w:cantSplit/>
          <w:tblHeader/>
        </w:trPr>
        <w:tc>
          <w:tcPr>
            <w:tcW w:w="4536" w:type="dxa"/>
            <w:gridSpan w:val="2"/>
            <w:tcBorders>
              <w:top w:val="single" w:sz="4" w:space="0" w:color="auto"/>
              <w:bottom w:val="single" w:sz="12" w:space="0" w:color="auto"/>
            </w:tcBorders>
            <w:shd w:val="clear" w:color="auto" w:fill="auto"/>
            <w:vAlign w:val="bottom"/>
          </w:tcPr>
          <w:p w:rsidR="00813AE0" w:rsidRPr="007B7E30" w:rsidRDefault="00813AE0" w:rsidP="005D3AFD">
            <w:pPr>
              <w:suppressAutoHyphens w:val="0"/>
              <w:overflowPunct w:val="0"/>
              <w:autoSpaceDE w:val="0"/>
              <w:autoSpaceDN w:val="0"/>
              <w:adjustRightInd w:val="0"/>
              <w:spacing w:before="80" w:after="80" w:line="240" w:lineRule="auto"/>
              <w:ind w:right="113"/>
              <w:textAlignment w:val="baseline"/>
              <w:rPr>
                <w:i/>
                <w:snapToGrid w:val="0"/>
                <w:sz w:val="16"/>
                <w:lang w:val="fr-FR"/>
              </w:rPr>
            </w:pPr>
            <w:r w:rsidRPr="007B7E30">
              <w:rPr>
                <w:i/>
                <w:snapToGrid w:val="0"/>
                <w:sz w:val="16"/>
                <w:lang w:val="fr-FR"/>
              </w:rPr>
              <w:t>Objectif d’examen</w:t>
            </w:r>
          </w:p>
        </w:tc>
        <w:tc>
          <w:tcPr>
            <w:tcW w:w="1418" w:type="dxa"/>
            <w:tcBorders>
              <w:top w:val="single" w:sz="4" w:space="0" w:color="auto"/>
              <w:bottom w:val="single" w:sz="12" w:space="0" w:color="auto"/>
            </w:tcBorders>
            <w:shd w:val="clear" w:color="auto" w:fill="auto"/>
            <w:vAlign w:val="bottom"/>
          </w:tcPr>
          <w:p w:rsidR="00813AE0" w:rsidRPr="007B7E30" w:rsidRDefault="00813AE0" w:rsidP="005D3AFD">
            <w:pPr>
              <w:suppressAutoHyphens w:val="0"/>
              <w:overflowPunct w:val="0"/>
              <w:autoSpaceDE w:val="0"/>
              <w:autoSpaceDN w:val="0"/>
              <w:adjustRightInd w:val="0"/>
              <w:spacing w:before="80" w:after="80" w:line="240" w:lineRule="auto"/>
              <w:ind w:right="113"/>
              <w:jc w:val="right"/>
              <w:textAlignment w:val="baseline"/>
              <w:rPr>
                <w:i/>
                <w:sz w:val="16"/>
                <w:lang w:val="fr-FR"/>
              </w:rPr>
            </w:pPr>
            <w:r w:rsidRPr="007B7E30">
              <w:rPr>
                <w:i/>
                <w:sz w:val="16"/>
                <w:lang w:val="fr-FR"/>
              </w:rPr>
              <w:t>Nombre de questions dans le catalogue</w:t>
            </w:r>
          </w:p>
        </w:tc>
        <w:tc>
          <w:tcPr>
            <w:tcW w:w="1416" w:type="dxa"/>
            <w:tcBorders>
              <w:top w:val="single" w:sz="4" w:space="0" w:color="auto"/>
              <w:bottom w:val="single" w:sz="12" w:space="0" w:color="auto"/>
            </w:tcBorders>
            <w:shd w:val="clear" w:color="auto" w:fill="auto"/>
            <w:vAlign w:val="bottom"/>
          </w:tcPr>
          <w:p w:rsidR="00813AE0" w:rsidRPr="007B7E30" w:rsidRDefault="00813AE0" w:rsidP="005D3AFD">
            <w:pPr>
              <w:suppressAutoHyphens w:val="0"/>
              <w:overflowPunct w:val="0"/>
              <w:autoSpaceDE w:val="0"/>
              <w:autoSpaceDN w:val="0"/>
              <w:adjustRightInd w:val="0"/>
              <w:spacing w:before="80" w:after="80" w:line="240" w:lineRule="auto"/>
              <w:ind w:right="113"/>
              <w:jc w:val="right"/>
              <w:textAlignment w:val="baseline"/>
              <w:rPr>
                <w:i/>
                <w:snapToGrid w:val="0"/>
                <w:sz w:val="16"/>
                <w:lang w:val="fr-FR"/>
              </w:rPr>
            </w:pPr>
            <w:r w:rsidRPr="007B7E30">
              <w:rPr>
                <w:i/>
                <w:snapToGrid w:val="0"/>
                <w:sz w:val="16"/>
                <w:lang w:val="fr-FR"/>
              </w:rPr>
              <w:t>Nombre de questions à l’examen</w:t>
            </w:r>
          </w:p>
        </w:tc>
      </w:tr>
      <w:tr w:rsidR="00813AE0" w:rsidRPr="007B7E30" w:rsidTr="00813AE0">
        <w:tc>
          <w:tcPr>
            <w:tcW w:w="514" w:type="dxa"/>
            <w:tcBorders>
              <w:top w:val="single" w:sz="12" w:space="0" w:color="auto"/>
            </w:tcBorders>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b/>
                <w:sz w:val="18"/>
                <w:lang w:val="fr-FR"/>
              </w:rPr>
            </w:pPr>
            <w:r w:rsidRPr="007B7E30">
              <w:rPr>
                <w:b/>
                <w:sz w:val="18"/>
                <w:lang w:val="fr-FR"/>
              </w:rPr>
              <w:t>1</w:t>
            </w:r>
          </w:p>
        </w:tc>
        <w:tc>
          <w:tcPr>
            <w:tcW w:w="4022" w:type="dxa"/>
            <w:tcBorders>
              <w:top w:val="single" w:sz="12" w:space="0" w:color="auto"/>
            </w:tcBorders>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snapToGrid w:val="0"/>
                <w:sz w:val="18"/>
                <w:lang w:val="fr-FR"/>
              </w:rPr>
            </w:pPr>
            <w:r w:rsidRPr="007B7E30">
              <w:rPr>
                <w:b/>
                <w:snapToGrid w:val="0"/>
                <w:sz w:val="18"/>
                <w:lang w:val="fr-FR"/>
              </w:rPr>
              <w:t>Rinçage</w:t>
            </w:r>
          </w:p>
        </w:tc>
        <w:tc>
          <w:tcPr>
            <w:tcW w:w="1418" w:type="dxa"/>
            <w:tcBorders>
              <w:top w:val="single" w:sz="12" w:space="0" w:color="auto"/>
            </w:tcBorders>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sz w:val="18"/>
                <w:lang w:val="fr-FR"/>
              </w:rPr>
            </w:pPr>
          </w:p>
        </w:tc>
        <w:tc>
          <w:tcPr>
            <w:tcW w:w="1416" w:type="dxa"/>
            <w:tcBorders>
              <w:top w:val="single" w:sz="12" w:space="0" w:color="auto"/>
            </w:tcBorders>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sz w:val="18"/>
                <w:lang w:val="fr-FR"/>
              </w:rPr>
            </w:pPr>
          </w:p>
        </w:tc>
      </w:tr>
      <w:tr w:rsidR="00813AE0" w:rsidRPr="007B7E30" w:rsidTr="00813AE0">
        <w:tc>
          <w:tcPr>
            <w:tcW w:w="514"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sz w:val="18"/>
                <w:lang w:val="fr-FR"/>
              </w:rPr>
            </w:pPr>
            <w:r w:rsidRPr="007B7E30">
              <w:rPr>
                <w:sz w:val="18"/>
                <w:lang w:val="fr-FR"/>
              </w:rPr>
              <w:t>1.1</w:t>
            </w:r>
          </w:p>
        </w:tc>
        <w:tc>
          <w:tcPr>
            <w:tcW w:w="4022"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snapToGrid w:val="0"/>
                <w:sz w:val="18"/>
                <w:lang w:val="fr-FR"/>
              </w:rPr>
            </w:pPr>
            <w:r w:rsidRPr="007B7E30">
              <w:rPr>
                <w:snapToGrid w:val="0"/>
                <w:sz w:val="18"/>
                <w:lang w:val="fr-FR"/>
              </w:rPr>
              <w:t>Rinçage en cas de changement de cargaison</w:t>
            </w:r>
          </w:p>
        </w:tc>
        <w:tc>
          <w:tcPr>
            <w:tcW w:w="1418" w:type="dxa"/>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sz w:val="18"/>
                <w:lang w:val="fr-FR"/>
              </w:rPr>
            </w:pPr>
            <w:r w:rsidRPr="007B7E30">
              <w:rPr>
                <w:sz w:val="18"/>
                <w:lang w:val="fr-FR"/>
              </w:rPr>
              <w:t>6</w:t>
            </w:r>
          </w:p>
        </w:tc>
        <w:tc>
          <w:tcPr>
            <w:tcW w:w="1416" w:type="dxa"/>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sz w:val="18"/>
                <w:lang w:val="fr-FR"/>
              </w:rPr>
            </w:pPr>
          </w:p>
        </w:tc>
      </w:tr>
      <w:tr w:rsidR="00813AE0" w:rsidRPr="007B7E30" w:rsidTr="00813AE0">
        <w:tc>
          <w:tcPr>
            <w:tcW w:w="514"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sz w:val="18"/>
                <w:lang w:val="fr-FR"/>
              </w:rPr>
            </w:pPr>
            <w:r w:rsidRPr="007B7E30">
              <w:rPr>
                <w:sz w:val="18"/>
                <w:lang w:val="fr-FR"/>
              </w:rPr>
              <w:t>1.2</w:t>
            </w:r>
          </w:p>
        </w:tc>
        <w:tc>
          <w:tcPr>
            <w:tcW w:w="4022"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snapToGrid w:val="0"/>
                <w:sz w:val="18"/>
                <w:lang w:val="fr-FR"/>
              </w:rPr>
            </w:pPr>
            <w:r w:rsidRPr="007B7E30">
              <w:rPr>
                <w:snapToGrid w:val="0"/>
                <w:sz w:val="18"/>
                <w:lang w:val="fr-FR"/>
              </w:rPr>
              <w:t>Adjonction d’air à la cargaison</w:t>
            </w:r>
          </w:p>
        </w:tc>
        <w:tc>
          <w:tcPr>
            <w:tcW w:w="1418" w:type="dxa"/>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sz w:val="18"/>
                <w:lang w:val="fr-FR"/>
              </w:rPr>
            </w:pPr>
            <w:r w:rsidRPr="007B7E30">
              <w:rPr>
                <w:sz w:val="18"/>
                <w:lang w:val="fr-FR"/>
              </w:rPr>
              <w:t>5</w:t>
            </w:r>
          </w:p>
        </w:tc>
        <w:tc>
          <w:tcPr>
            <w:tcW w:w="1416" w:type="dxa"/>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sz w:val="18"/>
                <w:lang w:val="fr-FR"/>
              </w:rPr>
            </w:pPr>
            <w:r w:rsidRPr="007B7E30">
              <w:rPr>
                <w:sz w:val="18"/>
                <w:lang w:val="fr-FR"/>
              </w:rPr>
              <w:t>1</w:t>
            </w:r>
          </w:p>
        </w:tc>
      </w:tr>
      <w:tr w:rsidR="00813AE0" w:rsidRPr="007B7E30" w:rsidTr="00813AE0">
        <w:tc>
          <w:tcPr>
            <w:tcW w:w="514"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sz w:val="18"/>
                <w:lang w:val="fr-FR"/>
              </w:rPr>
            </w:pPr>
            <w:r w:rsidRPr="007B7E30">
              <w:rPr>
                <w:sz w:val="18"/>
                <w:lang w:val="fr-FR"/>
              </w:rPr>
              <w:t>1.3</w:t>
            </w:r>
          </w:p>
        </w:tc>
        <w:tc>
          <w:tcPr>
            <w:tcW w:w="4022"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snapToGrid w:val="0"/>
                <w:sz w:val="18"/>
                <w:lang w:val="fr-FR"/>
              </w:rPr>
            </w:pPr>
            <w:r w:rsidRPr="007B7E30">
              <w:rPr>
                <w:snapToGrid w:val="0"/>
                <w:sz w:val="18"/>
                <w:lang w:val="fr-FR"/>
              </w:rPr>
              <w:t>Méthodes de rinçage et de dégazage avant la pénétration dans les citernes à cargaison</w:t>
            </w:r>
          </w:p>
        </w:tc>
        <w:tc>
          <w:tcPr>
            <w:tcW w:w="1418" w:type="dxa"/>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sz w:val="18"/>
                <w:lang w:val="fr-FR"/>
              </w:rPr>
            </w:pPr>
            <w:r w:rsidRPr="007B7E30">
              <w:rPr>
                <w:sz w:val="18"/>
                <w:lang w:val="fr-FR"/>
              </w:rPr>
              <w:t>8</w:t>
            </w:r>
          </w:p>
        </w:tc>
        <w:tc>
          <w:tcPr>
            <w:tcW w:w="1416" w:type="dxa"/>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sz w:val="18"/>
                <w:lang w:val="fr-FR"/>
              </w:rPr>
            </w:pPr>
            <w:r w:rsidRPr="007B7E30">
              <w:rPr>
                <w:sz w:val="18"/>
                <w:lang w:val="fr-FR"/>
              </w:rPr>
              <w:t>2</w:t>
            </w:r>
          </w:p>
        </w:tc>
      </w:tr>
      <w:tr w:rsidR="00813AE0" w:rsidRPr="007B7E30" w:rsidTr="00813AE0">
        <w:tc>
          <w:tcPr>
            <w:tcW w:w="514"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b/>
                <w:sz w:val="18"/>
                <w:lang w:val="fr-FR"/>
              </w:rPr>
            </w:pPr>
            <w:r w:rsidRPr="007B7E30">
              <w:rPr>
                <w:b/>
                <w:sz w:val="18"/>
                <w:lang w:val="fr-FR"/>
              </w:rPr>
              <w:t>2</w:t>
            </w:r>
          </w:p>
        </w:tc>
        <w:tc>
          <w:tcPr>
            <w:tcW w:w="4022"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b/>
                <w:snapToGrid w:val="0"/>
                <w:sz w:val="18"/>
                <w:lang w:val="fr-FR"/>
              </w:rPr>
            </w:pPr>
            <w:r w:rsidRPr="007B7E30">
              <w:rPr>
                <w:b/>
                <w:snapToGrid w:val="0"/>
                <w:sz w:val="18"/>
                <w:lang w:val="fr-FR"/>
              </w:rPr>
              <w:t>Prise d'échantillon</w:t>
            </w:r>
          </w:p>
        </w:tc>
        <w:tc>
          <w:tcPr>
            <w:tcW w:w="1418" w:type="dxa"/>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sz w:val="18"/>
                <w:lang w:val="fr-FR"/>
              </w:rPr>
            </w:pPr>
            <w:r w:rsidRPr="007B7E30">
              <w:rPr>
                <w:sz w:val="18"/>
                <w:lang w:val="fr-FR"/>
              </w:rPr>
              <w:t>6</w:t>
            </w:r>
          </w:p>
        </w:tc>
        <w:tc>
          <w:tcPr>
            <w:tcW w:w="1416" w:type="dxa"/>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sz w:val="18"/>
                <w:lang w:val="fr-FR"/>
              </w:rPr>
            </w:pPr>
            <w:r w:rsidRPr="007B7E30">
              <w:rPr>
                <w:sz w:val="18"/>
                <w:lang w:val="fr-FR"/>
              </w:rPr>
              <w:t>1</w:t>
            </w:r>
          </w:p>
        </w:tc>
      </w:tr>
      <w:tr w:rsidR="00813AE0" w:rsidRPr="007B7E30" w:rsidTr="00813AE0">
        <w:tc>
          <w:tcPr>
            <w:tcW w:w="514"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b/>
                <w:sz w:val="18"/>
                <w:lang w:val="fr-FR"/>
              </w:rPr>
            </w:pPr>
            <w:r w:rsidRPr="007B7E30">
              <w:rPr>
                <w:b/>
                <w:sz w:val="18"/>
                <w:lang w:val="fr-FR"/>
              </w:rPr>
              <w:t>3</w:t>
            </w:r>
          </w:p>
        </w:tc>
        <w:tc>
          <w:tcPr>
            <w:tcW w:w="4022"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b/>
                <w:snapToGrid w:val="0"/>
                <w:sz w:val="18"/>
                <w:lang w:val="fr-FR"/>
              </w:rPr>
            </w:pPr>
            <w:r w:rsidRPr="007B7E30">
              <w:rPr>
                <w:b/>
                <w:snapToGrid w:val="0"/>
                <w:sz w:val="18"/>
                <w:lang w:val="fr-FR"/>
              </w:rPr>
              <w:t>Danger d'explosion</w:t>
            </w:r>
          </w:p>
        </w:tc>
        <w:tc>
          <w:tcPr>
            <w:tcW w:w="1418" w:type="dxa"/>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sz w:val="18"/>
                <w:lang w:val="fr-FR"/>
              </w:rPr>
            </w:pPr>
            <w:r w:rsidRPr="007B7E30">
              <w:rPr>
                <w:sz w:val="18"/>
                <w:lang w:val="fr-FR"/>
              </w:rPr>
              <w:t>9</w:t>
            </w:r>
          </w:p>
        </w:tc>
        <w:tc>
          <w:tcPr>
            <w:tcW w:w="1416" w:type="dxa"/>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sz w:val="18"/>
                <w:lang w:val="fr-FR"/>
              </w:rPr>
            </w:pPr>
            <w:r w:rsidRPr="007B7E30">
              <w:rPr>
                <w:sz w:val="18"/>
                <w:lang w:val="fr-FR"/>
              </w:rPr>
              <w:t>2</w:t>
            </w:r>
          </w:p>
        </w:tc>
      </w:tr>
      <w:tr w:rsidR="00813AE0" w:rsidRPr="007B7E30" w:rsidTr="00813AE0">
        <w:tc>
          <w:tcPr>
            <w:tcW w:w="514"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b/>
                <w:sz w:val="18"/>
                <w:lang w:val="fr-FR"/>
              </w:rPr>
            </w:pPr>
            <w:r w:rsidRPr="007B7E30">
              <w:rPr>
                <w:b/>
                <w:sz w:val="18"/>
                <w:lang w:val="fr-FR"/>
              </w:rPr>
              <w:t>4</w:t>
            </w:r>
          </w:p>
        </w:tc>
        <w:tc>
          <w:tcPr>
            <w:tcW w:w="4022"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b/>
                <w:snapToGrid w:val="0"/>
                <w:sz w:val="18"/>
                <w:lang w:val="fr-FR"/>
              </w:rPr>
            </w:pPr>
            <w:r w:rsidRPr="007B7E30">
              <w:rPr>
                <w:b/>
                <w:snapToGrid w:val="0"/>
                <w:sz w:val="18"/>
                <w:lang w:val="fr-FR"/>
              </w:rPr>
              <w:t>Risques pour la santé</w:t>
            </w:r>
          </w:p>
        </w:tc>
        <w:tc>
          <w:tcPr>
            <w:tcW w:w="1418" w:type="dxa"/>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sz w:val="18"/>
                <w:lang w:val="fr-FR"/>
              </w:rPr>
            </w:pPr>
            <w:r w:rsidRPr="007B7E30">
              <w:rPr>
                <w:sz w:val="18"/>
                <w:lang w:val="fr-FR"/>
              </w:rPr>
              <w:t>8</w:t>
            </w:r>
          </w:p>
        </w:tc>
        <w:tc>
          <w:tcPr>
            <w:tcW w:w="1416" w:type="dxa"/>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sz w:val="18"/>
                <w:lang w:val="fr-FR"/>
              </w:rPr>
            </w:pPr>
            <w:r w:rsidRPr="007B7E30">
              <w:rPr>
                <w:sz w:val="18"/>
                <w:lang w:val="fr-FR"/>
              </w:rPr>
              <w:t>1</w:t>
            </w:r>
          </w:p>
        </w:tc>
      </w:tr>
      <w:tr w:rsidR="00813AE0" w:rsidRPr="007B7E30" w:rsidTr="00813AE0">
        <w:tc>
          <w:tcPr>
            <w:tcW w:w="514"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b/>
                <w:sz w:val="18"/>
                <w:lang w:val="fr-FR"/>
              </w:rPr>
            </w:pPr>
            <w:r w:rsidRPr="007B7E30">
              <w:rPr>
                <w:b/>
                <w:sz w:val="18"/>
                <w:lang w:val="fr-FR"/>
              </w:rPr>
              <w:t>5</w:t>
            </w:r>
          </w:p>
        </w:tc>
        <w:tc>
          <w:tcPr>
            <w:tcW w:w="4022"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b/>
                <w:snapToGrid w:val="0"/>
                <w:sz w:val="18"/>
                <w:lang w:val="fr-FR"/>
              </w:rPr>
            </w:pPr>
            <w:r w:rsidRPr="007B7E30">
              <w:rPr>
                <w:b/>
                <w:snapToGrid w:val="0"/>
                <w:sz w:val="18"/>
                <w:lang w:val="fr-FR"/>
              </w:rPr>
              <w:t>Mesures de concentration de gaz</w:t>
            </w:r>
          </w:p>
        </w:tc>
        <w:tc>
          <w:tcPr>
            <w:tcW w:w="1418" w:type="dxa"/>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sz w:val="18"/>
                <w:lang w:val="fr-FR"/>
              </w:rPr>
            </w:pPr>
          </w:p>
        </w:tc>
        <w:tc>
          <w:tcPr>
            <w:tcW w:w="1416" w:type="dxa"/>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sz w:val="18"/>
                <w:lang w:val="fr-FR"/>
              </w:rPr>
            </w:pPr>
          </w:p>
        </w:tc>
      </w:tr>
      <w:tr w:rsidR="00813AE0" w:rsidRPr="007B7E30" w:rsidTr="00813AE0">
        <w:tc>
          <w:tcPr>
            <w:tcW w:w="514"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sz w:val="18"/>
                <w:lang w:val="fr-FR"/>
              </w:rPr>
            </w:pPr>
            <w:r w:rsidRPr="007B7E30">
              <w:rPr>
                <w:sz w:val="18"/>
                <w:lang w:val="fr-FR"/>
              </w:rPr>
              <w:t>5.1</w:t>
            </w:r>
          </w:p>
        </w:tc>
        <w:tc>
          <w:tcPr>
            <w:tcW w:w="4022"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snapToGrid w:val="0"/>
                <w:sz w:val="18"/>
                <w:lang w:val="fr-FR"/>
              </w:rPr>
            </w:pPr>
            <w:r w:rsidRPr="007B7E30">
              <w:rPr>
                <w:snapToGrid w:val="0"/>
                <w:sz w:val="18"/>
                <w:lang w:val="fr-FR"/>
              </w:rPr>
              <w:t>Quels appareils utiliser</w:t>
            </w:r>
          </w:p>
        </w:tc>
        <w:tc>
          <w:tcPr>
            <w:tcW w:w="1418" w:type="dxa"/>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sz w:val="18"/>
                <w:lang w:val="fr-FR"/>
              </w:rPr>
            </w:pPr>
            <w:r w:rsidRPr="007B7E30">
              <w:rPr>
                <w:sz w:val="18"/>
                <w:lang w:val="fr-FR"/>
              </w:rPr>
              <w:t>10</w:t>
            </w:r>
          </w:p>
        </w:tc>
        <w:tc>
          <w:tcPr>
            <w:tcW w:w="1416" w:type="dxa"/>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sz w:val="18"/>
                <w:lang w:val="fr-FR"/>
              </w:rPr>
            </w:pPr>
            <w:r w:rsidRPr="007B7E30">
              <w:rPr>
                <w:sz w:val="18"/>
                <w:lang w:val="fr-FR"/>
              </w:rPr>
              <w:t>2</w:t>
            </w:r>
          </w:p>
        </w:tc>
      </w:tr>
      <w:tr w:rsidR="00813AE0" w:rsidRPr="007B7E30" w:rsidTr="00813AE0">
        <w:tc>
          <w:tcPr>
            <w:tcW w:w="514"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sz w:val="18"/>
                <w:lang w:val="fr-FR"/>
              </w:rPr>
            </w:pPr>
            <w:r w:rsidRPr="007B7E30">
              <w:rPr>
                <w:sz w:val="18"/>
                <w:lang w:val="fr-FR"/>
              </w:rPr>
              <w:t>5.2</w:t>
            </w:r>
          </w:p>
        </w:tc>
        <w:tc>
          <w:tcPr>
            <w:tcW w:w="4022"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snapToGrid w:val="0"/>
                <w:sz w:val="18"/>
                <w:lang w:val="fr-FR"/>
              </w:rPr>
            </w:pPr>
            <w:r w:rsidRPr="007B7E30">
              <w:rPr>
                <w:snapToGrid w:val="0"/>
                <w:sz w:val="18"/>
                <w:lang w:val="fr-FR"/>
              </w:rPr>
              <w:t>Comment utiliser ces appareils</w:t>
            </w:r>
          </w:p>
        </w:tc>
        <w:tc>
          <w:tcPr>
            <w:tcW w:w="1418" w:type="dxa"/>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sz w:val="18"/>
                <w:lang w:val="fr-FR"/>
              </w:rPr>
            </w:pPr>
            <w:r w:rsidRPr="007B7E30">
              <w:rPr>
                <w:sz w:val="18"/>
                <w:lang w:val="fr-FR"/>
              </w:rPr>
              <w:t>9</w:t>
            </w:r>
          </w:p>
        </w:tc>
        <w:tc>
          <w:tcPr>
            <w:tcW w:w="1416" w:type="dxa"/>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sz w:val="18"/>
                <w:lang w:val="fr-FR"/>
              </w:rPr>
            </w:pPr>
            <w:r w:rsidRPr="007B7E30">
              <w:rPr>
                <w:sz w:val="18"/>
                <w:lang w:val="fr-FR"/>
              </w:rPr>
              <w:t>2</w:t>
            </w:r>
          </w:p>
        </w:tc>
      </w:tr>
      <w:tr w:rsidR="00813AE0" w:rsidRPr="007B7E30" w:rsidTr="00813AE0">
        <w:tc>
          <w:tcPr>
            <w:tcW w:w="514"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b/>
                <w:sz w:val="18"/>
                <w:lang w:val="fr-FR"/>
              </w:rPr>
            </w:pPr>
            <w:r w:rsidRPr="007B7E30">
              <w:rPr>
                <w:b/>
                <w:sz w:val="18"/>
                <w:lang w:val="fr-FR"/>
              </w:rPr>
              <w:t>6</w:t>
            </w:r>
          </w:p>
        </w:tc>
        <w:tc>
          <w:tcPr>
            <w:tcW w:w="4022"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b/>
                <w:snapToGrid w:val="0"/>
                <w:sz w:val="18"/>
                <w:lang w:val="fr-FR"/>
              </w:rPr>
            </w:pPr>
            <w:r w:rsidRPr="007B7E30">
              <w:rPr>
                <w:b/>
                <w:snapToGrid w:val="0"/>
                <w:sz w:val="18"/>
                <w:lang w:val="fr-FR"/>
              </w:rPr>
              <w:t>Contrôle de locaux fermés et pénétration dans ces locaux</w:t>
            </w:r>
          </w:p>
        </w:tc>
        <w:tc>
          <w:tcPr>
            <w:tcW w:w="1418" w:type="dxa"/>
            <w:shd w:val="clear" w:color="auto" w:fill="auto"/>
            <w:vAlign w:val="bottom"/>
          </w:tcPr>
          <w:p w:rsidR="00813AE0" w:rsidRPr="007B7E30" w:rsidRDefault="00DF1F51" w:rsidP="005D3AFD">
            <w:pPr>
              <w:suppressAutoHyphens w:val="0"/>
              <w:overflowPunct w:val="0"/>
              <w:autoSpaceDE w:val="0"/>
              <w:autoSpaceDN w:val="0"/>
              <w:adjustRightInd w:val="0"/>
              <w:spacing w:before="20" w:after="20" w:line="240" w:lineRule="auto"/>
              <w:ind w:right="113"/>
              <w:jc w:val="right"/>
              <w:textAlignment w:val="baseline"/>
              <w:rPr>
                <w:sz w:val="18"/>
                <w:lang w:val="fr-FR"/>
              </w:rPr>
            </w:pPr>
            <w:r w:rsidRPr="007B7E30">
              <w:rPr>
                <w:sz w:val="18"/>
                <w:lang w:val="fr-FR"/>
              </w:rPr>
              <w:t>8</w:t>
            </w:r>
          </w:p>
        </w:tc>
        <w:tc>
          <w:tcPr>
            <w:tcW w:w="1416" w:type="dxa"/>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sz w:val="18"/>
                <w:lang w:val="fr-FR"/>
              </w:rPr>
            </w:pPr>
            <w:r w:rsidRPr="007B7E30">
              <w:rPr>
                <w:sz w:val="18"/>
                <w:lang w:val="fr-FR"/>
              </w:rPr>
              <w:t>1</w:t>
            </w:r>
          </w:p>
        </w:tc>
      </w:tr>
      <w:tr w:rsidR="00813AE0" w:rsidRPr="007B7E30" w:rsidTr="00813AE0">
        <w:tc>
          <w:tcPr>
            <w:tcW w:w="514"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b/>
                <w:sz w:val="18"/>
                <w:lang w:val="fr-FR"/>
              </w:rPr>
            </w:pPr>
            <w:r w:rsidRPr="007B7E30">
              <w:rPr>
                <w:b/>
                <w:sz w:val="18"/>
                <w:lang w:val="fr-FR"/>
              </w:rPr>
              <w:t>7</w:t>
            </w:r>
          </w:p>
        </w:tc>
        <w:tc>
          <w:tcPr>
            <w:tcW w:w="4022"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b/>
                <w:snapToGrid w:val="0"/>
                <w:sz w:val="18"/>
                <w:lang w:val="fr-FR"/>
              </w:rPr>
            </w:pPr>
            <w:r w:rsidRPr="007B7E30">
              <w:rPr>
                <w:b/>
                <w:snapToGrid w:val="0"/>
                <w:sz w:val="18"/>
                <w:lang w:val="fr-FR"/>
              </w:rPr>
              <w:t>Attestations d’exemption de gaz et travaux admis</w:t>
            </w:r>
          </w:p>
        </w:tc>
        <w:tc>
          <w:tcPr>
            <w:tcW w:w="1418" w:type="dxa"/>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sz w:val="18"/>
                <w:lang w:val="fr-FR"/>
              </w:rPr>
            </w:pPr>
            <w:r w:rsidRPr="007B7E30">
              <w:rPr>
                <w:sz w:val="18"/>
                <w:lang w:val="fr-FR"/>
              </w:rPr>
              <w:t>10</w:t>
            </w:r>
          </w:p>
        </w:tc>
        <w:tc>
          <w:tcPr>
            <w:tcW w:w="1416" w:type="dxa"/>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sz w:val="18"/>
                <w:lang w:val="fr-FR"/>
              </w:rPr>
            </w:pPr>
            <w:r w:rsidRPr="007B7E30">
              <w:rPr>
                <w:sz w:val="18"/>
                <w:lang w:val="fr-FR"/>
              </w:rPr>
              <w:t>1</w:t>
            </w:r>
          </w:p>
        </w:tc>
      </w:tr>
      <w:tr w:rsidR="00813AE0" w:rsidRPr="007B7E30" w:rsidTr="00813AE0">
        <w:tc>
          <w:tcPr>
            <w:tcW w:w="514"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b/>
                <w:sz w:val="18"/>
                <w:lang w:val="fr-FR"/>
              </w:rPr>
            </w:pPr>
            <w:r w:rsidRPr="007B7E30">
              <w:rPr>
                <w:b/>
                <w:sz w:val="18"/>
                <w:lang w:val="fr-FR"/>
              </w:rPr>
              <w:t>8</w:t>
            </w:r>
          </w:p>
        </w:tc>
        <w:tc>
          <w:tcPr>
            <w:tcW w:w="4022"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b/>
                <w:snapToGrid w:val="0"/>
                <w:sz w:val="18"/>
                <w:lang w:val="fr-FR"/>
              </w:rPr>
            </w:pPr>
            <w:r w:rsidRPr="007B7E30">
              <w:rPr>
                <w:b/>
                <w:snapToGrid w:val="0"/>
                <w:sz w:val="18"/>
                <w:lang w:val="fr-FR"/>
              </w:rPr>
              <w:t>Degré de remplissage et surremplissage</w:t>
            </w:r>
          </w:p>
        </w:tc>
        <w:tc>
          <w:tcPr>
            <w:tcW w:w="1418" w:type="dxa"/>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sz w:val="18"/>
                <w:lang w:val="fr-FR"/>
              </w:rPr>
            </w:pPr>
            <w:r w:rsidRPr="007B7E30">
              <w:rPr>
                <w:sz w:val="18"/>
                <w:lang w:val="fr-FR"/>
              </w:rPr>
              <w:t>13</w:t>
            </w:r>
          </w:p>
        </w:tc>
        <w:tc>
          <w:tcPr>
            <w:tcW w:w="1416" w:type="dxa"/>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sz w:val="18"/>
                <w:lang w:val="fr-FR"/>
              </w:rPr>
            </w:pPr>
            <w:r w:rsidRPr="007B7E30">
              <w:rPr>
                <w:sz w:val="18"/>
                <w:lang w:val="fr-FR"/>
              </w:rPr>
              <w:t>1</w:t>
            </w:r>
          </w:p>
        </w:tc>
      </w:tr>
      <w:tr w:rsidR="00813AE0" w:rsidRPr="007B7E30" w:rsidTr="00813AE0">
        <w:tc>
          <w:tcPr>
            <w:tcW w:w="514"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b/>
                <w:sz w:val="18"/>
                <w:lang w:val="fr-FR"/>
              </w:rPr>
            </w:pPr>
            <w:r w:rsidRPr="007B7E30">
              <w:rPr>
                <w:b/>
                <w:sz w:val="18"/>
                <w:lang w:val="fr-FR"/>
              </w:rPr>
              <w:t>9</w:t>
            </w:r>
          </w:p>
        </w:tc>
        <w:tc>
          <w:tcPr>
            <w:tcW w:w="4022" w:type="dxa"/>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b/>
                <w:snapToGrid w:val="0"/>
                <w:sz w:val="18"/>
                <w:lang w:val="fr-FR"/>
              </w:rPr>
            </w:pPr>
            <w:r w:rsidRPr="007B7E30">
              <w:rPr>
                <w:b/>
                <w:snapToGrid w:val="0"/>
                <w:sz w:val="18"/>
                <w:lang w:val="fr-FR"/>
              </w:rPr>
              <w:t>Installation de sécurité</w:t>
            </w:r>
          </w:p>
        </w:tc>
        <w:tc>
          <w:tcPr>
            <w:tcW w:w="1418" w:type="dxa"/>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sz w:val="18"/>
                <w:lang w:val="fr-FR"/>
              </w:rPr>
            </w:pPr>
            <w:r w:rsidRPr="007B7E30">
              <w:rPr>
                <w:sz w:val="18"/>
                <w:lang w:val="fr-FR"/>
              </w:rPr>
              <w:t>12</w:t>
            </w:r>
          </w:p>
        </w:tc>
        <w:tc>
          <w:tcPr>
            <w:tcW w:w="1416" w:type="dxa"/>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sz w:val="18"/>
                <w:lang w:val="fr-FR"/>
              </w:rPr>
            </w:pPr>
            <w:r w:rsidRPr="007B7E30">
              <w:rPr>
                <w:sz w:val="18"/>
                <w:lang w:val="fr-FR"/>
              </w:rPr>
              <w:t>2</w:t>
            </w:r>
          </w:p>
        </w:tc>
      </w:tr>
      <w:tr w:rsidR="00813AE0" w:rsidRPr="007B7E30" w:rsidTr="00813AE0">
        <w:tc>
          <w:tcPr>
            <w:tcW w:w="514" w:type="dxa"/>
            <w:tcBorders>
              <w:bottom w:val="single" w:sz="2" w:space="0" w:color="auto"/>
            </w:tcBorders>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b/>
                <w:sz w:val="18"/>
                <w:lang w:val="fr-FR"/>
              </w:rPr>
            </w:pPr>
            <w:r w:rsidRPr="007B7E30">
              <w:rPr>
                <w:b/>
                <w:sz w:val="18"/>
                <w:lang w:val="fr-FR"/>
              </w:rPr>
              <w:t>10</w:t>
            </w:r>
          </w:p>
        </w:tc>
        <w:tc>
          <w:tcPr>
            <w:tcW w:w="4022" w:type="dxa"/>
            <w:tcBorders>
              <w:bottom w:val="single" w:sz="2" w:space="0" w:color="auto"/>
            </w:tcBorders>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right="113"/>
              <w:textAlignment w:val="baseline"/>
              <w:rPr>
                <w:b/>
                <w:snapToGrid w:val="0"/>
                <w:sz w:val="18"/>
                <w:lang w:val="fr-FR"/>
              </w:rPr>
            </w:pPr>
            <w:r w:rsidRPr="007B7E30">
              <w:rPr>
                <w:b/>
                <w:snapToGrid w:val="0"/>
                <w:sz w:val="18"/>
                <w:lang w:val="fr-FR"/>
              </w:rPr>
              <w:t>Pompes et compresseurs</w:t>
            </w:r>
          </w:p>
        </w:tc>
        <w:tc>
          <w:tcPr>
            <w:tcW w:w="1418" w:type="dxa"/>
            <w:tcBorders>
              <w:bottom w:val="single" w:sz="2" w:space="0" w:color="auto"/>
            </w:tcBorders>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sz w:val="18"/>
                <w:lang w:val="fr-FR"/>
              </w:rPr>
            </w:pPr>
            <w:r w:rsidRPr="007B7E30">
              <w:rPr>
                <w:sz w:val="18"/>
                <w:lang w:val="fr-FR"/>
              </w:rPr>
              <w:t>9</w:t>
            </w:r>
          </w:p>
        </w:tc>
        <w:tc>
          <w:tcPr>
            <w:tcW w:w="1416" w:type="dxa"/>
            <w:tcBorders>
              <w:bottom w:val="single" w:sz="2" w:space="0" w:color="auto"/>
            </w:tcBorders>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sz w:val="18"/>
                <w:lang w:val="fr-FR"/>
              </w:rPr>
            </w:pPr>
            <w:r w:rsidRPr="007B7E30">
              <w:rPr>
                <w:sz w:val="18"/>
                <w:lang w:val="fr-FR"/>
              </w:rPr>
              <w:t>1</w:t>
            </w:r>
          </w:p>
        </w:tc>
      </w:tr>
      <w:tr w:rsidR="00813AE0" w:rsidRPr="007B7E30" w:rsidTr="00813AE0">
        <w:trPr>
          <w:cantSplit/>
        </w:trPr>
        <w:tc>
          <w:tcPr>
            <w:tcW w:w="5954" w:type="dxa"/>
            <w:gridSpan w:val="3"/>
            <w:tcBorders>
              <w:top w:val="single" w:sz="2" w:space="0" w:color="auto"/>
              <w:bottom w:val="single" w:sz="12" w:space="0" w:color="auto"/>
            </w:tcBorders>
            <w:shd w:val="clear" w:color="auto" w:fill="auto"/>
          </w:tcPr>
          <w:p w:rsidR="00813AE0" w:rsidRPr="007B7E30" w:rsidRDefault="00813AE0" w:rsidP="005D3AFD">
            <w:pPr>
              <w:suppressAutoHyphens w:val="0"/>
              <w:overflowPunct w:val="0"/>
              <w:autoSpaceDE w:val="0"/>
              <w:autoSpaceDN w:val="0"/>
              <w:adjustRightInd w:val="0"/>
              <w:spacing w:before="20" w:after="20" w:line="240" w:lineRule="auto"/>
              <w:ind w:left="284" w:right="113"/>
              <w:textAlignment w:val="baseline"/>
              <w:rPr>
                <w:b/>
                <w:snapToGrid w:val="0"/>
                <w:sz w:val="18"/>
                <w:lang w:val="fr-FR"/>
              </w:rPr>
            </w:pPr>
            <w:r w:rsidRPr="007B7E30">
              <w:rPr>
                <w:b/>
                <w:snapToGrid w:val="0"/>
                <w:sz w:val="18"/>
                <w:lang w:val="fr-FR"/>
              </w:rPr>
              <w:t>Total</w:t>
            </w:r>
          </w:p>
        </w:tc>
        <w:tc>
          <w:tcPr>
            <w:tcW w:w="1416" w:type="dxa"/>
            <w:tcBorders>
              <w:top w:val="single" w:sz="2" w:space="0" w:color="auto"/>
              <w:bottom w:val="single" w:sz="12" w:space="0" w:color="auto"/>
            </w:tcBorders>
            <w:shd w:val="clear" w:color="auto" w:fill="auto"/>
            <w:vAlign w:val="bottom"/>
          </w:tcPr>
          <w:p w:rsidR="00813AE0" w:rsidRPr="007B7E30" w:rsidRDefault="00813AE0" w:rsidP="005D3AFD">
            <w:pPr>
              <w:suppressAutoHyphens w:val="0"/>
              <w:overflowPunct w:val="0"/>
              <w:autoSpaceDE w:val="0"/>
              <w:autoSpaceDN w:val="0"/>
              <w:adjustRightInd w:val="0"/>
              <w:spacing w:before="20" w:after="20" w:line="240" w:lineRule="auto"/>
              <w:ind w:right="113"/>
              <w:jc w:val="right"/>
              <w:textAlignment w:val="baseline"/>
              <w:rPr>
                <w:b/>
                <w:sz w:val="18"/>
                <w:lang w:val="fr-FR"/>
              </w:rPr>
            </w:pPr>
            <w:r w:rsidRPr="007B7E30">
              <w:rPr>
                <w:b/>
                <w:sz w:val="18"/>
                <w:lang w:val="fr-FR"/>
              </w:rPr>
              <w:t>17</w:t>
            </w:r>
          </w:p>
        </w:tc>
      </w:tr>
    </w:tbl>
    <w:p w:rsidR="00813AE0" w:rsidRPr="007B7E30" w:rsidRDefault="00813AE0" w:rsidP="00813AE0">
      <w:pPr>
        <w:pStyle w:val="SingleTxtG"/>
        <w:spacing w:before="120"/>
        <w:ind w:firstLine="567"/>
        <w:rPr>
          <w:lang w:val="fr-FR"/>
        </w:rPr>
      </w:pPr>
      <w:r w:rsidRPr="007B7E30">
        <w:rPr>
          <w:lang w:val="fr-FR"/>
        </w:rPr>
        <w:t>c)</w:t>
      </w:r>
      <w:r w:rsidRPr="007B7E30">
        <w:rPr>
          <w:lang w:val="fr-FR"/>
        </w:rPr>
        <w:tab/>
      </w:r>
      <w:r w:rsidRPr="007B7E30">
        <w:t>Mesures en cas d'urgence</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514"/>
        <w:gridCol w:w="4022"/>
        <w:gridCol w:w="1418"/>
        <w:gridCol w:w="1416"/>
      </w:tblGrid>
      <w:tr w:rsidR="00813AE0" w:rsidRPr="007B7E30" w:rsidTr="00813AE0">
        <w:trPr>
          <w:tblHeader/>
        </w:trPr>
        <w:tc>
          <w:tcPr>
            <w:tcW w:w="4536" w:type="dxa"/>
            <w:gridSpan w:val="2"/>
            <w:tcBorders>
              <w:top w:val="single" w:sz="4" w:space="0" w:color="auto"/>
              <w:bottom w:val="single" w:sz="1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80" w:after="80" w:line="200" w:lineRule="exact"/>
              <w:ind w:right="113"/>
              <w:textAlignment w:val="baseline"/>
              <w:rPr>
                <w:i/>
                <w:snapToGrid w:val="0"/>
                <w:sz w:val="16"/>
                <w:lang w:val="fr-FR"/>
              </w:rPr>
            </w:pPr>
            <w:r w:rsidRPr="007B7E30">
              <w:rPr>
                <w:i/>
                <w:snapToGrid w:val="0"/>
                <w:sz w:val="16"/>
                <w:lang w:val="fr-FR"/>
              </w:rPr>
              <w:t>Objectif d’examen</w:t>
            </w:r>
          </w:p>
        </w:tc>
        <w:tc>
          <w:tcPr>
            <w:tcW w:w="1418" w:type="dxa"/>
            <w:tcBorders>
              <w:top w:val="single" w:sz="4" w:space="0" w:color="auto"/>
              <w:bottom w:val="single" w:sz="1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80" w:after="80" w:line="200" w:lineRule="exact"/>
              <w:ind w:right="113"/>
              <w:jc w:val="right"/>
              <w:textAlignment w:val="baseline"/>
              <w:rPr>
                <w:i/>
                <w:sz w:val="16"/>
                <w:lang w:val="fr-FR"/>
              </w:rPr>
            </w:pPr>
            <w:r w:rsidRPr="007B7E30">
              <w:rPr>
                <w:i/>
                <w:sz w:val="16"/>
                <w:lang w:val="fr-FR"/>
              </w:rPr>
              <w:t>Nombre de questions dans le catalogue</w:t>
            </w:r>
          </w:p>
        </w:tc>
        <w:tc>
          <w:tcPr>
            <w:tcW w:w="1416" w:type="dxa"/>
            <w:tcBorders>
              <w:top w:val="single" w:sz="4" w:space="0" w:color="auto"/>
              <w:bottom w:val="single" w:sz="1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80" w:after="80" w:line="200" w:lineRule="exact"/>
              <w:ind w:right="113"/>
              <w:jc w:val="right"/>
              <w:textAlignment w:val="baseline"/>
              <w:rPr>
                <w:i/>
                <w:snapToGrid w:val="0"/>
                <w:sz w:val="16"/>
                <w:lang w:val="fr-FR"/>
              </w:rPr>
            </w:pPr>
            <w:r w:rsidRPr="007B7E30">
              <w:rPr>
                <w:i/>
                <w:snapToGrid w:val="0"/>
                <w:sz w:val="16"/>
                <w:lang w:val="fr-FR"/>
              </w:rPr>
              <w:t>Nombre de questions à l’examen</w:t>
            </w:r>
          </w:p>
        </w:tc>
      </w:tr>
      <w:tr w:rsidR="00813AE0" w:rsidRPr="007B7E30" w:rsidTr="00813AE0">
        <w:tc>
          <w:tcPr>
            <w:tcW w:w="514" w:type="dxa"/>
            <w:tcBorders>
              <w:top w:val="single" w:sz="12" w:space="0" w:color="auto"/>
            </w:tcBorders>
            <w:shd w:val="clear" w:color="auto" w:fill="auto"/>
          </w:tcPr>
          <w:p w:rsidR="00813AE0" w:rsidRPr="007B7E30" w:rsidRDefault="00813AE0" w:rsidP="00813AE0">
            <w:pPr>
              <w:suppressAutoHyphens w:val="0"/>
              <w:overflowPunct w:val="0"/>
              <w:autoSpaceDE w:val="0"/>
              <w:autoSpaceDN w:val="0"/>
              <w:adjustRightInd w:val="0"/>
              <w:spacing w:before="40" w:after="40" w:line="220" w:lineRule="exact"/>
              <w:ind w:right="113"/>
              <w:textAlignment w:val="baseline"/>
              <w:rPr>
                <w:b/>
                <w:sz w:val="18"/>
                <w:lang w:val="fr-FR"/>
              </w:rPr>
            </w:pPr>
            <w:r w:rsidRPr="007B7E30">
              <w:rPr>
                <w:b/>
                <w:sz w:val="18"/>
                <w:lang w:val="fr-FR"/>
              </w:rPr>
              <w:t>1</w:t>
            </w:r>
          </w:p>
        </w:tc>
        <w:tc>
          <w:tcPr>
            <w:tcW w:w="4022" w:type="dxa"/>
            <w:tcBorders>
              <w:top w:val="single" w:sz="12" w:space="0" w:color="auto"/>
            </w:tcBorders>
            <w:shd w:val="clear" w:color="auto" w:fill="auto"/>
          </w:tcPr>
          <w:p w:rsidR="00813AE0" w:rsidRPr="007B7E30" w:rsidRDefault="00813AE0" w:rsidP="00813AE0">
            <w:pPr>
              <w:suppressAutoHyphens w:val="0"/>
              <w:overflowPunct w:val="0"/>
              <w:autoSpaceDE w:val="0"/>
              <w:autoSpaceDN w:val="0"/>
              <w:adjustRightInd w:val="0"/>
              <w:spacing w:before="40" w:after="40" w:line="220" w:lineRule="exact"/>
              <w:ind w:right="113"/>
              <w:textAlignment w:val="baseline"/>
              <w:rPr>
                <w:b/>
                <w:snapToGrid w:val="0"/>
                <w:sz w:val="18"/>
                <w:lang w:val="fr-FR"/>
              </w:rPr>
            </w:pPr>
            <w:r w:rsidRPr="007B7E30">
              <w:rPr>
                <w:b/>
                <w:snapToGrid w:val="0"/>
                <w:sz w:val="18"/>
                <w:lang w:val="fr-FR"/>
              </w:rPr>
              <w:t>Dommages corporels</w:t>
            </w:r>
          </w:p>
        </w:tc>
        <w:tc>
          <w:tcPr>
            <w:tcW w:w="1418" w:type="dxa"/>
            <w:tcBorders>
              <w:top w:val="single" w:sz="1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p>
        </w:tc>
        <w:tc>
          <w:tcPr>
            <w:tcW w:w="1416" w:type="dxa"/>
            <w:tcBorders>
              <w:top w:val="single" w:sz="1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p>
        </w:tc>
      </w:tr>
      <w:tr w:rsidR="00813AE0" w:rsidRPr="007B7E30" w:rsidTr="00813AE0">
        <w:tc>
          <w:tcPr>
            <w:tcW w:w="514" w:type="dxa"/>
            <w:shd w:val="clear" w:color="auto" w:fill="auto"/>
          </w:tcPr>
          <w:p w:rsidR="00813AE0" w:rsidRPr="007B7E30" w:rsidRDefault="00813AE0" w:rsidP="00813AE0">
            <w:pPr>
              <w:suppressAutoHyphens w:val="0"/>
              <w:overflowPunct w:val="0"/>
              <w:autoSpaceDE w:val="0"/>
              <w:autoSpaceDN w:val="0"/>
              <w:adjustRightInd w:val="0"/>
              <w:spacing w:before="40" w:after="40" w:line="220" w:lineRule="exact"/>
              <w:ind w:right="113"/>
              <w:textAlignment w:val="baseline"/>
              <w:rPr>
                <w:sz w:val="18"/>
                <w:lang w:val="fr-FR"/>
              </w:rPr>
            </w:pPr>
            <w:r w:rsidRPr="007B7E30">
              <w:rPr>
                <w:sz w:val="18"/>
                <w:lang w:val="fr-FR"/>
              </w:rPr>
              <w:t>1.1</w:t>
            </w:r>
          </w:p>
        </w:tc>
        <w:tc>
          <w:tcPr>
            <w:tcW w:w="4022" w:type="dxa"/>
            <w:shd w:val="clear" w:color="auto" w:fill="auto"/>
          </w:tcPr>
          <w:p w:rsidR="00813AE0" w:rsidRPr="007B7E30" w:rsidRDefault="00813AE0" w:rsidP="00813AE0">
            <w:pPr>
              <w:suppressAutoHyphens w:val="0"/>
              <w:overflowPunct w:val="0"/>
              <w:autoSpaceDE w:val="0"/>
              <w:autoSpaceDN w:val="0"/>
              <w:adjustRightInd w:val="0"/>
              <w:spacing w:before="40" w:after="40" w:line="220" w:lineRule="exact"/>
              <w:ind w:right="113"/>
              <w:textAlignment w:val="baseline"/>
              <w:rPr>
                <w:snapToGrid w:val="0"/>
                <w:sz w:val="18"/>
                <w:lang w:val="fr-FR"/>
              </w:rPr>
            </w:pPr>
            <w:r w:rsidRPr="007B7E30">
              <w:rPr>
                <w:snapToGrid w:val="0"/>
                <w:sz w:val="18"/>
                <w:lang w:val="fr-FR"/>
              </w:rPr>
              <w:t>Gaz liquéfiés sur la peau</w:t>
            </w:r>
          </w:p>
        </w:tc>
        <w:tc>
          <w:tcPr>
            <w:tcW w:w="1418"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4</w:t>
            </w:r>
          </w:p>
        </w:tc>
        <w:tc>
          <w:tcPr>
            <w:tcW w:w="1416"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p>
        </w:tc>
      </w:tr>
      <w:tr w:rsidR="00813AE0" w:rsidRPr="007B7E30" w:rsidTr="00813AE0">
        <w:tc>
          <w:tcPr>
            <w:tcW w:w="514" w:type="dxa"/>
            <w:shd w:val="clear" w:color="auto" w:fill="auto"/>
          </w:tcPr>
          <w:p w:rsidR="00813AE0" w:rsidRPr="007B7E30" w:rsidRDefault="00813AE0" w:rsidP="00813AE0">
            <w:pPr>
              <w:suppressAutoHyphens w:val="0"/>
              <w:overflowPunct w:val="0"/>
              <w:autoSpaceDE w:val="0"/>
              <w:autoSpaceDN w:val="0"/>
              <w:adjustRightInd w:val="0"/>
              <w:spacing w:before="40" w:after="40" w:line="220" w:lineRule="exact"/>
              <w:ind w:right="113"/>
              <w:textAlignment w:val="baseline"/>
              <w:rPr>
                <w:sz w:val="18"/>
                <w:lang w:val="fr-FR"/>
              </w:rPr>
            </w:pPr>
            <w:r w:rsidRPr="007B7E30">
              <w:rPr>
                <w:sz w:val="18"/>
                <w:lang w:val="fr-FR"/>
              </w:rPr>
              <w:t>1.2</w:t>
            </w:r>
          </w:p>
        </w:tc>
        <w:tc>
          <w:tcPr>
            <w:tcW w:w="4022" w:type="dxa"/>
            <w:shd w:val="clear" w:color="auto" w:fill="auto"/>
          </w:tcPr>
          <w:p w:rsidR="00813AE0" w:rsidRPr="007B7E30" w:rsidRDefault="00813AE0" w:rsidP="00813AE0">
            <w:pPr>
              <w:suppressAutoHyphens w:val="0"/>
              <w:overflowPunct w:val="0"/>
              <w:autoSpaceDE w:val="0"/>
              <w:autoSpaceDN w:val="0"/>
              <w:adjustRightInd w:val="0"/>
              <w:spacing w:before="40" w:after="40" w:line="220" w:lineRule="exact"/>
              <w:ind w:right="113"/>
              <w:textAlignment w:val="baseline"/>
              <w:rPr>
                <w:snapToGrid w:val="0"/>
                <w:sz w:val="18"/>
                <w:lang w:val="fr-FR"/>
              </w:rPr>
            </w:pPr>
            <w:r w:rsidRPr="007B7E30">
              <w:rPr>
                <w:snapToGrid w:val="0"/>
                <w:sz w:val="18"/>
                <w:lang w:val="fr-FR"/>
              </w:rPr>
              <w:t>Respiration de gaz</w:t>
            </w:r>
          </w:p>
        </w:tc>
        <w:tc>
          <w:tcPr>
            <w:tcW w:w="1418"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5</w:t>
            </w:r>
          </w:p>
        </w:tc>
        <w:tc>
          <w:tcPr>
            <w:tcW w:w="1416"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2 *</w:t>
            </w:r>
          </w:p>
        </w:tc>
      </w:tr>
      <w:tr w:rsidR="00813AE0" w:rsidRPr="007B7E30" w:rsidTr="00813AE0">
        <w:tc>
          <w:tcPr>
            <w:tcW w:w="514" w:type="dxa"/>
            <w:shd w:val="clear" w:color="auto" w:fill="auto"/>
          </w:tcPr>
          <w:p w:rsidR="00813AE0" w:rsidRPr="007B7E30" w:rsidRDefault="00813AE0" w:rsidP="00813AE0">
            <w:pPr>
              <w:suppressAutoHyphens w:val="0"/>
              <w:overflowPunct w:val="0"/>
              <w:autoSpaceDE w:val="0"/>
              <w:autoSpaceDN w:val="0"/>
              <w:adjustRightInd w:val="0"/>
              <w:spacing w:before="40" w:after="40" w:line="220" w:lineRule="exact"/>
              <w:ind w:right="113"/>
              <w:textAlignment w:val="baseline"/>
              <w:rPr>
                <w:sz w:val="18"/>
                <w:lang w:val="fr-FR"/>
              </w:rPr>
            </w:pPr>
            <w:r w:rsidRPr="007B7E30">
              <w:rPr>
                <w:sz w:val="18"/>
                <w:lang w:val="fr-FR"/>
              </w:rPr>
              <w:t>1.3</w:t>
            </w:r>
          </w:p>
        </w:tc>
        <w:tc>
          <w:tcPr>
            <w:tcW w:w="4022" w:type="dxa"/>
            <w:shd w:val="clear" w:color="auto" w:fill="auto"/>
          </w:tcPr>
          <w:p w:rsidR="00813AE0" w:rsidRPr="007B7E30" w:rsidRDefault="00813AE0" w:rsidP="00813AE0">
            <w:pPr>
              <w:suppressAutoHyphens w:val="0"/>
              <w:overflowPunct w:val="0"/>
              <w:autoSpaceDE w:val="0"/>
              <w:autoSpaceDN w:val="0"/>
              <w:adjustRightInd w:val="0"/>
              <w:spacing w:before="40" w:after="40" w:line="220" w:lineRule="exact"/>
              <w:ind w:right="113"/>
              <w:textAlignment w:val="baseline"/>
              <w:rPr>
                <w:snapToGrid w:val="0"/>
                <w:sz w:val="18"/>
                <w:lang w:val="fr-FR"/>
              </w:rPr>
            </w:pPr>
            <w:r w:rsidRPr="007B7E30">
              <w:rPr>
                <w:snapToGrid w:val="0"/>
                <w:sz w:val="18"/>
                <w:lang w:val="fr-FR"/>
              </w:rPr>
              <w:t xml:space="preserve">Secours en général </w:t>
            </w:r>
          </w:p>
        </w:tc>
        <w:tc>
          <w:tcPr>
            <w:tcW w:w="1418"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4</w:t>
            </w:r>
          </w:p>
        </w:tc>
        <w:tc>
          <w:tcPr>
            <w:tcW w:w="1416"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p>
        </w:tc>
      </w:tr>
      <w:tr w:rsidR="00813AE0" w:rsidRPr="007B7E30" w:rsidTr="00813AE0">
        <w:tc>
          <w:tcPr>
            <w:tcW w:w="514" w:type="dxa"/>
            <w:shd w:val="clear" w:color="auto" w:fill="auto"/>
          </w:tcPr>
          <w:p w:rsidR="00813AE0" w:rsidRPr="007B7E30" w:rsidRDefault="00813AE0" w:rsidP="00813AE0">
            <w:pPr>
              <w:suppressAutoHyphens w:val="0"/>
              <w:overflowPunct w:val="0"/>
              <w:autoSpaceDE w:val="0"/>
              <w:autoSpaceDN w:val="0"/>
              <w:adjustRightInd w:val="0"/>
              <w:spacing w:before="40" w:after="40" w:line="220" w:lineRule="exact"/>
              <w:ind w:right="113"/>
              <w:textAlignment w:val="baseline"/>
              <w:rPr>
                <w:b/>
                <w:sz w:val="18"/>
                <w:lang w:val="fr-FR"/>
              </w:rPr>
            </w:pPr>
            <w:r w:rsidRPr="007B7E30">
              <w:rPr>
                <w:b/>
                <w:sz w:val="18"/>
                <w:lang w:val="fr-FR"/>
              </w:rPr>
              <w:t>2</w:t>
            </w:r>
          </w:p>
        </w:tc>
        <w:tc>
          <w:tcPr>
            <w:tcW w:w="4022" w:type="dxa"/>
            <w:shd w:val="clear" w:color="auto" w:fill="auto"/>
          </w:tcPr>
          <w:p w:rsidR="00813AE0" w:rsidRPr="007B7E30" w:rsidRDefault="00813AE0" w:rsidP="00813AE0">
            <w:pPr>
              <w:suppressAutoHyphens w:val="0"/>
              <w:overflowPunct w:val="0"/>
              <w:autoSpaceDE w:val="0"/>
              <w:autoSpaceDN w:val="0"/>
              <w:adjustRightInd w:val="0"/>
              <w:spacing w:before="40" w:after="40" w:line="220" w:lineRule="exact"/>
              <w:ind w:right="113"/>
              <w:textAlignment w:val="baseline"/>
              <w:rPr>
                <w:b/>
                <w:snapToGrid w:val="0"/>
                <w:sz w:val="18"/>
                <w:lang w:val="fr-FR"/>
              </w:rPr>
            </w:pPr>
            <w:r w:rsidRPr="007B7E30">
              <w:rPr>
                <w:b/>
                <w:snapToGrid w:val="0"/>
                <w:sz w:val="18"/>
                <w:lang w:val="fr-FR"/>
              </w:rPr>
              <w:t>Irrégularités en liaison avec la cargaison</w:t>
            </w:r>
          </w:p>
        </w:tc>
        <w:tc>
          <w:tcPr>
            <w:tcW w:w="1418"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p>
        </w:tc>
        <w:tc>
          <w:tcPr>
            <w:tcW w:w="1416"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p>
        </w:tc>
      </w:tr>
      <w:tr w:rsidR="00813AE0" w:rsidRPr="007B7E30" w:rsidTr="00813AE0">
        <w:tc>
          <w:tcPr>
            <w:tcW w:w="514" w:type="dxa"/>
            <w:shd w:val="clear" w:color="auto" w:fill="auto"/>
          </w:tcPr>
          <w:p w:rsidR="00813AE0" w:rsidRPr="007B7E30" w:rsidRDefault="00813AE0" w:rsidP="00813AE0">
            <w:pPr>
              <w:suppressAutoHyphens w:val="0"/>
              <w:overflowPunct w:val="0"/>
              <w:autoSpaceDE w:val="0"/>
              <w:autoSpaceDN w:val="0"/>
              <w:adjustRightInd w:val="0"/>
              <w:spacing w:before="40" w:after="40" w:line="220" w:lineRule="exact"/>
              <w:ind w:right="113"/>
              <w:textAlignment w:val="baseline"/>
              <w:rPr>
                <w:sz w:val="18"/>
                <w:lang w:val="fr-FR"/>
              </w:rPr>
            </w:pPr>
            <w:r w:rsidRPr="007B7E30">
              <w:rPr>
                <w:sz w:val="18"/>
                <w:lang w:val="fr-FR"/>
              </w:rPr>
              <w:t>2.1</w:t>
            </w:r>
          </w:p>
        </w:tc>
        <w:tc>
          <w:tcPr>
            <w:tcW w:w="4022" w:type="dxa"/>
            <w:shd w:val="clear" w:color="auto" w:fill="auto"/>
          </w:tcPr>
          <w:p w:rsidR="00813AE0" w:rsidRPr="007B7E30" w:rsidRDefault="00813AE0" w:rsidP="00813AE0">
            <w:pPr>
              <w:suppressAutoHyphens w:val="0"/>
              <w:overflowPunct w:val="0"/>
              <w:autoSpaceDE w:val="0"/>
              <w:autoSpaceDN w:val="0"/>
              <w:adjustRightInd w:val="0"/>
              <w:spacing w:before="40" w:after="40" w:line="220" w:lineRule="exact"/>
              <w:ind w:right="113"/>
              <w:textAlignment w:val="baseline"/>
              <w:rPr>
                <w:snapToGrid w:val="0"/>
                <w:sz w:val="18"/>
                <w:lang w:val="fr-FR"/>
              </w:rPr>
            </w:pPr>
            <w:r w:rsidRPr="007B7E30">
              <w:rPr>
                <w:snapToGrid w:val="0"/>
                <w:sz w:val="18"/>
                <w:lang w:val="fr-FR"/>
              </w:rPr>
              <w:t>Fuite à un raccord</w:t>
            </w:r>
          </w:p>
        </w:tc>
        <w:tc>
          <w:tcPr>
            <w:tcW w:w="1418"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3</w:t>
            </w:r>
          </w:p>
        </w:tc>
        <w:tc>
          <w:tcPr>
            <w:tcW w:w="1416"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p>
        </w:tc>
      </w:tr>
      <w:tr w:rsidR="00813AE0" w:rsidRPr="007B7E30" w:rsidTr="00813AE0">
        <w:tc>
          <w:tcPr>
            <w:tcW w:w="514" w:type="dxa"/>
            <w:shd w:val="clear" w:color="auto" w:fill="auto"/>
          </w:tcPr>
          <w:p w:rsidR="00813AE0" w:rsidRPr="007B7E30" w:rsidRDefault="00813AE0" w:rsidP="00813AE0">
            <w:pPr>
              <w:suppressAutoHyphens w:val="0"/>
              <w:overflowPunct w:val="0"/>
              <w:autoSpaceDE w:val="0"/>
              <w:autoSpaceDN w:val="0"/>
              <w:adjustRightInd w:val="0"/>
              <w:spacing w:before="40" w:after="40" w:line="220" w:lineRule="exact"/>
              <w:ind w:right="113"/>
              <w:textAlignment w:val="baseline"/>
              <w:rPr>
                <w:sz w:val="18"/>
                <w:lang w:val="fr-FR"/>
              </w:rPr>
            </w:pPr>
            <w:r w:rsidRPr="007B7E30">
              <w:rPr>
                <w:sz w:val="18"/>
                <w:lang w:val="fr-FR"/>
              </w:rPr>
              <w:t>2.2</w:t>
            </w:r>
          </w:p>
        </w:tc>
        <w:tc>
          <w:tcPr>
            <w:tcW w:w="4022" w:type="dxa"/>
            <w:shd w:val="clear" w:color="auto" w:fill="auto"/>
          </w:tcPr>
          <w:p w:rsidR="00813AE0" w:rsidRPr="007B7E30" w:rsidRDefault="00813AE0" w:rsidP="00813AE0">
            <w:pPr>
              <w:suppressAutoHyphens w:val="0"/>
              <w:overflowPunct w:val="0"/>
              <w:autoSpaceDE w:val="0"/>
              <w:autoSpaceDN w:val="0"/>
              <w:adjustRightInd w:val="0"/>
              <w:spacing w:before="40" w:after="40" w:line="220" w:lineRule="exact"/>
              <w:ind w:right="113"/>
              <w:textAlignment w:val="baseline"/>
              <w:rPr>
                <w:snapToGrid w:val="0"/>
                <w:sz w:val="18"/>
                <w:lang w:val="fr-FR"/>
              </w:rPr>
            </w:pPr>
            <w:r w:rsidRPr="007B7E30">
              <w:rPr>
                <w:snapToGrid w:val="0"/>
                <w:sz w:val="18"/>
                <w:lang w:val="fr-FR"/>
              </w:rPr>
              <w:t>Incendie dans la salle des machines</w:t>
            </w:r>
          </w:p>
        </w:tc>
        <w:tc>
          <w:tcPr>
            <w:tcW w:w="1418"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3</w:t>
            </w:r>
          </w:p>
        </w:tc>
        <w:tc>
          <w:tcPr>
            <w:tcW w:w="1416"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p>
        </w:tc>
      </w:tr>
      <w:tr w:rsidR="00813AE0" w:rsidRPr="007B7E30" w:rsidTr="00813AE0">
        <w:tc>
          <w:tcPr>
            <w:tcW w:w="514" w:type="dxa"/>
            <w:shd w:val="clear" w:color="auto" w:fill="auto"/>
          </w:tcPr>
          <w:p w:rsidR="00813AE0" w:rsidRPr="007B7E30" w:rsidRDefault="00813AE0" w:rsidP="00813AE0">
            <w:pPr>
              <w:suppressAutoHyphens w:val="0"/>
              <w:overflowPunct w:val="0"/>
              <w:autoSpaceDE w:val="0"/>
              <w:autoSpaceDN w:val="0"/>
              <w:adjustRightInd w:val="0"/>
              <w:spacing w:before="40" w:after="40" w:line="220" w:lineRule="exact"/>
              <w:ind w:right="113"/>
              <w:textAlignment w:val="baseline"/>
              <w:rPr>
                <w:sz w:val="18"/>
                <w:lang w:val="fr-FR"/>
              </w:rPr>
            </w:pPr>
            <w:r w:rsidRPr="007B7E30">
              <w:rPr>
                <w:sz w:val="18"/>
                <w:lang w:val="fr-FR"/>
              </w:rPr>
              <w:t>2.3</w:t>
            </w:r>
          </w:p>
        </w:tc>
        <w:tc>
          <w:tcPr>
            <w:tcW w:w="4022" w:type="dxa"/>
            <w:shd w:val="clear" w:color="auto" w:fill="auto"/>
          </w:tcPr>
          <w:p w:rsidR="00813AE0" w:rsidRPr="007B7E30" w:rsidRDefault="00813AE0" w:rsidP="00813AE0">
            <w:pPr>
              <w:suppressAutoHyphens w:val="0"/>
              <w:overflowPunct w:val="0"/>
              <w:autoSpaceDE w:val="0"/>
              <w:autoSpaceDN w:val="0"/>
              <w:adjustRightInd w:val="0"/>
              <w:spacing w:before="40" w:after="40" w:line="220" w:lineRule="exact"/>
              <w:ind w:right="113"/>
              <w:textAlignment w:val="baseline"/>
              <w:rPr>
                <w:snapToGrid w:val="0"/>
                <w:sz w:val="18"/>
                <w:lang w:val="fr-FR"/>
              </w:rPr>
            </w:pPr>
            <w:r w:rsidRPr="007B7E30">
              <w:rPr>
                <w:snapToGrid w:val="0"/>
                <w:sz w:val="18"/>
                <w:lang w:val="fr-FR"/>
              </w:rPr>
              <w:t>Dangers aux alentours du bateau</w:t>
            </w:r>
          </w:p>
        </w:tc>
        <w:tc>
          <w:tcPr>
            <w:tcW w:w="1418"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4</w:t>
            </w:r>
          </w:p>
        </w:tc>
        <w:tc>
          <w:tcPr>
            <w:tcW w:w="1416"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2 *</w:t>
            </w:r>
          </w:p>
        </w:tc>
      </w:tr>
      <w:tr w:rsidR="00813AE0" w:rsidRPr="007B7E30" w:rsidTr="00813AE0">
        <w:tc>
          <w:tcPr>
            <w:tcW w:w="514" w:type="dxa"/>
            <w:shd w:val="clear" w:color="auto" w:fill="auto"/>
          </w:tcPr>
          <w:p w:rsidR="00813AE0" w:rsidRPr="007B7E30" w:rsidRDefault="00813AE0" w:rsidP="00813AE0">
            <w:pPr>
              <w:suppressAutoHyphens w:val="0"/>
              <w:overflowPunct w:val="0"/>
              <w:autoSpaceDE w:val="0"/>
              <w:autoSpaceDN w:val="0"/>
              <w:adjustRightInd w:val="0"/>
              <w:spacing w:before="40" w:after="40" w:line="220" w:lineRule="exact"/>
              <w:ind w:right="113"/>
              <w:textAlignment w:val="baseline"/>
              <w:rPr>
                <w:sz w:val="18"/>
                <w:lang w:val="fr-FR"/>
              </w:rPr>
            </w:pPr>
            <w:r w:rsidRPr="007B7E30">
              <w:rPr>
                <w:sz w:val="18"/>
                <w:lang w:val="fr-FR"/>
              </w:rPr>
              <w:t>2.4</w:t>
            </w:r>
          </w:p>
        </w:tc>
        <w:tc>
          <w:tcPr>
            <w:tcW w:w="4022" w:type="dxa"/>
            <w:shd w:val="clear" w:color="auto" w:fill="auto"/>
          </w:tcPr>
          <w:p w:rsidR="00813AE0" w:rsidRPr="007B7E30" w:rsidRDefault="00813AE0" w:rsidP="00813AE0">
            <w:pPr>
              <w:suppressAutoHyphens w:val="0"/>
              <w:overflowPunct w:val="0"/>
              <w:autoSpaceDE w:val="0"/>
              <w:autoSpaceDN w:val="0"/>
              <w:adjustRightInd w:val="0"/>
              <w:spacing w:before="40" w:after="40" w:line="220" w:lineRule="exact"/>
              <w:ind w:right="113"/>
              <w:textAlignment w:val="baseline"/>
              <w:rPr>
                <w:snapToGrid w:val="0"/>
                <w:sz w:val="18"/>
                <w:lang w:val="fr-FR"/>
              </w:rPr>
            </w:pPr>
            <w:r w:rsidRPr="007B7E30">
              <w:rPr>
                <w:snapToGrid w:val="0"/>
                <w:sz w:val="18"/>
                <w:lang w:val="fr-FR"/>
              </w:rPr>
              <w:t>Surremplissage</w:t>
            </w:r>
          </w:p>
        </w:tc>
        <w:tc>
          <w:tcPr>
            <w:tcW w:w="1418"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3</w:t>
            </w:r>
          </w:p>
        </w:tc>
        <w:tc>
          <w:tcPr>
            <w:tcW w:w="1416" w:type="dxa"/>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p>
        </w:tc>
      </w:tr>
      <w:tr w:rsidR="00813AE0" w:rsidRPr="007B7E30" w:rsidTr="00813AE0">
        <w:tc>
          <w:tcPr>
            <w:tcW w:w="514" w:type="dxa"/>
            <w:tcBorders>
              <w:bottom w:val="single" w:sz="2" w:space="0" w:color="auto"/>
            </w:tcBorders>
            <w:shd w:val="clear" w:color="auto" w:fill="auto"/>
          </w:tcPr>
          <w:p w:rsidR="00813AE0" w:rsidRPr="007B7E30" w:rsidRDefault="00813AE0" w:rsidP="00813AE0">
            <w:pPr>
              <w:suppressAutoHyphens w:val="0"/>
              <w:overflowPunct w:val="0"/>
              <w:autoSpaceDE w:val="0"/>
              <w:autoSpaceDN w:val="0"/>
              <w:adjustRightInd w:val="0"/>
              <w:spacing w:before="40" w:after="40" w:line="220" w:lineRule="exact"/>
              <w:ind w:right="113"/>
              <w:textAlignment w:val="baseline"/>
              <w:rPr>
                <w:sz w:val="18"/>
                <w:lang w:val="fr-FR"/>
              </w:rPr>
            </w:pPr>
            <w:r w:rsidRPr="007B7E30">
              <w:rPr>
                <w:sz w:val="18"/>
                <w:lang w:val="fr-FR"/>
              </w:rPr>
              <w:t>2.5</w:t>
            </w:r>
          </w:p>
        </w:tc>
        <w:tc>
          <w:tcPr>
            <w:tcW w:w="4022" w:type="dxa"/>
            <w:tcBorders>
              <w:bottom w:val="single" w:sz="2" w:space="0" w:color="auto"/>
            </w:tcBorders>
            <w:shd w:val="clear" w:color="auto" w:fill="auto"/>
          </w:tcPr>
          <w:p w:rsidR="00813AE0" w:rsidRPr="007B7E30" w:rsidRDefault="00813AE0" w:rsidP="00813AE0">
            <w:pPr>
              <w:suppressAutoHyphens w:val="0"/>
              <w:overflowPunct w:val="0"/>
              <w:autoSpaceDE w:val="0"/>
              <w:autoSpaceDN w:val="0"/>
              <w:adjustRightInd w:val="0"/>
              <w:spacing w:before="40" w:after="40" w:line="220" w:lineRule="exact"/>
              <w:ind w:right="113"/>
              <w:textAlignment w:val="baseline"/>
              <w:rPr>
                <w:snapToGrid w:val="0"/>
                <w:sz w:val="18"/>
                <w:lang w:val="fr-FR"/>
              </w:rPr>
            </w:pPr>
            <w:r w:rsidRPr="007B7E30">
              <w:rPr>
                <w:snapToGrid w:val="0"/>
                <w:sz w:val="18"/>
                <w:lang w:val="fr-FR"/>
              </w:rPr>
              <w:t>Polymérisation</w:t>
            </w:r>
          </w:p>
        </w:tc>
        <w:tc>
          <w:tcPr>
            <w:tcW w:w="1418" w:type="dxa"/>
            <w:tcBorders>
              <w:bottom w:val="single" w:sz="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3</w:t>
            </w:r>
          </w:p>
        </w:tc>
        <w:tc>
          <w:tcPr>
            <w:tcW w:w="1416" w:type="dxa"/>
            <w:tcBorders>
              <w:bottom w:val="single" w:sz="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sz w:val="18"/>
                <w:lang w:val="fr-FR"/>
              </w:rPr>
            </w:pPr>
          </w:p>
        </w:tc>
      </w:tr>
      <w:tr w:rsidR="00813AE0" w:rsidRPr="007B7E30" w:rsidTr="00813AE0">
        <w:tc>
          <w:tcPr>
            <w:tcW w:w="5954" w:type="dxa"/>
            <w:gridSpan w:val="3"/>
            <w:tcBorders>
              <w:top w:val="single" w:sz="2" w:space="0" w:color="auto"/>
              <w:bottom w:val="single" w:sz="12" w:space="0" w:color="auto"/>
            </w:tcBorders>
            <w:shd w:val="clear" w:color="auto" w:fill="auto"/>
          </w:tcPr>
          <w:p w:rsidR="00813AE0" w:rsidRPr="007B7E30" w:rsidRDefault="00813AE0" w:rsidP="00813AE0">
            <w:pPr>
              <w:suppressAutoHyphens w:val="0"/>
              <w:overflowPunct w:val="0"/>
              <w:autoSpaceDE w:val="0"/>
              <w:autoSpaceDN w:val="0"/>
              <w:adjustRightInd w:val="0"/>
              <w:spacing w:before="40" w:after="40" w:line="220" w:lineRule="exact"/>
              <w:ind w:left="284" w:right="113"/>
              <w:textAlignment w:val="baseline"/>
              <w:rPr>
                <w:b/>
                <w:snapToGrid w:val="0"/>
                <w:sz w:val="18"/>
                <w:lang w:val="fr-FR"/>
              </w:rPr>
            </w:pPr>
            <w:r w:rsidRPr="007B7E30">
              <w:rPr>
                <w:b/>
                <w:snapToGrid w:val="0"/>
                <w:sz w:val="18"/>
                <w:lang w:val="fr-FR"/>
              </w:rPr>
              <w:t>Total</w:t>
            </w:r>
          </w:p>
        </w:tc>
        <w:tc>
          <w:tcPr>
            <w:tcW w:w="1416" w:type="dxa"/>
            <w:tcBorders>
              <w:top w:val="single" w:sz="2" w:space="0" w:color="auto"/>
              <w:bottom w:val="single" w:sz="12" w:space="0" w:color="auto"/>
            </w:tcBorders>
            <w:shd w:val="clear" w:color="auto" w:fill="auto"/>
            <w:vAlign w:val="bottom"/>
          </w:tcPr>
          <w:p w:rsidR="00813AE0" w:rsidRPr="007B7E30" w:rsidRDefault="00813AE0" w:rsidP="00813AE0">
            <w:pPr>
              <w:suppressAutoHyphens w:val="0"/>
              <w:overflowPunct w:val="0"/>
              <w:autoSpaceDE w:val="0"/>
              <w:autoSpaceDN w:val="0"/>
              <w:adjustRightInd w:val="0"/>
              <w:spacing w:before="40" w:after="40" w:line="220" w:lineRule="exact"/>
              <w:ind w:right="113"/>
              <w:jc w:val="right"/>
              <w:textAlignment w:val="baseline"/>
              <w:rPr>
                <w:b/>
                <w:sz w:val="18"/>
                <w:lang w:val="fr-FR"/>
              </w:rPr>
            </w:pPr>
            <w:r w:rsidRPr="007B7E30">
              <w:rPr>
                <w:b/>
                <w:sz w:val="18"/>
                <w:lang w:val="fr-FR"/>
              </w:rPr>
              <w:t>4</w:t>
            </w:r>
          </w:p>
        </w:tc>
      </w:tr>
    </w:tbl>
    <w:p w:rsidR="00813AE0" w:rsidRPr="007B7E30" w:rsidRDefault="00813AE0" w:rsidP="00813AE0">
      <w:pPr>
        <w:pStyle w:val="SingleTxtG"/>
        <w:rPr>
          <w:lang w:val="fr-FR"/>
        </w:rPr>
      </w:pPr>
      <w:r w:rsidRPr="007B7E30">
        <w:rPr>
          <w:sz w:val="18"/>
          <w:szCs w:val="18"/>
          <w:lang w:val="fr-FR"/>
        </w:rPr>
        <w:t xml:space="preserve">  *</w:t>
      </w:r>
      <w:r w:rsidRPr="007B7E30">
        <w:rPr>
          <w:sz w:val="18"/>
          <w:szCs w:val="18"/>
          <w:lang w:val="fr-FR"/>
        </w:rPr>
        <w:tab/>
        <w:t>Les questions doivent provenir de deux sous-parties différentes.</w:t>
      </w:r>
    </w:p>
    <w:p w:rsidR="00813AE0" w:rsidRPr="007B7E30" w:rsidRDefault="00813AE0" w:rsidP="00813AE0">
      <w:pPr>
        <w:pStyle w:val="H23G"/>
        <w:rPr>
          <w:lang w:val="fr-FR"/>
        </w:rPr>
      </w:pPr>
      <w:r w:rsidRPr="007B7E30">
        <w:rPr>
          <w:lang w:val="fr-FR"/>
        </w:rPr>
        <w:lastRenderedPageBreak/>
        <w:tab/>
        <w:t>3.2.2</w:t>
      </w:r>
      <w:r w:rsidRPr="007B7E30">
        <w:rPr>
          <w:lang w:val="fr-FR"/>
        </w:rPr>
        <w:tab/>
        <w:t>Catalogue de questions de fond "Gaz"</w:t>
      </w:r>
    </w:p>
    <w:p w:rsidR="00813AE0" w:rsidRPr="007B7E30" w:rsidRDefault="00813AE0" w:rsidP="00813AE0">
      <w:pPr>
        <w:pStyle w:val="SingleTxtG"/>
        <w:rPr>
          <w:lang w:val="fr-FR"/>
        </w:rPr>
      </w:pPr>
      <w:r w:rsidRPr="007B7E30">
        <w:rPr>
          <w:lang w:val="fr-FR"/>
        </w:rPr>
        <w:t>33.</w:t>
      </w:r>
      <w:r w:rsidRPr="007B7E30">
        <w:rPr>
          <w:lang w:val="fr-FR"/>
        </w:rPr>
        <w:tab/>
        <w:t>Les documents suivants sont à mettre à la disposition du candidat (voir annexe I)</w:t>
      </w:r>
      <w:r w:rsidR="00353B3F" w:rsidRPr="007B7E30">
        <w:rPr>
          <w:lang w:val="fr-FR"/>
        </w:rPr>
        <w:t xml:space="preserve"> </w:t>
      </w:r>
      <w:r w:rsidRPr="007B7E30">
        <w:rPr>
          <w:lang w:val="fr-FR"/>
        </w:rPr>
        <w:t>:</w:t>
      </w:r>
    </w:p>
    <w:p w:rsidR="00813AE0" w:rsidRPr="007B7E30" w:rsidRDefault="00813AE0" w:rsidP="00813AE0">
      <w:pPr>
        <w:pStyle w:val="SingleTxtG"/>
        <w:numPr>
          <w:ilvl w:val="0"/>
          <w:numId w:val="1"/>
        </w:numPr>
        <w:rPr>
          <w:lang w:val="fr-FR"/>
        </w:rPr>
      </w:pPr>
      <w:r w:rsidRPr="007B7E30">
        <w:rPr>
          <w:lang w:val="fr-FR"/>
        </w:rPr>
        <w:t>Une description de la situation 01 ou 02 (voir annexe I, 1)</w:t>
      </w:r>
    </w:p>
    <w:p w:rsidR="00813AE0" w:rsidRPr="007B7E30" w:rsidRDefault="00813AE0" w:rsidP="00813AE0">
      <w:pPr>
        <w:pStyle w:val="SingleTxtG"/>
        <w:numPr>
          <w:ilvl w:val="0"/>
          <w:numId w:val="1"/>
        </w:numPr>
        <w:rPr>
          <w:lang w:val="fr-FR"/>
        </w:rPr>
      </w:pPr>
      <w:r w:rsidRPr="007B7E30">
        <w:rPr>
          <w:lang w:val="fr-FR"/>
        </w:rPr>
        <w:t>Les questions choisies (15 questions partielles (voir annexe I, 2),</w:t>
      </w:r>
    </w:p>
    <w:p w:rsidR="00813AE0" w:rsidRPr="007B7E30" w:rsidRDefault="00813AE0" w:rsidP="00813AE0">
      <w:pPr>
        <w:pStyle w:val="SingleTxtG"/>
        <w:numPr>
          <w:ilvl w:val="0"/>
          <w:numId w:val="1"/>
        </w:numPr>
        <w:rPr>
          <w:lang w:val="fr-FR"/>
        </w:rPr>
      </w:pPr>
      <w:r w:rsidRPr="007B7E30">
        <w:rPr>
          <w:lang w:val="fr-FR"/>
        </w:rPr>
        <w:t xml:space="preserve">Une fiche avec les données relatives aux caractéristiques de la matière en liaison avec la protection respiratoire (voir annexe I, 3), </w:t>
      </w:r>
    </w:p>
    <w:p w:rsidR="00813AE0" w:rsidRPr="007B7E30" w:rsidRDefault="00813AE0" w:rsidP="00813AE0">
      <w:pPr>
        <w:pStyle w:val="SingleTxtG"/>
        <w:numPr>
          <w:ilvl w:val="0"/>
          <w:numId w:val="1"/>
        </w:numPr>
        <w:rPr>
          <w:lang w:val="fr-FR"/>
        </w:rPr>
      </w:pPr>
      <w:r w:rsidRPr="007B7E30">
        <w:rPr>
          <w:lang w:val="fr-FR"/>
        </w:rPr>
        <w:t>Un certificat d'agrément (voir annexe I, 4) et</w:t>
      </w:r>
    </w:p>
    <w:p w:rsidR="00813AE0" w:rsidRPr="007B7E30" w:rsidRDefault="00813AE0" w:rsidP="00813AE0">
      <w:pPr>
        <w:pStyle w:val="SingleTxtG"/>
        <w:numPr>
          <w:ilvl w:val="0"/>
          <w:numId w:val="1"/>
        </w:numPr>
        <w:rPr>
          <w:lang w:val="fr-FR"/>
        </w:rPr>
      </w:pPr>
      <w:r w:rsidRPr="007B7E30">
        <w:rPr>
          <w:lang w:val="fr-FR"/>
        </w:rPr>
        <w:t>La fiche avec les données relatives à l’équipement de l’automoteur-citerne GASEX</w:t>
      </w:r>
      <w:r w:rsidR="00353B3F" w:rsidRPr="007B7E30">
        <w:rPr>
          <w:lang w:val="fr-FR"/>
        </w:rPr>
        <w:t xml:space="preserve"> </w:t>
      </w:r>
      <w:r w:rsidRPr="007B7E30">
        <w:rPr>
          <w:lang w:val="fr-FR"/>
        </w:rPr>
        <w:t>;</w:t>
      </w:r>
    </w:p>
    <w:p w:rsidR="00813AE0" w:rsidRPr="007B7E30" w:rsidRDefault="00813AE0" w:rsidP="00813AE0">
      <w:pPr>
        <w:pStyle w:val="SingleTxtG"/>
        <w:numPr>
          <w:ilvl w:val="0"/>
          <w:numId w:val="1"/>
        </w:numPr>
        <w:rPr>
          <w:lang w:val="fr-FR"/>
        </w:rPr>
      </w:pPr>
      <w:r w:rsidRPr="007B7E30">
        <w:rPr>
          <w:lang w:val="fr-FR"/>
        </w:rPr>
        <w:t xml:space="preserve">La fiche de sécurité avec la valeur limite au poste de travail ou des documents équivalents pour la matière choisie. </w:t>
      </w:r>
    </w:p>
    <w:p w:rsidR="00813AE0" w:rsidRPr="007B7E30" w:rsidRDefault="006C39E2" w:rsidP="00813AE0">
      <w:pPr>
        <w:pStyle w:val="SingleTxtG"/>
        <w:rPr>
          <w:lang w:val="fr-FR"/>
        </w:rPr>
      </w:pPr>
      <w:r w:rsidRPr="007B7E30">
        <w:rPr>
          <w:lang w:val="fr-FR"/>
        </w:rPr>
        <w:t>34.</w:t>
      </w:r>
      <w:r w:rsidRPr="007B7E30">
        <w:rPr>
          <w:lang w:val="fr-FR"/>
        </w:rPr>
        <w:tab/>
      </w:r>
      <w:r w:rsidR="00813AE0" w:rsidRPr="007B7E30">
        <w:rPr>
          <w:lang w:val="fr-FR"/>
        </w:rPr>
        <w:t>En outre, sont autorisés à l’examen les textes des règlements et la littérature technique visés au 8.2.2.7.</w:t>
      </w:r>
    </w:p>
    <w:p w:rsidR="00813AE0" w:rsidRPr="007B7E30" w:rsidRDefault="006C39E2" w:rsidP="00813AE0">
      <w:pPr>
        <w:pStyle w:val="SingleTxtG"/>
        <w:rPr>
          <w:lang w:val="fr-FR"/>
        </w:rPr>
      </w:pPr>
      <w:r w:rsidRPr="007B7E30">
        <w:rPr>
          <w:lang w:val="fr-FR"/>
        </w:rPr>
        <w:t>35.</w:t>
      </w:r>
      <w:r w:rsidRPr="007B7E30">
        <w:rPr>
          <w:lang w:val="fr-FR"/>
        </w:rPr>
        <w:tab/>
      </w:r>
      <w:r w:rsidR="00813AE0" w:rsidRPr="007B7E30">
        <w:rPr>
          <w:lang w:val="fr-FR"/>
        </w:rPr>
        <w:t xml:space="preserve">Si pour la matière choisie il </w:t>
      </w:r>
      <w:r w:rsidR="00813AE0" w:rsidRPr="007B7E30">
        <w:t>n’existe</w:t>
      </w:r>
      <w:r w:rsidR="00813AE0" w:rsidRPr="007B7E30">
        <w:rPr>
          <w:lang w:val="fr-FR"/>
        </w:rPr>
        <w:t xml:space="preserve"> pas de valeur limite au poste de travail, on ne peut pas utiliser de questions en rapport avec la valeur limite au poste de travail.</w:t>
      </w:r>
    </w:p>
    <w:p w:rsidR="00813AE0" w:rsidRPr="007B7E30" w:rsidRDefault="006C39E2" w:rsidP="00813AE0">
      <w:pPr>
        <w:pStyle w:val="SingleTxtG"/>
        <w:rPr>
          <w:lang w:val="fr-FR"/>
        </w:rPr>
      </w:pPr>
      <w:r w:rsidRPr="007B7E30">
        <w:rPr>
          <w:lang w:val="fr-FR"/>
        </w:rPr>
        <w:t>36.</w:t>
      </w:r>
      <w:r w:rsidRPr="007B7E30">
        <w:rPr>
          <w:lang w:val="fr-FR"/>
        </w:rPr>
        <w:tab/>
      </w:r>
      <w:r w:rsidR="00813AE0" w:rsidRPr="007B7E30">
        <w:rPr>
          <w:lang w:val="fr-FR"/>
        </w:rPr>
        <w:t xml:space="preserve">Pour répondre à cette partie de l’examen le candidat dispose de 90 minutes. Le maximum de points que l’on peut obtenir est de 30. La répartition des points est fixée avant l’examen par l'autorité compétente ou par l'organisme examinateur désigné par celle-ci </w:t>
      </w:r>
      <w:ins w:id="111" w:author="Martine Moench" w:date="2018-10-05T15:01:00Z">
        <w:r w:rsidR="007F638E" w:rsidRPr="007B7E30">
          <w:rPr>
            <w:lang w:val="fr-FR"/>
          </w:rPr>
          <w:t>[</w:t>
        </w:r>
      </w:ins>
      <w:r w:rsidR="00813AE0" w:rsidRPr="007B7E30">
        <w:rPr>
          <w:lang w:val="fr-FR"/>
        </w:rPr>
        <w:t>en fonction du degré de difficulté des questions.</w:t>
      </w:r>
      <w:ins w:id="112" w:author="Martine Moench" w:date="2018-10-05T15:01:00Z">
        <w:r w:rsidR="007F638E" w:rsidRPr="007B7E30">
          <w:rPr>
            <w:lang w:val="fr-FR"/>
          </w:rPr>
          <w:t>]</w:t>
        </w:r>
      </w:ins>
      <w:r w:rsidR="00D379E6" w:rsidRPr="007B7E30">
        <w:rPr>
          <w:lang w:val="fr-FR"/>
        </w:rPr>
        <w:t xml:space="preserve"> </w:t>
      </w:r>
      <w:ins w:id="113" w:author="Martine Moench" w:date="2018-10-05T12:28:00Z">
        <w:r w:rsidR="00D379E6" w:rsidRPr="007B7E30">
          <w:rPr>
            <w:lang w:val="fr-FR"/>
          </w:rPr>
          <w:t>[il est toutefois recommandé d'attribuer deux points par élément de la question de fond.]</w:t>
        </w:r>
      </w:ins>
    </w:p>
    <w:p w:rsidR="00813AE0" w:rsidRPr="007B7E30" w:rsidRDefault="006C39E2" w:rsidP="00813AE0">
      <w:pPr>
        <w:pStyle w:val="SingleTxtG"/>
        <w:rPr>
          <w:lang w:val="fr-FR"/>
        </w:rPr>
      </w:pPr>
      <w:r w:rsidRPr="007B7E30">
        <w:rPr>
          <w:lang w:val="fr-FR"/>
        </w:rPr>
        <w:t>37.</w:t>
      </w:r>
      <w:r w:rsidRPr="007B7E30">
        <w:rPr>
          <w:lang w:val="fr-FR"/>
        </w:rPr>
        <w:tab/>
      </w:r>
      <w:r w:rsidR="00813AE0" w:rsidRPr="007B7E30">
        <w:rPr>
          <w:lang w:val="fr-FR"/>
        </w:rPr>
        <w:t>L’évaluation de l’examen est faite conformément au 8.2.2.7.2.5.</w:t>
      </w:r>
    </w:p>
    <w:p w:rsidR="00813AE0" w:rsidRPr="007B7E30" w:rsidRDefault="006C39E2" w:rsidP="00813AE0">
      <w:pPr>
        <w:pStyle w:val="SingleTxtG"/>
        <w:rPr>
          <w:lang w:val="fr-FR"/>
        </w:rPr>
      </w:pPr>
      <w:r w:rsidRPr="007B7E30">
        <w:rPr>
          <w:lang w:val="fr-FR"/>
        </w:rPr>
        <w:t>38.</w:t>
      </w:r>
      <w:r w:rsidRPr="007B7E30">
        <w:rPr>
          <w:lang w:val="fr-FR"/>
        </w:rPr>
        <w:tab/>
      </w:r>
      <w:r w:rsidR="00813AE0" w:rsidRPr="007B7E30">
        <w:rPr>
          <w:lang w:val="fr-FR"/>
        </w:rPr>
        <w:t>Les questions de fond et modèles de réponses de l'examen pour le cours de spécialisation "Gaz" sont mises à disposition par les autorités nationales respectives exclusivement aux autorités compétentes pour les examens et aux organismes d'examens agréés.</w:t>
      </w:r>
    </w:p>
    <w:p w:rsidR="00813AE0" w:rsidRPr="007B7E30" w:rsidRDefault="006C39E2" w:rsidP="00813AE0">
      <w:pPr>
        <w:pStyle w:val="SingleTxtG"/>
        <w:rPr>
          <w:lang w:val="fr-FR"/>
        </w:rPr>
      </w:pPr>
      <w:r w:rsidRPr="007B7E30">
        <w:rPr>
          <w:lang w:val="fr-FR"/>
        </w:rPr>
        <w:t>39.</w:t>
      </w:r>
      <w:r w:rsidRPr="007B7E30">
        <w:rPr>
          <w:lang w:val="fr-FR"/>
        </w:rPr>
        <w:tab/>
      </w:r>
      <w:r w:rsidR="00813AE0" w:rsidRPr="007B7E30">
        <w:rPr>
          <w:lang w:val="fr-FR"/>
        </w:rPr>
        <w:t>Les modèles de réponses tiennent lieu de guide.</w:t>
      </w:r>
    </w:p>
    <w:p w:rsidR="006C39E2" w:rsidRPr="007B7E30" w:rsidRDefault="006C39E2" w:rsidP="004A1C96">
      <w:pPr>
        <w:pStyle w:val="H1G"/>
        <w:spacing w:before="240"/>
        <w:rPr>
          <w:lang w:val="fr-FR"/>
        </w:rPr>
      </w:pPr>
      <w:r w:rsidRPr="007B7E30">
        <w:rPr>
          <w:lang w:val="fr-FR"/>
        </w:rPr>
        <w:tab/>
        <w:t>3.3</w:t>
      </w:r>
      <w:r w:rsidRPr="007B7E30">
        <w:rPr>
          <w:lang w:val="fr-FR"/>
        </w:rPr>
        <w:tab/>
        <w:t>Perfectionnement "chimie"</w:t>
      </w:r>
    </w:p>
    <w:p w:rsidR="006C39E2" w:rsidRPr="007B7E30" w:rsidRDefault="006C39E2" w:rsidP="006C39E2">
      <w:pPr>
        <w:pStyle w:val="SingleTxtG"/>
        <w:rPr>
          <w:lang w:val="fr-FR"/>
        </w:rPr>
      </w:pPr>
      <w:r w:rsidRPr="007B7E30">
        <w:rPr>
          <w:lang w:val="fr-FR"/>
        </w:rPr>
        <w:t>40.</w:t>
      </w:r>
      <w:r w:rsidRPr="007B7E30">
        <w:rPr>
          <w:lang w:val="fr-FR"/>
        </w:rPr>
        <w:tab/>
        <w:t>Après la réussite à l’examen ADN relatif à la formation de base et sur demande de l’intéressé il est procédé à un examen après la participation initiale à un cours de spécialisation "chimie".</w:t>
      </w:r>
      <w:r w:rsidR="00022680" w:rsidRPr="007B7E30">
        <w:rPr>
          <w:lang w:val="fr-FR"/>
        </w:rPr>
        <w:t xml:space="preserve"> </w:t>
      </w:r>
      <w:ins w:id="114" w:author="Martine Moench" w:date="2018-10-05T12:28:00Z">
        <w:r w:rsidR="00022680" w:rsidRPr="007B7E30">
          <w:rPr>
            <w:lang w:val="fr-FR"/>
          </w:rPr>
          <w:t>Il est recommandé que cet examen soit passé soit immédiatement après la formation de base ou dans un un délai de six mois après la fin des cours.</w:t>
        </w:r>
      </w:ins>
    </w:p>
    <w:p w:rsidR="006C39E2" w:rsidRPr="007B7E30" w:rsidRDefault="006C39E2" w:rsidP="006C39E2">
      <w:pPr>
        <w:pStyle w:val="SingleTxtG"/>
        <w:rPr>
          <w:lang w:val="fr-FR"/>
        </w:rPr>
      </w:pPr>
      <w:r w:rsidRPr="007B7E30">
        <w:rPr>
          <w:lang w:val="fr-FR"/>
        </w:rPr>
        <w:t>41.</w:t>
      </w:r>
      <w:r w:rsidRPr="007B7E30">
        <w:rPr>
          <w:lang w:val="fr-FR"/>
        </w:rPr>
        <w:tab/>
        <w:t>L’examen de spécialisation "chimie" a lieu conformément aux dispositions du 8.2.2.7.2.5.</w:t>
      </w:r>
    </w:p>
    <w:p w:rsidR="006C39E2" w:rsidRPr="007B7E30" w:rsidRDefault="006C39E2" w:rsidP="006C39E2">
      <w:pPr>
        <w:pStyle w:val="SingleTxtG"/>
        <w:rPr>
          <w:lang w:val="fr-FR"/>
        </w:rPr>
      </w:pPr>
      <w:r w:rsidRPr="007B7E30">
        <w:rPr>
          <w:lang w:val="fr-FR"/>
        </w:rPr>
        <w:t>42.</w:t>
      </w:r>
      <w:r w:rsidRPr="007B7E30">
        <w:rPr>
          <w:lang w:val="fr-FR"/>
        </w:rPr>
        <w:tab/>
        <w:t xml:space="preserve">La matrice jointe </w:t>
      </w:r>
      <w:ins w:id="115" w:author="ch ch" w:date="2018-10-17T08:39:00Z">
        <w:r w:rsidR="00174521" w:rsidRPr="007B7E30">
          <w:rPr>
            <w:lang w:val="fr-FR"/>
          </w:rPr>
          <w:t xml:space="preserve">à la présente Directive </w:t>
        </w:r>
      </w:ins>
      <w:ins w:id="116" w:author="ch ch" w:date="2018-10-17T08:40:00Z">
        <w:r w:rsidR="00174521" w:rsidRPr="007B7E30">
          <w:rPr>
            <w:lang w:val="fr-FR"/>
          </w:rPr>
          <w:t>pour l’utilisation du catalogue de questions</w:t>
        </w:r>
      </w:ins>
      <w:r w:rsidR="00C42E26">
        <w:rPr>
          <w:lang w:val="fr-FR"/>
        </w:rPr>
        <w:t xml:space="preserve"> </w:t>
      </w:r>
      <w:r w:rsidRPr="007B7E30">
        <w:rPr>
          <w:lang w:val="fr-FR"/>
        </w:rPr>
        <w:t>(voir 3.3.1) doit être utilisée pour la composition des questions d’examen.</w:t>
      </w:r>
    </w:p>
    <w:p w:rsidR="006C39E2" w:rsidRPr="007B7E30" w:rsidRDefault="006C39E2" w:rsidP="006C39E2">
      <w:pPr>
        <w:pStyle w:val="SingleTxtG"/>
        <w:rPr>
          <w:lang w:val="fr-FR"/>
        </w:rPr>
      </w:pPr>
      <w:r w:rsidRPr="007B7E30">
        <w:rPr>
          <w:lang w:val="fr-FR"/>
        </w:rPr>
        <w:t>43.</w:t>
      </w:r>
      <w:r w:rsidRPr="007B7E30">
        <w:rPr>
          <w:lang w:val="fr-FR"/>
        </w:rPr>
        <w:tab/>
        <w:t>L’examen a lieu par écrit</w:t>
      </w:r>
      <w:ins w:id="117" w:author="ch ch" w:date="2018-10-17T08:40:00Z">
        <w:r w:rsidR="00174521" w:rsidRPr="007B7E30">
          <w:rPr>
            <w:lang w:val="fr-FR"/>
          </w:rPr>
          <w:t xml:space="preserve"> ou sous forme électronique</w:t>
        </w:r>
      </w:ins>
      <w:r w:rsidRPr="007B7E30">
        <w:rPr>
          <w:lang w:val="fr-FR"/>
        </w:rPr>
        <w:t>. Il est composé de deux parties. L'autorité compétente ou l'organisme examinateur sont libres du choix de l'ordre des parties.</w:t>
      </w:r>
    </w:p>
    <w:p w:rsidR="006C39E2" w:rsidRPr="007B7E30" w:rsidRDefault="006C39E2" w:rsidP="006C39E2">
      <w:pPr>
        <w:pStyle w:val="SingleTxtG"/>
        <w:rPr>
          <w:lang w:val="fr-FR"/>
        </w:rPr>
      </w:pPr>
      <w:r w:rsidRPr="007B7E30">
        <w:rPr>
          <w:lang w:val="fr-FR"/>
        </w:rPr>
        <w:t>44.</w:t>
      </w:r>
      <w:r w:rsidRPr="007B7E30">
        <w:rPr>
          <w:lang w:val="fr-FR"/>
        </w:rPr>
        <w:tab/>
        <w:t xml:space="preserve">L’une des parties de l’examen est composée de 30 questions à tirer du catalogue de questions à choix multiples "chimie". La composition du questionnaire est effectuée conformément à la matrice sous 3.3.1. La durée de cette partie de l’examen est de 60 minutes. Chaque bonne réponse vaut un point. Le maximum de points que l’on peut obtenir est de 30. </w:t>
      </w:r>
      <w:ins w:id="118" w:author="Martine Moench" w:date="2018-10-05T12:28:00Z">
        <w:r w:rsidR="00022680" w:rsidRPr="007B7E30">
          <w:rPr>
            <w:lang w:val="fr-FR"/>
          </w:rPr>
          <w:t>Les réponses possibles peuvent être soumises dans un ordre différent de celui présenté dans le catalogue de questions.</w:t>
        </w:r>
      </w:ins>
    </w:p>
    <w:p w:rsidR="006C39E2" w:rsidRPr="007B7E30" w:rsidRDefault="006C39E2" w:rsidP="006C39E2">
      <w:pPr>
        <w:pStyle w:val="SingleTxtG"/>
        <w:rPr>
          <w:lang w:val="fr-FR"/>
        </w:rPr>
      </w:pPr>
      <w:r w:rsidRPr="007B7E30">
        <w:rPr>
          <w:lang w:val="fr-FR"/>
        </w:rPr>
        <w:lastRenderedPageBreak/>
        <w:t>45.</w:t>
      </w:r>
      <w:r w:rsidRPr="007B7E30">
        <w:rPr>
          <w:lang w:val="fr-FR"/>
        </w:rPr>
        <w:tab/>
        <w:t>L’autre partie de l’examen (voir 3.3.2) est composée d'une question de fond avec 15 questions spécifiques à une matière, à choisir par l'autorité compétente ou par l'organisme examinateur désigné par celle-ci dans le catalogue de "questions de fond CHIMIE".</w:t>
      </w:r>
    </w:p>
    <w:p w:rsidR="00813AE0" w:rsidRPr="007B7E30" w:rsidRDefault="006C39E2" w:rsidP="006C39E2">
      <w:pPr>
        <w:pStyle w:val="SingleTxtG"/>
        <w:rPr>
          <w:lang w:val="fr-FR"/>
        </w:rPr>
      </w:pPr>
      <w:r w:rsidRPr="007B7E30">
        <w:rPr>
          <w:lang w:val="fr-FR"/>
        </w:rPr>
        <w:t>46.</w:t>
      </w:r>
      <w:r w:rsidRPr="007B7E30">
        <w:rPr>
          <w:lang w:val="fr-FR"/>
        </w:rPr>
        <w:tab/>
        <w:t>Le catalogue de questions "Questions à choix multiples Produits chimiques" est disponible sur le site Internet de la CEE-ONU en français, anglais</w:t>
      </w:r>
      <w:ins w:id="119" w:author="Martine Moench" w:date="2018-10-05T15:01:00Z">
        <w:r w:rsidR="007F638E" w:rsidRPr="007B7E30">
          <w:rPr>
            <w:lang w:val="fr-FR"/>
          </w:rPr>
          <w:t>, en</w:t>
        </w:r>
      </w:ins>
      <w:del w:id="120" w:author="Martine Moench" w:date="2018-10-05T15:01:00Z">
        <w:r w:rsidRPr="007B7E30" w:rsidDel="007F638E">
          <w:rPr>
            <w:lang w:val="fr-FR"/>
          </w:rPr>
          <w:delText xml:space="preserve"> et</w:delText>
        </w:r>
      </w:del>
      <w:r w:rsidRPr="007B7E30">
        <w:rPr>
          <w:lang w:val="fr-FR"/>
        </w:rPr>
        <w:t xml:space="preserve"> russe </w:t>
      </w:r>
      <w:ins w:id="121" w:author="Martine Moench" w:date="2018-10-05T15:01:00Z">
        <w:r w:rsidR="007F638E" w:rsidRPr="007B7E30">
          <w:rPr>
            <w:lang w:val="fr-FR"/>
          </w:rPr>
          <w:t xml:space="preserve">et en allemand </w:t>
        </w:r>
      </w:ins>
      <w:r w:rsidRPr="007B7E30">
        <w:rPr>
          <w:lang w:val="fr-FR"/>
        </w:rPr>
        <w:t xml:space="preserve">sous http://www.unece.org/trans/danger/publi/adn/catalog_of_questions.html. </w:t>
      </w:r>
      <w:del w:id="122" w:author="Martine Moench" w:date="2018-10-08T10:18:00Z">
        <w:r w:rsidRPr="007B7E30" w:rsidDel="00BD25D0">
          <w:rPr>
            <w:lang w:val="fr-FR"/>
          </w:rPr>
          <w:delText xml:space="preserve">La </w:delText>
        </w:r>
      </w:del>
      <w:ins w:id="123" w:author="Martine Moench" w:date="2018-10-08T10:18:00Z">
        <w:r w:rsidR="00BD25D0" w:rsidRPr="007B7E30">
          <w:rPr>
            <w:lang w:val="fr-FR"/>
          </w:rPr>
          <w:t xml:space="preserve">Les </w:t>
        </w:r>
      </w:ins>
      <w:r w:rsidRPr="007B7E30">
        <w:rPr>
          <w:lang w:val="fr-FR"/>
        </w:rPr>
        <w:t>version</w:t>
      </w:r>
      <w:ins w:id="124" w:author="Martine Moench" w:date="2018-10-08T10:18:00Z">
        <w:r w:rsidR="00BD25D0" w:rsidRPr="007B7E30">
          <w:rPr>
            <w:lang w:val="fr-FR"/>
          </w:rPr>
          <w:t>s</w:t>
        </w:r>
      </w:ins>
      <w:r w:rsidRPr="007B7E30">
        <w:rPr>
          <w:lang w:val="fr-FR"/>
        </w:rPr>
        <w:t xml:space="preserve"> allemande </w:t>
      </w:r>
      <w:ins w:id="125" w:author="Martine Moench" w:date="2018-10-08T10:18:00Z">
        <w:r w:rsidR="00BD25D0" w:rsidRPr="007B7E30">
          <w:rPr>
            <w:lang w:val="fr-FR"/>
          </w:rPr>
          <w:t xml:space="preserve">et française sont également </w:t>
        </w:r>
      </w:ins>
      <w:del w:id="126" w:author="Martine Moench" w:date="2018-10-08T10:18:00Z">
        <w:r w:rsidRPr="007B7E30" w:rsidDel="00BD25D0">
          <w:rPr>
            <w:lang w:val="fr-FR"/>
          </w:rPr>
          <w:delText>est</w:delText>
        </w:r>
      </w:del>
      <w:r w:rsidRPr="007B7E30">
        <w:rPr>
          <w:lang w:val="fr-FR"/>
        </w:rPr>
        <w:t xml:space="preserve"> disponible</w:t>
      </w:r>
      <w:ins w:id="127" w:author="Martine Moench" w:date="2018-10-08T10:18:00Z">
        <w:r w:rsidR="00BD25D0" w:rsidRPr="007B7E30">
          <w:rPr>
            <w:lang w:val="fr-FR"/>
          </w:rPr>
          <w:t>s</w:t>
        </w:r>
      </w:ins>
      <w:r w:rsidRPr="007B7E30">
        <w:rPr>
          <w:lang w:val="fr-FR"/>
        </w:rPr>
        <w:t xml:space="preserve"> sur le site Internet de la CCNR (www.ccr-zkr.org).</w:t>
      </w:r>
    </w:p>
    <w:p w:rsidR="006C39E2" w:rsidRPr="007B7E30" w:rsidRDefault="006C39E2" w:rsidP="006C39E2">
      <w:pPr>
        <w:pStyle w:val="H23G"/>
        <w:rPr>
          <w:lang w:val="fr-FR"/>
        </w:rPr>
      </w:pPr>
      <w:r w:rsidRPr="007B7E30">
        <w:rPr>
          <w:lang w:val="fr-FR"/>
        </w:rPr>
        <w:tab/>
        <w:t>3.3.1</w:t>
      </w:r>
      <w:r w:rsidRPr="007B7E30">
        <w:rPr>
          <w:lang w:val="fr-FR"/>
        </w:rPr>
        <w:tab/>
        <w:t xml:space="preserve">Matrice pour </w:t>
      </w:r>
      <w:r w:rsidRPr="007B7E30">
        <w:t>l’examen</w:t>
      </w:r>
    </w:p>
    <w:p w:rsidR="005D3AFD" w:rsidRPr="007B7E30" w:rsidRDefault="006C39E2" w:rsidP="004A1C96">
      <w:pPr>
        <w:pStyle w:val="SingleTxtG"/>
        <w:rPr>
          <w:lang w:val="fr-FR"/>
        </w:rPr>
      </w:pPr>
      <w:r w:rsidRPr="007B7E30">
        <w:rPr>
          <w:lang w:val="fr-FR"/>
        </w:rPr>
        <w:t>47.</w:t>
      </w:r>
      <w:r w:rsidRPr="007B7E30">
        <w:rPr>
          <w:lang w:val="fr-FR"/>
        </w:rPr>
        <w:tab/>
        <w:t>Les matrices suivantes conformément à la section 8.2.2.7.</w:t>
      </w:r>
      <w:del w:id="128" w:author="Martine Moench" w:date="2018-10-05T15:02:00Z">
        <w:r w:rsidRPr="007B7E30" w:rsidDel="007F638E">
          <w:rPr>
            <w:lang w:val="fr-FR"/>
          </w:rPr>
          <w:delText>1</w:delText>
        </w:r>
      </w:del>
      <w:ins w:id="129" w:author="Martine Moench" w:date="2018-10-05T15:02:00Z">
        <w:r w:rsidR="007F638E" w:rsidRPr="007B7E30">
          <w:rPr>
            <w:lang w:val="fr-FR"/>
          </w:rPr>
          <w:t>2</w:t>
        </w:r>
      </w:ins>
      <w:r w:rsidRPr="007B7E30">
        <w:rPr>
          <w:lang w:val="fr-FR"/>
        </w:rPr>
        <w:t>.4 indiquent le nombre des questions figurant dans le catalogue de questions pour chaque objectif d'examen. Elles indiquent le nombre des questions à choisir pour les différents objectifs d'examen lors de la composition de l'examen.</w:t>
      </w:r>
    </w:p>
    <w:p w:rsidR="006C39E2" w:rsidRPr="007B7E30" w:rsidRDefault="006C39E2" w:rsidP="006C39E2">
      <w:pPr>
        <w:pStyle w:val="SingleTxtG"/>
        <w:rPr>
          <w:lang w:val="fr-FR"/>
        </w:rPr>
      </w:pPr>
      <w:r w:rsidRPr="007B7E30">
        <w:rPr>
          <w:lang w:val="fr-FR"/>
        </w:rPr>
        <w:t>Exemple</w:t>
      </w:r>
      <w:r w:rsidR="00353B3F" w:rsidRPr="007B7E30">
        <w:rPr>
          <w:lang w:val="fr-FR"/>
        </w:rPr>
        <w:t xml:space="preserve"> </w:t>
      </w:r>
      <w:r w:rsidRPr="007B7E30">
        <w:rPr>
          <w:lang w:val="fr-FR"/>
        </w:rPr>
        <w:t xml:space="preserve">: </w:t>
      </w:r>
      <w:r w:rsidRPr="007B7E30">
        <w:rPr>
          <w:lang w:val="fr-FR"/>
        </w:rPr>
        <w:tab/>
        <w:t xml:space="preserve">Pour l'objectif d'examen "3 Etat physique de la partie d'examen </w:t>
      </w:r>
      <w:r w:rsidRPr="007B7E30">
        <w:rPr>
          <w:lang w:val="fr-FR"/>
        </w:rPr>
        <w:br/>
        <w:t>"a) Connaissances en physique et en chimie", une question doit être choisie parmi celles-ci. Au total, cette partie d'examen se compose de 12 questions.</w:t>
      </w:r>
    </w:p>
    <w:p w:rsidR="006C39E2" w:rsidRPr="007B7E30" w:rsidRDefault="006C39E2" w:rsidP="006C39E2">
      <w:pPr>
        <w:pStyle w:val="SingleTxtG"/>
        <w:ind w:firstLine="567"/>
        <w:rPr>
          <w:lang w:val="fr-FR"/>
        </w:rPr>
      </w:pPr>
      <w:r w:rsidRPr="007B7E30">
        <w:rPr>
          <w:lang w:val="fr-FR"/>
        </w:rPr>
        <w:t>a)</w:t>
      </w:r>
      <w:r w:rsidRPr="007B7E30">
        <w:rPr>
          <w:lang w:val="fr-FR"/>
        </w:rPr>
        <w:tab/>
      </w:r>
      <w:r w:rsidRPr="007B7E30">
        <w:t>Connaissances en physique et en chimie</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512"/>
        <w:gridCol w:w="4024"/>
        <w:gridCol w:w="1437"/>
        <w:gridCol w:w="1397"/>
      </w:tblGrid>
      <w:tr w:rsidR="006C39E2" w:rsidRPr="007B7E30" w:rsidTr="00212FEA">
        <w:trPr>
          <w:tblHeader/>
        </w:trPr>
        <w:tc>
          <w:tcPr>
            <w:tcW w:w="4536" w:type="dxa"/>
            <w:gridSpan w:val="2"/>
            <w:tcBorders>
              <w:top w:val="single" w:sz="4" w:space="0" w:color="auto"/>
              <w:bottom w:val="single" w:sz="12" w:space="0" w:color="auto"/>
            </w:tcBorders>
            <w:shd w:val="clear" w:color="auto" w:fill="auto"/>
            <w:vAlign w:val="bottom"/>
          </w:tcPr>
          <w:p w:rsidR="006C39E2" w:rsidRPr="007B7E30" w:rsidRDefault="006C39E2" w:rsidP="006C39E2">
            <w:pPr>
              <w:suppressAutoHyphens w:val="0"/>
              <w:overflowPunct w:val="0"/>
              <w:autoSpaceDE w:val="0"/>
              <w:autoSpaceDN w:val="0"/>
              <w:adjustRightInd w:val="0"/>
              <w:spacing w:before="80" w:after="80" w:line="200" w:lineRule="exact"/>
              <w:ind w:right="113"/>
              <w:textAlignment w:val="baseline"/>
              <w:rPr>
                <w:i/>
                <w:snapToGrid w:val="0"/>
                <w:sz w:val="16"/>
                <w:lang w:val="fr-FR"/>
              </w:rPr>
            </w:pPr>
            <w:r w:rsidRPr="007B7E30">
              <w:rPr>
                <w:i/>
                <w:snapToGrid w:val="0"/>
                <w:sz w:val="16"/>
                <w:lang w:val="fr-FR"/>
              </w:rPr>
              <w:t>Objectif d’examen</w:t>
            </w:r>
          </w:p>
        </w:tc>
        <w:tc>
          <w:tcPr>
            <w:tcW w:w="1437" w:type="dxa"/>
            <w:tcBorders>
              <w:top w:val="single" w:sz="4" w:space="0" w:color="auto"/>
              <w:bottom w:val="single" w:sz="12" w:space="0" w:color="auto"/>
            </w:tcBorders>
            <w:shd w:val="clear" w:color="auto" w:fill="auto"/>
            <w:vAlign w:val="bottom"/>
          </w:tcPr>
          <w:p w:rsidR="006C39E2" w:rsidRPr="007B7E30" w:rsidRDefault="006C39E2" w:rsidP="006C39E2">
            <w:pPr>
              <w:suppressAutoHyphens w:val="0"/>
              <w:overflowPunct w:val="0"/>
              <w:autoSpaceDE w:val="0"/>
              <w:autoSpaceDN w:val="0"/>
              <w:adjustRightInd w:val="0"/>
              <w:spacing w:before="80" w:after="80" w:line="200" w:lineRule="exact"/>
              <w:ind w:right="113"/>
              <w:jc w:val="right"/>
              <w:textAlignment w:val="baseline"/>
              <w:rPr>
                <w:i/>
                <w:sz w:val="16"/>
                <w:lang w:val="fr-FR"/>
              </w:rPr>
            </w:pPr>
            <w:r w:rsidRPr="007B7E30">
              <w:rPr>
                <w:i/>
                <w:sz w:val="16"/>
                <w:lang w:val="fr-FR"/>
              </w:rPr>
              <w:t>Nombre de questions dans le catalogue</w:t>
            </w:r>
          </w:p>
        </w:tc>
        <w:tc>
          <w:tcPr>
            <w:tcW w:w="1397" w:type="dxa"/>
            <w:tcBorders>
              <w:top w:val="single" w:sz="4" w:space="0" w:color="auto"/>
              <w:bottom w:val="single" w:sz="12" w:space="0" w:color="auto"/>
            </w:tcBorders>
            <w:shd w:val="clear" w:color="auto" w:fill="auto"/>
            <w:vAlign w:val="bottom"/>
          </w:tcPr>
          <w:p w:rsidR="006C39E2" w:rsidRPr="007B7E30" w:rsidRDefault="006C39E2" w:rsidP="006C39E2">
            <w:pPr>
              <w:suppressAutoHyphens w:val="0"/>
              <w:overflowPunct w:val="0"/>
              <w:autoSpaceDE w:val="0"/>
              <w:autoSpaceDN w:val="0"/>
              <w:adjustRightInd w:val="0"/>
              <w:spacing w:before="80" w:after="80" w:line="200" w:lineRule="exact"/>
              <w:ind w:right="113"/>
              <w:jc w:val="right"/>
              <w:textAlignment w:val="baseline"/>
              <w:rPr>
                <w:i/>
                <w:snapToGrid w:val="0"/>
                <w:sz w:val="16"/>
                <w:lang w:val="fr-FR"/>
              </w:rPr>
            </w:pPr>
            <w:r w:rsidRPr="007B7E30">
              <w:rPr>
                <w:i/>
                <w:snapToGrid w:val="0"/>
                <w:sz w:val="16"/>
                <w:lang w:val="fr-FR"/>
              </w:rPr>
              <w:t>Nombre de questions à l’examen</w:t>
            </w:r>
          </w:p>
        </w:tc>
      </w:tr>
      <w:tr w:rsidR="006C39E2" w:rsidRPr="007B7E30" w:rsidTr="00212FEA">
        <w:tc>
          <w:tcPr>
            <w:tcW w:w="512" w:type="dxa"/>
            <w:tcBorders>
              <w:top w:val="single" w:sz="12" w:space="0" w:color="auto"/>
            </w:tcBorders>
            <w:shd w:val="clear" w:color="auto" w:fill="auto"/>
          </w:tcPr>
          <w:p w:rsidR="006C39E2" w:rsidRPr="007B7E30" w:rsidRDefault="006C39E2" w:rsidP="006C39E2">
            <w:pPr>
              <w:suppressAutoHyphens w:val="0"/>
              <w:overflowPunct w:val="0"/>
              <w:autoSpaceDE w:val="0"/>
              <w:autoSpaceDN w:val="0"/>
              <w:adjustRightInd w:val="0"/>
              <w:spacing w:before="40" w:after="40" w:line="220" w:lineRule="exact"/>
              <w:ind w:right="113"/>
              <w:textAlignment w:val="baseline"/>
              <w:rPr>
                <w:sz w:val="18"/>
                <w:lang w:val="fr-FR"/>
              </w:rPr>
            </w:pPr>
            <w:r w:rsidRPr="007B7E30">
              <w:rPr>
                <w:sz w:val="18"/>
                <w:lang w:val="fr-FR"/>
              </w:rPr>
              <w:t>1</w:t>
            </w:r>
          </w:p>
        </w:tc>
        <w:tc>
          <w:tcPr>
            <w:tcW w:w="4024" w:type="dxa"/>
            <w:tcBorders>
              <w:top w:val="single" w:sz="12" w:space="0" w:color="auto"/>
            </w:tcBorders>
            <w:shd w:val="clear" w:color="auto" w:fill="auto"/>
          </w:tcPr>
          <w:p w:rsidR="006C39E2" w:rsidRPr="007B7E30" w:rsidRDefault="006C39E2" w:rsidP="006C39E2">
            <w:pPr>
              <w:suppressAutoHyphens w:val="0"/>
              <w:overflowPunct w:val="0"/>
              <w:autoSpaceDE w:val="0"/>
              <w:autoSpaceDN w:val="0"/>
              <w:adjustRightInd w:val="0"/>
              <w:spacing w:before="40" w:after="40" w:line="220" w:lineRule="exact"/>
              <w:ind w:right="113"/>
              <w:textAlignment w:val="baseline"/>
              <w:rPr>
                <w:snapToGrid w:val="0"/>
                <w:sz w:val="18"/>
                <w:szCs w:val="24"/>
                <w:lang w:val="fr-FR"/>
              </w:rPr>
            </w:pPr>
            <w:r w:rsidRPr="007B7E30">
              <w:rPr>
                <w:snapToGrid w:val="0"/>
                <w:sz w:val="18"/>
                <w:lang w:val="fr-FR"/>
              </w:rPr>
              <w:t>Généralités</w:t>
            </w:r>
          </w:p>
        </w:tc>
        <w:tc>
          <w:tcPr>
            <w:tcW w:w="1437" w:type="dxa"/>
            <w:tcBorders>
              <w:top w:val="single" w:sz="12" w:space="0" w:color="auto"/>
            </w:tcBorders>
            <w:shd w:val="clear" w:color="auto" w:fill="auto"/>
            <w:vAlign w:val="bottom"/>
          </w:tcPr>
          <w:p w:rsidR="006C39E2" w:rsidRPr="007B7E30" w:rsidRDefault="006C39E2" w:rsidP="006C39E2">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8</w:t>
            </w:r>
          </w:p>
        </w:tc>
        <w:tc>
          <w:tcPr>
            <w:tcW w:w="1397" w:type="dxa"/>
            <w:tcBorders>
              <w:top w:val="single" w:sz="12" w:space="0" w:color="auto"/>
            </w:tcBorders>
            <w:shd w:val="clear" w:color="auto" w:fill="auto"/>
            <w:vAlign w:val="bottom"/>
          </w:tcPr>
          <w:p w:rsidR="006C39E2" w:rsidRPr="007B7E30" w:rsidRDefault="006C39E2" w:rsidP="006C39E2">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1</w:t>
            </w:r>
          </w:p>
        </w:tc>
      </w:tr>
      <w:tr w:rsidR="006C39E2" w:rsidRPr="007B7E30" w:rsidTr="00212FEA">
        <w:tc>
          <w:tcPr>
            <w:tcW w:w="512" w:type="dxa"/>
            <w:shd w:val="clear" w:color="auto" w:fill="auto"/>
          </w:tcPr>
          <w:p w:rsidR="006C39E2" w:rsidRPr="007B7E30" w:rsidRDefault="006C39E2" w:rsidP="006C39E2">
            <w:pPr>
              <w:suppressAutoHyphens w:val="0"/>
              <w:overflowPunct w:val="0"/>
              <w:autoSpaceDE w:val="0"/>
              <w:autoSpaceDN w:val="0"/>
              <w:adjustRightInd w:val="0"/>
              <w:spacing w:before="40" w:after="40" w:line="220" w:lineRule="exact"/>
              <w:ind w:right="113"/>
              <w:textAlignment w:val="baseline"/>
              <w:rPr>
                <w:sz w:val="18"/>
                <w:lang w:val="fr-FR"/>
              </w:rPr>
            </w:pPr>
            <w:r w:rsidRPr="007B7E30">
              <w:rPr>
                <w:sz w:val="18"/>
                <w:lang w:val="fr-FR"/>
              </w:rPr>
              <w:t>2</w:t>
            </w:r>
          </w:p>
        </w:tc>
        <w:tc>
          <w:tcPr>
            <w:tcW w:w="4024" w:type="dxa"/>
            <w:shd w:val="clear" w:color="auto" w:fill="auto"/>
          </w:tcPr>
          <w:p w:rsidR="006C39E2" w:rsidRPr="007B7E30" w:rsidRDefault="006C39E2" w:rsidP="006C39E2">
            <w:pPr>
              <w:suppressAutoHyphens w:val="0"/>
              <w:overflowPunct w:val="0"/>
              <w:autoSpaceDE w:val="0"/>
              <w:autoSpaceDN w:val="0"/>
              <w:adjustRightInd w:val="0"/>
              <w:spacing w:before="40" w:after="40" w:line="220" w:lineRule="exact"/>
              <w:ind w:right="113"/>
              <w:textAlignment w:val="baseline"/>
              <w:rPr>
                <w:snapToGrid w:val="0"/>
                <w:sz w:val="18"/>
                <w:szCs w:val="24"/>
                <w:lang w:val="fr-FR"/>
              </w:rPr>
            </w:pPr>
            <w:r w:rsidRPr="007B7E30">
              <w:rPr>
                <w:snapToGrid w:val="0"/>
                <w:sz w:val="18"/>
                <w:lang w:val="fr-FR"/>
              </w:rPr>
              <w:t>Température</w:t>
            </w:r>
            <w:r w:rsidR="009E2FAB" w:rsidRPr="007B7E30">
              <w:rPr>
                <w:snapToGrid w:val="0"/>
                <w:sz w:val="18"/>
                <w:lang w:val="fr-FR"/>
              </w:rPr>
              <w:t xml:space="preserve"> </w:t>
            </w:r>
            <w:r w:rsidRPr="007B7E30">
              <w:rPr>
                <w:snapToGrid w:val="0"/>
                <w:sz w:val="18"/>
                <w:lang w:val="fr-FR"/>
              </w:rPr>
              <w:t>; pression</w:t>
            </w:r>
            <w:r w:rsidR="009E2FAB" w:rsidRPr="007B7E30">
              <w:rPr>
                <w:snapToGrid w:val="0"/>
                <w:sz w:val="18"/>
                <w:lang w:val="fr-FR"/>
              </w:rPr>
              <w:t xml:space="preserve"> </w:t>
            </w:r>
            <w:r w:rsidRPr="007B7E30">
              <w:rPr>
                <w:snapToGrid w:val="0"/>
                <w:sz w:val="18"/>
                <w:lang w:val="fr-FR"/>
              </w:rPr>
              <w:t>; volume</w:t>
            </w:r>
          </w:p>
        </w:tc>
        <w:tc>
          <w:tcPr>
            <w:tcW w:w="1437" w:type="dxa"/>
            <w:shd w:val="clear" w:color="auto" w:fill="auto"/>
            <w:vAlign w:val="bottom"/>
          </w:tcPr>
          <w:p w:rsidR="006C39E2" w:rsidRPr="007B7E30" w:rsidRDefault="006C39E2" w:rsidP="006C39E2">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23</w:t>
            </w:r>
          </w:p>
        </w:tc>
        <w:tc>
          <w:tcPr>
            <w:tcW w:w="1397" w:type="dxa"/>
            <w:shd w:val="clear" w:color="auto" w:fill="auto"/>
            <w:vAlign w:val="bottom"/>
          </w:tcPr>
          <w:p w:rsidR="006C39E2" w:rsidRPr="007B7E30" w:rsidRDefault="006C39E2" w:rsidP="006C39E2">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1</w:t>
            </w:r>
          </w:p>
        </w:tc>
      </w:tr>
      <w:tr w:rsidR="006C39E2" w:rsidRPr="007B7E30" w:rsidTr="00212FEA">
        <w:tc>
          <w:tcPr>
            <w:tcW w:w="512" w:type="dxa"/>
            <w:shd w:val="clear" w:color="auto" w:fill="auto"/>
          </w:tcPr>
          <w:p w:rsidR="006C39E2" w:rsidRPr="007B7E30" w:rsidRDefault="006C39E2" w:rsidP="006C39E2">
            <w:pPr>
              <w:suppressAutoHyphens w:val="0"/>
              <w:overflowPunct w:val="0"/>
              <w:autoSpaceDE w:val="0"/>
              <w:autoSpaceDN w:val="0"/>
              <w:adjustRightInd w:val="0"/>
              <w:spacing w:before="40" w:after="40" w:line="220" w:lineRule="exact"/>
              <w:ind w:right="113"/>
              <w:textAlignment w:val="baseline"/>
              <w:rPr>
                <w:sz w:val="18"/>
                <w:lang w:val="fr-FR"/>
              </w:rPr>
            </w:pPr>
            <w:r w:rsidRPr="007B7E30">
              <w:rPr>
                <w:sz w:val="18"/>
                <w:lang w:val="fr-FR"/>
              </w:rPr>
              <w:t>3</w:t>
            </w:r>
          </w:p>
        </w:tc>
        <w:tc>
          <w:tcPr>
            <w:tcW w:w="4024" w:type="dxa"/>
            <w:shd w:val="clear" w:color="auto" w:fill="auto"/>
          </w:tcPr>
          <w:p w:rsidR="006C39E2" w:rsidRPr="007B7E30" w:rsidRDefault="006C39E2" w:rsidP="006C39E2">
            <w:pPr>
              <w:suppressAutoHyphens w:val="0"/>
              <w:overflowPunct w:val="0"/>
              <w:autoSpaceDE w:val="0"/>
              <w:autoSpaceDN w:val="0"/>
              <w:adjustRightInd w:val="0"/>
              <w:spacing w:before="40" w:after="40" w:line="220" w:lineRule="exact"/>
              <w:ind w:right="113"/>
              <w:textAlignment w:val="baseline"/>
              <w:rPr>
                <w:snapToGrid w:val="0"/>
                <w:sz w:val="18"/>
                <w:szCs w:val="24"/>
                <w:lang w:val="fr-FR"/>
              </w:rPr>
            </w:pPr>
            <w:r w:rsidRPr="007B7E30">
              <w:rPr>
                <w:snapToGrid w:val="0"/>
                <w:sz w:val="18"/>
                <w:lang w:val="fr-FR"/>
              </w:rPr>
              <w:t>État physique</w:t>
            </w:r>
          </w:p>
        </w:tc>
        <w:tc>
          <w:tcPr>
            <w:tcW w:w="1437" w:type="dxa"/>
            <w:shd w:val="clear" w:color="auto" w:fill="auto"/>
            <w:vAlign w:val="bottom"/>
          </w:tcPr>
          <w:p w:rsidR="006C39E2" w:rsidRPr="007B7E30" w:rsidRDefault="006C39E2" w:rsidP="006C39E2">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10</w:t>
            </w:r>
          </w:p>
        </w:tc>
        <w:tc>
          <w:tcPr>
            <w:tcW w:w="1397" w:type="dxa"/>
            <w:shd w:val="clear" w:color="auto" w:fill="auto"/>
            <w:vAlign w:val="bottom"/>
          </w:tcPr>
          <w:p w:rsidR="006C39E2" w:rsidRPr="007B7E30" w:rsidRDefault="006C39E2" w:rsidP="006C39E2">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1</w:t>
            </w:r>
          </w:p>
        </w:tc>
      </w:tr>
      <w:tr w:rsidR="006C39E2" w:rsidRPr="007B7E30" w:rsidTr="00212FEA">
        <w:tc>
          <w:tcPr>
            <w:tcW w:w="512" w:type="dxa"/>
            <w:shd w:val="clear" w:color="auto" w:fill="auto"/>
          </w:tcPr>
          <w:p w:rsidR="006C39E2" w:rsidRPr="007B7E30" w:rsidRDefault="006C39E2" w:rsidP="006C39E2">
            <w:pPr>
              <w:suppressAutoHyphens w:val="0"/>
              <w:overflowPunct w:val="0"/>
              <w:autoSpaceDE w:val="0"/>
              <w:autoSpaceDN w:val="0"/>
              <w:adjustRightInd w:val="0"/>
              <w:spacing w:before="40" w:after="40" w:line="220" w:lineRule="exact"/>
              <w:ind w:right="113"/>
              <w:textAlignment w:val="baseline"/>
              <w:rPr>
                <w:sz w:val="18"/>
                <w:lang w:val="fr-FR"/>
              </w:rPr>
            </w:pPr>
            <w:r w:rsidRPr="007B7E30">
              <w:rPr>
                <w:sz w:val="18"/>
                <w:lang w:val="fr-FR"/>
              </w:rPr>
              <w:t>4</w:t>
            </w:r>
          </w:p>
        </w:tc>
        <w:tc>
          <w:tcPr>
            <w:tcW w:w="4024" w:type="dxa"/>
            <w:shd w:val="clear" w:color="auto" w:fill="auto"/>
          </w:tcPr>
          <w:p w:rsidR="006C39E2" w:rsidRPr="007B7E30" w:rsidRDefault="006C39E2" w:rsidP="006C39E2">
            <w:pPr>
              <w:suppressAutoHyphens w:val="0"/>
              <w:overflowPunct w:val="0"/>
              <w:autoSpaceDE w:val="0"/>
              <w:autoSpaceDN w:val="0"/>
              <w:adjustRightInd w:val="0"/>
              <w:spacing w:before="40" w:after="40" w:line="220" w:lineRule="exact"/>
              <w:ind w:right="113"/>
              <w:textAlignment w:val="baseline"/>
              <w:rPr>
                <w:snapToGrid w:val="0"/>
                <w:sz w:val="18"/>
                <w:szCs w:val="24"/>
                <w:lang w:val="fr-FR"/>
              </w:rPr>
            </w:pPr>
            <w:r w:rsidRPr="007B7E30">
              <w:rPr>
                <w:snapToGrid w:val="0"/>
                <w:sz w:val="18"/>
                <w:lang w:val="fr-FR"/>
              </w:rPr>
              <w:t>Feu</w:t>
            </w:r>
            <w:r w:rsidR="009E2FAB" w:rsidRPr="007B7E30">
              <w:rPr>
                <w:snapToGrid w:val="0"/>
                <w:sz w:val="18"/>
                <w:lang w:val="fr-FR"/>
              </w:rPr>
              <w:t xml:space="preserve"> </w:t>
            </w:r>
            <w:r w:rsidRPr="007B7E30">
              <w:rPr>
                <w:snapToGrid w:val="0"/>
                <w:sz w:val="18"/>
                <w:lang w:val="fr-FR"/>
              </w:rPr>
              <w:t>; combustion</w:t>
            </w:r>
          </w:p>
        </w:tc>
        <w:tc>
          <w:tcPr>
            <w:tcW w:w="1437" w:type="dxa"/>
            <w:shd w:val="clear" w:color="auto" w:fill="auto"/>
            <w:vAlign w:val="bottom"/>
          </w:tcPr>
          <w:p w:rsidR="006C39E2" w:rsidRPr="007B7E30" w:rsidRDefault="006C39E2" w:rsidP="006C39E2">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8</w:t>
            </w:r>
          </w:p>
        </w:tc>
        <w:tc>
          <w:tcPr>
            <w:tcW w:w="1397" w:type="dxa"/>
            <w:shd w:val="clear" w:color="auto" w:fill="auto"/>
            <w:vAlign w:val="bottom"/>
          </w:tcPr>
          <w:p w:rsidR="006C39E2" w:rsidRPr="007B7E30" w:rsidRDefault="006C39E2" w:rsidP="006C39E2">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1</w:t>
            </w:r>
          </w:p>
        </w:tc>
      </w:tr>
      <w:tr w:rsidR="006C39E2" w:rsidRPr="007B7E30" w:rsidTr="00212FEA">
        <w:tc>
          <w:tcPr>
            <w:tcW w:w="512" w:type="dxa"/>
            <w:shd w:val="clear" w:color="auto" w:fill="auto"/>
          </w:tcPr>
          <w:p w:rsidR="006C39E2" w:rsidRPr="007B7E30" w:rsidRDefault="006C39E2" w:rsidP="006C39E2">
            <w:pPr>
              <w:suppressAutoHyphens w:val="0"/>
              <w:overflowPunct w:val="0"/>
              <w:autoSpaceDE w:val="0"/>
              <w:autoSpaceDN w:val="0"/>
              <w:adjustRightInd w:val="0"/>
              <w:spacing w:before="40" w:after="40" w:line="220" w:lineRule="exact"/>
              <w:ind w:right="113"/>
              <w:textAlignment w:val="baseline"/>
              <w:rPr>
                <w:sz w:val="18"/>
                <w:lang w:val="fr-FR"/>
              </w:rPr>
            </w:pPr>
            <w:r w:rsidRPr="007B7E30">
              <w:rPr>
                <w:sz w:val="18"/>
                <w:lang w:val="fr-FR"/>
              </w:rPr>
              <w:t>5</w:t>
            </w:r>
          </w:p>
        </w:tc>
        <w:tc>
          <w:tcPr>
            <w:tcW w:w="4024" w:type="dxa"/>
            <w:shd w:val="clear" w:color="auto" w:fill="auto"/>
          </w:tcPr>
          <w:p w:rsidR="006C39E2" w:rsidRPr="007B7E30" w:rsidRDefault="006C39E2" w:rsidP="006C39E2">
            <w:pPr>
              <w:suppressAutoHyphens w:val="0"/>
              <w:overflowPunct w:val="0"/>
              <w:autoSpaceDE w:val="0"/>
              <w:autoSpaceDN w:val="0"/>
              <w:adjustRightInd w:val="0"/>
              <w:spacing w:before="40" w:after="40" w:line="220" w:lineRule="exact"/>
              <w:ind w:right="113"/>
              <w:textAlignment w:val="baseline"/>
              <w:rPr>
                <w:snapToGrid w:val="0"/>
                <w:sz w:val="18"/>
                <w:szCs w:val="24"/>
                <w:lang w:val="fr-FR"/>
              </w:rPr>
            </w:pPr>
            <w:r w:rsidRPr="007B7E30">
              <w:rPr>
                <w:snapToGrid w:val="0"/>
                <w:sz w:val="18"/>
                <w:lang w:val="fr-FR"/>
              </w:rPr>
              <w:t>Masse volumique (Densité)</w:t>
            </w:r>
          </w:p>
        </w:tc>
        <w:tc>
          <w:tcPr>
            <w:tcW w:w="1437" w:type="dxa"/>
            <w:shd w:val="clear" w:color="auto" w:fill="auto"/>
            <w:vAlign w:val="bottom"/>
          </w:tcPr>
          <w:p w:rsidR="006C39E2" w:rsidRPr="007B7E30" w:rsidRDefault="006C39E2" w:rsidP="006C39E2">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16</w:t>
            </w:r>
          </w:p>
        </w:tc>
        <w:tc>
          <w:tcPr>
            <w:tcW w:w="1397" w:type="dxa"/>
            <w:shd w:val="clear" w:color="auto" w:fill="auto"/>
            <w:vAlign w:val="bottom"/>
          </w:tcPr>
          <w:p w:rsidR="006C39E2" w:rsidRPr="007B7E30" w:rsidRDefault="006C39E2" w:rsidP="006C39E2">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1</w:t>
            </w:r>
          </w:p>
        </w:tc>
      </w:tr>
      <w:tr w:rsidR="006C39E2" w:rsidRPr="007B7E30" w:rsidTr="00212FEA">
        <w:tc>
          <w:tcPr>
            <w:tcW w:w="512" w:type="dxa"/>
            <w:shd w:val="clear" w:color="auto" w:fill="auto"/>
          </w:tcPr>
          <w:p w:rsidR="006C39E2" w:rsidRPr="007B7E30" w:rsidRDefault="006C39E2" w:rsidP="006C39E2">
            <w:pPr>
              <w:suppressAutoHyphens w:val="0"/>
              <w:overflowPunct w:val="0"/>
              <w:autoSpaceDE w:val="0"/>
              <w:autoSpaceDN w:val="0"/>
              <w:adjustRightInd w:val="0"/>
              <w:spacing w:before="40" w:after="40" w:line="220" w:lineRule="exact"/>
              <w:ind w:right="113"/>
              <w:textAlignment w:val="baseline"/>
              <w:rPr>
                <w:sz w:val="18"/>
                <w:lang w:val="fr-FR"/>
              </w:rPr>
            </w:pPr>
            <w:r w:rsidRPr="007B7E30">
              <w:rPr>
                <w:sz w:val="18"/>
                <w:lang w:val="fr-FR"/>
              </w:rPr>
              <w:t>6</w:t>
            </w:r>
          </w:p>
        </w:tc>
        <w:tc>
          <w:tcPr>
            <w:tcW w:w="4024" w:type="dxa"/>
            <w:shd w:val="clear" w:color="auto" w:fill="auto"/>
          </w:tcPr>
          <w:p w:rsidR="006C39E2" w:rsidRPr="007B7E30" w:rsidRDefault="006C39E2" w:rsidP="006C39E2">
            <w:pPr>
              <w:suppressAutoHyphens w:val="0"/>
              <w:overflowPunct w:val="0"/>
              <w:autoSpaceDE w:val="0"/>
              <w:autoSpaceDN w:val="0"/>
              <w:adjustRightInd w:val="0"/>
              <w:spacing w:before="40" w:after="40" w:line="220" w:lineRule="exact"/>
              <w:ind w:right="113"/>
              <w:textAlignment w:val="baseline"/>
              <w:rPr>
                <w:snapToGrid w:val="0"/>
                <w:sz w:val="18"/>
                <w:szCs w:val="24"/>
                <w:lang w:val="fr-FR"/>
              </w:rPr>
            </w:pPr>
            <w:r w:rsidRPr="007B7E30">
              <w:rPr>
                <w:snapToGrid w:val="0"/>
                <w:sz w:val="18"/>
                <w:lang w:val="fr-FR"/>
              </w:rPr>
              <w:t>Mélanges</w:t>
            </w:r>
            <w:r w:rsidR="009E2FAB" w:rsidRPr="007B7E30">
              <w:rPr>
                <w:snapToGrid w:val="0"/>
                <w:sz w:val="18"/>
                <w:lang w:val="fr-FR"/>
              </w:rPr>
              <w:t xml:space="preserve"> </w:t>
            </w:r>
            <w:r w:rsidRPr="007B7E30">
              <w:rPr>
                <w:snapToGrid w:val="0"/>
                <w:sz w:val="18"/>
                <w:lang w:val="fr-FR"/>
              </w:rPr>
              <w:t>; liaisons</w:t>
            </w:r>
          </w:p>
        </w:tc>
        <w:tc>
          <w:tcPr>
            <w:tcW w:w="1437" w:type="dxa"/>
            <w:shd w:val="clear" w:color="auto" w:fill="auto"/>
            <w:vAlign w:val="bottom"/>
          </w:tcPr>
          <w:p w:rsidR="006C39E2" w:rsidRPr="007B7E30" w:rsidRDefault="006C39E2" w:rsidP="006C39E2">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8</w:t>
            </w:r>
          </w:p>
        </w:tc>
        <w:tc>
          <w:tcPr>
            <w:tcW w:w="1397" w:type="dxa"/>
            <w:shd w:val="clear" w:color="auto" w:fill="auto"/>
            <w:vAlign w:val="bottom"/>
          </w:tcPr>
          <w:p w:rsidR="006C39E2" w:rsidRPr="007B7E30" w:rsidRDefault="006C39E2" w:rsidP="006C39E2">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1</w:t>
            </w:r>
          </w:p>
        </w:tc>
      </w:tr>
      <w:tr w:rsidR="006C39E2" w:rsidRPr="007B7E30" w:rsidTr="00212FEA">
        <w:tc>
          <w:tcPr>
            <w:tcW w:w="512" w:type="dxa"/>
            <w:shd w:val="clear" w:color="auto" w:fill="auto"/>
          </w:tcPr>
          <w:p w:rsidR="006C39E2" w:rsidRPr="007B7E30" w:rsidRDefault="006C39E2" w:rsidP="006C39E2">
            <w:pPr>
              <w:suppressAutoHyphens w:val="0"/>
              <w:overflowPunct w:val="0"/>
              <w:autoSpaceDE w:val="0"/>
              <w:autoSpaceDN w:val="0"/>
              <w:adjustRightInd w:val="0"/>
              <w:spacing w:before="40" w:after="40" w:line="220" w:lineRule="exact"/>
              <w:ind w:right="113"/>
              <w:textAlignment w:val="baseline"/>
              <w:rPr>
                <w:sz w:val="18"/>
                <w:lang w:val="fr-FR"/>
              </w:rPr>
            </w:pPr>
            <w:r w:rsidRPr="007B7E30">
              <w:rPr>
                <w:sz w:val="18"/>
                <w:lang w:val="fr-FR"/>
              </w:rPr>
              <w:t>7</w:t>
            </w:r>
          </w:p>
        </w:tc>
        <w:tc>
          <w:tcPr>
            <w:tcW w:w="4024" w:type="dxa"/>
            <w:shd w:val="clear" w:color="auto" w:fill="auto"/>
          </w:tcPr>
          <w:p w:rsidR="006C39E2" w:rsidRPr="007B7E30" w:rsidRDefault="006C39E2" w:rsidP="006C39E2">
            <w:pPr>
              <w:suppressAutoHyphens w:val="0"/>
              <w:overflowPunct w:val="0"/>
              <w:autoSpaceDE w:val="0"/>
              <w:autoSpaceDN w:val="0"/>
              <w:adjustRightInd w:val="0"/>
              <w:spacing w:before="40" w:after="40" w:line="220" w:lineRule="exact"/>
              <w:ind w:right="113"/>
              <w:textAlignment w:val="baseline"/>
              <w:rPr>
                <w:snapToGrid w:val="0"/>
                <w:sz w:val="18"/>
                <w:szCs w:val="24"/>
                <w:lang w:val="fr-FR"/>
              </w:rPr>
            </w:pPr>
            <w:r w:rsidRPr="007B7E30">
              <w:rPr>
                <w:snapToGrid w:val="0"/>
                <w:sz w:val="18"/>
                <w:lang w:val="fr-FR"/>
              </w:rPr>
              <w:t>Molécules</w:t>
            </w:r>
            <w:r w:rsidR="009E2FAB" w:rsidRPr="007B7E30">
              <w:rPr>
                <w:snapToGrid w:val="0"/>
                <w:sz w:val="18"/>
                <w:lang w:val="fr-FR"/>
              </w:rPr>
              <w:t xml:space="preserve"> </w:t>
            </w:r>
            <w:r w:rsidRPr="007B7E30">
              <w:rPr>
                <w:snapToGrid w:val="0"/>
                <w:sz w:val="18"/>
                <w:lang w:val="fr-FR"/>
              </w:rPr>
              <w:t>; atomes</w:t>
            </w:r>
          </w:p>
        </w:tc>
        <w:tc>
          <w:tcPr>
            <w:tcW w:w="1437" w:type="dxa"/>
            <w:shd w:val="clear" w:color="auto" w:fill="auto"/>
            <w:vAlign w:val="bottom"/>
          </w:tcPr>
          <w:p w:rsidR="006C39E2" w:rsidRPr="007B7E30" w:rsidRDefault="006C39E2" w:rsidP="006C39E2">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15</w:t>
            </w:r>
          </w:p>
        </w:tc>
        <w:tc>
          <w:tcPr>
            <w:tcW w:w="1397" w:type="dxa"/>
            <w:shd w:val="clear" w:color="auto" w:fill="auto"/>
            <w:vAlign w:val="bottom"/>
          </w:tcPr>
          <w:p w:rsidR="006C39E2" w:rsidRPr="007B7E30" w:rsidRDefault="006C39E2" w:rsidP="006C39E2">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1</w:t>
            </w:r>
          </w:p>
        </w:tc>
      </w:tr>
      <w:tr w:rsidR="006C39E2" w:rsidRPr="007B7E30" w:rsidTr="00212FEA">
        <w:tc>
          <w:tcPr>
            <w:tcW w:w="512" w:type="dxa"/>
            <w:shd w:val="clear" w:color="auto" w:fill="auto"/>
          </w:tcPr>
          <w:p w:rsidR="006C39E2" w:rsidRPr="007B7E30" w:rsidRDefault="006C39E2" w:rsidP="006C39E2">
            <w:pPr>
              <w:suppressAutoHyphens w:val="0"/>
              <w:overflowPunct w:val="0"/>
              <w:autoSpaceDE w:val="0"/>
              <w:autoSpaceDN w:val="0"/>
              <w:adjustRightInd w:val="0"/>
              <w:spacing w:before="40" w:after="40" w:line="220" w:lineRule="exact"/>
              <w:ind w:right="113"/>
              <w:textAlignment w:val="baseline"/>
              <w:rPr>
                <w:sz w:val="18"/>
                <w:lang w:val="fr-FR"/>
              </w:rPr>
            </w:pPr>
            <w:r w:rsidRPr="007B7E30">
              <w:rPr>
                <w:sz w:val="18"/>
                <w:lang w:val="fr-FR"/>
              </w:rPr>
              <w:t>8</w:t>
            </w:r>
          </w:p>
        </w:tc>
        <w:tc>
          <w:tcPr>
            <w:tcW w:w="4024" w:type="dxa"/>
            <w:shd w:val="clear" w:color="auto" w:fill="auto"/>
          </w:tcPr>
          <w:p w:rsidR="006C39E2" w:rsidRPr="007B7E30" w:rsidRDefault="006C39E2" w:rsidP="006C39E2">
            <w:pPr>
              <w:suppressAutoHyphens w:val="0"/>
              <w:overflowPunct w:val="0"/>
              <w:autoSpaceDE w:val="0"/>
              <w:autoSpaceDN w:val="0"/>
              <w:adjustRightInd w:val="0"/>
              <w:spacing w:before="40" w:after="40" w:line="220" w:lineRule="exact"/>
              <w:ind w:right="113"/>
              <w:textAlignment w:val="baseline"/>
              <w:rPr>
                <w:snapToGrid w:val="0"/>
                <w:sz w:val="18"/>
                <w:szCs w:val="24"/>
                <w:lang w:val="fr-FR"/>
              </w:rPr>
            </w:pPr>
            <w:r w:rsidRPr="007B7E30">
              <w:rPr>
                <w:snapToGrid w:val="0"/>
                <w:sz w:val="18"/>
                <w:lang w:val="fr-FR"/>
              </w:rPr>
              <w:t>Polymérisation</w:t>
            </w:r>
          </w:p>
        </w:tc>
        <w:tc>
          <w:tcPr>
            <w:tcW w:w="1437" w:type="dxa"/>
            <w:shd w:val="clear" w:color="auto" w:fill="auto"/>
            <w:vAlign w:val="bottom"/>
          </w:tcPr>
          <w:p w:rsidR="006C39E2" w:rsidRPr="007B7E30" w:rsidRDefault="006C39E2" w:rsidP="006C39E2">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17</w:t>
            </w:r>
          </w:p>
        </w:tc>
        <w:tc>
          <w:tcPr>
            <w:tcW w:w="1397" w:type="dxa"/>
            <w:shd w:val="clear" w:color="auto" w:fill="auto"/>
            <w:vAlign w:val="bottom"/>
          </w:tcPr>
          <w:p w:rsidR="006C39E2" w:rsidRPr="007B7E30" w:rsidRDefault="006C39E2" w:rsidP="006C39E2">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1</w:t>
            </w:r>
          </w:p>
        </w:tc>
      </w:tr>
      <w:tr w:rsidR="006C39E2" w:rsidRPr="007B7E30" w:rsidTr="00212FEA">
        <w:tc>
          <w:tcPr>
            <w:tcW w:w="512" w:type="dxa"/>
            <w:shd w:val="clear" w:color="auto" w:fill="auto"/>
          </w:tcPr>
          <w:p w:rsidR="006C39E2" w:rsidRPr="007B7E30" w:rsidRDefault="006C39E2" w:rsidP="006C39E2">
            <w:pPr>
              <w:suppressAutoHyphens w:val="0"/>
              <w:overflowPunct w:val="0"/>
              <w:autoSpaceDE w:val="0"/>
              <w:autoSpaceDN w:val="0"/>
              <w:adjustRightInd w:val="0"/>
              <w:spacing w:before="40" w:after="40" w:line="220" w:lineRule="exact"/>
              <w:ind w:right="113"/>
              <w:textAlignment w:val="baseline"/>
              <w:rPr>
                <w:sz w:val="18"/>
                <w:lang w:val="fr-FR"/>
              </w:rPr>
            </w:pPr>
            <w:r w:rsidRPr="007B7E30">
              <w:rPr>
                <w:sz w:val="18"/>
                <w:lang w:val="fr-FR"/>
              </w:rPr>
              <w:t>9</w:t>
            </w:r>
          </w:p>
        </w:tc>
        <w:tc>
          <w:tcPr>
            <w:tcW w:w="4024" w:type="dxa"/>
            <w:shd w:val="clear" w:color="auto" w:fill="auto"/>
          </w:tcPr>
          <w:p w:rsidR="006C39E2" w:rsidRPr="007B7E30" w:rsidRDefault="006C39E2" w:rsidP="006C39E2">
            <w:pPr>
              <w:suppressAutoHyphens w:val="0"/>
              <w:overflowPunct w:val="0"/>
              <w:autoSpaceDE w:val="0"/>
              <w:autoSpaceDN w:val="0"/>
              <w:adjustRightInd w:val="0"/>
              <w:spacing w:before="40" w:after="40" w:line="220" w:lineRule="exact"/>
              <w:ind w:right="113"/>
              <w:textAlignment w:val="baseline"/>
              <w:rPr>
                <w:snapToGrid w:val="0"/>
                <w:sz w:val="18"/>
                <w:szCs w:val="24"/>
                <w:lang w:val="fr-FR"/>
              </w:rPr>
            </w:pPr>
            <w:r w:rsidRPr="007B7E30">
              <w:rPr>
                <w:snapToGrid w:val="0"/>
                <w:sz w:val="18"/>
                <w:lang w:val="fr-FR"/>
              </w:rPr>
              <w:t>Acides</w:t>
            </w:r>
            <w:r w:rsidR="009E2FAB" w:rsidRPr="007B7E30">
              <w:rPr>
                <w:snapToGrid w:val="0"/>
                <w:sz w:val="18"/>
                <w:lang w:val="fr-FR"/>
              </w:rPr>
              <w:t xml:space="preserve"> </w:t>
            </w:r>
            <w:r w:rsidRPr="007B7E30">
              <w:rPr>
                <w:snapToGrid w:val="0"/>
                <w:sz w:val="18"/>
                <w:lang w:val="fr-FR"/>
              </w:rPr>
              <w:t>; bases</w:t>
            </w:r>
          </w:p>
        </w:tc>
        <w:tc>
          <w:tcPr>
            <w:tcW w:w="1437" w:type="dxa"/>
            <w:shd w:val="clear" w:color="auto" w:fill="auto"/>
            <w:vAlign w:val="bottom"/>
          </w:tcPr>
          <w:p w:rsidR="006C39E2" w:rsidRPr="007B7E30" w:rsidRDefault="006C39E2" w:rsidP="006C39E2">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16</w:t>
            </w:r>
          </w:p>
        </w:tc>
        <w:tc>
          <w:tcPr>
            <w:tcW w:w="1397" w:type="dxa"/>
            <w:shd w:val="clear" w:color="auto" w:fill="auto"/>
            <w:vAlign w:val="bottom"/>
          </w:tcPr>
          <w:p w:rsidR="006C39E2" w:rsidRPr="007B7E30" w:rsidRDefault="006C39E2" w:rsidP="006C39E2">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1</w:t>
            </w:r>
          </w:p>
        </w:tc>
      </w:tr>
      <w:tr w:rsidR="006C39E2" w:rsidRPr="007B7E30" w:rsidTr="00212FEA">
        <w:tc>
          <w:tcPr>
            <w:tcW w:w="512" w:type="dxa"/>
            <w:shd w:val="clear" w:color="auto" w:fill="auto"/>
          </w:tcPr>
          <w:p w:rsidR="006C39E2" w:rsidRPr="007B7E30" w:rsidRDefault="006C39E2" w:rsidP="006C39E2">
            <w:pPr>
              <w:suppressAutoHyphens w:val="0"/>
              <w:overflowPunct w:val="0"/>
              <w:autoSpaceDE w:val="0"/>
              <w:autoSpaceDN w:val="0"/>
              <w:adjustRightInd w:val="0"/>
              <w:spacing w:before="40" w:after="40" w:line="220" w:lineRule="exact"/>
              <w:ind w:right="113"/>
              <w:textAlignment w:val="baseline"/>
              <w:rPr>
                <w:sz w:val="18"/>
                <w:lang w:val="fr-FR"/>
              </w:rPr>
            </w:pPr>
            <w:r w:rsidRPr="007B7E30">
              <w:rPr>
                <w:sz w:val="18"/>
                <w:lang w:val="fr-FR"/>
              </w:rPr>
              <w:t>10</w:t>
            </w:r>
          </w:p>
        </w:tc>
        <w:tc>
          <w:tcPr>
            <w:tcW w:w="4024" w:type="dxa"/>
            <w:shd w:val="clear" w:color="auto" w:fill="auto"/>
          </w:tcPr>
          <w:p w:rsidR="006C39E2" w:rsidRPr="007B7E30" w:rsidRDefault="006C39E2" w:rsidP="006C39E2">
            <w:pPr>
              <w:suppressAutoHyphens w:val="0"/>
              <w:overflowPunct w:val="0"/>
              <w:autoSpaceDE w:val="0"/>
              <w:autoSpaceDN w:val="0"/>
              <w:adjustRightInd w:val="0"/>
              <w:spacing w:before="40" w:after="40" w:line="220" w:lineRule="exact"/>
              <w:ind w:right="113"/>
              <w:textAlignment w:val="baseline"/>
              <w:rPr>
                <w:snapToGrid w:val="0"/>
                <w:sz w:val="18"/>
                <w:szCs w:val="24"/>
                <w:lang w:val="fr-FR"/>
              </w:rPr>
            </w:pPr>
            <w:r w:rsidRPr="007B7E30">
              <w:rPr>
                <w:snapToGrid w:val="0"/>
                <w:sz w:val="18"/>
                <w:lang w:val="fr-FR"/>
              </w:rPr>
              <w:t>Oxydation</w:t>
            </w:r>
          </w:p>
        </w:tc>
        <w:tc>
          <w:tcPr>
            <w:tcW w:w="1437" w:type="dxa"/>
            <w:shd w:val="clear" w:color="auto" w:fill="auto"/>
            <w:vAlign w:val="bottom"/>
          </w:tcPr>
          <w:p w:rsidR="006C39E2" w:rsidRPr="007B7E30" w:rsidRDefault="006C39E2" w:rsidP="006C39E2">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7</w:t>
            </w:r>
          </w:p>
        </w:tc>
        <w:tc>
          <w:tcPr>
            <w:tcW w:w="1397" w:type="dxa"/>
            <w:shd w:val="clear" w:color="auto" w:fill="auto"/>
            <w:vAlign w:val="bottom"/>
          </w:tcPr>
          <w:p w:rsidR="006C39E2" w:rsidRPr="007B7E30" w:rsidRDefault="006C39E2" w:rsidP="006C39E2">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1</w:t>
            </w:r>
          </w:p>
        </w:tc>
      </w:tr>
      <w:tr w:rsidR="006C39E2" w:rsidRPr="007B7E30" w:rsidTr="00212FEA">
        <w:tc>
          <w:tcPr>
            <w:tcW w:w="512" w:type="dxa"/>
            <w:shd w:val="clear" w:color="auto" w:fill="auto"/>
          </w:tcPr>
          <w:p w:rsidR="006C39E2" w:rsidRPr="007B7E30" w:rsidRDefault="006C39E2" w:rsidP="006C39E2">
            <w:pPr>
              <w:suppressAutoHyphens w:val="0"/>
              <w:overflowPunct w:val="0"/>
              <w:autoSpaceDE w:val="0"/>
              <w:autoSpaceDN w:val="0"/>
              <w:adjustRightInd w:val="0"/>
              <w:spacing w:before="40" w:after="40" w:line="220" w:lineRule="exact"/>
              <w:ind w:right="113"/>
              <w:textAlignment w:val="baseline"/>
              <w:rPr>
                <w:sz w:val="18"/>
                <w:lang w:val="fr-FR"/>
              </w:rPr>
            </w:pPr>
            <w:r w:rsidRPr="007B7E30">
              <w:rPr>
                <w:sz w:val="18"/>
                <w:lang w:val="fr-FR"/>
              </w:rPr>
              <w:t>11</w:t>
            </w:r>
          </w:p>
        </w:tc>
        <w:tc>
          <w:tcPr>
            <w:tcW w:w="4024" w:type="dxa"/>
            <w:shd w:val="clear" w:color="auto" w:fill="auto"/>
          </w:tcPr>
          <w:p w:rsidR="006C39E2" w:rsidRPr="007B7E30" w:rsidRDefault="006C39E2" w:rsidP="006C39E2">
            <w:pPr>
              <w:suppressAutoHyphens w:val="0"/>
              <w:overflowPunct w:val="0"/>
              <w:autoSpaceDE w:val="0"/>
              <w:autoSpaceDN w:val="0"/>
              <w:adjustRightInd w:val="0"/>
              <w:spacing w:before="40" w:after="40" w:line="220" w:lineRule="exact"/>
              <w:ind w:right="113"/>
              <w:textAlignment w:val="baseline"/>
              <w:rPr>
                <w:snapToGrid w:val="0"/>
                <w:sz w:val="18"/>
                <w:szCs w:val="24"/>
                <w:lang w:val="fr-FR"/>
              </w:rPr>
            </w:pPr>
            <w:r w:rsidRPr="007B7E30">
              <w:rPr>
                <w:snapToGrid w:val="0"/>
                <w:sz w:val="18"/>
                <w:lang w:val="fr-FR"/>
              </w:rPr>
              <w:t>Connaissance des produits</w:t>
            </w:r>
          </w:p>
        </w:tc>
        <w:tc>
          <w:tcPr>
            <w:tcW w:w="1437" w:type="dxa"/>
            <w:shd w:val="clear" w:color="auto" w:fill="auto"/>
            <w:vAlign w:val="bottom"/>
          </w:tcPr>
          <w:p w:rsidR="006C39E2" w:rsidRPr="007B7E30" w:rsidRDefault="006C39E2" w:rsidP="006C39E2">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19</w:t>
            </w:r>
          </w:p>
        </w:tc>
        <w:tc>
          <w:tcPr>
            <w:tcW w:w="1397" w:type="dxa"/>
            <w:shd w:val="clear" w:color="auto" w:fill="auto"/>
            <w:vAlign w:val="bottom"/>
          </w:tcPr>
          <w:p w:rsidR="006C39E2" w:rsidRPr="007B7E30" w:rsidRDefault="006C39E2" w:rsidP="006C39E2">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1</w:t>
            </w:r>
          </w:p>
        </w:tc>
      </w:tr>
      <w:tr w:rsidR="006C39E2" w:rsidRPr="007B7E30" w:rsidTr="00212FEA">
        <w:tc>
          <w:tcPr>
            <w:tcW w:w="512" w:type="dxa"/>
            <w:tcBorders>
              <w:bottom w:val="single" w:sz="2" w:space="0" w:color="auto"/>
            </w:tcBorders>
            <w:shd w:val="clear" w:color="auto" w:fill="auto"/>
          </w:tcPr>
          <w:p w:rsidR="006C39E2" w:rsidRPr="007B7E30" w:rsidRDefault="006C39E2" w:rsidP="006C39E2">
            <w:pPr>
              <w:suppressAutoHyphens w:val="0"/>
              <w:overflowPunct w:val="0"/>
              <w:autoSpaceDE w:val="0"/>
              <w:autoSpaceDN w:val="0"/>
              <w:adjustRightInd w:val="0"/>
              <w:spacing w:before="40" w:after="40" w:line="220" w:lineRule="exact"/>
              <w:ind w:right="113"/>
              <w:textAlignment w:val="baseline"/>
              <w:rPr>
                <w:sz w:val="18"/>
                <w:lang w:val="fr-FR"/>
              </w:rPr>
            </w:pPr>
            <w:r w:rsidRPr="007B7E30">
              <w:rPr>
                <w:sz w:val="18"/>
                <w:lang w:val="fr-FR"/>
              </w:rPr>
              <w:t>12</w:t>
            </w:r>
          </w:p>
        </w:tc>
        <w:tc>
          <w:tcPr>
            <w:tcW w:w="4024" w:type="dxa"/>
            <w:tcBorders>
              <w:bottom w:val="single" w:sz="2" w:space="0" w:color="auto"/>
            </w:tcBorders>
            <w:shd w:val="clear" w:color="auto" w:fill="auto"/>
          </w:tcPr>
          <w:p w:rsidR="006C39E2" w:rsidRPr="007B7E30" w:rsidRDefault="006C39E2" w:rsidP="006C39E2">
            <w:pPr>
              <w:suppressAutoHyphens w:val="0"/>
              <w:overflowPunct w:val="0"/>
              <w:autoSpaceDE w:val="0"/>
              <w:autoSpaceDN w:val="0"/>
              <w:adjustRightInd w:val="0"/>
              <w:spacing w:before="40" w:after="40" w:line="220" w:lineRule="exact"/>
              <w:ind w:right="113"/>
              <w:textAlignment w:val="baseline"/>
              <w:rPr>
                <w:snapToGrid w:val="0"/>
                <w:sz w:val="18"/>
                <w:szCs w:val="24"/>
                <w:lang w:val="fr-FR"/>
              </w:rPr>
            </w:pPr>
            <w:r w:rsidRPr="007B7E30">
              <w:rPr>
                <w:snapToGrid w:val="0"/>
                <w:sz w:val="18"/>
                <w:lang w:val="fr-FR"/>
              </w:rPr>
              <w:t>Réactions chimiques</w:t>
            </w:r>
          </w:p>
        </w:tc>
        <w:tc>
          <w:tcPr>
            <w:tcW w:w="1437" w:type="dxa"/>
            <w:tcBorders>
              <w:bottom w:val="single" w:sz="2" w:space="0" w:color="auto"/>
            </w:tcBorders>
            <w:shd w:val="clear" w:color="auto" w:fill="auto"/>
            <w:vAlign w:val="bottom"/>
          </w:tcPr>
          <w:p w:rsidR="006C39E2" w:rsidRPr="007B7E30" w:rsidRDefault="006C39E2" w:rsidP="006C39E2">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16</w:t>
            </w:r>
          </w:p>
        </w:tc>
        <w:tc>
          <w:tcPr>
            <w:tcW w:w="1397" w:type="dxa"/>
            <w:tcBorders>
              <w:bottom w:val="single" w:sz="2" w:space="0" w:color="auto"/>
            </w:tcBorders>
            <w:shd w:val="clear" w:color="auto" w:fill="auto"/>
            <w:vAlign w:val="bottom"/>
          </w:tcPr>
          <w:p w:rsidR="006C39E2" w:rsidRPr="007B7E30" w:rsidRDefault="006C39E2" w:rsidP="006C39E2">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1</w:t>
            </w:r>
          </w:p>
        </w:tc>
      </w:tr>
      <w:tr w:rsidR="006C39E2" w:rsidRPr="007B7E30" w:rsidTr="00212FEA">
        <w:tc>
          <w:tcPr>
            <w:tcW w:w="5973" w:type="dxa"/>
            <w:gridSpan w:val="3"/>
            <w:tcBorders>
              <w:top w:val="single" w:sz="2" w:space="0" w:color="auto"/>
              <w:bottom w:val="single" w:sz="12" w:space="0" w:color="auto"/>
            </w:tcBorders>
            <w:shd w:val="clear" w:color="auto" w:fill="auto"/>
          </w:tcPr>
          <w:p w:rsidR="006C39E2" w:rsidRPr="007B7E30" w:rsidRDefault="006C39E2" w:rsidP="006C39E2">
            <w:pPr>
              <w:suppressAutoHyphens w:val="0"/>
              <w:overflowPunct w:val="0"/>
              <w:autoSpaceDE w:val="0"/>
              <w:autoSpaceDN w:val="0"/>
              <w:adjustRightInd w:val="0"/>
              <w:spacing w:before="40" w:after="40" w:line="220" w:lineRule="exact"/>
              <w:ind w:left="284" w:right="113"/>
              <w:textAlignment w:val="baseline"/>
              <w:rPr>
                <w:b/>
                <w:snapToGrid w:val="0"/>
                <w:sz w:val="18"/>
                <w:szCs w:val="24"/>
                <w:lang w:val="fr-FR"/>
              </w:rPr>
            </w:pPr>
            <w:r w:rsidRPr="007B7E30">
              <w:rPr>
                <w:b/>
                <w:snapToGrid w:val="0"/>
                <w:sz w:val="18"/>
                <w:lang w:val="fr-FR"/>
              </w:rPr>
              <w:t>Total</w:t>
            </w:r>
          </w:p>
        </w:tc>
        <w:tc>
          <w:tcPr>
            <w:tcW w:w="1397" w:type="dxa"/>
            <w:tcBorders>
              <w:top w:val="single" w:sz="2" w:space="0" w:color="auto"/>
              <w:bottom w:val="single" w:sz="12" w:space="0" w:color="auto"/>
            </w:tcBorders>
            <w:shd w:val="clear" w:color="auto" w:fill="auto"/>
            <w:vAlign w:val="bottom"/>
          </w:tcPr>
          <w:p w:rsidR="006C39E2" w:rsidRPr="007B7E30" w:rsidRDefault="006C39E2" w:rsidP="006C39E2">
            <w:pPr>
              <w:suppressAutoHyphens w:val="0"/>
              <w:overflowPunct w:val="0"/>
              <w:autoSpaceDE w:val="0"/>
              <w:autoSpaceDN w:val="0"/>
              <w:adjustRightInd w:val="0"/>
              <w:spacing w:before="40" w:after="40" w:line="220" w:lineRule="exact"/>
              <w:ind w:right="113"/>
              <w:jc w:val="right"/>
              <w:textAlignment w:val="baseline"/>
              <w:rPr>
                <w:b/>
                <w:sz w:val="18"/>
                <w:lang w:val="fr-FR"/>
              </w:rPr>
            </w:pPr>
            <w:r w:rsidRPr="007B7E30">
              <w:rPr>
                <w:b/>
                <w:sz w:val="18"/>
                <w:lang w:val="fr-FR"/>
              </w:rPr>
              <w:t>12</w:t>
            </w:r>
          </w:p>
        </w:tc>
      </w:tr>
    </w:tbl>
    <w:p w:rsidR="006C39E2" w:rsidRPr="007B7E30" w:rsidRDefault="006C39E2" w:rsidP="006C39E2">
      <w:pPr>
        <w:pStyle w:val="SingleTxtG"/>
        <w:spacing w:before="120"/>
        <w:ind w:firstLine="567"/>
        <w:rPr>
          <w:lang w:val="fr-FR"/>
        </w:rPr>
      </w:pPr>
      <w:r w:rsidRPr="007B7E30">
        <w:rPr>
          <w:lang w:val="fr-FR"/>
        </w:rPr>
        <w:t>b)</w:t>
      </w:r>
      <w:r w:rsidRPr="007B7E30">
        <w:rPr>
          <w:lang w:val="fr-FR"/>
        </w:rPr>
        <w:tab/>
      </w:r>
      <w:r w:rsidRPr="007B7E30">
        <w:t>Pratique</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512"/>
        <w:gridCol w:w="4024"/>
        <w:gridCol w:w="1437"/>
        <w:gridCol w:w="1397"/>
      </w:tblGrid>
      <w:tr w:rsidR="006C39E2" w:rsidRPr="007B7E30" w:rsidTr="00212FEA">
        <w:trPr>
          <w:tblHeader/>
        </w:trPr>
        <w:tc>
          <w:tcPr>
            <w:tcW w:w="4536" w:type="dxa"/>
            <w:gridSpan w:val="2"/>
            <w:tcBorders>
              <w:top w:val="single" w:sz="4" w:space="0" w:color="auto"/>
              <w:bottom w:val="single" w:sz="12" w:space="0" w:color="auto"/>
            </w:tcBorders>
            <w:shd w:val="clear" w:color="auto" w:fill="auto"/>
            <w:vAlign w:val="bottom"/>
          </w:tcPr>
          <w:p w:rsidR="006C39E2" w:rsidRPr="007B7E30" w:rsidRDefault="006C39E2" w:rsidP="006C39E2">
            <w:pPr>
              <w:suppressAutoHyphens w:val="0"/>
              <w:overflowPunct w:val="0"/>
              <w:autoSpaceDE w:val="0"/>
              <w:autoSpaceDN w:val="0"/>
              <w:adjustRightInd w:val="0"/>
              <w:spacing w:before="80" w:after="80" w:line="200" w:lineRule="exact"/>
              <w:ind w:right="113"/>
              <w:textAlignment w:val="baseline"/>
              <w:rPr>
                <w:i/>
                <w:snapToGrid w:val="0"/>
                <w:sz w:val="16"/>
                <w:lang w:val="fr-FR"/>
              </w:rPr>
            </w:pPr>
            <w:r w:rsidRPr="007B7E30">
              <w:rPr>
                <w:i/>
                <w:snapToGrid w:val="0"/>
                <w:sz w:val="16"/>
                <w:lang w:val="fr-FR"/>
              </w:rPr>
              <w:t>Objectif d’examen</w:t>
            </w:r>
          </w:p>
        </w:tc>
        <w:tc>
          <w:tcPr>
            <w:tcW w:w="1437" w:type="dxa"/>
            <w:tcBorders>
              <w:top w:val="single" w:sz="4" w:space="0" w:color="auto"/>
              <w:bottom w:val="single" w:sz="12" w:space="0" w:color="auto"/>
            </w:tcBorders>
            <w:shd w:val="clear" w:color="auto" w:fill="auto"/>
            <w:vAlign w:val="bottom"/>
          </w:tcPr>
          <w:p w:rsidR="006C39E2" w:rsidRPr="007B7E30" w:rsidRDefault="006C39E2" w:rsidP="006C39E2">
            <w:pPr>
              <w:suppressAutoHyphens w:val="0"/>
              <w:overflowPunct w:val="0"/>
              <w:autoSpaceDE w:val="0"/>
              <w:autoSpaceDN w:val="0"/>
              <w:adjustRightInd w:val="0"/>
              <w:spacing w:before="80" w:after="80" w:line="200" w:lineRule="exact"/>
              <w:ind w:right="113"/>
              <w:jc w:val="right"/>
              <w:textAlignment w:val="baseline"/>
              <w:rPr>
                <w:i/>
                <w:sz w:val="16"/>
                <w:lang w:val="fr-FR"/>
              </w:rPr>
            </w:pPr>
            <w:r w:rsidRPr="007B7E30">
              <w:rPr>
                <w:i/>
                <w:sz w:val="16"/>
                <w:lang w:val="fr-FR"/>
              </w:rPr>
              <w:t>Nombre de questions dans le catalogue</w:t>
            </w:r>
          </w:p>
        </w:tc>
        <w:tc>
          <w:tcPr>
            <w:tcW w:w="1397" w:type="dxa"/>
            <w:tcBorders>
              <w:top w:val="single" w:sz="4" w:space="0" w:color="auto"/>
              <w:bottom w:val="single" w:sz="12" w:space="0" w:color="auto"/>
            </w:tcBorders>
            <w:shd w:val="clear" w:color="auto" w:fill="auto"/>
            <w:vAlign w:val="bottom"/>
          </w:tcPr>
          <w:p w:rsidR="006C39E2" w:rsidRPr="007B7E30" w:rsidRDefault="006C39E2" w:rsidP="006C39E2">
            <w:pPr>
              <w:suppressAutoHyphens w:val="0"/>
              <w:overflowPunct w:val="0"/>
              <w:autoSpaceDE w:val="0"/>
              <w:autoSpaceDN w:val="0"/>
              <w:adjustRightInd w:val="0"/>
              <w:spacing w:before="80" w:after="80" w:line="200" w:lineRule="exact"/>
              <w:ind w:right="113"/>
              <w:jc w:val="right"/>
              <w:textAlignment w:val="baseline"/>
              <w:rPr>
                <w:i/>
                <w:snapToGrid w:val="0"/>
                <w:sz w:val="16"/>
                <w:lang w:val="fr-FR"/>
              </w:rPr>
            </w:pPr>
            <w:r w:rsidRPr="007B7E30">
              <w:rPr>
                <w:i/>
                <w:snapToGrid w:val="0"/>
                <w:sz w:val="16"/>
                <w:lang w:val="fr-FR"/>
              </w:rPr>
              <w:t>Nombre de questions à l’examen</w:t>
            </w:r>
          </w:p>
        </w:tc>
      </w:tr>
      <w:tr w:rsidR="006C39E2" w:rsidRPr="007B7E30" w:rsidTr="00212FEA">
        <w:tc>
          <w:tcPr>
            <w:tcW w:w="512" w:type="dxa"/>
            <w:tcBorders>
              <w:top w:val="single" w:sz="12" w:space="0" w:color="auto"/>
            </w:tcBorders>
            <w:shd w:val="clear" w:color="auto" w:fill="auto"/>
          </w:tcPr>
          <w:p w:rsidR="006C39E2" w:rsidRPr="007B7E30" w:rsidRDefault="006C39E2" w:rsidP="006C39E2">
            <w:pPr>
              <w:suppressAutoHyphens w:val="0"/>
              <w:overflowPunct w:val="0"/>
              <w:autoSpaceDE w:val="0"/>
              <w:autoSpaceDN w:val="0"/>
              <w:adjustRightInd w:val="0"/>
              <w:spacing w:before="40" w:after="40" w:line="220" w:lineRule="exact"/>
              <w:ind w:right="113"/>
              <w:textAlignment w:val="baseline"/>
              <w:rPr>
                <w:sz w:val="18"/>
                <w:lang w:val="fr-FR"/>
              </w:rPr>
            </w:pPr>
            <w:r w:rsidRPr="007B7E30">
              <w:rPr>
                <w:sz w:val="18"/>
                <w:lang w:val="fr-FR"/>
              </w:rPr>
              <w:t>1</w:t>
            </w:r>
          </w:p>
        </w:tc>
        <w:tc>
          <w:tcPr>
            <w:tcW w:w="4024" w:type="dxa"/>
            <w:tcBorders>
              <w:top w:val="single" w:sz="12" w:space="0" w:color="auto"/>
            </w:tcBorders>
            <w:shd w:val="clear" w:color="auto" w:fill="auto"/>
          </w:tcPr>
          <w:p w:rsidR="006C39E2" w:rsidRPr="007B7E30" w:rsidRDefault="006C39E2" w:rsidP="006C39E2">
            <w:pPr>
              <w:suppressAutoHyphens w:val="0"/>
              <w:overflowPunct w:val="0"/>
              <w:autoSpaceDE w:val="0"/>
              <w:autoSpaceDN w:val="0"/>
              <w:adjustRightInd w:val="0"/>
              <w:spacing w:before="40" w:after="40" w:line="220" w:lineRule="exact"/>
              <w:ind w:right="113"/>
              <w:textAlignment w:val="baseline"/>
              <w:rPr>
                <w:snapToGrid w:val="0"/>
                <w:sz w:val="18"/>
                <w:szCs w:val="24"/>
                <w:lang w:val="fr-FR"/>
              </w:rPr>
            </w:pPr>
            <w:r w:rsidRPr="007B7E30">
              <w:rPr>
                <w:snapToGrid w:val="0"/>
                <w:sz w:val="18"/>
                <w:lang w:val="fr-FR"/>
              </w:rPr>
              <w:t>Mesures</w:t>
            </w:r>
          </w:p>
        </w:tc>
        <w:tc>
          <w:tcPr>
            <w:tcW w:w="1437" w:type="dxa"/>
            <w:tcBorders>
              <w:top w:val="single" w:sz="12" w:space="0" w:color="auto"/>
            </w:tcBorders>
            <w:shd w:val="clear" w:color="auto" w:fill="auto"/>
            <w:vAlign w:val="bottom"/>
          </w:tcPr>
          <w:p w:rsidR="006C39E2" w:rsidRPr="007B7E30" w:rsidRDefault="006C39E2" w:rsidP="006C39E2">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14</w:t>
            </w:r>
          </w:p>
        </w:tc>
        <w:tc>
          <w:tcPr>
            <w:tcW w:w="1397" w:type="dxa"/>
            <w:tcBorders>
              <w:top w:val="single" w:sz="12" w:space="0" w:color="auto"/>
            </w:tcBorders>
            <w:shd w:val="clear" w:color="auto" w:fill="auto"/>
            <w:vAlign w:val="bottom"/>
          </w:tcPr>
          <w:p w:rsidR="006C39E2" w:rsidRPr="007B7E30" w:rsidRDefault="006C39E2" w:rsidP="006C39E2">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2</w:t>
            </w:r>
          </w:p>
        </w:tc>
      </w:tr>
      <w:tr w:rsidR="006C39E2" w:rsidRPr="007B7E30" w:rsidTr="00212FEA">
        <w:tc>
          <w:tcPr>
            <w:tcW w:w="512" w:type="dxa"/>
            <w:shd w:val="clear" w:color="auto" w:fill="auto"/>
          </w:tcPr>
          <w:p w:rsidR="006C39E2" w:rsidRPr="007B7E30" w:rsidRDefault="006C39E2" w:rsidP="006C39E2">
            <w:pPr>
              <w:suppressAutoHyphens w:val="0"/>
              <w:overflowPunct w:val="0"/>
              <w:autoSpaceDE w:val="0"/>
              <w:autoSpaceDN w:val="0"/>
              <w:adjustRightInd w:val="0"/>
              <w:spacing w:before="40" w:after="40" w:line="220" w:lineRule="exact"/>
              <w:ind w:right="113"/>
              <w:textAlignment w:val="baseline"/>
              <w:rPr>
                <w:sz w:val="18"/>
                <w:lang w:val="fr-FR"/>
              </w:rPr>
            </w:pPr>
            <w:r w:rsidRPr="007B7E30">
              <w:rPr>
                <w:sz w:val="18"/>
                <w:lang w:val="fr-FR"/>
              </w:rPr>
              <w:t>2</w:t>
            </w:r>
          </w:p>
        </w:tc>
        <w:tc>
          <w:tcPr>
            <w:tcW w:w="4024" w:type="dxa"/>
            <w:shd w:val="clear" w:color="auto" w:fill="auto"/>
          </w:tcPr>
          <w:p w:rsidR="006C39E2" w:rsidRPr="007B7E30" w:rsidRDefault="006C39E2" w:rsidP="006C39E2">
            <w:pPr>
              <w:suppressAutoHyphens w:val="0"/>
              <w:overflowPunct w:val="0"/>
              <w:autoSpaceDE w:val="0"/>
              <w:autoSpaceDN w:val="0"/>
              <w:adjustRightInd w:val="0"/>
              <w:spacing w:before="40" w:after="40" w:line="220" w:lineRule="exact"/>
              <w:ind w:right="113"/>
              <w:textAlignment w:val="baseline"/>
              <w:rPr>
                <w:snapToGrid w:val="0"/>
                <w:sz w:val="18"/>
                <w:szCs w:val="24"/>
                <w:lang w:val="fr-FR"/>
              </w:rPr>
            </w:pPr>
            <w:r w:rsidRPr="007B7E30">
              <w:rPr>
                <w:snapToGrid w:val="0"/>
                <w:sz w:val="18"/>
                <w:lang w:val="fr-FR"/>
              </w:rPr>
              <w:t>Prises d’échantillons</w:t>
            </w:r>
          </w:p>
        </w:tc>
        <w:tc>
          <w:tcPr>
            <w:tcW w:w="1437" w:type="dxa"/>
            <w:shd w:val="clear" w:color="auto" w:fill="auto"/>
            <w:vAlign w:val="bottom"/>
          </w:tcPr>
          <w:p w:rsidR="006C39E2" w:rsidRPr="007B7E30" w:rsidRDefault="006C39E2" w:rsidP="006C39E2">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12</w:t>
            </w:r>
          </w:p>
        </w:tc>
        <w:tc>
          <w:tcPr>
            <w:tcW w:w="1397" w:type="dxa"/>
            <w:shd w:val="clear" w:color="auto" w:fill="auto"/>
            <w:vAlign w:val="bottom"/>
          </w:tcPr>
          <w:p w:rsidR="006C39E2" w:rsidRPr="007B7E30" w:rsidRDefault="006C39E2" w:rsidP="006C39E2">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 xml:space="preserve">1 </w:t>
            </w:r>
          </w:p>
        </w:tc>
      </w:tr>
      <w:tr w:rsidR="006C39E2" w:rsidRPr="007B7E30" w:rsidTr="00212FEA">
        <w:tc>
          <w:tcPr>
            <w:tcW w:w="512" w:type="dxa"/>
            <w:shd w:val="clear" w:color="auto" w:fill="auto"/>
          </w:tcPr>
          <w:p w:rsidR="006C39E2" w:rsidRPr="007B7E30" w:rsidRDefault="006C39E2" w:rsidP="006C39E2">
            <w:pPr>
              <w:suppressAutoHyphens w:val="0"/>
              <w:overflowPunct w:val="0"/>
              <w:autoSpaceDE w:val="0"/>
              <w:autoSpaceDN w:val="0"/>
              <w:adjustRightInd w:val="0"/>
              <w:spacing w:before="40" w:after="40" w:line="220" w:lineRule="exact"/>
              <w:ind w:right="113"/>
              <w:textAlignment w:val="baseline"/>
              <w:rPr>
                <w:sz w:val="18"/>
                <w:lang w:val="fr-FR"/>
              </w:rPr>
            </w:pPr>
            <w:r w:rsidRPr="007B7E30">
              <w:rPr>
                <w:sz w:val="18"/>
                <w:lang w:val="fr-FR"/>
              </w:rPr>
              <w:t>3</w:t>
            </w:r>
          </w:p>
        </w:tc>
        <w:tc>
          <w:tcPr>
            <w:tcW w:w="4024" w:type="dxa"/>
            <w:shd w:val="clear" w:color="auto" w:fill="auto"/>
          </w:tcPr>
          <w:p w:rsidR="006C39E2" w:rsidRPr="007B7E30" w:rsidRDefault="006C39E2" w:rsidP="006C39E2">
            <w:pPr>
              <w:suppressAutoHyphens w:val="0"/>
              <w:overflowPunct w:val="0"/>
              <w:autoSpaceDE w:val="0"/>
              <w:autoSpaceDN w:val="0"/>
              <w:adjustRightInd w:val="0"/>
              <w:spacing w:before="40" w:after="40" w:line="220" w:lineRule="exact"/>
              <w:ind w:right="113"/>
              <w:textAlignment w:val="baseline"/>
              <w:rPr>
                <w:snapToGrid w:val="0"/>
                <w:sz w:val="18"/>
                <w:szCs w:val="24"/>
                <w:lang w:val="fr-FR"/>
              </w:rPr>
            </w:pPr>
            <w:r w:rsidRPr="007B7E30">
              <w:rPr>
                <w:snapToGrid w:val="0"/>
                <w:sz w:val="18"/>
                <w:lang w:val="fr-FR"/>
              </w:rPr>
              <w:t>Nettoyage des citernes à cargaison</w:t>
            </w:r>
            <w:r w:rsidR="009E2FAB" w:rsidRPr="007B7E30">
              <w:rPr>
                <w:snapToGrid w:val="0"/>
                <w:sz w:val="18"/>
                <w:lang w:val="fr-FR"/>
              </w:rPr>
              <w:t xml:space="preserve"> </w:t>
            </w:r>
            <w:r w:rsidRPr="007B7E30">
              <w:rPr>
                <w:snapToGrid w:val="0"/>
                <w:sz w:val="18"/>
                <w:lang w:val="fr-FR"/>
              </w:rPr>
              <w:t>; dégazage</w:t>
            </w:r>
            <w:r w:rsidR="009E2FAB" w:rsidRPr="007B7E30">
              <w:rPr>
                <w:snapToGrid w:val="0"/>
                <w:sz w:val="18"/>
                <w:lang w:val="fr-FR"/>
              </w:rPr>
              <w:t xml:space="preserve"> </w:t>
            </w:r>
            <w:r w:rsidRPr="007B7E30">
              <w:rPr>
                <w:snapToGrid w:val="0"/>
                <w:sz w:val="18"/>
                <w:lang w:val="fr-FR"/>
              </w:rPr>
              <w:t>; lavage de citernes</w:t>
            </w:r>
          </w:p>
        </w:tc>
        <w:tc>
          <w:tcPr>
            <w:tcW w:w="1437" w:type="dxa"/>
            <w:shd w:val="clear" w:color="auto" w:fill="auto"/>
            <w:vAlign w:val="bottom"/>
          </w:tcPr>
          <w:p w:rsidR="006C39E2" w:rsidRPr="007B7E30" w:rsidRDefault="006C39E2" w:rsidP="006C39E2">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24</w:t>
            </w:r>
          </w:p>
        </w:tc>
        <w:tc>
          <w:tcPr>
            <w:tcW w:w="1397" w:type="dxa"/>
            <w:shd w:val="clear" w:color="auto" w:fill="auto"/>
            <w:vAlign w:val="bottom"/>
          </w:tcPr>
          <w:p w:rsidR="006C39E2" w:rsidRPr="007B7E30" w:rsidRDefault="006C39E2" w:rsidP="006C39E2">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3</w:t>
            </w:r>
          </w:p>
        </w:tc>
      </w:tr>
      <w:tr w:rsidR="006C39E2" w:rsidRPr="007B7E30" w:rsidTr="00212FEA">
        <w:tc>
          <w:tcPr>
            <w:tcW w:w="512" w:type="dxa"/>
            <w:shd w:val="clear" w:color="auto" w:fill="auto"/>
          </w:tcPr>
          <w:p w:rsidR="006C39E2" w:rsidRPr="007B7E30" w:rsidRDefault="006C39E2" w:rsidP="006C39E2">
            <w:pPr>
              <w:suppressAutoHyphens w:val="0"/>
              <w:overflowPunct w:val="0"/>
              <w:autoSpaceDE w:val="0"/>
              <w:autoSpaceDN w:val="0"/>
              <w:adjustRightInd w:val="0"/>
              <w:spacing w:before="40" w:after="40" w:line="220" w:lineRule="exact"/>
              <w:ind w:right="113"/>
              <w:textAlignment w:val="baseline"/>
              <w:rPr>
                <w:sz w:val="18"/>
                <w:lang w:val="fr-FR"/>
              </w:rPr>
            </w:pPr>
            <w:r w:rsidRPr="007B7E30">
              <w:rPr>
                <w:sz w:val="18"/>
                <w:lang w:val="fr-FR"/>
              </w:rPr>
              <w:t>4</w:t>
            </w:r>
          </w:p>
        </w:tc>
        <w:tc>
          <w:tcPr>
            <w:tcW w:w="4024" w:type="dxa"/>
            <w:shd w:val="clear" w:color="auto" w:fill="auto"/>
          </w:tcPr>
          <w:p w:rsidR="006C39E2" w:rsidRPr="007B7E30" w:rsidRDefault="006C39E2" w:rsidP="009E2FAB">
            <w:pPr>
              <w:suppressAutoHyphens w:val="0"/>
              <w:overflowPunct w:val="0"/>
              <w:autoSpaceDE w:val="0"/>
              <w:autoSpaceDN w:val="0"/>
              <w:adjustRightInd w:val="0"/>
              <w:spacing w:before="40" w:after="40" w:line="220" w:lineRule="exact"/>
              <w:ind w:right="113"/>
              <w:textAlignment w:val="baseline"/>
              <w:rPr>
                <w:snapToGrid w:val="0"/>
                <w:sz w:val="18"/>
                <w:szCs w:val="24"/>
                <w:lang w:val="fr-FR"/>
              </w:rPr>
            </w:pPr>
            <w:r w:rsidRPr="007B7E30">
              <w:rPr>
                <w:snapToGrid w:val="0"/>
                <w:sz w:val="18"/>
                <w:lang w:val="fr-FR"/>
              </w:rPr>
              <w:t>Manipulation de slops</w:t>
            </w:r>
            <w:r w:rsidR="009E2FAB" w:rsidRPr="007B7E30">
              <w:rPr>
                <w:snapToGrid w:val="0"/>
                <w:sz w:val="18"/>
                <w:lang w:val="fr-FR"/>
              </w:rPr>
              <w:t xml:space="preserve"> </w:t>
            </w:r>
            <w:r w:rsidRPr="007B7E30">
              <w:rPr>
                <w:snapToGrid w:val="0"/>
                <w:sz w:val="18"/>
                <w:lang w:val="fr-FR"/>
              </w:rPr>
              <w:t>; cargaison restante et citernes pour produits résiduaires</w:t>
            </w:r>
          </w:p>
        </w:tc>
        <w:tc>
          <w:tcPr>
            <w:tcW w:w="1437" w:type="dxa"/>
            <w:shd w:val="clear" w:color="auto" w:fill="auto"/>
            <w:vAlign w:val="bottom"/>
          </w:tcPr>
          <w:p w:rsidR="006C39E2" w:rsidRPr="007B7E30" w:rsidRDefault="006C39E2" w:rsidP="006C39E2">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9</w:t>
            </w:r>
          </w:p>
        </w:tc>
        <w:tc>
          <w:tcPr>
            <w:tcW w:w="1397" w:type="dxa"/>
            <w:shd w:val="clear" w:color="auto" w:fill="auto"/>
            <w:vAlign w:val="bottom"/>
          </w:tcPr>
          <w:p w:rsidR="006C39E2" w:rsidRPr="007B7E30" w:rsidRDefault="006C39E2" w:rsidP="006C39E2">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2</w:t>
            </w:r>
          </w:p>
        </w:tc>
      </w:tr>
      <w:tr w:rsidR="006C39E2" w:rsidRPr="007B7E30" w:rsidTr="00212FEA">
        <w:tc>
          <w:tcPr>
            <w:tcW w:w="512" w:type="dxa"/>
            <w:shd w:val="clear" w:color="auto" w:fill="auto"/>
          </w:tcPr>
          <w:p w:rsidR="006C39E2" w:rsidRPr="007B7E30" w:rsidRDefault="006C39E2" w:rsidP="006C39E2">
            <w:pPr>
              <w:suppressAutoHyphens w:val="0"/>
              <w:overflowPunct w:val="0"/>
              <w:autoSpaceDE w:val="0"/>
              <w:autoSpaceDN w:val="0"/>
              <w:adjustRightInd w:val="0"/>
              <w:spacing w:before="40" w:after="40" w:line="220" w:lineRule="exact"/>
              <w:ind w:right="113"/>
              <w:textAlignment w:val="baseline"/>
              <w:rPr>
                <w:sz w:val="18"/>
                <w:lang w:val="fr-FR"/>
              </w:rPr>
            </w:pPr>
            <w:r w:rsidRPr="007B7E30">
              <w:rPr>
                <w:sz w:val="18"/>
                <w:lang w:val="fr-FR"/>
              </w:rPr>
              <w:lastRenderedPageBreak/>
              <w:t>5</w:t>
            </w:r>
          </w:p>
        </w:tc>
        <w:tc>
          <w:tcPr>
            <w:tcW w:w="4024" w:type="dxa"/>
            <w:shd w:val="clear" w:color="auto" w:fill="auto"/>
          </w:tcPr>
          <w:p w:rsidR="006C39E2" w:rsidRPr="007B7E30" w:rsidRDefault="006C39E2" w:rsidP="006C39E2">
            <w:pPr>
              <w:suppressAutoHyphens w:val="0"/>
              <w:overflowPunct w:val="0"/>
              <w:autoSpaceDE w:val="0"/>
              <w:autoSpaceDN w:val="0"/>
              <w:adjustRightInd w:val="0"/>
              <w:spacing w:before="40" w:after="40" w:line="220" w:lineRule="exact"/>
              <w:ind w:right="113"/>
              <w:textAlignment w:val="baseline"/>
              <w:rPr>
                <w:snapToGrid w:val="0"/>
                <w:sz w:val="18"/>
                <w:szCs w:val="24"/>
                <w:lang w:val="fr-FR"/>
              </w:rPr>
            </w:pPr>
            <w:r w:rsidRPr="007B7E30">
              <w:rPr>
                <w:snapToGrid w:val="0"/>
                <w:sz w:val="18"/>
                <w:lang w:val="fr-FR"/>
              </w:rPr>
              <w:t>Attestations d’exemption de gaz et travaux admis</w:t>
            </w:r>
          </w:p>
        </w:tc>
        <w:tc>
          <w:tcPr>
            <w:tcW w:w="1437" w:type="dxa"/>
            <w:shd w:val="clear" w:color="auto" w:fill="auto"/>
            <w:vAlign w:val="bottom"/>
          </w:tcPr>
          <w:p w:rsidR="006C39E2" w:rsidRPr="007B7E30" w:rsidRDefault="006C39E2" w:rsidP="006C39E2">
            <w:pPr>
              <w:suppressAutoHyphens w:val="0"/>
              <w:overflowPunct w:val="0"/>
              <w:autoSpaceDE w:val="0"/>
              <w:autoSpaceDN w:val="0"/>
              <w:adjustRightInd w:val="0"/>
              <w:spacing w:before="40" w:after="40" w:line="220" w:lineRule="exact"/>
              <w:ind w:right="113"/>
              <w:jc w:val="right"/>
              <w:textAlignment w:val="baseline"/>
              <w:rPr>
                <w:sz w:val="18"/>
                <w:lang w:val="fr-FR"/>
              </w:rPr>
            </w:pPr>
            <w:del w:id="130" w:author="Martine Moench" w:date="2018-10-08T12:10:00Z">
              <w:r w:rsidRPr="007B7E30" w:rsidDel="00B344D9">
                <w:rPr>
                  <w:sz w:val="18"/>
                  <w:lang w:val="fr-FR"/>
                </w:rPr>
                <w:delText>12</w:delText>
              </w:r>
            </w:del>
            <w:ins w:id="131" w:author="Martine Moench" w:date="2018-10-08T12:10:00Z">
              <w:r w:rsidR="00B344D9" w:rsidRPr="007B7E30">
                <w:rPr>
                  <w:sz w:val="18"/>
                  <w:lang w:val="fr-FR"/>
                </w:rPr>
                <w:t>10</w:t>
              </w:r>
            </w:ins>
          </w:p>
        </w:tc>
        <w:tc>
          <w:tcPr>
            <w:tcW w:w="1397" w:type="dxa"/>
            <w:shd w:val="clear" w:color="auto" w:fill="auto"/>
            <w:vAlign w:val="bottom"/>
          </w:tcPr>
          <w:p w:rsidR="006C39E2" w:rsidRPr="007B7E30" w:rsidRDefault="006C39E2" w:rsidP="006C39E2">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2</w:t>
            </w:r>
          </w:p>
        </w:tc>
      </w:tr>
      <w:tr w:rsidR="006C39E2" w:rsidRPr="007B7E30" w:rsidTr="00212FEA">
        <w:tc>
          <w:tcPr>
            <w:tcW w:w="512" w:type="dxa"/>
            <w:shd w:val="clear" w:color="auto" w:fill="auto"/>
          </w:tcPr>
          <w:p w:rsidR="006C39E2" w:rsidRPr="007B7E30" w:rsidRDefault="006C39E2" w:rsidP="006C39E2">
            <w:pPr>
              <w:suppressAutoHyphens w:val="0"/>
              <w:overflowPunct w:val="0"/>
              <w:autoSpaceDE w:val="0"/>
              <w:autoSpaceDN w:val="0"/>
              <w:adjustRightInd w:val="0"/>
              <w:spacing w:before="40" w:after="40" w:line="220" w:lineRule="exact"/>
              <w:ind w:right="113"/>
              <w:textAlignment w:val="baseline"/>
              <w:rPr>
                <w:sz w:val="18"/>
                <w:lang w:val="fr-FR"/>
              </w:rPr>
            </w:pPr>
            <w:r w:rsidRPr="007B7E30">
              <w:rPr>
                <w:sz w:val="18"/>
                <w:lang w:val="fr-FR"/>
              </w:rPr>
              <w:t>6</w:t>
            </w:r>
          </w:p>
        </w:tc>
        <w:tc>
          <w:tcPr>
            <w:tcW w:w="4024" w:type="dxa"/>
            <w:shd w:val="clear" w:color="auto" w:fill="auto"/>
          </w:tcPr>
          <w:p w:rsidR="006C39E2" w:rsidRPr="007B7E30" w:rsidRDefault="006C39E2" w:rsidP="006C39E2">
            <w:pPr>
              <w:suppressAutoHyphens w:val="0"/>
              <w:overflowPunct w:val="0"/>
              <w:autoSpaceDE w:val="0"/>
              <w:autoSpaceDN w:val="0"/>
              <w:adjustRightInd w:val="0"/>
              <w:spacing w:before="40" w:after="40" w:line="220" w:lineRule="exact"/>
              <w:ind w:right="113"/>
              <w:textAlignment w:val="baseline"/>
              <w:rPr>
                <w:snapToGrid w:val="0"/>
                <w:sz w:val="18"/>
                <w:szCs w:val="24"/>
                <w:lang w:val="fr-FR"/>
              </w:rPr>
            </w:pPr>
            <w:r w:rsidRPr="007B7E30">
              <w:rPr>
                <w:snapToGrid w:val="0"/>
                <w:sz w:val="18"/>
                <w:lang w:val="fr-FR"/>
              </w:rPr>
              <w:t>Chargement</w:t>
            </w:r>
            <w:r w:rsidR="009E2FAB" w:rsidRPr="007B7E30">
              <w:rPr>
                <w:snapToGrid w:val="0"/>
                <w:sz w:val="18"/>
                <w:lang w:val="fr-FR"/>
              </w:rPr>
              <w:t xml:space="preserve"> </w:t>
            </w:r>
            <w:r w:rsidRPr="007B7E30">
              <w:rPr>
                <w:snapToGrid w:val="0"/>
                <w:sz w:val="18"/>
                <w:lang w:val="fr-FR"/>
              </w:rPr>
              <w:t>; déchargement</w:t>
            </w:r>
          </w:p>
        </w:tc>
        <w:tc>
          <w:tcPr>
            <w:tcW w:w="1437" w:type="dxa"/>
            <w:shd w:val="clear" w:color="auto" w:fill="auto"/>
            <w:vAlign w:val="bottom"/>
          </w:tcPr>
          <w:p w:rsidR="006C39E2" w:rsidRPr="007B7E30" w:rsidRDefault="006C39E2" w:rsidP="006C39E2">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32</w:t>
            </w:r>
          </w:p>
        </w:tc>
        <w:tc>
          <w:tcPr>
            <w:tcW w:w="1397" w:type="dxa"/>
            <w:shd w:val="clear" w:color="auto" w:fill="auto"/>
            <w:vAlign w:val="bottom"/>
          </w:tcPr>
          <w:p w:rsidR="006C39E2" w:rsidRPr="007B7E30" w:rsidRDefault="006C39E2" w:rsidP="006C39E2">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3</w:t>
            </w:r>
          </w:p>
        </w:tc>
      </w:tr>
      <w:tr w:rsidR="006C39E2" w:rsidRPr="007B7E30" w:rsidTr="00212FEA">
        <w:tc>
          <w:tcPr>
            <w:tcW w:w="512" w:type="dxa"/>
            <w:tcBorders>
              <w:bottom w:val="single" w:sz="2" w:space="0" w:color="auto"/>
            </w:tcBorders>
            <w:shd w:val="clear" w:color="auto" w:fill="auto"/>
          </w:tcPr>
          <w:p w:rsidR="006C39E2" w:rsidRPr="007B7E30" w:rsidRDefault="006C39E2" w:rsidP="006C39E2">
            <w:pPr>
              <w:suppressAutoHyphens w:val="0"/>
              <w:overflowPunct w:val="0"/>
              <w:autoSpaceDE w:val="0"/>
              <w:autoSpaceDN w:val="0"/>
              <w:adjustRightInd w:val="0"/>
              <w:spacing w:before="40" w:after="40" w:line="220" w:lineRule="exact"/>
              <w:ind w:right="113"/>
              <w:textAlignment w:val="baseline"/>
              <w:rPr>
                <w:sz w:val="18"/>
                <w:lang w:val="fr-FR"/>
              </w:rPr>
            </w:pPr>
            <w:r w:rsidRPr="007B7E30">
              <w:rPr>
                <w:sz w:val="18"/>
                <w:lang w:val="fr-FR"/>
              </w:rPr>
              <w:t>7</w:t>
            </w:r>
          </w:p>
        </w:tc>
        <w:tc>
          <w:tcPr>
            <w:tcW w:w="4024" w:type="dxa"/>
            <w:tcBorders>
              <w:bottom w:val="single" w:sz="2" w:space="0" w:color="auto"/>
            </w:tcBorders>
            <w:shd w:val="clear" w:color="auto" w:fill="auto"/>
          </w:tcPr>
          <w:p w:rsidR="006C39E2" w:rsidRPr="007B7E30" w:rsidRDefault="006C39E2" w:rsidP="006C39E2">
            <w:pPr>
              <w:suppressAutoHyphens w:val="0"/>
              <w:overflowPunct w:val="0"/>
              <w:autoSpaceDE w:val="0"/>
              <w:autoSpaceDN w:val="0"/>
              <w:adjustRightInd w:val="0"/>
              <w:spacing w:before="40" w:after="40" w:line="220" w:lineRule="exact"/>
              <w:ind w:right="113"/>
              <w:textAlignment w:val="baseline"/>
              <w:rPr>
                <w:snapToGrid w:val="0"/>
                <w:sz w:val="18"/>
                <w:szCs w:val="24"/>
                <w:lang w:val="fr-FR"/>
              </w:rPr>
            </w:pPr>
            <w:r w:rsidRPr="007B7E30">
              <w:rPr>
                <w:snapToGrid w:val="0"/>
                <w:sz w:val="18"/>
                <w:lang w:val="fr-FR"/>
              </w:rPr>
              <w:t>Chauffage</w:t>
            </w:r>
          </w:p>
        </w:tc>
        <w:tc>
          <w:tcPr>
            <w:tcW w:w="1437" w:type="dxa"/>
            <w:tcBorders>
              <w:bottom w:val="single" w:sz="2" w:space="0" w:color="auto"/>
            </w:tcBorders>
            <w:shd w:val="clear" w:color="auto" w:fill="auto"/>
            <w:vAlign w:val="bottom"/>
          </w:tcPr>
          <w:p w:rsidR="006C39E2" w:rsidRPr="007B7E30" w:rsidRDefault="006C39E2" w:rsidP="006C39E2">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12</w:t>
            </w:r>
          </w:p>
        </w:tc>
        <w:tc>
          <w:tcPr>
            <w:tcW w:w="1397" w:type="dxa"/>
            <w:tcBorders>
              <w:bottom w:val="single" w:sz="2" w:space="0" w:color="auto"/>
            </w:tcBorders>
            <w:shd w:val="clear" w:color="auto" w:fill="auto"/>
            <w:vAlign w:val="bottom"/>
          </w:tcPr>
          <w:p w:rsidR="006C39E2" w:rsidRPr="007B7E30" w:rsidRDefault="006C39E2" w:rsidP="006C39E2">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2</w:t>
            </w:r>
          </w:p>
        </w:tc>
      </w:tr>
      <w:tr w:rsidR="006C39E2" w:rsidRPr="007B7E30" w:rsidTr="00212FEA">
        <w:tc>
          <w:tcPr>
            <w:tcW w:w="5973" w:type="dxa"/>
            <w:gridSpan w:val="3"/>
            <w:tcBorders>
              <w:top w:val="single" w:sz="2" w:space="0" w:color="auto"/>
              <w:bottom w:val="single" w:sz="12" w:space="0" w:color="auto"/>
            </w:tcBorders>
            <w:shd w:val="clear" w:color="auto" w:fill="auto"/>
          </w:tcPr>
          <w:p w:rsidR="006C39E2" w:rsidRPr="007B7E30" w:rsidRDefault="006C39E2" w:rsidP="006C39E2">
            <w:pPr>
              <w:suppressAutoHyphens w:val="0"/>
              <w:overflowPunct w:val="0"/>
              <w:autoSpaceDE w:val="0"/>
              <w:autoSpaceDN w:val="0"/>
              <w:adjustRightInd w:val="0"/>
              <w:spacing w:before="40" w:after="40" w:line="220" w:lineRule="exact"/>
              <w:ind w:left="284" w:right="113"/>
              <w:textAlignment w:val="baseline"/>
              <w:rPr>
                <w:b/>
                <w:snapToGrid w:val="0"/>
                <w:sz w:val="18"/>
                <w:szCs w:val="24"/>
                <w:lang w:val="fr-FR"/>
              </w:rPr>
            </w:pPr>
            <w:r w:rsidRPr="007B7E30">
              <w:rPr>
                <w:b/>
                <w:snapToGrid w:val="0"/>
                <w:sz w:val="18"/>
                <w:lang w:val="fr-FR"/>
              </w:rPr>
              <w:t>Total</w:t>
            </w:r>
          </w:p>
        </w:tc>
        <w:tc>
          <w:tcPr>
            <w:tcW w:w="1397" w:type="dxa"/>
            <w:tcBorders>
              <w:top w:val="single" w:sz="2" w:space="0" w:color="auto"/>
              <w:bottom w:val="single" w:sz="12" w:space="0" w:color="auto"/>
            </w:tcBorders>
            <w:shd w:val="clear" w:color="auto" w:fill="auto"/>
            <w:vAlign w:val="bottom"/>
          </w:tcPr>
          <w:p w:rsidR="006C39E2" w:rsidRPr="007B7E30" w:rsidRDefault="006C39E2" w:rsidP="006C39E2">
            <w:pPr>
              <w:suppressAutoHyphens w:val="0"/>
              <w:overflowPunct w:val="0"/>
              <w:autoSpaceDE w:val="0"/>
              <w:autoSpaceDN w:val="0"/>
              <w:adjustRightInd w:val="0"/>
              <w:spacing w:before="40" w:after="40" w:line="220" w:lineRule="exact"/>
              <w:ind w:right="113"/>
              <w:jc w:val="right"/>
              <w:textAlignment w:val="baseline"/>
              <w:rPr>
                <w:b/>
                <w:sz w:val="18"/>
                <w:lang w:val="fr-FR"/>
              </w:rPr>
            </w:pPr>
            <w:r w:rsidRPr="007B7E30">
              <w:rPr>
                <w:b/>
                <w:sz w:val="18"/>
                <w:lang w:val="fr-FR"/>
              </w:rPr>
              <w:t>15</w:t>
            </w:r>
          </w:p>
        </w:tc>
      </w:tr>
    </w:tbl>
    <w:p w:rsidR="006C39E2" w:rsidRPr="007B7E30" w:rsidRDefault="006C39E2" w:rsidP="006C39E2">
      <w:pPr>
        <w:pStyle w:val="SingleTxtG"/>
        <w:spacing w:before="120"/>
        <w:ind w:firstLine="567"/>
      </w:pPr>
      <w:r w:rsidRPr="007B7E30">
        <w:rPr>
          <w:lang w:val="fr-FR"/>
        </w:rPr>
        <w:t>c)</w:t>
      </w:r>
      <w:r w:rsidRPr="007B7E30">
        <w:rPr>
          <w:lang w:val="fr-FR"/>
        </w:rPr>
        <w:tab/>
      </w:r>
      <w:r w:rsidRPr="007B7E30">
        <w:t>Mesures en cas d’urgence</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511"/>
        <w:gridCol w:w="4080"/>
        <w:gridCol w:w="1383"/>
        <w:gridCol w:w="1396"/>
      </w:tblGrid>
      <w:tr w:rsidR="006C39E2" w:rsidRPr="007B7E30" w:rsidTr="00212FEA">
        <w:trPr>
          <w:cantSplit/>
          <w:tblHeader/>
        </w:trPr>
        <w:tc>
          <w:tcPr>
            <w:tcW w:w="4591" w:type="dxa"/>
            <w:gridSpan w:val="2"/>
            <w:tcBorders>
              <w:top w:val="single" w:sz="4" w:space="0" w:color="auto"/>
              <w:bottom w:val="single" w:sz="12" w:space="0" w:color="auto"/>
            </w:tcBorders>
            <w:shd w:val="clear" w:color="auto" w:fill="auto"/>
            <w:vAlign w:val="bottom"/>
          </w:tcPr>
          <w:p w:rsidR="006C39E2" w:rsidRPr="007B7E30" w:rsidRDefault="006C39E2" w:rsidP="006C39E2">
            <w:pPr>
              <w:suppressAutoHyphens w:val="0"/>
              <w:overflowPunct w:val="0"/>
              <w:autoSpaceDE w:val="0"/>
              <w:autoSpaceDN w:val="0"/>
              <w:adjustRightInd w:val="0"/>
              <w:spacing w:before="80" w:after="80" w:line="200" w:lineRule="exact"/>
              <w:ind w:right="113"/>
              <w:textAlignment w:val="baseline"/>
              <w:rPr>
                <w:i/>
                <w:snapToGrid w:val="0"/>
                <w:sz w:val="16"/>
                <w:lang w:val="fr-FR"/>
              </w:rPr>
            </w:pPr>
            <w:r w:rsidRPr="007B7E30">
              <w:rPr>
                <w:i/>
                <w:snapToGrid w:val="0"/>
                <w:sz w:val="16"/>
                <w:lang w:val="fr-FR"/>
              </w:rPr>
              <w:t>Objectif d’examen</w:t>
            </w:r>
          </w:p>
        </w:tc>
        <w:tc>
          <w:tcPr>
            <w:tcW w:w="1383" w:type="dxa"/>
            <w:tcBorders>
              <w:top w:val="single" w:sz="4" w:space="0" w:color="auto"/>
              <w:bottom w:val="single" w:sz="12" w:space="0" w:color="auto"/>
            </w:tcBorders>
            <w:shd w:val="clear" w:color="auto" w:fill="auto"/>
            <w:vAlign w:val="bottom"/>
          </w:tcPr>
          <w:p w:rsidR="006C39E2" w:rsidRPr="007B7E30" w:rsidRDefault="006C39E2" w:rsidP="006C39E2">
            <w:pPr>
              <w:suppressAutoHyphens w:val="0"/>
              <w:overflowPunct w:val="0"/>
              <w:autoSpaceDE w:val="0"/>
              <w:autoSpaceDN w:val="0"/>
              <w:adjustRightInd w:val="0"/>
              <w:spacing w:before="80" w:after="80" w:line="200" w:lineRule="exact"/>
              <w:ind w:right="113"/>
              <w:jc w:val="right"/>
              <w:textAlignment w:val="baseline"/>
              <w:rPr>
                <w:i/>
                <w:sz w:val="16"/>
                <w:lang w:val="fr-FR"/>
              </w:rPr>
            </w:pPr>
            <w:r w:rsidRPr="007B7E30">
              <w:rPr>
                <w:i/>
                <w:sz w:val="16"/>
                <w:lang w:val="fr-FR"/>
              </w:rPr>
              <w:t>Nombre de questions dans le catalogue</w:t>
            </w:r>
          </w:p>
        </w:tc>
        <w:tc>
          <w:tcPr>
            <w:tcW w:w="1396" w:type="dxa"/>
            <w:tcBorders>
              <w:top w:val="single" w:sz="4" w:space="0" w:color="auto"/>
              <w:bottom w:val="single" w:sz="12" w:space="0" w:color="auto"/>
            </w:tcBorders>
            <w:shd w:val="clear" w:color="auto" w:fill="auto"/>
            <w:vAlign w:val="bottom"/>
          </w:tcPr>
          <w:p w:rsidR="006C39E2" w:rsidRPr="007B7E30" w:rsidRDefault="006C39E2" w:rsidP="006C39E2">
            <w:pPr>
              <w:suppressAutoHyphens w:val="0"/>
              <w:overflowPunct w:val="0"/>
              <w:autoSpaceDE w:val="0"/>
              <w:autoSpaceDN w:val="0"/>
              <w:adjustRightInd w:val="0"/>
              <w:spacing w:before="80" w:after="80" w:line="200" w:lineRule="exact"/>
              <w:ind w:right="113"/>
              <w:jc w:val="right"/>
              <w:textAlignment w:val="baseline"/>
              <w:rPr>
                <w:i/>
                <w:snapToGrid w:val="0"/>
                <w:sz w:val="16"/>
                <w:lang w:val="fr-FR"/>
              </w:rPr>
            </w:pPr>
            <w:r w:rsidRPr="007B7E30">
              <w:rPr>
                <w:i/>
                <w:snapToGrid w:val="0"/>
                <w:sz w:val="16"/>
                <w:lang w:val="fr-FR"/>
              </w:rPr>
              <w:t>Nombre de questions à l’examen</w:t>
            </w:r>
          </w:p>
        </w:tc>
      </w:tr>
      <w:tr w:rsidR="006C39E2" w:rsidRPr="007B7E30" w:rsidTr="00212FEA">
        <w:tc>
          <w:tcPr>
            <w:tcW w:w="511" w:type="dxa"/>
            <w:tcBorders>
              <w:top w:val="single" w:sz="12" w:space="0" w:color="auto"/>
            </w:tcBorders>
            <w:shd w:val="clear" w:color="auto" w:fill="auto"/>
          </w:tcPr>
          <w:p w:rsidR="006C39E2" w:rsidRPr="007B7E30" w:rsidRDefault="006C39E2" w:rsidP="006C39E2">
            <w:pPr>
              <w:suppressAutoHyphens w:val="0"/>
              <w:overflowPunct w:val="0"/>
              <w:autoSpaceDE w:val="0"/>
              <w:autoSpaceDN w:val="0"/>
              <w:adjustRightInd w:val="0"/>
              <w:spacing w:before="40" w:after="40" w:line="220" w:lineRule="exact"/>
              <w:ind w:right="113"/>
              <w:textAlignment w:val="baseline"/>
              <w:rPr>
                <w:sz w:val="18"/>
                <w:lang w:val="fr-FR"/>
              </w:rPr>
            </w:pPr>
            <w:r w:rsidRPr="007B7E30">
              <w:rPr>
                <w:sz w:val="18"/>
                <w:lang w:val="fr-FR"/>
              </w:rPr>
              <w:t>1</w:t>
            </w:r>
          </w:p>
        </w:tc>
        <w:tc>
          <w:tcPr>
            <w:tcW w:w="4080" w:type="dxa"/>
            <w:tcBorders>
              <w:top w:val="single" w:sz="12" w:space="0" w:color="auto"/>
            </w:tcBorders>
            <w:shd w:val="clear" w:color="auto" w:fill="auto"/>
          </w:tcPr>
          <w:p w:rsidR="006C39E2" w:rsidRPr="007B7E30" w:rsidRDefault="006C39E2" w:rsidP="006C39E2">
            <w:pPr>
              <w:suppressAutoHyphens w:val="0"/>
              <w:overflowPunct w:val="0"/>
              <w:autoSpaceDE w:val="0"/>
              <w:autoSpaceDN w:val="0"/>
              <w:adjustRightInd w:val="0"/>
              <w:spacing w:before="40" w:after="40" w:line="220" w:lineRule="exact"/>
              <w:ind w:right="113"/>
              <w:textAlignment w:val="baseline"/>
              <w:rPr>
                <w:snapToGrid w:val="0"/>
                <w:sz w:val="18"/>
                <w:szCs w:val="24"/>
                <w:lang w:val="fr-FR"/>
              </w:rPr>
            </w:pPr>
            <w:r w:rsidRPr="007B7E30">
              <w:rPr>
                <w:snapToGrid w:val="0"/>
                <w:sz w:val="18"/>
                <w:lang w:val="fr-FR"/>
              </w:rPr>
              <w:t>Dommages corporels</w:t>
            </w:r>
          </w:p>
        </w:tc>
        <w:tc>
          <w:tcPr>
            <w:tcW w:w="1383" w:type="dxa"/>
            <w:tcBorders>
              <w:top w:val="single" w:sz="12" w:space="0" w:color="auto"/>
            </w:tcBorders>
            <w:shd w:val="clear" w:color="auto" w:fill="auto"/>
            <w:vAlign w:val="bottom"/>
          </w:tcPr>
          <w:p w:rsidR="006C39E2" w:rsidRPr="007B7E30" w:rsidRDefault="006C39E2" w:rsidP="006C39E2">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7</w:t>
            </w:r>
          </w:p>
        </w:tc>
        <w:tc>
          <w:tcPr>
            <w:tcW w:w="1396" w:type="dxa"/>
            <w:tcBorders>
              <w:top w:val="single" w:sz="12" w:space="0" w:color="auto"/>
            </w:tcBorders>
            <w:shd w:val="clear" w:color="auto" w:fill="auto"/>
            <w:vAlign w:val="bottom"/>
          </w:tcPr>
          <w:p w:rsidR="006C39E2" w:rsidRPr="007B7E30" w:rsidRDefault="006C39E2" w:rsidP="006C39E2">
            <w:pPr>
              <w:suppressAutoHyphens w:val="0"/>
              <w:overflowPunct w:val="0"/>
              <w:autoSpaceDE w:val="0"/>
              <w:autoSpaceDN w:val="0"/>
              <w:adjustRightInd w:val="0"/>
              <w:spacing w:before="40" w:after="40" w:line="220" w:lineRule="exact"/>
              <w:ind w:right="113"/>
              <w:jc w:val="right"/>
              <w:textAlignment w:val="baseline"/>
              <w:rPr>
                <w:snapToGrid w:val="0"/>
                <w:sz w:val="18"/>
                <w:szCs w:val="24"/>
                <w:lang w:val="fr-FR"/>
              </w:rPr>
            </w:pPr>
            <w:r w:rsidRPr="007B7E30">
              <w:rPr>
                <w:snapToGrid w:val="0"/>
                <w:sz w:val="18"/>
                <w:lang w:val="fr-FR"/>
              </w:rPr>
              <w:t>0 ou 1</w:t>
            </w:r>
          </w:p>
        </w:tc>
      </w:tr>
      <w:tr w:rsidR="006C39E2" w:rsidRPr="007B7E30" w:rsidTr="00212FEA">
        <w:tc>
          <w:tcPr>
            <w:tcW w:w="511" w:type="dxa"/>
            <w:shd w:val="clear" w:color="auto" w:fill="auto"/>
          </w:tcPr>
          <w:p w:rsidR="006C39E2" w:rsidRPr="007B7E30" w:rsidRDefault="006C39E2" w:rsidP="006C39E2">
            <w:pPr>
              <w:suppressAutoHyphens w:val="0"/>
              <w:overflowPunct w:val="0"/>
              <w:autoSpaceDE w:val="0"/>
              <w:autoSpaceDN w:val="0"/>
              <w:adjustRightInd w:val="0"/>
              <w:spacing w:before="40" w:after="40" w:line="220" w:lineRule="exact"/>
              <w:ind w:right="113"/>
              <w:textAlignment w:val="baseline"/>
              <w:rPr>
                <w:sz w:val="18"/>
                <w:lang w:val="fr-FR"/>
              </w:rPr>
            </w:pPr>
            <w:r w:rsidRPr="007B7E30">
              <w:rPr>
                <w:sz w:val="18"/>
                <w:lang w:val="fr-FR"/>
              </w:rPr>
              <w:t>2</w:t>
            </w:r>
          </w:p>
        </w:tc>
        <w:tc>
          <w:tcPr>
            <w:tcW w:w="4080" w:type="dxa"/>
            <w:shd w:val="clear" w:color="auto" w:fill="auto"/>
          </w:tcPr>
          <w:p w:rsidR="006C39E2" w:rsidRPr="007B7E30" w:rsidRDefault="006C39E2" w:rsidP="006C39E2">
            <w:pPr>
              <w:suppressAutoHyphens w:val="0"/>
              <w:overflowPunct w:val="0"/>
              <w:autoSpaceDE w:val="0"/>
              <w:autoSpaceDN w:val="0"/>
              <w:adjustRightInd w:val="0"/>
              <w:spacing w:before="40" w:after="40" w:line="220" w:lineRule="exact"/>
              <w:ind w:right="113"/>
              <w:textAlignment w:val="baseline"/>
              <w:rPr>
                <w:snapToGrid w:val="0"/>
                <w:sz w:val="18"/>
                <w:szCs w:val="24"/>
                <w:lang w:val="fr-FR"/>
              </w:rPr>
            </w:pPr>
            <w:r w:rsidRPr="007B7E30">
              <w:rPr>
                <w:snapToGrid w:val="0"/>
                <w:sz w:val="18"/>
                <w:lang w:val="fr-FR"/>
              </w:rPr>
              <w:t>Dommages matériels</w:t>
            </w:r>
          </w:p>
        </w:tc>
        <w:tc>
          <w:tcPr>
            <w:tcW w:w="1383" w:type="dxa"/>
            <w:shd w:val="clear" w:color="auto" w:fill="auto"/>
            <w:vAlign w:val="bottom"/>
          </w:tcPr>
          <w:p w:rsidR="006C39E2" w:rsidRPr="007B7E30" w:rsidRDefault="006C39E2" w:rsidP="006C39E2">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6</w:t>
            </w:r>
          </w:p>
        </w:tc>
        <w:tc>
          <w:tcPr>
            <w:tcW w:w="1396" w:type="dxa"/>
            <w:shd w:val="clear" w:color="auto" w:fill="auto"/>
            <w:vAlign w:val="bottom"/>
          </w:tcPr>
          <w:p w:rsidR="006C39E2" w:rsidRPr="007B7E30" w:rsidRDefault="006C39E2" w:rsidP="006C39E2">
            <w:pPr>
              <w:suppressAutoHyphens w:val="0"/>
              <w:overflowPunct w:val="0"/>
              <w:autoSpaceDE w:val="0"/>
              <w:autoSpaceDN w:val="0"/>
              <w:adjustRightInd w:val="0"/>
              <w:spacing w:before="40" w:after="40" w:line="220" w:lineRule="exact"/>
              <w:ind w:right="113"/>
              <w:jc w:val="right"/>
              <w:textAlignment w:val="baseline"/>
              <w:rPr>
                <w:snapToGrid w:val="0"/>
                <w:sz w:val="18"/>
                <w:szCs w:val="24"/>
                <w:lang w:val="fr-FR"/>
              </w:rPr>
            </w:pPr>
            <w:r w:rsidRPr="007B7E30">
              <w:rPr>
                <w:snapToGrid w:val="0"/>
                <w:sz w:val="18"/>
                <w:lang w:val="fr-FR"/>
              </w:rPr>
              <w:t>0 ou 1</w:t>
            </w:r>
          </w:p>
        </w:tc>
      </w:tr>
      <w:tr w:rsidR="006C39E2" w:rsidRPr="007B7E30" w:rsidTr="00212FEA">
        <w:tc>
          <w:tcPr>
            <w:tcW w:w="511" w:type="dxa"/>
            <w:shd w:val="clear" w:color="auto" w:fill="auto"/>
          </w:tcPr>
          <w:p w:rsidR="006C39E2" w:rsidRPr="007B7E30" w:rsidRDefault="006C39E2" w:rsidP="006C39E2">
            <w:pPr>
              <w:suppressAutoHyphens w:val="0"/>
              <w:overflowPunct w:val="0"/>
              <w:autoSpaceDE w:val="0"/>
              <w:autoSpaceDN w:val="0"/>
              <w:adjustRightInd w:val="0"/>
              <w:spacing w:before="40" w:after="40" w:line="220" w:lineRule="exact"/>
              <w:ind w:right="113"/>
              <w:textAlignment w:val="baseline"/>
              <w:rPr>
                <w:sz w:val="18"/>
                <w:lang w:val="fr-FR"/>
              </w:rPr>
            </w:pPr>
            <w:r w:rsidRPr="007B7E30">
              <w:rPr>
                <w:sz w:val="18"/>
                <w:lang w:val="fr-FR"/>
              </w:rPr>
              <w:t>3</w:t>
            </w:r>
          </w:p>
        </w:tc>
        <w:tc>
          <w:tcPr>
            <w:tcW w:w="4080" w:type="dxa"/>
            <w:shd w:val="clear" w:color="auto" w:fill="auto"/>
          </w:tcPr>
          <w:p w:rsidR="006C39E2" w:rsidRPr="007B7E30" w:rsidRDefault="006C39E2" w:rsidP="006C39E2">
            <w:pPr>
              <w:suppressAutoHyphens w:val="0"/>
              <w:overflowPunct w:val="0"/>
              <w:autoSpaceDE w:val="0"/>
              <w:autoSpaceDN w:val="0"/>
              <w:adjustRightInd w:val="0"/>
              <w:spacing w:before="40" w:after="40" w:line="220" w:lineRule="exact"/>
              <w:ind w:right="113"/>
              <w:textAlignment w:val="baseline"/>
              <w:rPr>
                <w:snapToGrid w:val="0"/>
                <w:sz w:val="18"/>
                <w:szCs w:val="24"/>
                <w:lang w:val="fr-FR"/>
              </w:rPr>
            </w:pPr>
            <w:r w:rsidRPr="007B7E30">
              <w:rPr>
                <w:snapToGrid w:val="0"/>
                <w:sz w:val="18"/>
                <w:lang w:val="fr-FR"/>
              </w:rPr>
              <w:t>Dommages environnementaux</w:t>
            </w:r>
          </w:p>
        </w:tc>
        <w:tc>
          <w:tcPr>
            <w:tcW w:w="1383" w:type="dxa"/>
            <w:shd w:val="clear" w:color="auto" w:fill="auto"/>
            <w:vAlign w:val="bottom"/>
          </w:tcPr>
          <w:p w:rsidR="006C39E2" w:rsidRPr="007B7E30" w:rsidRDefault="006C39E2" w:rsidP="006C39E2">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5</w:t>
            </w:r>
          </w:p>
        </w:tc>
        <w:tc>
          <w:tcPr>
            <w:tcW w:w="1396" w:type="dxa"/>
            <w:shd w:val="clear" w:color="auto" w:fill="auto"/>
            <w:vAlign w:val="bottom"/>
          </w:tcPr>
          <w:p w:rsidR="006C39E2" w:rsidRPr="007B7E30" w:rsidRDefault="006C39E2" w:rsidP="006C39E2">
            <w:pPr>
              <w:suppressAutoHyphens w:val="0"/>
              <w:overflowPunct w:val="0"/>
              <w:autoSpaceDE w:val="0"/>
              <w:autoSpaceDN w:val="0"/>
              <w:adjustRightInd w:val="0"/>
              <w:spacing w:before="40" w:after="40" w:line="220" w:lineRule="exact"/>
              <w:ind w:right="113"/>
              <w:jc w:val="right"/>
              <w:textAlignment w:val="baseline"/>
              <w:rPr>
                <w:snapToGrid w:val="0"/>
                <w:sz w:val="18"/>
                <w:szCs w:val="24"/>
                <w:lang w:val="fr-FR"/>
              </w:rPr>
            </w:pPr>
            <w:r w:rsidRPr="007B7E30">
              <w:rPr>
                <w:snapToGrid w:val="0"/>
                <w:sz w:val="18"/>
                <w:lang w:val="fr-FR"/>
              </w:rPr>
              <w:t>0 ou 1</w:t>
            </w:r>
          </w:p>
        </w:tc>
      </w:tr>
      <w:tr w:rsidR="006C39E2" w:rsidRPr="007B7E30" w:rsidTr="00212FEA">
        <w:tc>
          <w:tcPr>
            <w:tcW w:w="511" w:type="dxa"/>
            <w:tcBorders>
              <w:bottom w:val="single" w:sz="2" w:space="0" w:color="auto"/>
            </w:tcBorders>
            <w:shd w:val="clear" w:color="auto" w:fill="auto"/>
          </w:tcPr>
          <w:p w:rsidR="006C39E2" w:rsidRPr="007B7E30" w:rsidRDefault="006C39E2" w:rsidP="006C39E2">
            <w:pPr>
              <w:suppressAutoHyphens w:val="0"/>
              <w:overflowPunct w:val="0"/>
              <w:autoSpaceDE w:val="0"/>
              <w:autoSpaceDN w:val="0"/>
              <w:adjustRightInd w:val="0"/>
              <w:spacing w:before="40" w:after="40" w:line="220" w:lineRule="exact"/>
              <w:ind w:right="113"/>
              <w:textAlignment w:val="baseline"/>
              <w:rPr>
                <w:sz w:val="18"/>
                <w:lang w:val="fr-FR"/>
              </w:rPr>
            </w:pPr>
            <w:r w:rsidRPr="007B7E30">
              <w:rPr>
                <w:sz w:val="18"/>
                <w:lang w:val="fr-FR"/>
              </w:rPr>
              <w:t>4</w:t>
            </w:r>
          </w:p>
        </w:tc>
        <w:tc>
          <w:tcPr>
            <w:tcW w:w="4080" w:type="dxa"/>
            <w:tcBorders>
              <w:bottom w:val="single" w:sz="2" w:space="0" w:color="auto"/>
            </w:tcBorders>
            <w:shd w:val="clear" w:color="auto" w:fill="auto"/>
          </w:tcPr>
          <w:p w:rsidR="006C39E2" w:rsidRPr="007B7E30" w:rsidRDefault="006C39E2" w:rsidP="006C39E2">
            <w:pPr>
              <w:suppressAutoHyphens w:val="0"/>
              <w:overflowPunct w:val="0"/>
              <w:autoSpaceDE w:val="0"/>
              <w:autoSpaceDN w:val="0"/>
              <w:adjustRightInd w:val="0"/>
              <w:spacing w:before="40" w:after="40" w:line="220" w:lineRule="exact"/>
              <w:ind w:right="113"/>
              <w:textAlignment w:val="baseline"/>
              <w:rPr>
                <w:snapToGrid w:val="0"/>
                <w:sz w:val="18"/>
                <w:szCs w:val="24"/>
                <w:lang w:val="fr-FR"/>
              </w:rPr>
            </w:pPr>
            <w:r w:rsidRPr="007B7E30">
              <w:rPr>
                <w:snapToGrid w:val="0"/>
                <w:sz w:val="18"/>
                <w:lang w:val="fr-FR"/>
              </w:rPr>
              <w:t>Plans de sécurité</w:t>
            </w:r>
          </w:p>
        </w:tc>
        <w:tc>
          <w:tcPr>
            <w:tcW w:w="1383" w:type="dxa"/>
            <w:tcBorders>
              <w:bottom w:val="single" w:sz="2" w:space="0" w:color="auto"/>
            </w:tcBorders>
            <w:shd w:val="clear" w:color="auto" w:fill="auto"/>
            <w:vAlign w:val="bottom"/>
          </w:tcPr>
          <w:p w:rsidR="006C39E2" w:rsidRPr="007B7E30" w:rsidRDefault="006C39E2" w:rsidP="006C39E2">
            <w:pPr>
              <w:suppressAutoHyphens w:val="0"/>
              <w:overflowPunct w:val="0"/>
              <w:autoSpaceDE w:val="0"/>
              <w:autoSpaceDN w:val="0"/>
              <w:adjustRightInd w:val="0"/>
              <w:spacing w:before="40" w:after="40" w:line="220" w:lineRule="exact"/>
              <w:ind w:right="113"/>
              <w:jc w:val="right"/>
              <w:textAlignment w:val="baseline"/>
              <w:rPr>
                <w:sz w:val="18"/>
                <w:lang w:val="fr-FR"/>
              </w:rPr>
            </w:pPr>
            <w:r w:rsidRPr="007B7E30">
              <w:rPr>
                <w:sz w:val="18"/>
                <w:lang w:val="fr-FR"/>
              </w:rPr>
              <w:t>6</w:t>
            </w:r>
          </w:p>
        </w:tc>
        <w:tc>
          <w:tcPr>
            <w:tcW w:w="1396" w:type="dxa"/>
            <w:tcBorders>
              <w:bottom w:val="single" w:sz="2" w:space="0" w:color="auto"/>
            </w:tcBorders>
            <w:shd w:val="clear" w:color="auto" w:fill="auto"/>
            <w:vAlign w:val="bottom"/>
          </w:tcPr>
          <w:p w:rsidR="006C39E2" w:rsidRPr="007B7E30" w:rsidRDefault="006C39E2" w:rsidP="006C39E2">
            <w:pPr>
              <w:suppressAutoHyphens w:val="0"/>
              <w:overflowPunct w:val="0"/>
              <w:autoSpaceDE w:val="0"/>
              <w:autoSpaceDN w:val="0"/>
              <w:adjustRightInd w:val="0"/>
              <w:spacing w:before="40" w:after="40" w:line="220" w:lineRule="exact"/>
              <w:ind w:right="113"/>
              <w:jc w:val="right"/>
              <w:textAlignment w:val="baseline"/>
              <w:rPr>
                <w:snapToGrid w:val="0"/>
                <w:sz w:val="18"/>
                <w:szCs w:val="24"/>
                <w:lang w:val="fr-FR"/>
              </w:rPr>
            </w:pPr>
            <w:r w:rsidRPr="007B7E30">
              <w:rPr>
                <w:snapToGrid w:val="0"/>
                <w:sz w:val="18"/>
                <w:lang w:val="fr-FR"/>
              </w:rPr>
              <w:t>0 ou 1</w:t>
            </w:r>
          </w:p>
        </w:tc>
      </w:tr>
      <w:tr w:rsidR="006C39E2" w:rsidRPr="007B7E30" w:rsidTr="00212FEA">
        <w:trPr>
          <w:cantSplit/>
        </w:trPr>
        <w:tc>
          <w:tcPr>
            <w:tcW w:w="5974" w:type="dxa"/>
            <w:gridSpan w:val="3"/>
            <w:tcBorders>
              <w:top w:val="single" w:sz="2" w:space="0" w:color="auto"/>
              <w:bottom w:val="single" w:sz="12" w:space="0" w:color="auto"/>
            </w:tcBorders>
            <w:shd w:val="clear" w:color="auto" w:fill="auto"/>
          </w:tcPr>
          <w:p w:rsidR="006C39E2" w:rsidRPr="007B7E30" w:rsidRDefault="006C39E2" w:rsidP="006C39E2">
            <w:pPr>
              <w:suppressAutoHyphens w:val="0"/>
              <w:overflowPunct w:val="0"/>
              <w:autoSpaceDE w:val="0"/>
              <w:autoSpaceDN w:val="0"/>
              <w:adjustRightInd w:val="0"/>
              <w:spacing w:before="40" w:after="40" w:line="220" w:lineRule="exact"/>
              <w:ind w:left="284" w:right="113"/>
              <w:textAlignment w:val="baseline"/>
              <w:rPr>
                <w:b/>
                <w:snapToGrid w:val="0"/>
                <w:sz w:val="18"/>
                <w:szCs w:val="24"/>
                <w:lang w:val="fr-FR"/>
              </w:rPr>
            </w:pPr>
            <w:r w:rsidRPr="007B7E30">
              <w:rPr>
                <w:b/>
                <w:snapToGrid w:val="0"/>
                <w:sz w:val="18"/>
                <w:lang w:val="fr-FR"/>
              </w:rPr>
              <w:t>Total</w:t>
            </w:r>
          </w:p>
        </w:tc>
        <w:tc>
          <w:tcPr>
            <w:tcW w:w="1396" w:type="dxa"/>
            <w:tcBorders>
              <w:top w:val="single" w:sz="2" w:space="0" w:color="auto"/>
              <w:bottom w:val="single" w:sz="12" w:space="0" w:color="auto"/>
            </w:tcBorders>
            <w:shd w:val="clear" w:color="auto" w:fill="auto"/>
            <w:vAlign w:val="bottom"/>
          </w:tcPr>
          <w:p w:rsidR="006C39E2" w:rsidRPr="007B7E30" w:rsidRDefault="006C39E2" w:rsidP="006C39E2">
            <w:pPr>
              <w:suppressAutoHyphens w:val="0"/>
              <w:overflowPunct w:val="0"/>
              <w:autoSpaceDE w:val="0"/>
              <w:autoSpaceDN w:val="0"/>
              <w:adjustRightInd w:val="0"/>
              <w:spacing w:before="40" w:after="40" w:line="220" w:lineRule="exact"/>
              <w:ind w:right="113"/>
              <w:jc w:val="right"/>
              <w:textAlignment w:val="baseline"/>
              <w:rPr>
                <w:b/>
                <w:sz w:val="18"/>
                <w:lang w:val="fr-FR"/>
              </w:rPr>
            </w:pPr>
            <w:r w:rsidRPr="007B7E30">
              <w:rPr>
                <w:b/>
                <w:sz w:val="18"/>
                <w:lang w:val="fr-FR"/>
              </w:rPr>
              <w:t>3</w:t>
            </w:r>
          </w:p>
        </w:tc>
      </w:tr>
    </w:tbl>
    <w:p w:rsidR="006C39E2" w:rsidRPr="007B7E30" w:rsidRDefault="006C39E2" w:rsidP="006C39E2">
      <w:pPr>
        <w:pStyle w:val="H23G"/>
      </w:pPr>
      <w:r w:rsidRPr="007B7E30">
        <w:tab/>
        <w:t>3.3.2</w:t>
      </w:r>
      <w:r w:rsidRPr="007B7E30">
        <w:tab/>
        <w:t>Catalogue de questions de fond "Chimie"</w:t>
      </w:r>
    </w:p>
    <w:p w:rsidR="006C39E2" w:rsidRPr="007B7E30" w:rsidRDefault="006C39E2" w:rsidP="006C39E2">
      <w:pPr>
        <w:pStyle w:val="SingleTxtG"/>
        <w:rPr>
          <w:lang w:val="fr-FR"/>
        </w:rPr>
      </w:pPr>
      <w:r w:rsidRPr="007B7E30">
        <w:rPr>
          <w:lang w:val="fr-FR"/>
        </w:rPr>
        <w:t>48.</w:t>
      </w:r>
      <w:r w:rsidRPr="007B7E30">
        <w:rPr>
          <w:lang w:val="fr-FR"/>
        </w:rPr>
        <w:tab/>
        <w:t>Les documents suivants sont à mettre à la disposition du candidat</w:t>
      </w:r>
      <w:r w:rsidR="00353B3F" w:rsidRPr="007B7E30">
        <w:rPr>
          <w:lang w:val="fr-FR"/>
        </w:rPr>
        <w:t xml:space="preserve"> :</w:t>
      </w:r>
    </w:p>
    <w:p w:rsidR="006C39E2" w:rsidRPr="007B7E30" w:rsidRDefault="006C39E2" w:rsidP="006C39E2">
      <w:pPr>
        <w:pStyle w:val="SingleTxtG"/>
        <w:numPr>
          <w:ilvl w:val="0"/>
          <w:numId w:val="1"/>
        </w:numPr>
        <w:rPr>
          <w:lang w:val="fr-FR"/>
        </w:rPr>
      </w:pPr>
      <w:r w:rsidRPr="007B7E30">
        <w:rPr>
          <w:lang w:val="fr-FR"/>
        </w:rPr>
        <w:t>Description de la situation (voir annexe II, 1)</w:t>
      </w:r>
    </w:p>
    <w:p w:rsidR="006C39E2" w:rsidRPr="007B7E30" w:rsidRDefault="006C39E2" w:rsidP="006C39E2">
      <w:pPr>
        <w:pStyle w:val="SingleTxtG"/>
        <w:numPr>
          <w:ilvl w:val="0"/>
          <w:numId w:val="1"/>
        </w:numPr>
        <w:rPr>
          <w:lang w:val="fr-FR"/>
        </w:rPr>
      </w:pPr>
      <w:r w:rsidRPr="007B7E30">
        <w:rPr>
          <w:lang w:val="fr-FR"/>
        </w:rPr>
        <w:t>Les questions choisies (15 questions partielles) (voir annexe II, 2),</w:t>
      </w:r>
    </w:p>
    <w:p w:rsidR="006C39E2" w:rsidRPr="007B7E30" w:rsidRDefault="006C39E2" w:rsidP="006C39E2">
      <w:pPr>
        <w:pStyle w:val="SingleTxtG"/>
        <w:numPr>
          <w:ilvl w:val="0"/>
          <w:numId w:val="1"/>
        </w:numPr>
        <w:rPr>
          <w:lang w:val="fr-FR"/>
        </w:rPr>
      </w:pPr>
      <w:r w:rsidRPr="007B7E30">
        <w:rPr>
          <w:lang w:val="fr-FR"/>
        </w:rPr>
        <w:t>Une fiche avec les données relatives aux caractéristiques de la matière en liaison avec la protection respiratoire (voir annexe I, 3), ainsi que</w:t>
      </w:r>
    </w:p>
    <w:p w:rsidR="006C39E2" w:rsidRPr="007B7E30" w:rsidRDefault="006C39E2" w:rsidP="006C39E2">
      <w:pPr>
        <w:pStyle w:val="SingleTxtG"/>
        <w:numPr>
          <w:ilvl w:val="0"/>
          <w:numId w:val="1"/>
        </w:numPr>
        <w:rPr>
          <w:lang w:val="fr-FR"/>
        </w:rPr>
      </w:pPr>
      <w:r w:rsidRPr="007B7E30">
        <w:rPr>
          <w:lang w:val="fr-FR"/>
        </w:rPr>
        <w:t>Un certificat d'agrément (voir annexe II, 4), ainsi que</w:t>
      </w:r>
    </w:p>
    <w:p w:rsidR="006C39E2" w:rsidRPr="007B7E30" w:rsidRDefault="006C39E2" w:rsidP="006C39E2">
      <w:pPr>
        <w:pStyle w:val="SingleTxtG"/>
        <w:numPr>
          <w:ilvl w:val="0"/>
          <w:numId w:val="1"/>
        </w:numPr>
        <w:rPr>
          <w:lang w:val="fr-FR"/>
        </w:rPr>
      </w:pPr>
      <w:r w:rsidRPr="007B7E30">
        <w:rPr>
          <w:lang w:val="fr-FR"/>
        </w:rPr>
        <w:t>La fiche de sécurité avec la valeur limite au poste de travail ou des documents équivalents pour la matière choisie.</w:t>
      </w:r>
    </w:p>
    <w:p w:rsidR="006C39E2" w:rsidRPr="007B7E30" w:rsidRDefault="006C39E2" w:rsidP="006C39E2">
      <w:pPr>
        <w:pStyle w:val="SingleTxtG"/>
        <w:rPr>
          <w:lang w:val="fr-FR"/>
        </w:rPr>
      </w:pPr>
      <w:r w:rsidRPr="007B7E30">
        <w:rPr>
          <w:lang w:val="fr-FR"/>
        </w:rPr>
        <w:t>49.</w:t>
      </w:r>
      <w:r w:rsidRPr="007B7E30">
        <w:rPr>
          <w:lang w:val="fr-FR"/>
        </w:rPr>
        <w:tab/>
        <w:t>En outre, sont autorisés à l’examen les textes des règlements et la littérature technique visés au 8.2.2.7.</w:t>
      </w:r>
    </w:p>
    <w:p w:rsidR="006C39E2" w:rsidRPr="007B7E30" w:rsidRDefault="006C39E2" w:rsidP="006C39E2">
      <w:pPr>
        <w:pStyle w:val="SingleTxtG"/>
        <w:rPr>
          <w:lang w:val="fr-FR"/>
        </w:rPr>
      </w:pPr>
      <w:r w:rsidRPr="007B7E30">
        <w:rPr>
          <w:lang w:val="fr-FR"/>
        </w:rPr>
        <w:t>50.</w:t>
      </w:r>
      <w:r w:rsidRPr="007B7E30">
        <w:rPr>
          <w:lang w:val="fr-FR"/>
        </w:rPr>
        <w:tab/>
        <w:t>Si pour la matière choisie il n’existe pas de valeur limite au poste de travail, on ne peut pas utiliser de questions en rapport avec la valeur limite au poste de travail.</w:t>
      </w:r>
    </w:p>
    <w:p w:rsidR="006C39E2" w:rsidRPr="007B7E30" w:rsidRDefault="006C39E2" w:rsidP="006C39E2">
      <w:pPr>
        <w:pStyle w:val="SingleTxtG"/>
        <w:rPr>
          <w:lang w:val="fr-FR"/>
        </w:rPr>
      </w:pPr>
      <w:r w:rsidRPr="007B7E30">
        <w:rPr>
          <w:lang w:val="fr-FR"/>
        </w:rPr>
        <w:t>51.</w:t>
      </w:r>
      <w:r w:rsidRPr="007B7E30">
        <w:rPr>
          <w:lang w:val="fr-FR"/>
        </w:rPr>
        <w:tab/>
        <w:t xml:space="preserve">Pour répondre à cette partie de l’examen le candidat dispose de 90 minutes. Le maximum de points que l’on peut obtenir est de 30. La répartition des points est fixée avant l’examen par l'autorité compétente ou par l'organisme examinateur désigné par celle-ci </w:t>
      </w:r>
      <w:ins w:id="132" w:author="Martine Moench" w:date="2018-10-05T15:02:00Z">
        <w:r w:rsidR="007F638E" w:rsidRPr="007B7E30">
          <w:rPr>
            <w:lang w:val="fr-FR"/>
          </w:rPr>
          <w:t>[</w:t>
        </w:r>
      </w:ins>
      <w:r w:rsidRPr="007B7E30">
        <w:rPr>
          <w:lang w:val="fr-FR"/>
        </w:rPr>
        <w:t>en fonction du degré de difficulté des questions.</w:t>
      </w:r>
      <w:ins w:id="133" w:author="Martine Moench" w:date="2018-10-05T15:02:00Z">
        <w:r w:rsidR="007F638E" w:rsidRPr="007B7E30">
          <w:rPr>
            <w:lang w:val="fr-FR"/>
          </w:rPr>
          <w:t>]</w:t>
        </w:r>
      </w:ins>
      <w:r w:rsidR="00022680" w:rsidRPr="007B7E30">
        <w:rPr>
          <w:lang w:val="fr-FR"/>
        </w:rPr>
        <w:t xml:space="preserve"> </w:t>
      </w:r>
      <w:ins w:id="134" w:author="Martine Moench" w:date="2018-10-05T12:28:00Z">
        <w:r w:rsidR="00022680" w:rsidRPr="007B7E30">
          <w:rPr>
            <w:lang w:val="fr-FR"/>
          </w:rPr>
          <w:t>[il est toutefois recommandé d'attribuer deux points par élément de la question de fond.]</w:t>
        </w:r>
      </w:ins>
    </w:p>
    <w:p w:rsidR="006C39E2" w:rsidRPr="007B7E30" w:rsidRDefault="006C39E2" w:rsidP="006C39E2">
      <w:pPr>
        <w:pStyle w:val="SingleTxtG"/>
        <w:rPr>
          <w:lang w:val="fr-FR"/>
        </w:rPr>
      </w:pPr>
      <w:r w:rsidRPr="007B7E30">
        <w:rPr>
          <w:lang w:val="fr-FR"/>
        </w:rPr>
        <w:t>52.</w:t>
      </w:r>
      <w:r w:rsidRPr="007B7E30">
        <w:rPr>
          <w:lang w:val="fr-FR"/>
        </w:rPr>
        <w:tab/>
        <w:t>L’évaluation de l’examen est faite conformément au 8.2.2.7.2.5.</w:t>
      </w:r>
    </w:p>
    <w:p w:rsidR="006C39E2" w:rsidRPr="007B7E30" w:rsidRDefault="006C39E2" w:rsidP="006C39E2">
      <w:pPr>
        <w:pStyle w:val="SingleTxtG"/>
        <w:rPr>
          <w:lang w:val="fr-FR"/>
        </w:rPr>
      </w:pPr>
      <w:r w:rsidRPr="007B7E30">
        <w:rPr>
          <w:lang w:val="fr-FR"/>
        </w:rPr>
        <w:t>53.</w:t>
      </w:r>
      <w:r w:rsidRPr="007B7E30">
        <w:rPr>
          <w:lang w:val="fr-FR"/>
        </w:rPr>
        <w:tab/>
        <w:t>Les questions de fond et modèles de réponses de l'examen pour le cours de spécialisation "chimie" sont mises à disposition par les autorités nationales respectives exclusivement aux autorités compétentes pour les examens et aux organismes d'examens agréés.</w:t>
      </w:r>
    </w:p>
    <w:p w:rsidR="0071033D" w:rsidRDefault="006C39E2" w:rsidP="005B62F9">
      <w:pPr>
        <w:pStyle w:val="SingleTxtG"/>
        <w:rPr>
          <w:b/>
          <w:sz w:val="28"/>
          <w:lang w:val="fr-FR"/>
        </w:rPr>
      </w:pPr>
      <w:r w:rsidRPr="007B7E30">
        <w:rPr>
          <w:lang w:val="fr-FR"/>
        </w:rPr>
        <w:t>54.</w:t>
      </w:r>
      <w:r w:rsidRPr="007B7E30">
        <w:rPr>
          <w:lang w:val="fr-FR"/>
        </w:rPr>
        <w:tab/>
        <w:t>Les modèles de réponses tiennent lieu de guide.</w:t>
      </w:r>
      <w:bookmarkStart w:id="135" w:name="_GoBack"/>
      <w:bookmarkEnd w:id="135"/>
      <w:r w:rsidR="0071033D">
        <w:rPr>
          <w:b/>
          <w:sz w:val="28"/>
          <w:lang w:val="fr-FR"/>
        </w:rPr>
        <w:br w:type="page"/>
      </w:r>
    </w:p>
    <w:p w:rsidR="006C39E2" w:rsidRPr="007B7E30" w:rsidRDefault="006C39E2" w:rsidP="006C39E2">
      <w:pPr>
        <w:keepNext/>
        <w:keepLines/>
        <w:tabs>
          <w:tab w:val="right" w:pos="851"/>
        </w:tabs>
        <w:spacing w:before="360" w:after="240" w:line="300" w:lineRule="exact"/>
        <w:ind w:left="1134" w:right="1134" w:hanging="1134"/>
        <w:rPr>
          <w:b/>
          <w:sz w:val="28"/>
          <w:lang w:val="fr-FR"/>
        </w:rPr>
      </w:pPr>
      <w:r w:rsidRPr="007B7E30">
        <w:rPr>
          <w:b/>
          <w:sz w:val="28"/>
          <w:lang w:val="fr-FR"/>
        </w:rPr>
        <w:lastRenderedPageBreak/>
        <w:t>Annexe I</w:t>
      </w:r>
    </w:p>
    <w:p w:rsidR="006C39E2" w:rsidRPr="007B7E30" w:rsidRDefault="006C39E2" w:rsidP="006C39E2">
      <w:pPr>
        <w:keepNext/>
        <w:keepLines/>
        <w:tabs>
          <w:tab w:val="right" w:pos="851"/>
        </w:tabs>
        <w:spacing w:before="360" w:after="240" w:line="300" w:lineRule="exact"/>
        <w:ind w:left="1134" w:right="1134" w:hanging="1134"/>
        <w:rPr>
          <w:b/>
          <w:sz w:val="28"/>
          <w:lang w:val="fr-FR"/>
        </w:rPr>
      </w:pPr>
      <w:r w:rsidRPr="007B7E30">
        <w:rPr>
          <w:b/>
          <w:sz w:val="28"/>
          <w:lang w:val="fr-FR"/>
        </w:rPr>
        <w:tab/>
      </w:r>
      <w:r w:rsidRPr="007B7E30">
        <w:rPr>
          <w:b/>
          <w:sz w:val="28"/>
          <w:lang w:val="fr-FR"/>
        </w:rPr>
        <w:tab/>
        <w:t>Fiches techniques questions de fond cours de spécialisation "Gaz"</w:t>
      </w:r>
    </w:p>
    <w:p w:rsidR="006C39E2" w:rsidRPr="007B7E30" w:rsidRDefault="006C39E2" w:rsidP="006C39E2">
      <w:pPr>
        <w:keepNext/>
        <w:keepLines/>
        <w:tabs>
          <w:tab w:val="right" w:pos="851"/>
        </w:tabs>
        <w:spacing w:before="360" w:after="240" w:line="300" w:lineRule="exact"/>
        <w:ind w:left="1134" w:right="1134" w:hanging="1134"/>
        <w:rPr>
          <w:b/>
          <w:sz w:val="28"/>
          <w:lang w:val="fr-FR"/>
        </w:rPr>
      </w:pPr>
      <w:r w:rsidRPr="007B7E30">
        <w:rPr>
          <w:b/>
          <w:sz w:val="28"/>
          <w:lang w:val="fr-FR"/>
        </w:rPr>
        <w:tab/>
        <w:t>1.</w:t>
      </w:r>
      <w:r w:rsidRPr="007B7E30">
        <w:rPr>
          <w:b/>
          <w:sz w:val="28"/>
          <w:lang w:val="fr-FR"/>
        </w:rPr>
        <w:tab/>
        <w:t>Description de la situation</w:t>
      </w:r>
    </w:p>
    <w:p w:rsidR="006C39E2" w:rsidRPr="007B7E30" w:rsidRDefault="006C39E2" w:rsidP="006C39E2">
      <w:pPr>
        <w:spacing w:after="120"/>
        <w:ind w:left="1134" w:right="1134"/>
        <w:jc w:val="both"/>
        <w:rPr>
          <w:lang w:val="fr-FR"/>
        </w:rPr>
      </w:pPr>
      <w:r w:rsidRPr="007B7E30">
        <w:rPr>
          <w:lang w:val="fr-FR"/>
        </w:rPr>
        <w:t>Cette section de l’examen est basée sur les descriptions de situations suivantes</w:t>
      </w:r>
      <w:r w:rsidR="00353B3F" w:rsidRPr="007B7E30">
        <w:rPr>
          <w:lang w:val="fr-FR"/>
        </w:rPr>
        <w:t xml:space="preserve"> </w:t>
      </w:r>
      <w:r w:rsidRPr="007B7E30">
        <w:rPr>
          <w:lang w:val="fr-FR"/>
        </w:rPr>
        <w:t>:</w:t>
      </w:r>
    </w:p>
    <w:p w:rsidR="006C39E2" w:rsidRPr="007B7E30" w:rsidRDefault="006C39E2" w:rsidP="006C39E2">
      <w:pPr>
        <w:keepNext/>
        <w:keepLines/>
        <w:tabs>
          <w:tab w:val="right" w:pos="851"/>
        </w:tabs>
        <w:spacing w:before="360" w:after="240" w:line="270" w:lineRule="exact"/>
        <w:ind w:left="1134" w:right="1134" w:hanging="1134"/>
        <w:rPr>
          <w:b/>
          <w:sz w:val="24"/>
          <w:lang w:val="fr-FR"/>
        </w:rPr>
      </w:pPr>
      <w:r w:rsidRPr="007B7E30">
        <w:rPr>
          <w:b/>
          <w:sz w:val="24"/>
          <w:lang w:val="fr-FR"/>
        </w:rPr>
        <w:tab/>
      </w:r>
      <w:r w:rsidRPr="007B7E30">
        <w:rPr>
          <w:b/>
          <w:sz w:val="24"/>
          <w:lang w:val="fr-FR"/>
        </w:rPr>
        <w:tab/>
        <w:t>Description de situation 01 :</w:t>
      </w:r>
    </w:p>
    <w:p w:rsidR="006C39E2" w:rsidRPr="007B7E30" w:rsidRDefault="006C39E2" w:rsidP="006C39E2">
      <w:pPr>
        <w:spacing w:after="120"/>
        <w:ind w:left="1134" w:right="1134"/>
        <w:jc w:val="both"/>
        <w:rPr>
          <w:b/>
          <w:lang w:val="fr-FR"/>
        </w:rPr>
      </w:pPr>
      <w:r w:rsidRPr="007B7E30">
        <w:rPr>
          <w:b/>
          <w:lang w:val="fr-FR"/>
        </w:rPr>
        <w:t>Chargement et déchargement</w:t>
      </w:r>
    </w:p>
    <w:p w:rsidR="006C39E2" w:rsidRPr="007B7E30" w:rsidRDefault="006C39E2" w:rsidP="006C39E2">
      <w:pPr>
        <w:spacing w:after="120"/>
        <w:ind w:left="1134" w:right="1134"/>
        <w:jc w:val="both"/>
        <w:rPr>
          <w:lang w:val="fr-FR"/>
        </w:rPr>
      </w:pPr>
      <w:r w:rsidRPr="007B7E30">
        <w:rPr>
          <w:lang w:val="fr-FR"/>
        </w:rPr>
        <w:t>Votre automoteur-citerne GASEX est muni du certificat d’agrément ADN 001. Le bateau-citerne vient de sortir du chantier naval</w:t>
      </w:r>
      <w:r w:rsidR="00353B3F" w:rsidRPr="007B7E30">
        <w:rPr>
          <w:lang w:val="fr-FR"/>
        </w:rPr>
        <w:t xml:space="preserve"> </w:t>
      </w:r>
      <w:r w:rsidRPr="007B7E30">
        <w:rPr>
          <w:lang w:val="fr-FR"/>
        </w:rPr>
        <w:t>; les citernes à cargaison avaient été ouvertes et les tuyauteries sont sous pression</w:t>
      </w:r>
      <w:r w:rsidR="009E2FAB" w:rsidRPr="007B7E30">
        <w:rPr>
          <w:lang w:val="fr-FR"/>
        </w:rPr>
        <w:t xml:space="preserve"> </w:t>
      </w:r>
      <w:r w:rsidRPr="007B7E30">
        <w:rPr>
          <w:lang w:val="fr-FR"/>
        </w:rPr>
        <w:t>; les vannes de sectionnement sont fermées.</w:t>
      </w:r>
    </w:p>
    <w:p w:rsidR="006C39E2" w:rsidRPr="007B7E30" w:rsidRDefault="006C39E2" w:rsidP="006C39E2">
      <w:pPr>
        <w:spacing w:after="120"/>
        <w:ind w:left="1134" w:right="1134"/>
        <w:jc w:val="both"/>
        <w:rPr>
          <w:lang w:val="fr-FR"/>
        </w:rPr>
      </w:pPr>
      <w:r w:rsidRPr="007B7E30">
        <w:rPr>
          <w:lang w:val="fr-FR"/>
        </w:rPr>
        <w:t>Au terminal 1 le bateau doit être chargé au maximum de (matière du 3.) UN XXXX (D</w:t>
      </w:r>
      <w:r w:rsidR="00164695" w:rsidRPr="007B7E30">
        <w:rPr>
          <w:lang w:val="fr-FR"/>
        </w:rPr>
        <w:t>É</w:t>
      </w:r>
      <w:r w:rsidRPr="007B7E30">
        <w:rPr>
          <w:lang w:val="fr-FR"/>
        </w:rPr>
        <w:t>SIGNATION, classe, code de classification, groupe d’emballage) et il doit ensuite être déchargé au terminal 2.</w:t>
      </w:r>
    </w:p>
    <w:p w:rsidR="006C39E2" w:rsidRPr="007B7E30" w:rsidRDefault="006C39E2" w:rsidP="006C39E2">
      <w:pPr>
        <w:spacing w:after="120"/>
        <w:ind w:left="1134" w:right="1134"/>
        <w:jc w:val="both"/>
        <w:rPr>
          <w:b/>
          <w:lang w:val="fr-FR"/>
        </w:rPr>
      </w:pPr>
      <w:r w:rsidRPr="007B7E30">
        <w:rPr>
          <w:b/>
          <w:lang w:val="fr-FR"/>
        </w:rPr>
        <w:t>Port de chargement = terminal 1</w:t>
      </w:r>
    </w:p>
    <w:p w:rsidR="006C39E2" w:rsidRPr="007B7E30" w:rsidRDefault="006C39E2" w:rsidP="006C39E2">
      <w:pPr>
        <w:spacing w:after="120"/>
        <w:ind w:left="1134" w:right="1134"/>
        <w:jc w:val="both"/>
        <w:rPr>
          <w:lang w:val="fr-FR"/>
        </w:rPr>
      </w:pPr>
      <w:r w:rsidRPr="007B7E30">
        <w:rPr>
          <w:lang w:val="fr-FR"/>
        </w:rPr>
        <w:t>La matière à charger est entreposée dans des citernes sphériques.</w:t>
      </w:r>
    </w:p>
    <w:p w:rsidR="006C39E2" w:rsidRPr="007B7E30" w:rsidRDefault="006C39E2" w:rsidP="006C39E2">
      <w:pPr>
        <w:spacing w:after="120"/>
        <w:ind w:left="1134" w:right="1134"/>
        <w:jc w:val="both"/>
        <w:rPr>
          <w:lang w:val="fr-FR"/>
        </w:rPr>
      </w:pPr>
      <w:r w:rsidRPr="007B7E30">
        <w:rPr>
          <w:lang w:val="fr-FR"/>
        </w:rPr>
        <w:t>Le terminal peut livrer un flux d’azote jusqu’à 1000 m</w:t>
      </w:r>
      <w:r w:rsidRPr="007B7E30">
        <w:rPr>
          <w:vertAlign w:val="superscript"/>
          <w:lang w:val="fr-FR"/>
        </w:rPr>
        <w:t>3</w:t>
      </w:r>
      <w:r w:rsidRPr="007B7E30">
        <w:rPr>
          <w:lang w:val="fr-FR"/>
        </w:rPr>
        <w:t>/h à une pression maximale de 5 bars (bars de surpression) et dispose d’une torche d’une capacité de 1000 m</w:t>
      </w:r>
      <w:r w:rsidRPr="007B7E30">
        <w:rPr>
          <w:vertAlign w:val="superscript"/>
          <w:lang w:val="fr-FR"/>
        </w:rPr>
        <w:t>3</w:t>
      </w:r>
      <w:r w:rsidRPr="007B7E30">
        <w:rPr>
          <w:lang w:val="fr-FR"/>
        </w:rPr>
        <w:t>/h.</w:t>
      </w:r>
    </w:p>
    <w:p w:rsidR="006C39E2" w:rsidRPr="007B7E30" w:rsidRDefault="006C39E2" w:rsidP="006C39E2">
      <w:pPr>
        <w:spacing w:after="120"/>
        <w:ind w:left="1134" w:right="1134"/>
        <w:jc w:val="both"/>
        <w:rPr>
          <w:lang w:val="fr-FR"/>
        </w:rPr>
      </w:pPr>
      <w:r w:rsidRPr="007B7E30">
        <w:rPr>
          <w:lang w:val="fr-FR"/>
        </w:rPr>
        <w:t>Lors du chargement les vapeurs/gaz ne doivent pas être refoulés dans la citerne sphérique à terre.</w:t>
      </w:r>
    </w:p>
    <w:p w:rsidR="006C39E2" w:rsidRPr="007B7E30" w:rsidRDefault="006C39E2" w:rsidP="006C39E2">
      <w:pPr>
        <w:spacing w:after="120"/>
        <w:ind w:left="1134" w:right="1134"/>
        <w:jc w:val="both"/>
        <w:rPr>
          <w:lang w:val="fr-FR"/>
        </w:rPr>
      </w:pPr>
      <w:r w:rsidRPr="007B7E30">
        <w:rPr>
          <w:lang w:val="fr-FR"/>
        </w:rPr>
        <w:t>Le débit de chargement du terminal est de 250 m</w:t>
      </w:r>
      <w:r w:rsidRPr="007B7E30">
        <w:rPr>
          <w:vertAlign w:val="superscript"/>
          <w:lang w:val="fr-FR"/>
        </w:rPr>
        <w:t>3</w:t>
      </w:r>
      <w:r w:rsidRPr="007B7E30">
        <w:rPr>
          <w:lang w:val="fr-FR"/>
        </w:rPr>
        <w:t>/h.</w:t>
      </w:r>
    </w:p>
    <w:p w:rsidR="006C39E2" w:rsidRPr="007B7E30" w:rsidRDefault="006C39E2" w:rsidP="006C39E2">
      <w:pPr>
        <w:spacing w:after="120"/>
        <w:ind w:left="1134" w:right="1134"/>
        <w:jc w:val="both"/>
        <w:rPr>
          <w:lang w:val="fr-FR"/>
        </w:rPr>
      </w:pPr>
      <w:r w:rsidRPr="007B7E30">
        <w:rPr>
          <w:lang w:val="fr-FR"/>
        </w:rPr>
        <w:t>La température de la matière et la température ambiante sont chacune de 10 °C.</w:t>
      </w:r>
    </w:p>
    <w:p w:rsidR="006C39E2" w:rsidRPr="007B7E30" w:rsidRDefault="006C39E2" w:rsidP="006C39E2">
      <w:pPr>
        <w:spacing w:after="120"/>
        <w:ind w:left="1134" w:right="1134"/>
        <w:jc w:val="both"/>
        <w:rPr>
          <w:b/>
          <w:lang w:val="fr-FR"/>
        </w:rPr>
      </w:pPr>
      <w:r w:rsidRPr="007B7E30">
        <w:rPr>
          <w:b/>
          <w:lang w:val="fr-FR"/>
        </w:rPr>
        <w:t>Port de déchargement = terminal 2</w:t>
      </w:r>
    </w:p>
    <w:p w:rsidR="006C39E2" w:rsidRPr="007B7E30" w:rsidRDefault="006C39E2" w:rsidP="006C39E2">
      <w:pPr>
        <w:spacing w:after="120"/>
        <w:ind w:left="1134" w:right="1134"/>
        <w:jc w:val="both"/>
        <w:rPr>
          <w:lang w:val="fr-FR"/>
        </w:rPr>
      </w:pPr>
      <w:r w:rsidRPr="007B7E30">
        <w:rPr>
          <w:lang w:val="fr-FR"/>
        </w:rPr>
        <w:t>Le bateau est déchargé avec les pompes de bord. Il s’agit de décharger le plus possible.</w:t>
      </w:r>
    </w:p>
    <w:p w:rsidR="006C39E2" w:rsidRPr="007B7E30" w:rsidRDefault="006C39E2" w:rsidP="006C39E2">
      <w:pPr>
        <w:spacing w:after="120"/>
        <w:ind w:left="1134" w:right="1134"/>
        <w:jc w:val="both"/>
        <w:rPr>
          <w:lang w:val="fr-FR"/>
        </w:rPr>
      </w:pPr>
      <w:r w:rsidRPr="007B7E30">
        <w:rPr>
          <w:lang w:val="fr-FR"/>
        </w:rPr>
        <w:t>Le déchargement est effectué dans une sphère d’entreposage. Une conduite de retour de gaz est disponible.</w:t>
      </w:r>
    </w:p>
    <w:p w:rsidR="006C39E2" w:rsidRPr="007B7E30" w:rsidRDefault="006C39E2" w:rsidP="006C39E2">
      <w:pPr>
        <w:spacing w:after="120"/>
        <w:ind w:left="1134" w:right="1134"/>
        <w:jc w:val="both"/>
        <w:rPr>
          <w:lang w:val="fr-FR"/>
        </w:rPr>
      </w:pPr>
      <w:r w:rsidRPr="007B7E30">
        <w:rPr>
          <w:lang w:val="fr-FR"/>
        </w:rPr>
        <w:t>La température ambiante est de 10 °C.</w:t>
      </w:r>
    </w:p>
    <w:p w:rsidR="006C39E2" w:rsidRPr="007B7E30" w:rsidRDefault="006C39E2" w:rsidP="006C39E2">
      <w:pPr>
        <w:keepNext/>
        <w:keepLines/>
        <w:tabs>
          <w:tab w:val="right" w:pos="851"/>
        </w:tabs>
        <w:spacing w:before="360" w:after="240" w:line="270" w:lineRule="exact"/>
        <w:ind w:left="1134" w:right="1134"/>
        <w:rPr>
          <w:b/>
          <w:sz w:val="24"/>
          <w:lang w:val="fr-FR"/>
        </w:rPr>
      </w:pPr>
      <w:r w:rsidRPr="007B7E30">
        <w:rPr>
          <w:b/>
          <w:sz w:val="24"/>
          <w:lang w:val="fr-FR"/>
        </w:rPr>
        <w:br w:type="page"/>
      </w:r>
      <w:r w:rsidRPr="007B7E30">
        <w:rPr>
          <w:b/>
          <w:sz w:val="24"/>
          <w:lang w:val="fr-FR"/>
        </w:rPr>
        <w:lastRenderedPageBreak/>
        <w:t>Description de situation 02 :</w:t>
      </w:r>
    </w:p>
    <w:p w:rsidR="006C39E2" w:rsidRPr="007B7E30" w:rsidRDefault="006C39E2" w:rsidP="006C39E2">
      <w:pPr>
        <w:spacing w:after="120"/>
        <w:ind w:left="1134" w:right="1134"/>
        <w:jc w:val="both"/>
        <w:rPr>
          <w:b/>
          <w:lang w:val="fr-FR"/>
        </w:rPr>
      </w:pPr>
      <w:r w:rsidRPr="007B7E30">
        <w:rPr>
          <w:b/>
          <w:lang w:val="fr-FR"/>
        </w:rPr>
        <w:t>Chargement et déchargement</w:t>
      </w:r>
    </w:p>
    <w:p w:rsidR="006C39E2" w:rsidRPr="007B7E30" w:rsidRDefault="006C39E2" w:rsidP="006C39E2">
      <w:pPr>
        <w:spacing w:after="120"/>
        <w:ind w:left="1134" w:right="1134"/>
        <w:jc w:val="both"/>
        <w:rPr>
          <w:lang w:val="fr-FR"/>
        </w:rPr>
      </w:pPr>
      <w:r w:rsidRPr="007B7E30">
        <w:rPr>
          <w:lang w:val="fr-FR"/>
        </w:rPr>
        <w:t>Votre automoteur-citerne GASEX est muni du certificat d’agrément ADN 001. Le bateau-citerne contient le gaz UN 1011 n-BUTANE ; la pression dans la citerne à cargaison est de 0,2 bar (bar de surpression).</w:t>
      </w:r>
    </w:p>
    <w:p w:rsidR="006C39E2" w:rsidRPr="007B7E30" w:rsidRDefault="006C39E2" w:rsidP="006C39E2">
      <w:pPr>
        <w:spacing w:after="120"/>
        <w:ind w:left="1134" w:right="1134"/>
        <w:jc w:val="both"/>
        <w:rPr>
          <w:lang w:val="fr-FR"/>
        </w:rPr>
      </w:pPr>
      <w:r w:rsidRPr="007B7E30">
        <w:rPr>
          <w:lang w:val="fr-FR"/>
        </w:rPr>
        <w:t>Au terminal 1 le bateau doit être chargé au maximum de (matière du 3.) UN XXXX (D</w:t>
      </w:r>
      <w:r w:rsidR="00164695" w:rsidRPr="007B7E30">
        <w:rPr>
          <w:lang w:val="fr-FR"/>
        </w:rPr>
        <w:t>É</w:t>
      </w:r>
      <w:r w:rsidRPr="007B7E30">
        <w:rPr>
          <w:lang w:val="fr-FR"/>
        </w:rPr>
        <w:t>SIGNATION, classe, code de classification, groupe d’emballage) et il doit ensuite être déchargé au terminal 2.</w:t>
      </w:r>
    </w:p>
    <w:p w:rsidR="006C39E2" w:rsidRPr="007B7E30" w:rsidRDefault="006C39E2" w:rsidP="006C39E2">
      <w:pPr>
        <w:spacing w:after="120"/>
        <w:ind w:left="1134" w:right="1134"/>
        <w:jc w:val="both"/>
        <w:rPr>
          <w:b/>
          <w:lang w:val="fr-FR"/>
        </w:rPr>
      </w:pPr>
      <w:r w:rsidRPr="007B7E30">
        <w:rPr>
          <w:b/>
          <w:lang w:val="fr-FR"/>
        </w:rPr>
        <w:t>Port de chargement = terminal 1</w:t>
      </w:r>
    </w:p>
    <w:p w:rsidR="006C39E2" w:rsidRPr="007B7E30" w:rsidRDefault="006C39E2" w:rsidP="006C39E2">
      <w:pPr>
        <w:spacing w:after="120"/>
        <w:ind w:left="1134" w:right="1134"/>
        <w:jc w:val="both"/>
        <w:rPr>
          <w:lang w:val="fr-FR"/>
        </w:rPr>
      </w:pPr>
      <w:r w:rsidRPr="007B7E30">
        <w:rPr>
          <w:lang w:val="fr-FR"/>
        </w:rPr>
        <w:t>La matière à charger est entreposée dans des citernes sphériques.</w:t>
      </w:r>
    </w:p>
    <w:p w:rsidR="006C39E2" w:rsidRPr="007B7E30" w:rsidRDefault="006C39E2" w:rsidP="006C39E2">
      <w:pPr>
        <w:spacing w:after="120"/>
        <w:ind w:left="1134" w:right="1134"/>
        <w:jc w:val="both"/>
        <w:rPr>
          <w:lang w:val="fr-FR"/>
        </w:rPr>
      </w:pPr>
      <w:r w:rsidRPr="007B7E30">
        <w:rPr>
          <w:lang w:val="fr-FR"/>
        </w:rPr>
        <w:t>Le terminal peut livrer un flux d’azote jusqu’à 1000 m</w:t>
      </w:r>
      <w:r w:rsidRPr="007B7E30">
        <w:rPr>
          <w:vertAlign w:val="superscript"/>
          <w:lang w:val="fr-FR"/>
        </w:rPr>
        <w:t>3</w:t>
      </w:r>
      <w:r w:rsidRPr="007B7E30">
        <w:rPr>
          <w:lang w:val="fr-FR"/>
        </w:rPr>
        <w:t>/h à une pression maximale de 5 bars (bars de surpression) et dispose d’une torche d’une capacité de 1000 m</w:t>
      </w:r>
      <w:r w:rsidRPr="007B7E30">
        <w:rPr>
          <w:vertAlign w:val="superscript"/>
          <w:lang w:val="fr-FR"/>
        </w:rPr>
        <w:t>3</w:t>
      </w:r>
      <w:r w:rsidRPr="007B7E30">
        <w:rPr>
          <w:lang w:val="fr-FR"/>
        </w:rPr>
        <w:t>/h.</w:t>
      </w:r>
    </w:p>
    <w:p w:rsidR="006C39E2" w:rsidRPr="007B7E30" w:rsidRDefault="006C39E2" w:rsidP="006C39E2">
      <w:pPr>
        <w:spacing w:after="120"/>
        <w:ind w:left="1134" w:right="1134"/>
        <w:jc w:val="both"/>
        <w:rPr>
          <w:lang w:val="fr-FR"/>
        </w:rPr>
      </w:pPr>
      <w:r w:rsidRPr="007B7E30">
        <w:rPr>
          <w:lang w:val="fr-FR"/>
        </w:rPr>
        <w:t>Lors du chargement les vapeurs/gaz ne doivent pas être refoulés dans la citerne sphérique à terre.</w:t>
      </w:r>
    </w:p>
    <w:p w:rsidR="006C39E2" w:rsidRPr="007B7E30" w:rsidRDefault="006C39E2" w:rsidP="006C39E2">
      <w:pPr>
        <w:spacing w:after="120"/>
        <w:ind w:left="1134" w:right="1134"/>
        <w:jc w:val="both"/>
        <w:rPr>
          <w:lang w:val="fr-FR"/>
        </w:rPr>
      </w:pPr>
      <w:r w:rsidRPr="007B7E30">
        <w:rPr>
          <w:lang w:val="fr-FR"/>
        </w:rPr>
        <w:t>Le débit de chargement du terminal est de 250 m</w:t>
      </w:r>
      <w:r w:rsidRPr="007B7E30">
        <w:rPr>
          <w:vertAlign w:val="superscript"/>
          <w:lang w:val="fr-FR"/>
        </w:rPr>
        <w:t>3</w:t>
      </w:r>
      <w:r w:rsidRPr="007B7E30">
        <w:rPr>
          <w:lang w:val="fr-FR"/>
        </w:rPr>
        <w:t>/h.</w:t>
      </w:r>
    </w:p>
    <w:p w:rsidR="006C39E2" w:rsidRPr="007B7E30" w:rsidRDefault="006C39E2" w:rsidP="006C39E2">
      <w:pPr>
        <w:spacing w:after="120"/>
        <w:ind w:left="1134" w:right="1134"/>
        <w:jc w:val="both"/>
        <w:rPr>
          <w:lang w:val="fr-FR"/>
        </w:rPr>
      </w:pPr>
      <w:r w:rsidRPr="007B7E30">
        <w:rPr>
          <w:lang w:val="fr-FR"/>
        </w:rPr>
        <w:t>La température de la matière et la température ambiante sont chacune de 10 °C.</w:t>
      </w:r>
    </w:p>
    <w:p w:rsidR="006C39E2" w:rsidRPr="007B7E30" w:rsidRDefault="006C39E2" w:rsidP="006C39E2">
      <w:pPr>
        <w:spacing w:after="120"/>
        <w:ind w:left="1134" w:right="1134"/>
        <w:jc w:val="both"/>
        <w:rPr>
          <w:b/>
          <w:lang w:val="fr-FR"/>
        </w:rPr>
      </w:pPr>
      <w:r w:rsidRPr="007B7E30">
        <w:rPr>
          <w:b/>
          <w:lang w:val="fr-FR"/>
        </w:rPr>
        <w:t>Port de déchargement = terminal 2</w:t>
      </w:r>
    </w:p>
    <w:p w:rsidR="006C39E2" w:rsidRPr="007B7E30" w:rsidRDefault="006C39E2" w:rsidP="006C39E2">
      <w:pPr>
        <w:spacing w:after="120"/>
        <w:ind w:left="1134" w:right="1134"/>
        <w:jc w:val="both"/>
        <w:rPr>
          <w:lang w:val="fr-FR"/>
        </w:rPr>
      </w:pPr>
      <w:r w:rsidRPr="007B7E30">
        <w:rPr>
          <w:lang w:val="fr-FR"/>
        </w:rPr>
        <w:t>Le bateau est déchargé avec les pompes de bord. Il s’agit de décharger le plus possible.</w:t>
      </w:r>
    </w:p>
    <w:p w:rsidR="006C39E2" w:rsidRPr="007B7E30" w:rsidRDefault="006C39E2" w:rsidP="006C39E2">
      <w:pPr>
        <w:spacing w:after="120"/>
        <w:ind w:left="1134" w:right="1134"/>
        <w:jc w:val="both"/>
        <w:rPr>
          <w:lang w:val="fr-FR"/>
        </w:rPr>
      </w:pPr>
      <w:r w:rsidRPr="007B7E30">
        <w:rPr>
          <w:lang w:val="fr-FR"/>
        </w:rPr>
        <w:t>Le déchargement est effectué dans une sphère d’entreposage. Une conduite de retour de gaz est disponible.</w:t>
      </w:r>
    </w:p>
    <w:p w:rsidR="006C39E2" w:rsidRPr="007B7E30" w:rsidRDefault="006C39E2" w:rsidP="006C39E2">
      <w:pPr>
        <w:spacing w:after="120"/>
        <w:ind w:left="1134" w:right="1134"/>
        <w:jc w:val="both"/>
        <w:rPr>
          <w:lang w:val="fr-FR"/>
        </w:rPr>
      </w:pPr>
      <w:r w:rsidRPr="007B7E30">
        <w:rPr>
          <w:lang w:val="fr-FR"/>
        </w:rPr>
        <w:t>La température ambiante est de 10 °C.</w:t>
      </w:r>
    </w:p>
    <w:p w:rsidR="006C39E2" w:rsidRPr="007B7E30" w:rsidRDefault="006C39E2" w:rsidP="006C39E2">
      <w:pPr>
        <w:keepNext/>
        <w:keepLines/>
        <w:tabs>
          <w:tab w:val="right" w:pos="851"/>
        </w:tabs>
        <w:spacing w:before="360" w:after="240" w:line="300" w:lineRule="exact"/>
        <w:ind w:left="1134" w:right="1134" w:hanging="1134"/>
        <w:rPr>
          <w:b/>
          <w:sz w:val="28"/>
          <w:lang w:val="fr-FR"/>
        </w:rPr>
      </w:pPr>
      <w:r w:rsidRPr="007B7E30">
        <w:rPr>
          <w:b/>
          <w:sz w:val="28"/>
          <w:lang w:val="fr-FR"/>
        </w:rPr>
        <w:br w:type="page"/>
      </w:r>
      <w:r w:rsidRPr="007B7E30">
        <w:rPr>
          <w:b/>
          <w:sz w:val="28"/>
          <w:lang w:val="fr-FR"/>
        </w:rPr>
        <w:lastRenderedPageBreak/>
        <w:tab/>
        <w:t>2.</w:t>
      </w:r>
      <w:r w:rsidRPr="007B7E30">
        <w:rPr>
          <w:b/>
          <w:sz w:val="28"/>
          <w:lang w:val="fr-FR"/>
        </w:rPr>
        <w:tab/>
        <w:t>Questions</w:t>
      </w:r>
    </w:p>
    <w:p w:rsidR="006C39E2" w:rsidRPr="007B7E30" w:rsidRDefault="006C39E2" w:rsidP="006C39E2">
      <w:pPr>
        <w:spacing w:after="120"/>
        <w:ind w:left="1134" w:right="1134"/>
        <w:jc w:val="both"/>
        <w:rPr>
          <w:lang w:val="fr-FR"/>
        </w:rPr>
      </w:pPr>
      <w:r w:rsidRPr="007B7E30">
        <w:rPr>
          <w:lang w:val="fr-FR"/>
        </w:rPr>
        <w:t>La composition des questions doit correspondre au schéma suivant. Ce faisant, il convient de respecter un déroulement logique.</w:t>
      </w:r>
    </w:p>
    <w:p w:rsidR="006C39E2" w:rsidRPr="007B7E30" w:rsidRDefault="006C39E2" w:rsidP="006C39E2">
      <w:pPr>
        <w:keepNext/>
        <w:keepLines/>
        <w:tabs>
          <w:tab w:val="right" w:pos="851"/>
        </w:tabs>
        <w:spacing w:before="360" w:after="240" w:line="270" w:lineRule="exact"/>
        <w:ind w:left="1134" w:right="1134" w:hanging="1134"/>
        <w:rPr>
          <w:b/>
          <w:sz w:val="24"/>
          <w:lang w:val="fr-FR"/>
        </w:rPr>
      </w:pPr>
      <w:r w:rsidRPr="007B7E30">
        <w:rPr>
          <w:b/>
          <w:sz w:val="24"/>
          <w:lang w:val="fr-FR"/>
        </w:rPr>
        <w:tab/>
        <w:t xml:space="preserve">A. </w:t>
      </w:r>
      <w:r w:rsidRPr="007B7E30">
        <w:rPr>
          <w:b/>
          <w:sz w:val="24"/>
          <w:lang w:val="fr-FR"/>
        </w:rPr>
        <w:tab/>
        <w:t>Préparation du chargement</w:t>
      </w:r>
    </w:p>
    <w:p w:rsidR="006C39E2" w:rsidRPr="007B7E30" w:rsidRDefault="006C39E2" w:rsidP="006C39E2">
      <w:pPr>
        <w:keepNext/>
        <w:keepLines/>
        <w:tabs>
          <w:tab w:val="right" w:pos="851"/>
        </w:tabs>
        <w:spacing w:before="240" w:after="120" w:line="240" w:lineRule="exact"/>
        <w:ind w:left="1134" w:right="1134" w:hanging="1134"/>
        <w:rPr>
          <w:b/>
          <w:lang w:val="fr-FR"/>
        </w:rPr>
      </w:pPr>
      <w:r w:rsidRPr="007B7E30">
        <w:rPr>
          <w:b/>
          <w:lang w:val="fr-FR"/>
        </w:rPr>
        <w:tab/>
      </w:r>
      <w:r w:rsidRPr="007B7E30">
        <w:rPr>
          <w:b/>
          <w:lang w:val="fr-FR"/>
        </w:rPr>
        <w:tab/>
        <w:t>Questions générales</w:t>
      </w:r>
      <w:r w:rsidR="00927D74" w:rsidRPr="007B7E30">
        <w:rPr>
          <w:b/>
          <w:lang w:val="fr-FR"/>
        </w:rPr>
        <w:t xml:space="preserve"> </w:t>
      </w:r>
      <w:r w:rsidRPr="007B7E30">
        <w:rPr>
          <w:b/>
          <w:lang w:val="fr-FR"/>
        </w:rPr>
        <w:t>:</w:t>
      </w:r>
    </w:p>
    <w:p w:rsidR="006C39E2" w:rsidRPr="007B7E30" w:rsidRDefault="006C39E2" w:rsidP="006C39E2">
      <w:pPr>
        <w:spacing w:after="120"/>
        <w:ind w:left="1134" w:right="1134"/>
        <w:jc w:val="both"/>
        <w:rPr>
          <w:lang w:val="fr-FR"/>
        </w:rPr>
      </w:pPr>
      <w:r w:rsidRPr="007B7E30">
        <w:rPr>
          <w:lang w:val="fr-FR"/>
        </w:rPr>
        <w:t>Choisir deux questions parmi A-1, A-2 (a ou b) et A-3.</w:t>
      </w:r>
    </w:p>
    <w:p w:rsidR="006C39E2" w:rsidRPr="007B7E30" w:rsidRDefault="006C39E2" w:rsidP="006C39E2">
      <w:pPr>
        <w:spacing w:after="120"/>
        <w:ind w:left="1134" w:right="1134"/>
        <w:jc w:val="both"/>
        <w:rPr>
          <w:lang w:val="fr-FR"/>
        </w:rPr>
      </w:pPr>
      <w:r w:rsidRPr="007B7E30">
        <w:rPr>
          <w:lang w:val="fr-FR"/>
        </w:rPr>
        <w:t>(Nota</w:t>
      </w:r>
      <w:r w:rsidR="00927D74" w:rsidRPr="007B7E30">
        <w:rPr>
          <w:lang w:val="fr-FR"/>
        </w:rPr>
        <w:t xml:space="preserve"> </w:t>
      </w:r>
      <w:r w:rsidRPr="007B7E30">
        <w:rPr>
          <w:lang w:val="fr-FR"/>
        </w:rPr>
        <w:t>: pour la situation 01, question A-2a, pour la situation 02, question A-2b.)</w:t>
      </w:r>
    </w:p>
    <w:p w:rsidR="006C39E2" w:rsidRPr="007B7E30" w:rsidRDefault="006C39E2" w:rsidP="006C39E2">
      <w:pPr>
        <w:keepNext/>
        <w:keepLines/>
        <w:tabs>
          <w:tab w:val="right" w:pos="851"/>
        </w:tabs>
        <w:spacing w:before="240" w:after="120" w:line="240" w:lineRule="exact"/>
        <w:ind w:left="1134" w:right="1134" w:hanging="1134"/>
        <w:rPr>
          <w:b/>
          <w:lang w:val="fr-FR"/>
        </w:rPr>
      </w:pPr>
      <w:r w:rsidRPr="007B7E30">
        <w:rPr>
          <w:b/>
          <w:lang w:val="fr-FR"/>
        </w:rPr>
        <w:tab/>
      </w:r>
      <w:r w:rsidRPr="007B7E30">
        <w:rPr>
          <w:b/>
          <w:lang w:val="fr-FR"/>
        </w:rPr>
        <w:tab/>
        <w:t>Question spécifiques à la matière</w:t>
      </w:r>
      <w:r w:rsidR="00927D74" w:rsidRPr="007B7E30">
        <w:rPr>
          <w:b/>
          <w:lang w:val="fr-FR"/>
        </w:rPr>
        <w:t xml:space="preserve"> </w:t>
      </w:r>
      <w:r w:rsidRPr="007B7E30">
        <w:rPr>
          <w:b/>
          <w:lang w:val="fr-FR"/>
        </w:rPr>
        <w:t>:</w:t>
      </w:r>
    </w:p>
    <w:p w:rsidR="006C39E2" w:rsidRPr="007B7E30" w:rsidRDefault="006C39E2" w:rsidP="006C39E2">
      <w:pPr>
        <w:spacing w:after="120"/>
        <w:ind w:left="1134" w:right="1134"/>
        <w:jc w:val="both"/>
        <w:rPr>
          <w:lang w:val="fr-FR"/>
        </w:rPr>
      </w:pPr>
      <w:r w:rsidRPr="007B7E30">
        <w:rPr>
          <w:lang w:val="fr-FR"/>
        </w:rPr>
        <w:t>Choisir une question parmi A-4/1 à A-4/6.</w:t>
      </w:r>
    </w:p>
    <w:p w:rsidR="006C39E2" w:rsidRPr="007B7E30" w:rsidRDefault="006C39E2" w:rsidP="006C39E2">
      <w:pPr>
        <w:keepNext/>
        <w:keepLines/>
        <w:tabs>
          <w:tab w:val="right" w:pos="851"/>
        </w:tabs>
        <w:spacing w:before="360" w:after="240" w:line="270" w:lineRule="exact"/>
        <w:ind w:left="1134" w:right="1134" w:hanging="1134"/>
        <w:rPr>
          <w:b/>
          <w:sz w:val="24"/>
          <w:lang w:val="fr-FR"/>
        </w:rPr>
      </w:pPr>
      <w:r w:rsidRPr="007B7E30">
        <w:rPr>
          <w:b/>
          <w:sz w:val="24"/>
          <w:lang w:val="fr-FR"/>
        </w:rPr>
        <w:tab/>
        <w:t xml:space="preserve">B. </w:t>
      </w:r>
      <w:r w:rsidRPr="007B7E30">
        <w:rPr>
          <w:b/>
          <w:sz w:val="24"/>
          <w:lang w:val="fr-FR"/>
        </w:rPr>
        <w:tab/>
        <w:t>Rinçage des citernes à cargaison</w:t>
      </w:r>
    </w:p>
    <w:p w:rsidR="006C39E2" w:rsidRPr="007B7E30" w:rsidRDefault="006C39E2" w:rsidP="006C39E2">
      <w:pPr>
        <w:spacing w:after="120"/>
        <w:ind w:left="1134" w:right="1134"/>
        <w:jc w:val="both"/>
        <w:rPr>
          <w:lang w:val="fr-FR"/>
        </w:rPr>
      </w:pPr>
      <w:r w:rsidRPr="007B7E30">
        <w:rPr>
          <w:lang w:val="fr-FR"/>
        </w:rPr>
        <w:t>Choisir trois questions parmi B-1 à B-10.</w:t>
      </w:r>
    </w:p>
    <w:p w:rsidR="006C39E2" w:rsidRPr="007B7E30" w:rsidRDefault="006C39E2" w:rsidP="006C39E2">
      <w:pPr>
        <w:keepNext/>
        <w:keepLines/>
        <w:tabs>
          <w:tab w:val="right" w:pos="851"/>
        </w:tabs>
        <w:spacing w:before="360" w:after="240" w:line="270" w:lineRule="exact"/>
        <w:ind w:left="1134" w:right="1134" w:hanging="1134"/>
        <w:rPr>
          <w:b/>
          <w:sz w:val="24"/>
          <w:lang w:val="fr-FR"/>
        </w:rPr>
      </w:pPr>
      <w:r w:rsidRPr="007B7E30">
        <w:rPr>
          <w:b/>
          <w:sz w:val="24"/>
          <w:lang w:val="fr-FR"/>
        </w:rPr>
        <w:tab/>
        <w:t xml:space="preserve">C. </w:t>
      </w:r>
      <w:r w:rsidRPr="007B7E30">
        <w:rPr>
          <w:b/>
          <w:sz w:val="24"/>
          <w:lang w:val="fr-FR"/>
        </w:rPr>
        <w:tab/>
        <w:t>Chargement</w:t>
      </w:r>
    </w:p>
    <w:p w:rsidR="006C39E2" w:rsidRPr="007B7E30" w:rsidRDefault="006C39E2" w:rsidP="006C39E2">
      <w:pPr>
        <w:keepNext/>
        <w:keepLines/>
        <w:tabs>
          <w:tab w:val="right" w:pos="851"/>
        </w:tabs>
        <w:spacing w:before="240" w:after="120" w:line="240" w:lineRule="exact"/>
        <w:ind w:left="1134" w:right="1134" w:hanging="1134"/>
        <w:rPr>
          <w:b/>
          <w:lang w:val="fr-FR"/>
        </w:rPr>
      </w:pPr>
      <w:r w:rsidRPr="007B7E30">
        <w:rPr>
          <w:b/>
          <w:lang w:val="fr-FR"/>
        </w:rPr>
        <w:tab/>
      </w:r>
      <w:r w:rsidRPr="007B7E30">
        <w:rPr>
          <w:b/>
          <w:lang w:val="fr-FR"/>
        </w:rPr>
        <w:tab/>
        <w:t>Question générale</w:t>
      </w:r>
      <w:r w:rsidR="00927D74" w:rsidRPr="007B7E30">
        <w:rPr>
          <w:b/>
          <w:lang w:val="fr-FR"/>
        </w:rPr>
        <w:t xml:space="preserve"> </w:t>
      </w:r>
      <w:r w:rsidRPr="007B7E30">
        <w:rPr>
          <w:b/>
          <w:lang w:val="fr-FR"/>
        </w:rPr>
        <w:t>:</w:t>
      </w:r>
    </w:p>
    <w:p w:rsidR="006C39E2" w:rsidRPr="007B7E30" w:rsidRDefault="006C39E2" w:rsidP="006C39E2">
      <w:pPr>
        <w:spacing w:after="120"/>
        <w:ind w:left="1134" w:right="1134"/>
        <w:jc w:val="both"/>
        <w:rPr>
          <w:lang w:val="fr-FR"/>
        </w:rPr>
      </w:pPr>
      <w:r w:rsidRPr="007B7E30">
        <w:rPr>
          <w:lang w:val="fr-FR"/>
        </w:rPr>
        <w:t>Choisir une question C-1.</w:t>
      </w:r>
    </w:p>
    <w:p w:rsidR="006C39E2" w:rsidRPr="007B7E30" w:rsidRDefault="006C39E2" w:rsidP="006C39E2">
      <w:pPr>
        <w:spacing w:after="120"/>
        <w:ind w:left="1134" w:right="1134"/>
        <w:jc w:val="both"/>
        <w:rPr>
          <w:lang w:val="fr-FR"/>
        </w:rPr>
      </w:pPr>
      <w:r w:rsidRPr="007B7E30">
        <w:rPr>
          <w:lang w:val="fr-FR"/>
        </w:rPr>
        <w:t>Choisir trois questions parmi C-2 à C-10.</w:t>
      </w:r>
    </w:p>
    <w:p w:rsidR="006C39E2" w:rsidRPr="007B7E30" w:rsidRDefault="006C39E2" w:rsidP="006C39E2">
      <w:pPr>
        <w:spacing w:after="120"/>
        <w:ind w:left="1134" w:right="1134"/>
        <w:jc w:val="both"/>
        <w:rPr>
          <w:lang w:val="fr-FR"/>
        </w:rPr>
      </w:pPr>
      <w:r w:rsidRPr="007B7E30">
        <w:rPr>
          <w:lang w:val="fr-FR"/>
        </w:rPr>
        <w:t>(Nota</w:t>
      </w:r>
      <w:r w:rsidR="00927D74" w:rsidRPr="007B7E30">
        <w:rPr>
          <w:lang w:val="fr-FR"/>
        </w:rPr>
        <w:t xml:space="preserve"> </w:t>
      </w:r>
      <w:r w:rsidRPr="007B7E30">
        <w:rPr>
          <w:lang w:val="fr-FR"/>
        </w:rPr>
        <w:t>: on ne peut pas choisir simultanément C-3 et C-4, respectivement C-7 et C-8 lors d’une même session d’examen. C'est-à-dire qu’on peut choisir C-3 ou C-4 et C-7 ou C-8. La question C-8 n’est pas appropriée aux matières suivantes</w:t>
      </w:r>
      <w:r w:rsidR="00927D74" w:rsidRPr="007B7E30">
        <w:rPr>
          <w:lang w:val="fr-FR"/>
        </w:rPr>
        <w:t xml:space="preserve"> </w:t>
      </w:r>
      <w:r w:rsidRPr="007B7E30">
        <w:rPr>
          <w:lang w:val="fr-FR"/>
        </w:rPr>
        <w:t>:</w:t>
      </w:r>
    </w:p>
    <w:p w:rsidR="006C39E2" w:rsidRPr="007B7E30" w:rsidRDefault="006C39E2" w:rsidP="006C39E2">
      <w:pPr>
        <w:spacing w:after="120"/>
        <w:ind w:left="1134" w:right="1134"/>
        <w:jc w:val="both"/>
        <w:rPr>
          <w:b/>
          <w:lang w:val="fr-FR"/>
        </w:rPr>
      </w:pPr>
      <w:r w:rsidRPr="007B7E30">
        <w:rPr>
          <w:lang w:val="fr-FR"/>
        </w:rPr>
        <w:t>BUTADIENE-1</w:t>
      </w:r>
      <w:r w:rsidR="00F405FB" w:rsidRPr="007B7E30">
        <w:rPr>
          <w:lang w:val="fr-FR"/>
        </w:rPr>
        <w:t>,</w:t>
      </w:r>
      <w:r w:rsidRPr="007B7E30">
        <w:rPr>
          <w:lang w:val="fr-FR"/>
        </w:rPr>
        <w:t>3, STABILISÉ et CHLORURE DE VINYLE STABILISÉ.)</w:t>
      </w:r>
    </w:p>
    <w:p w:rsidR="006C39E2" w:rsidRPr="007B7E30" w:rsidRDefault="006C39E2" w:rsidP="006C39E2">
      <w:pPr>
        <w:keepNext/>
        <w:keepLines/>
        <w:tabs>
          <w:tab w:val="right" w:pos="851"/>
        </w:tabs>
        <w:spacing w:before="360" w:after="240" w:line="270" w:lineRule="exact"/>
        <w:ind w:left="1134" w:right="1134" w:hanging="1134"/>
        <w:rPr>
          <w:b/>
          <w:sz w:val="24"/>
        </w:rPr>
      </w:pPr>
      <w:r w:rsidRPr="007B7E30">
        <w:rPr>
          <w:b/>
          <w:sz w:val="24"/>
          <w:lang w:val="fr-FR"/>
        </w:rPr>
        <w:tab/>
        <w:t>D.</w:t>
      </w:r>
      <w:r w:rsidRPr="007B7E30">
        <w:rPr>
          <w:b/>
          <w:sz w:val="24"/>
          <w:lang w:val="fr-FR"/>
        </w:rPr>
        <w:tab/>
        <w:t>Calcul de cargaison</w:t>
      </w:r>
    </w:p>
    <w:p w:rsidR="006C39E2" w:rsidRPr="007B7E30" w:rsidRDefault="006C39E2" w:rsidP="006C39E2">
      <w:pPr>
        <w:spacing w:after="120"/>
        <w:ind w:left="1134" w:right="1134"/>
        <w:jc w:val="both"/>
        <w:rPr>
          <w:lang w:val="fr-FR"/>
        </w:rPr>
      </w:pPr>
      <w:r w:rsidRPr="007B7E30">
        <w:rPr>
          <w:lang w:val="fr-FR"/>
        </w:rPr>
        <w:t>Choisir trois calculs D-1 à D-3.</w:t>
      </w:r>
    </w:p>
    <w:p w:rsidR="006C39E2" w:rsidRPr="007B7E30" w:rsidRDefault="006C39E2" w:rsidP="006C39E2">
      <w:pPr>
        <w:keepNext/>
        <w:keepLines/>
        <w:tabs>
          <w:tab w:val="right" w:pos="851"/>
        </w:tabs>
        <w:spacing w:before="360" w:after="240" w:line="270" w:lineRule="exact"/>
        <w:ind w:left="1134" w:right="1134" w:hanging="1134"/>
        <w:rPr>
          <w:b/>
          <w:sz w:val="24"/>
          <w:lang w:val="fr-FR"/>
        </w:rPr>
      </w:pPr>
      <w:r w:rsidRPr="007B7E30">
        <w:rPr>
          <w:b/>
          <w:sz w:val="24"/>
          <w:lang w:val="fr-FR"/>
        </w:rPr>
        <w:tab/>
        <w:t xml:space="preserve">E. </w:t>
      </w:r>
      <w:r w:rsidRPr="007B7E30">
        <w:rPr>
          <w:b/>
          <w:sz w:val="24"/>
          <w:lang w:val="fr-FR"/>
        </w:rPr>
        <w:tab/>
        <w:t>Déchargement</w:t>
      </w:r>
    </w:p>
    <w:p w:rsidR="006C39E2" w:rsidRPr="007B7E30" w:rsidRDefault="006C39E2" w:rsidP="006C39E2">
      <w:pPr>
        <w:spacing w:after="120"/>
        <w:ind w:left="1134" w:right="1134"/>
        <w:jc w:val="both"/>
        <w:rPr>
          <w:lang w:val="fr-FR"/>
        </w:rPr>
      </w:pPr>
      <w:r w:rsidRPr="007B7E30">
        <w:rPr>
          <w:lang w:val="fr-FR"/>
        </w:rPr>
        <w:t>Choisir deux questions E-1 et E-2.</w:t>
      </w:r>
    </w:p>
    <w:p w:rsidR="006C39E2" w:rsidRPr="007B7E30" w:rsidRDefault="006C39E2" w:rsidP="006C39E2">
      <w:pPr>
        <w:keepNext/>
        <w:keepLines/>
        <w:tabs>
          <w:tab w:val="right" w:pos="851"/>
        </w:tabs>
        <w:spacing w:before="360" w:after="240" w:line="300" w:lineRule="exact"/>
        <w:ind w:left="1134" w:right="1134" w:hanging="1134"/>
        <w:rPr>
          <w:b/>
          <w:sz w:val="28"/>
          <w:lang w:val="fr-FR"/>
        </w:rPr>
      </w:pPr>
      <w:r w:rsidRPr="007B7E30">
        <w:rPr>
          <w:b/>
          <w:sz w:val="28"/>
          <w:lang w:val="fr-FR"/>
        </w:rPr>
        <w:tab/>
        <w:t>3.</w:t>
      </w:r>
      <w:r w:rsidRPr="007B7E30">
        <w:rPr>
          <w:b/>
          <w:sz w:val="28"/>
          <w:lang w:val="fr-FR"/>
        </w:rPr>
        <w:tab/>
        <w:t>Matière et ses caractéristiques</w:t>
      </w:r>
    </w:p>
    <w:p w:rsidR="006C39E2" w:rsidRPr="007B7E30" w:rsidRDefault="006C39E2" w:rsidP="006C39E2">
      <w:pPr>
        <w:spacing w:after="120"/>
        <w:ind w:left="1134" w:right="1134"/>
        <w:jc w:val="both"/>
        <w:rPr>
          <w:color w:val="000000"/>
          <w:sz w:val="22"/>
          <w:szCs w:val="22"/>
          <w:lang w:val="fr-FR"/>
        </w:rPr>
      </w:pPr>
      <w:r w:rsidRPr="007B7E30">
        <w:rPr>
          <w:lang w:val="fr-FR"/>
        </w:rPr>
        <w:t>Il convient de choisir une matière avec la fiche relative à ses caractéristiques parmi la liste suivante.</w:t>
      </w:r>
    </w:p>
    <w:p w:rsidR="006C39E2" w:rsidRPr="007B7E30" w:rsidRDefault="006C39E2" w:rsidP="006C39E2">
      <w:pPr>
        <w:pStyle w:val="SingleTxtG"/>
        <w:rPr>
          <w:lang w:val="fr-FR"/>
        </w:rPr>
      </w:pPr>
      <w:r w:rsidRPr="007B7E30">
        <w:rPr>
          <w:lang w:val="fr-FR"/>
        </w:rPr>
        <w:br w:type="page"/>
      </w:r>
    </w:p>
    <w:p w:rsidR="006C39E2" w:rsidRPr="007B7E30" w:rsidRDefault="006C39E2" w:rsidP="006C39E2">
      <w:pPr>
        <w:spacing w:after="120"/>
        <w:ind w:left="1134" w:right="1134"/>
        <w:jc w:val="both"/>
        <w:rPr>
          <w:lang w:val="fr-FR"/>
        </w:rPr>
      </w:pPr>
      <w:r w:rsidRPr="007B7E30">
        <w:rPr>
          <w:lang w:val="fr-FR"/>
        </w:rPr>
        <w:lastRenderedPageBreak/>
        <w:t>Propriétés des matières PROPANE</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4319"/>
        <w:gridCol w:w="3051"/>
      </w:tblGrid>
      <w:tr w:rsidR="006C39E2" w:rsidRPr="007B7E30" w:rsidTr="00212FEA">
        <w:trPr>
          <w:tblHeader/>
        </w:trPr>
        <w:tc>
          <w:tcPr>
            <w:tcW w:w="4819" w:type="dxa"/>
            <w:tcBorders>
              <w:top w:val="single" w:sz="4" w:space="0" w:color="auto"/>
              <w:bottom w:val="nil"/>
            </w:tcBorders>
            <w:shd w:val="clear" w:color="auto" w:fill="auto"/>
            <w:vAlign w:val="bottom"/>
          </w:tcPr>
          <w:p w:rsidR="006C39E2" w:rsidRPr="007B7E30" w:rsidRDefault="006C39E2" w:rsidP="006C39E2">
            <w:pPr>
              <w:suppressAutoHyphens w:val="0"/>
              <w:spacing w:before="40" w:after="120" w:line="220" w:lineRule="exact"/>
              <w:ind w:right="113"/>
              <w:rPr>
                <w:lang w:val="fr-FR"/>
              </w:rPr>
            </w:pPr>
            <w:r w:rsidRPr="007B7E30">
              <w:rPr>
                <w:lang w:val="fr-FR"/>
              </w:rPr>
              <w:t>Nom</w:t>
            </w:r>
            <w:r w:rsidR="00353B3F" w:rsidRPr="007B7E30">
              <w:rPr>
                <w:lang w:val="fr-FR"/>
              </w:rPr>
              <w:t xml:space="preserve"> </w:t>
            </w:r>
            <w:r w:rsidRPr="007B7E30">
              <w:rPr>
                <w:lang w:val="fr-FR"/>
              </w:rPr>
              <w:t xml:space="preserve">:      </w:t>
            </w:r>
            <w:r w:rsidRPr="007B7E30">
              <w:rPr>
                <w:b/>
                <w:lang w:val="fr-FR"/>
              </w:rPr>
              <w:t>PROPANE</w:t>
            </w:r>
          </w:p>
        </w:tc>
        <w:tc>
          <w:tcPr>
            <w:tcW w:w="3403" w:type="dxa"/>
            <w:tcBorders>
              <w:top w:val="single" w:sz="4" w:space="0" w:color="auto"/>
              <w:bottom w:val="nil"/>
            </w:tcBorders>
            <w:shd w:val="clear" w:color="auto" w:fill="auto"/>
            <w:vAlign w:val="bottom"/>
          </w:tcPr>
          <w:p w:rsidR="006C39E2" w:rsidRPr="007B7E30" w:rsidRDefault="006C39E2" w:rsidP="006C39E2">
            <w:pPr>
              <w:suppressAutoHyphens w:val="0"/>
              <w:spacing w:before="40" w:after="120" w:line="220" w:lineRule="exact"/>
              <w:ind w:right="113"/>
              <w:rPr>
                <w:lang w:val="fr-FR"/>
              </w:rPr>
            </w:pPr>
            <w:r w:rsidRPr="007B7E30">
              <w:rPr>
                <w:lang w:val="fr-FR"/>
              </w:rPr>
              <w:t>N° ONU</w:t>
            </w:r>
            <w:r w:rsidR="00353B3F" w:rsidRPr="007B7E30">
              <w:rPr>
                <w:lang w:val="fr-FR"/>
              </w:rPr>
              <w:t xml:space="preserve"> </w:t>
            </w:r>
            <w:r w:rsidRPr="007B7E30">
              <w:rPr>
                <w:lang w:val="fr-FR"/>
              </w:rPr>
              <w:t xml:space="preserve">:       </w:t>
            </w:r>
            <w:r w:rsidRPr="007B7E30">
              <w:rPr>
                <w:b/>
                <w:lang w:val="fr-FR"/>
              </w:rPr>
              <w:t>1978</w:t>
            </w:r>
          </w:p>
        </w:tc>
      </w:tr>
      <w:tr w:rsidR="006C39E2" w:rsidRPr="007B7E30" w:rsidTr="00212FEA">
        <w:tc>
          <w:tcPr>
            <w:tcW w:w="4819" w:type="dxa"/>
            <w:tcBorders>
              <w:top w:val="nil"/>
            </w:tcBorders>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Formule</w:t>
            </w:r>
            <w:r w:rsidR="00353B3F" w:rsidRPr="007B7E30">
              <w:rPr>
                <w:lang w:val="fr-FR"/>
              </w:rPr>
              <w:t xml:space="preserve"> </w:t>
            </w:r>
            <w:r w:rsidRPr="007B7E30">
              <w:rPr>
                <w:lang w:val="fr-FR"/>
              </w:rPr>
              <w:t xml:space="preserve">:  </w:t>
            </w:r>
            <w:r w:rsidRPr="007B7E30">
              <w:rPr>
                <w:b/>
                <w:lang w:val="fr-FR"/>
              </w:rPr>
              <w:t xml:space="preserve"> C</w:t>
            </w:r>
            <w:r w:rsidRPr="007B7E30">
              <w:rPr>
                <w:b/>
                <w:vertAlign w:val="subscript"/>
                <w:lang w:val="fr-FR"/>
              </w:rPr>
              <w:t>3</w:t>
            </w:r>
            <w:r w:rsidRPr="007B7E30">
              <w:rPr>
                <w:b/>
                <w:lang w:val="fr-FR"/>
              </w:rPr>
              <w:t>H</w:t>
            </w:r>
            <w:r w:rsidRPr="007B7E30">
              <w:rPr>
                <w:b/>
                <w:vertAlign w:val="subscript"/>
                <w:lang w:val="fr-FR"/>
              </w:rPr>
              <w:t>8</w:t>
            </w:r>
          </w:p>
        </w:tc>
        <w:tc>
          <w:tcPr>
            <w:tcW w:w="3403" w:type="dxa"/>
            <w:tcBorders>
              <w:top w:val="nil"/>
            </w:tcBorders>
            <w:shd w:val="clear" w:color="auto" w:fill="auto"/>
          </w:tcPr>
          <w:p w:rsidR="006C39E2" w:rsidRPr="007B7E30" w:rsidRDefault="006C39E2" w:rsidP="006C39E2">
            <w:pPr>
              <w:suppressAutoHyphens w:val="0"/>
              <w:spacing w:before="40" w:after="120" w:line="220" w:lineRule="exact"/>
              <w:ind w:right="113"/>
              <w:rPr>
                <w:lang w:val="fr-FR"/>
              </w:rPr>
            </w:pPr>
          </w:p>
        </w:tc>
      </w:tr>
      <w:tr w:rsidR="006C39E2" w:rsidRPr="007B7E30" w:rsidTr="00212FEA">
        <w:tc>
          <w:tcPr>
            <w:tcW w:w="4819" w:type="dxa"/>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Point d’ébullition</w:t>
            </w:r>
            <w:r w:rsidR="00353B3F" w:rsidRPr="007B7E30">
              <w:rPr>
                <w:lang w:val="fr-FR"/>
              </w:rPr>
              <w:t xml:space="preserve"> </w:t>
            </w:r>
            <w:r w:rsidRPr="007B7E30">
              <w:rPr>
                <w:lang w:val="fr-FR"/>
              </w:rPr>
              <w:t xml:space="preserve">:      </w:t>
            </w:r>
            <w:r w:rsidRPr="007B7E30">
              <w:rPr>
                <w:b/>
                <w:lang w:val="fr-FR"/>
              </w:rPr>
              <w:t xml:space="preserve"> - 42 </w:t>
            </w:r>
            <w:r w:rsidRPr="007B7E30">
              <w:rPr>
                <w:b/>
                <w:lang w:val="fr-FR"/>
              </w:rPr>
              <w:sym w:font="Symbol" w:char="F0B0"/>
            </w:r>
            <w:r w:rsidRPr="007B7E30">
              <w:rPr>
                <w:b/>
                <w:lang w:val="fr-FR"/>
              </w:rPr>
              <w:t>C</w:t>
            </w:r>
          </w:p>
        </w:tc>
        <w:tc>
          <w:tcPr>
            <w:tcW w:w="3403" w:type="dxa"/>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Masse molaire</w:t>
            </w:r>
            <w:r w:rsidR="00353B3F" w:rsidRPr="007B7E30">
              <w:rPr>
                <w:lang w:val="fr-FR"/>
              </w:rPr>
              <w:t xml:space="preserve"> </w:t>
            </w:r>
            <w:r w:rsidRPr="007B7E30">
              <w:rPr>
                <w:lang w:val="fr-FR"/>
              </w:rPr>
              <w:t xml:space="preserve">: </w:t>
            </w:r>
            <w:r w:rsidRPr="007B7E30">
              <w:rPr>
                <w:b/>
                <w:i/>
                <w:lang w:val="fr-FR"/>
              </w:rPr>
              <w:t>M</w:t>
            </w:r>
            <w:r w:rsidRPr="007B7E30">
              <w:rPr>
                <w:b/>
                <w:lang w:val="fr-FR"/>
              </w:rPr>
              <w:t xml:space="preserve"> = 44 (44,096)</w:t>
            </w:r>
          </w:p>
        </w:tc>
      </w:tr>
      <w:tr w:rsidR="006C39E2" w:rsidRPr="007B7E30" w:rsidTr="00212FEA">
        <w:tc>
          <w:tcPr>
            <w:tcW w:w="4819" w:type="dxa"/>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 xml:space="preserve">Rapport de la densité de vapeur par rapport à celle </w:t>
            </w:r>
            <w:r w:rsidRPr="007B7E30">
              <w:rPr>
                <w:lang w:val="fr-FR"/>
              </w:rPr>
              <w:br/>
              <w:t>de l’air = 1 (15</w:t>
            </w:r>
            <w:r w:rsidRPr="007B7E30">
              <w:rPr>
                <w:lang w:val="fr-FR"/>
              </w:rPr>
              <w:sym w:font="Symbol" w:char="F0B0"/>
            </w:r>
            <w:r w:rsidRPr="007B7E30">
              <w:rPr>
                <w:lang w:val="fr-FR"/>
              </w:rPr>
              <w:t>C)</w:t>
            </w:r>
            <w:r w:rsidR="00353B3F" w:rsidRPr="007B7E30">
              <w:rPr>
                <w:lang w:val="fr-FR"/>
              </w:rPr>
              <w:t xml:space="preserve"> </w:t>
            </w:r>
            <w:r w:rsidRPr="007B7E30">
              <w:rPr>
                <w:lang w:val="fr-FR"/>
              </w:rPr>
              <w:t xml:space="preserve">: </w:t>
            </w:r>
            <w:r w:rsidRPr="007B7E30">
              <w:rPr>
                <w:b/>
                <w:lang w:val="fr-FR"/>
              </w:rPr>
              <w:t>1,53</w:t>
            </w:r>
          </w:p>
        </w:tc>
        <w:tc>
          <w:tcPr>
            <w:tcW w:w="3403" w:type="dxa"/>
            <w:shd w:val="clear" w:color="auto" w:fill="auto"/>
          </w:tcPr>
          <w:p w:rsidR="006C39E2" w:rsidRPr="007B7E30" w:rsidRDefault="006C39E2" w:rsidP="006C39E2">
            <w:pPr>
              <w:suppressAutoHyphens w:val="0"/>
              <w:spacing w:before="40" w:after="120" w:line="220" w:lineRule="exact"/>
              <w:ind w:right="113"/>
              <w:rPr>
                <w:lang w:val="fr-FR"/>
              </w:rPr>
            </w:pPr>
          </w:p>
        </w:tc>
      </w:tr>
      <w:tr w:rsidR="006C39E2" w:rsidRPr="007B7E30" w:rsidTr="00212FEA">
        <w:tc>
          <w:tcPr>
            <w:tcW w:w="8222" w:type="dxa"/>
            <w:gridSpan w:val="2"/>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 xml:space="preserve">Mélange inflammable gaz/air, Vol.%: </w:t>
            </w:r>
            <w:r w:rsidRPr="007B7E30">
              <w:rPr>
                <w:b/>
                <w:lang w:val="fr-FR"/>
              </w:rPr>
              <w:t>1,7 – 10,8</w:t>
            </w:r>
          </w:p>
        </w:tc>
      </w:tr>
      <w:tr w:rsidR="006C39E2" w:rsidRPr="007B7E30" w:rsidTr="00212FEA">
        <w:tc>
          <w:tcPr>
            <w:tcW w:w="4819" w:type="dxa"/>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Température d’auto-inflammation</w:t>
            </w:r>
            <w:r w:rsidR="00353B3F" w:rsidRPr="007B7E30">
              <w:rPr>
                <w:lang w:val="fr-FR"/>
              </w:rPr>
              <w:t xml:space="preserve"> </w:t>
            </w:r>
            <w:r w:rsidRPr="007B7E30">
              <w:rPr>
                <w:lang w:val="fr-FR"/>
              </w:rPr>
              <w:t xml:space="preserve">: </w:t>
            </w:r>
            <w:r w:rsidRPr="007B7E30">
              <w:rPr>
                <w:b/>
                <w:lang w:val="fr-FR"/>
              </w:rPr>
              <w:t xml:space="preserve"> 470 </w:t>
            </w:r>
            <w:r w:rsidRPr="007B7E30">
              <w:rPr>
                <w:b/>
                <w:lang w:val="fr-FR"/>
              </w:rPr>
              <w:sym w:font="Symbol" w:char="F0B0"/>
            </w:r>
            <w:r w:rsidRPr="007B7E30">
              <w:rPr>
                <w:b/>
                <w:lang w:val="fr-FR"/>
              </w:rPr>
              <w:t>C</w:t>
            </w:r>
          </w:p>
        </w:tc>
        <w:tc>
          <w:tcPr>
            <w:tcW w:w="3403" w:type="dxa"/>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Température critique</w:t>
            </w:r>
            <w:r w:rsidR="00353B3F" w:rsidRPr="007B7E30">
              <w:rPr>
                <w:lang w:val="fr-FR"/>
              </w:rPr>
              <w:t xml:space="preserve"> </w:t>
            </w:r>
            <w:r w:rsidRPr="007B7E30">
              <w:rPr>
                <w:lang w:val="fr-FR"/>
              </w:rPr>
              <w:t>:</w:t>
            </w:r>
            <w:r w:rsidRPr="007B7E30">
              <w:rPr>
                <w:b/>
                <w:lang w:val="fr-FR"/>
              </w:rPr>
              <w:t xml:space="preserve">   96,8 </w:t>
            </w:r>
            <w:r w:rsidRPr="007B7E30">
              <w:rPr>
                <w:b/>
                <w:lang w:val="fr-FR"/>
              </w:rPr>
              <w:sym w:font="Symbol" w:char="F0B0"/>
            </w:r>
            <w:r w:rsidRPr="007B7E30">
              <w:rPr>
                <w:b/>
                <w:lang w:val="fr-FR"/>
              </w:rPr>
              <w:t>C</w:t>
            </w:r>
          </w:p>
        </w:tc>
      </w:tr>
      <w:tr w:rsidR="006C39E2" w:rsidRPr="007B7E30" w:rsidTr="00212FEA">
        <w:tc>
          <w:tcPr>
            <w:tcW w:w="4819" w:type="dxa"/>
            <w:shd w:val="clear" w:color="auto" w:fill="auto"/>
          </w:tcPr>
          <w:p w:rsidR="006C39E2" w:rsidRPr="007B7E30" w:rsidRDefault="006C39E2" w:rsidP="009E2FAB">
            <w:pPr>
              <w:suppressAutoHyphens w:val="0"/>
              <w:spacing w:before="40" w:after="120" w:line="220" w:lineRule="exact"/>
              <w:ind w:right="113"/>
              <w:rPr>
                <w:lang w:val="fr-FR"/>
              </w:rPr>
            </w:pPr>
            <w:r w:rsidRPr="007B7E30">
              <w:rPr>
                <w:lang w:val="fr-FR"/>
              </w:rPr>
              <w:t>Valeur limite au travail</w:t>
            </w:r>
            <w:r w:rsidR="00353B3F" w:rsidRPr="007B7E30">
              <w:rPr>
                <w:lang w:val="fr-FR"/>
              </w:rPr>
              <w:t xml:space="preserve"> :</w:t>
            </w:r>
            <w:r w:rsidRPr="007B7E30">
              <w:rPr>
                <w:lang w:val="fr-FR"/>
              </w:rPr>
              <w:t xml:space="preserve"> </w:t>
            </w:r>
            <w:r w:rsidRPr="007B7E30">
              <w:rPr>
                <w:b/>
                <w:lang w:val="fr-FR"/>
              </w:rPr>
              <w:t>1000 ppm</w:t>
            </w:r>
          </w:p>
        </w:tc>
        <w:tc>
          <w:tcPr>
            <w:tcW w:w="3403" w:type="dxa"/>
            <w:shd w:val="clear" w:color="auto" w:fill="auto"/>
          </w:tcPr>
          <w:p w:rsidR="006C39E2" w:rsidRPr="007B7E30" w:rsidRDefault="006C39E2" w:rsidP="006C39E2">
            <w:pPr>
              <w:suppressAutoHyphens w:val="0"/>
              <w:spacing w:before="40" w:after="120" w:line="220" w:lineRule="exact"/>
              <w:ind w:right="113"/>
              <w:rPr>
                <w:lang w:val="fr-FR"/>
              </w:rPr>
            </w:pPr>
          </w:p>
        </w:tc>
      </w:tr>
    </w:tbl>
    <w:p w:rsidR="006C39E2" w:rsidRPr="007B7E30" w:rsidRDefault="006C39E2" w:rsidP="006C39E2">
      <w:pPr>
        <w:rPr>
          <w:color w:val="000000"/>
          <w:sz w:val="22"/>
          <w:szCs w:val="22"/>
          <w:lang w:val="fr-FR"/>
        </w:rPr>
      </w:pP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1841"/>
        <w:gridCol w:w="1843"/>
        <w:gridCol w:w="1843"/>
        <w:gridCol w:w="1843"/>
      </w:tblGrid>
      <w:tr w:rsidR="006C39E2" w:rsidRPr="007B7E30" w:rsidTr="00212FEA">
        <w:trPr>
          <w:tblHeader/>
        </w:trPr>
        <w:tc>
          <w:tcPr>
            <w:tcW w:w="7370" w:type="dxa"/>
            <w:gridSpan w:val="4"/>
            <w:tcBorders>
              <w:top w:val="single" w:sz="4" w:space="0" w:color="auto"/>
              <w:bottom w:val="single" w:sz="2" w:space="0" w:color="auto"/>
            </w:tcBorders>
            <w:shd w:val="clear" w:color="auto" w:fill="auto"/>
            <w:vAlign w:val="bottom"/>
          </w:tcPr>
          <w:p w:rsidR="006C39E2" w:rsidRPr="007B7E30" w:rsidRDefault="006C39E2" w:rsidP="006C39E2">
            <w:pPr>
              <w:suppressAutoHyphens w:val="0"/>
              <w:spacing w:before="80" w:after="80" w:line="200" w:lineRule="exact"/>
              <w:ind w:right="113"/>
              <w:jc w:val="center"/>
              <w:rPr>
                <w:i/>
                <w:sz w:val="16"/>
                <w:szCs w:val="16"/>
                <w:lang w:val="fr-FR"/>
              </w:rPr>
            </w:pPr>
            <w:r w:rsidRPr="007B7E30">
              <w:rPr>
                <w:i/>
                <w:sz w:val="16"/>
                <w:szCs w:val="16"/>
                <w:lang w:val="fr-FR"/>
              </w:rPr>
              <w:t>Equilibres vapeur/liquide</w:t>
            </w:r>
          </w:p>
        </w:tc>
      </w:tr>
      <w:tr w:rsidR="006C39E2" w:rsidRPr="007B7E30" w:rsidTr="00212FEA">
        <w:tc>
          <w:tcPr>
            <w:tcW w:w="1841" w:type="dxa"/>
            <w:tcBorders>
              <w:top w:val="single" w:sz="2" w:space="0" w:color="auto"/>
              <w:bottom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b/>
                <w:i/>
                <w:sz w:val="18"/>
                <w:lang w:val="fr-FR"/>
              </w:rPr>
              <w:t xml:space="preserve">T </w:t>
            </w:r>
            <w:r w:rsidRPr="007B7E30">
              <w:rPr>
                <w:b/>
                <w:sz w:val="18"/>
                <w:lang w:val="fr-FR"/>
              </w:rPr>
              <w:t>[</w:t>
            </w:r>
            <w:r w:rsidRPr="007B7E30">
              <w:rPr>
                <w:b/>
                <w:sz w:val="18"/>
                <w:lang w:val="fr-FR"/>
              </w:rPr>
              <w:sym w:font="Symbol" w:char="F0B0"/>
            </w:r>
            <w:r w:rsidRPr="007B7E30">
              <w:rPr>
                <w:b/>
                <w:sz w:val="18"/>
                <w:lang w:val="fr-FR"/>
              </w:rPr>
              <w:t>C]</w:t>
            </w:r>
          </w:p>
        </w:tc>
        <w:tc>
          <w:tcPr>
            <w:tcW w:w="1843" w:type="dxa"/>
            <w:tcBorders>
              <w:top w:val="single" w:sz="2" w:space="0" w:color="auto"/>
              <w:bottom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b/>
                <w:i/>
                <w:sz w:val="18"/>
                <w:lang w:val="fr-FR"/>
              </w:rPr>
              <w:t>p</w:t>
            </w:r>
            <w:r w:rsidRPr="007B7E30">
              <w:rPr>
                <w:b/>
                <w:i/>
                <w:sz w:val="18"/>
                <w:vertAlign w:val="subscript"/>
                <w:lang w:val="fr-FR"/>
              </w:rPr>
              <w:t xml:space="preserve"> </w:t>
            </w:r>
            <w:r w:rsidRPr="007B7E30">
              <w:rPr>
                <w:b/>
                <w:sz w:val="18"/>
                <w:vertAlign w:val="subscript"/>
                <w:lang w:val="fr-FR"/>
              </w:rPr>
              <w:t>max</w:t>
            </w:r>
            <w:r w:rsidRPr="007B7E30">
              <w:rPr>
                <w:b/>
                <w:sz w:val="18"/>
                <w:lang w:val="fr-FR"/>
              </w:rPr>
              <w:t xml:space="preserve"> [bar]</w:t>
            </w:r>
          </w:p>
        </w:tc>
        <w:tc>
          <w:tcPr>
            <w:tcW w:w="1843" w:type="dxa"/>
            <w:tcBorders>
              <w:top w:val="single" w:sz="2" w:space="0" w:color="auto"/>
              <w:bottom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b/>
                <w:sz w:val="18"/>
                <w:lang w:val="fr-FR"/>
              </w:rPr>
              <w:sym w:font="Symbol" w:char="F072"/>
            </w:r>
            <w:r w:rsidRPr="007B7E30">
              <w:rPr>
                <w:b/>
                <w:sz w:val="18"/>
                <w:vertAlign w:val="subscript"/>
                <w:lang w:val="fr-FR"/>
              </w:rPr>
              <w:t>L</w:t>
            </w:r>
            <w:r w:rsidRPr="007B7E30">
              <w:rPr>
                <w:b/>
                <w:sz w:val="18"/>
                <w:lang w:val="fr-FR"/>
              </w:rPr>
              <w:t xml:space="preserve"> [kg/m</w:t>
            </w:r>
            <w:r w:rsidRPr="007B7E30">
              <w:rPr>
                <w:b/>
                <w:sz w:val="18"/>
                <w:vertAlign w:val="superscript"/>
                <w:lang w:val="fr-FR"/>
              </w:rPr>
              <w:t>3</w:t>
            </w:r>
            <w:r w:rsidRPr="007B7E30">
              <w:rPr>
                <w:b/>
                <w:sz w:val="18"/>
                <w:lang w:val="fr-FR"/>
              </w:rPr>
              <w:t>]</w:t>
            </w:r>
          </w:p>
        </w:tc>
        <w:tc>
          <w:tcPr>
            <w:tcW w:w="1843" w:type="dxa"/>
            <w:tcBorders>
              <w:top w:val="single" w:sz="2" w:space="0" w:color="auto"/>
              <w:bottom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b/>
                <w:sz w:val="18"/>
                <w:lang w:val="fr-FR"/>
              </w:rPr>
              <w:sym w:font="Symbol" w:char="F072"/>
            </w:r>
            <w:r w:rsidRPr="007B7E30">
              <w:rPr>
                <w:b/>
                <w:sz w:val="18"/>
                <w:vertAlign w:val="subscript"/>
                <w:lang w:val="fr-FR"/>
              </w:rPr>
              <w:t xml:space="preserve">G </w:t>
            </w:r>
            <w:r w:rsidRPr="007B7E30">
              <w:rPr>
                <w:b/>
                <w:sz w:val="18"/>
                <w:lang w:val="fr-FR"/>
              </w:rPr>
              <w:t>[kg/m</w:t>
            </w:r>
            <w:r w:rsidRPr="007B7E30">
              <w:rPr>
                <w:b/>
                <w:sz w:val="18"/>
                <w:vertAlign w:val="superscript"/>
                <w:lang w:val="fr-FR"/>
              </w:rPr>
              <w:t>3</w:t>
            </w:r>
            <w:r w:rsidRPr="007B7E30">
              <w:rPr>
                <w:b/>
                <w:sz w:val="18"/>
                <w:lang w:val="fr-FR"/>
              </w:rPr>
              <w:t>]</w:t>
            </w:r>
          </w:p>
        </w:tc>
      </w:tr>
      <w:tr w:rsidR="006C39E2" w:rsidRPr="007B7E30" w:rsidTr="00212FEA">
        <w:tc>
          <w:tcPr>
            <w:tcW w:w="1841" w:type="dxa"/>
            <w:tcBorders>
              <w:top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- 10</w:t>
            </w:r>
          </w:p>
        </w:tc>
        <w:tc>
          <w:tcPr>
            <w:tcW w:w="1843" w:type="dxa"/>
            <w:tcBorders>
              <w:top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3,45</w:t>
            </w:r>
          </w:p>
        </w:tc>
        <w:tc>
          <w:tcPr>
            <w:tcW w:w="1843" w:type="dxa"/>
            <w:tcBorders>
              <w:top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541,9</w:t>
            </w:r>
          </w:p>
        </w:tc>
        <w:tc>
          <w:tcPr>
            <w:tcW w:w="1843" w:type="dxa"/>
            <w:tcBorders>
              <w:top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7,54</w:t>
            </w: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- 5</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4,06</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535,4</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8,81</w:t>
            </w: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0</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4,74</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528,7</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10,23</w:t>
            </w: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5,50</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521,8</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11,82</w:t>
            </w: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10</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6,36</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514,7</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13,63</w:t>
            </w: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15</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7,31</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507,5</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15,65</w:t>
            </w: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20</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8,36</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500,0</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17,90</w:t>
            </w: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25</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9,51</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492,3</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20,39</w:t>
            </w: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30</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10,78</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484,3</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23,18</w:t>
            </w: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35</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12,17</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476,1</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40</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13,69</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467,4</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45</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15,35</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458,4</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50</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17,14</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448,9</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p>
        </w:tc>
      </w:tr>
    </w:tbl>
    <w:p w:rsidR="006C39E2" w:rsidRPr="007B7E30" w:rsidRDefault="006C39E2" w:rsidP="006C39E2">
      <w:pPr>
        <w:spacing w:before="120" w:after="120"/>
        <w:ind w:left="1134" w:right="1134"/>
        <w:jc w:val="both"/>
        <w:rPr>
          <w:lang w:val="fr-FR"/>
        </w:rPr>
      </w:pPr>
      <w:r w:rsidRPr="007B7E30">
        <w:rPr>
          <w:lang w:val="fr-FR"/>
        </w:rPr>
        <w:br w:type="page"/>
      </w:r>
      <w:r w:rsidRPr="007B7E30">
        <w:rPr>
          <w:lang w:val="fr-FR"/>
        </w:rPr>
        <w:lastRenderedPageBreak/>
        <w:t>Propriétés des matières PROPYL</w:t>
      </w:r>
      <w:r w:rsidR="00164695" w:rsidRPr="007B7E30">
        <w:rPr>
          <w:lang w:val="fr-FR"/>
        </w:rPr>
        <w:t>È</w:t>
      </w:r>
      <w:r w:rsidRPr="007B7E30">
        <w:rPr>
          <w:lang w:val="fr-FR"/>
        </w:rPr>
        <w:t>NE</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4605"/>
        <w:gridCol w:w="2765"/>
      </w:tblGrid>
      <w:tr w:rsidR="006C39E2" w:rsidRPr="007B7E30" w:rsidTr="00212FEA">
        <w:trPr>
          <w:tblHeader/>
        </w:trPr>
        <w:tc>
          <w:tcPr>
            <w:tcW w:w="4606" w:type="dxa"/>
            <w:tcBorders>
              <w:top w:val="single" w:sz="4" w:space="0" w:color="auto"/>
              <w:bottom w:val="nil"/>
            </w:tcBorders>
            <w:shd w:val="clear" w:color="auto" w:fill="auto"/>
            <w:vAlign w:val="bottom"/>
          </w:tcPr>
          <w:p w:rsidR="006C39E2" w:rsidRPr="007B7E30" w:rsidRDefault="006C39E2" w:rsidP="006C39E2">
            <w:pPr>
              <w:suppressAutoHyphens w:val="0"/>
              <w:spacing w:before="40" w:after="120" w:line="220" w:lineRule="exact"/>
              <w:ind w:right="113"/>
              <w:rPr>
                <w:lang w:val="fr-FR"/>
              </w:rPr>
            </w:pPr>
            <w:r w:rsidRPr="007B7E30">
              <w:rPr>
                <w:lang w:val="fr-FR"/>
              </w:rPr>
              <w:t>Nom</w:t>
            </w:r>
            <w:r w:rsidR="00353B3F" w:rsidRPr="007B7E30">
              <w:rPr>
                <w:lang w:val="fr-FR"/>
              </w:rPr>
              <w:t xml:space="preserve"> :</w:t>
            </w:r>
            <w:r w:rsidRPr="007B7E30">
              <w:rPr>
                <w:lang w:val="fr-FR"/>
              </w:rPr>
              <w:t xml:space="preserve">     </w:t>
            </w:r>
            <w:r w:rsidRPr="007B7E30">
              <w:rPr>
                <w:b/>
                <w:lang w:val="fr-FR"/>
              </w:rPr>
              <w:t>PROPYLÈNE</w:t>
            </w:r>
          </w:p>
        </w:tc>
        <w:tc>
          <w:tcPr>
            <w:tcW w:w="2765" w:type="dxa"/>
            <w:tcBorders>
              <w:top w:val="single" w:sz="4" w:space="0" w:color="auto"/>
              <w:bottom w:val="nil"/>
            </w:tcBorders>
            <w:shd w:val="clear" w:color="auto" w:fill="auto"/>
            <w:vAlign w:val="bottom"/>
          </w:tcPr>
          <w:p w:rsidR="006C39E2" w:rsidRPr="007B7E30" w:rsidRDefault="006C39E2" w:rsidP="006C39E2">
            <w:pPr>
              <w:suppressAutoHyphens w:val="0"/>
              <w:spacing w:before="40" w:after="120" w:line="220" w:lineRule="exact"/>
              <w:ind w:right="113"/>
              <w:rPr>
                <w:lang w:val="fr-FR"/>
              </w:rPr>
            </w:pPr>
            <w:r w:rsidRPr="007B7E30">
              <w:rPr>
                <w:lang w:val="fr-FR"/>
              </w:rPr>
              <w:t>N° ONU</w:t>
            </w:r>
            <w:r w:rsidR="00353B3F" w:rsidRPr="007B7E30">
              <w:rPr>
                <w:lang w:val="fr-FR"/>
              </w:rPr>
              <w:t xml:space="preserve"> :</w:t>
            </w:r>
            <w:r w:rsidRPr="007B7E30">
              <w:rPr>
                <w:lang w:val="fr-FR"/>
              </w:rPr>
              <w:t xml:space="preserve">   </w:t>
            </w:r>
            <w:r w:rsidRPr="007B7E30">
              <w:rPr>
                <w:b/>
                <w:lang w:val="fr-FR"/>
              </w:rPr>
              <w:t>1077</w:t>
            </w:r>
          </w:p>
        </w:tc>
      </w:tr>
      <w:tr w:rsidR="006C39E2" w:rsidRPr="007B7E30" w:rsidTr="00212FEA">
        <w:tc>
          <w:tcPr>
            <w:tcW w:w="4606" w:type="dxa"/>
            <w:tcBorders>
              <w:top w:val="nil"/>
            </w:tcBorders>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Formule</w:t>
            </w:r>
            <w:r w:rsidR="00353B3F" w:rsidRPr="007B7E30">
              <w:rPr>
                <w:lang w:val="fr-FR"/>
              </w:rPr>
              <w:t xml:space="preserve"> :</w:t>
            </w:r>
            <w:r w:rsidRPr="007B7E30">
              <w:rPr>
                <w:lang w:val="fr-FR"/>
              </w:rPr>
              <w:t xml:space="preserve">   </w:t>
            </w:r>
            <w:r w:rsidRPr="007B7E30">
              <w:rPr>
                <w:b/>
                <w:lang w:val="fr-FR"/>
              </w:rPr>
              <w:t>C</w:t>
            </w:r>
            <w:r w:rsidRPr="007B7E30">
              <w:rPr>
                <w:b/>
                <w:vertAlign w:val="subscript"/>
                <w:lang w:val="fr-FR"/>
              </w:rPr>
              <w:t>3</w:t>
            </w:r>
            <w:r w:rsidRPr="007B7E30">
              <w:rPr>
                <w:b/>
                <w:lang w:val="fr-FR"/>
              </w:rPr>
              <w:t>H</w:t>
            </w:r>
            <w:r w:rsidRPr="007B7E30">
              <w:rPr>
                <w:b/>
                <w:vertAlign w:val="subscript"/>
                <w:lang w:val="fr-FR"/>
              </w:rPr>
              <w:t>6</w:t>
            </w:r>
          </w:p>
        </w:tc>
        <w:tc>
          <w:tcPr>
            <w:tcW w:w="2765" w:type="dxa"/>
            <w:tcBorders>
              <w:top w:val="nil"/>
            </w:tcBorders>
            <w:shd w:val="clear" w:color="auto" w:fill="auto"/>
          </w:tcPr>
          <w:p w:rsidR="006C39E2" w:rsidRPr="007B7E30" w:rsidRDefault="006C39E2" w:rsidP="006C39E2">
            <w:pPr>
              <w:suppressAutoHyphens w:val="0"/>
              <w:spacing w:before="40" w:after="120" w:line="220" w:lineRule="exact"/>
              <w:ind w:right="113"/>
              <w:rPr>
                <w:lang w:val="fr-FR"/>
              </w:rPr>
            </w:pPr>
          </w:p>
        </w:tc>
      </w:tr>
      <w:tr w:rsidR="006C39E2" w:rsidRPr="007B7E30" w:rsidTr="00212FEA">
        <w:tc>
          <w:tcPr>
            <w:tcW w:w="4606" w:type="dxa"/>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Point d’ébullition</w:t>
            </w:r>
            <w:r w:rsidR="00353B3F" w:rsidRPr="007B7E30">
              <w:rPr>
                <w:lang w:val="fr-FR"/>
              </w:rPr>
              <w:t xml:space="preserve"> :</w:t>
            </w:r>
            <w:r w:rsidRPr="007B7E30">
              <w:rPr>
                <w:b/>
                <w:lang w:val="fr-FR"/>
              </w:rPr>
              <w:t xml:space="preserve">         - 48 </w:t>
            </w:r>
            <w:r w:rsidRPr="007B7E30">
              <w:rPr>
                <w:b/>
                <w:lang w:val="fr-FR"/>
              </w:rPr>
              <w:sym w:font="Symbol" w:char="F0B0"/>
            </w:r>
            <w:r w:rsidRPr="007B7E30">
              <w:rPr>
                <w:b/>
                <w:lang w:val="fr-FR"/>
              </w:rPr>
              <w:t>C</w:t>
            </w:r>
          </w:p>
        </w:tc>
        <w:tc>
          <w:tcPr>
            <w:tcW w:w="2765" w:type="dxa"/>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Masse molaire</w:t>
            </w:r>
            <w:r w:rsidR="00353B3F" w:rsidRPr="007B7E30">
              <w:rPr>
                <w:lang w:val="fr-FR"/>
              </w:rPr>
              <w:t xml:space="preserve"> :</w:t>
            </w:r>
            <w:r w:rsidRPr="007B7E30">
              <w:rPr>
                <w:lang w:val="fr-FR"/>
              </w:rPr>
              <w:t xml:space="preserve"> </w:t>
            </w:r>
            <w:r w:rsidRPr="007B7E30">
              <w:rPr>
                <w:b/>
                <w:i/>
                <w:lang w:val="fr-FR"/>
              </w:rPr>
              <w:t>M</w:t>
            </w:r>
            <w:r w:rsidRPr="007B7E30">
              <w:rPr>
                <w:b/>
                <w:lang w:val="fr-FR"/>
              </w:rPr>
              <w:t xml:space="preserve"> = 42 (42,080)</w:t>
            </w:r>
          </w:p>
        </w:tc>
      </w:tr>
      <w:tr w:rsidR="006C39E2" w:rsidRPr="007B7E30" w:rsidTr="00212FEA">
        <w:tc>
          <w:tcPr>
            <w:tcW w:w="4606" w:type="dxa"/>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Rapport de la densité de vapeur par rapport à celle de l’air = 1 (15</w:t>
            </w:r>
            <w:r w:rsidRPr="007B7E30">
              <w:rPr>
                <w:lang w:val="fr-FR"/>
              </w:rPr>
              <w:sym w:font="Symbol" w:char="F0B0"/>
            </w:r>
            <w:r w:rsidRPr="007B7E30">
              <w:rPr>
                <w:lang w:val="fr-FR"/>
              </w:rPr>
              <w:t>C)</w:t>
            </w:r>
            <w:r w:rsidR="00353B3F" w:rsidRPr="007B7E30">
              <w:rPr>
                <w:lang w:val="fr-FR"/>
              </w:rPr>
              <w:t xml:space="preserve"> :</w:t>
            </w:r>
            <w:r w:rsidRPr="007B7E30">
              <w:rPr>
                <w:lang w:val="fr-FR"/>
              </w:rPr>
              <w:t xml:space="preserve"> </w:t>
            </w:r>
            <w:r w:rsidRPr="007B7E30">
              <w:rPr>
                <w:b/>
                <w:lang w:val="fr-FR"/>
              </w:rPr>
              <w:t>1,46</w:t>
            </w:r>
          </w:p>
        </w:tc>
        <w:tc>
          <w:tcPr>
            <w:tcW w:w="2765" w:type="dxa"/>
            <w:shd w:val="clear" w:color="auto" w:fill="auto"/>
          </w:tcPr>
          <w:p w:rsidR="006C39E2" w:rsidRPr="007B7E30" w:rsidRDefault="006C39E2" w:rsidP="006C39E2">
            <w:pPr>
              <w:suppressAutoHyphens w:val="0"/>
              <w:spacing w:before="40" w:after="120" w:line="220" w:lineRule="exact"/>
              <w:ind w:right="113"/>
              <w:rPr>
                <w:lang w:val="fr-FR"/>
              </w:rPr>
            </w:pPr>
          </w:p>
        </w:tc>
      </w:tr>
      <w:tr w:rsidR="006C39E2" w:rsidRPr="007B7E30" w:rsidTr="00212FEA">
        <w:tc>
          <w:tcPr>
            <w:tcW w:w="7371" w:type="dxa"/>
            <w:gridSpan w:val="2"/>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Mélange inflammable gaz/air, Vol.%</w:t>
            </w:r>
            <w:r w:rsidR="00353B3F" w:rsidRPr="007B7E30">
              <w:rPr>
                <w:lang w:val="fr-FR"/>
              </w:rPr>
              <w:t xml:space="preserve"> :</w:t>
            </w:r>
            <w:r w:rsidRPr="007B7E30">
              <w:rPr>
                <w:lang w:val="fr-FR"/>
              </w:rPr>
              <w:t xml:space="preserve"> </w:t>
            </w:r>
            <w:r w:rsidRPr="007B7E30">
              <w:rPr>
                <w:b/>
                <w:lang w:val="fr-FR"/>
              </w:rPr>
              <w:t>2,0 - 11,6</w:t>
            </w:r>
          </w:p>
        </w:tc>
      </w:tr>
      <w:tr w:rsidR="006C39E2" w:rsidRPr="007B7E30" w:rsidTr="00212FEA">
        <w:tc>
          <w:tcPr>
            <w:tcW w:w="4606" w:type="dxa"/>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Température d’auto-inflammation</w:t>
            </w:r>
            <w:r w:rsidR="00353B3F" w:rsidRPr="007B7E30">
              <w:rPr>
                <w:lang w:val="fr-FR"/>
              </w:rPr>
              <w:t xml:space="preserve"> :</w:t>
            </w:r>
            <w:r w:rsidRPr="007B7E30">
              <w:rPr>
                <w:lang w:val="fr-FR"/>
              </w:rPr>
              <w:t xml:space="preserve">  </w:t>
            </w:r>
            <w:r w:rsidRPr="007B7E30">
              <w:rPr>
                <w:b/>
                <w:lang w:val="fr-FR"/>
              </w:rPr>
              <w:t xml:space="preserve">485 </w:t>
            </w:r>
            <w:r w:rsidRPr="007B7E30">
              <w:rPr>
                <w:b/>
                <w:lang w:val="fr-FR"/>
              </w:rPr>
              <w:sym w:font="Symbol" w:char="F0B0"/>
            </w:r>
            <w:r w:rsidRPr="007B7E30">
              <w:rPr>
                <w:b/>
                <w:lang w:val="fr-FR"/>
              </w:rPr>
              <w:t>C</w:t>
            </w:r>
          </w:p>
        </w:tc>
        <w:tc>
          <w:tcPr>
            <w:tcW w:w="2765" w:type="dxa"/>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Température critique</w:t>
            </w:r>
            <w:r w:rsidR="00353B3F" w:rsidRPr="007B7E30">
              <w:rPr>
                <w:lang w:val="fr-FR"/>
              </w:rPr>
              <w:t xml:space="preserve"> :</w:t>
            </w:r>
            <w:r w:rsidRPr="007B7E30">
              <w:rPr>
                <w:lang w:val="fr-FR"/>
              </w:rPr>
              <w:t xml:space="preserve">   </w:t>
            </w:r>
            <w:r w:rsidRPr="007B7E30">
              <w:rPr>
                <w:b/>
                <w:lang w:val="fr-FR"/>
              </w:rPr>
              <w:t xml:space="preserve">91,9 </w:t>
            </w:r>
            <w:r w:rsidRPr="007B7E30">
              <w:rPr>
                <w:b/>
                <w:lang w:val="fr-FR"/>
              </w:rPr>
              <w:sym w:font="Symbol" w:char="F0B0"/>
            </w:r>
            <w:r w:rsidRPr="007B7E30">
              <w:rPr>
                <w:b/>
                <w:lang w:val="fr-FR"/>
              </w:rPr>
              <w:t>C</w:t>
            </w:r>
          </w:p>
        </w:tc>
      </w:tr>
      <w:tr w:rsidR="006C39E2" w:rsidRPr="007B7E30" w:rsidTr="00212FEA">
        <w:tc>
          <w:tcPr>
            <w:tcW w:w="4606" w:type="dxa"/>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Valeur limite au travail</w:t>
            </w:r>
            <w:r w:rsidR="00353B3F" w:rsidRPr="007B7E30">
              <w:rPr>
                <w:lang w:val="fr-FR"/>
              </w:rPr>
              <w:t xml:space="preserve"> :</w:t>
            </w:r>
            <w:r w:rsidRPr="007B7E30">
              <w:rPr>
                <w:lang w:val="fr-FR"/>
              </w:rPr>
              <w:t xml:space="preserve">  </w:t>
            </w:r>
            <w:r w:rsidRPr="007B7E30">
              <w:rPr>
                <w:b/>
                <w:lang w:val="fr-FR"/>
              </w:rPr>
              <w:t>--- ppm</w:t>
            </w:r>
          </w:p>
        </w:tc>
        <w:tc>
          <w:tcPr>
            <w:tcW w:w="2765" w:type="dxa"/>
            <w:shd w:val="clear" w:color="auto" w:fill="auto"/>
          </w:tcPr>
          <w:p w:rsidR="006C39E2" w:rsidRPr="007B7E30" w:rsidRDefault="006C39E2" w:rsidP="006C39E2">
            <w:pPr>
              <w:suppressAutoHyphens w:val="0"/>
              <w:spacing w:before="40" w:after="120" w:line="220" w:lineRule="exact"/>
              <w:ind w:right="113"/>
              <w:rPr>
                <w:lang w:val="fr-FR"/>
              </w:rPr>
            </w:pPr>
          </w:p>
        </w:tc>
      </w:tr>
    </w:tbl>
    <w:p w:rsidR="006C39E2" w:rsidRPr="007B7E30" w:rsidRDefault="006C39E2" w:rsidP="006C39E2">
      <w:pPr>
        <w:rPr>
          <w:color w:val="000000"/>
          <w:sz w:val="22"/>
          <w:szCs w:val="22"/>
          <w:lang w:val="fr-FR"/>
        </w:rPr>
      </w:pP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1843"/>
        <w:gridCol w:w="1843"/>
        <w:gridCol w:w="1842"/>
        <w:gridCol w:w="1842"/>
      </w:tblGrid>
      <w:tr w:rsidR="006C39E2" w:rsidRPr="007B7E30" w:rsidTr="00212FEA">
        <w:trPr>
          <w:tblHeader/>
        </w:trPr>
        <w:tc>
          <w:tcPr>
            <w:tcW w:w="7370" w:type="dxa"/>
            <w:gridSpan w:val="4"/>
            <w:tcBorders>
              <w:top w:val="single" w:sz="4" w:space="0" w:color="auto"/>
              <w:bottom w:val="single" w:sz="2" w:space="0" w:color="auto"/>
            </w:tcBorders>
            <w:shd w:val="clear" w:color="auto" w:fill="auto"/>
            <w:vAlign w:val="bottom"/>
          </w:tcPr>
          <w:p w:rsidR="006C39E2" w:rsidRPr="007B7E30" w:rsidRDefault="006C39E2" w:rsidP="006C39E2">
            <w:pPr>
              <w:suppressAutoHyphens w:val="0"/>
              <w:spacing w:before="80" w:after="80" w:line="200" w:lineRule="exact"/>
              <w:ind w:right="113"/>
              <w:jc w:val="center"/>
              <w:rPr>
                <w:i/>
                <w:sz w:val="16"/>
                <w:szCs w:val="16"/>
                <w:lang w:val="fr-FR"/>
              </w:rPr>
            </w:pPr>
            <w:r w:rsidRPr="007B7E30">
              <w:rPr>
                <w:i/>
                <w:sz w:val="16"/>
                <w:szCs w:val="16"/>
                <w:lang w:val="fr-FR"/>
              </w:rPr>
              <w:t>Equilibres vapeur/liquide</w:t>
            </w:r>
          </w:p>
        </w:tc>
      </w:tr>
      <w:tr w:rsidR="006C39E2" w:rsidRPr="007B7E30" w:rsidTr="00212FEA">
        <w:tc>
          <w:tcPr>
            <w:tcW w:w="1843" w:type="dxa"/>
            <w:tcBorders>
              <w:top w:val="single" w:sz="2" w:space="0" w:color="auto"/>
              <w:bottom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b/>
                <w:i/>
                <w:sz w:val="18"/>
                <w:lang w:val="fr-FR"/>
              </w:rPr>
              <w:t xml:space="preserve">T </w:t>
            </w:r>
            <w:r w:rsidRPr="007B7E30">
              <w:rPr>
                <w:b/>
                <w:sz w:val="18"/>
                <w:lang w:val="fr-FR"/>
              </w:rPr>
              <w:t>[</w:t>
            </w:r>
            <w:r w:rsidRPr="007B7E30">
              <w:rPr>
                <w:b/>
                <w:sz w:val="18"/>
                <w:lang w:val="fr-FR"/>
              </w:rPr>
              <w:sym w:font="Symbol" w:char="F0B0"/>
            </w:r>
            <w:r w:rsidRPr="007B7E30">
              <w:rPr>
                <w:b/>
                <w:sz w:val="18"/>
                <w:lang w:val="fr-FR"/>
              </w:rPr>
              <w:t>C]</w:t>
            </w:r>
          </w:p>
        </w:tc>
        <w:tc>
          <w:tcPr>
            <w:tcW w:w="1843" w:type="dxa"/>
            <w:tcBorders>
              <w:top w:val="single" w:sz="2" w:space="0" w:color="auto"/>
              <w:bottom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b/>
                <w:i/>
                <w:sz w:val="18"/>
                <w:lang w:val="fr-FR"/>
              </w:rPr>
              <w:t>p</w:t>
            </w:r>
            <w:r w:rsidRPr="007B7E30">
              <w:rPr>
                <w:b/>
                <w:i/>
                <w:sz w:val="18"/>
                <w:vertAlign w:val="subscript"/>
                <w:lang w:val="fr-FR"/>
              </w:rPr>
              <w:t xml:space="preserve"> </w:t>
            </w:r>
            <w:r w:rsidRPr="007B7E30">
              <w:rPr>
                <w:b/>
                <w:sz w:val="18"/>
                <w:vertAlign w:val="subscript"/>
                <w:lang w:val="fr-FR"/>
              </w:rPr>
              <w:t>max</w:t>
            </w:r>
            <w:r w:rsidRPr="007B7E30">
              <w:rPr>
                <w:b/>
                <w:sz w:val="18"/>
                <w:lang w:val="fr-FR"/>
              </w:rPr>
              <w:t xml:space="preserve"> [bar]</w:t>
            </w:r>
          </w:p>
        </w:tc>
        <w:tc>
          <w:tcPr>
            <w:tcW w:w="1842" w:type="dxa"/>
            <w:tcBorders>
              <w:top w:val="single" w:sz="2" w:space="0" w:color="auto"/>
              <w:bottom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b/>
                <w:sz w:val="18"/>
                <w:lang w:val="fr-FR"/>
              </w:rPr>
              <w:sym w:font="Symbol" w:char="F072"/>
            </w:r>
            <w:r w:rsidRPr="007B7E30">
              <w:rPr>
                <w:b/>
                <w:sz w:val="18"/>
                <w:vertAlign w:val="subscript"/>
                <w:lang w:val="fr-FR"/>
              </w:rPr>
              <w:t>L</w:t>
            </w:r>
            <w:r w:rsidRPr="007B7E30">
              <w:rPr>
                <w:b/>
                <w:sz w:val="18"/>
                <w:lang w:val="fr-FR"/>
              </w:rPr>
              <w:t xml:space="preserve"> [kg/m</w:t>
            </w:r>
            <w:r w:rsidRPr="007B7E30">
              <w:rPr>
                <w:b/>
                <w:sz w:val="18"/>
                <w:vertAlign w:val="superscript"/>
                <w:lang w:val="fr-FR"/>
              </w:rPr>
              <w:t>3</w:t>
            </w:r>
            <w:r w:rsidRPr="007B7E30">
              <w:rPr>
                <w:b/>
                <w:sz w:val="18"/>
                <w:lang w:val="fr-FR"/>
              </w:rPr>
              <w:t>]</w:t>
            </w:r>
          </w:p>
        </w:tc>
        <w:tc>
          <w:tcPr>
            <w:tcW w:w="1842" w:type="dxa"/>
            <w:tcBorders>
              <w:top w:val="single" w:sz="2" w:space="0" w:color="auto"/>
              <w:bottom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b/>
                <w:sz w:val="18"/>
                <w:lang w:val="fr-FR"/>
              </w:rPr>
              <w:sym w:font="Symbol" w:char="F072"/>
            </w:r>
            <w:r w:rsidRPr="007B7E30">
              <w:rPr>
                <w:b/>
                <w:sz w:val="18"/>
                <w:vertAlign w:val="subscript"/>
                <w:lang w:val="fr-FR"/>
              </w:rPr>
              <w:t xml:space="preserve">G </w:t>
            </w:r>
            <w:r w:rsidRPr="007B7E30">
              <w:rPr>
                <w:b/>
                <w:sz w:val="18"/>
                <w:lang w:val="fr-FR"/>
              </w:rPr>
              <w:t>[kg/m</w:t>
            </w:r>
            <w:r w:rsidRPr="007B7E30">
              <w:rPr>
                <w:b/>
                <w:sz w:val="18"/>
                <w:vertAlign w:val="superscript"/>
                <w:lang w:val="fr-FR"/>
              </w:rPr>
              <w:t>3</w:t>
            </w:r>
            <w:r w:rsidRPr="007B7E30">
              <w:rPr>
                <w:b/>
                <w:sz w:val="18"/>
                <w:lang w:val="fr-FR"/>
              </w:rPr>
              <w:t>]</w:t>
            </w:r>
          </w:p>
        </w:tc>
      </w:tr>
      <w:tr w:rsidR="006C39E2" w:rsidRPr="007B7E30" w:rsidTr="00212FEA">
        <w:tc>
          <w:tcPr>
            <w:tcW w:w="1843" w:type="dxa"/>
            <w:tcBorders>
              <w:top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- 10</w:t>
            </w:r>
          </w:p>
        </w:tc>
        <w:tc>
          <w:tcPr>
            <w:tcW w:w="1843" w:type="dxa"/>
            <w:tcBorders>
              <w:top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4,28</w:t>
            </w:r>
          </w:p>
        </w:tc>
        <w:tc>
          <w:tcPr>
            <w:tcW w:w="1842" w:type="dxa"/>
            <w:tcBorders>
              <w:top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559,9</w:t>
            </w:r>
          </w:p>
        </w:tc>
        <w:tc>
          <w:tcPr>
            <w:tcW w:w="1842" w:type="dxa"/>
            <w:tcBorders>
              <w:top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9,05</w:t>
            </w:r>
          </w:p>
        </w:tc>
      </w:tr>
      <w:tr w:rsidR="006C39E2" w:rsidRPr="007B7E30" w:rsidTr="00212FEA">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- 5</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5,01</w:t>
            </w:r>
          </w:p>
        </w:tc>
        <w:tc>
          <w:tcPr>
            <w:tcW w:w="1842"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552,9</w:t>
            </w:r>
          </w:p>
        </w:tc>
        <w:tc>
          <w:tcPr>
            <w:tcW w:w="1842"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10,54</w:t>
            </w:r>
          </w:p>
        </w:tc>
      </w:tr>
      <w:tr w:rsidR="006C39E2" w:rsidRPr="007B7E30" w:rsidTr="00212FEA">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0</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5,83</w:t>
            </w:r>
          </w:p>
        </w:tc>
        <w:tc>
          <w:tcPr>
            <w:tcW w:w="1842"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545,7</w:t>
            </w:r>
          </w:p>
        </w:tc>
        <w:tc>
          <w:tcPr>
            <w:tcW w:w="1842"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12,22</w:t>
            </w:r>
          </w:p>
        </w:tc>
      </w:tr>
      <w:tr w:rsidR="006C39E2" w:rsidRPr="007B7E30" w:rsidTr="00212FEA">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6,75</w:t>
            </w:r>
          </w:p>
        </w:tc>
        <w:tc>
          <w:tcPr>
            <w:tcW w:w="1842"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538,3</w:t>
            </w:r>
          </w:p>
        </w:tc>
        <w:tc>
          <w:tcPr>
            <w:tcW w:w="1842"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14,11</w:t>
            </w:r>
          </w:p>
        </w:tc>
      </w:tr>
      <w:tr w:rsidR="006C39E2" w:rsidRPr="007B7E30" w:rsidTr="00212FEA">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10</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7,78</w:t>
            </w:r>
          </w:p>
        </w:tc>
        <w:tc>
          <w:tcPr>
            <w:tcW w:w="1842"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530,7</w:t>
            </w:r>
          </w:p>
        </w:tc>
        <w:tc>
          <w:tcPr>
            <w:tcW w:w="1842"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16,25</w:t>
            </w:r>
          </w:p>
        </w:tc>
      </w:tr>
      <w:tr w:rsidR="006C39E2" w:rsidRPr="007B7E30" w:rsidTr="00212FEA">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15</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8,91</w:t>
            </w:r>
          </w:p>
        </w:tc>
        <w:tc>
          <w:tcPr>
            <w:tcW w:w="1842"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522,8</w:t>
            </w:r>
          </w:p>
        </w:tc>
        <w:tc>
          <w:tcPr>
            <w:tcW w:w="1842"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18,62</w:t>
            </w:r>
          </w:p>
        </w:tc>
      </w:tr>
      <w:tr w:rsidR="006C39E2" w:rsidRPr="007B7E30" w:rsidTr="00212FEA">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20</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10,16</w:t>
            </w:r>
          </w:p>
        </w:tc>
        <w:tc>
          <w:tcPr>
            <w:tcW w:w="1842"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514,7</w:t>
            </w:r>
          </w:p>
        </w:tc>
        <w:tc>
          <w:tcPr>
            <w:tcW w:w="1842"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21,28</w:t>
            </w:r>
          </w:p>
        </w:tc>
      </w:tr>
      <w:tr w:rsidR="006C39E2" w:rsidRPr="007B7E30" w:rsidTr="00212FEA">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25</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11,53</w:t>
            </w:r>
          </w:p>
        </w:tc>
        <w:tc>
          <w:tcPr>
            <w:tcW w:w="1842"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506,4</w:t>
            </w:r>
          </w:p>
        </w:tc>
        <w:tc>
          <w:tcPr>
            <w:tcW w:w="1842"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24,23</w:t>
            </w:r>
          </w:p>
        </w:tc>
      </w:tr>
      <w:tr w:rsidR="006C39E2" w:rsidRPr="007B7E30" w:rsidTr="00212FEA">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30</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13,04</w:t>
            </w:r>
          </w:p>
        </w:tc>
        <w:tc>
          <w:tcPr>
            <w:tcW w:w="1842"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497,7</w:t>
            </w:r>
          </w:p>
        </w:tc>
        <w:tc>
          <w:tcPr>
            <w:tcW w:w="1842"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27,53</w:t>
            </w:r>
          </w:p>
        </w:tc>
      </w:tr>
      <w:tr w:rsidR="006C39E2" w:rsidRPr="007B7E30" w:rsidTr="00212FEA">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35</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14,69</w:t>
            </w:r>
          </w:p>
        </w:tc>
        <w:tc>
          <w:tcPr>
            <w:tcW w:w="1842"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488,6</w:t>
            </w:r>
          </w:p>
        </w:tc>
        <w:tc>
          <w:tcPr>
            <w:tcW w:w="1842"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p>
        </w:tc>
      </w:tr>
      <w:tr w:rsidR="006C39E2" w:rsidRPr="007B7E30" w:rsidTr="00212FEA">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40</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16,49</w:t>
            </w:r>
          </w:p>
        </w:tc>
        <w:tc>
          <w:tcPr>
            <w:tcW w:w="1842"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479,1</w:t>
            </w:r>
          </w:p>
        </w:tc>
        <w:tc>
          <w:tcPr>
            <w:tcW w:w="1842"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p>
        </w:tc>
      </w:tr>
      <w:tr w:rsidR="006C39E2" w:rsidRPr="007B7E30" w:rsidTr="00212FEA">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45</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18,44</w:t>
            </w:r>
          </w:p>
        </w:tc>
        <w:tc>
          <w:tcPr>
            <w:tcW w:w="1842"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469,2</w:t>
            </w:r>
          </w:p>
        </w:tc>
        <w:tc>
          <w:tcPr>
            <w:tcW w:w="1842"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p>
        </w:tc>
      </w:tr>
      <w:tr w:rsidR="006C39E2" w:rsidRPr="007B7E30" w:rsidTr="00212FEA">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50</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20,56</w:t>
            </w:r>
          </w:p>
        </w:tc>
        <w:tc>
          <w:tcPr>
            <w:tcW w:w="1842"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458,6</w:t>
            </w:r>
          </w:p>
        </w:tc>
        <w:tc>
          <w:tcPr>
            <w:tcW w:w="1842"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p>
        </w:tc>
      </w:tr>
    </w:tbl>
    <w:p w:rsidR="006C39E2" w:rsidRPr="007B7E30" w:rsidRDefault="006C39E2" w:rsidP="006C39E2">
      <w:pPr>
        <w:spacing w:after="120"/>
        <w:ind w:left="1134" w:right="1134"/>
        <w:jc w:val="both"/>
        <w:rPr>
          <w:lang w:val="fr-FR"/>
        </w:rPr>
      </w:pPr>
      <w:r w:rsidRPr="007B7E30">
        <w:rPr>
          <w:lang w:val="fr-FR"/>
        </w:rPr>
        <w:br w:type="page"/>
      </w:r>
      <w:r w:rsidRPr="007B7E30">
        <w:rPr>
          <w:lang w:val="fr-FR"/>
        </w:rPr>
        <w:lastRenderedPageBreak/>
        <w:t>Propriétés des matières BUTANE</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3685"/>
        <w:gridCol w:w="3685"/>
      </w:tblGrid>
      <w:tr w:rsidR="006C39E2" w:rsidRPr="007B7E30" w:rsidTr="00212FEA">
        <w:trPr>
          <w:tblHeader/>
        </w:trPr>
        <w:tc>
          <w:tcPr>
            <w:tcW w:w="4819" w:type="dxa"/>
            <w:tcBorders>
              <w:top w:val="single" w:sz="4" w:space="0" w:color="auto"/>
              <w:bottom w:val="nil"/>
            </w:tcBorders>
            <w:shd w:val="clear" w:color="auto" w:fill="auto"/>
            <w:vAlign w:val="bottom"/>
          </w:tcPr>
          <w:p w:rsidR="006C39E2" w:rsidRPr="007B7E30" w:rsidRDefault="006C39E2" w:rsidP="006C39E2">
            <w:pPr>
              <w:suppressAutoHyphens w:val="0"/>
              <w:spacing w:before="40" w:after="120" w:line="220" w:lineRule="exact"/>
              <w:ind w:right="113"/>
              <w:rPr>
                <w:lang w:val="fr-FR"/>
              </w:rPr>
            </w:pPr>
            <w:r w:rsidRPr="007B7E30">
              <w:rPr>
                <w:lang w:val="fr-FR"/>
              </w:rPr>
              <w:t>Nom</w:t>
            </w:r>
            <w:r w:rsidR="00353B3F" w:rsidRPr="007B7E30">
              <w:rPr>
                <w:lang w:val="fr-FR"/>
              </w:rPr>
              <w:t xml:space="preserve"> :</w:t>
            </w:r>
            <w:r w:rsidRPr="007B7E30">
              <w:rPr>
                <w:lang w:val="fr-FR"/>
              </w:rPr>
              <w:t xml:space="preserve">    </w:t>
            </w:r>
            <w:r w:rsidRPr="007B7E30">
              <w:rPr>
                <w:b/>
                <w:lang w:val="fr-FR"/>
              </w:rPr>
              <w:t>BUTANE</w:t>
            </w:r>
          </w:p>
        </w:tc>
        <w:tc>
          <w:tcPr>
            <w:tcW w:w="4820" w:type="dxa"/>
            <w:tcBorders>
              <w:top w:val="single" w:sz="4" w:space="0" w:color="auto"/>
              <w:bottom w:val="nil"/>
            </w:tcBorders>
            <w:shd w:val="clear" w:color="auto" w:fill="auto"/>
            <w:vAlign w:val="bottom"/>
          </w:tcPr>
          <w:p w:rsidR="006C39E2" w:rsidRPr="007B7E30" w:rsidRDefault="006C39E2" w:rsidP="006C39E2">
            <w:pPr>
              <w:suppressAutoHyphens w:val="0"/>
              <w:spacing w:before="40" w:after="120" w:line="220" w:lineRule="exact"/>
              <w:ind w:right="113"/>
              <w:rPr>
                <w:lang w:val="fr-FR"/>
              </w:rPr>
            </w:pPr>
            <w:r w:rsidRPr="007B7E30">
              <w:rPr>
                <w:lang w:val="fr-FR"/>
              </w:rPr>
              <w:t>No ONU</w:t>
            </w:r>
            <w:r w:rsidR="00353B3F" w:rsidRPr="007B7E30">
              <w:rPr>
                <w:lang w:val="fr-FR"/>
              </w:rPr>
              <w:t xml:space="preserve"> :</w:t>
            </w:r>
            <w:r w:rsidRPr="007B7E30">
              <w:rPr>
                <w:lang w:val="fr-FR"/>
              </w:rPr>
              <w:t xml:space="preserve">   </w:t>
            </w:r>
            <w:r w:rsidRPr="007B7E30">
              <w:rPr>
                <w:b/>
                <w:lang w:val="fr-FR"/>
              </w:rPr>
              <w:t>1011</w:t>
            </w:r>
          </w:p>
        </w:tc>
      </w:tr>
      <w:tr w:rsidR="006C39E2" w:rsidRPr="007B7E30" w:rsidTr="00212FEA">
        <w:tc>
          <w:tcPr>
            <w:tcW w:w="4819" w:type="dxa"/>
            <w:tcBorders>
              <w:top w:val="nil"/>
            </w:tcBorders>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Formule</w:t>
            </w:r>
            <w:r w:rsidR="00353B3F" w:rsidRPr="007B7E30">
              <w:rPr>
                <w:lang w:val="fr-FR"/>
              </w:rPr>
              <w:t xml:space="preserve"> :</w:t>
            </w:r>
            <w:r w:rsidRPr="007B7E30">
              <w:rPr>
                <w:lang w:val="fr-FR"/>
              </w:rPr>
              <w:t xml:space="preserve">   </w:t>
            </w:r>
            <w:r w:rsidRPr="007B7E30">
              <w:rPr>
                <w:b/>
                <w:lang w:val="fr-FR"/>
              </w:rPr>
              <w:t>C</w:t>
            </w:r>
            <w:r w:rsidRPr="007B7E30">
              <w:rPr>
                <w:b/>
                <w:vertAlign w:val="subscript"/>
                <w:lang w:val="fr-FR"/>
              </w:rPr>
              <w:t>4</w:t>
            </w:r>
            <w:r w:rsidRPr="007B7E30">
              <w:rPr>
                <w:b/>
                <w:lang w:val="fr-FR"/>
              </w:rPr>
              <w:t>H</w:t>
            </w:r>
            <w:r w:rsidRPr="007B7E30">
              <w:rPr>
                <w:b/>
                <w:vertAlign w:val="subscript"/>
                <w:lang w:val="fr-FR"/>
              </w:rPr>
              <w:t>10</w:t>
            </w:r>
          </w:p>
        </w:tc>
        <w:tc>
          <w:tcPr>
            <w:tcW w:w="4820" w:type="dxa"/>
            <w:tcBorders>
              <w:top w:val="nil"/>
            </w:tcBorders>
            <w:shd w:val="clear" w:color="auto" w:fill="auto"/>
          </w:tcPr>
          <w:p w:rsidR="006C39E2" w:rsidRPr="007B7E30" w:rsidRDefault="006C39E2" w:rsidP="006C39E2">
            <w:pPr>
              <w:suppressAutoHyphens w:val="0"/>
              <w:spacing w:before="40" w:after="120" w:line="220" w:lineRule="exact"/>
              <w:ind w:right="113"/>
              <w:rPr>
                <w:lang w:val="fr-FR"/>
              </w:rPr>
            </w:pPr>
          </w:p>
        </w:tc>
      </w:tr>
      <w:tr w:rsidR="006C39E2" w:rsidRPr="007B7E30" w:rsidTr="00212FEA">
        <w:tc>
          <w:tcPr>
            <w:tcW w:w="4819" w:type="dxa"/>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Point d’ébullition</w:t>
            </w:r>
            <w:r w:rsidR="00353B3F" w:rsidRPr="007B7E30">
              <w:rPr>
                <w:lang w:val="fr-FR"/>
              </w:rPr>
              <w:t xml:space="preserve"> :</w:t>
            </w:r>
            <w:r w:rsidRPr="007B7E30">
              <w:rPr>
                <w:b/>
                <w:lang w:val="fr-FR"/>
              </w:rPr>
              <w:t xml:space="preserve">           1,0  </w:t>
            </w:r>
            <w:r w:rsidRPr="007B7E30">
              <w:rPr>
                <w:b/>
                <w:lang w:val="fr-FR"/>
              </w:rPr>
              <w:sym w:font="Symbol" w:char="F0B0"/>
            </w:r>
            <w:r w:rsidRPr="007B7E30">
              <w:rPr>
                <w:b/>
                <w:lang w:val="fr-FR"/>
              </w:rPr>
              <w:t>C</w:t>
            </w:r>
          </w:p>
        </w:tc>
        <w:tc>
          <w:tcPr>
            <w:tcW w:w="4820" w:type="dxa"/>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Masse molaire</w:t>
            </w:r>
            <w:r w:rsidR="00353B3F" w:rsidRPr="007B7E30">
              <w:rPr>
                <w:lang w:val="fr-FR"/>
              </w:rPr>
              <w:t xml:space="preserve"> :</w:t>
            </w:r>
            <w:r w:rsidRPr="007B7E30">
              <w:rPr>
                <w:lang w:val="fr-FR"/>
              </w:rPr>
              <w:t xml:space="preserve"> </w:t>
            </w:r>
            <w:r w:rsidRPr="007B7E30">
              <w:rPr>
                <w:b/>
                <w:i/>
                <w:lang w:val="fr-FR"/>
              </w:rPr>
              <w:t>M</w:t>
            </w:r>
            <w:r w:rsidRPr="007B7E30">
              <w:rPr>
                <w:b/>
                <w:lang w:val="fr-FR"/>
              </w:rPr>
              <w:t xml:space="preserve"> = 58 (58,123)</w:t>
            </w:r>
          </w:p>
        </w:tc>
      </w:tr>
      <w:tr w:rsidR="006C39E2" w:rsidRPr="007B7E30" w:rsidTr="00212FEA">
        <w:tc>
          <w:tcPr>
            <w:tcW w:w="4819" w:type="dxa"/>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Rapport de la densité de vapeur par rapport à celle de l’air = 1 (15</w:t>
            </w:r>
            <w:r w:rsidRPr="007B7E30">
              <w:rPr>
                <w:lang w:val="fr-FR"/>
              </w:rPr>
              <w:sym w:font="Symbol" w:char="F0B0"/>
            </w:r>
            <w:r w:rsidRPr="007B7E30">
              <w:rPr>
                <w:lang w:val="fr-FR"/>
              </w:rPr>
              <w:t>C)</w:t>
            </w:r>
            <w:r w:rsidR="00353B3F" w:rsidRPr="007B7E30">
              <w:rPr>
                <w:lang w:val="fr-FR"/>
              </w:rPr>
              <w:t xml:space="preserve"> :</w:t>
            </w:r>
            <w:r w:rsidRPr="007B7E30">
              <w:rPr>
                <w:lang w:val="fr-FR"/>
              </w:rPr>
              <w:t xml:space="preserve"> </w:t>
            </w:r>
            <w:r w:rsidRPr="007B7E30">
              <w:rPr>
                <w:b/>
                <w:lang w:val="fr-FR"/>
              </w:rPr>
              <w:t>2,01</w:t>
            </w:r>
          </w:p>
        </w:tc>
        <w:tc>
          <w:tcPr>
            <w:tcW w:w="4820" w:type="dxa"/>
            <w:shd w:val="clear" w:color="auto" w:fill="auto"/>
          </w:tcPr>
          <w:p w:rsidR="006C39E2" w:rsidRPr="007B7E30" w:rsidRDefault="006C39E2" w:rsidP="006C39E2">
            <w:pPr>
              <w:suppressAutoHyphens w:val="0"/>
              <w:spacing w:before="40" w:after="120" w:line="220" w:lineRule="exact"/>
              <w:ind w:right="113"/>
              <w:rPr>
                <w:lang w:val="fr-FR"/>
              </w:rPr>
            </w:pPr>
          </w:p>
        </w:tc>
      </w:tr>
      <w:tr w:rsidR="006C39E2" w:rsidRPr="007B7E30" w:rsidTr="00212FEA">
        <w:tc>
          <w:tcPr>
            <w:tcW w:w="9639" w:type="dxa"/>
            <w:gridSpan w:val="2"/>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Mélange inflammable gaz/air, Vol.%</w:t>
            </w:r>
            <w:r w:rsidR="00353B3F" w:rsidRPr="007B7E30">
              <w:rPr>
                <w:lang w:val="fr-FR"/>
              </w:rPr>
              <w:t xml:space="preserve"> :</w:t>
            </w:r>
            <w:r w:rsidRPr="007B7E30">
              <w:rPr>
                <w:lang w:val="fr-FR"/>
              </w:rPr>
              <w:t xml:space="preserve"> </w:t>
            </w:r>
            <w:r w:rsidRPr="007B7E30">
              <w:rPr>
                <w:b/>
                <w:lang w:val="fr-FR"/>
              </w:rPr>
              <w:t>1,4-  9,4</w:t>
            </w:r>
          </w:p>
        </w:tc>
      </w:tr>
      <w:tr w:rsidR="006C39E2" w:rsidRPr="007B7E30" w:rsidTr="00212FEA">
        <w:tc>
          <w:tcPr>
            <w:tcW w:w="4819" w:type="dxa"/>
            <w:shd w:val="clear" w:color="auto" w:fill="auto"/>
          </w:tcPr>
          <w:p w:rsidR="006C39E2" w:rsidRPr="007B7E30" w:rsidRDefault="006C39E2" w:rsidP="00353B3F">
            <w:pPr>
              <w:suppressAutoHyphens w:val="0"/>
              <w:spacing w:before="40" w:after="120" w:line="220" w:lineRule="exact"/>
              <w:ind w:right="113"/>
              <w:rPr>
                <w:lang w:val="fr-FR"/>
              </w:rPr>
            </w:pPr>
            <w:r w:rsidRPr="007B7E30">
              <w:rPr>
                <w:lang w:val="fr-FR"/>
              </w:rPr>
              <w:t>Température d’auto-inflammation</w:t>
            </w:r>
            <w:r w:rsidR="00353B3F" w:rsidRPr="007B7E30">
              <w:rPr>
                <w:lang w:val="fr-FR"/>
              </w:rPr>
              <w:t xml:space="preserve"> :</w:t>
            </w:r>
            <w:r w:rsidRPr="007B7E30">
              <w:rPr>
                <w:lang w:val="fr-FR"/>
              </w:rPr>
              <w:t xml:space="preserve">   </w:t>
            </w:r>
            <w:r w:rsidRPr="007B7E30">
              <w:rPr>
                <w:b/>
                <w:lang w:val="fr-FR"/>
              </w:rPr>
              <w:t xml:space="preserve">365 </w:t>
            </w:r>
            <w:r w:rsidRPr="007B7E30">
              <w:rPr>
                <w:b/>
                <w:lang w:val="fr-FR"/>
              </w:rPr>
              <w:sym w:font="Symbol" w:char="F0B0"/>
            </w:r>
            <w:r w:rsidRPr="007B7E30">
              <w:rPr>
                <w:b/>
                <w:lang w:val="fr-FR"/>
              </w:rPr>
              <w:t>C</w:t>
            </w:r>
          </w:p>
        </w:tc>
        <w:tc>
          <w:tcPr>
            <w:tcW w:w="4820" w:type="dxa"/>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Température critique</w:t>
            </w:r>
            <w:r w:rsidR="00353B3F" w:rsidRPr="007B7E30">
              <w:rPr>
                <w:lang w:val="fr-FR"/>
              </w:rPr>
              <w:t xml:space="preserve"> :</w:t>
            </w:r>
            <w:r w:rsidRPr="007B7E30">
              <w:rPr>
                <w:lang w:val="fr-FR"/>
              </w:rPr>
              <w:t xml:space="preserve">  </w:t>
            </w:r>
            <w:r w:rsidRPr="007B7E30">
              <w:rPr>
                <w:b/>
                <w:lang w:val="fr-FR"/>
              </w:rPr>
              <w:t xml:space="preserve">152 </w:t>
            </w:r>
            <w:r w:rsidRPr="007B7E30">
              <w:rPr>
                <w:b/>
                <w:lang w:val="fr-FR"/>
              </w:rPr>
              <w:sym w:font="Symbol" w:char="F0B0"/>
            </w:r>
            <w:r w:rsidRPr="007B7E30">
              <w:rPr>
                <w:b/>
                <w:lang w:val="fr-FR"/>
              </w:rPr>
              <w:t>C</w:t>
            </w:r>
          </w:p>
        </w:tc>
      </w:tr>
      <w:tr w:rsidR="006C39E2" w:rsidRPr="007B7E30" w:rsidTr="00212FEA">
        <w:tc>
          <w:tcPr>
            <w:tcW w:w="4819" w:type="dxa"/>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Valeur limite au travail</w:t>
            </w:r>
            <w:r w:rsidR="00353B3F" w:rsidRPr="007B7E30">
              <w:rPr>
                <w:lang w:val="fr-FR"/>
              </w:rPr>
              <w:t xml:space="preserve"> :</w:t>
            </w:r>
            <w:r w:rsidRPr="007B7E30">
              <w:rPr>
                <w:lang w:val="fr-FR"/>
              </w:rPr>
              <w:t xml:space="preserve">   </w:t>
            </w:r>
            <w:r w:rsidRPr="007B7E30">
              <w:rPr>
                <w:b/>
                <w:lang w:val="fr-FR"/>
              </w:rPr>
              <w:t>1000 ppm</w:t>
            </w:r>
          </w:p>
        </w:tc>
        <w:tc>
          <w:tcPr>
            <w:tcW w:w="4820" w:type="dxa"/>
            <w:shd w:val="clear" w:color="auto" w:fill="auto"/>
          </w:tcPr>
          <w:p w:rsidR="006C39E2" w:rsidRPr="007B7E30" w:rsidRDefault="006C39E2" w:rsidP="006C39E2">
            <w:pPr>
              <w:suppressAutoHyphens w:val="0"/>
              <w:spacing w:before="40" w:after="120" w:line="220" w:lineRule="exact"/>
              <w:ind w:right="113"/>
              <w:rPr>
                <w:lang w:val="fr-FR"/>
              </w:rPr>
            </w:pPr>
          </w:p>
        </w:tc>
      </w:tr>
    </w:tbl>
    <w:p w:rsidR="006C39E2" w:rsidRPr="007B7E30" w:rsidRDefault="006C39E2" w:rsidP="006C39E2">
      <w:pPr>
        <w:rPr>
          <w:color w:val="000000"/>
          <w:sz w:val="22"/>
          <w:szCs w:val="22"/>
          <w:lang w:val="fr-FR"/>
        </w:rPr>
      </w:pP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1841"/>
        <w:gridCol w:w="1843"/>
        <w:gridCol w:w="1843"/>
        <w:gridCol w:w="1843"/>
      </w:tblGrid>
      <w:tr w:rsidR="006C39E2" w:rsidRPr="007B7E30" w:rsidTr="00212FEA">
        <w:trPr>
          <w:tblHeader/>
        </w:trPr>
        <w:tc>
          <w:tcPr>
            <w:tcW w:w="7370" w:type="dxa"/>
            <w:gridSpan w:val="4"/>
            <w:tcBorders>
              <w:top w:val="single" w:sz="4" w:space="0" w:color="auto"/>
              <w:bottom w:val="single" w:sz="2" w:space="0" w:color="auto"/>
            </w:tcBorders>
            <w:shd w:val="clear" w:color="auto" w:fill="auto"/>
            <w:vAlign w:val="bottom"/>
          </w:tcPr>
          <w:p w:rsidR="006C39E2" w:rsidRPr="007B7E30" w:rsidRDefault="006C39E2" w:rsidP="006C39E2">
            <w:pPr>
              <w:suppressAutoHyphens w:val="0"/>
              <w:spacing w:before="80" w:after="80" w:line="200" w:lineRule="exact"/>
              <w:ind w:right="113"/>
              <w:jc w:val="center"/>
              <w:rPr>
                <w:i/>
                <w:sz w:val="16"/>
                <w:szCs w:val="16"/>
                <w:lang w:val="fr-FR"/>
              </w:rPr>
            </w:pPr>
            <w:r w:rsidRPr="007B7E30">
              <w:rPr>
                <w:i/>
                <w:sz w:val="16"/>
                <w:szCs w:val="16"/>
                <w:lang w:val="fr-FR"/>
              </w:rPr>
              <w:t>Equilibres vapeur/liquide</w:t>
            </w:r>
          </w:p>
        </w:tc>
      </w:tr>
      <w:tr w:rsidR="006C39E2" w:rsidRPr="007B7E30" w:rsidTr="00212FEA">
        <w:tc>
          <w:tcPr>
            <w:tcW w:w="1841" w:type="dxa"/>
            <w:tcBorders>
              <w:top w:val="single" w:sz="2" w:space="0" w:color="auto"/>
              <w:bottom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b/>
                <w:i/>
                <w:sz w:val="18"/>
                <w:lang w:val="fr-FR"/>
              </w:rPr>
              <w:t xml:space="preserve">T </w:t>
            </w:r>
            <w:r w:rsidRPr="007B7E30">
              <w:rPr>
                <w:b/>
                <w:sz w:val="18"/>
                <w:lang w:val="fr-FR"/>
              </w:rPr>
              <w:t>[</w:t>
            </w:r>
            <w:r w:rsidRPr="007B7E30">
              <w:rPr>
                <w:b/>
                <w:sz w:val="18"/>
                <w:lang w:val="fr-FR"/>
              </w:rPr>
              <w:sym w:font="Symbol" w:char="F0B0"/>
            </w:r>
            <w:r w:rsidRPr="007B7E30">
              <w:rPr>
                <w:b/>
                <w:sz w:val="18"/>
                <w:lang w:val="fr-FR"/>
              </w:rPr>
              <w:t>C]</w:t>
            </w:r>
          </w:p>
        </w:tc>
        <w:tc>
          <w:tcPr>
            <w:tcW w:w="1843" w:type="dxa"/>
            <w:tcBorders>
              <w:top w:val="single" w:sz="2" w:space="0" w:color="auto"/>
              <w:bottom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b/>
                <w:i/>
                <w:sz w:val="18"/>
                <w:lang w:val="fr-FR"/>
              </w:rPr>
              <w:t>p</w:t>
            </w:r>
            <w:r w:rsidRPr="007B7E30">
              <w:rPr>
                <w:b/>
                <w:i/>
                <w:sz w:val="18"/>
                <w:vertAlign w:val="subscript"/>
                <w:lang w:val="fr-FR"/>
              </w:rPr>
              <w:t xml:space="preserve"> </w:t>
            </w:r>
            <w:r w:rsidRPr="007B7E30">
              <w:rPr>
                <w:b/>
                <w:sz w:val="18"/>
                <w:vertAlign w:val="subscript"/>
                <w:lang w:val="fr-FR"/>
              </w:rPr>
              <w:t>max</w:t>
            </w:r>
            <w:r w:rsidRPr="007B7E30">
              <w:rPr>
                <w:b/>
                <w:sz w:val="18"/>
                <w:lang w:val="fr-FR"/>
              </w:rPr>
              <w:t xml:space="preserve"> [bar]</w:t>
            </w:r>
          </w:p>
        </w:tc>
        <w:tc>
          <w:tcPr>
            <w:tcW w:w="1843" w:type="dxa"/>
            <w:tcBorders>
              <w:top w:val="single" w:sz="2" w:space="0" w:color="auto"/>
              <w:bottom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b/>
                <w:sz w:val="18"/>
                <w:lang w:val="fr-FR"/>
              </w:rPr>
              <w:sym w:font="Symbol" w:char="F072"/>
            </w:r>
            <w:r w:rsidRPr="007B7E30">
              <w:rPr>
                <w:b/>
                <w:sz w:val="18"/>
                <w:vertAlign w:val="subscript"/>
                <w:lang w:val="fr-FR"/>
              </w:rPr>
              <w:t>L</w:t>
            </w:r>
            <w:r w:rsidRPr="007B7E30">
              <w:rPr>
                <w:b/>
                <w:sz w:val="18"/>
                <w:lang w:val="fr-FR"/>
              </w:rPr>
              <w:t xml:space="preserve"> [kg/m</w:t>
            </w:r>
            <w:r w:rsidRPr="007B7E30">
              <w:rPr>
                <w:b/>
                <w:sz w:val="18"/>
                <w:vertAlign w:val="superscript"/>
                <w:lang w:val="fr-FR"/>
              </w:rPr>
              <w:t>3</w:t>
            </w:r>
            <w:r w:rsidRPr="007B7E30">
              <w:rPr>
                <w:b/>
                <w:sz w:val="18"/>
                <w:lang w:val="fr-FR"/>
              </w:rPr>
              <w:t>]</w:t>
            </w:r>
          </w:p>
        </w:tc>
        <w:tc>
          <w:tcPr>
            <w:tcW w:w="1843" w:type="dxa"/>
            <w:tcBorders>
              <w:top w:val="single" w:sz="2" w:space="0" w:color="auto"/>
              <w:bottom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b/>
                <w:sz w:val="18"/>
                <w:lang w:val="fr-FR"/>
              </w:rPr>
              <w:sym w:font="Symbol" w:char="F072"/>
            </w:r>
            <w:r w:rsidRPr="007B7E30">
              <w:rPr>
                <w:b/>
                <w:sz w:val="18"/>
                <w:vertAlign w:val="subscript"/>
                <w:lang w:val="fr-FR"/>
              </w:rPr>
              <w:t xml:space="preserve">G </w:t>
            </w:r>
            <w:r w:rsidRPr="007B7E30">
              <w:rPr>
                <w:b/>
                <w:sz w:val="18"/>
                <w:lang w:val="fr-FR"/>
              </w:rPr>
              <w:t>[kg/m</w:t>
            </w:r>
            <w:r w:rsidRPr="007B7E30">
              <w:rPr>
                <w:b/>
                <w:sz w:val="18"/>
                <w:vertAlign w:val="superscript"/>
                <w:lang w:val="fr-FR"/>
              </w:rPr>
              <w:t>3</w:t>
            </w:r>
            <w:r w:rsidRPr="007B7E30">
              <w:rPr>
                <w:b/>
                <w:sz w:val="18"/>
                <w:lang w:val="fr-FR"/>
              </w:rPr>
              <w:t>]</w:t>
            </w:r>
          </w:p>
        </w:tc>
      </w:tr>
      <w:tr w:rsidR="006C39E2" w:rsidRPr="007B7E30" w:rsidTr="00212FEA">
        <w:tc>
          <w:tcPr>
            <w:tcW w:w="1841" w:type="dxa"/>
            <w:tcBorders>
              <w:top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- 10</w:t>
            </w:r>
          </w:p>
        </w:tc>
        <w:tc>
          <w:tcPr>
            <w:tcW w:w="1843" w:type="dxa"/>
            <w:tcBorders>
              <w:top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0,70</w:t>
            </w:r>
          </w:p>
        </w:tc>
        <w:tc>
          <w:tcPr>
            <w:tcW w:w="1843" w:type="dxa"/>
            <w:tcBorders>
              <w:top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611,9</w:t>
            </w:r>
          </w:p>
        </w:tc>
        <w:tc>
          <w:tcPr>
            <w:tcW w:w="1843" w:type="dxa"/>
            <w:tcBorders>
              <w:top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1,90</w:t>
            </w: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- 5</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0,85</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606,5</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2,27</w:t>
            </w: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0</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1,03</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601,1</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2,72</w:t>
            </w: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1,24</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595,6</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3,23</w:t>
            </w: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10</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1,48</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590,1</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3,81</w:t>
            </w: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15</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1,76</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584,4</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4,49</w:t>
            </w: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20</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2,07</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578,7</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5,23</w:t>
            </w: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25</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2,43</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572,9</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6,09</w:t>
            </w: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30</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2,83</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566,9</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7,04</w:t>
            </w: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35</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3,27</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560,9</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40</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3,77</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554,7</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45</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4,32</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548,5</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50</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4,93</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542,0</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p>
        </w:tc>
      </w:tr>
    </w:tbl>
    <w:p w:rsidR="006C39E2" w:rsidRPr="007B7E30" w:rsidRDefault="006C39E2" w:rsidP="006C39E2">
      <w:pPr>
        <w:spacing w:before="120" w:after="120"/>
        <w:ind w:left="1134" w:right="1134"/>
        <w:jc w:val="both"/>
        <w:rPr>
          <w:lang w:val="fr-FR"/>
        </w:rPr>
      </w:pPr>
      <w:r w:rsidRPr="007B7E30">
        <w:rPr>
          <w:lang w:val="fr-FR"/>
        </w:rPr>
        <w:br w:type="page"/>
      </w:r>
      <w:r w:rsidRPr="007B7E30">
        <w:rPr>
          <w:lang w:val="fr-FR"/>
        </w:rPr>
        <w:lastRenderedPageBreak/>
        <w:t>Propriétés des matières ISOBUTANE</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3685"/>
        <w:gridCol w:w="3685"/>
      </w:tblGrid>
      <w:tr w:rsidR="006C39E2" w:rsidRPr="007B7E30" w:rsidTr="00212FEA">
        <w:trPr>
          <w:tblHeader/>
        </w:trPr>
        <w:tc>
          <w:tcPr>
            <w:tcW w:w="4819" w:type="dxa"/>
            <w:tcBorders>
              <w:top w:val="single" w:sz="4" w:space="0" w:color="auto"/>
              <w:bottom w:val="nil"/>
            </w:tcBorders>
            <w:shd w:val="clear" w:color="auto" w:fill="auto"/>
            <w:vAlign w:val="bottom"/>
          </w:tcPr>
          <w:p w:rsidR="006C39E2" w:rsidRPr="007B7E30" w:rsidRDefault="006C39E2" w:rsidP="006C39E2">
            <w:pPr>
              <w:suppressAutoHyphens w:val="0"/>
              <w:spacing w:before="40" w:after="120" w:line="220" w:lineRule="exact"/>
              <w:ind w:right="113"/>
              <w:rPr>
                <w:lang w:val="fr-FR"/>
              </w:rPr>
            </w:pPr>
            <w:r w:rsidRPr="007B7E30">
              <w:rPr>
                <w:lang w:val="fr-FR"/>
              </w:rPr>
              <w:t>Nom</w:t>
            </w:r>
            <w:r w:rsidR="00353B3F" w:rsidRPr="007B7E30">
              <w:rPr>
                <w:lang w:val="fr-FR"/>
              </w:rPr>
              <w:t xml:space="preserve"> :</w:t>
            </w:r>
            <w:r w:rsidRPr="007B7E30">
              <w:rPr>
                <w:lang w:val="fr-FR"/>
              </w:rPr>
              <w:t xml:space="preserve">     </w:t>
            </w:r>
            <w:r w:rsidRPr="007B7E30">
              <w:rPr>
                <w:b/>
                <w:lang w:val="fr-FR"/>
              </w:rPr>
              <w:t>ISOBUTANE</w:t>
            </w:r>
          </w:p>
        </w:tc>
        <w:tc>
          <w:tcPr>
            <w:tcW w:w="4820" w:type="dxa"/>
            <w:tcBorders>
              <w:top w:val="single" w:sz="4" w:space="0" w:color="auto"/>
              <w:bottom w:val="nil"/>
            </w:tcBorders>
            <w:shd w:val="clear" w:color="auto" w:fill="auto"/>
            <w:vAlign w:val="bottom"/>
          </w:tcPr>
          <w:p w:rsidR="006C39E2" w:rsidRPr="007B7E30" w:rsidRDefault="006C39E2" w:rsidP="006C39E2">
            <w:pPr>
              <w:suppressAutoHyphens w:val="0"/>
              <w:spacing w:before="40" w:after="120" w:line="220" w:lineRule="exact"/>
              <w:ind w:right="113"/>
              <w:rPr>
                <w:lang w:val="fr-FR"/>
              </w:rPr>
            </w:pPr>
            <w:r w:rsidRPr="007B7E30">
              <w:rPr>
                <w:lang w:val="fr-FR"/>
              </w:rPr>
              <w:t>No ONU</w:t>
            </w:r>
            <w:r w:rsidR="00353B3F" w:rsidRPr="007B7E30">
              <w:rPr>
                <w:lang w:val="fr-FR"/>
              </w:rPr>
              <w:t xml:space="preserve"> :</w:t>
            </w:r>
            <w:r w:rsidRPr="007B7E30">
              <w:rPr>
                <w:lang w:val="fr-FR"/>
              </w:rPr>
              <w:t xml:space="preserve">    </w:t>
            </w:r>
            <w:r w:rsidRPr="007B7E30">
              <w:rPr>
                <w:b/>
                <w:lang w:val="fr-FR"/>
              </w:rPr>
              <w:t>1969</w:t>
            </w:r>
          </w:p>
        </w:tc>
      </w:tr>
      <w:tr w:rsidR="006C39E2" w:rsidRPr="007B7E30" w:rsidTr="00212FEA">
        <w:tc>
          <w:tcPr>
            <w:tcW w:w="4819" w:type="dxa"/>
            <w:tcBorders>
              <w:top w:val="nil"/>
            </w:tcBorders>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Formule</w:t>
            </w:r>
            <w:r w:rsidR="00353B3F" w:rsidRPr="007B7E30">
              <w:rPr>
                <w:lang w:val="fr-FR"/>
              </w:rPr>
              <w:t xml:space="preserve"> :</w:t>
            </w:r>
            <w:r w:rsidRPr="007B7E30">
              <w:rPr>
                <w:lang w:val="fr-FR"/>
              </w:rPr>
              <w:t xml:space="preserve">    </w:t>
            </w:r>
            <w:r w:rsidRPr="007B7E30">
              <w:rPr>
                <w:b/>
                <w:lang w:val="fr-FR"/>
              </w:rPr>
              <w:t>C</w:t>
            </w:r>
            <w:r w:rsidRPr="007B7E30">
              <w:rPr>
                <w:b/>
                <w:vertAlign w:val="subscript"/>
                <w:lang w:val="fr-FR"/>
              </w:rPr>
              <w:t>4</w:t>
            </w:r>
            <w:r w:rsidRPr="007B7E30">
              <w:rPr>
                <w:b/>
                <w:lang w:val="fr-FR"/>
              </w:rPr>
              <w:t>H</w:t>
            </w:r>
            <w:r w:rsidRPr="007B7E30">
              <w:rPr>
                <w:b/>
                <w:vertAlign w:val="subscript"/>
                <w:lang w:val="fr-FR"/>
              </w:rPr>
              <w:t>10</w:t>
            </w:r>
          </w:p>
        </w:tc>
        <w:tc>
          <w:tcPr>
            <w:tcW w:w="4820" w:type="dxa"/>
            <w:tcBorders>
              <w:top w:val="nil"/>
            </w:tcBorders>
            <w:shd w:val="clear" w:color="auto" w:fill="auto"/>
          </w:tcPr>
          <w:p w:rsidR="006C39E2" w:rsidRPr="007B7E30" w:rsidRDefault="006C39E2" w:rsidP="006C39E2">
            <w:pPr>
              <w:suppressAutoHyphens w:val="0"/>
              <w:spacing w:before="40" w:after="120" w:line="220" w:lineRule="exact"/>
              <w:ind w:right="113"/>
              <w:rPr>
                <w:lang w:val="fr-FR"/>
              </w:rPr>
            </w:pPr>
          </w:p>
        </w:tc>
      </w:tr>
      <w:tr w:rsidR="006C39E2" w:rsidRPr="007B7E30" w:rsidTr="00212FEA">
        <w:tc>
          <w:tcPr>
            <w:tcW w:w="4819" w:type="dxa"/>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Point d’ébullition</w:t>
            </w:r>
            <w:r w:rsidR="00353B3F" w:rsidRPr="007B7E30">
              <w:rPr>
                <w:lang w:val="fr-FR"/>
              </w:rPr>
              <w:t xml:space="preserve"> :</w:t>
            </w:r>
            <w:r w:rsidRPr="007B7E30">
              <w:rPr>
                <w:lang w:val="fr-FR"/>
              </w:rPr>
              <w:t xml:space="preserve">         </w:t>
            </w:r>
            <w:r w:rsidRPr="007B7E30">
              <w:rPr>
                <w:b/>
                <w:lang w:val="fr-FR"/>
              </w:rPr>
              <w:t xml:space="preserve">- 12 </w:t>
            </w:r>
            <w:r w:rsidRPr="007B7E30">
              <w:rPr>
                <w:b/>
                <w:lang w:val="fr-FR"/>
              </w:rPr>
              <w:sym w:font="Symbol" w:char="F0B0"/>
            </w:r>
            <w:r w:rsidRPr="007B7E30">
              <w:rPr>
                <w:b/>
                <w:lang w:val="fr-FR"/>
              </w:rPr>
              <w:t>C</w:t>
            </w:r>
          </w:p>
        </w:tc>
        <w:tc>
          <w:tcPr>
            <w:tcW w:w="4820" w:type="dxa"/>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Masse molaire</w:t>
            </w:r>
            <w:r w:rsidR="00353B3F" w:rsidRPr="007B7E30">
              <w:rPr>
                <w:lang w:val="fr-FR"/>
              </w:rPr>
              <w:t xml:space="preserve"> :</w:t>
            </w:r>
            <w:r w:rsidRPr="007B7E30">
              <w:rPr>
                <w:lang w:val="fr-FR"/>
              </w:rPr>
              <w:t xml:space="preserve"> </w:t>
            </w:r>
            <w:r w:rsidRPr="007B7E30">
              <w:rPr>
                <w:b/>
                <w:i/>
                <w:lang w:val="fr-FR"/>
              </w:rPr>
              <w:t>M</w:t>
            </w:r>
            <w:r w:rsidRPr="007B7E30">
              <w:rPr>
                <w:b/>
                <w:lang w:val="fr-FR"/>
              </w:rPr>
              <w:t xml:space="preserve"> = 58 (58,123)</w:t>
            </w:r>
          </w:p>
        </w:tc>
      </w:tr>
      <w:tr w:rsidR="006C39E2" w:rsidRPr="007B7E30" w:rsidTr="00212FEA">
        <w:tc>
          <w:tcPr>
            <w:tcW w:w="4819" w:type="dxa"/>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 xml:space="preserve">Rapport de la densité de vapeur par rapport à celle </w:t>
            </w:r>
            <w:r w:rsidRPr="007B7E30">
              <w:rPr>
                <w:lang w:val="fr-FR"/>
              </w:rPr>
              <w:br/>
              <w:t>de l’air = 1 (15</w:t>
            </w:r>
            <w:r w:rsidRPr="007B7E30">
              <w:rPr>
                <w:lang w:val="fr-FR"/>
              </w:rPr>
              <w:sym w:font="Symbol" w:char="F0B0"/>
            </w:r>
            <w:r w:rsidRPr="007B7E30">
              <w:rPr>
                <w:lang w:val="fr-FR"/>
              </w:rPr>
              <w:t>C)</w:t>
            </w:r>
            <w:r w:rsidR="00353B3F" w:rsidRPr="007B7E30">
              <w:rPr>
                <w:lang w:val="fr-FR"/>
              </w:rPr>
              <w:t xml:space="preserve"> :</w:t>
            </w:r>
            <w:r w:rsidRPr="007B7E30">
              <w:rPr>
                <w:lang w:val="fr-FR"/>
              </w:rPr>
              <w:t xml:space="preserve">  </w:t>
            </w:r>
            <w:r w:rsidRPr="007B7E30">
              <w:rPr>
                <w:b/>
                <w:lang w:val="fr-FR"/>
              </w:rPr>
              <w:t>2,01</w:t>
            </w:r>
          </w:p>
        </w:tc>
        <w:tc>
          <w:tcPr>
            <w:tcW w:w="4820" w:type="dxa"/>
            <w:shd w:val="clear" w:color="auto" w:fill="auto"/>
          </w:tcPr>
          <w:p w:rsidR="006C39E2" w:rsidRPr="007B7E30" w:rsidRDefault="006C39E2" w:rsidP="006C39E2">
            <w:pPr>
              <w:suppressAutoHyphens w:val="0"/>
              <w:spacing w:before="40" w:after="120" w:line="220" w:lineRule="exact"/>
              <w:ind w:right="113"/>
              <w:rPr>
                <w:lang w:val="fr-FR"/>
              </w:rPr>
            </w:pPr>
          </w:p>
        </w:tc>
      </w:tr>
      <w:tr w:rsidR="006C39E2" w:rsidRPr="007B7E30" w:rsidTr="00212FEA">
        <w:tc>
          <w:tcPr>
            <w:tcW w:w="9639" w:type="dxa"/>
            <w:gridSpan w:val="2"/>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Mélange inflammable gaz/air, Vol.%</w:t>
            </w:r>
            <w:r w:rsidR="00353B3F" w:rsidRPr="007B7E30">
              <w:rPr>
                <w:lang w:val="fr-FR"/>
              </w:rPr>
              <w:t xml:space="preserve"> :</w:t>
            </w:r>
            <w:r w:rsidRPr="007B7E30">
              <w:rPr>
                <w:lang w:val="fr-FR"/>
              </w:rPr>
              <w:t xml:space="preserve">  </w:t>
            </w:r>
            <w:r w:rsidRPr="007B7E30">
              <w:rPr>
                <w:b/>
                <w:lang w:val="fr-FR"/>
              </w:rPr>
              <w:t>1,5 – 9,4</w:t>
            </w:r>
          </w:p>
        </w:tc>
      </w:tr>
      <w:tr w:rsidR="006C39E2" w:rsidRPr="007B7E30" w:rsidTr="00212FEA">
        <w:tc>
          <w:tcPr>
            <w:tcW w:w="4819" w:type="dxa"/>
            <w:shd w:val="clear" w:color="auto" w:fill="auto"/>
          </w:tcPr>
          <w:p w:rsidR="006C39E2" w:rsidRPr="007B7E30" w:rsidRDefault="006C39E2" w:rsidP="00353B3F">
            <w:pPr>
              <w:suppressAutoHyphens w:val="0"/>
              <w:spacing w:before="40" w:after="120" w:line="220" w:lineRule="exact"/>
              <w:ind w:right="113"/>
              <w:rPr>
                <w:lang w:val="fr-FR"/>
              </w:rPr>
            </w:pPr>
            <w:r w:rsidRPr="007B7E30">
              <w:rPr>
                <w:lang w:val="fr-FR"/>
              </w:rPr>
              <w:t>Température d’auto-inflammation</w:t>
            </w:r>
            <w:r w:rsidR="00353B3F" w:rsidRPr="007B7E30">
              <w:rPr>
                <w:lang w:val="fr-FR"/>
              </w:rPr>
              <w:t xml:space="preserve"> :</w:t>
            </w:r>
            <w:r w:rsidRPr="007B7E30">
              <w:rPr>
                <w:lang w:val="fr-FR"/>
              </w:rPr>
              <w:t xml:space="preserve">   </w:t>
            </w:r>
            <w:r w:rsidRPr="007B7E30">
              <w:rPr>
                <w:b/>
                <w:lang w:val="fr-FR"/>
              </w:rPr>
              <w:t xml:space="preserve">460 </w:t>
            </w:r>
            <w:r w:rsidRPr="007B7E30">
              <w:rPr>
                <w:b/>
                <w:lang w:val="fr-FR"/>
              </w:rPr>
              <w:sym w:font="Symbol" w:char="F0B0"/>
            </w:r>
            <w:r w:rsidRPr="007B7E30">
              <w:rPr>
                <w:b/>
                <w:lang w:val="fr-FR"/>
              </w:rPr>
              <w:t>C</w:t>
            </w:r>
          </w:p>
        </w:tc>
        <w:tc>
          <w:tcPr>
            <w:tcW w:w="4820" w:type="dxa"/>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Température critique</w:t>
            </w:r>
            <w:r w:rsidR="00353B3F" w:rsidRPr="007B7E30">
              <w:rPr>
                <w:lang w:val="fr-FR"/>
              </w:rPr>
              <w:t xml:space="preserve"> :</w:t>
            </w:r>
            <w:r w:rsidRPr="007B7E30">
              <w:rPr>
                <w:lang w:val="fr-FR"/>
              </w:rPr>
              <w:t xml:space="preserve">   </w:t>
            </w:r>
            <w:r w:rsidRPr="007B7E30">
              <w:rPr>
                <w:b/>
                <w:lang w:val="fr-FR"/>
              </w:rPr>
              <w:sym w:font="Symbol" w:char="F07E"/>
            </w:r>
            <w:r w:rsidRPr="007B7E30">
              <w:rPr>
                <w:b/>
                <w:lang w:val="fr-FR"/>
              </w:rPr>
              <w:t xml:space="preserve">152 </w:t>
            </w:r>
            <w:r w:rsidRPr="007B7E30">
              <w:rPr>
                <w:b/>
                <w:lang w:val="fr-FR"/>
              </w:rPr>
              <w:sym w:font="Symbol" w:char="F0B0"/>
            </w:r>
            <w:r w:rsidRPr="007B7E30">
              <w:rPr>
                <w:b/>
                <w:lang w:val="fr-FR"/>
              </w:rPr>
              <w:t>C</w:t>
            </w:r>
          </w:p>
        </w:tc>
      </w:tr>
      <w:tr w:rsidR="006C39E2" w:rsidRPr="007B7E30" w:rsidTr="00212FEA">
        <w:tc>
          <w:tcPr>
            <w:tcW w:w="4819" w:type="dxa"/>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Valeur limite au travail</w:t>
            </w:r>
            <w:r w:rsidR="00353B3F" w:rsidRPr="007B7E30">
              <w:rPr>
                <w:lang w:val="fr-FR"/>
              </w:rPr>
              <w:t xml:space="preserve"> :</w:t>
            </w:r>
            <w:r w:rsidRPr="007B7E30">
              <w:rPr>
                <w:lang w:val="fr-FR"/>
              </w:rPr>
              <w:t xml:space="preserve">   </w:t>
            </w:r>
            <w:r w:rsidRPr="007B7E30">
              <w:rPr>
                <w:b/>
                <w:lang w:val="fr-FR"/>
              </w:rPr>
              <w:t>1000 ppm</w:t>
            </w:r>
          </w:p>
        </w:tc>
        <w:tc>
          <w:tcPr>
            <w:tcW w:w="4820" w:type="dxa"/>
            <w:shd w:val="clear" w:color="auto" w:fill="auto"/>
          </w:tcPr>
          <w:p w:rsidR="006C39E2" w:rsidRPr="007B7E30" w:rsidRDefault="006C39E2" w:rsidP="006C39E2">
            <w:pPr>
              <w:suppressAutoHyphens w:val="0"/>
              <w:spacing w:before="40" w:after="120" w:line="220" w:lineRule="exact"/>
              <w:ind w:right="113"/>
              <w:rPr>
                <w:lang w:val="fr-FR"/>
              </w:rPr>
            </w:pPr>
          </w:p>
        </w:tc>
      </w:tr>
    </w:tbl>
    <w:p w:rsidR="006C39E2" w:rsidRPr="007B7E30" w:rsidRDefault="006C39E2" w:rsidP="006C39E2">
      <w:pPr>
        <w:rPr>
          <w:color w:val="000000"/>
          <w:sz w:val="22"/>
          <w:szCs w:val="22"/>
          <w:lang w:val="fr-FR"/>
        </w:rPr>
      </w:pP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1841"/>
        <w:gridCol w:w="1843"/>
        <w:gridCol w:w="1843"/>
        <w:gridCol w:w="1843"/>
      </w:tblGrid>
      <w:tr w:rsidR="006C39E2" w:rsidRPr="007B7E30" w:rsidTr="00212FEA">
        <w:trPr>
          <w:tblHeader/>
        </w:trPr>
        <w:tc>
          <w:tcPr>
            <w:tcW w:w="7370" w:type="dxa"/>
            <w:gridSpan w:val="4"/>
            <w:tcBorders>
              <w:top w:val="single" w:sz="4" w:space="0" w:color="auto"/>
              <w:bottom w:val="single" w:sz="2" w:space="0" w:color="auto"/>
            </w:tcBorders>
            <w:shd w:val="clear" w:color="auto" w:fill="auto"/>
            <w:vAlign w:val="bottom"/>
          </w:tcPr>
          <w:p w:rsidR="006C39E2" w:rsidRPr="007B7E30" w:rsidRDefault="006C39E2" w:rsidP="006C39E2">
            <w:pPr>
              <w:suppressAutoHyphens w:val="0"/>
              <w:spacing w:before="80" w:after="80" w:line="200" w:lineRule="exact"/>
              <w:ind w:right="113"/>
              <w:jc w:val="center"/>
              <w:rPr>
                <w:i/>
                <w:sz w:val="16"/>
                <w:szCs w:val="16"/>
                <w:lang w:val="fr-FR"/>
              </w:rPr>
            </w:pPr>
            <w:r w:rsidRPr="007B7E30">
              <w:rPr>
                <w:i/>
                <w:sz w:val="16"/>
                <w:szCs w:val="16"/>
                <w:lang w:val="fr-FR"/>
              </w:rPr>
              <w:t>Equilibres vapeur/liquide</w:t>
            </w:r>
          </w:p>
        </w:tc>
      </w:tr>
      <w:tr w:rsidR="006C39E2" w:rsidRPr="007B7E30" w:rsidTr="00212FEA">
        <w:tc>
          <w:tcPr>
            <w:tcW w:w="1841" w:type="dxa"/>
            <w:tcBorders>
              <w:top w:val="single" w:sz="2" w:space="0" w:color="auto"/>
              <w:bottom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b/>
                <w:i/>
                <w:sz w:val="18"/>
                <w:lang w:val="fr-FR"/>
              </w:rPr>
              <w:t xml:space="preserve">T </w:t>
            </w:r>
            <w:r w:rsidRPr="007B7E30">
              <w:rPr>
                <w:b/>
                <w:sz w:val="18"/>
                <w:lang w:val="fr-FR"/>
              </w:rPr>
              <w:t>[</w:t>
            </w:r>
            <w:r w:rsidRPr="007B7E30">
              <w:rPr>
                <w:b/>
                <w:sz w:val="18"/>
                <w:lang w:val="fr-FR"/>
              </w:rPr>
              <w:sym w:font="Symbol" w:char="F0B0"/>
            </w:r>
            <w:r w:rsidRPr="007B7E30">
              <w:rPr>
                <w:b/>
                <w:sz w:val="18"/>
                <w:lang w:val="fr-FR"/>
              </w:rPr>
              <w:t>C]</w:t>
            </w:r>
          </w:p>
        </w:tc>
        <w:tc>
          <w:tcPr>
            <w:tcW w:w="1843" w:type="dxa"/>
            <w:tcBorders>
              <w:top w:val="single" w:sz="2" w:space="0" w:color="auto"/>
              <w:bottom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b/>
                <w:i/>
                <w:sz w:val="18"/>
                <w:lang w:val="fr-FR"/>
              </w:rPr>
              <w:t>p</w:t>
            </w:r>
            <w:r w:rsidRPr="007B7E30">
              <w:rPr>
                <w:b/>
                <w:i/>
                <w:sz w:val="18"/>
                <w:vertAlign w:val="subscript"/>
                <w:lang w:val="fr-FR"/>
              </w:rPr>
              <w:t xml:space="preserve"> </w:t>
            </w:r>
            <w:r w:rsidRPr="007B7E30">
              <w:rPr>
                <w:b/>
                <w:sz w:val="18"/>
                <w:vertAlign w:val="subscript"/>
                <w:lang w:val="fr-FR"/>
              </w:rPr>
              <w:t>max</w:t>
            </w:r>
            <w:r w:rsidRPr="007B7E30">
              <w:rPr>
                <w:b/>
                <w:sz w:val="18"/>
                <w:lang w:val="fr-FR"/>
              </w:rPr>
              <w:t xml:space="preserve"> [bar]</w:t>
            </w:r>
          </w:p>
        </w:tc>
        <w:tc>
          <w:tcPr>
            <w:tcW w:w="1843" w:type="dxa"/>
            <w:tcBorders>
              <w:top w:val="single" w:sz="2" w:space="0" w:color="auto"/>
              <w:bottom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b/>
                <w:sz w:val="18"/>
                <w:lang w:val="fr-FR"/>
              </w:rPr>
              <w:sym w:font="Symbol" w:char="F072"/>
            </w:r>
            <w:r w:rsidRPr="007B7E30">
              <w:rPr>
                <w:b/>
                <w:sz w:val="18"/>
                <w:vertAlign w:val="subscript"/>
                <w:lang w:val="fr-FR"/>
              </w:rPr>
              <w:t>L</w:t>
            </w:r>
            <w:r w:rsidRPr="007B7E30">
              <w:rPr>
                <w:b/>
                <w:sz w:val="18"/>
                <w:lang w:val="fr-FR"/>
              </w:rPr>
              <w:t xml:space="preserve"> [kg/m</w:t>
            </w:r>
            <w:r w:rsidRPr="007B7E30">
              <w:rPr>
                <w:b/>
                <w:sz w:val="18"/>
                <w:vertAlign w:val="superscript"/>
                <w:lang w:val="fr-FR"/>
              </w:rPr>
              <w:t>3</w:t>
            </w:r>
            <w:r w:rsidRPr="007B7E30">
              <w:rPr>
                <w:b/>
                <w:sz w:val="18"/>
                <w:lang w:val="fr-FR"/>
              </w:rPr>
              <w:t>]</w:t>
            </w:r>
          </w:p>
        </w:tc>
        <w:tc>
          <w:tcPr>
            <w:tcW w:w="1843" w:type="dxa"/>
            <w:tcBorders>
              <w:top w:val="single" w:sz="2" w:space="0" w:color="auto"/>
              <w:bottom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b/>
                <w:sz w:val="18"/>
                <w:lang w:val="fr-FR"/>
              </w:rPr>
              <w:sym w:font="Symbol" w:char="F072"/>
            </w:r>
            <w:r w:rsidRPr="007B7E30">
              <w:rPr>
                <w:b/>
                <w:sz w:val="18"/>
                <w:vertAlign w:val="subscript"/>
                <w:lang w:val="fr-FR"/>
              </w:rPr>
              <w:t xml:space="preserve">G </w:t>
            </w:r>
            <w:r w:rsidRPr="007B7E30">
              <w:rPr>
                <w:b/>
                <w:sz w:val="18"/>
                <w:lang w:val="fr-FR"/>
              </w:rPr>
              <w:t>[kg/m</w:t>
            </w:r>
            <w:r w:rsidRPr="007B7E30">
              <w:rPr>
                <w:b/>
                <w:sz w:val="18"/>
                <w:vertAlign w:val="superscript"/>
                <w:lang w:val="fr-FR"/>
              </w:rPr>
              <w:t>3</w:t>
            </w:r>
            <w:r w:rsidRPr="007B7E30">
              <w:rPr>
                <w:b/>
                <w:sz w:val="18"/>
                <w:lang w:val="fr-FR"/>
              </w:rPr>
              <w:t>]</w:t>
            </w:r>
          </w:p>
        </w:tc>
      </w:tr>
      <w:tr w:rsidR="006C39E2" w:rsidRPr="007B7E30" w:rsidTr="00212FEA">
        <w:tc>
          <w:tcPr>
            <w:tcW w:w="1841" w:type="dxa"/>
            <w:tcBorders>
              <w:top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- 10</w:t>
            </w:r>
          </w:p>
        </w:tc>
        <w:tc>
          <w:tcPr>
            <w:tcW w:w="1843" w:type="dxa"/>
            <w:tcBorders>
              <w:top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1,08</w:t>
            </w:r>
          </w:p>
        </w:tc>
        <w:tc>
          <w:tcPr>
            <w:tcW w:w="1843" w:type="dxa"/>
            <w:tcBorders>
              <w:top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592,0</w:t>
            </w:r>
          </w:p>
        </w:tc>
        <w:tc>
          <w:tcPr>
            <w:tcW w:w="1843" w:type="dxa"/>
            <w:tcBorders>
              <w:top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2,96</w:t>
            </w: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- 5</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1,31</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586,3</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3,55</w:t>
            </w: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0</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1,56</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580,6</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4,18</w:t>
            </w: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1,86</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574,8</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4,94</w:t>
            </w: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10</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2,20</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568,9</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5,79</w:t>
            </w: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15</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2,58</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562,9</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6,73</w:t>
            </w: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20</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3,00</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556,8</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7,77</w:t>
            </w: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25</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3,48</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550,5</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8,96</w:t>
            </w: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30</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4,01</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544,2</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10,28</w:t>
            </w: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35</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4,60</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537,6</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40</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5,25</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531,0</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45</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5,96</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524,1</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50</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6,74</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517,1</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p>
        </w:tc>
      </w:tr>
    </w:tbl>
    <w:p w:rsidR="006C39E2" w:rsidRPr="007B7E30" w:rsidRDefault="006C39E2" w:rsidP="006C39E2">
      <w:pPr>
        <w:spacing w:after="120"/>
        <w:ind w:left="1134" w:right="1134"/>
        <w:jc w:val="both"/>
        <w:rPr>
          <w:lang w:val="fr-FR"/>
        </w:rPr>
      </w:pPr>
      <w:r w:rsidRPr="007B7E30">
        <w:rPr>
          <w:lang w:val="fr-FR"/>
        </w:rPr>
        <w:br w:type="page"/>
      </w:r>
      <w:r w:rsidRPr="007B7E30">
        <w:rPr>
          <w:lang w:val="fr-FR"/>
        </w:rPr>
        <w:lastRenderedPageBreak/>
        <w:t>Propriétés des matières BUTYLÈNE-1</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3685"/>
        <w:gridCol w:w="3685"/>
      </w:tblGrid>
      <w:tr w:rsidR="006C39E2" w:rsidRPr="007B7E30" w:rsidTr="00212FEA">
        <w:trPr>
          <w:tblHeader/>
        </w:trPr>
        <w:tc>
          <w:tcPr>
            <w:tcW w:w="4819" w:type="dxa"/>
            <w:tcBorders>
              <w:top w:val="single" w:sz="4" w:space="0" w:color="auto"/>
              <w:bottom w:val="nil"/>
            </w:tcBorders>
            <w:shd w:val="clear" w:color="auto" w:fill="auto"/>
            <w:vAlign w:val="bottom"/>
          </w:tcPr>
          <w:p w:rsidR="006C39E2" w:rsidRPr="007B7E30" w:rsidRDefault="006C39E2" w:rsidP="006C39E2">
            <w:pPr>
              <w:suppressAutoHyphens w:val="0"/>
              <w:spacing w:before="40" w:after="120" w:line="220" w:lineRule="exact"/>
              <w:ind w:right="113"/>
              <w:rPr>
                <w:lang w:val="fr-FR"/>
              </w:rPr>
            </w:pPr>
            <w:r w:rsidRPr="007B7E30">
              <w:rPr>
                <w:lang w:val="fr-FR"/>
              </w:rPr>
              <w:t>Nom</w:t>
            </w:r>
            <w:r w:rsidR="00353B3F" w:rsidRPr="007B7E30">
              <w:rPr>
                <w:lang w:val="fr-FR"/>
              </w:rPr>
              <w:t xml:space="preserve"> :</w:t>
            </w:r>
            <w:r w:rsidRPr="007B7E30">
              <w:rPr>
                <w:lang w:val="fr-FR"/>
              </w:rPr>
              <w:t xml:space="preserve">   </w:t>
            </w:r>
            <w:r w:rsidRPr="007B7E30">
              <w:rPr>
                <w:b/>
                <w:lang w:val="fr-FR"/>
              </w:rPr>
              <w:t>BUTYLÈNE-1</w:t>
            </w:r>
          </w:p>
        </w:tc>
        <w:tc>
          <w:tcPr>
            <w:tcW w:w="4820" w:type="dxa"/>
            <w:tcBorders>
              <w:top w:val="single" w:sz="4" w:space="0" w:color="auto"/>
              <w:bottom w:val="nil"/>
            </w:tcBorders>
            <w:shd w:val="clear" w:color="auto" w:fill="auto"/>
            <w:vAlign w:val="bottom"/>
          </w:tcPr>
          <w:p w:rsidR="006C39E2" w:rsidRPr="007B7E30" w:rsidRDefault="006C39E2" w:rsidP="006C39E2">
            <w:pPr>
              <w:suppressAutoHyphens w:val="0"/>
              <w:spacing w:before="40" w:after="120" w:line="220" w:lineRule="exact"/>
              <w:ind w:right="113"/>
              <w:rPr>
                <w:lang w:val="fr-FR"/>
              </w:rPr>
            </w:pPr>
            <w:r w:rsidRPr="007B7E30">
              <w:rPr>
                <w:lang w:val="fr-FR"/>
              </w:rPr>
              <w:t>No ONU</w:t>
            </w:r>
            <w:r w:rsidR="00353B3F" w:rsidRPr="007B7E30">
              <w:rPr>
                <w:lang w:val="fr-FR"/>
              </w:rPr>
              <w:t xml:space="preserve"> :</w:t>
            </w:r>
            <w:r w:rsidRPr="007B7E30">
              <w:rPr>
                <w:lang w:val="fr-FR"/>
              </w:rPr>
              <w:t xml:space="preserve">    </w:t>
            </w:r>
            <w:r w:rsidRPr="007B7E30">
              <w:rPr>
                <w:b/>
                <w:lang w:val="fr-FR"/>
              </w:rPr>
              <w:t>1012</w:t>
            </w:r>
          </w:p>
        </w:tc>
      </w:tr>
      <w:tr w:rsidR="006C39E2" w:rsidRPr="007B7E30" w:rsidTr="00212FEA">
        <w:tc>
          <w:tcPr>
            <w:tcW w:w="4819" w:type="dxa"/>
            <w:tcBorders>
              <w:top w:val="nil"/>
            </w:tcBorders>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Formule</w:t>
            </w:r>
            <w:r w:rsidR="00353B3F" w:rsidRPr="007B7E30">
              <w:rPr>
                <w:lang w:val="fr-FR"/>
              </w:rPr>
              <w:t xml:space="preserve"> :</w:t>
            </w:r>
            <w:r w:rsidRPr="007B7E30">
              <w:rPr>
                <w:lang w:val="fr-FR"/>
              </w:rPr>
              <w:t xml:space="preserve">  </w:t>
            </w:r>
            <w:r w:rsidRPr="007B7E30">
              <w:rPr>
                <w:b/>
                <w:lang w:val="fr-FR"/>
              </w:rPr>
              <w:t>C</w:t>
            </w:r>
            <w:r w:rsidRPr="007B7E30">
              <w:rPr>
                <w:b/>
                <w:vertAlign w:val="subscript"/>
                <w:lang w:val="fr-FR"/>
              </w:rPr>
              <w:t>4</w:t>
            </w:r>
            <w:r w:rsidRPr="007B7E30">
              <w:rPr>
                <w:b/>
                <w:lang w:val="fr-FR"/>
              </w:rPr>
              <w:t>H</w:t>
            </w:r>
            <w:r w:rsidRPr="007B7E30">
              <w:rPr>
                <w:b/>
                <w:vertAlign w:val="subscript"/>
                <w:lang w:val="fr-FR"/>
              </w:rPr>
              <w:t>8</w:t>
            </w:r>
          </w:p>
        </w:tc>
        <w:tc>
          <w:tcPr>
            <w:tcW w:w="4820" w:type="dxa"/>
            <w:tcBorders>
              <w:top w:val="nil"/>
            </w:tcBorders>
            <w:shd w:val="clear" w:color="auto" w:fill="auto"/>
          </w:tcPr>
          <w:p w:rsidR="006C39E2" w:rsidRPr="007B7E30" w:rsidRDefault="006C39E2" w:rsidP="006C39E2">
            <w:pPr>
              <w:suppressAutoHyphens w:val="0"/>
              <w:spacing w:before="40" w:after="120" w:line="220" w:lineRule="exact"/>
              <w:ind w:right="113"/>
              <w:rPr>
                <w:lang w:val="fr-FR"/>
              </w:rPr>
            </w:pPr>
          </w:p>
        </w:tc>
      </w:tr>
      <w:tr w:rsidR="006C39E2" w:rsidRPr="007B7E30" w:rsidTr="00212FEA">
        <w:tc>
          <w:tcPr>
            <w:tcW w:w="4819" w:type="dxa"/>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Point d’ébullition</w:t>
            </w:r>
            <w:r w:rsidR="00353B3F" w:rsidRPr="007B7E30">
              <w:rPr>
                <w:lang w:val="fr-FR"/>
              </w:rPr>
              <w:t xml:space="preserve"> :</w:t>
            </w:r>
            <w:r w:rsidRPr="007B7E30">
              <w:rPr>
                <w:lang w:val="fr-FR"/>
              </w:rPr>
              <w:t xml:space="preserve">      </w:t>
            </w:r>
            <w:r w:rsidRPr="007B7E30">
              <w:rPr>
                <w:b/>
                <w:lang w:val="fr-FR"/>
              </w:rPr>
              <w:t xml:space="preserve"> - 6 </w:t>
            </w:r>
            <w:r w:rsidRPr="007B7E30">
              <w:rPr>
                <w:b/>
                <w:lang w:val="fr-FR"/>
              </w:rPr>
              <w:sym w:font="Symbol" w:char="F0B0"/>
            </w:r>
            <w:r w:rsidRPr="007B7E30">
              <w:rPr>
                <w:b/>
                <w:lang w:val="fr-FR"/>
              </w:rPr>
              <w:t>C</w:t>
            </w:r>
          </w:p>
        </w:tc>
        <w:tc>
          <w:tcPr>
            <w:tcW w:w="4820" w:type="dxa"/>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Masse molaire</w:t>
            </w:r>
            <w:r w:rsidR="00353B3F" w:rsidRPr="007B7E30">
              <w:rPr>
                <w:lang w:val="fr-FR"/>
              </w:rPr>
              <w:t xml:space="preserve"> :</w:t>
            </w:r>
            <w:r w:rsidRPr="007B7E30">
              <w:rPr>
                <w:lang w:val="fr-FR"/>
              </w:rPr>
              <w:t xml:space="preserve"> </w:t>
            </w:r>
            <w:r w:rsidRPr="007B7E30">
              <w:rPr>
                <w:b/>
                <w:i/>
                <w:lang w:val="fr-FR"/>
              </w:rPr>
              <w:t>M</w:t>
            </w:r>
            <w:r w:rsidRPr="007B7E30">
              <w:rPr>
                <w:b/>
                <w:lang w:val="fr-FR"/>
              </w:rPr>
              <w:t xml:space="preserve"> = 56 (56,107)</w:t>
            </w:r>
          </w:p>
        </w:tc>
      </w:tr>
      <w:tr w:rsidR="006C39E2" w:rsidRPr="007B7E30" w:rsidTr="00212FEA">
        <w:tc>
          <w:tcPr>
            <w:tcW w:w="4819" w:type="dxa"/>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 xml:space="preserve">Rapport de la densité de vapeur par rapport à celle </w:t>
            </w:r>
            <w:r w:rsidRPr="007B7E30">
              <w:rPr>
                <w:lang w:val="fr-FR"/>
              </w:rPr>
              <w:br/>
              <w:t>de l’air = 1 (15</w:t>
            </w:r>
            <w:r w:rsidRPr="007B7E30">
              <w:rPr>
                <w:lang w:val="fr-FR"/>
              </w:rPr>
              <w:sym w:font="Symbol" w:char="F0B0"/>
            </w:r>
            <w:r w:rsidRPr="007B7E30">
              <w:rPr>
                <w:lang w:val="fr-FR"/>
              </w:rPr>
              <w:t>C)</w:t>
            </w:r>
            <w:r w:rsidR="00353B3F" w:rsidRPr="007B7E30">
              <w:rPr>
                <w:lang w:val="fr-FR"/>
              </w:rPr>
              <w:t xml:space="preserve"> :</w:t>
            </w:r>
            <w:r w:rsidRPr="007B7E30">
              <w:rPr>
                <w:lang w:val="fr-FR"/>
              </w:rPr>
              <w:t xml:space="preserve">  </w:t>
            </w:r>
            <w:r w:rsidRPr="007B7E30">
              <w:rPr>
                <w:b/>
                <w:lang w:val="fr-FR"/>
              </w:rPr>
              <w:t>1,94</w:t>
            </w:r>
          </w:p>
        </w:tc>
        <w:tc>
          <w:tcPr>
            <w:tcW w:w="4820" w:type="dxa"/>
            <w:shd w:val="clear" w:color="auto" w:fill="auto"/>
          </w:tcPr>
          <w:p w:rsidR="006C39E2" w:rsidRPr="007B7E30" w:rsidRDefault="006C39E2" w:rsidP="006C39E2">
            <w:pPr>
              <w:suppressAutoHyphens w:val="0"/>
              <w:spacing w:before="40" w:after="120" w:line="220" w:lineRule="exact"/>
              <w:ind w:right="113"/>
              <w:rPr>
                <w:lang w:val="fr-FR"/>
              </w:rPr>
            </w:pPr>
          </w:p>
        </w:tc>
      </w:tr>
      <w:tr w:rsidR="006C39E2" w:rsidRPr="007B7E30" w:rsidTr="00212FEA">
        <w:tc>
          <w:tcPr>
            <w:tcW w:w="9639" w:type="dxa"/>
            <w:gridSpan w:val="2"/>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Mélange inflammable gaz/air, Vol.%</w:t>
            </w:r>
            <w:r w:rsidR="00353B3F" w:rsidRPr="007B7E30">
              <w:rPr>
                <w:lang w:val="fr-FR"/>
              </w:rPr>
              <w:t xml:space="preserve"> :</w:t>
            </w:r>
            <w:r w:rsidRPr="007B7E30">
              <w:rPr>
                <w:lang w:val="fr-FR"/>
              </w:rPr>
              <w:t xml:space="preserve"> </w:t>
            </w:r>
            <w:r w:rsidRPr="007B7E30">
              <w:rPr>
                <w:b/>
                <w:lang w:val="fr-FR"/>
              </w:rPr>
              <w:t xml:space="preserve"> 1,5 – 10,6</w:t>
            </w:r>
          </w:p>
        </w:tc>
      </w:tr>
      <w:tr w:rsidR="006C39E2" w:rsidRPr="007B7E30" w:rsidTr="00212FEA">
        <w:tc>
          <w:tcPr>
            <w:tcW w:w="4819" w:type="dxa"/>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Température d’auto-inflammation</w:t>
            </w:r>
            <w:r w:rsidR="00353B3F" w:rsidRPr="007B7E30">
              <w:rPr>
                <w:lang w:val="fr-FR"/>
              </w:rPr>
              <w:t xml:space="preserve"> :</w:t>
            </w:r>
            <w:r w:rsidRPr="007B7E30">
              <w:rPr>
                <w:lang w:val="fr-FR"/>
              </w:rPr>
              <w:t xml:space="preserve">  </w:t>
            </w:r>
            <w:r w:rsidRPr="007B7E30">
              <w:rPr>
                <w:b/>
                <w:lang w:val="fr-FR"/>
              </w:rPr>
              <w:t>360</w:t>
            </w:r>
            <w:r w:rsidRPr="007B7E30">
              <w:rPr>
                <w:b/>
                <w:lang w:val="fr-FR"/>
              </w:rPr>
              <w:sym w:font="Symbol" w:char="F0B0"/>
            </w:r>
            <w:r w:rsidRPr="007B7E30">
              <w:rPr>
                <w:b/>
                <w:lang w:val="fr-FR"/>
              </w:rPr>
              <w:t>C</w:t>
            </w:r>
          </w:p>
        </w:tc>
        <w:tc>
          <w:tcPr>
            <w:tcW w:w="4820" w:type="dxa"/>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Température critique</w:t>
            </w:r>
            <w:r w:rsidR="00353B3F" w:rsidRPr="007B7E30">
              <w:rPr>
                <w:lang w:val="fr-FR"/>
              </w:rPr>
              <w:t xml:space="preserve"> :</w:t>
            </w:r>
            <w:r w:rsidRPr="007B7E30">
              <w:rPr>
                <w:lang w:val="fr-FR"/>
              </w:rPr>
              <w:t xml:space="preserve"> </w:t>
            </w:r>
            <w:r w:rsidRPr="007B7E30">
              <w:rPr>
                <w:b/>
                <w:lang w:val="fr-FR"/>
              </w:rPr>
              <w:t xml:space="preserve">146,4 </w:t>
            </w:r>
            <w:r w:rsidRPr="007B7E30">
              <w:rPr>
                <w:b/>
                <w:lang w:val="fr-FR"/>
              </w:rPr>
              <w:sym w:font="Symbol" w:char="F0B0"/>
            </w:r>
            <w:r w:rsidRPr="007B7E30">
              <w:rPr>
                <w:b/>
                <w:lang w:val="fr-FR"/>
              </w:rPr>
              <w:t>C</w:t>
            </w:r>
          </w:p>
        </w:tc>
      </w:tr>
      <w:tr w:rsidR="006C39E2" w:rsidRPr="007B7E30" w:rsidTr="00212FEA">
        <w:tc>
          <w:tcPr>
            <w:tcW w:w="4819" w:type="dxa"/>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Valeur limite au travail</w:t>
            </w:r>
            <w:r w:rsidR="00353B3F" w:rsidRPr="007B7E30">
              <w:rPr>
                <w:lang w:val="fr-FR"/>
              </w:rPr>
              <w:t xml:space="preserve"> :</w:t>
            </w:r>
            <w:r w:rsidRPr="007B7E30">
              <w:rPr>
                <w:lang w:val="fr-FR"/>
              </w:rPr>
              <w:t xml:space="preserve">   </w:t>
            </w:r>
            <w:r w:rsidRPr="007B7E30">
              <w:rPr>
                <w:b/>
                <w:lang w:val="fr-FR"/>
              </w:rPr>
              <w:t>--- ppm</w:t>
            </w:r>
          </w:p>
        </w:tc>
        <w:tc>
          <w:tcPr>
            <w:tcW w:w="4820" w:type="dxa"/>
            <w:shd w:val="clear" w:color="auto" w:fill="auto"/>
          </w:tcPr>
          <w:p w:rsidR="006C39E2" w:rsidRPr="007B7E30" w:rsidRDefault="006C39E2" w:rsidP="006C39E2">
            <w:pPr>
              <w:suppressAutoHyphens w:val="0"/>
              <w:spacing w:before="40" w:after="120" w:line="220" w:lineRule="exact"/>
              <w:ind w:right="113"/>
              <w:rPr>
                <w:lang w:val="fr-FR"/>
              </w:rPr>
            </w:pPr>
          </w:p>
        </w:tc>
      </w:tr>
    </w:tbl>
    <w:p w:rsidR="006C39E2" w:rsidRPr="007B7E30" w:rsidRDefault="006C39E2" w:rsidP="006C39E2">
      <w:pPr>
        <w:rPr>
          <w:color w:val="000000"/>
          <w:sz w:val="22"/>
          <w:szCs w:val="22"/>
          <w:lang w:val="fr-FR"/>
        </w:rPr>
      </w:pP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1841"/>
        <w:gridCol w:w="1843"/>
        <w:gridCol w:w="1843"/>
        <w:gridCol w:w="1843"/>
      </w:tblGrid>
      <w:tr w:rsidR="006C39E2" w:rsidRPr="007B7E30" w:rsidTr="00212FEA">
        <w:trPr>
          <w:tblHeader/>
        </w:trPr>
        <w:tc>
          <w:tcPr>
            <w:tcW w:w="7370" w:type="dxa"/>
            <w:gridSpan w:val="4"/>
            <w:tcBorders>
              <w:top w:val="single" w:sz="4" w:space="0" w:color="auto"/>
              <w:bottom w:val="single" w:sz="2" w:space="0" w:color="auto"/>
            </w:tcBorders>
            <w:shd w:val="clear" w:color="auto" w:fill="auto"/>
            <w:vAlign w:val="bottom"/>
          </w:tcPr>
          <w:p w:rsidR="006C39E2" w:rsidRPr="007B7E30" w:rsidRDefault="006C39E2" w:rsidP="006C39E2">
            <w:pPr>
              <w:suppressAutoHyphens w:val="0"/>
              <w:spacing w:before="80" w:after="80" w:line="200" w:lineRule="exact"/>
              <w:ind w:right="113"/>
              <w:jc w:val="center"/>
              <w:rPr>
                <w:i/>
                <w:sz w:val="16"/>
                <w:szCs w:val="16"/>
                <w:lang w:val="fr-FR"/>
              </w:rPr>
            </w:pPr>
            <w:r w:rsidRPr="007B7E30">
              <w:rPr>
                <w:i/>
                <w:sz w:val="16"/>
                <w:szCs w:val="16"/>
                <w:lang w:val="fr-FR"/>
              </w:rPr>
              <w:t>Equilibres vapeur/liquide</w:t>
            </w:r>
          </w:p>
        </w:tc>
      </w:tr>
      <w:tr w:rsidR="006C39E2" w:rsidRPr="007B7E30" w:rsidTr="00212FEA">
        <w:tc>
          <w:tcPr>
            <w:tcW w:w="1841" w:type="dxa"/>
            <w:tcBorders>
              <w:top w:val="single" w:sz="2" w:space="0" w:color="auto"/>
              <w:bottom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b/>
                <w:sz w:val="18"/>
                <w:lang w:val="fr-FR"/>
              </w:rPr>
              <w:t>T [</w:t>
            </w:r>
            <w:r w:rsidRPr="007B7E30">
              <w:rPr>
                <w:b/>
                <w:sz w:val="18"/>
                <w:lang w:val="fr-FR"/>
              </w:rPr>
              <w:sym w:font="Symbol" w:char="F0B0"/>
            </w:r>
            <w:r w:rsidRPr="007B7E30">
              <w:rPr>
                <w:b/>
                <w:sz w:val="18"/>
                <w:lang w:val="fr-FR"/>
              </w:rPr>
              <w:t>C]</w:t>
            </w:r>
          </w:p>
        </w:tc>
        <w:tc>
          <w:tcPr>
            <w:tcW w:w="1843" w:type="dxa"/>
            <w:tcBorders>
              <w:top w:val="single" w:sz="2" w:space="0" w:color="auto"/>
              <w:bottom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b/>
                <w:sz w:val="18"/>
                <w:lang w:val="fr-FR"/>
              </w:rPr>
              <w:t>p</w:t>
            </w:r>
            <w:r w:rsidRPr="007B7E30">
              <w:rPr>
                <w:b/>
                <w:sz w:val="18"/>
                <w:vertAlign w:val="subscript"/>
                <w:lang w:val="fr-FR"/>
              </w:rPr>
              <w:t xml:space="preserve"> max</w:t>
            </w:r>
            <w:r w:rsidRPr="007B7E30">
              <w:rPr>
                <w:b/>
                <w:sz w:val="18"/>
                <w:lang w:val="fr-FR"/>
              </w:rPr>
              <w:t xml:space="preserve"> [bar]</w:t>
            </w:r>
          </w:p>
        </w:tc>
        <w:tc>
          <w:tcPr>
            <w:tcW w:w="1843" w:type="dxa"/>
            <w:tcBorders>
              <w:top w:val="single" w:sz="2" w:space="0" w:color="auto"/>
              <w:bottom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b/>
                <w:sz w:val="18"/>
                <w:lang w:val="fr-FR"/>
              </w:rPr>
              <w:sym w:font="Symbol" w:char="F072"/>
            </w:r>
            <w:r w:rsidRPr="007B7E30">
              <w:rPr>
                <w:b/>
                <w:sz w:val="18"/>
                <w:vertAlign w:val="subscript"/>
                <w:lang w:val="fr-FR"/>
              </w:rPr>
              <w:t>L</w:t>
            </w:r>
            <w:r w:rsidRPr="007B7E30">
              <w:rPr>
                <w:b/>
                <w:sz w:val="18"/>
                <w:lang w:val="fr-FR"/>
              </w:rPr>
              <w:t xml:space="preserve"> [kg/m</w:t>
            </w:r>
            <w:r w:rsidRPr="007B7E30">
              <w:rPr>
                <w:b/>
                <w:sz w:val="18"/>
                <w:vertAlign w:val="superscript"/>
                <w:lang w:val="fr-FR"/>
              </w:rPr>
              <w:t>3</w:t>
            </w:r>
            <w:r w:rsidRPr="007B7E30">
              <w:rPr>
                <w:b/>
                <w:sz w:val="18"/>
                <w:lang w:val="fr-FR"/>
              </w:rPr>
              <w:t>]</w:t>
            </w:r>
          </w:p>
        </w:tc>
        <w:tc>
          <w:tcPr>
            <w:tcW w:w="1843" w:type="dxa"/>
            <w:tcBorders>
              <w:top w:val="single" w:sz="2" w:space="0" w:color="auto"/>
              <w:bottom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b/>
                <w:sz w:val="18"/>
                <w:lang w:val="fr-FR"/>
              </w:rPr>
              <w:sym w:font="Symbol" w:char="F072"/>
            </w:r>
            <w:r w:rsidRPr="007B7E30">
              <w:rPr>
                <w:b/>
                <w:sz w:val="18"/>
                <w:vertAlign w:val="subscript"/>
                <w:lang w:val="fr-FR"/>
              </w:rPr>
              <w:t xml:space="preserve">G </w:t>
            </w:r>
            <w:r w:rsidRPr="007B7E30">
              <w:rPr>
                <w:b/>
                <w:sz w:val="18"/>
                <w:lang w:val="fr-FR"/>
              </w:rPr>
              <w:t>[kg/m</w:t>
            </w:r>
            <w:r w:rsidRPr="007B7E30">
              <w:rPr>
                <w:b/>
                <w:sz w:val="18"/>
                <w:vertAlign w:val="superscript"/>
                <w:lang w:val="fr-FR"/>
              </w:rPr>
              <w:t>3</w:t>
            </w:r>
            <w:r w:rsidRPr="007B7E30">
              <w:rPr>
                <w:b/>
                <w:sz w:val="18"/>
                <w:lang w:val="fr-FR"/>
              </w:rPr>
              <w:t>]</w:t>
            </w:r>
          </w:p>
        </w:tc>
      </w:tr>
      <w:tr w:rsidR="006C39E2" w:rsidRPr="007B7E30" w:rsidTr="00212FEA">
        <w:tc>
          <w:tcPr>
            <w:tcW w:w="1841" w:type="dxa"/>
            <w:tcBorders>
              <w:top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- 10</w:t>
            </w:r>
          </w:p>
        </w:tc>
        <w:tc>
          <w:tcPr>
            <w:tcW w:w="1843" w:type="dxa"/>
            <w:tcBorders>
              <w:top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0,87</w:t>
            </w:r>
          </w:p>
        </w:tc>
        <w:tc>
          <w:tcPr>
            <w:tcW w:w="1843" w:type="dxa"/>
            <w:tcBorders>
              <w:top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626,9</w:t>
            </w:r>
          </w:p>
        </w:tc>
        <w:tc>
          <w:tcPr>
            <w:tcW w:w="1843" w:type="dxa"/>
            <w:tcBorders>
              <w:top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2,29</w:t>
            </w: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- 5</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1,06</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621,2</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2,75</w:t>
            </w: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0</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1,28</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615,5</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3,28</w:t>
            </w: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1,54</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609,7</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3,90</w:t>
            </w: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10</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1,83</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603,9</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4,59</w:t>
            </w: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15</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2,16</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597,9</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5,36</w:t>
            </w: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20</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2,54</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591,8</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6,26</w:t>
            </w: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25</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2,96</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585,7</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7,24</w:t>
            </w: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30</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3,44</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579,4</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8,37</w:t>
            </w: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35</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3,97</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573,0</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40</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4,56</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566,4</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45</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5,21</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559,8</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50</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5,93</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552,9</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p>
        </w:tc>
      </w:tr>
    </w:tbl>
    <w:p w:rsidR="006C39E2" w:rsidRPr="007B7E30" w:rsidRDefault="006C39E2" w:rsidP="006C39E2">
      <w:pPr>
        <w:spacing w:before="120" w:after="120"/>
        <w:ind w:left="1134" w:right="1134"/>
        <w:jc w:val="both"/>
        <w:rPr>
          <w:lang w:val="fr-FR"/>
        </w:rPr>
      </w:pPr>
      <w:r w:rsidRPr="007B7E30">
        <w:rPr>
          <w:lang w:val="fr-FR"/>
        </w:rPr>
        <w:br w:type="page"/>
      </w:r>
      <w:r w:rsidRPr="007B7E30">
        <w:rPr>
          <w:lang w:val="fr-FR"/>
        </w:rPr>
        <w:lastRenderedPageBreak/>
        <w:t>Propriétés des matières ISOBUTYLÈNE</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3685"/>
        <w:gridCol w:w="3685"/>
      </w:tblGrid>
      <w:tr w:rsidR="006C39E2" w:rsidRPr="007B7E30" w:rsidTr="00212FEA">
        <w:trPr>
          <w:tblHeader/>
        </w:trPr>
        <w:tc>
          <w:tcPr>
            <w:tcW w:w="4819" w:type="dxa"/>
            <w:tcBorders>
              <w:top w:val="single" w:sz="4" w:space="0" w:color="auto"/>
              <w:bottom w:val="nil"/>
            </w:tcBorders>
            <w:shd w:val="clear" w:color="auto" w:fill="auto"/>
            <w:vAlign w:val="bottom"/>
          </w:tcPr>
          <w:p w:rsidR="006C39E2" w:rsidRPr="007B7E30" w:rsidRDefault="006C39E2" w:rsidP="006C39E2">
            <w:pPr>
              <w:suppressAutoHyphens w:val="0"/>
              <w:spacing w:before="40" w:after="120" w:line="220" w:lineRule="exact"/>
              <w:ind w:right="113"/>
              <w:rPr>
                <w:lang w:val="fr-FR"/>
              </w:rPr>
            </w:pPr>
            <w:r w:rsidRPr="007B7E30">
              <w:rPr>
                <w:lang w:val="fr-FR"/>
              </w:rPr>
              <w:t>Nom</w:t>
            </w:r>
            <w:r w:rsidR="00353B3F" w:rsidRPr="007B7E30">
              <w:rPr>
                <w:lang w:val="fr-FR"/>
              </w:rPr>
              <w:t xml:space="preserve"> :</w:t>
            </w:r>
            <w:r w:rsidRPr="007B7E30">
              <w:rPr>
                <w:lang w:val="fr-FR"/>
              </w:rPr>
              <w:t xml:space="preserve">     </w:t>
            </w:r>
            <w:r w:rsidRPr="007B7E30">
              <w:rPr>
                <w:b/>
                <w:lang w:val="fr-FR"/>
              </w:rPr>
              <w:t>ISOBUTYLÈNE</w:t>
            </w:r>
          </w:p>
        </w:tc>
        <w:tc>
          <w:tcPr>
            <w:tcW w:w="4820" w:type="dxa"/>
            <w:tcBorders>
              <w:top w:val="single" w:sz="4" w:space="0" w:color="auto"/>
              <w:bottom w:val="nil"/>
            </w:tcBorders>
            <w:shd w:val="clear" w:color="auto" w:fill="auto"/>
            <w:vAlign w:val="bottom"/>
          </w:tcPr>
          <w:p w:rsidR="006C39E2" w:rsidRPr="007B7E30" w:rsidRDefault="006C39E2" w:rsidP="006C39E2">
            <w:pPr>
              <w:suppressAutoHyphens w:val="0"/>
              <w:spacing w:before="40" w:after="120" w:line="220" w:lineRule="exact"/>
              <w:ind w:right="113"/>
              <w:rPr>
                <w:lang w:val="fr-FR"/>
              </w:rPr>
            </w:pPr>
            <w:r w:rsidRPr="007B7E30">
              <w:rPr>
                <w:lang w:val="fr-FR"/>
              </w:rPr>
              <w:t>No ONU</w:t>
            </w:r>
            <w:r w:rsidR="00353B3F" w:rsidRPr="007B7E30">
              <w:rPr>
                <w:lang w:val="fr-FR"/>
              </w:rPr>
              <w:t xml:space="preserve"> :</w:t>
            </w:r>
            <w:r w:rsidRPr="007B7E30">
              <w:rPr>
                <w:lang w:val="fr-FR"/>
              </w:rPr>
              <w:t xml:space="preserve">    </w:t>
            </w:r>
            <w:r w:rsidRPr="007B7E30">
              <w:rPr>
                <w:b/>
                <w:lang w:val="fr-FR"/>
              </w:rPr>
              <w:t>1055</w:t>
            </w:r>
          </w:p>
        </w:tc>
      </w:tr>
      <w:tr w:rsidR="006C39E2" w:rsidRPr="007B7E30" w:rsidTr="00212FEA">
        <w:tc>
          <w:tcPr>
            <w:tcW w:w="4819" w:type="dxa"/>
            <w:tcBorders>
              <w:top w:val="nil"/>
            </w:tcBorders>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Formule</w:t>
            </w:r>
            <w:r w:rsidR="00353B3F" w:rsidRPr="007B7E30">
              <w:rPr>
                <w:lang w:val="fr-FR"/>
              </w:rPr>
              <w:t xml:space="preserve"> :</w:t>
            </w:r>
            <w:r w:rsidRPr="007B7E30">
              <w:rPr>
                <w:lang w:val="fr-FR"/>
              </w:rPr>
              <w:t xml:space="preserve"> </w:t>
            </w:r>
            <w:r w:rsidRPr="007B7E30">
              <w:rPr>
                <w:b/>
                <w:lang w:val="fr-FR"/>
              </w:rPr>
              <w:t>C</w:t>
            </w:r>
            <w:r w:rsidRPr="007B7E30">
              <w:rPr>
                <w:b/>
                <w:vertAlign w:val="subscript"/>
                <w:lang w:val="fr-FR"/>
              </w:rPr>
              <w:t>4</w:t>
            </w:r>
            <w:r w:rsidRPr="007B7E30">
              <w:rPr>
                <w:b/>
                <w:lang w:val="fr-FR"/>
              </w:rPr>
              <w:t>H</w:t>
            </w:r>
            <w:r w:rsidRPr="007B7E30">
              <w:rPr>
                <w:b/>
                <w:vertAlign w:val="subscript"/>
                <w:lang w:val="fr-FR"/>
              </w:rPr>
              <w:t>8</w:t>
            </w:r>
          </w:p>
        </w:tc>
        <w:tc>
          <w:tcPr>
            <w:tcW w:w="4820" w:type="dxa"/>
            <w:tcBorders>
              <w:top w:val="nil"/>
            </w:tcBorders>
            <w:shd w:val="clear" w:color="auto" w:fill="auto"/>
          </w:tcPr>
          <w:p w:rsidR="006C39E2" w:rsidRPr="007B7E30" w:rsidRDefault="006C39E2" w:rsidP="006C39E2">
            <w:pPr>
              <w:suppressAutoHyphens w:val="0"/>
              <w:spacing w:before="40" w:after="120" w:line="220" w:lineRule="exact"/>
              <w:ind w:right="113"/>
              <w:rPr>
                <w:lang w:val="fr-FR"/>
              </w:rPr>
            </w:pPr>
          </w:p>
        </w:tc>
      </w:tr>
      <w:tr w:rsidR="006C39E2" w:rsidRPr="007B7E30" w:rsidTr="00212FEA">
        <w:tc>
          <w:tcPr>
            <w:tcW w:w="4819" w:type="dxa"/>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Point d’ébullition</w:t>
            </w:r>
            <w:r w:rsidR="00353B3F" w:rsidRPr="007B7E30">
              <w:rPr>
                <w:lang w:val="fr-FR"/>
              </w:rPr>
              <w:t xml:space="preserve"> :</w:t>
            </w:r>
            <w:r w:rsidRPr="007B7E30">
              <w:rPr>
                <w:b/>
                <w:lang w:val="fr-FR"/>
              </w:rPr>
              <w:t xml:space="preserve">         - 7 </w:t>
            </w:r>
            <w:r w:rsidRPr="007B7E30">
              <w:rPr>
                <w:b/>
                <w:lang w:val="fr-FR"/>
              </w:rPr>
              <w:sym w:font="Symbol" w:char="F0B0"/>
            </w:r>
            <w:r w:rsidRPr="007B7E30">
              <w:rPr>
                <w:b/>
                <w:lang w:val="fr-FR"/>
              </w:rPr>
              <w:t>C</w:t>
            </w:r>
          </w:p>
        </w:tc>
        <w:tc>
          <w:tcPr>
            <w:tcW w:w="4820" w:type="dxa"/>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Masse molaire</w:t>
            </w:r>
            <w:r w:rsidR="00353B3F" w:rsidRPr="007B7E30">
              <w:rPr>
                <w:lang w:val="fr-FR"/>
              </w:rPr>
              <w:t xml:space="preserve"> :</w:t>
            </w:r>
            <w:r w:rsidRPr="007B7E30">
              <w:rPr>
                <w:lang w:val="fr-FR"/>
              </w:rPr>
              <w:t xml:space="preserve"> </w:t>
            </w:r>
            <w:r w:rsidRPr="007B7E30">
              <w:rPr>
                <w:b/>
                <w:i/>
                <w:lang w:val="fr-FR"/>
              </w:rPr>
              <w:t>M</w:t>
            </w:r>
            <w:r w:rsidRPr="007B7E30">
              <w:rPr>
                <w:b/>
                <w:lang w:val="fr-FR"/>
              </w:rPr>
              <w:t xml:space="preserve"> = 56 (56,107)</w:t>
            </w:r>
          </w:p>
        </w:tc>
      </w:tr>
      <w:tr w:rsidR="006C39E2" w:rsidRPr="007B7E30" w:rsidTr="00212FEA">
        <w:tc>
          <w:tcPr>
            <w:tcW w:w="4819" w:type="dxa"/>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Rapport de la densité de vapeur par rapport à celle de l’air = 1 (15</w:t>
            </w:r>
            <w:r w:rsidRPr="007B7E30">
              <w:rPr>
                <w:lang w:val="fr-FR"/>
              </w:rPr>
              <w:sym w:font="Symbol" w:char="F0B0"/>
            </w:r>
            <w:r w:rsidRPr="007B7E30">
              <w:rPr>
                <w:lang w:val="fr-FR"/>
              </w:rPr>
              <w:t>C)</w:t>
            </w:r>
            <w:r w:rsidR="00353B3F" w:rsidRPr="007B7E30">
              <w:rPr>
                <w:lang w:val="fr-FR"/>
              </w:rPr>
              <w:t xml:space="preserve"> :</w:t>
            </w:r>
            <w:r w:rsidRPr="007B7E30">
              <w:rPr>
                <w:lang w:val="fr-FR"/>
              </w:rPr>
              <w:t xml:space="preserve">  </w:t>
            </w:r>
            <w:r w:rsidRPr="007B7E30">
              <w:rPr>
                <w:b/>
                <w:lang w:val="fr-FR"/>
              </w:rPr>
              <w:t>1,94</w:t>
            </w:r>
          </w:p>
        </w:tc>
        <w:tc>
          <w:tcPr>
            <w:tcW w:w="4820" w:type="dxa"/>
            <w:shd w:val="clear" w:color="auto" w:fill="auto"/>
          </w:tcPr>
          <w:p w:rsidR="006C39E2" w:rsidRPr="007B7E30" w:rsidRDefault="006C39E2" w:rsidP="006C39E2">
            <w:pPr>
              <w:suppressAutoHyphens w:val="0"/>
              <w:spacing w:before="40" w:after="120" w:line="220" w:lineRule="exact"/>
              <w:ind w:right="113"/>
              <w:rPr>
                <w:lang w:val="fr-FR"/>
              </w:rPr>
            </w:pPr>
          </w:p>
        </w:tc>
      </w:tr>
      <w:tr w:rsidR="006C39E2" w:rsidRPr="007B7E30" w:rsidTr="00212FEA">
        <w:tc>
          <w:tcPr>
            <w:tcW w:w="9639" w:type="dxa"/>
            <w:gridSpan w:val="2"/>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Mélange inflammable gaz/air, Vol.%</w:t>
            </w:r>
            <w:r w:rsidR="00353B3F" w:rsidRPr="007B7E30">
              <w:rPr>
                <w:lang w:val="fr-FR"/>
              </w:rPr>
              <w:t xml:space="preserve"> :</w:t>
            </w:r>
            <w:r w:rsidRPr="007B7E30">
              <w:rPr>
                <w:lang w:val="fr-FR"/>
              </w:rPr>
              <w:t xml:space="preserve">  </w:t>
            </w:r>
            <w:r w:rsidRPr="007B7E30">
              <w:rPr>
                <w:b/>
                <w:lang w:val="fr-FR"/>
              </w:rPr>
              <w:t>1,6 – 10,0</w:t>
            </w:r>
          </w:p>
        </w:tc>
      </w:tr>
      <w:tr w:rsidR="006C39E2" w:rsidRPr="007B7E30" w:rsidTr="00212FEA">
        <w:tc>
          <w:tcPr>
            <w:tcW w:w="4819" w:type="dxa"/>
            <w:shd w:val="clear" w:color="auto" w:fill="auto"/>
          </w:tcPr>
          <w:p w:rsidR="006C39E2" w:rsidRPr="007B7E30" w:rsidRDefault="006C39E2" w:rsidP="00353B3F">
            <w:pPr>
              <w:suppressAutoHyphens w:val="0"/>
              <w:spacing w:before="40" w:after="120" w:line="220" w:lineRule="exact"/>
              <w:ind w:right="113"/>
              <w:rPr>
                <w:lang w:val="fr-FR"/>
              </w:rPr>
            </w:pPr>
            <w:r w:rsidRPr="007B7E30">
              <w:rPr>
                <w:lang w:val="fr-FR"/>
              </w:rPr>
              <w:t>Température d’auto-inflammation</w:t>
            </w:r>
            <w:r w:rsidR="00353B3F" w:rsidRPr="007B7E30">
              <w:rPr>
                <w:lang w:val="fr-FR"/>
              </w:rPr>
              <w:t xml:space="preserve"> :</w:t>
            </w:r>
            <w:r w:rsidRPr="007B7E30">
              <w:rPr>
                <w:lang w:val="fr-FR"/>
              </w:rPr>
              <w:t xml:space="preserve"> </w:t>
            </w:r>
            <w:r w:rsidRPr="007B7E30">
              <w:rPr>
                <w:b/>
                <w:lang w:val="fr-FR"/>
              </w:rPr>
              <w:t xml:space="preserve">  465 </w:t>
            </w:r>
            <w:r w:rsidRPr="007B7E30">
              <w:rPr>
                <w:b/>
                <w:lang w:val="fr-FR"/>
              </w:rPr>
              <w:sym w:font="Symbol" w:char="F0B0"/>
            </w:r>
            <w:r w:rsidRPr="007B7E30">
              <w:rPr>
                <w:b/>
                <w:lang w:val="fr-FR"/>
              </w:rPr>
              <w:t>C</w:t>
            </w:r>
          </w:p>
        </w:tc>
        <w:tc>
          <w:tcPr>
            <w:tcW w:w="4820" w:type="dxa"/>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Température critique</w:t>
            </w:r>
            <w:r w:rsidR="00353B3F" w:rsidRPr="007B7E30">
              <w:rPr>
                <w:lang w:val="fr-FR"/>
              </w:rPr>
              <w:t xml:space="preserve"> :</w:t>
            </w:r>
            <w:r w:rsidRPr="007B7E30">
              <w:rPr>
                <w:lang w:val="fr-FR"/>
              </w:rPr>
              <w:t xml:space="preserve"> </w:t>
            </w:r>
            <w:r w:rsidRPr="007B7E30">
              <w:rPr>
                <w:b/>
                <w:lang w:val="fr-FR"/>
              </w:rPr>
              <w:t xml:space="preserve">144,7 </w:t>
            </w:r>
            <w:r w:rsidRPr="007B7E30">
              <w:rPr>
                <w:b/>
                <w:lang w:val="fr-FR"/>
              </w:rPr>
              <w:sym w:font="Symbol" w:char="F0B0"/>
            </w:r>
            <w:r w:rsidRPr="007B7E30">
              <w:rPr>
                <w:b/>
                <w:lang w:val="fr-FR"/>
              </w:rPr>
              <w:t>C</w:t>
            </w:r>
          </w:p>
        </w:tc>
      </w:tr>
      <w:tr w:rsidR="006C39E2" w:rsidRPr="007B7E30" w:rsidTr="00212FEA">
        <w:tc>
          <w:tcPr>
            <w:tcW w:w="4819" w:type="dxa"/>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Valeur limite au travail</w:t>
            </w:r>
            <w:r w:rsidR="00353B3F" w:rsidRPr="007B7E30">
              <w:rPr>
                <w:lang w:val="fr-FR"/>
              </w:rPr>
              <w:t xml:space="preserve"> :</w:t>
            </w:r>
            <w:r w:rsidRPr="007B7E30">
              <w:rPr>
                <w:lang w:val="fr-FR"/>
              </w:rPr>
              <w:t xml:space="preserve">   </w:t>
            </w:r>
            <w:r w:rsidRPr="007B7E30">
              <w:rPr>
                <w:b/>
                <w:lang w:val="fr-FR"/>
              </w:rPr>
              <w:t>--- ppm</w:t>
            </w:r>
          </w:p>
        </w:tc>
        <w:tc>
          <w:tcPr>
            <w:tcW w:w="4820" w:type="dxa"/>
            <w:shd w:val="clear" w:color="auto" w:fill="auto"/>
          </w:tcPr>
          <w:p w:rsidR="006C39E2" w:rsidRPr="007B7E30" w:rsidRDefault="006C39E2" w:rsidP="006C39E2">
            <w:pPr>
              <w:suppressAutoHyphens w:val="0"/>
              <w:spacing w:before="40" w:after="120" w:line="220" w:lineRule="exact"/>
              <w:ind w:right="113"/>
              <w:rPr>
                <w:lang w:val="fr-FR"/>
              </w:rPr>
            </w:pPr>
          </w:p>
        </w:tc>
      </w:tr>
    </w:tbl>
    <w:p w:rsidR="006C39E2" w:rsidRPr="007B7E30" w:rsidRDefault="006C39E2" w:rsidP="006C39E2">
      <w:pPr>
        <w:rPr>
          <w:color w:val="000000"/>
          <w:sz w:val="22"/>
          <w:szCs w:val="22"/>
          <w:lang w:val="fr-FR"/>
        </w:rPr>
      </w:pP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1841"/>
        <w:gridCol w:w="1843"/>
        <w:gridCol w:w="1843"/>
        <w:gridCol w:w="1843"/>
      </w:tblGrid>
      <w:tr w:rsidR="006C39E2" w:rsidRPr="007B7E30" w:rsidTr="00212FEA">
        <w:trPr>
          <w:tblHeader/>
        </w:trPr>
        <w:tc>
          <w:tcPr>
            <w:tcW w:w="7370" w:type="dxa"/>
            <w:gridSpan w:val="4"/>
            <w:tcBorders>
              <w:top w:val="single" w:sz="4" w:space="0" w:color="auto"/>
              <w:bottom w:val="single" w:sz="2" w:space="0" w:color="auto"/>
            </w:tcBorders>
            <w:shd w:val="clear" w:color="auto" w:fill="auto"/>
            <w:vAlign w:val="bottom"/>
          </w:tcPr>
          <w:p w:rsidR="006C39E2" w:rsidRPr="007B7E30" w:rsidRDefault="006C39E2" w:rsidP="006C39E2">
            <w:pPr>
              <w:suppressAutoHyphens w:val="0"/>
              <w:spacing w:before="80" w:after="80" w:line="200" w:lineRule="exact"/>
              <w:ind w:right="113"/>
              <w:jc w:val="center"/>
              <w:rPr>
                <w:i/>
                <w:sz w:val="16"/>
                <w:szCs w:val="16"/>
                <w:lang w:val="fr-FR"/>
              </w:rPr>
            </w:pPr>
            <w:r w:rsidRPr="007B7E30">
              <w:rPr>
                <w:i/>
                <w:sz w:val="16"/>
                <w:szCs w:val="16"/>
                <w:lang w:val="fr-FR"/>
              </w:rPr>
              <w:t>Equilibres vapeur/liquide</w:t>
            </w:r>
          </w:p>
        </w:tc>
      </w:tr>
      <w:tr w:rsidR="006C39E2" w:rsidRPr="007B7E30" w:rsidTr="00212FEA">
        <w:tc>
          <w:tcPr>
            <w:tcW w:w="1841" w:type="dxa"/>
            <w:tcBorders>
              <w:top w:val="single" w:sz="2" w:space="0" w:color="auto"/>
              <w:bottom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b/>
                <w:i/>
                <w:sz w:val="18"/>
                <w:lang w:val="fr-FR"/>
              </w:rPr>
              <w:t xml:space="preserve">T </w:t>
            </w:r>
            <w:r w:rsidRPr="007B7E30">
              <w:rPr>
                <w:b/>
                <w:sz w:val="18"/>
                <w:lang w:val="fr-FR"/>
              </w:rPr>
              <w:t>[</w:t>
            </w:r>
            <w:r w:rsidRPr="007B7E30">
              <w:rPr>
                <w:b/>
                <w:sz w:val="18"/>
                <w:lang w:val="fr-FR"/>
              </w:rPr>
              <w:sym w:font="Symbol" w:char="F0B0"/>
            </w:r>
            <w:r w:rsidRPr="007B7E30">
              <w:rPr>
                <w:b/>
                <w:sz w:val="18"/>
                <w:lang w:val="fr-FR"/>
              </w:rPr>
              <w:t>C]</w:t>
            </w:r>
          </w:p>
        </w:tc>
        <w:tc>
          <w:tcPr>
            <w:tcW w:w="1843" w:type="dxa"/>
            <w:tcBorders>
              <w:top w:val="single" w:sz="2" w:space="0" w:color="auto"/>
              <w:bottom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b/>
                <w:i/>
                <w:sz w:val="18"/>
                <w:lang w:val="fr-FR"/>
              </w:rPr>
              <w:t>p</w:t>
            </w:r>
            <w:r w:rsidRPr="007B7E30">
              <w:rPr>
                <w:b/>
                <w:i/>
                <w:sz w:val="18"/>
                <w:vertAlign w:val="subscript"/>
                <w:lang w:val="fr-FR"/>
              </w:rPr>
              <w:t xml:space="preserve"> </w:t>
            </w:r>
            <w:r w:rsidRPr="007B7E30">
              <w:rPr>
                <w:b/>
                <w:sz w:val="18"/>
                <w:vertAlign w:val="subscript"/>
                <w:lang w:val="fr-FR"/>
              </w:rPr>
              <w:t>max</w:t>
            </w:r>
            <w:r w:rsidRPr="007B7E30">
              <w:rPr>
                <w:b/>
                <w:sz w:val="18"/>
                <w:lang w:val="fr-FR"/>
              </w:rPr>
              <w:t xml:space="preserve"> [bar]</w:t>
            </w:r>
          </w:p>
        </w:tc>
        <w:tc>
          <w:tcPr>
            <w:tcW w:w="1843" w:type="dxa"/>
            <w:tcBorders>
              <w:top w:val="single" w:sz="2" w:space="0" w:color="auto"/>
              <w:bottom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b/>
                <w:sz w:val="18"/>
                <w:lang w:val="fr-FR"/>
              </w:rPr>
              <w:sym w:font="Symbol" w:char="F072"/>
            </w:r>
            <w:r w:rsidRPr="007B7E30">
              <w:rPr>
                <w:b/>
                <w:sz w:val="18"/>
                <w:vertAlign w:val="subscript"/>
                <w:lang w:val="fr-FR"/>
              </w:rPr>
              <w:t>L</w:t>
            </w:r>
            <w:r w:rsidRPr="007B7E30">
              <w:rPr>
                <w:b/>
                <w:sz w:val="18"/>
                <w:lang w:val="fr-FR"/>
              </w:rPr>
              <w:t xml:space="preserve"> [kg/m</w:t>
            </w:r>
            <w:r w:rsidRPr="007B7E30">
              <w:rPr>
                <w:b/>
                <w:sz w:val="18"/>
                <w:vertAlign w:val="superscript"/>
                <w:lang w:val="fr-FR"/>
              </w:rPr>
              <w:t>3</w:t>
            </w:r>
            <w:r w:rsidRPr="007B7E30">
              <w:rPr>
                <w:b/>
                <w:sz w:val="18"/>
                <w:lang w:val="fr-FR"/>
              </w:rPr>
              <w:t>]</w:t>
            </w:r>
          </w:p>
        </w:tc>
        <w:tc>
          <w:tcPr>
            <w:tcW w:w="1843" w:type="dxa"/>
            <w:tcBorders>
              <w:top w:val="single" w:sz="2" w:space="0" w:color="auto"/>
              <w:bottom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b/>
                <w:sz w:val="18"/>
                <w:lang w:val="fr-FR"/>
              </w:rPr>
              <w:sym w:font="Symbol" w:char="F072"/>
            </w:r>
            <w:r w:rsidRPr="007B7E30">
              <w:rPr>
                <w:b/>
                <w:sz w:val="18"/>
                <w:vertAlign w:val="subscript"/>
                <w:lang w:val="fr-FR"/>
              </w:rPr>
              <w:t xml:space="preserve">G </w:t>
            </w:r>
            <w:r w:rsidRPr="007B7E30">
              <w:rPr>
                <w:b/>
                <w:sz w:val="18"/>
                <w:lang w:val="fr-FR"/>
              </w:rPr>
              <w:t>[kg/m</w:t>
            </w:r>
            <w:r w:rsidRPr="007B7E30">
              <w:rPr>
                <w:b/>
                <w:sz w:val="18"/>
                <w:vertAlign w:val="superscript"/>
                <w:lang w:val="fr-FR"/>
              </w:rPr>
              <w:t>3</w:t>
            </w:r>
            <w:r w:rsidRPr="007B7E30">
              <w:rPr>
                <w:b/>
                <w:sz w:val="18"/>
                <w:lang w:val="fr-FR"/>
              </w:rPr>
              <w:t>]</w:t>
            </w:r>
          </w:p>
        </w:tc>
      </w:tr>
      <w:tr w:rsidR="006C39E2" w:rsidRPr="007B7E30" w:rsidTr="00212FEA">
        <w:tc>
          <w:tcPr>
            <w:tcW w:w="1841" w:type="dxa"/>
            <w:tcBorders>
              <w:top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- 10</w:t>
            </w:r>
          </w:p>
        </w:tc>
        <w:tc>
          <w:tcPr>
            <w:tcW w:w="1843" w:type="dxa"/>
            <w:tcBorders>
              <w:top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0,89</w:t>
            </w:r>
          </w:p>
        </w:tc>
        <w:tc>
          <w:tcPr>
            <w:tcW w:w="1843" w:type="dxa"/>
            <w:tcBorders>
              <w:top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628,5</w:t>
            </w:r>
          </w:p>
        </w:tc>
        <w:tc>
          <w:tcPr>
            <w:tcW w:w="1843" w:type="dxa"/>
            <w:tcBorders>
              <w:top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2,34</w:t>
            </w: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- 5</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1,09</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622,8</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2,83</w:t>
            </w: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0</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1,31</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617,0</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3,36</w:t>
            </w: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1,57</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611,2</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3,98</w:t>
            </w: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10</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1,87</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605,2</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4,69</w:t>
            </w: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15</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2,20</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599,2</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5,47</w:t>
            </w: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20</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2,59</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593,0</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6,39</w:t>
            </w: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25</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3,02</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586,8</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7,40</w:t>
            </w: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30</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3,50</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580,4</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8,52</w:t>
            </w: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35</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4,04</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573,9</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40</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4,65</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567,3</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45</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5,31</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560,5</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50</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6,05</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553,6</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p>
        </w:tc>
      </w:tr>
    </w:tbl>
    <w:p w:rsidR="006C39E2" w:rsidRPr="007B7E30" w:rsidRDefault="006C39E2" w:rsidP="006C39E2">
      <w:pPr>
        <w:spacing w:after="120"/>
        <w:ind w:left="1134" w:right="1134"/>
        <w:jc w:val="both"/>
        <w:rPr>
          <w:lang w:val="fr-FR"/>
        </w:rPr>
      </w:pPr>
      <w:r w:rsidRPr="007B7E30">
        <w:rPr>
          <w:lang w:val="fr-FR"/>
        </w:rPr>
        <w:br w:type="page"/>
      </w:r>
      <w:r w:rsidRPr="007B7E30">
        <w:rPr>
          <w:lang w:val="fr-FR"/>
        </w:rPr>
        <w:lastRenderedPageBreak/>
        <w:t>Propriétés des matières BUTADI</w:t>
      </w:r>
      <w:r w:rsidR="00164695" w:rsidRPr="007B7E30">
        <w:rPr>
          <w:lang w:val="fr-FR"/>
        </w:rPr>
        <w:t>È</w:t>
      </w:r>
      <w:r w:rsidRPr="007B7E30">
        <w:rPr>
          <w:lang w:val="fr-FR"/>
        </w:rPr>
        <w:t>NE-1,3, STABILISÉ</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3685"/>
        <w:gridCol w:w="3685"/>
      </w:tblGrid>
      <w:tr w:rsidR="006C39E2" w:rsidRPr="007B7E30" w:rsidTr="00212FEA">
        <w:trPr>
          <w:tblHeader/>
        </w:trPr>
        <w:tc>
          <w:tcPr>
            <w:tcW w:w="4819" w:type="dxa"/>
            <w:tcBorders>
              <w:top w:val="single" w:sz="4" w:space="0" w:color="auto"/>
              <w:bottom w:val="nil"/>
            </w:tcBorders>
            <w:shd w:val="clear" w:color="auto" w:fill="auto"/>
            <w:vAlign w:val="bottom"/>
          </w:tcPr>
          <w:p w:rsidR="006C39E2" w:rsidRPr="007B7E30" w:rsidRDefault="006C39E2" w:rsidP="00164695">
            <w:pPr>
              <w:suppressAutoHyphens w:val="0"/>
              <w:spacing w:before="40" w:after="120" w:line="220" w:lineRule="exact"/>
              <w:ind w:right="113"/>
              <w:rPr>
                <w:lang w:val="fr-FR"/>
              </w:rPr>
            </w:pPr>
            <w:r w:rsidRPr="007B7E30">
              <w:rPr>
                <w:lang w:val="fr-FR"/>
              </w:rPr>
              <w:t>Nom</w:t>
            </w:r>
            <w:r w:rsidR="00353B3F" w:rsidRPr="007B7E30">
              <w:rPr>
                <w:lang w:val="fr-FR"/>
              </w:rPr>
              <w:t xml:space="preserve"> :</w:t>
            </w:r>
            <w:r w:rsidRPr="007B7E30">
              <w:rPr>
                <w:lang w:val="fr-FR"/>
              </w:rPr>
              <w:t xml:space="preserve">   </w:t>
            </w:r>
            <w:r w:rsidRPr="007B7E30">
              <w:rPr>
                <w:b/>
                <w:lang w:val="fr-FR"/>
              </w:rPr>
              <w:t>BUTADI</w:t>
            </w:r>
            <w:r w:rsidR="00164695" w:rsidRPr="007B7E30">
              <w:rPr>
                <w:b/>
                <w:lang w:val="fr-FR"/>
              </w:rPr>
              <w:t>È</w:t>
            </w:r>
            <w:r w:rsidRPr="007B7E30">
              <w:rPr>
                <w:b/>
                <w:lang w:val="fr-FR"/>
              </w:rPr>
              <w:t>NE-1,3, STABILISÉ</w:t>
            </w:r>
          </w:p>
        </w:tc>
        <w:tc>
          <w:tcPr>
            <w:tcW w:w="4820" w:type="dxa"/>
            <w:tcBorders>
              <w:top w:val="single" w:sz="4" w:space="0" w:color="auto"/>
              <w:bottom w:val="nil"/>
            </w:tcBorders>
            <w:shd w:val="clear" w:color="auto" w:fill="auto"/>
            <w:vAlign w:val="bottom"/>
          </w:tcPr>
          <w:p w:rsidR="006C39E2" w:rsidRPr="007B7E30" w:rsidRDefault="006C39E2" w:rsidP="006C39E2">
            <w:pPr>
              <w:suppressAutoHyphens w:val="0"/>
              <w:spacing w:before="40" w:after="120" w:line="220" w:lineRule="exact"/>
              <w:ind w:right="113"/>
              <w:rPr>
                <w:lang w:val="fr-FR"/>
              </w:rPr>
            </w:pPr>
            <w:r w:rsidRPr="007B7E30">
              <w:rPr>
                <w:lang w:val="fr-FR"/>
              </w:rPr>
              <w:t>No ONU</w:t>
            </w:r>
            <w:r w:rsidR="00353B3F" w:rsidRPr="007B7E30">
              <w:rPr>
                <w:lang w:val="fr-FR"/>
              </w:rPr>
              <w:t xml:space="preserve"> :</w:t>
            </w:r>
            <w:r w:rsidRPr="007B7E30">
              <w:rPr>
                <w:lang w:val="fr-FR"/>
              </w:rPr>
              <w:t xml:space="preserve">   </w:t>
            </w:r>
            <w:r w:rsidRPr="007B7E30">
              <w:rPr>
                <w:b/>
                <w:lang w:val="fr-FR"/>
              </w:rPr>
              <w:t>1010</w:t>
            </w:r>
          </w:p>
        </w:tc>
      </w:tr>
      <w:tr w:rsidR="006C39E2" w:rsidRPr="007B7E30" w:rsidTr="00212FEA">
        <w:tc>
          <w:tcPr>
            <w:tcW w:w="4819" w:type="dxa"/>
            <w:tcBorders>
              <w:top w:val="nil"/>
            </w:tcBorders>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Formule</w:t>
            </w:r>
            <w:r w:rsidR="00353B3F" w:rsidRPr="007B7E30">
              <w:rPr>
                <w:lang w:val="fr-FR"/>
              </w:rPr>
              <w:t xml:space="preserve"> :</w:t>
            </w:r>
            <w:r w:rsidRPr="007B7E30">
              <w:rPr>
                <w:lang w:val="fr-FR"/>
              </w:rPr>
              <w:t xml:space="preserve"> </w:t>
            </w:r>
            <w:r w:rsidRPr="007B7E30">
              <w:rPr>
                <w:b/>
                <w:lang w:val="fr-FR"/>
              </w:rPr>
              <w:t xml:space="preserve"> C</w:t>
            </w:r>
            <w:r w:rsidRPr="007B7E30">
              <w:rPr>
                <w:b/>
                <w:vertAlign w:val="subscript"/>
                <w:lang w:val="fr-FR"/>
              </w:rPr>
              <w:t>4</w:t>
            </w:r>
            <w:r w:rsidRPr="007B7E30">
              <w:rPr>
                <w:b/>
                <w:lang w:val="fr-FR"/>
              </w:rPr>
              <w:t>H</w:t>
            </w:r>
            <w:r w:rsidRPr="007B7E30">
              <w:rPr>
                <w:b/>
                <w:vertAlign w:val="subscript"/>
                <w:lang w:val="fr-FR"/>
              </w:rPr>
              <w:t>6</w:t>
            </w:r>
          </w:p>
        </w:tc>
        <w:tc>
          <w:tcPr>
            <w:tcW w:w="4820" w:type="dxa"/>
            <w:tcBorders>
              <w:top w:val="nil"/>
            </w:tcBorders>
            <w:shd w:val="clear" w:color="auto" w:fill="auto"/>
          </w:tcPr>
          <w:p w:rsidR="006C39E2" w:rsidRPr="007B7E30" w:rsidRDefault="006C39E2" w:rsidP="006C39E2">
            <w:pPr>
              <w:suppressAutoHyphens w:val="0"/>
              <w:spacing w:before="40" w:after="120" w:line="220" w:lineRule="exact"/>
              <w:ind w:right="113"/>
              <w:rPr>
                <w:lang w:val="fr-FR"/>
              </w:rPr>
            </w:pPr>
          </w:p>
        </w:tc>
      </w:tr>
      <w:tr w:rsidR="006C39E2" w:rsidRPr="007B7E30" w:rsidTr="00212FEA">
        <w:tc>
          <w:tcPr>
            <w:tcW w:w="4819" w:type="dxa"/>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Point d’ébullition</w:t>
            </w:r>
            <w:r w:rsidR="00353B3F" w:rsidRPr="007B7E30">
              <w:rPr>
                <w:lang w:val="fr-FR"/>
              </w:rPr>
              <w:t xml:space="preserve"> :</w:t>
            </w:r>
            <w:r w:rsidRPr="007B7E30">
              <w:rPr>
                <w:lang w:val="fr-FR"/>
              </w:rPr>
              <w:t xml:space="preserve">       </w:t>
            </w:r>
            <w:r w:rsidRPr="007B7E30">
              <w:rPr>
                <w:b/>
                <w:lang w:val="fr-FR"/>
              </w:rPr>
              <w:t xml:space="preserve"> -5</w:t>
            </w:r>
            <w:r w:rsidRPr="007B7E30">
              <w:rPr>
                <w:b/>
                <w:lang w:val="fr-FR"/>
              </w:rPr>
              <w:sym w:font="Symbol" w:char="F0B0"/>
            </w:r>
            <w:r w:rsidRPr="007B7E30">
              <w:rPr>
                <w:b/>
                <w:lang w:val="fr-FR"/>
              </w:rPr>
              <w:t>C</w:t>
            </w:r>
          </w:p>
        </w:tc>
        <w:tc>
          <w:tcPr>
            <w:tcW w:w="4820" w:type="dxa"/>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Masse molaire</w:t>
            </w:r>
            <w:r w:rsidR="00353B3F" w:rsidRPr="007B7E30">
              <w:rPr>
                <w:lang w:val="fr-FR"/>
              </w:rPr>
              <w:t xml:space="preserve"> :</w:t>
            </w:r>
            <w:r w:rsidRPr="007B7E30">
              <w:rPr>
                <w:lang w:val="fr-FR"/>
              </w:rPr>
              <w:t xml:space="preserve"> </w:t>
            </w:r>
            <w:r w:rsidRPr="007B7E30">
              <w:rPr>
                <w:b/>
                <w:i/>
                <w:lang w:val="fr-FR"/>
              </w:rPr>
              <w:t>M</w:t>
            </w:r>
            <w:r w:rsidRPr="007B7E30">
              <w:rPr>
                <w:b/>
                <w:lang w:val="fr-FR"/>
              </w:rPr>
              <w:t xml:space="preserve"> = 54 (54,092)</w:t>
            </w:r>
          </w:p>
        </w:tc>
      </w:tr>
      <w:tr w:rsidR="006C39E2" w:rsidRPr="007B7E30" w:rsidTr="00212FEA">
        <w:tc>
          <w:tcPr>
            <w:tcW w:w="4819" w:type="dxa"/>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 xml:space="preserve">Rapport de la densité de vapeur par rapport à celle </w:t>
            </w:r>
            <w:r w:rsidRPr="007B7E30">
              <w:rPr>
                <w:lang w:val="fr-FR"/>
              </w:rPr>
              <w:br/>
              <w:t>de l’air = 1 (15</w:t>
            </w:r>
            <w:r w:rsidRPr="007B7E30">
              <w:rPr>
                <w:lang w:val="fr-FR"/>
              </w:rPr>
              <w:sym w:font="Symbol" w:char="F0B0"/>
            </w:r>
            <w:r w:rsidRPr="007B7E30">
              <w:rPr>
                <w:lang w:val="fr-FR"/>
              </w:rPr>
              <w:t>C)</w:t>
            </w:r>
            <w:r w:rsidR="00353B3F" w:rsidRPr="007B7E30">
              <w:rPr>
                <w:lang w:val="fr-FR"/>
              </w:rPr>
              <w:t xml:space="preserve"> :</w:t>
            </w:r>
            <w:r w:rsidRPr="007B7E30">
              <w:rPr>
                <w:b/>
                <w:lang w:val="fr-FR"/>
              </w:rPr>
              <w:t xml:space="preserve">   1,88</w:t>
            </w:r>
          </w:p>
        </w:tc>
        <w:tc>
          <w:tcPr>
            <w:tcW w:w="4820" w:type="dxa"/>
            <w:shd w:val="clear" w:color="auto" w:fill="auto"/>
          </w:tcPr>
          <w:p w:rsidR="006C39E2" w:rsidRPr="007B7E30" w:rsidRDefault="006C39E2" w:rsidP="006C39E2">
            <w:pPr>
              <w:suppressAutoHyphens w:val="0"/>
              <w:spacing w:before="40" w:after="120" w:line="220" w:lineRule="exact"/>
              <w:ind w:right="113"/>
              <w:rPr>
                <w:lang w:val="fr-FR"/>
              </w:rPr>
            </w:pPr>
          </w:p>
        </w:tc>
      </w:tr>
      <w:tr w:rsidR="006C39E2" w:rsidRPr="007B7E30" w:rsidTr="00212FEA">
        <w:tc>
          <w:tcPr>
            <w:tcW w:w="9639" w:type="dxa"/>
            <w:gridSpan w:val="2"/>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Mélange inflammable gaz/air, Vol.%</w:t>
            </w:r>
            <w:r w:rsidR="00353B3F" w:rsidRPr="007B7E30">
              <w:rPr>
                <w:lang w:val="fr-FR"/>
              </w:rPr>
              <w:t xml:space="preserve"> :</w:t>
            </w:r>
            <w:r w:rsidRPr="007B7E30">
              <w:rPr>
                <w:lang w:val="fr-FR"/>
              </w:rPr>
              <w:t xml:space="preserve">  </w:t>
            </w:r>
            <w:r w:rsidRPr="007B7E30">
              <w:rPr>
                <w:b/>
                <w:lang w:val="fr-FR"/>
              </w:rPr>
              <w:t>1,4 – 16,3</w:t>
            </w:r>
          </w:p>
        </w:tc>
      </w:tr>
      <w:tr w:rsidR="006C39E2" w:rsidRPr="007B7E30" w:rsidTr="00212FEA">
        <w:tc>
          <w:tcPr>
            <w:tcW w:w="4819" w:type="dxa"/>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Température d’auto-inflammation</w:t>
            </w:r>
            <w:r w:rsidR="00353B3F" w:rsidRPr="007B7E30">
              <w:rPr>
                <w:lang w:val="fr-FR"/>
              </w:rPr>
              <w:t xml:space="preserve"> :</w:t>
            </w:r>
            <w:r w:rsidRPr="007B7E30">
              <w:rPr>
                <w:lang w:val="fr-FR"/>
              </w:rPr>
              <w:t xml:space="preserve">   </w:t>
            </w:r>
            <w:r w:rsidRPr="007B7E30">
              <w:rPr>
                <w:b/>
                <w:lang w:val="fr-FR"/>
              </w:rPr>
              <w:t xml:space="preserve">415 </w:t>
            </w:r>
            <w:r w:rsidRPr="007B7E30">
              <w:rPr>
                <w:b/>
                <w:lang w:val="fr-FR"/>
              </w:rPr>
              <w:sym w:font="Symbol" w:char="F0B0"/>
            </w:r>
            <w:r w:rsidRPr="007B7E30">
              <w:rPr>
                <w:b/>
                <w:lang w:val="fr-FR"/>
              </w:rPr>
              <w:t>C</w:t>
            </w:r>
          </w:p>
        </w:tc>
        <w:tc>
          <w:tcPr>
            <w:tcW w:w="4820" w:type="dxa"/>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Température critique</w:t>
            </w:r>
            <w:r w:rsidR="00353B3F" w:rsidRPr="007B7E30">
              <w:rPr>
                <w:lang w:val="fr-FR"/>
              </w:rPr>
              <w:t xml:space="preserve"> :</w:t>
            </w:r>
            <w:r w:rsidRPr="007B7E30">
              <w:rPr>
                <w:lang w:val="fr-FR"/>
              </w:rPr>
              <w:t xml:space="preserve"> </w:t>
            </w:r>
            <w:r w:rsidRPr="007B7E30">
              <w:rPr>
                <w:b/>
                <w:lang w:val="fr-FR"/>
              </w:rPr>
              <w:t xml:space="preserve">152 </w:t>
            </w:r>
            <w:r w:rsidRPr="007B7E30">
              <w:rPr>
                <w:b/>
                <w:lang w:val="fr-FR"/>
              </w:rPr>
              <w:sym w:font="Symbol" w:char="F0B0"/>
            </w:r>
            <w:r w:rsidRPr="007B7E30">
              <w:rPr>
                <w:b/>
                <w:lang w:val="fr-FR"/>
              </w:rPr>
              <w:t>C</w:t>
            </w:r>
          </w:p>
        </w:tc>
      </w:tr>
      <w:tr w:rsidR="006C39E2" w:rsidRPr="007B7E30" w:rsidTr="00212FEA">
        <w:tc>
          <w:tcPr>
            <w:tcW w:w="4819" w:type="dxa"/>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Valeur limite au travail</w:t>
            </w:r>
            <w:r w:rsidR="00353B3F" w:rsidRPr="007B7E30">
              <w:rPr>
                <w:lang w:val="fr-FR"/>
              </w:rPr>
              <w:t xml:space="preserve"> :</w:t>
            </w:r>
            <w:r w:rsidRPr="007B7E30">
              <w:rPr>
                <w:lang w:val="fr-FR"/>
              </w:rPr>
              <w:t xml:space="preserve">   </w:t>
            </w:r>
            <w:r w:rsidRPr="007B7E30">
              <w:rPr>
                <w:b/>
                <w:lang w:val="fr-FR"/>
              </w:rPr>
              <w:t>--- ppm</w:t>
            </w:r>
          </w:p>
        </w:tc>
        <w:tc>
          <w:tcPr>
            <w:tcW w:w="4820" w:type="dxa"/>
            <w:shd w:val="clear" w:color="auto" w:fill="auto"/>
          </w:tcPr>
          <w:p w:rsidR="006C39E2" w:rsidRPr="007B7E30" w:rsidRDefault="006C39E2" w:rsidP="006C39E2">
            <w:pPr>
              <w:suppressAutoHyphens w:val="0"/>
              <w:spacing w:before="40" w:after="120" w:line="220" w:lineRule="exact"/>
              <w:ind w:right="113"/>
              <w:rPr>
                <w:lang w:val="fr-FR"/>
              </w:rPr>
            </w:pPr>
          </w:p>
        </w:tc>
      </w:tr>
    </w:tbl>
    <w:p w:rsidR="006C39E2" w:rsidRPr="007B7E30" w:rsidRDefault="006C39E2" w:rsidP="006C39E2">
      <w:pPr>
        <w:rPr>
          <w:color w:val="000000"/>
          <w:sz w:val="22"/>
          <w:szCs w:val="22"/>
          <w:lang w:val="fr-FR"/>
        </w:rPr>
      </w:pP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1841"/>
        <w:gridCol w:w="1843"/>
        <w:gridCol w:w="1843"/>
        <w:gridCol w:w="1843"/>
      </w:tblGrid>
      <w:tr w:rsidR="006C39E2" w:rsidRPr="007B7E30" w:rsidTr="00212FEA">
        <w:trPr>
          <w:tblHeader/>
        </w:trPr>
        <w:tc>
          <w:tcPr>
            <w:tcW w:w="7370" w:type="dxa"/>
            <w:gridSpan w:val="4"/>
            <w:tcBorders>
              <w:top w:val="single" w:sz="4" w:space="0" w:color="auto"/>
              <w:bottom w:val="single" w:sz="2" w:space="0" w:color="auto"/>
            </w:tcBorders>
            <w:shd w:val="clear" w:color="auto" w:fill="auto"/>
            <w:vAlign w:val="bottom"/>
          </w:tcPr>
          <w:p w:rsidR="006C39E2" w:rsidRPr="007B7E30" w:rsidRDefault="006C39E2" w:rsidP="006C39E2">
            <w:pPr>
              <w:suppressAutoHyphens w:val="0"/>
              <w:spacing w:before="80" w:after="80" w:line="200" w:lineRule="exact"/>
              <w:ind w:right="113"/>
              <w:jc w:val="center"/>
              <w:rPr>
                <w:i/>
                <w:sz w:val="16"/>
                <w:szCs w:val="16"/>
                <w:lang w:val="fr-FR"/>
              </w:rPr>
            </w:pPr>
            <w:r w:rsidRPr="007B7E30">
              <w:rPr>
                <w:i/>
                <w:sz w:val="16"/>
                <w:szCs w:val="16"/>
                <w:lang w:val="fr-FR"/>
              </w:rPr>
              <w:t>Equilibres vapeur/liquide</w:t>
            </w:r>
          </w:p>
        </w:tc>
      </w:tr>
      <w:tr w:rsidR="006C39E2" w:rsidRPr="007B7E30" w:rsidTr="00212FEA">
        <w:tc>
          <w:tcPr>
            <w:tcW w:w="1841" w:type="dxa"/>
            <w:tcBorders>
              <w:top w:val="single" w:sz="2" w:space="0" w:color="auto"/>
              <w:bottom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b/>
                <w:i/>
                <w:sz w:val="18"/>
                <w:lang w:val="fr-FR"/>
              </w:rPr>
              <w:t xml:space="preserve">T </w:t>
            </w:r>
            <w:r w:rsidRPr="007B7E30">
              <w:rPr>
                <w:b/>
                <w:sz w:val="18"/>
                <w:lang w:val="fr-FR"/>
              </w:rPr>
              <w:t>[</w:t>
            </w:r>
            <w:r w:rsidRPr="007B7E30">
              <w:rPr>
                <w:b/>
                <w:sz w:val="18"/>
                <w:lang w:val="fr-FR"/>
              </w:rPr>
              <w:sym w:font="Symbol" w:char="F0B0"/>
            </w:r>
            <w:r w:rsidRPr="007B7E30">
              <w:rPr>
                <w:b/>
                <w:sz w:val="18"/>
                <w:lang w:val="fr-FR"/>
              </w:rPr>
              <w:t>C]</w:t>
            </w:r>
          </w:p>
        </w:tc>
        <w:tc>
          <w:tcPr>
            <w:tcW w:w="1843" w:type="dxa"/>
            <w:tcBorders>
              <w:top w:val="single" w:sz="2" w:space="0" w:color="auto"/>
              <w:bottom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b/>
                <w:i/>
                <w:sz w:val="18"/>
                <w:lang w:val="fr-FR"/>
              </w:rPr>
              <w:t>p</w:t>
            </w:r>
            <w:r w:rsidRPr="007B7E30">
              <w:rPr>
                <w:b/>
                <w:i/>
                <w:sz w:val="18"/>
                <w:vertAlign w:val="subscript"/>
                <w:lang w:val="fr-FR"/>
              </w:rPr>
              <w:t xml:space="preserve"> </w:t>
            </w:r>
            <w:r w:rsidRPr="007B7E30">
              <w:rPr>
                <w:b/>
                <w:sz w:val="18"/>
                <w:vertAlign w:val="subscript"/>
                <w:lang w:val="fr-FR"/>
              </w:rPr>
              <w:t>max</w:t>
            </w:r>
            <w:r w:rsidRPr="007B7E30">
              <w:rPr>
                <w:b/>
                <w:sz w:val="18"/>
                <w:lang w:val="fr-FR"/>
              </w:rPr>
              <w:t xml:space="preserve"> [bar]</w:t>
            </w:r>
          </w:p>
        </w:tc>
        <w:tc>
          <w:tcPr>
            <w:tcW w:w="1843" w:type="dxa"/>
            <w:tcBorders>
              <w:top w:val="single" w:sz="2" w:space="0" w:color="auto"/>
              <w:bottom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b/>
                <w:sz w:val="18"/>
                <w:lang w:val="fr-FR"/>
              </w:rPr>
              <w:sym w:font="Symbol" w:char="F072"/>
            </w:r>
            <w:r w:rsidRPr="007B7E30">
              <w:rPr>
                <w:b/>
                <w:sz w:val="18"/>
                <w:vertAlign w:val="subscript"/>
                <w:lang w:val="fr-FR"/>
              </w:rPr>
              <w:t>L</w:t>
            </w:r>
            <w:r w:rsidRPr="007B7E30">
              <w:rPr>
                <w:b/>
                <w:sz w:val="18"/>
                <w:lang w:val="fr-FR"/>
              </w:rPr>
              <w:t xml:space="preserve"> [kg/m</w:t>
            </w:r>
            <w:r w:rsidRPr="007B7E30">
              <w:rPr>
                <w:b/>
                <w:sz w:val="18"/>
                <w:vertAlign w:val="superscript"/>
                <w:lang w:val="fr-FR"/>
              </w:rPr>
              <w:t>3</w:t>
            </w:r>
            <w:r w:rsidRPr="007B7E30">
              <w:rPr>
                <w:b/>
                <w:sz w:val="18"/>
                <w:lang w:val="fr-FR"/>
              </w:rPr>
              <w:t>]</w:t>
            </w:r>
          </w:p>
        </w:tc>
        <w:tc>
          <w:tcPr>
            <w:tcW w:w="1843" w:type="dxa"/>
            <w:tcBorders>
              <w:top w:val="single" w:sz="2" w:space="0" w:color="auto"/>
              <w:bottom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b/>
                <w:sz w:val="18"/>
                <w:lang w:val="fr-FR"/>
              </w:rPr>
              <w:sym w:font="Symbol" w:char="F072"/>
            </w:r>
            <w:r w:rsidRPr="007B7E30">
              <w:rPr>
                <w:b/>
                <w:sz w:val="18"/>
                <w:vertAlign w:val="subscript"/>
                <w:lang w:val="fr-FR"/>
              </w:rPr>
              <w:t xml:space="preserve">G </w:t>
            </w:r>
            <w:r w:rsidRPr="007B7E30">
              <w:rPr>
                <w:b/>
                <w:sz w:val="18"/>
                <w:lang w:val="fr-FR"/>
              </w:rPr>
              <w:t>[kg/m</w:t>
            </w:r>
            <w:r w:rsidRPr="007B7E30">
              <w:rPr>
                <w:b/>
                <w:sz w:val="18"/>
                <w:vertAlign w:val="superscript"/>
                <w:lang w:val="fr-FR"/>
              </w:rPr>
              <w:t>3</w:t>
            </w:r>
            <w:r w:rsidRPr="007B7E30">
              <w:rPr>
                <w:b/>
                <w:sz w:val="18"/>
                <w:lang w:val="fr-FR"/>
              </w:rPr>
              <w:t>]</w:t>
            </w:r>
          </w:p>
        </w:tc>
      </w:tr>
      <w:tr w:rsidR="006C39E2" w:rsidRPr="007B7E30" w:rsidTr="00212FEA">
        <w:tc>
          <w:tcPr>
            <w:tcW w:w="1841" w:type="dxa"/>
            <w:tcBorders>
              <w:top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- 10</w:t>
            </w:r>
          </w:p>
        </w:tc>
        <w:tc>
          <w:tcPr>
            <w:tcW w:w="1843" w:type="dxa"/>
            <w:tcBorders>
              <w:top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0,81</w:t>
            </w:r>
          </w:p>
        </w:tc>
        <w:tc>
          <w:tcPr>
            <w:tcW w:w="1843" w:type="dxa"/>
            <w:tcBorders>
              <w:top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656,7</w:t>
            </w:r>
          </w:p>
        </w:tc>
        <w:tc>
          <w:tcPr>
            <w:tcW w:w="1843" w:type="dxa"/>
            <w:tcBorders>
              <w:top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2,05</w:t>
            </w: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- 5</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0,99</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651,0</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2,47</w:t>
            </w: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0</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1,19</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645,2</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2,93</w:t>
            </w: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1,44</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639,3</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3,50</w:t>
            </w: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10</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1,71</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633,4</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4,11</w:t>
            </w: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15</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2,03</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627,3</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4,83</w:t>
            </w: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20</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2,39</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621,2</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5,64</w:t>
            </w: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25</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2,80</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614,9</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6,56</w:t>
            </w: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30</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3,25</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608,6</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7,56</w:t>
            </w: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35</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3,76</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602,1</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40</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4,33</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595,5</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45</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4,97</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588,7</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p>
        </w:tc>
      </w:tr>
      <w:tr w:rsidR="006C39E2" w:rsidRPr="007B7E30" w:rsidTr="00212FEA">
        <w:tc>
          <w:tcPr>
            <w:tcW w:w="1841"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50</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5,67</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581,9</w:t>
            </w:r>
          </w:p>
        </w:tc>
        <w:tc>
          <w:tcPr>
            <w:tcW w:w="1843"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p>
        </w:tc>
      </w:tr>
    </w:tbl>
    <w:p w:rsidR="006C39E2" w:rsidRPr="007B7E30" w:rsidRDefault="006C39E2" w:rsidP="006C39E2">
      <w:pPr>
        <w:spacing w:after="120"/>
        <w:ind w:left="1134" w:right="1134"/>
        <w:jc w:val="both"/>
        <w:rPr>
          <w:lang w:val="fr-FR"/>
        </w:rPr>
      </w:pPr>
      <w:r w:rsidRPr="007B7E30">
        <w:rPr>
          <w:lang w:val="fr-FR"/>
        </w:rPr>
        <w:br w:type="page"/>
      </w:r>
      <w:r w:rsidRPr="007B7E30">
        <w:rPr>
          <w:lang w:val="fr-FR"/>
        </w:rPr>
        <w:lastRenderedPageBreak/>
        <w:t xml:space="preserve">Propriétés des matières </w:t>
      </w:r>
      <w:r w:rsidRPr="007B7E30">
        <w:t>AMMONIAC</w:t>
      </w:r>
      <w:r w:rsidRPr="007B7E30">
        <w:rPr>
          <w:lang w:val="fr-FR"/>
        </w:rPr>
        <w:t xml:space="preserve"> AN</w:t>
      </w:r>
      <w:r w:rsidR="00164695" w:rsidRPr="007B7E30">
        <w:rPr>
          <w:lang w:val="fr-FR"/>
        </w:rPr>
        <w:t>H</w:t>
      </w:r>
      <w:r w:rsidRPr="007B7E30">
        <w:rPr>
          <w:lang w:val="fr-FR"/>
        </w:rPr>
        <w:t>YDRE</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3685"/>
        <w:gridCol w:w="3685"/>
      </w:tblGrid>
      <w:tr w:rsidR="006C39E2" w:rsidRPr="007B7E30" w:rsidTr="00212FEA">
        <w:trPr>
          <w:tblHeader/>
        </w:trPr>
        <w:tc>
          <w:tcPr>
            <w:tcW w:w="4819" w:type="dxa"/>
            <w:tcBorders>
              <w:top w:val="single" w:sz="4" w:space="0" w:color="auto"/>
              <w:bottom w:val="nil"/>
            </w:tcBorders>
            <w:shd w:val="clear" w:color="auto" w:fill="auto"/>
            <w:vAlign w:val="bottom"/>
          </w:tcPr>
          <w:p w:rsidR="006C39E2" w:rsidRPr="007B7E30" w:rsidRDefault="006C39E2" w:rsidP="006C39E2">
            <w:pPr>
              <w:suppressAutoHyphens w:val="0"/>
              <w:spacing w:before="40" w:after="120" w:line="220" w:lineRule="exact"/>
              <w:ind w:right="113"/>
              <w:rPr>
                <w:lang w:val="fr-FR"/>
              </w:rPr>
            </w:pPr>
            <w:r w:rsidRPr="007B7E30">
              <w:rPr>
                <w:lang w:val="fr-FR"/>
              </w:rPr>
              <w:t>Nom</w:t>
            </w:r>
            <w:r w:rsidR="00353B3F" w:rsidRPr="007B7E30">
              <w:rPr>
                <w:lang w:val="fr-FR"/>
              </w:rPr>
              <w:t xml:space="preserve"> :</w:t>
            </w:r>
            <w:r w:rsidRPr="007B7E30">
              <w:rPr>
                <w:lang w:val="fr-FR"/>
              </w:rPr>
              <w:t xml:space="preserve">   </w:t>
            </w:r>
            <w:r w:rsidRPr="007B7E30">
              <w:rPr>
                <w:b/>
                <w:lang w:val="fr-FR"/>
              </w:rPr>
              <w:t>AMMONIAC AN</w:t>
            </w:r>
            <w:r w:rsidR="00164695" w:rsidRPr="007B7E30">
              <w:rPr>
                <w:b/>
                <w:lang w:val="fr-FR"/>
              </w:rPr>
              <w:t>H</w:t>
            </w:r>
            <w:r w:rsidRPr="007B7E30">
              <w:rPr>
                <w:b/>
                <w:lang w:val="fr-FR"/>
              </w:rPr>
              <w:t>YDRE</w:t>
            </w:r>
          </w:p>
        </w:tc>
        <w:tc>
          <w:tcPr>
            <w:tcW w:w="4820" w:type="dxa"/>
            <w:tcBorders>
              <w:top w:val="single" w:sz="4" w:space="0" w:color="auto"/>
              <w:bottom w:val="nil"/>
            </w:tcBorders>
            <w:shd w:val="clear" w:color="auto" w:fill="auto"/>
            <w:vAlign w:val="bottom"/>
          </w:tcPr>
          <w:p w:rsidR="006C39E2" w:rsidRPr="007B7E30" w:rsidRDefault="006C39E2" w:rsidP="006C39E2">
            <w:pPr>
              <w:suppressAutoHyphens w:val="0"/>
              <w:spacing w:before="40" w:after="120" w:line="220" w:lineRule="exact"/>
              <w:ind w:right="113"/>
              <w:rPr>
                <w:lang w:val="fr-FR"/>
              </w:rPr>
            </w:pPr>
            <w:r w:rsidRPr="007B7E30">
              <w:rPr>
                <w:lang w:val="fr-FR"/>
              </w:rPr>
              <w:t>No ONU</w:t>
            </w:r>
            <w:r w:rsidR="00353B3F" w:rsidRPr="007B7E30">
              <w:rPr>
                <w:lang w:val="fr-FR"/>
              </w:rPr>
              <w:t xml:space="preserve"> :</w:t>
            </w:r>
            <w:r w:rsidRPr="007B7E30">
              <w:rPr>
                <w:lang w:val="fr-FR"/>
              </w:rPr>
              <w:t xml:space="preserve">  </w:t>
            </w:r>
            <w:r w:rsidRPr="007B7E30">
              <w:rPr>
                <w:b/>
                <w:lang w:val="fr-FR"/>
              </w:rPr>
              <w:t>1005</w:t>
            </w:r>
          </w:p>
        </w:tc>
      </w:tr>
      <w:tr w:rsidR="006C39E2" w:rsidRPr="007B7E30" w:rsidTr="00212FEA">
        <w:tc>
          <w:tcPr>
            <w:tcW w:w="4819" w:type="dxa"/>
            <w:tcBorders>
              <w:top w:val="nil"/>
            </w:tcBorders>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Formule</w:t>
            </w:r>
            <w:r w:rsidR="00353B3F" w:rsidRPr="007B7E30">
              <w:rPr>
                <w:lang w:val="fr-FR"/>
              </w:rPr>
              <w:t xml:space="preserve"> :</w:t>
            </w:r>
            <w:r w:rsidRPr="007B7E30">
              <w:rPr>
                <w:lang w:val="fr-FR"/>
              </w:rPr>
              <w:t xml:space="preserve">  </w:t>
            </w:r>
            <w:r w:rsidRPr="007B7E30">
              <w:rPr>
                <w:b/>
                <w:lang w:val="fr-FR"/>
              </w:rPr>
              <w:t>NH</w:t>
            </w:r>
            <w:r w:rsidRPr="007B7E30">
              <w:rPr>
                <w:b/>
                <w:vertAlign w:val="subscript"/>
                <w:lang w:val="fr-FR"/>
              </w:rPr>
              <w:t>3</w:t>
            </w:r>
          </w:p>
        </w:tc>
        <w:tc>
          <w:tcPr>
            <w:tcW w:w="4820" w:type="dxa"/>
            <w:tcBorders>
              <w:top w:val="nil"/>
            </w:tcBorders>
            <w:shd w:val="clear" w:color="auto" w:fill="auto"/>
          </w:tcPr>
          <w:p w:rsidR="006C39E2" w:rsidRPr="007B7E30" w:rsidRDefault="006C39E2" w:rsidP="006C39E2">
            <w:pPr>
              <w:suppressAutoHyphens w:val="0"/>
              <w:spacing w:before="40" w:after="120" w:line="220" w:lineRule="exact"/>
              <w:ind w:right="113"/>
              <w:rPr>
                <w:lang w:val="fr-FR"/>
              </w:rPr>
            </w:pPr>
          </w:p>
        </w:tc>
      </w:tr>
      <w:tr w:rsidR="006C39E2" w:rsidRPr="007B7E30" w:rsidTr="00212FEA">
        <w:tc>
          <w:tcPr>
            <w:tcW w:w="4819" w:type="dxa"/>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Point d’ébullition</w:t>
            </w:r>
            <w:r w:rsidR="00353B3F" w:rsidRPr="007B7E30">
              <w:rPr>
                <w:lang w:val="fr-FR"/>
              </w:rPr>
              <w:t xml:space="preserve"> :</w:t>
            </w:r>
            <w:r w:rsidRPr="007B7E30">
              <w:rPr>
                <w:lang w:val="fr-FR"/>
              </w:rPr>
              <w:t xml:space="preserve">         </w:t>
            </w:r>
            <w:r w:rsidRPr="007B7E30">
              <w:rPr>
                <w:b/>
                <w:lang w:val="fr-FR"/>
              </w:rPr>
              <w:t xml:space="preserve">- 33 </w:t>
            </w:r>
            <w:r w:rsidRPr="007B7E30">
              <w:rPr>
                <w:b/>
                <w:lang w:val="fr-FR"/>
              </w:rPr>
              <w:sym w:font="Symbol" w:char="F0B0"/>
            </w:r>
            <w:r w:rsidRPr="007B7E30">
              <w:rPr>
                <w:b/>
                <w:lang w:val="fr-FR"/>
              </w:rPr>
              <w:t>C</w:t>
            </w:r>
          </w:p>
        </w:tc>
        <w:tc>
          <w:tcPr>
            <w:tcW w:w="4820" w:type="dxa"/>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Masse molaire</w:t>
            </w:r>
            <w:r w:rsidR="00353B3F" w:rsidRPr="007B7E30">
              <w:rPr>
                <w:lang w:val="fr-FR"/>
              </w:rPr>
              <w:t xml:space="preserve"> :</w:t>
            </w:r>
            <w:r w:rsidRPr="007B7E30">
              <w:rPr>
                <w:lang w:val="fr-FR"/>
              </w:rPr>
              <w:t xml:space="preserve"> </w:t>
            </w:r>
            <w:r w:rsidRPr="007B7E30">
              <w:rPr>
                <w:b/>
                <w:i/>
                <w:lang w:val="fr-FR"/>
              </w:rPr>
              <w:t>M</w:t>
            </w:r>
            <w:r w:rsidRPr="007B7E30">
              <w:rPr>
                <w:b/>
                <w:lang w:val="fr-FR"/>
              </w:rPr>
              <w:t xml:space="preserve"> = 17 (17,032)</w:t>
            </w:r>
          </w:p>
        </w:tc>
      </w:tr>
      <w:tr w:rsidR="006C39E2" w:rsidRPr="007B7E30" w:rsidTr="00212FEA">
        <w:tc>
          <w:tcPr>
            <w:tcW w:w="4819" w:type="dxa"/>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 xml:space="preserve">Rapport de la densité de vapeur par rapport à celle </w:t>
            </w:r>
            <w:r w:rsidRPr="007B7E30">
              <w:rPr>
                <w:lang w:val="fr-FR"/>
              </w:rPr>
              <w:br/>
              <w:t>de l’air = 1 (15</w:t>
            </w:r>
            <w:r w:rsidRPr="007B7E30">
              <w:rPr>
                <w:lang w:val="fr-FR"/>
              </w:rPr>
              <w:sym w:font="Symbol" w:char="F0B0"/>
            </w:r>
            <w:r w:rsidRPr="007B7E30">
              <w:rPr>
                <w:lang w:val="fr-FR"/>
              </w:rPr>
              <w:t>C)</w:t>
            </w:r>
            <w:r w:rsidR="00353B3F" w:rsidRPr="007B7E30">
              <w:rPr>
                <w:lang w:val="fr-FR"/>
              </w:rPr>
              <w:t xml:space="preserve"> :</w:t>
            </w:r>
            <w:r w:rsidRPr="007B7E30">
              <w:rPr>
                <w:lang w:val="fr-FR"/>
              </w:rPr>
              <w:t xml:space="preserve"> </w:t>
            </w:r>
            <w:r w:rsidRPr="007B7E30">
              <w:rPr>
                <w:b/>
                <w:lang w:val="fr-FR"/>
              </w:rPr>
              <w:t>0,59</w:t>
            </w:r>
          </w:p>
        </w:tc>
        <w:tc>
          <w:tcPr>
            <w:tcW w:w="4820" w:type="dxa"/>
            <w:shd w:val="clear" w:color="auto" w:fill="auto"/>
          </w:tcPr>
          <w:p w:rsidR="006C39E2" w:rsidRPr="007B7E30" w:rsidRDefault="006C39E2" w:rsidP="006C39E2">
            <w:pPr>
              <w:suppressAutoHyphens w:val="0"/>
              <w:spacing w:before="40" w:after="120" w:line="220" w:lineRule="exact"/>
              <w:ind w:right="113"/>
              <w:rPr>
                <w:lang w:val="fr-FR"/>
              </w:rPr>
            </w:pPr>
          </w:p>
        </w:tc>
      </w:tr>
      <w:tr w:rsidR="006C39E2" w:rsidRPr="007B7E30" w:rsidTr="00212FEA">
        <w:tc>
          <w:tcPr>
            <w:tcW w:w="9639" w:type="dxa"/>
            <w:gridSpan w:val="2"/>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Mélange inflammable gaz/air, Vol.%</w:t>
            </w:r>
            <w:r w:rsidR="00353B3F" w:rsidRPr="007B7E30">
              <w:rPr>
                <w:lang w:val="fr-FR"/>
              </w:rPr>
              <w:t xml:space="preserve"> :</w:t>
            </w:r>
            <w:r w:rsidRPr="007B7E30">
              <w:rPr>
                <w:lang w:val="fr-FR"/>
              </w:rPr>
              <w:t xml:space="preserve"> </w:t>
            </w:r>
            <w:r w:rsidRPr="007B7E30">
              <w:rPr>
                <w:b/>
                <w:lang w:val="fr-FR"/>
              </w:rPr>
              <w:t>–15,4 – 33,6</w:t>
            </w:r>
          </w:p>
        </w:tc>
      </w:tr>
      <w:tr w:rsidR="006C39E2" w:rsidRPr="007B7E30" w:rsidTr="00212FEA">
        <w:tc>
          <w:tcPr>
            <w:tcW w:w="4819" w:type="dxa"/>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Température d’auto-inflammation</w:t>
            </w:r>
            <w:r w:rsidR="00353B3F" w:rsidRPr="007B7E30">
              <w:rPr>
                <w:lang w:val="fr-FR"/>
              </w:rPr>
              <w:t xml:space="preserve"> :</w:t>
            </w:r>
            <w:r w:rsidRPr="007B7E30">
              <w:rPr>
                <w:lang w:val="fr-FR"/>
              </w:rPr>
              <w:t xml:space="preserve">   </w:t>
            </w:r>
            <w:r w:rsidRPr="007B7E30">
              <w:rPr>
                <w:b/>
                <w:lang w:val="fr-FR"/>
              </w:rPr>
              <w:t>630</w:t>
            </w:r>
            <w:r w:rsidRPr="007B7E30">
              <w:rPr>
                <w:b/>
                <w:lang w:val="fr-FR"/>
              </w:rPr>
              <w:sym w:font="Symbol" w:char="F0B0"/>
            </w:r>
            <w:r w:rsidRPr="007B7E30">
              <w:rPr>
                <w:b/>
                <w:lang w:val="fr-FR"/>
              </w:rPr>
              <w:t>C **</w:t>
            </w:r>
          </w:p>
        </w:tc>
        <w:tc>
          <w:tcPr>
            <w:tcW w:w="4820" w:type="dxa"/>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Température critique</w:t>
            </w:r>
            <w:r w:rsidR="00353B3F" w:rsidRPr="007B7E30">
              <w:rPr>
                <w:lang w:val="fr-FR"/>
              </w:rPr>
              <w:t xml:space="preserve"> :</w:t>
            </w:r>
            <w:r w:rsidRPr="007B7E30">
              <w:rPr>
                <w:lang w:val="fr-FR"/>
              </w:rPr>
              <w:t xml:space="preserve">   </w:t>
            </w:r>
            <w:r w:rsidRPr="007B7E30">
              <w:rPr>
                <w:b/>
                <w:lang w:val="fr-FR"/>
              </w:rPr>
              <w:t xml:space="preserve">132,4 </w:t>
            </w:r>
            <w:r w:rsidRPr="007B7E30">
              <w:rPr>
                <w:b/>
                <w:lang w:val="fr-FR"/>
              </w:rPr>
              <w:sym w:font="Symbol" w:char="F0B0"/>
            </w:r>
            <w:r w:rsidRPr="007B7E30">
              <w:rPr>
                <w:b/>
                <w:lang w:val="fr-FR"/>
              </w:rPr>
              <w:t>C</w:t>
            </w:r>
          </w:p>
        </w:tc>
      </w:tr>
      <w:tr w:rsidR="006C39E2" w:rsidRPr="007B7E30" w:rsidTr="00212FEA">
        <w:tc>
          <w:tcPr>
            <w:tcW w:w="4819" w:type="dxa"/>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Valeur limite au travail</w:t>
            </w:r>
            <w:r w:rsidR="00353B3F" w:rsidRPr="007B7E30">
              <w:rPr>
                <w:lang w:val="fr-FR"/>
              </w:rPr>
              <w:t xml:space="preserve"> :</w:t>
            </w:r>
            <w:r w:rsidRPr="007B7E30">
              <w:rPr>
                <w:lang w:val="fr-FR"/>
              </w:rPr>
              <w:t xml:space="preserve">   </w:t>
            </w:r>
            <w:r w:rsidRPr="007B7E30">
              <w:rPr>
                <w:b/>
                <w:lang w:val="fr-FR"/>
              </w:rPr>
              <w:t>20 ppm</w:t>
            </w:r>
          </w:p>
        </w:tc>
        <w:tc>
          <w:tcPr>
            <w:tcW w:w="4820" w:type="dxa"/>
            <w:shd w:val="clear" w:color="auto" w:fill="auto"/>
          </w:tcPr>
          <w:p w:rsidR="006C39E2" w:rsidRPr="007B7E30" w:rsidRDefault="006C39E2" w:rsidP="006C39E2">
            <w:pPr>
              <w:suppressAutoHyphens w:val="0"/>
              <w:spacing w:before="40" w:after="120" w:line="220" w:lineRule="exact"/>
              <w:ind w:right="113"/>
              <w:rPr>
                <w:lang w:val="fr-FR"/>
              </w:rPr>
            </w:pPr>
          </w:p>
        </w:tc>
      </w:tr>
    </w:tbl>
    <w:p w:rsidR="006C39E2" w:rsidRPr="007B7E30" w:rsidRDefault="006C39E2" w:rsidP="006C39E2">
      <w:pPr>
        <w:spacing w:after="120"/>
        <w:ind w:left="1689" w:right="1134" w:hanging="555"/>
        <w:jc w:val="both"/>
        <w:rPr>
          <w:sz w:val="18"/>
          <w:szCs w:val="18"/>
          <w:lang w:val="fr-FR"/>
        </w:rPr>
      </w:pPr>
      <w:r w:rsidRPr="007B7E30">
        <w:rPr>
          <w:b/>
          <w:sz w:val="18"/>
          <w:szCs w:val="18"/>
          <w:lang w:val="fr-FR"/>
        </w:rPr>
        <w:t>**</w:t>
      </w:r>
      <w:r w:rsidRPr="007B7E30">
        <w:rPr>
          <w:sz w:val="18"/>
          <w:szCs w:val="18"/>
          <w:lang w:val="fr-FR"/>
        </w:rPr>
        <w:tab/>
        <w:t xml:space="preserve">A partir de +450 </w:t>
      </w:r>
      <w:r w:rsidRPr="007B7E30">
        <w:rPr>
          <w:sz w:val="18"/>
          <w:szCs w:val="18"/>
          <w:lang w:val="fr-FR"/>
        </w:rPr>
        <w:sym w:font="Symbol" w:char="F0B0"/>
      </w:r>
      <w:r w:rsidRPr="007B7E30">
        <w:rPr>
          <w:sz w:val="18"/>
          <w:szCs w:val="18"/>
          <w:lang w:val="fr-FR"/>
        </w:rPr>
        <w:t xml:space="preserve">C </w:t>
      </w:r>
      <w:r w:rsidRPr="007B7E30">
        <w:rPr>
          <w:sz w:val="18"/>
          <w:szCs w:val="18"/>
        </w:rPr>
        <w:t>commence</w:t>
      </w:r>
      <w:r w:rsidRPr="007B7E30">
        <w:rPr>
          <w:sz w:val="18"/>
          <w:szCs w:val="18"/>
          <w:lang w:val="fr-FR"/>
        </w:rPr>
        <w:t xml:space="preserve"> la décomposition avec formation d’hydrogène (gaz) très inflammable.</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1841"/>
        <w:gridCol w:w="1843"/>
        <w:gridCol w:w="1843"/>
        <w:gridCol w:w="1843"/>
      </w:tblGrid>
      <w:tr w:rsidR="006C39E2" w:rsidRPr="007B7E30" w:rsidTr="00212FEA">
        <w:trPr>
          <w:tblHeader/>
        </w:trPr>
        <w:tc>
          <w:tcPr>
            <w:tcW w:w="9639" w:type="dxa"/>
            <w:gridSpan w:val="4"/>
            <w:tcBorders>
              <w:top w:val="single" w:sz="4" w:space="0" w:color="auto"/>
              <w:bottom w:val="single" w:sz="2" w:space="0" w:color="auto"/>
            </w:tcBorders>
            <w:shd w:val="clear" w:color="auto" w:fill="auto"/>
            <w:vAlign w:val="bottom"/>
          </w:tcPr>
          <w:p w:rsidR="006C39E2" w:rsidRPr="007B7E30" w:rsidRDefault="006C39E2" w:rsidP="006C39E2">
            <w:pPr>
              <w:suppressAutoHyphens w:val="0"/>
              <w:spacing w:before="80" w:after="80" w:line="200" w:lineRule="exact"/>
              <w:ind w:right="113"/>
              <w:jc w:val="center"/>
              <w:rPr>
                <w:i/>
                <w:sz w:val="16"/>
                <w:szCs w:val="16"/>
                <w:lang w:val="fr-FR"/>
              </w:rPr>
            </w:pPr>
            <w:r w:rsidRPr="007B7E30">
              <w:rPr>
                <w:i/>
                <w:sz w:val="16"/>
                <w:lang w:val="fr-FR"/>
              </w:rPr>
              <w:br w:type="page"/>
            </w:r>
            <w:r w:rsidRPr="007B7E30">
              <w:rPr>
                <w:i/>
                <w:sz w:val="16"/>
                <w:szCs w:val="16"/>
                <w:lang w:val="fr-FR"/>
              </w:rPr>
              <w:t>Equilibres vapeur/liquide</w:t>
            </w:r>
          </w:p>
        </w:tc>
      </w:tr>
      <w:tr w:rsidR="006C39E2" w:rsidRPr="007B7E30" w:rsidTr="00212FEA">
        <w:tc>
          <w:tcPr>
            <w:tcW w:w="2409" w:type="dxa"/>
            <w:tcBorders>
              <w:top w:val="single" w:sz="2" w:space="0" w:color="auto"/>
              <w:bottom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b/>
                <w:i/>
                <w:sz w:val="18"/>
                <w:lang w:val="fr-FR"/>
              </w:rPr>
              <w:t xml:space="preserve">T </w:t>
            </w:r>
            <w:r w:rsidRPr="007B7E30">
              <w:rPr>
                <w:b/>
                <w:sz w:val="18"/>
                <w:lang w:val="fr-FR"/>
              </w:rPr>
              <w:t>[</w:t>
            </w:r>
            <w:r w:rsidRPr="007B7E30">
              <w:rPr>
                <w:b/>
                <w:sz w:val="18"/>
                <w:lang w:val="fr-FR"/>
              </w:rPr>
              <w:sym w:font="Symbol" w:char="F0B0"/>
            </w:r>
            <w:r w:rsidRPr="007B7E30">
              <w:rPr>
                <w:b/>
                <w:sz w:val="18"/>
                <w:lang w:val="fr-FR"/>
              </w:rPr>
              <w:t>C]</w:t>
            </w:r>
          </w:p>
        </w:tc>
        <w:tc>
          <w:tcPr>
            <w:tcW w:w="2410" w:type="dxa"/>
            <w:tcBorders>
              <w:top w:val="single" w:sz="2" w:space="0" w:color="auto"/>
              <w:bottom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b/>
                <w:i/>
                <w:sz w:val="18"/>
                <w:lang w:val="fr-FR"/>
              </w:rPr>
              <w:t>p</w:t>
            </w:r>
            <w:r w:rsidRPr="007B7E30">
              <w:rPr>
                <w:b/>
                <w:i/>
                <w:sz w:val="18"/>
                <w:vertAlign w:val="subscript"/>
                <w:lang w:val="fr-FR"/>
              </w:rPr>
              <w:t xml:space="preserve"> </w:t>
            </w:r>
            <w:r w:rsidRPr="007B7E30">
              <w:rPr>
                <w:b/>
                <w:sz w:val="18"/>
                <w:vertAlign w:val="subscript"/>
                <w:lang w:val="fr-FR"/>
              </w:rPr>
              <w:t>max</w:t>
            </w:r>
            <w:r w:rsidRPr="007B7E30">
              <w:rPr>
                <w:b/>
                <w:sz w:val="18"/>
                <w:lang w:val="fr-FR"/>
              </w:rPr>
              <w:t xml:space="preserve"> [bar]</w:t>
            </w:r>
          </w:p>
        </w:tc>
        <w:tc>
          <w:tcPr>
            <w:tcW w:w="2410" w:type="dxa"/>
            <w:tcBorders>
              <w:top w:val="single" w:sz="2" w:space="0" w:color="auto"/>
              <w:bottom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b/>
                <w:sz w:val="18"/>
                <w:lang w:val="fr-FR"/>
              </w:rPr>
              <w:sym w:font="Symbol" w:char="F072"/>
            </w:r>
            <w:r w:rsidRPr="007B7E30">
              <w:rPr>
                <w:b/>
                <w:sz w:val="18"/>
                <w:vertAlign w:val="subscript"/>
                <w:lang w:val="fr-FR"/>
              </w:rPr>
              <w:t>L</w:t>
            </w:r>
            <w:r w:rsidRPr="007B7E30">
              <w:rPr>
                <w:b/>
                <w:sz w:val="18"/>
                <w:lang w:val="fr-FR"/>
              </w:rPr>
              <w:t xml:space="preserve"> [kg/m</w:t>
            </w:r>
            <w:r w:rsidRPr="007B7E30">
              <w:rPr>
                <w:b/>
                <w:sz w:val="18"/>
                <w:vertAlign w:val="superscript"/>
                <w:lang w:val="fr-FR"/>
              </w:rPr>
              <w:t>3</w:t>
            </w:r>
            <w:r w:rsidRPr="007B7E30">
              <w:rPr>
                <w:b/>
                <w:sz w:val="18"/>
                <w:lang w:val="fr-FR"/>
              </w:rPr>
              <w:t>]</w:t>
            </w:r>
          </w:p>
        </w:tc>
        <w:tc>
          <w:tcPr>
            <w:tcW w:w="2410" w:type="dxa"/>
            <w:tcBorders>
              <w:top w:val="single" w:sz="2" w:space="0" w:color="auto"/>
              <w:bottom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b/>
                <w:sz w:val="18"/>
                <w:lang w:val="fr-FR"/>
              </w:rPr>
              <w:sym w:font="Symbol" w:char="F072"/>
            </w:r>
            <w:r w:rsidRPr="007B7E30">
              <w:rPr>
                <w:b/>
                <w:sz w:val="18"/>
                <w:vertAlign w:val="subscript"/>
                <w:lang w:val="fr-FR"/>
              </w:rPr>
              <w:t xml:space="preserve">G </w:t>
            </w:r>
            <w:r w:rsidRPr="007B7E30">
              <w:rPr>
                <w:b/>
                <w:sz w:val="18"/>
                <w:lang w:val="fr-FR"/>
              </w:rPr>
              <w:t>[kg/m</w:t>
            </w:r>
            <w:r w:rsidRPr="007B7E30">
              <w:rPr>
                <w:b/>
                <w:sz w:val="18"/>
                <w:vertAlign w:val="superscript"/>
                <w:lang w:val="fr-FR"/>
              </w:rPr>
              <w:t>3</w:t>
            </w:r>
            <w:r w:rsidRPr="007B7E30">
              <w:rPr>
                <w:b/>
                <w:sz w:val="18"/>
                <w:lang w:val="fr-FR"/>
              </w:rPr>
              <w:t>]</w:t>
            </w:r>
          </w:p>
        </w:tc>
      </w:tr>
      <w:tr w:rsidR="006C39E2" w:rsidRPr="007B7E30" w:rsidTr="00212FEA">
        <w:tc>
          <w:tcPr>
            <w:tcW w:w="2409" w:type="dxa"/>
            <w:tcBorders>
              <w:top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- 35</w:t>
            </w:r>
          </w:p>
        </w:tc>
        <w:tc>
          <w:tcPr>
            <w:tcW w:w="2410" w:type="dxa"/>
            <w:tcBorders>
              <w:top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0,93</w:t>
            </w:r>
          </w:p>
        </w:tc>
        <w:tc>
          <w:tcPr>
            <w:tcW w:w="2410" w:type="dxa"/>
            <w:tcBorders>
              <w:top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684,6</w:t>
            </w:r>
          </w:p>
        </w:tc>
        <w:tc>
          <w:tcPr>
            <w:tcW w:w="2410" w:type="dxa"/>
            <w:tcBorders>
              <w:top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p>
        </w:tc>
      </w:tr>
      <w:tr w:rsidR="006C39E2" w:rsidRPr="007B7E30" w:rsidTr="00212FEA">
        <w:tc>
          <w:tcPr>
            <w:tcW w:w="2409"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- 30</w:t>
            </w:r>
          </w:p>
        </w:tc>
        <w:tc>
          <w:tcPr>
            <w:tcW w:w="2410"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1,19</w:t>
            </w:r>
          </w:p>
        </w:tc>
        <w:tc>
          <w:tcPr>
            <w:tcW w:w="2410"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678,2</w:t>
            </w:r>
          </w:p>
        </w:tc>
        <w:tc>
          <w:tcPr>
            <w:tcW w:w="2410"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p>
        </w:tc>
      </w:tr>
      <w:tr w:rsidR="006C39E2" w:rsidRPr="007B7E30" w:rsidTr="00212FEA">
        <w:tc>
          <w:tcPr>
            <w:tcW w:w="2409"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- 25</w:t>
            </w:r>
          </w:p>
        </w:tc>
        <w:tc>
          <w:tcPr>
            <w:tcW w:w="2410"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1,51</w:t>
            </w:r>
          </w:p>
        </w:tc>
        <w:tc>
          <w:tcPr>
            <w:tcW w:w="2410"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671,8</w:t>
            </w:r>
          </w:p>
        </w:tc>
        <w:tc>
          <w:tcPr>
            <w:tcW w:w="2410"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p>
        </w:tc>
      </w:tr>
      <w:tr w:rsidR="006C39E2" w:rsidRPr="007B7E30" w:rsidTr="00212FEA">
        <w:tc>
          <w:tcPr>
            <w:tcW w:w="2409"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- 20</w:t>
            </w:r>
          </w:p>
        </w:tc>
        <w:tc>
          <w:tcPr>
            <w:tcW w:w="2410"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1,89</w:t>
            </w:r>
          </w:p>
        </w:tc>
        <w:tc>
          <w:tcPr>
            <w:tcW w:w="2410"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665,2</w:t>
            </w:r>
          </w:p>
        </w:tc>
        <w:tc>
          <w:tcPr>
            <w:tcW w:w="2410"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p>
        </w:tc>
      </w:tr>
      <w:tr w:rsidR="006C39E2" w:rsidRPr="007B7E30" w:rsidTr="00212FEA">
        <w:tc>
          <w:tcPr>
            <w:tcW w:w="2409"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- 15</w:t>
            </w:r>
          </w:p>
        </w:tc>
        <w:tc>
          <w:tcPr>
            <w:tcW w:w="2410"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2,35</w:t>
            </w:r>
          </w:p>
        </w:tc>
        <w:tc>
          <w:tcPr>
            <w:tcW w:w="2410"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658,6</w:t>
            </w:r>
          </w:p>
        </w:tc>
        <w:tc>
          <w:tcPr>
            <w:tcW w:w="2410"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p>
        </w:tc>
      </w:tr>
      <w:tr w:rsidR="006C39E2" w:rsidRPr="007B7E30" w:rsidTr="00212FEA">
        <w:tc>
          <w:tcPr>
            <w:tcW w:w="2409"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- 10</w:t>
            </w:r>
          </w:p>
        </w:tc>
        <w:tc>
          <w:tcPr>
            <w:tcW w:w="2410"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2,89</w:t>
            </w:r>
          </w:p>
        </w:tc>
        <w:tc>
          <w:tcPr>
            <w:tcW w:w="2410"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651,9</w:t>
            </w:r>
          </w:p>
        </w:tc>
        <w:tc>
          <w:tcPr>
            <w:tcW w:w="2410"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p>
        </w:tc>
      </w:tr>
      <w:tr w:rsidR="006C39E2" w:rsidRPr="007B7E30" w:rsidTr="00212FEA">
        <w:tc>
          <w:tcPr>
            <w:tcW w:w="2409"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- 5</w:t>
            </w:r>
          </w:p>
        </w:tc>
        <w:tc>
          <w:tcPr>
            <w:tcW w:w="2410"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3,52</w:t>
            </w:r>
          </w:p>
        </w:tc>
        <w:tc>
          <w:tcPr>
            <w:tcW w:w="2410"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645,0</w:t>
            </w:r>
          </w:p>
        </w:tc>
        <w:tc>
          <w:tcPr>
            <w:tcW w:w="2410"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p>
        </w:tc>
      </w:tr>
      <w:tr w:rsidR="006C39E2" w:rsidRPr="007B7E30" w:rsidTr="00212FEA">
        <w:tc>
          <w:tcPr>
            <w:tcW w:w="2409"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0</w:t>
            </w:r>
          </w:p>
        </w:tc>
        <w:tc>
          <w:tcPr>
            <w:tcW w:w="2410"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4,26</w:t>
            </w:r>
          </w:p>
        </w:tc>
        <w:tc>
          <w:tcPr>
            <w:tcW w:w="2410"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638,1</w:t>
            </w:r>
          </w:p>
        </w:tc>
        <w:tc>
          <w:tcPr>
            <w:tcW w:w="2410"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3,4</w:t>
            </w:r>
          </w:p>
        </w:tc>
      </w:tr>
      <w:tr w:rsidR="006C39E2" w:rsidRPr="007B7E30" w:rsidTr="00212FEA">
        <w:tc>
          <w:tcPr>
            <w:tcW w:w="2409"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w:t>
            </w:r>
          </w:p>
        </w:tc>
        <w:tc>
          <w:tcPr>
            <w:tcW w:w="2410"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5,12</w:t>
            </w:r>
          </w:p>
        </w:tc>
        <w:tc>
          <w:tcPr>
            <w:tcW w:w="2410"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631,1</w:t>
            </w:r>
          </w:p>
        </w:tc>
        <w:tc>
          <w:tcPr>
            <w:tcW w:w="2410"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4,1</w:t>
            </w:r>
          </w:p>
        </w:tc>
      </w:tr>
      <w:tr w:rsidR="006C39E2" w:rsidRPr="007B7E30" w:rsidTr="00212FEA">
        <w:tc>
          <w:tcPr>
            <w:tcW w:w="2409"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10</w:t>
            </w:r>
          </w:p>
        </w:tc>
        <w:tc>
          <w:tcPr>
            <w:tcW w:w="2410"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6,10</w:t>
            </w:r>
          </w:p>
        </w:tc>
        <w:tc>
          <w:tcPr>
            <w:tcW w:w="2410"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623,9</w:t>
            </w:r>
          </w:p>
        </w:tc>
        <w:tc>
          <w:tcPr>
            <w:tcW w:w="2410"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4,9</w:t>
            </w:r>
          </w:p>
        </w:tc>
      </w:tr>
      <w:tr w:rsidR="006C39E2" w:rsidRPr="007B7E30" w:rsidTr="00212FEA">
        <w:tc>
          <w:tcPr>
            <w:tcW w:w="2409"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15</w:t>
            </w:r>
          </w:p>
        </w:tc>
        <w:tc>
          <w:tcPr>
            <w:tcW w:w="2410"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7,23</w:t>
            </w:r>
          </w:p>
        </w:tc>
        <w:tc>
          <w:tcPr>
            <w:tcW w:w="2410"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616,6</w:t>
            </w:r>
          </w:p>
        </w:tc>
        <w:tc>
          <w:tcPr>
            <w:tcW w:w="2410"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5,7</w:t>
            </w:r>
          </w:p>
        </w:tc>
      </w:tr>
      <w:tr w:rsidR="006C39E2" w:rsidRPr="007B7E30" w:rsidTr="00212FEA">
        <w:tc>
          <w:tcPr>
            <w:tcW w:w="2409"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20</w:t>
            </w:r>
          </w:p>
        </w:tc>
        <w:tc>
          <w:tcPr>
            <w:tcW w:w="2410"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8,50</w:t>
            </w:r>
          </w:p>
        </w:tc>
        <w:tc>
          <w:tcPr>
            <w:tcW w:w="2410"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609,2</w:t>
            </w:r>
          </w:p>
        </w:tc>
        <w:tc>
          <w:tcPr>
            <w:tcW w:w="2410"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6,7</w:t>
            </w:r>
          </w:p>
        </w:tc>
      </w:tr>
      <w:tr w:rsidR="006C39E2" w:rsidRPr="007B7E30" w:rsidTr="00212FEA">
        <w:tc>
          <w:tcPr>
            <w:tcW w:w="2409"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25</w:t>
            </w:r>
          </w:p>
        </w:tc>
        <w:tc>
          <w:tcPr>
            <w:tcW w:w="2410"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9,95</w:t>
            </w:r>
          </w:p>
        </w:tc>
        <w:tc>
          <w:tcPr>
            <w:tcW w:w="2410"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601,6</w:t>
            </w:r>
          </w:p>
        </w:tc>
        <w:tc>
          <w:tcPr>
            <w:tcW w:w="2410"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7,8</w:t>
            </w:r>
          </w:p>
        </w:tc>
      </w:tr>
      <w:tr w:rsidR="006C39E2" w:rsidRPr="007B7E30" w:rsidTr="00212FEA">
        <w:tc>
          <w:tcPr>
            <w:tcW w:w="2409"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30</w:t>
            </w:r>
          </w:p>
        </w:tc>
        <w:tc>
          <w:tcPr>
            <w:tcW w:w="2410"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11,57</w:t>
            </w:r>
          </w:p>
        </w:tc>
        <w:tc>
          <w:tcPr>
            <w:tcW w:w="2410"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593,9</w:t>
            </w:r>
          </w:p>
        </w:tc>
        <w:tc>
          <w:tcPr>
            <w:tcW w:w="2410"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9,0</w:t>
            </w:r>
          </w:p>
        </w:tc>
      </w:tr>
      <w:tr w:rsidR="006C39E2" w:rsidRPr="007B7E30" w:rsidTr="00212FEA">
        <w:tc>
          <w:tcPr>
            <w:tcW w:w="2409"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35</w:t>
            </w:r>
          </w:p>
        </w:tc>
        <w:tc>
          <w:tcPr>
            <w:tcW w:w="2410"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13,39</w:t>
            </w:r>
          </w:p>
        </w:tc>
        <w:tc>
          <w:tcPr>
            <w:tcW w:w="2410"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585,9</w:t>
            </w:r>
          </w:p>
        </w:tc>
        <w:tc>
          <w:tcPr>
            <w:tcW w:w="2410"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p>
        </w:tc>
      </w:tr>
      <w:tr w:rsidR="006C39E2" w:rsidRPr="007B7E30" w:rsidTr="00212FEA">
        <w:tc>
          <w:tcPr>
            <w:tcW w:w="2409"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40</w:t>
            </w:r>
          </w:p>
        </w:tc>
        <w:tc>
          <w:tcPr>
            <w:tcW w:w="2410"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15,42</w:t>
            </w:r>
          </w:p>
        </w:tc>
        <w:tc>
          <w:tcPr>
            <w:tcW w:w="2410"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577,9</w:t>
            </w:r>
          </w:p>
        </w:tc>
        <w:tc>
          <w:tcPr>
            <w:tcW w:w="2410"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p>
        </w:tc>
      </w:tr>
      <w:tr w:rsidR="006C39E2" w:rsidRPr="007B7E30" w:rsidTr="00212FEA">
        <w:tc>
          <w:tcPr>
            <w:tcW w:w="2409"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45</w:t>
            </w:r>
          </w:p>
        </w:tc>
        <w:tc>
          <w:tcPr>
            <w:tcW w:w="2410"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17,68</w:t>
            </w:r>
          </w:p>
        </w:tc>
        <w:tc>
          <w:tcPr>
            <w:tcW w:w="2410"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569,6</w:t>
            </w:r>
          </w:p>
        </w:tc>
        <w:tc>
          <w:tcPr>
            <w:tcW w:w="2410"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p>
        </w:tc>
      </w:tr>
      <w:tr w:rsidR="006C39E2" w:rsidRPr="007B7E30" w:rsidTr="00212FEA">
        <w:tc>
          <w:tcPr>
            <w:tcW w:w="2409"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50</w:t>
            </w:r>
          </w:p>
        </w:tc>
        <w:tc>
          <w:tcPr>
            <w:tcW w:w="2410"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20,17</w:t>
            </w:r>
          </w:p>
        </w:tc>
        <w:tc>
          <w:tcPr>
            <w:tcW w:w="2410"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561,1</w:t>
            </w:r>
          </w:p>
        </w:tc>
        <w:tc>
          <w:tcPr>
            <w:tcW w:w="2410"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p>
        </w:tc>
      </w:tr>
    </w:tbl>
    <w:p w:rsidR="006C39E2" w:rsidRPr="007B7E30" w:rsidRDefault="006C39E2" w:rsidP="006C39E2">
      <w:pPr>
        <w:spacing w:after="120"/>
        <w:ind w:left="1134" w:right="1134"/>
        <w:jc w:val="both"/>
        <w:rPr>
          <w:lang w:val="fr-FR"/>
        </w:rPr>
      </w:pPr>
      <w:r w:rsidRPr="007B7E30">
        <w:rPr>
          <w:lang w:val="fr-FR"/>
        </w:rPr>
        <w:br w:type="page"/>
      </w:r>
      <w:r w:rsidRPr="007B7E30">
        <w:rPr>
          <w:lang w:val="fr-FR"/>
        </w:rPr>
        <w:lastRenderedPageBreak/>
        <w:t>Propriétés des matières CHLORURE DE VINYLE, STABILISÉ</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4555"/>
        <w:gridCol w:w="2815"/>
      </w:tblGrid>
      <w:tr w:rsidR="006C39E2" w:rsidRPr="007B7E30" w:rsidTr="00212FEA">
        <w:trPr>
          <w:tblHeader/>
        </w:trPr>
        <w:tc>
          <w:tcPr>
            <w:tcW w:w="4819" w:type="dxa"/>
            <w:tcBorders>
              <w:top w:val="single" w:sz="4" w:space="0" w:color="auto"/>
              <w:bottom w:val="nil"/>
            </w:tcBorders>
            <w:shd w:val="clear" w:color="auto" w:fill="auto"/>
            <w:vAlign w:val="bottom"/>
          </w:tcPr>
          <w:p w:rsidR="006C39E2" w:rsidRPr="007B7E30" w:rsidRDefault="006C39E2" w:rsidP="006C39E2">
            <w:pPr>
              <w:suppressAutoHyphens w:val="0"/>
              <w:spacing w:before="40" w:after="120" w:line="220" w:lineRule="exact"/>
              <w:ind w:right="113"/>
              <w:rPr>
                <w:lang w:val="fr-FR"/>
              </w:rPr>
            </w:pPr>
            <w:r w:rsidRPr="007B7E30">
              <w:rPr>
                <w:lang w:val="fr-FR"/>
              </w:rPr>
              <w:t>Nom</w:t>
            </w:r>
            <w:r w:rsidR="00353B3F" w:rsidRPr="007B7E30">
              <w:rPr>
                <w:lang w:val="fr-FR"/>
              </w:rPr>
              <w:t xml:space="preserve"> :</w:t>
            </w:r>
            <w:r w:rsidRPr="007B7E30">
              <w:rPr>
                <w:lang w:val="fr-FR"/>
              </w:rPr>
              <w:t xml:space="preserve">    </w:t>
            </w:r>
            <w:r w:rsidRPr="007B7E30">
              <w:rPr>
                <w:b/>
                <w:lang w:val="fr-FR"/>
              </w:rPr>
              <w:t>CHLORURE DE VINYLE STABILISÉ</w:t>
            </w:r>
          </w:p>
        </w:tc>
        <w:tc>
          <w:tcPr>
            <w:tcW w:w="2978" w:type="dxa"/>
            <w:tcBorders>
              <w:top w:val="single" w:sz="4" w:space="0" w:color="auto"/>
              <w:bottom w:val="nil"/>
            </w:tcBorders>
            <w:shd w:val="clear" w:color="auto" w:fill="auto"/>
            <w:vAlign w:val="bottom"/>
          </w:tcPr>
          <w:p w:rsidR="006C39E2" w:rsidRPr="007B7E30" w:rsidRDefault="006C39E2" w:rsidP="006C39E2">
            <w:pPr>
              <w:suppressAutoHyphens w:val="0"/>
              <w:spacing w:before="40" w:after="120" w:line="220" w:lineRule="exact"/>
              <w:ind w:right="113"/>
              <w:rPr>
                <w:lang w:val="fr-FR"/>
              </w:rPr>
            </w:pPr>
            <w:r w:rsidRPr="007B7E30">
              <w:rPr>
                <w:lang w:val="fr-FR"/>
              </w:rPr>
              <w:t>No ONU</w:t>
            </w:r>
            <w:r w:rsidR="00353B3F" w:rsidRPr="007B7E30">
              <w:rPr>
                <w:lang w:val="fr-FR"/>
              </w:rPr>
              <w:t xml:space="preserve"> :</w:t>
            </w:r>
            <w:r w:rsidRPr="007B7E30">
              <w:rPr>
                <w:lang w:val="fr-FR"/>
              </w:rPr>
              <w:t xml:space="preserve">     </w:t>
            </w:r>
            <w:r w:rsidRPr="007B7E30">
              <w:rPr>
                <w:b/>
                <w:lang w:val="fr-FR"/>
              </w:rPr>
              <w:t>1086</w:t>
            </w:r>
          </w:p>
        </w:tc>
      </w:tr>
      <w:tr w:rsidR="006C39E2" w:rsidRPr="007B7E30" w:rsidTr="00212FEA">
        <w:tc>
          <w:tcPr>
            <w:tcW w:w="4819" w:type="dxa"/>
            <w:tcBorders>
              <w:top w:val="nil"/>
            </w:tcBorders>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Formule</w:t>
            </w:r>
            <w:r w:rsidR="00353B3F" w:rsidRPr="007B7E30">
              <w:rPr>
                <w:lang w:val="fr-FR"/>
              </w:rPr>
              <w:t xml:space="preserve"> :</w:t>
            </w:r>
            <w:r w:rsidRPr="007B7E30">
              <w:rPr>
                <w:lang w:val="fr-FR"/>
              </w:rPr>
              <w:t xml:space="preserve">   </w:t>
            </w:r>
            <w:r w:rsidRPr="007B7E30">
              <w:rPr>
                <w:b/>
                <w:lang w:val="fr-FR"/>
              </w:rPr>
              <w:t>C</w:t>
            </w:r>
            <w:r w:rsidRPr="007B7E30">
              <w:rPr>
                <w:b/>
                <w:vertAlign w:val="subscript"/>
                <w:lang w:val="fr-FR"/>
              </w:rPr>
              <w:t>2</w:t>
            </w:r>
            <w:r w:rsidRPr="007B7E30">
              <w:rPr>
                <w:b/>
                <w:lang w:val="fr-FR"/>
              </w:rPr>
              <w:t>H</w:t>
            </w:r>
            <w:r w:rsidRPr="007B7E30">
              <w:rPr>
                <w:b/>
                <w:vertAlign w:val="subscript"/>
                <w:lang w:val="fr-FR"/>
              </w:rPr>
              <w:t>3</w:t>
            </w:r>
            <w:r w:rsidRPr="007B7E30">
              <w:rPr>
                <w:b/>
                <w:lang w:val="fr-FR"/>
              </w:rPr>
              <w:t>Cl</w:t>
            </w:r>
          </w:p>
        </w:tc>
        <w:tc>
          <w:tcPr>
            <w:tcW w:w="2978" w:type="dxa"/>
            <w:tcBorders>
              <w:top w:val="nil"/>
            </w:tcBorders>
            <w:shd w:val="clear" w:color="auto" w:fill="auto"/>
          </w:tcPr>
          <w:p w:rsidR="006C39E2" w:rsidRPr="007B7E30" w:rsidRDefault="006C39E2" w:rsidP="006C39E2">
            <w:pPr>
              <w:suppressAutoHyphens w:val="0"/>
              <w:spacing w:before="40" w:after="120" w:line="220" w:lineRule="exact"/>
              <w:ind w:right="113"/>
              <w:rPr>
                <w:lang w:val="fr-FR"/>
              </w:rPr>
            </w:pPr>
          </w:p>
        </w:tc>
      </w:tr>
      <w:tr w:rsidR="006C39E2" w:rsidRPr="007B7E30" w:rsidTr="00212FEA">
        <w:tc>
          <w:tcPr>
            <w:tcW w:w="4819" w:type="dxa"/>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Point d’ébullition</w:t>
            </w:r>
            <w:r w:rsidR="00353B3F" w:rsidRPr="007B7E30">
              <w:rPr>
                <w:lang w:val="fr-FR"/>
              </w:rPr>
              <w:t xml:space="preserve"> :</w:t>
            </w:r>
            <w:r w:rsidRPr="007B7E30">
              <w:rPr>
                <w:lang w:val="fr-FR"/>
              </w:rPr>
              <w:t xml:space="preserve">         </w:t>
            </w:r>
            <w:r w:rsidRPr="007B7E30">
              <w:rPr>
                <w:b/>
                <w:lang w:val="fr-FR"/>
              </w:rPr>
              <w:t xml:space="preserve">- 14 </w:t>
            </w:r>
            <w:r w:rsidRPr="007B7E30">
              <w:rPr>
                <w:b/>
                <w:lang w:val="fr-FR"/>
              </w:rPr>
              <w:sym w:font="Symbol" w:char="F0B0"/>
            </w:r>
            <w:r w:rsidRPr="007B7E30">
              <w:rPr>
                <w:b/>
                <w:lang w:val="fr-FR"/>
              </w:rPr>
              <w:t>C</w:t>
            </w:r>
          </w:p>
        </w:tc>
        <w:tc>
          <w:tcPr>
            <w:tcW w:w="2978" w:type="dxa"/>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Masse molaire</w:t>
            </w:r>
            <w:r w:rsidR="00353B3F" w:rsidRPr="007B7E30">
              <w:rPr>
                <w:lang w:val="fr-FR"/>
              </w:rPr>
              <w:t xml:space="preserve"> :</w:t>
            </w:r>
            <w:r w:rsidRPr="007B7E30">
              <w:rPr>
                <w:lang w:val="fr-FR"/>
              </w:rPr>
              <w:t xml:space="preserve"> </w:t>
            </w:r>
            <w:r w:rsidRPr="007B7E30">
              <w:rPr>
                <w:b/>
                <w:i/>
                <w:lang w:val="fr-FR"/>
              </w:rPr>
              <w:t>M</w:t>
            </w:r>
            <w:r w:rsidRPr="007B7E30">
              <w:rPr>
                <w:b/>
                <w:lang w:val="fr-FR"/>
              </w:rPr>
              <w:t xml:space="preserve"> = 62,50</w:t>
            </w:r>
          </w:p>
        </w:tc>
      </w:tr>
      <w:tr w:rsidR="006C39E2" w:rsidRPr="007B7E30" w:rsidTr="00212FEA">
        <w:tc>
          <w:tcPr>
            <w:tcW w:w="4819" w:type="dxa"/>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 xml:space="preserve">Rapport de la densité de vapeur par rapport à celle </w:t>
            </w:r>
            <w:r w:rsidRPr="007B7E30">
              <w:rPr>
                <w:lang w:val="fr-FR"/>
              </w:rPr>
              <w:br/>
              <w:t>de l’air = 1 (15</w:t>
            </w:r>
            <w:r w:rsidRPr="007B7E30">
              <w:rPr>
                <w:lang w:val="fr-FR"/>
              </w:rPr>
              <w:sym w:font="Symbol" w:char="F0B0"/>
            </w:r>
            <w:r w:rsidRPr="007B7E30">
              <w:rPr>
                <w:lang w:val="fr-FR"/>
              </w:rPr>
              <w:t>C)</w:t>
            </w:r>
            <w:r w:rsidR="00353B3F" w:rsidRPr="007B7E30">
              <w:rPr>
                <w:lang w:val="fr-FR"/>
              </w:rPr>
              <w:t xml:space="preserve"> :</w:t>
            </w:r>
            <w:r w:rsidRPr="007B7E30">
              <w:rPr>
                <w:lang w:val="fr-FR"/>
              </w:rPr>
              <w:t xml:space="preserve">  </w:t>
            </w:r>
            <w:r w:rsidRPr="007B7E30">
              <w:rPr>
                <w:b/>
                <w:lang w:val="fr-FR"/>
              </w:rPr>
              <w:t>2,16</w:t>
            </w:r>
          </w:p>
        </w:tc>
        <w:tc>
          <w:tcPr>
            <w:tcW w:w="2978" w:type="dxa"/>
            <w:shd w:val="clear" w:color="auto" w:fill="auto"/>
          </w:tcPr>
          <w:p w:rsidR="006C39E2" w:rsidRPr="007B7E30" w:rsidRDefault="006C39E2" w:rsidP="006C39E2">
            <w:pPr>
              <w:suppressAutoHyphens w:val="0"/>
              <w:spacing w:before="40" w:after="120" w:line="220" w:lineRule="exact"/>
              <w:ind w:right="113"/>
              <w:rPr>
                <w:lang w:val="fr-FR"/>
              </w:rPr>
            </w:pPr>
          </w:p>
        </w:tc>
      </w:tr>
      <w:tr w:rsidR="006C39E2" w:rsidRPr="007B7E30" w:rsidTr="00212FEA">
        <w:tc>
          <w:tcPr>
            <w:tcW w:w="7797" w:type="dxa"/>
            <w:gridSpan w:val="2"/>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Mélange inflammable gaz/air, Vol.%</w:t>
            </w:r>
            <w:r w:rsidR="00353B3F" w:rsidRPr="007B7E30">
              <w:rPr>
                <w:lang w:val="fr-FR"/>
              </w:rPr>
              <w:t xml:space="preserve"> :</w:t>
            </w:r>
            <w:r w:rsidRPr="007B7E30">
              <w:rPr>
                <w:lang w:val="fr-FR"/>
              </w:rPr>
              <w:t xml:space="preserve">   </w:t>
            </w:r>
            <w:r w:rsidRPr="007B7E30">
              <w:rPr>
                <w:b/>
                <w:lang w:val="fr-FR"/>
              </w:rPr>
              <w:t>– 3,8 – 31,0</w:t>
            </w:r>
          </w:p>
        </w:tc>
      </w:tr>
      <w:tr w:rsidR="006C39E2" w:rsidRPr="007B7E30" w:rsidTr="00212FEA">
        <w:tc>
          <w:tcPr>
            <w:tcW w:w="4819" w:type="dxa"/>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Température d’auto-inflammation</w:t>
            </w:r>
            <w:r w:rsidR="00353B3F" w:rsidRPr="007B7E30">
              <w:rPr>
                <w:lang w:val="fr-FR"/>
              </w:rPr>
              <w:t xml:space="preserve"> :</w:t>
            </w:r>
            <w:r w:rsidRPr="007B7E30">
              <w:rPr>
                <w:lang w:val="fr-FR"/>
              </w:rPr>
              <w:t xml:space="preserve">   </w:t>
            </w:r>
            <w:r w:rsidRPr="007B7E30">
              <w:rPr>
                <w:b/>
                <w:lang w:val="fr-FR"/>
              </w:rPr>
              <w:t xml:space="preserve">415 </w:t>
            </w:r>
            <w:r w:rsidRPr="007B7E30">
              <w:rPr>
                <w:b/>
                <w:lang w:val="fr-FR"/>
              </w:rPr>
              <w:sym w:font="Symbol" w:char="F0B0"/>
            </w:r>
            <w:r w:rsidRPr="007B7E30">
              <w:rPr>
                <w:b/>
                <w:lang w:val="fr-FR"/>
              </w:rPr>
              <w:t>C</w:t>
            </w:r>
          </w:p>
        </w:tc>
        <w:tc>
          <w:tcPr>
            <w:tcW w:w="2978" w:type="dxa"/>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Température critique</w:t>
            </w:r>
            <w:r w:rsidR="00353B3F" w:rsidRPr="007B7E30">
              <w:rPr>
                <w:lang w:val="fr-FR"/>
              </w:rPr>
              <w:t xml:space="preserve"> :</w:t>
            </w:r>
            <w:r w:rsidRPr="007B7E30">
              <w:rPr>
                <w:lang w:val="fr-FR"/>
              </w:rPr>
              <w:t xml:space="preserve"> </w:t>
            </w:r>
            <w:r w:rsidRPr="007B7E30">
              <w:rPr>
                <w:b/>
                <w:lang w:val="fr-FR"/>
              </w:rPr>
              <w:t xml:space="preserve">158,4 </w:t>
            </w:r>
            <w:r w:rsidRPr="007B7E30">
              <w:rPr>
                <w:b/>
                <w:lang w:val="fr-FR"/>
              </w:rPr>
              <w:sym w:font="Symbol" w:char="F0B0"/>
            </w:r>
            <w:r w:rsidRPr="007B7E30">
              <w:rPr>
                <w:b/>
                <w:lang w:val="fr-FR"/>
              </w:rPr>
              <w:t>C</w:t>
            </w:r>
          </w:p>
        </w:tc>
      </w:tr>
      <w:tr w:rsidR="006C39E2" w:rsidRPr="007B7E30" w:rsidTr="00212FEA">
        <w:tc>
          <w:tcPr>
            <w:tcW w:w="4819" w:type="dxa"/>
            <w:shd w:val="clear" w:color="auto" w:fill="auto"/>
          </w:tcPr>
          <w:p w:rsidR="006C39E2" w:rsidRPr="007B7E30" w:rsidRDefault="006C39E2" w:rsidP="006C39E2">
            <w:pPr>
              <w:suppressAutoHyphens w:val="0"/>
              <w:spacing w:before="40" w:after="120" w:line="220" w:lineRule="exact"/>
              <w:ind w:right="113"/>
              <w:rPr>
                <w:lang w:val="fr-FR"/>
              </w:rPr>
            </w:pPr>
            <w:r w:rsidRPr="007B7E30">
              <w:rPr>
                <w:lang w:val="fr-FR"/>
              </w:rPr>
              <w:t>Valeur limite au travail</w:t>
            </w:r>
            <w:r w:rsidR="00353B3F" w:rsidRPr="007B7E30">
              <w:rPr>
                <w:lang w:val="fr-FR"/>
              </w:rPr>
              <w:t xml:space="preserve"> :</w:t>
            </w:r>
            <w:r w:rsidRPr="007B7E30">
              <w:rPr>
                <w:lang w:val="fr-FR"/>
              </w:rPr>
              <w:t xml:space="preserve">   </w:t>
            </w:r>
            <w:r w:rsidRPr="007B7E30">
              <w:rPr>
                <w:b/>
                <w:lang w:val="fr-FR"/>
              </w:rPr>
              <w:t>3 ppm *</w:t>
            </w:r>
          </w:p>
        </w:tc>
        <w:tc>
          <w:tcPr>
            <w:tcW w:w="2978" w:type="dxa"/>
            <w:shd w:val="clear" w:color="auto" w:fill="auto"/>
          </w:tcPr>
          <w:p w:rsidR="006C39E2" w:rsidRPr="007B7E30" w:rsidRDefault="006C39E2" w:rsidP="006C39E2">
            <w:pPr>
              <w:suppressAutoHyphens w:val="0"/>
              <w:spacing w:before="40" w:after="120" w:line="220" w:lineRule="exact"/>
              <w:ind w:right="113"/>
              <w:rPr>
                <w:lang w:val="fr-FR"/>
              </w:rPr>
            </w:pPr>
          </w:p>
        </w:tc>
      </w:tr>
    </w:tbl>
    <w:p w:rsidR="006C39E2" w:rsidRPr="007B7E30" w:rsidRDefault="006C39E2" w:rsidP="006C39E2">
      <w:pPr>
        <w:spacing w:after="120"/>
        <w:ind w:left="1560" w:right="1134" w:hanging="284"/>
        <w:jc w:val="both"/>
        <w:rPr>
          <w:lang w:val="fr-FR"/>
        </w:rPr>
      </w:pPr>
      <w:r w:rsidRPr="007B7E30">
        <w:rPr>
          <w:sz w:val="18"/>
          <w:szCs w:val="18"/>
          <w:lang w:val="fr-FR"/>
        </w:rPr>
        <w:t>*</w:t>
      </w:r>
      <w:r w:rsidRPr="007B7E30">
        <w:rPr>
          <w:sz w:val="18"/>
          <w:szCs w:val="18"/>
          <w:lang w:val="fr-FR"/>
        </w:rPr>
        <w:tab/>
        <w:t xml:space="preserve"> Le chlorure de vinyle stabilisé est cancérigène</w:t>
      </w:r>
      <w:r w:rsidRPr="007B7E30">
        <w:rPr>
          <w:lang w:val="fr-FR"/>
        </w:rPr>
        <w:t>.</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1876"/>
        <w:gridCol w:w="2144"/>
        <w:gridCol w:w="1875"/>
        <w:gridCol w:w="1475"/>
      </w:tblGrid>
      <w:tr w:rsidR="006C39E2" w:rsidRPr="007B7E30" w:rsidTr="00212FEA">
        <w:trPr>
          <w:tblHeader/>
        </w:trPr>
        <w:tc>
          <w:tcPr>
            <w:tcW w:w="7797" w:type="dxa"/>
            <w:gridSpan w:val="4"/>
            <w:tcBorders>
              <w:top w:val="single" w:sz="4" w:space="0" w:color="auto"/>
              <w:bottom w:val="single" w:sz="2" w:space="0" w:color="auto"/>
            </w:tcBorders>
            <w:shd w:val="clear" w:color="auto" w:fill="auto"/>
            <w:vAlign w:val="bottom"/>
          </w:tcPr>
          <w:p w:rsidR="006C39E2" w:rsidRPr="007B7E30" w:rsidRDefault="006C39E2" w:rsidP="006C39E2">
            <w:pPr>
              <w:suppressAutoHyphens w:val="0"/>
              <w:spacing w:before="80" w:after="80" w:line="200" w:lineRule="exact"/>
              <w:ind w:right="113"/>
              <w:jc w:val="center"/>
              <w:rPr>
                <w:i/>
                <w:sz w:val="16"/>
                <w:szCs w:val="16"/>
                <w:lang w:val="fr-FR"/>
              </w:rPr>
            </w:pPr>
            <w:r w:rsidRPr="007B7E30">
              <w:rPr>
                <w:i/>
                <w:sz w:val="16"/>
                <w:szCs w:val="16"/>
                <w:lang w:val="fr-FR"/>
              </w:rPr>
              <w:t>Equilibres vapeur/liquide</w:t>
            </w:r>
          </w:p>
        </w:tc>
      </w:tr>
      <w:tr w:rsidR="006C39E2" w:rsidRPr="007B7E30" w:rsidTr="00212FEA">
        <w:tc>
          <w:tcPr>
            <w:tcW w:w="1985" w:type="dxa"/>
            <w:tcBorders>
              <w:top w:val="single" w:sz="2" w:space="0" w:color="auto"/>
              <w:bottom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b/>
                <w:i/>
                <w:sz w:val="18"/>
                <w:lang w:val="fr-FR"/>
              </w:rPr>
              <w:t xml:space="preserve">T </w:t>
            </w:r>
            <w:r w:rsidRPr="007B7E30">
              <w:rPr>
                <w:b/>
                <w:sz w:val="18"/>
                <w:lang w:val="fr-FR"/>
              </w:rPr>
              <w:t>[</w:t>
            </w:r>
            <w:r w:rsidRPr="007B7E30">
              <w:rPr>
                <w:b/>
                <w:sz w:val="18"/>
                <w:lang w:val="fr-FR"/>
              </w:rPr>
              <w:sym w:font="Symbol" w:char="F0B0"/>
            </w:r>
            <w:r w:rsidRPr="007B7E30">
              <w:rPr>
                <w:b/>
                <w:sz w:val="18"/>
                <w:lang w:val="fr-FR"/>
              </w:rPr>
              <w:t>C]</w:t>
            </w:r>
          </w:p>
        </w:tc>
        <w:tc>
          <w:tcPr>
            <w:tcW w:w="2268" w:type="dxa"/>
            <w:tcBorders>
              <w:top w:val="single" w:sz="2" w:space="0" w:color="auto"/>
              <w:bottom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b/>
                <w:i/>
                <w:sz w:val="18"/>
                <w:lang w:val="fr-FR"/>
              </w:rPr>
              <w:t>p</w:t>
            </w:r>
            <w:r w:rsidRPr="007B7E30">
              <w:rPr>
                <w:b/>
                <w:i/>
                <w:sz w:val="18"/>
                <w:vertAlign w:val="subscript"/>
                <w:lang w:val="fr-FR"/>
              </w:rPr>
              <w:t xml:space="preserve"> </w:t>
            </w:r>
            <w:r w:rsidRPr="007B7E30">
              <w:rPr>
                <w:b/>
                <w:sz w:val="18"/>
                <w:vertAlign w:val="subscript"/>
                <w:lang w:val="fr-FR"/>
              </w:rPr>
              <w:t>max</w:t>
            </w:r>
            <w:r w:rsidRPr="007B7E30">
              <w:rPr>
                <w:b/>
                <w:sz w:val="18"/>
                <w:lang w:val="fr-FR"/>
              </w:rPr>
              <w:t xml:space="preserve"> [bar]</w:t>
            </w:r>
          </w:p>
        </w:tc>
        <w:tc>
          <w:tcPr>
            <w:tcW w:w="1984" w:type="dxa"/>
            <w:tcBorders>
              <w:top w:val="single" w:sz="2" w:space="0" w:color="auto"/>
              <w:bottom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b/>
                <w:sz w:val="18"/>
                <w:lang w:val="fr-FR"/>
              </w:rPr>
              <w:sym w:font="Symbol" w:char="F072"/>
            </w:r>
            <w:r w:rsidRPr="007B7E30">
              <w:rPr>
                <w:b/>
                <w:sz w:val="18"/>
                <w:vertAlign w:val="subscript"/>
                <w:lang w:val="fr-FR"/>
              </w:rPr>
              <w:t>L</w:t>
            </w:r>
            <w:r w:rsidRPr="007B7E30">
              <w:rPr>
                <w:b/>
                <w:sz w:val="18"/>
                <w:lang w:val="fr-FR"/>
              </w:rPr>
              <w:t xml:space="preserve"> [kg/m</w:t>
            </w:r>
            <w:r w:rsidRPr="007B7E30">
              <w:rPr>
                <w:b/>
                <w:sz w:val="18"/>
                <w:vertAlign w:val="superscript"/>
                <w:lang w:val="fr-FR"/>
              </w:rPr>
              <w:t>3</w:t>
            </w:r>
            <w:r w:rsidRPr="007B7E30">
              <w:rPr>
                <w:b/>
                <w:sz w:val="18"/>
                <w:lang w:val="fr-FR"/>
              </w:rPr>
              <w:t>]</w:t>
            </w:r>
          </w:p>
        </w:tc>
        <w:tc>
          <w:tcPr>
            <w:tcW w:w="1560" w:type="dxa"/>
            <w:tcBorders>
              <w:top w:val="single" w:sz="2" w:space="0" w:color="auto"/>
              <w:bottom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b/>
                <w:sz w:val="18"/>
                <w:lang w:val="fr-FR"/>
              </w:rPr>
              <w:sym w:font="Symbol" w:char="F072"/>
            </w:r>
            <w:r w:rsidRPr="007B7E30">
              <w:rPr>
                <w:b/>
                <w:sz w:val="18"/>
                <w:vertAlign w:val="subscript"/>
                <w:lang w:val="fr-FR"/>
              </w:rPr>
              <w:t xml:space="preserve">G </w:t>
            </w:r>
            <w:r w:rsidRPr="007B7E30">
              <w:rPr>
                <w:b/>
                <w:sz w:val="18"/>
                <w:lang w:val="fr-FR"/>
              </w:rPr>
              <w:t>[kg/m</w:t>
            </w:r>
            <w:r w:rsidRPr="007B7E30">
              <w:rPr>
                <w:b/>
                <w:sz w:val="18"/>
                <w:vertAlign w:val="superscript"/>
                <w:lang w:val="fr-FR"/>
              </w:rPr>
              <w:t>3</w:t>
            </w:r>
            <w:r w:rsidRPr="007B7E30">
              <w:rPr>
                <w:b/>
                <w:sz w:val="18"/>
                <w:lang w:val="fr-FR"/>
              </w:rPr>
              <w:t>]</w:t>
            </w:r>
          </w:p>
        </w:tc>
      </w:tr>
      <w:tr w:rsidR="006C39E2" w:rsidRPr="007B7E30" w:rsidTr="00212FEA">
        <w:tc>
          <w:tcPr>
            <w:tcW w:w="1985" w:type="dxa"/>
            <w:tcBorders>
              <w:top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- 10</w:t>
            </w:r>
          </w:p>
        </w:tc>
        <w:tc>
          <w:tcPr>
            <w:tcW w:w="2268" w:type="dxa"/>
            <w:tcBorders>
              <w:top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1,16</w:t>
            </w:r>
          </w:p>
        </w:tc>
        <w:tc>
          <w:tcPr>
            <w:tcW w:w="1984" w:type="dxa"/>
            <w:tcBorders>
              <w:top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962,3</w:t>
            </w:r>
          </w:p>
        </w:tc>
        <w:tc>
          <w:tcPr>
            <w:tcW w:w="1560" w:type="dxa"/>
            <w:tcBorders>
              <w:top w:val="single" w:sz="12" w:space="0" w:color="auto"/>
            </w:tcBorders>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3,5</w:t>
            </w:r>
          </w:p>
        </w:tc>
      </w:tr>
      <w:tr w:rsidR="006C39E2" w:rsidRPr="007B7E30" w:rsidTr="00212FEA">
        <w:tc>
          <w:tcPr>
            <w:tcW w:w="1985"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- 5</w:t>
            </w:r>
          </w:p>
        </w:tc>
        <w:tc>
          <w:tcPr>
            <w:tcW w:w="2268"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1,40</w:t>
            </w:r>
          </w:p>
        </w:tc>
        <w:tc>
          <w:tcPr>
            <w:tcW w:w="1984"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954,8</w:t>
            </w:r>
          </w:p>
        </w:tc>
        <w:tc>
          <w:tcPr>
            <w:tcW w:w="1560"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4</w:t>
            </w:r>
          </w:p>
        </w:tc>
      </w:tr>
      <w:tr w:rsidR="006C39E2" w:rsidRPr="007B7E30" w:rsidTr="00212FEA">
        <w:tc>
          <w:tcPr>
            <w:tcW w:w="1985"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0</w:t>
            </w:r>
          </w:p>
        </w:tc>
        <w:tc>
          <w:tcPr>
            <w:tcW w:w="2268"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1,69</w:t>
            </w:r>
          </w:p>
        </w:tc>
        <w:tc>
          <w:tcPr>
            <w:tcW w:w="1984"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947,3</w:t>
            </w:r>
          </w:p>
        </w:tc>
        <w:tc>
          <w:tcPr>
            <w:tcW w:w="1560"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w:t>
            </w:r>
          </w:p>
        </w:tc>
      </w:tr>
      <w:tr w:rsidR="006C39E2" w:rsidRPr="007B7E30" w:rsidTr="00212FEA">
        <w:tc>
          <w:tcPr>
            <w:tcW w:w="1985"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5</w:t>
            </w:r>
          </w:p>
        </w:tc>
        <w:tc>
          <w:tcPr>
            <w:tcW w:w="2268"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2,02</w:t>
            </w:r>
          </w:p>
        </w:tc>
        <w:tc>
          <w:tcPr>
            <w:tcW w:w="1984"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939,7</w:t>
            </w:r>
          </w:p>
        </w:tc>
        <w:tc>
          <w:tcPr>
            <w:tcW w:w="1560"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6</w:t>
            </w:r>
          </w:p>
        </w:tc>
      </w:tr>
      <w:tr w:rsidR="006C39E2" w:rsidRPr="007B7E30" w:rsidTr="00212FEA">
        <w:tc>
          <w:tcPr>
            <w:tcW w:w="1985"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10</w:t>
            </w:r>
          </w:p>
        </w:tc>
        <w:tc>
          <w:tcPr>
            <w:tcW w:w="2268"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2,40</w:t>
            </w:r>
          </w:p>
        </w:tc>
        <w:tc>
          <w:tcPr>
            <w:tcW w:w="1984"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931,9</w:t>
            </w:r>
          </w:p>
        </w:tc>
        <w:tc>
          <w:tcPr>
            <w:tcW w:w="1560"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7</w:t>
            </w:r>
          </w:p>
        </w:tc>
      </w:tr>
      <w:tr w:rsidR="006C39E2" w:rsidRPr="007B7E30" w:rsidTr="00212FEA">
        <w:tc>
          <w:tcPr>
            <w:tcW w:w="1985"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15</w:t>
            </w:r>
          </w:p>
        </w:tc>
        <w:tc>
          <w:tcPr>
            <w:tcW w:w="2268"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2,83</w:t>
            </w:r>
          </w:p>
        </w:tc>
        <w:tc>
          <w:tcPr>
            <w:tcW w:w="1984"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924,1</w:t>
            </w:r>
          </w:p>
        </w:tc>
        <w:tc>
          <w:tcPr>
            <w:tcW w:w="1560"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8</w:t>
            </w:r>
          </w:p>
        </w:tc>
      </w:tr>
      <w:tr w:rsidR="006C39E2" w:rsidRPr="007B7E30" w:rsidTr="00212FEA">
        <w:tc>
          <w:tcPr>
            <w:tcW w:w="1985"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20</w:t>
            </w:r>
          </w:p>
        </w:tc>
        <w:tc>
          <w:tcPr>
            <w:tcW w:w="2268"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3,33</w:t>
            </w:r>
          </w:p>
        </w:tc>
        <w:tc>
          <w:tcPr>
            <w:tcW w:w="1984"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916,1</w:t>
            </w:r>
          </w:p>
        </w:tc>
        <w:tc>
          <w:tcPr>
            <w:tcW w:w="1560"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9</w:t>
            </w:r>
          </w:p>
        </w:tc>
      </w:tr>
      <w:tr w:rsidR="006C39E2" w:rsidRPr="007B7E30" w:rsidTr="00212FEA">
        <w:tc>
          <w:tcPr>
            <w:tcW w:w="1985"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25</w:t>
            </w:r>
          </w:p>
        </w:tc>
        <w:tc>
          <w:tcPr>
            <w:tcW w:w="2268"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3,89</w:t>
            </w:r>
          </w:p>
        </w:tc>
        <w:tc>
          <w:tcPr>
            <w:tcW w:w="1984"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907,9</w:t>
            </w:r>
          </w:p>
        </w:tc>
        <w:tc>
          <w:tcPr>
            <w:tcW w:w="1560"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11</w:t>
            </w:r>
          </w:p>
        </w:tc>
      </w:tr>
      <w:tr w:rsidR="006C39E2" w:rsidRPr="007B7E30" w:rsidTr="00212FEA">
        <w:tc>
          <w:tcPr>
            <w:tcW w:w="1985"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30</w:t>
            </w:r>
          </w:p>
        </w:tc>
        <w:tc>
          <w:tcPr>
            <w:tcW w:w="2268"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4,52</w:t>
            </w:r>
          </w:p>
        </w:tc>
        <w:tc>
          <w:tcPr>
            <w:tcW w:w="1984"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899,6</w:t>
            </w:r>
          </w:p>
        </w:tc>
        <w:tc>
          <w:tcPr>
            <w:tcW w:w="1560" w:type="dxa"/>
            <w:shd w:val="clear" w:color="auto" w:fill="auto"/>
          </w:tcPr>
          <w:p w:rsidR="006C39E2" w:rsidRPr="007B7E30" w:rsidRDefault="006C39E2" w:rsidP="006C39E2">
            <w:pPr>
              <w:suppressAutoHyphens w:val="0"/>
              <w:spacing w:before="40" w:after="40" w:line="220" w:lineRule="exact"/>
              <w:ind w:right="113"/>
              <w:jc w:val="center"/>
              <w:rPr>
                <w:sz w:val="18"/>
                <w:lang w:val="fr-FR"/>
              </w:rPr>
            </w:pPr>
            <w:r w:rsidRPr="007B7E30">
              <w:rPr>
                <w:sz w:val="18"/>
                <w:lang w:val="fr-FR"/>
              </w:rPr>
              <w:t>13</w:t>
            </w:r>
          </w:p>
        </w:tc>
      </w:tr>
    </w:tbl>
    <w:p w:rsidR="006C39E2" w:rsidRPr="007B7E30" w:rsidRDefault="006C39E2" w:rsidP="006C39E2">
      <w:pPr>
        <w:keepNext/>
        <w:keepLines/>
        <w:tabs>
          <w:tab w:val="right" w:pos="851"/>
        </w:tabs>
        <w:spacing w:before="360" w:after="240" w:line="300" w:lineRule="exact"/>
        <w:ind w:left="1134" w:right="1134" w:hanging="1134"/>
        <w:rPr>
          <w:b/>
          <w:sz w:val="28"/>
          <w:lang w:val="fr-FR"/>
        </w:rPr>
      </w:pPr>
      <w:r w:rsidRPr="007B7E30">
        <w:rPr>
          <w:b/>
          <w:sz w:val="28"/>
          <w:lang w:val="fr-FR"/>
        </w:rPr>
        <w:tab/>
        <w:t>4.</w:t>
      </w:r>
      <w:r w:rsidRPr="007B7E30">
        <w:rPr>
          <w:b/>
          <w:sz w:val="28"/>
          <w:lang w:val="fr-FR"/>
        </w:rPr>
        <w:tab/>
        <w:t>Certificat d’agrément</w:t>
      </w:r>
      <w:r w:rsidR="00927D74" w:rsidRPr="007B7E30">
        <w:rPr>
          <w:b/>
          <w:sz w:val="28"/>
          <w:lang w:val="fr-FR"/>
        </w:rPr>
        <w:t>,</w:t>
      </w:r>
      <w:r w:rsidRPr="007B7E30">
        <w:rPr>
          <w:b/>
          <w:sz w:val="28"/>
          <w:lang w:val="fr-FR"/>
        </w:rPr>
        <w:t xml:space="preserve"> équipement technique</w:t>
      </w:r>
    </w:p>
    <w:p w:rsidR="006C39E2" w:rsidRPr="007B7E30" w:rsidRDefault="006C39E2" w:rsidP="006C39E2">
      <w:pPr>
        <w:spacing w:after="120"/>
        <w:ind w:left="1134" w:right="1134"/>
        <w:jc w:val="both"/>
        <w:rPr>
          <w:color w:val="000000"/>
          <w:sz w:val="22"/>
          <w:szCs w:val="22"/>
          <w:lang w:val="fr-FR"/>
        </w:rPr>
      </w:pPr>
      <w:r w:rsidRPr="007B7E30">
        <w:rPr>
          <w:lang w:val="fr-FR"/>
        </w:rPr>
        <w:t>Il convient de choisir un certificat d’agrément y compris l’équipement technique.</w:t>
      </w:r>
    </w:p>
    <w:p w:rsidR="006C39E2" w:rsidRPr="007B7E30" w:rsidRDefault="006C39E2" w:rsidP="006C39E2">
      <w:pPr>
        <w:pStyle w:val="SingleTxtG"/>
        <w:spacing w:before="240" w:after="0"/>
        <w:jc w:val="center"/>
        <w:rPr>
          <w:lang w:val="fr-FR"/>
        </w:rPr>
      </w:pPr>
      <w:r w:rsidRPr="007B7E30">
        <w:rPr>
          <w:lang w:val="fr-FR"/>
        </w:rPr>
        <w:br w:type="page"/>
      </w:r>
    </w:p>
    <w:p w:rsidR="006C39E2" w:rsidRPr="007B7E30" w:rsidRDefault="008E0108" w:rsidP="006C39E2">
      <w:pPr>
        <w:pStyle w:val="HChG"/>
        <w:ind w:firstLine="0"/>
        <w:rPr>
          <w:lang w:val="fr-FR"/>
        </w:rPr>
      </w:pPr>
      <w:r w:rsidRPr="007B7E30">
        <w:rPr>
          <w:rFonts w:eastAsia="Arial"/>
        </w:rPr>
        <w:lastRenderedPageBreak/>
        <w:tab/>
      </w:r>
      <w:r w:rsidR="006C39E2" w:rsidRPr="007B7E30">
        <w:rPr>
          <w:lang w:val="fr-FR"/>
        </w:rPr>
        <w:t>Certificat d’agrément ADN No</w:t>
      </w:r>
      <w:r w:rsidR="00353B3F" w:rsidRPr="007B7E30">
        <w:rPr>
          <w:lang w:val="fr-FR"/>
        </w:rPr>
        <w:t xml:space="preserve"> :</w:t>
      </w:r>
      <w:r w:rsidR="006C39E2" w:rsidRPr="007B7E30">
        <w:rPr>
          <w:lang w:val="fr-FR"/>
        </w:rPr>
        <w:t xml:space="preserve"> 001</w:t>
      </w:r>
    </w:p>
    <w:p w:rsidR="006C39E2" w:rsidRPr="007B7E30" w:rsidRDefault="006C39E2" w:rsidP="006C39E2">
      <w:pPr>
        <w:spacing w:after="120"/>
        <w:ind w:left="1134" w:right="1134"/>
        <w:jc w:val="both"/>
        <w:rPr>
          <w:lang w:val="fr-FR"/>
        </w:rPr>
      </w:pPr>
      <w:r w:rsidRPr="007B7E30">
        <w:rPr>
          <w:lang w:val="fr-FR"/>
        </w:rPr>
        <w:t>1.</w:t>
      </w:r>
      <w:r w:rsidRPr="007B7E30">
        <w:rPr>
          <w:lang w:val="fr-FR"/>
        </w:rPr>
        <w:tab/>
        <w:t>Nom du bateau</w:t>
      </w:r>
      <w:r w:rsidR="00353B3F" w:rsidRPr="007B7E30">
        <w:rPr>
          <w:lang w:val="fr-FR"/>
        </w:rPr>
        <w:t xml:space="preserve"> </w:t>
      </w:r>
      <w:r w:rsidRPr="007B7E30">
        <w:rPr>
          <w:lang w:val="fr-FR"/>
        </w:rPr>
        <w:t>:</w:t>
      </w:r>
      <w:r w:rsidRPr="007B7E30">
        <w:rPr>
          <w:lang w:val="fr-FR"/>
        </w:rPr>
        <w:tab/>
      </w:r>
      <w:r w:rsidRPr="007B7E30">
        <w:rPr>
          <w:lang w:val="fr-FR"/>
        </w:rPr>
        <w:tab/>
        <w:t>GASEX</w:t>
      </w:r>
    </w:p>
    <w:p w:rsidR="006C39E2" w:rsidRPr="007B7E30" w:rsidRDefault="006C39E2" w:rsidP="006C39E2">
      <w:pPr>
        <w:spacing w:after="120"/>
        <w:ind w:left="1134" w:right="1134"/>
        <w:jc w:val="both"/>
        <w:rPr>
          <w:lang w:val="fr-FR"/>
        </w:rPr>
      </w:pPr>
      <w:r w:rsidRPr="007B7E30">
        <w:rPr>
          <w:lang w:val="fr-FR"/>
        </w:rPr>
        <w:t>2.</w:t>
      </w:r>
      <w:r w:rsidRPr="007B7E30">
        <w:rPr>
          <w:lang w:val="fr-FR"/>
        </w:rPr>
        <w:tab/>
        <w:t>Numéro officiel ENI</w:t>
      </w:r>
      <w:r w:rsidR="00353B3F" w:rsidRPr="007B7E30">
        <w:rPr>
          <w:lang w:val="fr-FR"/>
        </w:rPr>
        <w:t xml:space="preserve"> </w:t>
      </w:r>
      <w:r w:rsidRPr="007B7E30">
        <w:rPr>
          <w:lang w:val="fr-FR"/>
        </w:rPr>
        <w:t>:</w:t>
      </w:r>
      <w:r w:rsidRPr="007B7E30">
        <w:rPr>
          <w:lang w:val="fr-FR"/>
        </w:rPr>
        <w:tab/>
        <w:t>04090000</w:t>
      </w:r>
    </w:p>
    <w:p w:rsidR="006C39E2" w:rsidRPr="007B7E30" w:rsidRDefault="006C39E2" w:rsidP="006C39E2">
      <w:pPr>
        <w:spacing w:after="120"/>
        <w:ind w:left="1134" w:right="1134"/>
        <w:jc w:val="both"/>
        <w:rPr>
          <w:lang w:val="fr-FR"/>
        </w:rPr>
      </w:pPr>
      <w:r w:rsidRPr="007B7E30">
        <w:rPr>
          <w:lang w:val="fr-FR"/>
        </w:rPr>
        <w:t>3.</w:t>
      </w:r>
      <w:r w:rsidRPr="007B7E30">
        <w:rPr>
          <w:lang w:val="fr-FR"/>
        </w:rPr>
        <w:tab/>
        <w:t>Type de bateau</w:t>
      </w:r>
      <w:r w:rsidR="00353B3F" w:rsidRPr="007B7E30">
        <w:rPr>
          <w:lang w:val="fr-FR"/>
        </w:rPr>
        <w:t xml:space="preserve"> </w:t>
      </w:r>
      <w:r w:rsidRPr="007B7E30">
        <w:rPr>
          <w:lang w:val="fr-FR"/>
        </w:rPr>
        <w:t>:</w:t>
      </w:r>
      <w:r w:rsidRPr="007B7E30">
        <w:rPr>
          <w:lang w:val="fr-FR"/>
        </w:rPr>
        <w:tab/>
      </w:r>
      <w:r w:rsidRPr="007B7E30">
        <w:rPr>
          <w:lang w:val="fr-FR"/>
        </w:rPr>
        <w:tab/>
        <w:t xml:space="preserve">automoteur-citerne </w:t>
      </w:r>
    </w:p>
    <w:p w:rsidR="006C39E2" w:rsidRPr="007B7E30" w:rsidRDefault="006C39E2" w:rsidP="006C39E2">
      <w:pPr>
        <w:spacing w:after="120"/>
        <w:ind w:left="1134" w:right="1134"/>
        <w:jc w:val="both"/>
        <w:rPr>
          <w:lang w:val="fr-FR"/>
        </w:rPr>
      </w:pPr>
      <w:r w:rsidRPr="007B7E30">
        <w:rPr>
          <w:lang w:val="fr-FR"/>
        </w:rPr>
        <w:t>4.</w:t>
      </w:r>
      <w:r w:rsidRPr="007B7E30">
        <w:rPr>
          <w:lang w:val="fr-FR"/>
        </w:rPr>
        <w:tab/>
        <w:t>Type de bateau-citerne</w:t>
      </w:r>
      <w:r w:rsidR="00353B3F" w:rsidRPr="007B7E30">
        <w:rPr>
          <w:lang w:val="fr-FR"/>
        </w:rPr>
        <w:t xml:space="preserve"> </w:t>
      </w:r>
      <w:r w:rsidRPr="007B7E30">
        <w:rPr>
          <w:lang w:val="fr-FR"/>
        </w:rPr>
        <w:t>:</w:t>
      </w:r>
      <w:r w:rsidRPr="007B7E30">
        <w:rPr>
          <w:lang w:val="fr-FR"/>
        </w:rPr>
        <w:tab/>
        <w:t>G</w:t>
      </w:r>
    </w:p>
    <w:p w:rsidR="006C39E2" w:rsidRPr="007B7E30" w:rsidRDefault="006C39E2" w:rsidP="006C39E2">
      <w:pPr>
        <w:ind w:left="1134" w:right="1134"/>
        <w:jc w:val="both"/>
        <w:rPr>
          <w:lang w:val="fr-FR"/>
        </w:rPr>
      </w:pPr>
      <w:r w:rsidRPr="007B7E30">
        <w:rPr>
          <w:lang w:val="fr-FR"/>
        </w:rPr>
        <w:t>5.</w:t>
      </w:r>
      <w:r w:rsidRPr="007B7E30">
        <w:rPr>
          <w:lang w:val="fr-FR"/>
        </w:rPr>
        <w:tab/>
        <w:t>Etat des citernes à cargaison</w:t>
      </w:r>
      <w:r w:rsidR="00353B3F" w:rsidRPr="007B7E30">
        <w:rPr>
          <w:lang w:val="fr-FR"/>
        </w:rPr>
        <w:t xml:space="preserve"> </w:t>
      </w:r>
      <w:r w:rsidRPr="007B7E30">
        <w:rPr>
          <w:lang w:val="fr-FR"/>
        </w:rPr>
        <w:t>:</w:t>
      </w:r>
      <w:r w:rsidRPr="007B7E30">
        <w:rPr>
          <w:lang w:val="fr-FR"/>
        </w:rPr>
        <w:tab/>
        <w:t xml:space="preserve">1. citernes à cargaison à pression </w:t>
      </w:r>
      <w:r w:rsidRPr="007B7E30">
        <w:rPr>
          <w:vertAlign w:val="superscript"/>
          <w:lang w:val="fr-FR"/>
        </w:rPr>
        <w:t>1)</w:t>
      </w:r>
      <w:r w:rsidR="00516256" w:rsidRPr="007B7E30">
        <w:rPr>
          <w:vertAlign w:val="superscript"/>
          <w:lang w:val="fr-FR"/>
        </w:rPr>
        <w:t xml:space="preserve"> </w:t>
      </w:r>
      <w:r w:rsidRPr="007B7E30">
        <w:rPr>
          <w:vertAlign w:val="superscript"/>
          <w:lang w:val="fr-FR"/>
        </w:rPr>
        <w:t>2)</w:t>
      </w:r>
    </w:p>
    <w:p w:rsidR="006C39E2" w:rsidRPr="007B7E30" w:rsidRDefault="006C39E2" w:rsidP="006C39E2">
      <w:pPr>
        <w:tabs>
          <w:tab w:val="left" w:pos="-1560"/>
          <w:tab w:val="left" w:pos="284"/>
        </w:tabs>
        <w:ind w:left="4536"/>
        <w:rPr>
          <w:color w:val="000000"/>
          <w:lang w:val="fr-FR"/>
        </w:rPr>
      </w:pPr>
      <w:r w:rsidRPr="007B7E30">
        <w:rPr>
          <w:color w:val="000000"/>
          <w:lang w:val="fr-FR"/>
        </w:rPr>
        <w:tab/>
      </w:r>
      <w:r w:rsidRPr="007B7E30">
        <w:rPr>
          <w:strike/>
          <w:color w:val="000000"/>
          <w:lang w:val="fr-FR"/>
        </w:rPr>
        <w:t>2. citernes à cargaison fermées</w:t>
      </w:r>
      <w:r w:rsidRPr="007B7E30">
        <w:rPr>
          <w:b/>
          <w:color w:val="000000"/>
          <w:lang w:val="fr-FR"/>
        </w:rPr>
        <w:t xml:space="preserve"> </w:t>
      </w:r>
      <w:r w:rsidRPr="007B7E30">
        <w:rPr>
          <w:color w:val="000000"/>
          <w:vertAlign w:val="superscript"/>
          <w:lang w:val="fr-FR"/>
        </w:rPr>
        <w:t>1)</w:t>
      </w:r>
      <w:r w:rsidR="00516256" w:rsidRPr="007B7E30">
        <w:rPr>
          <w:color w:val="000000"/>
          <w:vertAlign w:val="superscript"/>
          <w:lang w:val="fr-FR"/>
        </w:rPr>
        <w:t xml:space="preserve"> </w:t>
      </w:r>
      <w:r w:rsidRPr="007B7E30">
        <w:rPr>
          <w:color w:val="000000"/>
          <w:vertAlign w:val="superscript"/>
          <w:lang w:val="fr-FR"/>
        </w:rPr>
        <w:t>2)</w:t>
      </w:r>
    </w:p>
    <w:p w:rsidR="006C39E2" w:rsidRPr="007B7E30" w:rsidRDefault="006C39E2" w:rsidP="006C39E2">
      <w:pPr>
        <w:tabs>
          <w:tab w:val="left" w:pos="-1560"/>
          <w:tab w:val="left" w:pos="284"/>
          <w:tab w:val="left" w:pos="3686"/>
        </w:tabs>
        <w:ind w:left="4536"/>
        <w:rPr>
          <w:color w:val="000000"/>
          <w:lang w:val="fr-FR"/>
        </w:rPr>
      </w:pPr>
      <w:r w:rsidRPr="007B7E30">
        <w:rPr>
          <w:color w:val="000000"/>
          <w:lang w:val="fr-FR"/>
        </w:rPr>
        <w:tab/>
      </w:r>
      <w:r w:rsidRPr="007B7E30">
        <w:rPr>
          <w:strike/>
          <w:color w:val="000000"/>
          <w:lang w:val="fr-FR"/>
        </w:rPr>
        <w:t>3. citernes à cargaison ouvertes avec coupe-flammes</w:t>
      </w:r>
      <w:r w:rsidRPr="007B7E30">
        <w:rPr>
          <w:color w:val="000000"/>
          <w:lang w:val="fr-FR"/>
        </w:rPr>
        <w:t xml:space="preserve"> </w:t>
      </w:r>
      <w:r w:rsidRPr="007B7E30">
        <w:rPr>
          <w:color w:val="000000"/>
          <w:vertAlign w:val="superscript"/>
          <w:lang w:val="fr-FR"/>
        </w:rPr>
        <w:t>1)</w:t>
      </w:r>
      <w:r w:rsidR="00516256" w:rsidRPr="007B7E30">
        <w:rPr>
          <w:color w:val="000000"/>
          <w:vertAlign w:val="superscript"/>
          <w:lang w:val="fr-FR"/>
        </w:rPr>
        <w:t xml:space="preserve"> </w:t>
      </w:r>
      <w:r w:rsidRPr="007B7E30">
        <w:rPr>
          <w:color w:val="000000"/>
          <w:vertAlign w:val="superscript"/>
          <w:lang w:val="fr-FR"/>
        </w:rPr>
        <w:t>2)</w:t>
      </w:r>
    </w:p>
    <w:p w:rsidR="006C39E2" w:rsidRPr="007B7E30" w:rsidRDefault="006C39E2" w:rsidP="006C39E2">
      <w:pPr>
        <w:tabs>
          <w:tab w:val="left" w:pos="-1560"/>
          <w:tab w:val="left" w:pos="284"/>
          <w:tab w:val="left" w:pos="3686"/>
        </w:tabs>
        <w:spacing w:after="120"/>
        <w:ind w:left="3686"/>
        <w:rPr>
          <w:color w:val="000000"/>
          <w:lang w:val="fr-FR"/>
        </w:rPr>
      </w:pPr>
      <w:r w:rsidRPr="007B7E30">
        <w:rPr>
          <w:color w:val="000000"/>
          <w:lang w:val="fr-FR"/>
        </w:rPr>
        <w:tab/>
      </w:r>
      <w:r w:rsidRPr="007B7E30">
        <w:rPr>
          <w:color w:val="000000"/>
          <w:lang w:val="fr-FR"/>
        </w:rPr>
        <w:tab/>
      </w:r>
      <w:r w:rsidRPr="007B7E30">
        <w:rPr>
          <w:strike/>
          <w:color w:val="000000"/>
          <w:lang w:val="fr-FR"/>
        </w:rPr>
        <w:t>4. citernes à cargaison ouvertes</w:t>
      </w:r>
      <w:r w:rsidRPr="007B7E30">
        <w:rPr>
          <w:color w:val="000000"/>
          <w:lang w:val="fr-FR"/>
        </w:rPr>
        <w:t xml:space="preserve"> </w:t>
      </w:r>
      <w:r w:rsidRPr="007B7E30">
        <w:rPr>
          <w:color w:val="000000"/>
          <w:vertAlign w:val="superscript"/>
          <w:lang w:val="fr-FR"/>
        </w:rPr>
        <w:t>1)</w:t>
      </w:r>
      <w:r w:rsidR="00516256" w:rsidRPr="007B7E30">
        <w:rPr>
          <w:color w:val="000000"/>
          <w:vertAlign w:val="superscript"/>
          <w:lang w:val="fr-FR"/>
        </w:rPr>
        <w:t xml:space="preserve"> </w:t>
      </w:r>
      <w:r w:rsidRPr="007B7E30">
        <w:rPr>
          <w:color w:val="000000"/>
          <w:vertAlign w:val="superscript"/>
          <w:lang w:val="fr-FR"/>
        </w:rPr>
        <w:t>2)</w:t>
      </w:r>
    </w:p>
    <w:p w:rsidR="006C39E2" w:rsidRPr="007B7E30" w:rsidRDefault="006C39E2" w:rsidP="006C39E2">
      <w:pPr>
        <w:ind w:left="1134" w:right="1134"/>
        <w:jc w:val="both"/>
        <w:rPr>
          <w:lang w:val="fr-FR"/>
        </w:rPr>
      </w:pPr>
      <w:r w:rsidRPr="007B7E30">
        <w:t>6.</w:t>
      </w:r>
      <w:r w:rsidRPr="007B7E30">
        <w:tab/>
        <w:t>Types de citernes à cargaison</w:t>
      </w:r>
      <w:r w:rsidR="00353B3F" w:rsidRPr="007B7E30">
        <w:t xml:space="preserve"> </w:t>
      </w:r>
      <w:r w:rsidRPr="007B7E30">
        <w:rPr>
          <w:lang w:val="fr-FR"/>
        </w:rPr>
        <w:t>:</w:t>
      </w:r>
      <w:r w:rsidRPr="007B7E30">
        <w:rPr>
          <w:lang w:val="fr-FR"/>
        </w:rPr>
        <w:tab/>
        <w:t xml:space="preserve">1. citernes à cargaison indépendantes </w:t>
      </w:r>
      <w:r w:rsidRPr="007B7E30">
        <w:rPr>
          <w:vertAlign w:val="superscript"/>
          <w:lang w:val="fr-FR"/>
        </w:rPr>
        <w:t>1)</w:t>
      </w:r>
      <w:r w:rsidR="00516256" w:rsidRPr="007B7E30">
        <w:rPr>
          <w:vertAlign w:val="superscript"/>
          <w:lang w:val="fr-FR"/>
        </w:rPr>
        <w:t xml:space="preserve"> </w:t>
      </w:r>
      <w:r w:rsidRPr="007B7E30">
        <w:rPr>
          <w:vertAlign w:val="superscript"/>
          <w:lang w:val="fr-FR"/>
        </w:rPr>
        <w:t>2)</w:t>
      </w:r>
    </w:p>
    <w:p w:rsidR="006C39E2" w:rsidRPr="007B7E30" w:rsidRDefault="006C39E2" w:rsidP="006C39E2">
      <w:pPr>
        <w:tabs>
          <w:tab w:val="left" w:pos="-1560"/>
          <w:tab w:val="left" w:pos="284"/>
          <w:tab w:val="left" w:pos="3686"/>
        </w:tabs>
        <w:ind w:left="3686"/>
        <w:rPr>
          <w:color w:val="000000"/>
          <w:lang w:val="fr-FR"/>
        </w:rPr>
      </w:pPr>
      <w:r w:rsidRPr="007B7E30">
        <w:rPr>
          <w:color w:val="000000"/>
          <w:lang w:val="fr-FR"/>
        </w:rPr>
        <w:tab/>
      </w:r>
      <w:r w:rsidRPr="007B7E30">
        <w:rPr>
          <w:color w:val="000000"/>
          <w:lang w:val="fr-FR"/>
        </w:rPr>
        <w:tab/>
      </w:r>
      <w:r w:rsidRPr="007B7E30">
        <w:rPr>
          <w:strike/>
          <w:color w:val="000000"/>
          <w:lang w:val="fr-FR"/>
        </w:rPr>
        <w:t>2. citernes à cargaison intégrales</w:t>
      </w:r>
      <w:r w:rsidRPr="007B7E30">
        <w:rPr>
          <w:color w:val="000000"/>
          <w:lang w:val="fr-FR"/>
        </w:rPr>
        <w:t xml:space="preserve"> </w:t>
      </w:r>
      <w:r w:rsidRPr="007B7E30">
        <w:rPr>
          <w:color w:val="000000"/>
          <w:vertAlign w:val="superscript"/>
          <w:lang w:val="fr-FR"/>
        </w:rPr>
        <w:t>1)</w:t>
      </w:r>
      <w:r w:rsidR="00516256" w:rsidRPr="007B7E30">
        <w:rPr>
          <w:color w:val="000000"/>
          <w:vertAlign w:val="superscript"/>
          <w:lang w:val="fr-FR"/>
        </w:rPr>
        <w:t xml:space="preserve"> </w:t>
      </w:r>
      <w:r w:rsidRPr="007B7E30">
        <w:rPr>
          <w:color w:val="000000"/>
          <w:vertAlign w:val="superscript"/>
          <w:lang w:val="fr-FR"/>
        </w:rPr>
        <w:t>2)</w:t>
      </w:r>
    </w:p>
    <w:p w:rsidR="006C39E2" w:rsidRPr="007B7E30" w:rsidRDefault="006C39E2" w:rsidP="006C39E2">
      <w:pPr>
        <w:tabs>
          <w:tab w:val="left" w:pos="-1560"/>
          <w:tab w:val="left" w:pos="284"/>
          <w:tab w:val="left" w:pos="3686"/>
        </w:tabs>
        <w:spacing w:after="120"/>
        <w:ind w:left="3686"/>
        <w:rPr>
          <w:color w:val="000000"/>
          <w:lang w:val="fr-FR"/>
        </w:rPr>
      </w:pPr>
      <w:r w:rsidRPr="007B7E30">
        <w:rPr>
          <w:color w:val="000000"/>
          <w:lang w:val="fr-FR"/>
        </w:rPr>
        <w:tab/>
      </w:r>
      <w:r w:rsidRPr="007B7E30">
        <w:rPr>
          <w:color w:val="000000"/>
          <w:lang w:val="fr-FR"/>
        </w:rPr>
        <w:tab/>
      </w:r>
      <w:r w:rsidRPr="007B7E30">
        <w:rPr>
          <w:strike/>
          <w:color w:val="000000"/>
          <w:lang w:val="fr-FR"/>
        </w:rPr>
        <w:t>3. parois des citernes à cargaison différentes de la coque</w:t>
      </w:r>
      <w:r w:rsidRPr="007B7E30">
        <w:rPr>
          <w:color w:val="000000"/>
          <w:lang w:val="fr-FR"/>
        </w:rPr>
        <w:t xml:space="preserve"> </w:t>
      </w:r>
      <w:r w:rsidRPr="007B7E30">
        <w:rPr>
          <w:color w:val="000000"/>
          <w:vertAlign w:val="superscript"/>
          <w:lang w:val="fr-FR"/>
        </w:rPr>
        <w:t>1)</w:t>
      </w:r>
      <w:r w:rsidR="00516256" w:rsidRPr="007B7E30">
        <w:rPr>
          <w:color w:val="000000"/>
          <w:vertAlign w:val="superscript"/>
          <w:lang w:val="fr-FR"/>
        </w:rPr>
        <w:t xml:space="preserve"> </w:t>
      </w:r>
      <w:r w:rsidRPr="007B7E30">
        <w:rPr>
          <w:color w:val="000000"/>
          <w:vertAlign w:val="superscript"/>
          <w:lang w:val="fr-FR"/>
        </w:rPr>
        <w:t>2)</w:t>
      </w:r>
    </w:p>
    <w:p w:rsidR="006C39E2" w:rsidRPr="007B7E30" w:rsidRDefault="006C39E2" w:rsidP="00BD25D0">
      <w:pPr>
        <w:spacing w:after="120" w:line="200" w:lineRule="exact"/>
        <w:ind w:left="1701" w:right="1134" w:hanging="567"/>
        <w:jc w:val="both"/>
        <w:rPr>
          <w:color w:val="000000"/>
          <w:lang w:val="fr-FR"/>
        </w:rPr>
      </w:pPr>
      <w:r w:rsidRPr="007B7E30">
        <w:t>7.</w:t>
      </w:r>
      <w:r w:rsidRPr="007B7E30">
        <w:tab/>
        <w:t xml:space="preserve">Pression d’ouverture </w:t>
      </w:r>
      <w:ins w:id="136" w:author="Martine Moench" w:date="2018-10-08T09:01:00Z">
        <w:r w:rsidR="004A26D8" w:rsidRPr="007B7E30">
          <w:rPr>
            <w:strike/>
          </w:rPr>
          <w:t xml:space="preserve">des soupapes de surpression / </w:t>
        </w:r>
      </w:ins>
      <w:r w:rsidRPr="007B7E30">
        <w:rPr>
          <w:strike/>
        </w:rPr>
        <w:t>des soupapes de dégagement</w:t>
      </w:r>
      <w:del w:id="137" w:author="Martine Moench" w:date="2018-10-08T09:01:00Z">
        <w:r w:rsidRPr="007B7E30" w:rsidDel="004A26D8">
          <w:rPr>
            <w:strike/>
          </w:rPr>
          <w:delText>des gaz</w:delText>
        </w:r>
      </w:del>
      <w:r w:rsidRPr="007B7E30">
        <w:rPr>
          <w:strike/>
        </w:rPr>
        <w:t xml:space="preserve"> à grande vitesse</w:t>
      </w:r>
      <w:r w:rsidRPr="007B7E30">
        <w:t>/des soupapes de sécurité</w:t>
      </w:r>
      <w:r w:rsidRPr="007B7E30">
        <w:rPr>
          <w:vertAlign w:val="superscript"/>
        </w:rPr>
        <w:t>1)</w:t>
      </w:r>
      <w:r w:rsidR="00516256" w:rsidRPr="007B7E30">
        <w:rPr>
          <w:vertAlign w:val="superscript"/>
        </w:rPr>
        <w:t xml:space="preserve"> </w:t>
      </w:r>
      <w:r w:rsidRPr="007B7E30">
        <w:rPr>
          <w:vertAlign w:val="superscript"/>
        </w:rPr>
        <w:t>2)</w:t>
      </w:r>
      <w:r w:rsidR="00353B3F" w:rsidRPr="007B7E30">
        <w:rPr>
          <w:vertAlign w:val="superscript"/>
        </w:rPr>
        <w:t xml:space="preserve"> </w:t>
      </w:r>
      <w:r w:rsidRPr="007B7E30">
        <w:t xml:space="preserve">: </w:t>
      </w:r>
      <w:r w:rsidRPr="007B7E30">
        <w:tab/>
      </w:r>
      <w:r w:rsidR="00BD25D0" w:rsidRPr="007B7E30">
        <w:tab/>
      </w:r>
      <w:r w:rsidRPr="007B7E30">
        <w:t>1580</w:t>
      </w:r>
      <w:r w:rsidRPr="007B7E30">
        <w:rPr>
          <w:color w:val="000000"/>
          <w:lang w:val="fr-FR"/>
        </w:rPr>
        <w:t xml:space="preserve"> kPa</w:t>
      </w:r>
    </w:p>
    <w:p w:rsidR="006C39E2" w:rsidRPr="007B7E30" w:rsidRDefault="006C39E2" w:rsidP="006C39E2">
      <w:pPr>
        <w:spacing w:after="120" w:line="200" w:lineRule="exact"/>
        <w:ind w:left="1134" w:right="1134"/>
        <w:jc w:val="both"/>
        <w:rPr>
          <w:color w:val="000000"/>
          <w:lang w:val="fr-FR"/>
        </w:rPr>
      </w:pPr>
      <w:r w:rsidRPr="007B7E30">
        <w:rPr>
          <w:color w:val="000000"/>
          <w:lang w:val="fr-FR"/>
        </w:rPr>
        <w:t>8.</w:t>
      </w:r>
      <w:r w:rsidRPr="007B7E30">
        <w:rPr>
          <w:color w:val="000000"/>
          <w:lang w:val="fr-FR"/>
        </w:rPr>
        <w:tab/>
        <w:t>Équipements supplémentaires</w:t>
      </w:r>
      <w:r w:rsidR="00353B3F" w:rsidRPr="007B7E30">
        <w:rPr>
          <w:color w:val="000000"/>
          <w:lang w:val="fr-FR"/>
        </w:rPr>
        <w:t xml:space="preserve"> </w:t>
      </w:r>
      <w:r w:rsidRPr="007B7E30">
        <w:rPr>
          <w:color w:val="000000"/>
          <w:lang w:val="fr-FR"/>
        </w:rPr>
        <w:t>:</w:t>
      </w:r>
    </w:p>
    <w:p w:rsidR="006C39E2" w:rsidRPr="007B7E30" w:rsidRDefault="006C39E2" w:rsidP="006C39E2">
      <w:pPr>
        <w:numPr>
          <w:ilvl w:val="0"/>
          <w:numId w:val="1"/>
        </w:numPr>
        <w:spacing w:line="200" w:lineRule="exact"/>
        <w:ind w:right="1134"/>
        <w:jc w:val="both"/>
        <w:rPr>
          <w:lang w:val="fr-FR"/>
        </w:rPr>
      </w:pPr>
      <w:r w:rsidRPr="007B7E30">
        <w:rPr>
          <w:lang w:val="fr-FR"/>
        </w:rPr>
        <w:t>dispositif de prise d’échantillons</w:t>
      </w:r>
    </w:p>
    <w:p w:rsidR="006C39E2" w:rsidRPr="007B7E30" w:rsidRDefault="006C39E2" w:rsidP="006C39E2">
      <w:pPr>
        <w:numPr>
          <w:ilvl w:val="12"/>
          <w:numId w:val="0"/>
        </w:numPr>
        <w:tabs>
          <w:tab w:val="left" w:pos="-1560"/>
          <w:tab w:val="left" w:pos="567"/>
        </w:tabs>
        <w:spacing w:after="120" w:line="200" w:lineRule="exact"/>
        <w:ind w:left="1418"/>
        <w:rPr>
          <w:color w:val="000000"/>
          <w:lang w:val="fr-FR"/>
        </w:rPr>
      </w:pPr>
      <w:r w:rsidRPr="007B7E30">
        <w:rPr>
          <w:color w:val="000000"/>
          <w:lang w:val="fr-FR"/>
        </w:rPr>
        <w:tab/>
        <w:t>raccord pour dispositif de prise d’échantillon</w:t>
      </w:r>
      <w:r w:rsidRPr="007B7E30">
        <w:rPr>
          <w:color w:val="000000"/>
          <w:lang w:val="fr-FR"/>
        </w:rPr>
        <w:tab/>
      </w:r>
      <w:r w:rsidRPr="007B7E30">
        <w:rPr>
          <w:color w:val="000000"/>
          <w:lang w:val="fr-FR"/>
        </w:rPr>
        <w:tab/>
        <w:t>oui/</w:t>
      </w:r>
      <w:r w:rsidRPr="007B7E30">
        <w:rPr>
          <w:strike/>
          <w:color w:val="000000"/>
          <w:lang w:val="fr-FR"/>
        </w:rPr>
        <w:t>non</w:t>
      </w:r>
      <w:r w:rsidRPr="007B7E30">
        <w:rPr>
          <w:b/>
          <w:color w:val="000000"/>
          <w:lang w:val="fr-FR"/>
        </w:rPr>
        <w:t xml:space="preserve"> </w:t>
      </w:r>
      <w:r w:rsidRPr="007B7E30">
        <w:rPr>
          <w:color w:val="000000"/>
          <w:vertAlign w:val="superscript"/>
          <w:lang w:val="fr-FR"/>
        </w:rPr>
        <w:t>1)2)</w:t>
      </w:r>
    </w:p>
    <w:p w:rsidR="006C39E2" w:rsidRPr="007B7E30" w:rsidRDefault="006C39E2" w:rsidP="006C39E2">
      <w:pPr>
        <w:numPr>
          <w:ilvl w:val="0"/>
          <w:numId w:val="1"/>
        </w:numPr>
        <w:spacing w:after="120" w:line="200" w:lineRule="exact"/>
        <w:ind w:right="1134"/>
        <w:jc w:val="both"/>
        <w:rPr>
          <w:color w:val="000000"/>
          <w:lang w:val="fr-FR"/>
        </w:rPr>
      </w:pPr>
      <w:r w:rsidRPr="007B7E30">
        <w:rPr>
          <w:color w:val="000000"/>
          <w:lang w:val="fr-FR"/>
        </w:rPr>
        <w:t>orifice de prise d’échantillons</w:t>
      </w:r>
      <w:r w:rsidRPr="007B7E30">
        <w:rPr>
          <w:color w:val="000000"/>
          <w:lang w:val="fr-FR"/>
        </w:rPr>
        <w:tab/>
      </w:r>
      <w:r w:rsidRPr="007B7E30">
        <w:rPr>
          <w:color w:val="000000"/>
          <w:lang w:val="fr-FR"/>
        </w:rPr>
        <w:tab/>
      </w:r>
      <w:r w:rsidRPr="007B7E30">
        <w:rPr>
          <w:color w:val="000000"/>
          <w:lang w:val="fr-FR"/>
        </w:rPr>
        <w:tab/>
      </w:r>
      <w:r w:rsidRPr="007B7E30">
        <w:rPr>
          <w:color w:val="000000"/>
          <w:lang w:val="fr-FR"/>
        </w:rPr>
        <w:tab/>
      </w:r>
      <w:r w:rsidRPr="007B7E30">
        <w:rPr>
          <w:strike/>
          <w:color w:val="000000"/>
          <w:lang w:val="fr-FR"/>
        </w:rPr>
        <w:t>oui</w:t>
      </w:r>
      <w:r w:rsidRPr="007B7E30">
        <w:rPr>
          <w:color w:val="000000"/>
          <w:lang w:val="fr-FR"/>
        </w:rPr>
        <w:t>/non</w:t>
      </w:r>
      <w:r w:rsidRPr="007B7E30">
        <w:rPr>
          <w:b/>
          <w:color w:val="000000"/>
          <w:lang w:val="fr-FR"/>
        </w:rPr>
        <w:t xml:space="preserve"> </w:t>
      </w:r>
      <w:r w:rsidRPr="007B7E30">
        <w:rPr>
          <w:color w:val="000000"/>
          <w:vertAlign w:val="superscript"/>
          <w:lang w:val="fr-FR"/>
        </w:rPr>
        <w:t>1)</w:t>
      </w:r>
      <w:r w:rsidR="00516256" w:rsidRPr="007B7E30">
        <w:rPr>
          <w:color w:val="000000"/>
          <w:vertAlign w:val="superscript"/>
          <w:lang w:val="fr-FR"/>
        </w:rPr>
        <w:t xml:space="preserve"> </w:t>
      </w:r>
      <w:r w:rsidRPr="007B7E30">
        <w:rPr>
          <w:color w:val="000000"/>
          <w:vertAlign w:val="superscript"/>
          <w:lang w:val="fr-FR"/>
        </w:rPr>
        <w:t>2)</w:t>
      </w:r>
    </w:p>
    <w:p w:rsidR="006C39E2" w:rsidRPr="007B7E30" w:rsidRDefault="006C39E2" w:rsidP="006C39E2">
      <w:pPr>
        <w:numPr>
          <w:ilvl w:val="0"/>
          <w:numId w:val="1"/>
        </w:numPr>
        <w:spacing w:line="200" w:lineRule="exact"/>
        <w:ind w:right="1134"/>
        <w:jc w:val="both"/>
        <w:rPr>
          <w:lang w:val="fr-FR"/>
        </w:rPr>
      </w:pPr>
      <w:r w:rsidRPr="007B7E30">
        <w:rPr>
          <w:lang w:val="fr-FR"/>
        </w:rPr>
        <w:t>installation de pulvérisation d’eau</w:t>
      </w:r>
      <w:r w:rsidRPr="007B7E30">
        <w:rPr>
          <w:lang w:val="fr-FR"/>
        </w:rPr>
        <w:tab/>
      </w:r>
      <w:r w:rsidRPr="007B7E30">
        <w:rPr>
          <w:lang w:val="fr-FR"/>
        </w:rPr>
        <w:tab/>
      </w:r>
      <w:r w:rsidRPr="007B7E30">
        <w:rPr>
          <w:lang w:val="fr-FR"/>
        </w:rPr>
        <w:tab/>
      </w:r>
      <w:r w:rsidRPr="007B7E30">
        <w:rPr>
          <w:lang w:val="fr-FR"/>
        </w:rPr>
        <w:tab/>
        <w:t>oui/</w:t>
      </w:r>
      <w:r w:rsidRPr="007B7E30">
        <w:rPr>
          <w:strike/>
          <w:lang w:val="fr-FR"/>
        </w:rPr>
        <w:t>non</w:t>
      </w:r>
      <w:r w:rsidRPr="007B7E30">
        <w:rPr>
          <w:b/>
          <w:lang w:val="fr-FR"/>
        </w:rPr>
        <w:t xml:space="preserve"> </w:t>
      </w:r>
      <w:r w:rsidRPr="007B7E30">
        <w:rPr>
          <w:vertAlign w:val="superscript"/>
          <w:lang w:val="fr-FR"/>
        </w:rPr>
        <w:t>1)</w:t>
      </w:r>
      <w:r w:rsidR="00516256" w:rsidRPr="007B7E30">
        <w:rPr>
          <w:vertAlign w:val="superscript"/>
          <w:lang w:val="fr-FR"/>
        </w:rPr>
        <w:t xml:space="preserve"> </w:t>
      </w:r>
      <w:r w:rsidRPr="007B7E30">
        <w:rPr>
          <w:vertAlign w:val="superscript"/>
          <w:lang w:val="fr-FR"/>
        </w:rPr>
        <w:t>2)</w:t>
      </w:r>
    </w:p>
    <w:p w:rsidR="006C39E2" w:rsidRPr="007B7E30" w:rsidRDefault="006C39E2" w:rsidP="006C39E2">
      <w:pPr>
        <w:numPr>
          <w:ilvl w:val="12"/>
          <w:numId w:val="0"/>
        </w:numPr>
        <w:tabs>
          <w:tab w:val="left" w:pos="-1560"/>
          <w:tab w:val="left" w:pos="567"/>
        </w:tabs>
        <w:spacing w:after="120" w:line="200" w:lineRule="exact"/>
        <w:ind w:left="851"/>
        <w:rPr>
          <w:color w:val="000000"/>
          <w:lang w:val="fr-FR"/>
        </w:rPr>
      </w:pPr>
      <w:r w:rsidRPr="007B7E30">
        <w:rPr>
          <w:color w:val="000000"/>
          <w:lang w:val="fr-FR"/>
        </w:rPr>
        <w:tab/>
      </w:r>
      <w:r w:rsidRPr="007B7E30">
        <w:rPr>
          <w:color w:val="000000"/>
          <w:lang w:val="fr-FR"/>
        </w:rPr>
        <w:tab/>
        <w:t>alarme de pression interne 40 kPa</w:t>
      </w:r>
      <w:r w:rsidRPr="007B7E30">
        <w:rPr>
          <w:color w:val="000000"/>
          <w:lang w:val="fr-FR"/>
        </w:rPr>
        <w:tab/>
      </w:r>
      <w:r w:rsidRPr="007B7E30">
        <w:rPr>
          <w:color w:val="000000"/>
          <w:lang w:val="fr-FR"/>
        </w:rPr>
        <w:tab/>
      </w:r>
      <w:r w:rsidRPr="007B7E30">
        <w:rPr>
          <w:color w:val="000000"/>
          <w:lang w:val="fr-FR"/>
        </w:rPr>
        <w:tab/>
      </w:r>
      <w:r w:rsidRPr="007B7E30">
        <w:rPr>
          <w:color w:val="000000"/>
          <w:lang w:val="fr-FR"/>
        </w:rPr>
        <w:tab/>
      </w:r>
      <w:r w:rsidRPr="007B7E30">
        <w:rPr>
          <w:strike/>
          <w:color w:val="000000"/>
          <w:lang w:val="fr-FR"/>
        </w:rPr>
        <w:t>oui</w:t>
      </w:r>
      <w:r w:rsidRPr="007B7E30">
        <w:rPr>
          <w:color w:val="000000"/>
          <w:lang w:val="fr-FR"/>
        </w:rPr>
        <w:t>/non</w:t>
      </w:r>
      <w:r w:rsidRPr="007B7E30">
        <w:rPr>
          <w:b/>
          <w:color w:val="000000"/>
          <w:lang w:val="fr-FR"/>
        </w:rPr>
        <w:t xml:space="preserve"> </w:t>
      </w:r>
      <w:r w:rsidRPr="007B7E30">
        <w:rPr>
          <w:color w:val="000000"/>
          <w:vertAlign w:val="superscript"/>
          <w:lang w:val="fr-FR"/>
        </w:rPr>
        <w:t>1)</w:t>
      </w:r>
      <w:r w:rsidR="00516256" w:rsidRPr="007B7E30">
        <w:rPr>
          <w:color w:val="000000"/>
          <w:vertAlign w:val="superscript"/>
          <w:lang w:val="fr-FR"/>
        </w:rPr>
        <w:t xml:space="preserve"> </w:t>
      </w:r>
      <w:r w:rsidRPr="007B7E30">
        <w:rPr>
          <w:color w:val="000000"/>
          <w:vertAlign w:val="superscript"/>
          <w:lang w:val="fr-FR"/>
        </w:rPr>
        <w:t>2)</w:t>
      </w:r>
    </w:p>
    <w:p w:rsidR="006C39E2" w:rsidRPr="007B7E30" w:rsidRDefault="006C39E2" w:rsidP="006C39E2">
      <w:pPr>
        <w:numPr>
          <w:ilvl w:val="0"/>
          <w:numId w:val="1"/>
        </w:numPr>
        <w:spacing w:line="200" w:lineRule="exact"/>
        <w:ind w:right="1134"/>
        <w:jc w:val="both"/>
        <w:rPr>
          <w:lang w:val="fr-FR"/>
        </w:rPr>
      </w:pPr>
      <w:r w:rsidRPr="007B7E30">
        <w:rPr>
          <w:lang w:val="fr-FR"/>
        </w:rPr>
        <w:t>chauffage de la cargaison</w:t>
      </w:r>
    </w:p>
    <w:p w:rsidR="006C39E2" w:rsidRPr="007B7E30" w:rsidRDefault="006C39E2" w:rsidP="006C39E2">
      <w:pPr>
        <w:numPr>
          <w:ilvl w:val="12"/>
          <w:numId w:val="0"/>
        </w:numPr>
        <w:tabs>
          <w:tab w:val="left" w:pos="-1560"/>
          <w:tab w:val="left" w:pos="567"/>
        </w:tabs>
        <w:spacing w:line="200" w:lineRule="exact"/>
        <w:ind w:left="1418"/>
        <w:rPr>
          <w:color w:val="000000"/>
          <w:lang w:val="fr-FR"/>
        </w:rPr>
      </w:pPr>
      <w:r w:rsidRPr="007B7E30">
        <w:rPr>
          <w:color w:val="000000"/>
          <w:lang w:val="fr-FR"/>
        </w:rPr>
        <w:tab/>
        <w:t>chauffage possible à partir de la terre</w:t>
      </w:r>
      <w:r w:rsidRPr="007B7E30">
        <w:rPr>
          <w:color w:val="000000"/>
          <w:lang w:val="fr-FR"/>
        </w:rPr>
        <w:tab/>
      </w:r>
      <w:r w:rsidRPr="007B7E30">
        <w:rPr>
          <w:color w:val="000000"/>
          <w:lang w:val="fr-FR"/>
        </w:rPr>
        <w:tab/>
      </w:r>
      <w:r w:rsidRPr="007B7E30">
        <w:rPr>
          <w:color w:val="000000"/>
          <w:lang w:val="fr-FR"/>
        </w:rPr>
        <w:tab/>
      </w:r>
      <w:r w:rsidRPr="007B7E30">
        <w:rPr>
          <w:strike/>
          <w:color w:val="000000"/>
          <w:lang w:val="fr-FR"/>
        </w:rPr>
        <w:t>oui</w:t>
      </w:r>
      <w:r w:rsidRPr="007B7E30">
        <w:rPr>
          <w:color w:val="000000"/>
          <w:lang w:val="fr-FR"/>
        </w:rPr>
        <w:t>/non</w:t>
      </w:r>
      <w:r w:rsidRPr="007B7E30">
        <w:rPr>
          <w:b/>
          <w:color w:val="000000"/>
          <w:lang w:val="fr-FR"/>
        </w:rPr>
        <w:t xml:space="preserve"> </w:t>
      </w:r>
      <w:r w:rsidRPr="007B7E30">
        <w:rPr>
          <w:color w:val="000000"/>
          <w:vertAlign w:val="superscript"/>
          <w:lang w:val="fr-FR"/>
        </w:rPr>
        <w:t>1)</w:t>
      </w:r>
      <w:r w:rsidR="00516256" w:rsidRPr="007B7E30">
        <w:rPr>
          <w:color w:val="000000"/>
          <w:vertAlign w:val="superscript"/>
          <w:lang w:val="fr-FR"/>
        </w:rPr>
        <w:t xml:space="preserve"> </w:t>
      </w:r>
      <w:r w:rsidRPr="007B7E30">
        <w:rPr>
          <w:color w:val="000000"/>
          <w:vertAlign w:val="superscript"/>
          <w:lang w:val="fr-FR"/>
        </w:rPr>
        <w:t>2)</w:t>
      </w:r>
    </w:p>
    <w:p w:rsidR="006C39E2" w:rsidRPr="007B7E30" w:rsidRDefault="006C39E2" w:rsidP="006C39E2">
      <w:pPr>
        <w:numPr>
          <w:ilvl w:val="12"/>
          <w:numId w:val="0"/>
        </w:numPr>
        <w:tabs>
          <w:tab w:val="left" w:pos="-1560"/>
          <w:tab w:val="left" w:pos="567"/>
        </w:tabs>
        <w:spacing w:after="120" w:line="200" w:lineRule="exact"/>
        <w:ind w:left="1418"/>
        <w:rPr>
          <w:color w:val="000000"/>
          <w:lang w:val="fr-FR"/>
        </w:rPr>
      </w:pPr>
      <w:r w:rsidRPr="007B7E30">
        <w:rPr>
          <w:color w:val="000000"/>
          <w:lang w:val="fr-FR"/>
        </w:rPr>
        <w:tab/>
        <w:t>installation de chauffage à bord</w:t>
      </w:r>
      <w:r w:rsidRPr="007B7E30">
        <w:rPr>
          <w:color w:val="000000"/>
          <w:lang w:val="fr-FR"/>
        </w:rPr>
        <w:tab/>
      </w:r>
      <w:r w:rsidRPr="007B7E30">
        <w:rPr>
          <w:color w:val="000000"/>
          <w:lang w:val="fr-FR"/>
        </w:rPr>
        <w:tab/>
      </w:r>
      <w:r w:rsidRPr="007B7E30">
        <w:rPr>
          <w:color w:val="000000"/>
          <w:lang w:val="fr-FR"/>
        </w:rPr>
        <w:tab/>
      </w:r>
      <w:r w:rsidRPr="007B7E30">
        <w:rPr>
          <w:color w:val="000000"/>
          <w:lang w:val="fr-FR"/>
        </w:rPr>
        <w:tab/>
      </w:r>
      <w:r w:rsidRPr="007B7E30">
        <w:rPr>
          <w:strike/>
          <w:color w:val="000000"/>
          <w:lang w:val="fr-FR"/>
        </w:rPr>
        <w:t>oui</w:t>
      </w:r>
      <w:r w:rsidRPr="007B7E30">
        <w:rPr>
          <w:color w:val="000000"/>
          <w:lang w:val="fr-FR"/>
        </w:rPr>
        <w:t>/non</w:t>
      </w:r>
      <w:r w:rsidRPr="007B7E30">
        <w:rPr>
          <w:b/>
          <w:color w:val="000000"/>
          <w:lang w:val="fr-FR"/>
        </w:rPr>
        <w:t xml:space="preserve"> </w:t>
      </w:r>
      <w:r w:rsidRPr="007B7E30">
        <w:rPr>
          <w:color w:val="000000"/>
          <w:vertAlign w:val="superscript"/>
          <w:lang w:val="fr-FR"/>
        </w:rPr>
        <w:t>1)</w:t>
      </w:r>
      <w:r w:rsidR="00516256" w:rsidRPr="007B7E30">
        <w:rPr>
          <w:color w:val="000000"/>
          <w:vertAlign w:val="superscript"/>
          <w:lang w:val="fr-FR"/>
        </w:rPr>
        <w:t xml:space="preserve"> </w:t>
      </w:r>
      <w:r w:rsidRPr="007B7E30">
        <w:rPr>
          <w:color w:val="000000"/>
          <w:vertAlign w:val="superscript"/>
          <w:lang w:val="fr-FR"/>
        </w:rPr>
        <w:t>2)</w:t>
      </w:r>
    </w:p>
    <w:p w:rsidR="006C39E2" w:rsidRPr="007B7E30" w:rsidRDefault="006C39E2" w:rsidP="006C39E2">
      <w:pPr>
        <w:numPr>
          <w:ilvl w:val="0"/>
          <w:numId w:val="1"/>
        </w:numPr>
        <w:spacing w:after="120" w:line="200" w:lineRule="exact"/>
        <w:ind w:right="1134"/>
        <w:jc w:val="both"/>
        <w:rPr>
          <w:lang w:val="fr-FR"/>
        </w:rPr>
      </w:pPr>
      <w:r w:rsidRPr="007B7E30">
        <w:rPr>
          <w:lang w:val="fr-FR"/>
        </w:rPr>
        <w:t>installation de réfrigération de la cargaison</w:t>
      </w:r>
      <w:r w:rsidRPr="007B7E30">
        <w:rPr>
          <w:lang w:val="fr-FR"/>
        </w:rPr>
        <w:tab/>
      </w:r>
      <w:r w:rsidRPr="007B7E30">
        <w:rPr>
          <w:lang w:val="fr-FR"/>
        </w:rPr>
        <w:tab/>
      </w:r>
      <w:r w:rsidRPr="007B7E30">
        <w:rPr>
          <w:strike/>
          <w:lang w:val="fr-FR"/>
        </w:rPr>
        <w:t>oui</w:t>
      </w:r>
      <w:r w:rsidRPr="007B7E30">
        <w:rPr>
          <w:lang w:val="fr-FR"/>
        </w:rPr>
        <w:t>/non</w:t>
      </w:r>
      <w:r w:rsidRPr="007B7E30">
        <w:rPr>
          <w:b/>
          <w:lang w:val="fr-FR"/>
        </w:rPr>
        <w:t xml:space="preserve"> </w:t>
      </w:r>
      <w:r w:rsidRPr="007B7E30">
        <w:rPr>
          <w:vertAlign w:val="superscript"/>
          <w:lang w:val="fr-FR"/>
        </w:rPr>
        <w:t>1)</w:t>
      </w:r>
      <w:r w:rsidR="00516256" w:rsidRPr="007B7E30">
        <w:rPr>
          <w:vertAlign w:val="superscript"/>
          <w:lang w:val="fr-FR"/>
        </w:rPr>
        <w:t xml:space="preserve"> </w:t>
      </w:r>
      <w:r w:rsidRPr="007B7E30">
        <w:rPr>
          <w:vertAlign w:val="superscript"/>
          <w:lang w:val="fr-FR"/>
        </w:rPr>
        <w:t>2)</w:t>
      </w:r>
    </w:p>
    <w:p w:rsidR="006C39E2" w:rsidRPr="007B7E30" w:rsidRDefault="006C39E2" w:rsidP="006C39E2">
      <w:pPr>
        <w:numPr>
          <w:ilvl w:val="0"/>
          <w:numId w:val="1"/>
        </w:numPr>
        <w:spacing w:after="120" w:line="200" w:lineRule="exact"/>
        <w:ind w:right="1134"/>
        <w:jc w:val="both"/>
        <w:rPr>
          <w:lang w:val="fr-FR"/>
        </w:rPr>
      </w:pPr>
      <w:r w:rsidRPr="007B7E30">
        <w:rPr>
          <w:lang w:val="fr-FR"/>
        </w:rPr>
        <w:t>installation d’inertisation</w:t>
      </w:r>
      <w:r w:rsidRPr="007B7E30">
        <w:rPr>
          <w:lang w:val="fr-FR"/>
        </w:rPr>
        <w:tab/>
      </w:r>
      <w:r w:rsidRPr="007B7E30">
        <w:rPr>
          <w:lang w:val="fr-FR"/>
        </w:rPr>
        <w:tab/>
      </w:r>
      <w:r w:rsidRPr="007B7E30">
        <w:rPr>
          <w:lang w:val="fr-FR"/>
        </w:rPr>
        <w:tab/>
      </w:r>
      <w:r w:rsidRPr="007B7E30">
        <w:rPr>
          <w:lang w:val="fr-FR"/>
        </w:rPr>
        <w:tab/>
      </w:r>
      <w:r w:rsidRPr="007B7E30">
        <w:rPr>
          <w:lang w:val="fr-FR"/>
        </w:rPr>
        <w:tab/>
        <w:t>oui/</w:t>
      </w:r>
      <w:r w:rsidRPr="007B7E30">
        <w:rPr>
          <w:strike/>
          <w:lang w:val="fr-FR"/>
        </w:rPr>
        <w:t>non</w:t>
      </w:r>
      <w:r w:rsidRPr="007B7E30">
        <w:rPr>
          <w:b/>
          <w:lang w:val="fr-FR"/>
        </w:rPr>
        <w:t xml:space="preserve"> </w:t>
      </w:r>
      <w:r w:rsidRPr="007B7E30">
        <w:rPr>
          <w:vertAlign w:val="superscript"/>
          <w:lang w:val="fr-FR"/>
        </w:rPr>
        <w:t>1)</w:t>
      </w:r>
      <w:r w:rsidR="00516256" w:rsidRPr="007B7E30">
        <w:rPr>
          <w:vertAlign w:val="superscript"/>
          <w:lang w:val="fr-FR"/>
        </w:rPr>
        <w:t xml:space="preserve"> </w:t>
      </w:r>
      <w:r w:rsidRPr="007B7E30">
        <w:rPr>
          <w:vertAlign w:val="superscript"/>
          <w:lang w:val="fr-FR"/>
        </w:rPr>
        <w:t>2)</w:t>
      </w:r>
    </w:p>
    <w:p w:rsidR="006C39E2" w:rsidRPr="007B7E30" w:rsidRDefault="006C39E2" w:rsidP="006C39E2">
      <w:pPr>
        <w:numPr>
          <w:ilvl w:val="0"/>
          <w:numId w:val="1"/>
        </w:numPr>
        <w:spacing w:after="120" w:line="200" w:lineRule="exact"/>
        <w:ind w:right="1134"/>
        <w:jc w:val="both"/>
        <w:rPr>
          <w:lang w:val="fr-FR"/>
        </w:rPr>
      </w:pPr>
      <w:r w:rsidRPr="007B7E30">
        <w:rPr>
          <w:lang w:val="fr-FR"/>
        </w:rPr>
        <w:t>chambre de</w:t>
      </w:r>
      <w:ins w:id="138" w:author="Martine Moench" w:date="2018-10-08T09:06:00Z">
        <w:r w:rsidR="004A26D8" w:rsidRPr="007B7E30">
          <w:rPr>
            <w:lang w:val="fr-FR"/>
          </w:rPr>
          <w:t>s</w:t>
        </w:r>
      </w:ins>
      <w:r w:rsidRPr="007B7E30">
        <w:rPr>
          <w:lang w:val="fr-FR"/>
        </w:rPr>
        <w:t xml:space="preserve"> pompes sous le pont</w:t>
      </w:r>
      <w:r w:rsidRPr="007B7E30">
        <w:rPr>
          <w:lang w:val="fr-FR"/>
        </w:rPr>
        <w:tab/>
      </w:r>
      <w:r w:rsidRPr="007B7E30">
        <w:rPr>
          <w:lang w:val="fr-FR"/>
        </w:rPr>
        <w:tab/>
      </w:r>
      <w:r w:rsidRPr="007B7E30">
        <w:rPr>
          <w:lang w:val="fr-FR"/>
        </w:rPr>
        <w:tab/>
      </w:r>
      <w:r w:rsidRPr="007B7E30">
        <w:rPr>
          <w:lang w:val="fr-FR"/>
        </w:rPr>
        <w:tab/>
      </w:r>
      <w:r w:rsidRPr="007B7E30">
        <w:rPr>
          <w:strike/>
          <w:lang w:val="fr-FR"/>
        </w:rPr>
        <w:t>oui</w:t>
      </w:r>
      <w:r w:rsidRPr="007B7E30">
        <w:rPr>
          <w:lang w:val="fr-FR"/>
        </w:rPr>
        <w:t>/non</w:t>
      </w:r>
      <w:r w:rsidRPr="007B7E30">
        <w:rPr>
          <w:b/>
          <w:lang w:val="fr-FR"/>
        </w:rPr>
        <w:t xml:space="preserve"> </w:t>
      </w:r>
      <w:r w:rsidRPr="007B7E30">
        <w:rPr>
          <w:vertAlign w:val="superscript"/>
          <w:lang w:val="fr-FR"/>
        </w:rPr>
        <w:t>1)</w:t>
      </w:r>
    </w:p>
    <w:p w:rsidR="006C39E2" w:rsidRPr="007B7E30" w:rsidRDefault="007F638E" w:rsidP="006C39E2">
      <w:pPr>
        <w:numPr>
          <w:ilvl w:val="0"/>
          <w:numId w:val="1"/>
        </w:numPr>
        <w:spacing w:after="120" w:line="200" w:lineRule="exact"/>
        <w:ind w:right="1134"/>
        <w:jc w:val="both"/>
        <w:rPr>
          <w:color w:val="000000"/>
          <w:lang w:val="fr-FR"/>
        </w:rPr>
      </w:pPr>
      <w:ins w:id="139" w:author="Martine Moench" w:date="2018-10-05T15:06:00Z">
        <w:r w:rsidRPr="007B7E30">
          <w:rPr>
            <w:lang w:val="fr-FR"/>
          </w:rPr>
          <w:t>Système de ventilation selon 9.3.x.12.4 b)</w:t>
        </w:r>
        <w:r w:rsidRPr="007B7E30">
          <w:rPr>
            <w:lang w:val="fr-FR"/>
          </w:rPr>
          <w:tab/>
        </w:r>
      </w:ins>
      <w:del w:id="140" w:author="Martine Moench" w:date="2018-10-05T15:06:00Z">
        <w:r w:rsidR="006C39E2" w:rsidRPr="007B7E30" w:rsidDel="007F638E">
          <w:rPr>
            <w:lang w:val="fr-FR"/>
          </w:rPr>
          <w:delText>dispositif de surpression</w:delText>
        </w:r>
      </w:del>
      <w:r w:rsidR="006C39E2" w:rsidRPr="007B7E30">
        <w:rPr>
          <w:lang w:val="fr-FR"/>
        </w:rPr>
        <w:tab/>
      </w:r>
      <w:r w:rsidR="006C39E2" w:rsidRPr="007B7E30">
        <w:rPr>
          <w:lang w:val="fr-FR"/>
        </w:rPr>
        <w:tab/>
        <w:t>oui/non</w:t>
      </w:r>
      <w:r w:rsidR="006C39E2" w:rsidRPr="007B7E30">
        <w:rPr>
          <w:vertAlign w:val="superscript"/>
          <w:lang w:val="fr-FR"/>
        </w:rPr>
        <w:t>1)</w:t>
      </w:r>
      <w:ins w:id="141" w:author="Martine Moench" w:date="2018-10-05T15:07:00Z">
        <w:r w:rsidRPr="007B7E30">
          <w:rPr>
            <w:vertAlign w:val="superscript"/>
            <w:lang w:val="fr-FR"/>
          </w:rPr>
          <w:t>3)</w:t>
        </w:r>
      </w:ins>
      <w:r w:rsidR="006C39E2" w:rsidRPr="007B7E30">
        <w:rPr>
          <w:vertAlign w:val="superscript"/>
          <w:lang w:val="fr-FR"/>
        </w:rPr>
        <w:br/>
      </w:r>
      <w:r w:rsidR="006C39E2" w:rsidRPr="007B7E30">
        <w:rPr>
          <w:color w:val="000000"/>
          <w:lang w:val="fr-FR"/>
        </w:rPr>
        <w:t>dans ……………………………………………</w:t>
      </w:r>
    </w:p>
    <w:p w:rsidR="004A26D8" w:rsidRPr="007B7E30" w:rsidRDefault="004A26D8" w:rsidP="004A26D8">
      <w:pPr>
        <w:pStyle w:val="Bullet1G"/>
        <w:rPr>
          <w:ins w:id="142" w:author="Martine Moench" w:date="2018-10-08T09:07:00Z"/>
          <w:rFonts w:eastAsia="Calibri"/>
          <w:lang w:val="fr-FR"/>
        </w:rPr>
      </w:pPr>
      <w:ins w:id="143" w:author="Martine Moench" w:date="2018-10-08T09:04:00Z">
        <w:r w:rsidRPr="007B7E30">
          <w:rPr>
            <w:rFonts w:eastAsia="Calibri"/>
            <w:lang w:val="fr-FR"/>
          </w:rPr>
          <w:t xml:space="preserve">répond aux règles de construction visées aux 9.3.x.12.4 b) ou 9.3.x.12.4 c), 9.3.x.51 et 9.3.x.52 </w:t>
        </w:r>
        <w:r w:rsidRPr="007B7E30">
          <w:rPr>
            <w:rFonts w:eastAsia="Calibri"/>
            <w:lang w:val="fr-FR"/>
          </w:rPr>
          <w:tab/>
        </w:r>
      </w:ins>
      <w:r w:rsidR="00BD25D0" w:rsidRPr="007B7E30">
        <w:rPr>
          <w:rFonts w:eastAsia="Calibri"/>
          <w:lang w:val="fr-FR"/>
        </w:rPr>
        <w:tab/>
      </w:r>
      <w:r w:rsidR="00BD25D0" w:rsidRPr="007B7E30">
        <w:rPr>
          <w:rFonts w:eastAsia="Calibri"/>
          <w:lang w:val="fr-FR"/>
        </w:rPr>
        <w:tab/>
      </w:r>
      <w:r w:rsidR="00BD25D0" w:rsidRPr="007B7E30">
        <w:rPr>
          <w:rFonts w:eastAsia="Calibri"/>
          <w:lang w:val="fr-FR"/>
        </w:rPr>
        <w:tab/>
      </w:r>
      <w:r w:rsidR="00BD25D0" w:rsidRPr="007B7E30">
        <w:rPr>
          <w:rFonts w:eastAsia="Calibri"/>
          <w:lang w:val="fr-FR"/>
        </w:rPr>
        <w:tab/>
      </w:r>
      <w:r w:rsidR="00BD25D0" w:rsidRPr="007B7E30">
        <w:rPr>
          <w:rFonts w:eastAsia="Calibri"/>
          <w:lang w:val="fr-FR"/>
        </w:rPr>
        <w:tab/>
      </w:r>
      <w:ins w:id="144" w:author="Martine Moench" w:date="2018-10-08T09:04:00Z">
        <w:r w:rsidRPr="007B7E30">
          <w:rPr>
            <w:rFonts w:eastAsia="Calibri"/>
            <w:lang w:val="fr-FR"/>
          </w:rPr>
          <w:tab/>
          <w:t>oui/non</w:t>
        </w:r>
        <w:r w:rsidRPr="007B7E30">
          <w:rPr>
            <w:rFonts w:eastAsia="Calibri"/>
            <w:vertAlign w:val="superscript"/>
            <w:lang w:val="fr-FR"/>
          </w:rPr>
          <w:t>1) 3)</w:t>
        </w:r>
      </w:ins>
    </w:p>
    <w:p w:rsidR="00205B81" w:rsidRPr="007B7E30" w:rsidRDefault="00205B81" w:rsidP="00205B81">
      <w:pPr>
        <w:pStyle w:val="Bullet1G"/>
        <w:rPr>
          <w:ins w:id="145" w:author="Martine Moench" w:date="2018-10-08T09:07:00Z"/>
          <w:rFonts w:eastAsia="Calibri"/>
          <w:vertAlign w:val="superscript"/>
          <w:lang w:val="fr-FR"/>
        </w:rPr>
      </w:pPr>
      <w:ins w:id="146" w:author="Martine Moench" w:date="2018-10-08T09:07:00Z">
        <w:r w:rsidRPr="007B7E30">
          <w:rPr>
            <w:rFonts w:eastAsia="Calibri"/>
            <w:lang w:val="fr-FR"/>
          </w:rPr>
          <w:t>Conduite d’évacuation de gaz et installation chauffée</w:t>
        </w:r>
        <w:r w:rsidRPr="007B7E30">
          <w:rPr>
            <w:rFonts w:eastAsia="Calibri"/>
            <w:lang w:val="fr-FR"/>
          </w:rPr>
          <w:tab/>
        </w:r>
        <w:r w:rsidRPr="007B7E30">
          <w:rPr>
            <w:rFonts w:eastAsia="Calibri"/>
            <w:strike/>
            <w:lang w:val="fr-FR"/>
          </w:rPr>
          <w:t>oui</w:t>
        </w:r>
        <w:r w:rsidRPr="007B7E30">
          <w:rPr>
            <w:rFonts w:eastAsia="Calibri"/>
            <w:lang w:val="fr-FR"/>
          </w:rPr>
          <w:t xml:space="preserve">/non </w:t>
        </w:r>
        <w:r w:rsidRPr="007B7E30">
          <w:rPr>
            <w:rFonts w:eastAsia="Calibri"/>
            <w:vertAlign w:val="superscript"/>
            <w:lang w:val="fr-FR"/>
          </w:rPr>
          <w:t>1) 2)</w:t>
        </w:r>
      </w:ins>
    </w:p>
    <w:p w:rsidR="006C39E2" w:rsidRPr="007B7E30" w:rsidDel="00205B81" w:rsidRDefault="006C39E2" w:rsidP="006C39E2">
      <w:pPr>
        <w:numPr>
          <w:ilvl w:val="0"/>
          <w:numId w:val="1"/>
        </w:numPr>
        <w:spacing w:line="200" w:lineRule="exact"/>
        <w:ind w:right="1134"/>
        <w:jc w:val="both"/>
        <w:rPr>
          <w:del w:id="147" w:author="Martine Moench" w:date="2018-10-08T09:08:00Z"/>
          <w:lang w:val="fr-FR"/>
        </w:rPr>
      </w:pPr>
      <w:del w:id="148" w:author="Martine Moench" w:date="2018-10-08T09:08:00Z">
        <w:r w:rsidRPr="007B7E30" w:rsidDel="00205B81">
          <w:rPr>
            <w:lang w:val="fr-FR"/>
          </w:rPr>
          <w:delText xml:space="preserve">conduite de retour de gaz selon </w:delText>
        </w:r>
      </w:del>
    </w:p>
    <w:p w:rsidR="006C39E2" w:rsidRPr="007B7E30" w:rsidDel="00205B81" w:rsidRDefault="006C39E2" w:rsidP="006C39E2">
      <w:pPr>
        <w:numPr>
          <w:ilvl w:val="12"/>
          <w:numId w:val="0"/>
        </w:numPr>
        <w:tabs>
          <w:tab w:val="left" w:pos="-1560"/>
          <w:tab w:val="left" w:pos="567"/>
        </w:tabs>
        <w:spacing w:after="120" w:line="200" w:lineRule="exact"/>
        <w:ind w:left="1418"/>
        <w:rPr>
          <w:del w:id="149" w:author="Martine Moench" w:date="2018-10-08T09:08:00Z"/>
          <w:color w:val="000000"/>
          <w:lang w:val="fr-FR"/>
        </w:rPr>
      </w:pPr>
      <w:del w:id="150" w:author="Martine Moench" w:date="2018-10-08T09:08:00Z">
        <w:r w:rsidRPr="007B7E30" w:rsidDel="00205B81">
          <w:rPr>
            <w:color w:val="000000"/>
            <w:lang w:val="fr-FR"/>
          </w:rPr>
          <w:tab/>
          <w:delText>conduites et installations chauffées</w:delText>
        </w:r>
        <w:r w:rsidRPr="007B7E30" w:rsidDel="00205B81">
          <w:rPr>
            <w:color w:val="000000"/>
            <w:lang w:val="fr-FR"/>
          </w:rPr>
          <w:tab/>
        </w:r>
        <w:r w:rsidRPr="007B7E30" w:rsidDel="00205B81">
          <w:rPr>
            <w:color w:val="000000"/>
            <w:lang w:val="fr-FR"/>
          </w:rPr>
          <w:tab/>
        </w:r>
        <w:r w:rsidRPr="007B7E30" w:rsidDel="00205B81">
          <w:rPr>
            <w:color w:val="000000"/>
            <w:lang w:val="fr-FR"/>
          </w:rPr>
          <w:tab/>
        </w:r>
        <w:r w:rsidRPr="007B7E30" w:rsidDel="00205B81">
          <w:rPr>
            <w:color w:val="000000"/>
            <w:lang w:val="fr-FR"/>
          </w:rPr>
          <w:tab/>
        </w:r>
        <w:r w:rsidRPr="007B7E30" w:rsidDel="00205B81">
          <w:rPr>
            <w:strike/>
            <w:color w:val="000000"/>
            <w:lang w:val="fr-FR"/>
          </w:rPr>
          <w:delText>oui</w:delText>
        </w:r>
        <w:r w:rsidRPr="007B7E30" w:rsidDel="00205B81">
          <w:rPr>
            <w:color w:val="000000"/>
            <w:lang w:val="fr-FR"/>
          </w:rPr>
          <w:delText>/non</w:delText>
        </w:r>
        <w:r w:rsidRPr="007B7E30" w:rsidDel="00205B81">
          <w:rPr>
            <w:b/>
            <w:color w:val="000000"/>
            <w:lang w:val="fr-FR"/>
          </w:rPr>
          <w:delText xml:space="preserve"> </w:delText>
        </w:r>
        <w:r w:rsidRPr="007B7E30" w:rsidDel="00205B81">
          <w:rPr>
            <w:color w:val="000000"/>
            <w:vertAlign w:val="superscript"/>
            <w:lang w:val="fr-FR"/>
          </w:rPr>
          <w:delText>1)</w:delText>
        </w:r>
        <w:r w:rsidR="00516256" w:rsidRPr="007B7E30" w:rsidDel="00205B81">
          <w:rPr>
            <w:color w:val="000000"/>
            <w:vertAlign w:val="superscript"/>
            <w:lang w:val="fr-FR"/>
          </w:rPr>
          <w:delText xml:space="preserve"> </w:delText>
        </w:r>
        <w:r w:rsidRPr="007B7E30" w:rsidDel="00205B81">
          <w:rPr>
            <w:color w:val="000000"/>
            <w:vertAlign w:val="superscript"/>
            <w:lang w:val="fr-FR"/>
          </w:rPr>
          <w:delText>2)</w:delText>
        </w:r>
      </w:del>
    </w:p>
    <w:p w:rsidR="006C39E2" w:rsidRPr="007B7E30" w:rsidRDefault="006C39E2" w:rsidP="006C39E2">
      <w:pPr>
        <w:numPr>
          <w:ilvl w:val="0"/>
          <w:numId w:val="1"/>
        </w:numPr>
        <w:spacing w:after="120" w:line="200" w:lineRule="exact"/>
        <w:ind w:right="1134"/>
        <w:jc w:val="both"/>
        <w:rPr>
          <w:color w:val="000000"/>
          <w:lang w:val="fr-FR"/>
        </w:rPr>
      </w:pPr>
      <w:r w:rsidRPr="007B7E30">
        <w:rPr>
          <w:color w:val="000000"/>
          <w:lang w:val="fr-FR"/>
        </w:rPr>
        <w:t xml:space="preserve">répond aux </w:t>
      </w:r>
      <w:del w:id="151" w:author="Martine Moench" w:date="2018-10-08T09:04:00Z">
        <w:r w:rsidRPr="007B7E30" w:rsidDel="004A26D8">
          <w:rPr>
            <w:color w:val="000000"/>
            <w:lang w:val="fr-FR"/>
          </w:rPr>
          <w:delText xml:space="preserve">prescriptions </w:delText>
        </w:r>
      </w:del>
      <w:ins w:id="152" w:author="Martine Moench" w:date="2018-10-08T09:04:00Z">
        <w:r w:rsidR="004A26D8" w:rsidRPr="007B7E30">
          <w:rPr>
            <w:color w:val="000000"/>
            <w:lang w:val="fr-FR"/>
          </w:rPr>
          <w:t xml:space="preserve">règles </w:t>
        </w:r>
      </w:ins>
      <w:r w:rsidRPr="007B7E30">
        <w:rPr>
          <w:color w:val="000000"/>
          <w:lang w:val="fr-FR"/>
        </w:rPr>
        <w:t>de construction de l’ (des) observation(s) ........................ de la colonne (20) du tableau C du chapitre 3.2.</w:t>
      </w:r>
      <w:r w:rsidRPr="007B7E30">
        <w:rPr>
          <w:color w:val="000000"/>
          <w:vertAlign w:val="superscript"/>
          <w:lang w:val="fr-FR"/>
        </w:rPr>
        <w:footnoteReference w:customMarkFollows="1" w:id="4"/>
        <w:t>1)</w:t>
      </w:r>
      <w:r w:rsidR="00516256" w:rsidRPr="007B7E30">
        <w:rPr>
          <w:color w:val="000000"/>
          <w:vertAlign w:val="superscript"/>
          <w:lang w:val="fr-FR"/>
        </w:rPr>
        <w:t xml:space="preserve"> </w:t>
      </w:r>
      <w:r w:rsidRPr="007B7E30">
        <w:rPr>
          <w:color w:val="000000"/>
          <w:vertAlign w:val="superscript"/>
          <w:lang w:val="fr-FR"/>
        </w:rPr>
        <w:footnoteReference w:customMarkFollows="1" w:id="5"/>
        <w:t>2)</w:t>
      </w:r>
    </w:p>
    <w:p w:rsidR="006C39E2" w:rsidRPr="007B7E30" w:rsidRDefault="006C39E2" w:rsidP="004A26D8">
      <w:pPr>
        <w:spacing w:after="120" w:line="200" w:lineRule="exact"/>
        <w:ind w:left="1701" w:right="1134" w:hanging="567"/>
        <w:jc w:val="both"/>
        <w:rPr>
          <w:lang w:val="fr-FR"/>
        </w:rPr>
      </w:pPr>
      <w:r w:rsidRPr="007B7E30">
        <w:rPr>
          <w:lang w:val="fr-FR"/>
        </w:rPr>
        <w:t>9.</w:t>
      </w:r>
      <w:r w:rsidRPr="007B7E30">
        <w:rPr>
          <w:lang w:val="fr-FR"/>
        </w:rPr>
        <w:tab/>
        <w:t xml:space="preserve">Installations </w:t>
      </w:r>
      <w:ins w:id="155" w:author="Martine Moench" w:date="2018-10-08T09:02:00Z">
        <w:r w:rsidR="004A26D8" w:rsidRPr="007B7E30">
          <w:rPr>
            <w:lang w:val="fr-FR"/>
          </w:rPr>
          <w:t>et équipements électriques et non électriques destinés à être utilisés dans des zones de risque d’explosion</w:t>
        </w:r>
      </w:ins>
      <w:del w:id="156" w:author="Martine Moench" w:date="2018-10-08T09:02:00Z">
        <w:r w:rsidRPr="007B7E30" w:rsidDel="004A26D8">
          <w:rPr>
            <w:lang w:val="fr-FR"/>
          </w:rPr>
          <w:delText>électriques</w:delText>
        </w:r>
        <w:r w:rsidR="00353B3F" w:rsidRPr="007B7E30" w:rsidDel="004A26D8">
          <w:rPr>
            <w:lang w:val="fr-FR"/>
          </w:rPr>
          <w:delText xml:space="preserve"> </w:delText>
        </w:r>
      </w:del>
      <w:r w:rsidRPr="007B7E30">
        <w:rPr>
          <w:lang w:val="fr-FR"/>
        </w:rPr>
        <w:t>:</w:t>
      </w:r>
    </w:p>
    <w:p w:rsidR="006C39E2" w:rsidRPr="007B7E30" w:rsidRDefault="006C39E2" w:rsidP="00BD25D0">
      <w:pPr>
        <w:numPr>
          <w:ilvl w:val="0"/>
          <w:numId w:val="1"/>
        </w:numPr>
        <w:tabs>
          <w:tab w:val="clear" w:pos="1701"/>
          <w:tab w:val="left" w:pos="3828"/>
        </w:tabs>
        <w:spacing w:after="120" w:line="200" w:lineRule="exact"/>
        <w:ind w:left="1843" w:right="1134"/>
        <w:jc w:val="both"/>
        <w:rPr>
          <w:lang w:val="fr-FR"/>
        </w:rPr>
      </w:pPr>
      <w:r w:rsidRPr="007B7E30">
        <w:rPr>
          <w:lang w:val="fr-FR"/>
        </w:rPr>
        <w:t>classe de température</w:t>
      </w:r>
      <w:r w:rsidR="00353B3F" w:rsidRPr="007B7E30">
        <w:rPr>
          <w:lang w:val="fr-FR"/>
        </w:rPr>
        <w:t xml:space="preserve"> </w:t>
      </w:r>
      <w:r w:rsidRPr="007B7E30">
        <w:rPr>
          <w:lang w:val="fr-FR"/>
        </w:rPr>
        <w:t>:</w:t>
      </w:r>
      <w:r w:rsidR="00BD25D0" w:rsidRPr="007B7E30">
        <w:rPr>
          <w:lang w:val="fr-FR"/>
        </w:rPr>
        <w:tab/>
      </w:r>
      <w:r w:rsidRPr="007B7E30">
        <w:rPr>
          <w:lang w:val="fr-FR"/>
        </w:rPr>
        <w:t>T4</w:t>
      </w:r>
    </w:p>
    <w:p w:rsidR="00BD25D0" w:rsidRPr="00281552" w:rsidRDefault="006C39E2" w:rsidP="009D2F18">
      <w:pPr>
        <w:numPr>
          <w:ilvl w:val="0"/>
          <w:numId w:val="1"/>
        </w:numPr>
        <w:tabs>
          <w:tab w:val="clear" w:pos="1701"/>
          <w:tab w:val="left" w:pos="3828"/>
        </w:tabs>
        <w:suppressAutoHyphens w:val="0"/>
        <w:spacing w:after="120" w:line="240" w:lineRule="auto"/>
        <w:ind w:left="1843" w:right="1134"/>
        <w:jc w:val="both"/>
        <w:rPr>
          <w:lang w:val="fr-FR"/>
        </w:rPr>
      </w:pPr>
      <w:r w:rsidRPr="00281552">
        <w:rPr>
          <w:color w:val="000000"/>
          <w:lang w:val="fr-FR"/>
        </w:rPr>
        <w:t>groupe d’explosion</w:t>
      </w:r>
      <w:r w:rsidR="00353B3F" w:rsidRPr="00281552">
        <w:rPr>
          <w:color w:val="000000"/>
          <w:lang w:val="fr-FR"/>
        </w:rPr>
        <w:t xml:space="preserve"> </w:t>
      </w:r>
      <w:r w:rsidRPr="00281552">
        <w:rPr>
          <w:color w:val="000000"/>
          <w:lang w:val="fr-FR"/>
        </w:rPr>
        <w:t>:</w:t>
      </w:r>
      <w:r w:rsidR="00BD25D0" w:rsidRPr="00281552">
        <w:rPr>
          <w:color w:val="000000"/>
          <w:lang w:val="fr-FR"/>
        </w:rPr>
        <w:tab/>
      </w:r>
      <w:r w:rsidRPr="00281552">
        <w:rPr>
          <w:color w:val="000000"/>
          <w:lang w:val="fr-FR"/>
        </w:rPr>
        <w:t>IIB</w:t>
      </w:r>
      <w:r w:rsidR="00BD25D0" w:rsidRPr="00281552">
        <w:rPr>
          <w:lang w:val="fr-FR"/>
        </w:rPr>
        <w:br w:type="page"/>
      </w:r>
    </w:p>
    <w:p w:rsidR="00E1118A" w:rsidRPr="007B7E30" w:rsidRDefault="006C39E2" w:rsidP="00E1118A">
      <w:pPr>
        <w:spacing w:after="60" w:line="200" w:lineRule="exact"/>
        <w:ind w:left="1134" w:right="1134"/>
        <w:jc w:val="both"/>
        <w:rPr>
          <w:ins w:id="157" w:author="Martine Moench" w:date="2018-10-08T09:10:00Z"/>
          <w:bCs/>
          <w:lang w:val="fr-FR"/>
        </w:rPr>
      </w:pPr>
      <w:r w:rsidRPr="007B7E30">
        <w:rPr>
          <w:lang w:val="fr-FR"/>
        </w:rPr>
        <w:lastRenderedPageBreak/>
        <w:t>10.</w:t>
      </w:r>
      <w:r w:rsidRPr="007B7E30">
        <w:rPr>
          <w:lang w:val="fr-FR"/>
        </w:rPr>
        <w:tab/>
      </w:r>
      <w:ins w:id="158" w:author="Martine Moench" w:date="2018-10-08T09:10:00Z">
        <w:r w:rsidR="00E1118A" w:rsidRPr="007B7E30">
          <w:rPr>
            <w:bCs/>
            <w:lang w:val="fr-FR"/>
          </w:rPr>
          <w:t>Systèmes de protection autonomes :</w:t>
        </w:r>
      </w:ins>
    </w:p>
    <w:p w:rsidR="00E1118A" w:rsidRPr="007B7E30" w:rsidRDefault="00E1118A" w:rsidP="00BD25D0">
      <w:pPr>
        <w:pStyle w:val="ListParagraph"/>
        <w:numPr>
          <w:ilvl w:val="0"/>
          <w:numId w:val="12"/>
        </w:numPr>
        <w:spacing w:after="60" w:line="200" w:lineRule="exact"/>
        <w:ind w:left="1985" w:right="1134" w:hanging="284"/>
        <w:jc w:val="both"/>
        <w:rPr>
          <w:ins w:id="159" w:author="Martine Moench" w:date="2018-10-08T09:10:00Z"/>
          <w:lang w:val="fr-FR"/>
        </w:rPr>
      </w:pPr>
      <w:ins w:id="160" w:author="Martine Moench" w:date="2018-10-08T09:10:00Z">
        <w:r w:rsidRPr="007B7E30">
          <w:rPr>
            <w:lang w:val="fr-FR"/>
          </w:rPr>
          <w:t>Groupe / sous-groupe d’explosion du groupe d’explosion II B: …………………...</w:t>
        </w:r>
      </w:ins>
    </w:p>
    <w:p w:rsidR="006C39E2" w:rsidRPr="007B7E30" w:rsidRDefault="00E1118A" w:rsidP="00516256">
      <w:pPr>
        <w:spacing w:after="120" w:line="200" w:lineRule="exact"/>
        <w:ind w:left="1689" w:right="1134" w:hanging="555"/>
        <w:jc w:val="both"/>
        <w:rPr>
          <w:lang w:val="fr-FR"/>
        </w:rPr>
      </w:pPr>
      <w:ins w:id="161" w:author="Martine Moench" w:date="2018-10-08T09:10:00Z">
        <w:r w:rsidRPr="007B7E30">
          <w:rPr>
            <w:lang w:val="fr-FR"/>
          </w:rPr>
          <w:t>11.</w:t>
        </w:r>
      </w:ins>
      <w:r w:rsidR="00516256" w:rsidRPr="007B7E30">
        <w:rPr>
          <w:lang w:val="fr-FR"/>
        </w:rPr>
        <w:tab/>
      </w:r>
      <w:r w:rsidR="006C39E2" w:rsidRPr="007B7E30">
        <w:rPr>
          <w:lang w:val="fr-FR"/>
        </w:rPr>
        <w:t>Débit de chargement/déchargement</w:t>
      </w:r>
      <w:r w:rsidR="00353B3F" w:rsidRPr="007B7E30">
        <w:rPr>
          <w:lang w:val="fr-FR"/>
        </w:rPr>
        <w:t xml:space="preserve"> :</w:t>
      </w:r>
      <w:r w:rsidR="006C39E2" w:rsidRPr="007B7E30">
        <w:rPr>
          <w:lang w:val="fr-FR"/>
        </w:rPr>
        <w:t xml:space="preserve"> m</w:t>
      </w:r>
      <w:r w:rsidR="006C39E2" w:rsidRPr="007B7E30">
        <w:rPr>
          <w:vertAlign w:val="superscript"/>
          <w:lang w:val="fr-FR"/>
        </w:rPr>
        <w:t>3</w:t>
      </w:r>
      <w:r w:rsidR="006C39E2" w:rsidRPr="007B7E30">
        <w:rPr>
          <w:lang w:val="fr-FR"/>
        </w:rPr>
        <w:t>/h</w:t>
      </w:r>
      <w:r w:rsidR="006C39E2" w:rsidRPr="007B7E30">
        <w:rPr>
          <w:vertAlign w:val="superscript"/>
          <w:lang w:val="fr-FR"/>
        </w:rPr>
        <w:t>1</w:t>
      </w:r>
      <w:r w:rsidR="006C39E2" w:rsidRPr="007B7E30">
        <w:rPr>
          <w:lang w:val="fr-FR"/>
        </w:rPr>
        <w:t xml:space="preserve"> ou voir instructions de chargement/déchargement</w:t>
      </w:r>
      <w:r w:rsidR="006C39E2" w:rsidRPr="007B7E30">
        <w:rPr>
          <w:vertAlign w:val="superscript"/>
          <w:lang w:val="fr-FR"/>
        </w:rPr>
        <w:t>1)</w:t>
      </w:r>
    </w:p>
    <w:p w:rsidR="006C39E2" w:rsidRPr="007B7E30" w:rsidRDefault="006C39E2" w:rsidP="006C39E2">
      <w:pPr>
        <w:spacing w:after="40" w:line="200" w:lineRule="exact"/>
        <w:ind w:left="1134" w:right="1134"/>
        <w:jc w:val="both"/>
        <w:rPr>
          <w:lang w:val="fr-FR"/>
        </w:rPr>
      </w:pPr>
      <w:r w:rsidRPr="007B7E30">
        <w:rPr>
          <w:lang w:val="fr-FR"/>
        </w:rPr>
        <w:t>1</w:t>
      </w:r>
      <w:ins w:id="162" w:author="Martine Moench" w:date="2018-10-08T09:10:00Z">
        <w:r w:rsidR="00E1118A" w:rsidRPr="007B7E30">
          <w:rPr>
            <w:lang w:val="fr-FR"/>
          </w:rPr>
          <w:t>2</w:t>
        </w:r>
      </w:ins>
      <w:del w:id="163" w:author="Martine Moench" w:date="2018-10-08T09:10:00Z">
        <w:r w:rsidRPr="007B7E30" w:rsidDel="00E1118A">
          <w:rPr>
            <w:lang w:val="fr-FR"/>
          </w:rPr>
          <w:delText>1</w:delText>
        </w:r>
      </w:del>
      <w:r w:rsidRPr="007B7E30">
        <w:rPr>
          <w:lang w:val="fr-FR"/>
        </w:rPr>
        <w:t>.</w:t>
      </w:r>
      <w:r w:rsidRPr="007B7E30">
        <w:rPr>
          <w:lang w:val="fr-FR"/>
        </w:rPr>
        <w:tab/>
        <w:t>Masse volumique (densité) relative admise</w:t>
      </w:r>
      <w:r w:rsidR="00353B3F" w:rsidRPr="007B7E30">
        <w:rPr>
          <w:lang w:val="fr-FR"/>
        </w:rPr>
        <w:t xml:space="preserve"> :</w:t>
      </w:r>
      <w:r w:rsidRPr="007B7E30">
        <w:rPr>
          <w:lang w:val="fr-FR"/>
        </w:rPr>
        <w:t xml:space="preserve"> 1,00</w:t>
      </w:r>
    </w:p>
    <w:p w:rsidR="00E1118A" w:rsidRPr="007B7E30" w:rsidRDefault="00E1118A" w:rsidP="00BD25D0">
      <w:pPr>
        <w:spacing w:before="120" w:line="200" w:lineRule="exact"/>
        <w:ind w:left="1134" w:right="1134"/>
        <w:jc w:val="both"/>
        <w:rPr>
          <w:ins w:id="164" w:author="Martine Moench" w:date="2018-10-08T09:11:00Z"/>
          <w:rFonts w:asciiTheme="majorBidi" w:eastAsia="Calibri" w:hAnsiTheme="majorBidi" w:cstheme="majorBidi"/>
          <w:lang w:val="fr-FR"/>
        </w:rPr>
      </w:pPr>
      <w:ins w:id="165" w:author="Martine Moench" w:date="2018-10-08T09:11:00Z">
        <w:r w:rsidRPr="007B7E30">
          <w:rPr>
            <w:rFonts w:asciiTheme="majorBidi" w:eastAsia="Calibri" w:hAnsiTheme="majorBidi" w:cstheme="majorBidi"/>
            <w:lang w:val="fr-FR"/>
          </w:rPr>
          <w:t>13.</w:t>
        </w:r>
        <w:r w:rsidRPr="007B7E30">
          <w:rPr>
            <w:rFonts w:asciiTheme="majorBidi" w:eastAsia="Calibri" w:hAnsiTheme="majorBidi" w:cstheme="majorBidi"/>
            <w:lang w:val="fr-FR"/>
          </w:rPr>
          <w:tab/>
          <w:t>Observations supplémentaires :</w:t>
        </w:r>
      </w:ins>
    </w:p>
    <w:p w:rsidR="00E1118A" w:rsidRPr="007B7E30" w:rsidRDefault="00E1118A" w:rsidP="00E1118A">
      <w:pPr>
        <w:kinsoku w:val="0"/>
        <w:overflowPunct w:val="0"/>
        <w:autoSpaceDE w:val="0"/>
        <w:autoSpaceDN w:val="0"/>
        <w:adjustRightInd w:val="0"/>
        <w:snapToGrid w:val="0"/>
        <w:ind w:left="1134" w:right="1134"/>
        <w:jc w:val="both"/>
        <w:rPr>
          <w:ins w:id="166" w:author="Martine Moench" w:date="2018-10-08T09:11:00Z"/>
          <w:rFonts w:asciiTheme="majorBidi" w:eastAsia="Calibri" w:hAnsiTheme="majorBidi" w:cstheme="majorBidi"/>
          <w:lang w:val="fr-FR"/>
        </w:rPr>
      </w:pPr>
      <w:ins w:id="167" w:author="Martine Moench" w:date="2018-10-08T09:11:00Z">
        <w:r w:rsidRPr="007B7E30">
          <w:rPr>
            <w:rFonts w:asciiTheme="majorBidi" w:eastAsia="Calibri" w:hAnsiTheme="majorBidi" w:cstheme="majorBidi"/>
            <w:lang w:val="fr-FR"/>
          </w:rPr>
          <w:tab/>
          <w:t>Le bateau répond aux règles de construction visées aux 9.3.x.12, 9.3.x.51,</w:t>
        </w:r>
      </w:ins>
    </w:p>
    <w:p w:rsidR="00E1118A" w:rsidRPr="007B7E30" w:rsidRDefault="00E1118A" w:rsidP="00E1118A">
      <w:pPr>
        <w:kinsoku w:val="0"/>
        <w:overflowPunct w:val="0"/>
        <w:autoSpaceDE w:val="0"/>
        <w:autoSpaceDN w:val="0"/>
        <w:adjustRightInd w:val="0"/>
        <w:snapToGrid w:val="0"/>
        <w:ind w:left="1134" w:right="1134" w:firstLine="567"/>
        <w:jc w:val="both"/>
        <w:rPr>
          <w:ins w:id="168" w:author="Martine Moench" w:date="2018-10-08T09:11:00Z"/>
          <w:rFonts w:asciiTheme="majorBidi" w:eastAsia="Calibri" w:hAnsiTheme="majorBidi" w:cstheme="majorBidi"/>
          <w:vertAlign w:val="superscript"/>
          <w:lang w:val="fr-FR"/>
        </w:rPr>
      </w:pPr>
      <w:ins w:id="169" w:author="Martine Moench" w:date="2018-10-08T09:11:00Z">
        <w:r w:rsidRPr="007B7E30">
          <w:rPr>
            <w:rFonts w:asciiTheme="majorBidi" w:eastAsia="Calibri" w:hAnsiTheme="majorBidi" w:cstheme="majorBidi"/>
            <w:lang w:val="fr-FR"/>
          </w:rPr>
          <w:t>9.3.x.52</w:t>
        </w:r>
        <w:r w:rsidRPr="007B7E30">
          <w:rPr>
            <w:rFonts w:asciiTheme="majorBidi" w:eastAsia="Calibri" w:hAnsiTheme="majorBidi" w:cstheme="majorBidi"/>
            <w:lang w:val="fr-FR"/>
          </w:rPr>
          <w:tab/>
        </w:r>
        <w:r w:rsidRPr="007B7E30">
          <w:rPr>
            <w:rFonts w:asciiTheme="majorBidi" w:eastAsia="Calibri" w:hAnsiTheme="majorBidi" w:cstheme="majorBidi"/>
            <w:lang w:val="fr-FR"/>
          </w:rPr>
          <w:tab/>
        </w:r>
        <w:r w:rsidRPr="007B7E30">
          <w:rPr>
            <w:rFonts w:asciiTheme="majorBidi" w:eastAsia="Calibri" w:hAnsiTheme="majorBidi" w:cstheme="majorBidi"/>
            <w:lang w:val="fr-FR"/>
          </w:rPr>
          <w:tab/>
        </w:r>
        <w:r w:rsidRPr="007B7E30">
          <w:rPr>
            <w:rFonts w:asciiTheme="majorBidi" w:eastAsia="Calibri" w:hAnsiTheme="majorBidi" w:cstheme="majorBidi"/>
            <w:lang w:val="fr-FR"/>
          </w:rPr>
          <w:tab/>
        </w:r>
        <w:r w:rsidRPr="007B7E30">
          <w:rPr>
            <w:rFonts w:asciiTheme="majorBidi" w:eastAsia="Calibri" w:hAnsiTheme="majorBidi" w:cstheme="majorBidi"/>
            <w:lang w:val="fr-FR"/>
          </w:rPr>
          <w:tab/>
        </w:r>
        <w:r w:rsidRPr="007B7E30">
          <w:rPr>
            <w:rFonts w:asciiTheme="majorBidi" w:eastAsia="Calibri" w:hAnsiTheme="majorBidi" w:cstheme="majorBidi"/>
            <w:lang w:val="fr-FR"/>
          </w:rPr>
          <w:tab/>
        </w:r>
        <w:r w:rsidRPr="007B7E30">
          <w:rPr>
            <w:rFonts w:asciiTheme="majorBidi" w:eastAsia="Calibri" w:hAnsiTheme="majorBidi" w:cstheme="majorBidi"/>
            <w:lang w:val="fr-FR"/>
          </w:rPr>
          <w:tab/>
        </w:r>
        <w:r w:rsidRPr="007B7E30">
          <w:rPr>
            <w:rFonts w:asciiTheme="majorBidi" w:eastAsia="Calibri" w:hAnsiTheme="majorBidi" w:cstheme="majorBidi"/>
            <w:lang w:val="fr-FR"/>
          </w:rPr>
          <w:tab/>
        </w:r>
        <w:r w:rsidRPr="007B7E30">
          <w:rPr>
            <w:rFonts w:asciiTheme="majorBidi" w:eastAsia="Calibri" w:hAnsiTheme="majorBidi" w:cstheme="majorBidi"/>
            <w:lang w:val="fr-FR"/>
          </w:rPr>
          <w:tab/>
          <w:t xml:space="preserve">oui/non </w:t>
        </w:r>
        <w:r w:rsidRPr="007B7E30">
          <w:rPr>
            <w:rFonts w:asciiTheme="majorBidi" w:eastAsia="Calibri" w:hAnsiTheme="majorBidi" w:cstheme="majorBidi"/>
            <w:vertAlign w:val="superscript"/>
            <w:lang w:val="fr-FR"/>
          </w:rPr>
          <w:t>1) 3)</w:t>
        </w:r>
      </w:ins>
    </w:p>
    <w:p w:rsidR="00E1118A" w:rsidRPr="007B7E30" w:rsidRDefault="00E1118A" w:rsidP="00E1118A">
      <w:pPr>
        <w:kinsoku w:val="0"/>
        <w:overflowPunct w:val="0"/>
        <w:autoSpaceDE w:val="0"/>
        <w:autoSpaceDN w:val="0"/>
        <w:adjustRightInd w:val="0"/>
        <w:snapToGrid w:val="0"/>
        <w:ind w:left="1134" w:right="1134"/>
        <w:jc w:val="both"/>
        <w:rPr>
          <w:ins w:id="170" w:author="Martine Moench" w:date="2018-10-08T09:11:00Z"/>
          <w:rFonts w:asciiTheme="majorBidi" w:eastAsia="Calibri" w:hAnsiTheme="majorBidi" w:cstheme="majorBidi"/>
          <w:lang w:val="fr-FR"/>
        </w:rPr>
      </w:pPr>
      <w:ins w:id="171" w:author="Martine Moench" w:date="2018-10-08T09:11:00Z">
        <w:r w:rsidRPr="007B7E30">
          <w:rPr>
            <w:rFonts w:asciiTheme="majorBidi" w:eastAsia="Calibri" w:hAnsiTheme="majorBidi" w:cstheme="majorBidi"/>
            <w:lang w:val="fr-FR"/>
          </w:rPr>
          <w:tab/>
          <w:t>……………………………………………………………………………………</w:t>
        </w:r>
      </w:ins>
    </w:p>
    <w:p w:rsidR="00E1118A" w:rsidRPr="007B7E30" w:rsidRDefault="00E1118A" w:rsidP="00E1118A">
      <w:pPr>
        <w:kinsoku w:val="0"/>
        <w:overflowPunct w:val="0"/>
        <w:autoSpaceDE w:val="0"/>
        <w:autoSpaceDN w:val="0"/>
        <w:adjustRightInd w:val="0"/>
        <w:snapToGrid w:val="0"/>
        <w:ind w:left="1134" w:right="1134"/>
        <w:jc w:val="both"/>
        <w:rPr>
          <w:ins w:id="172" w:author="Martine Moench" w:date="2018-10-08T09:11:00Z"/>
          <w:rFonts w:asciiTheme="majorBidi" w:eastAsia="Calibri" w:hAnsiTheme="majorBidi" w:cstheme="majorBidi"/>
          <w:lang w:val="fr-FR"/>
        </w:rPr>
      </w:pPr>
      <w:ins w:id="173" w:author="Martine Moench" w:date="2018-10-08T09:11:00Z">
        <w:r w:rsidRPr="007B7E30">
          <w:rPr>
            <w:rFonts w:asciiTheme="majorBidi" w:eastAsia="Calibri" w:hAnsiTheme="majorBidi" w:cstheme="majorBidi"/>
            <w:lang w:val="fr-FR"/>
          </w:rPr>
          <w:tab/>
          <w:t>……………………………………………………………………………………</w:t>
        </w:r>
      </w:ins>
    </w:p>
    <w:p w:rsidR="006C39E2" w:rsidRPr="007B7E30" w:rsidRDefault="00E1118A" w:rsidP="00E1118A">
      <w:pPr>
        <w:spacing w:after="120"/>
        <w:ind w:left="1689" w:right="1134" w:hanging="555"/>
        <w:jc w:val="both"/>
        <w:rPr>
          <w:lang w:val="fr-FR"/>
        </w:rPr>
      </w:pPr>
      <w:ins w:id="174" w:author="Martine Moench" w:date="2018-10-08T09:11:00Z">
        <w:r w:rsidRPr="007B7E30">
          <w:rPr>
            <w:rFonts w:asciiTheme="majorBidi" w:eastAsia="Calibri" w:hAnsiTheme="majorBidi" w:cstheme="majorBidi"/>
            <w:lang w:val="fr-FR"/>
          </w:rPr>
          <w:tab/>
          <w:t>……………………………………………………………………………………</w:t>
        </w:r>
      </w:ins>
      <w:del w:id="175" w:author="Martine Moench" w:date="2018-10-08T09:11:00Z">
        <w:r w:rsidR="006C39E2" w:rsidRPr="007B7E30" w:rsidDel="00E1118A">
          <w:rPr>
            <w:lang w:val="fr-FR"/>
          </w:rPr>
          <w:delText>12.</w:delText>
        </w:r>
        <w:r w:rsidR="006C39E2" w:rsidRPr="007B7E30" w:rsidDel="00E1118A">
          <w:rPr>
            <w:lang w:val="fr-FR"/>
          </w:rPr>
          <w:tab/>
          <w:delText>Observations supplémentaires</w:delText>
        </w:r>
        <w:r w:rsidR="006C39E2" w:rsidRPr="007B7E30" w:rsidDel="00E1118A">
          <w:rPr>
            <w:vertAlign w:val="superscript"/>
            <w:lang w:val="fr-FR"/>
          </w:rPr>
          <w:delText>1)</w:delText>
        </w:r>
        <w:r w:rsidR="00353B3F" w:rsidRPr="007B7E30" w:rsidDel="00E1118A">
          <w:rPr>
            <w:lang w:val="fr-FR"/>
          </w:rPr>
          <w:delText xml:space="preserve"> :</w:delText>
        </w:r>
        <w:r w:rsidR="006C39E2" w:rsidRPr="007B7E30" w:rsidDel="00E1118A">
          <w:rPr>
            <w:lang w:val="fr-FR"/>
          </w:rPr>
          <w:tab/>
          <w:delText xml:space="preserve">Ce raccord de dispositif de </w:delText>
        </w:r>
        <w:r w:rsidR="006C39E2" w:rsidRPr="007B7E30" w:rsidDel="00E1118A">
          <w:rPr>
            <w:lang w:val="fr-FR"/>
          </w:rPr>
          <w:tab/>
          <w:delText>prise d’échantillons est approprié pour l’appareil ETS</w:delText>
        </w:r>
      </w:del>
    </w:p>
    <w:p w:rsidR="006C39E2" w:rsidRPr="007B7E30" w:rsidRDefault="006C39E2" w:rsidP="006C39E2">
      <w:pPr>
        <w:keepNext/>
        <w:keepLines/>
        <w:tabs>
          <w:tab w:val="right" w:pos="851"/>
        </w:tabs>
        <w:spacing w:before="360" w:after="240" w:line="300" w:lineRule="exact"/>
        <w:ind w:left="1134" w:right="1134"/>
        <w:rPr>
          <w:b/>
          <w:sz w:val="28"/>
          <w:lang w:val="fr-FR"/>
        </w:rPr>
      </w:pPr>
      <w:r w:rsidRPr="007B7E30">
        <w:rPr>
          <w:rFonts w:ascii="Arial" w:hAnsi="Arial" w:cs="Arial"/>
          <w:b/>
          <w:color w:val="000000"/>
          <w:sz w:val="28"/>
          <w:lang w:val="fr-FR"/>
        </w:rPr>
        <w:br w:type="page"/>
      </w:r>
      <w:r w:rsidRPr="007B7E30">
        <w:rPr>
          <w:b/>
          <w:sz w:val="28"/>
          <w:lang w:val="fr-FR"/>
        </w:rPr>
        <w:lastRenderedPageBreak/>
        <w:t>Équipement technique de l’automoteur-citerne GASEX</w:t>
      </w:r>
    </w:p>
    <w:p w:rsidR="006C39E2" w:rsidRPr="007B7E30" w:rsidRDefault="006C39E2" w:rsidP="006C39E2">
      <w:pPr>
        <w:keepNext/>
        <w:keepLines/>
        <w:tabs>
          <w:tab w:val="right" w:pos="851"/>
        </w:tabs>
        <w:spacing w:before="360" w:after="240" w:line="270" w:lineRule="exact"/>
        <w:ind w:left="1134" w:right="1134" w:hanging="1134"/>
        <w:rPr>
          <w:b/>
          <w:sz w:val="24"/>
          <w:lang w:val="fr-FR"/>
        </w:rPr>
      </w:pPr>
      <w:r w:rsidRPr="007B7E30">
        <w:rPr>
          <w:b/>
          <w:sz w:val="24"/>
          <w:lang w:val="fr-FR"/>
        </w:rPr>
        <w:tab/>
      </w:r>
      <w:r w:rsidRPr="007B7E30">
        <w:rPr>
          <w:b/>
          <w:sz w:val="24"/>
          <w:lang w:val="fr-FR"/>
        </w:rPr>
        <w:tab/>
        <w:t xml:space="preserve">A. </w:t>
      </w:r>
      <w:r w:rsidRPr="007B7E30">
        <w:rPr>
          <w:b/>
          <w:sz w:val="24"/>
          <w:lang w:val="fr-FR"/>
        </w:rPr>
        <w:tab/>
        <w:t>Citernes à cargaison</w:t>
      </w:r>
    </w:p>
    <w:p w:rsidR="006C39E2" w:rsidRPr="007B7E30" w:rsidRDefault="006C39E2" w:rsidP="006C39E2">
      <w:pPr>
        <w:spacing w:after="120"/>
        <w:ind w:left="1134" w:right="1134"/>
        <w:jc w:val="both"/>
        <w:rPr>
          <w:lang w:val="fr-FR"/>
        </w:rPr>
      </w:pPr>
      <w:r w:rsidRPr="007B7E30">
        <w:rPr>
          <w:lang w:val="fr-FR"/>
        </w:rPr>
        <w:tab/>
        <w:t>Nombre</w:t>
      </w:r>
      <w:r w:rsidR="00353B3F" w:rsidRPr="007B7E30">
        <w:rPr>
          <w:lang w:val="fr-FR"/>
        </w:rPr>
        <w:t xml:space="preserve"> :</w:t>
      </w:r>
      <w:r w:rsidRPr="007B7E30">
        <w:rPr>
          <w:lang w:val="fr-FR"/>
        </w:rPr>
        <w:tab/>
      </w:r>
      <w:r w:rsidRPr="007B7E30">
        <w:rPr>
          <w:lang w:val="fr-FR"/>
        </w:rPr>
        <w:tab/>
      </w:r>
      <w:r w:rsidRPr="007B7E30">
        <w:rPr>
          <w:lang w:val="fr-FR"/>
        </w:rPr>
        <w:tab/>
      </w:r>
      <w:r w:rsidRPr="007B7E30">
        <w:rPr>
          <w:lang w:val="fr-FR"/>
        </w:rPr>
        <w:tab/>
      </w:r>
      <w:r w:rsidRPr="007B7E30">
        <w:rPr>
          <w:lang w:val="fr-FR"/>
        </w:rPr>
        <w:tab/>
        <w:t>6</w:t>
      </w:r>
    </w:p>
    <w:p w:rsidR="006C39E2" w:rsidRPr="007B7E30" w:rsidRDefault="006C39E2" w:rsidP="006C39E2">
      <w:pPr>
        <w:spacing w:after="120"/>
        <w:ind w:left="1134" w:right="1134"/>
        <w:jc w:val="both"/>
        <w:rPr>
          <w:lang w:val="fr-FR"/>
        </w:rPr>
      </w:pPr>
      <w:r w:rsidRPr="007B7E30">
        <w:rPr>
          <w:lang w:val="fr-FR"/>
        </w:rPr>
        <w:tab/>
        <w:t>Volume par citerne à cargaison</w:t>
      </w:r>
      <w:r w:rsidR="00353B3F" w:rsidRPr="007B7E30">
        <w:rPr>
          <w:lang w:val="fr-FR"/>
        </w:rPr>
        <w:t xml:space="preserve"> :</w:t>
      </w:r>
      <w:r w:rsidRPr="007B7E30">
        <w:rPr>
          <w:lang w:val="fr-FR"/>
        </w:rPr>
        <w:tab/>
      </w:r>
      <w:r w:rsidRPr="007B7E30">
        <w:rPr>
          <w:lang w:val="fr-FR"/>
        </w:rPr>
        <w:tab/>
        <w:t>250 m</w:t>
      </w:r>
      <w:r w:rsidRPr="007B7E30">
        <w:rPr>
          <w:vertAlign w:val="superscript"/>
          <w:lang w:val="fr-FR"/>
        </w:rPr>
        <w:t>3</w:t>
      </w:r>
    </w:p>
    <w:p w:rsidR="006C39E2" w:rsidRPr="007B7E30" w:rsidRDefault="006C39E2" w:rsidP="006C39E2">
      <w:pPr>
        <w:spacing w:after="120"/>
        <w:ind w:left="1134" w:right="1134"/>
        <w:jc w:val="both"/>
        <w:rPr>
          <w:lang w:val="fr-FR"/>
        </w:rPr>
      </w:pPr>
      <w:r w:rsidRPr="007B7E30">
        <w:rPr>
          <w:lang w:val="fr-FR"/>
        </w:rPr>
        <w:tab/>
        <w:t>Température minimal admise</w:t>
      </w:r>
      <w:r w:rsidR="00353B3F" w:rsidRPr="007B7E30">
        <w:rPr>
          <w:lang w:val="fr-FR"/>
        </w:rPr>
        <w:t xml:space="preserve"> :</w:t>
      </w:r>
      <w:r w:rsidRPr="007B7E30">
        <w:rPr>
          <w:lang w:val="fr-FR"/>
        </w:rPr>
        <w:tab/>
      </w:r>
      <w:r w:rsidRPr="007B7E30">
        <w:rPr>
          <w:lang w:val="fr-FR"/>
        </w:rPr>
        <w:tab/>
        <w:t xml:space="preserve">- 10 </w:t>
      </w:r>
      <w:r w:rsidRPr="007B7E30">
        <w:rPr>
          <w:lang w:val="fr-FR"/>
        </w:rPr>
        <w:sym w:font="Symbol" w:char="F0B0"/>
      </w:r>
      <w:r w:rsidRPr="007B7E30">
        <w:rPr>
          <w:lang w:val="fr-FR"/>
        </w:rPr>
        <w:t>C</w:t>
      </w:r>
    </w:p>
    <w:p w:rsidR="006C39E2" w:rsidRPr="007B7E30" w:rsidRDefault="006C39E2" w:rsidP="006C39E2">
      <w:pPr>
        <w:keepNext/>
        <w:keepLines/>
        <w:tabs>
          <w:tab w:val="right" w:pos="851"/>
        </w:tabs>
        <w:spacing w:before="360" w:after="240" w:line="270" w:lineRule="exact"/>
        <w:ind w:left="1134" w:right="1134" w:hanging="1134"/>
        <w:rPr>
          <w:b/>
          <w:sz w:val="24"/>
        </w:rPr>
      </w:pPr>
      <w:r w:rsidRPr="007B7E30">
        <w:rPr>
          <w:sz w:val="24"/>
        </w:rPr>
        <w:tab/>
      </w:r>
      <w:r w:rsidRPr="007B7E30">
        <w:rPr>
          <w:sz w:val="24"/>
        </w:rPr>
        <w:tab/>
      </w:r>
      <w:r w:rsidRPr="007B7E30">
        <w:rPr>
          <w:b/>
          <w:sz w:val="24"/>
        </w:rPr>
        <w:t xml:space="preserve">B. </w:t>
      </w:r>
      <w:r w:rsidRPr="007B7E30">
        <w:rPr>
          <w:b/>
          <w:sz w:val="24"/>
        </w:rPr>
        <w:tab/>
        <w:t>Pompes</w:t>
      </w:r>
      <w:r w:rsidR="00353B3F" w:rsidRPr="007B7E30">
        <w:rPr>
          <w:rFonts w:ascii="Arial" w:hAnsi="Arial" w:cs="Arial"/>
          <w:b/>
          <w:color w:val="000000"/>
          <w:sz w:val="24"/>
          <w:lang w:val="fr-FR"/>
        </w:rPr>
        <w:t xml:space="preserve"> :</w:t>
      </w:r>
      <w:r w:rsidRPr="007B7E30">
        <w:rPr>
          <w:b/>
          <w:sz w:val="24"/>
        </w:rPr>
        <w:tab/>
      </w:r>
      <w:r w:rsidRPr="007B7E30">
        <w:rPr>
          <w:b/>
          <w:sz w:val="24"/>
        </w:rPr>
        <w:tab/>
      </w:r>
      <w:r w:rsidRPr="007B7E30">
        <w:rPr>
          <w:b/>
          <w:sz w:val="24"/>
        </w:rPr>
        <w:tab/>
      </w:r>
      <w:r w:rsidRPr="007B7E30">
        <w:rPr>
          <w:b/>
          <w:sz w:val="24"/>
        </w:rPr>
        <w:tab/>
      </w:r>
      <w:r w:rsidRPr="007B7E30">
        <w:t>1 pompe immergée par citerne à cargaison</w:t>
      </w:r>
    </w:p>
    <w:p w:rsidR="006C39E2" w:rsidRPr="007B7E30" w:rsidRDefault="006C39E2" w:rsidP="006C39E2">
      <w:pPr>
        <w:keepNext/>
        <w:keepLines/>
        <w:tabs>
          <w:tab w:val="right" w:pos="851"/>
        </w:tabs>
        <w:spacing w:before="360" w:after="240" w:line="270" w:lineRule="exact"/>
        <w:ind w:left="1134" w:right="1134" w:hanging="1134"/>
        <w:rPr>
          <w:b/>
          <w:sz w:val="24"/>
        </w:rPr>
      </w:pPr>
      <w:r w:rsidRPr="007B7E30">
        <w:rPr>
          <w:b/>
          <w:sz w:val="24"/>
        </w:rPr>
        <w:tab/>
      </w:r>
      <w:r w:rsidRPr="007B7E30">
        <w:rPr>
          <w:b/>
          <w:sz w:val="24"/>
        </w:rPr>
        <w:tab/>
        <w:t>C.</w:t>
      </w:r>
      <w:r w:rsidRPr="007B7E30">
        <w:rPr>
          <w:b/>
          <w:sz w:val="24"/>
        </w:rPr>
        <w:tab/>
        <w:t>Compresseurs</w:t>
      </w:r>
      <w:r w:rsidR="00353B3F" w:rsidRPr="007B7E30">
        <w:rPr>
          <w:b/>
          <w:sz w:val="24"/>
        </w:rPr>
        <w:t xml:space="preserve"> :</w:t>
      </w:r>
      <w:r w:rsidRPr="007B7E30">
        <w:rPr>
          <w:rFonts w:ascii="Arial" w:hAnsi="Arial" w:cs="Arial"/>
          <w:b/>
          <w:color w:val="000000"/>
          <w:sz w:val="22"/>
          <w:szCs w:val="22"/>
          <w:lang w:val="fr-FR"/>
        </w:rPr>
        <w:tab/>
      </w:r>
      <w:r w:rsidRPr="007B7E30">
        <w:rPr>
          <w:rFonts w:ascii="Arial" w:hAnsi="Arial" w:cs="Arial"/>
          <w:b/>
          <w:color w:val="000000"/>
          <w:sz w:val="22"/>
          <w:szCs w:val="22"/>
          <w:lang w:val="fr-FR"/>
        </w:rPr>
        <w:tab/>
      </w:r>
      <w:r w:rsidRPr="007B7E30">
        <w:rPr>
          <w:rFonts w:ascii="Arial" w:hAnsi="Arial" w:cs="Arial"/>
          <w:b/>
          <w:color w:val="000000"/>
          <w:sz w:val="22"/>
          <w:szCs w:val="22"/>
          <w:lang w:val="fr-FR"/>
        </w:rPr>
        <w:tab/>
      </w:r>
      <w:r w:rsidRPr="007B7E30">
        <w:t>2 compresseurs</w:t>
      </w:r>
    </w:p>
    <w:p w:rsidR="006C39E2" w:rsidRPr="007B7E30" w:rsidRDefault="006C39E2" w:rsidP="006C39E2">
      <w:pPr>
        <w:keepNext/>
        <w:keepLines/>
        <w:tabs>
          <w:tab w:val="right" w:pos="851"/>
        </w:tabs>
        <w:spacing w:before="360" w:after="240" w:line="270" w:lineRule="exact"/>
        <w:ind w:left="1134" w:right="707" w:hanging="1134"/>
      </w:pPr>
      <w:r w:rsidRPr="007B7E30">
        <w:rPr>
          <w:sz w:val="24"/>
        </w:rPr>
        <w:tab/>
      </w:r>
      <w:r w:rsidRPr="007B7E30">
        <w:rPr>
          <w:sz w:val="24"/>
        </w:rPr>
        <w:tab/>
      </w:r>
      <w:r w:rsidRPr="007B7E30">
        <w:rPr>
          <w:b/>
          <w:sz w:val="24"/>
        </w:rPr>
        <w:t xml:space="preserve">D. </w:t>
      </w:r>
      <w:r w:rsidRPr="007B7E30">
        <w:rPr>
          <w:b/>
          <w:sz w:val="24"/>
        </w:rPr>
        <w:tab/>
        <w:t>Systèmes de tuyauteries</w:t>
      </w:r>
      <w:r w:rsidR="00353B3F" w:rsidRPr="007B7E30">
        <w:rPr>
          <w:b/>
          <w:sz w:val="24"/>
        </w:rPr>
        <w:t xml:space="preserve"> :</w:t>
      </w:r>
      <w:r w:rsidRPr="007B7E30">
        <w:rPr>
          <w:rFonts w:ascii="Arial" w:hAnsi="Arial" w:cs="Arial"/>
          <w:b/>
          <w:color w:val="000000"/>
          <w:sz w:val="22"/>
          <w:szCs w:val="22"/>
          <w:lang w:val="fr-FR"/>
        </w:rPr>
        <w:tab/>
      </w:r>
      <w:r w:rsidRPr="007B7E30">
        <w:t>séparés pour les liquides et pour les gaz (vapeurs)</w:t>
      </w:r>
    </w:p>
    <w:p w:rsidR="006C39E2" w:rsidRPr="007B7E30" w:rsidRDefault="006C39E2" w:rsidP="006C39E2">
      <w:pPr>
        <w:keepNext/>
        <w:keepLines/>
        <w:tabs>
          <w:tab w:val="right" w:pos="851"/>
        </w:tabs>
        <w:spacing w:before="360" w:after="240" w:line="270" w:lineRule="exact"/>
        <w:ind w:left="1134" w:right="1134" w:hanging="1134"/>
        <w:rPr>
          <w:sz w:val="24"/>
        </w:rPr>
      </w:pPr>
      <w:r w:rsidRPr="007B7E30">
        <w:rPr>
          <w:sz w:val="24"/>
        </w:rPr>
        <w:tab/>
      </w:r>
      <w:r w:rsidRPr="007B7E30">
        <w:rPr>
          <w:sz w:val="24"/>
        </w:rPr>
        <w:tab/>
      </w:r>
      <w:r w:rsidRPr="007B7E30">
        <w:rPr>
          <w:b/>
          <w:sz w:val="24"/>
        </w:rPr>
        <w:t>E.</w:t>
      </w:r>
      <w:r w:rsidRPr="007B7E30">
        <w:rPr>
          <w:b/>
          <w:sz w:val="24"/>
        </w:rPr>
        <w:tab/>
        <w:t>Possibilité de rinçage longitudinal</w:t>
      </w:r>
      <w:r w:rsidR="00353B3F" w:rsidRPr="007B7E30">
        <w:rPr>
          <w:b/>
          <w:sz w:val="24"/>
        </w:rPr>
        <w:t xml:space="preserve"> :</w:t>
      </w:r>
      <w:r w:rsidRPr="007B7E30">
        <w:rPr>
          <w:rFonts w:ascii="Arial" w:hAnsi="Arial" w:cs="Arial"/>
          <w:b/>
          <w:color w:val="000000"/>
          <w:sz w:val="22"/>
          <w:szCs w:val="22"/>
          <w:lang w:val="fr-FR"/>
        </w:rPr>
        <w:tab/>
      </w:r>
      <w:r w:rsidRPr="007B7E30">
        <w:t>oui</w:t>
      </w:r>
    </w:p>
    <w:p w:rsidR="006C39E2" w:rsidRPr="007B7E30" w:rsidRDefault="006C39E2" w:rsidP="006C39E2">
      <w:pPr>
        <w:keepNext/>
        <w:keepLines/>
        <w:tabs>
          <w:tab w:val="right" w:pos="851"/>
        </w:tabs>
        <w:spacing w:before="360" w:after="240" w:line="300" w:lineRule="exact"/>
        <w:ind w:left="1134" w:right="1134" w:hanging="1134"/>
        <w:rPr>
          <w:b/>
          <w:sz w:val="28"/>
          <w:lang w:val="fr-FR"/>
        </w:rPr>
      </w:pPr>
      <w:r w:rsidRPr="007B7E30">
        <w:rPr>
          <w:b/>
          <w:sz w:val="28"/>
          <w:lang w:val="fr-FR"/>
        </w:rPr>
        <w:br w:type="page"/>
      </w:r>
      <w:r w:rsidRPr="007B7E30">
        <w:rPr>
          <w:b/>
          <w:sz w:val="28"/>
          <w:lang w:val="fr-FR"/>
        </w:rPr>
        <w:lastRenderedPageBreak/>
        <w:t xml:space="preserve">Annexe II </w:t>
      </w:r>
    </w:p>
    <w:p w:rsidR="006C39E2" w:rsidRPr="007B7E30" w:rsidRDefault="006C39E2" w:rsidP="006C39E2">
      <w:pPr>
        <w:keepNext/>
        <w:keepLines/>
        <w:tabs>
          <w:tab w:val="right" w:pos="851"/>
        </w:tabs>
        <w:spacing w:before="360" w:after="240" w:line="300" w:lineRule="exact"/>
        <w:ind w:left="1134" w:right="1134" w:hanging="1134"/>
        <w:rPr>
          <w:b/>
          <w:sz w:val="28"/>
          <w:lang w:val="fr-FR"/>
        </w:rPr>
      </w:pPr>
      <w:r w:rsidRPr="007B7E30">
        <w:rPr>
          <w:b/>
          <w:sz w:val="28"/>
          <w:lang w:val="fr-FR"/>
        </w:rPr>
        <w:tab/>
      </w:r>
      <w:r w:rsidRPr="007B7E30">
        <w:rPr>
          <w:b/>
          <w:sz w:val="28"/>
          <w:lang w:val="fr-FR"/>
        </w:rPr>
        <w:tab/>
        <w:t>Fiches techniques questions de fond cours de spécialisation "Produits chimiques"</w:t>
      </w:r>
    </w:p>
    <w:p w:rsidR="006C39E2" w:rsidRPr="007B7E30" w:rsidRDefault="006C39E2" w:rsidP="006C39E2">
      <w:pPr>
        <w:keepNext/>
        <w:keepLines/>
        <w:tabs>
          <w:tab w:val="right" w:pos="851"/>
        </w:tabs>
        <w:spacing w:before="360" w:after="240" w:line="300" w:lineRule="exact"/>
        <w:ind w:left="1134" w:right="1134" w:hanging="1134"/>
        <w:rPr>
          <w:b/>
          <w:sz w:val="28"/>
          <w:lang w:val="fr-FR"/>
        </w:rPr>
      </w:pPr>
      <w:r w:rsidRPr="007B7E30">
        <w:rPr>
          <w:b/>
          <w:sz w:val="28"/>
          <w:lang w:val="fr-FR"/>
        </w:rPr>
        <w:tab/>
        <w:t>1.</w:t>
      </w:r>
      <w:r w:rsidRPr="007B7E30">
        <w:rPr>
          <w:b/>
          <w:sz w:val="28"/>
          <w:lang w:val="fr-FR"/>
        </w:rPr>
        <w:tab/>
        <w:t>Description de la situation</w:t>
      </w:r>
    </w:p>
    <w:p w:rsidR="006C39E2" w:rsidRPr="007B7E30" w:rsidRDefault="006C39E2" w:rsidP="006C39E2">
      <w:pPr>
        <w:spacing w:after="120"/>
        <w:ind w:left="1134" w:right="1134"/>
        <w:jc w:val="both"/>
        <w:rPr>
          <w:lang w:val="fr-FR"/>
        </w:rPr>
      </w:pPr>
      <w:r w:rsidRPr="007B7E30">
        <w:rPr>
          <w:lang w:val="fr-FR"/>
        </w:rPr>
        <w:t>Cette partie de l’examen est basée sur la description de situation suivante</w:t>
      </w:r>
      <w:r w:rsidR="00A160D4" w:rsidRPr="007B7E30">
        <w:rPr>
          <w:lang w:val="fr-FR"/>
        </w:rPr>
        <w:t xml:space="preserve"> </w:t>
      </w:r>
      <w:r w:rsidRPr="007B7E30">
        <w:rPr>
          <w:lang w:val="fr-FR"/>
        </w:rPr>
        <w:t>:</w:t>
      </w:r>
    </w:p>
    <w:p w:rsidR="006C39E2" w:rsidRPr="007B7E30" w:rsidRDefault="006C39E2" w:rsidP="006C39E2">
      <w:pPr>
        <w:spacing w:after="120"/>
        <w:ind w:left="1134" w:right="1134"/>
        <w:jc w:val="both"/>
        <w:rPr>
          <w:lang w:val="fr-FR"/>
        </w:rPr>
      </w:pPr>
      <w:r w:rsidRPr="007B7E30">
        <w:rPr>
          <w:lang w:val="fr-FR"/>
        </w:rPr>
        <w:t>Votre automoteur-citerne (NOM DU BATEAU) est muni du certificat d’agrément No (xx).</w:t>
      </w:r>
    </w:p>
    <w:p w:rsidR="006C39E2" w:rsidRPr="007B7E30" w:rsidRDefault="006C39E2" w:rsidP="006C39E2">
      <w:pPr>
        <w:spacing w:after="120"/>
        <w:ind w:left="1134" w:right="1134"/>
        <w:jc w:val="both"/>
        <w:rPr>
          <w:lang w:val="fr-FR"/>
        </w:rPr>
      </w:pPr>
      <w:r w:rsidRPr="007B7E30">
        <w:rPr>
          <w:lang w:val="fr-FR"/>
        </w:rPr>
        <w:t>Vous recevez le mandat de transporter 1500 tonnes UN XXXX (DÉSIGNATION, classe, code de classification, groupe d’emballage).</w:t>
      </w:r>
    </w:p>
    <w:p w:rsidR="006C39E2" w:rsidRPr="007B7E30" w:rsidRDefault="006C39E2" w:rsidP="006C39E2">
      <w:pPr>
        <w:spacing w:after="120"/>
        <w:ind w:left="1134" w:right="1134"/>
        <w:jc w:val="both"/>
        <w:rPr>
          <w:lang w:val="fr-FR"/>
        </w:rPr>
      </w:pPr>
      <w:r w:rsidRPr="007B7E30">
        <w:rPr>
          <w:lang w:val="fr-FR"/>
        </w:rPr>
        <w:t>Votre automoteur-citerne est vide. La cargaison précédente était UN XXXX (D</w:t>
      </w:r>
      <w:r w:rsidR="00164695" w:rsidRPr="007B7E30">
        <w:rPr>
          <w:lang w:val="fr-FR"/>
        </w:rPr>
        <w:t>É</w:t>
      </w:r>
      <w:r w:rsidRPr="007B7E30">
        <w:rPr>
          <w:lang w:val="fr-FR"/>
        </w:rPr>
        <w:t>SIGNATION, classe, code de classification, groupe d’emballage).</w:t>
      </w:r>
    </w:p>
    <w:p w:rsidR="006C39E2" w:rsidRPr="007B7E30" w:rsidRDefault="006C39E2" w:rsidP="006C39E2">
      <w:pPr>
        <w:spacing w:after="120"/>
        <w:ind w:left="1134" w:right="1134"/>
        <w:jc w:val="both"/>
        <w:rPr>
          <w:lang w:val="fr-FR"/>
        </w:rPr>
      </w:pPr>
      <w:r w:rsidRPr="007B7E30">
        <w:rPr>
          <w:lang w:val="fr-FR"/>
        </w:rPr>
        <w:t>La température extérieure pendant le chargement est de +9 °C.</w:t>
      </w:r>
    </w:p>
    <w:p w:rsidR="006C39E2" w:rsidRPr="007B7E30" w:rsidRDefault="006C39E2" w:rsidP="006C39E2">
      <w:pPr>
        <w:keepNext/>
        <w:keepLines/>
        <w:tabs>
          <w:tab w:val="right" w:pos="851"/>
        </w:tabs>
        <w:spacing w:before="360" w:after="240" w:line="300" w:lineRule="exact"/>
        <w:ind w:left="1134" w:right="1134" w:hanging="1134"/>
        <w:rPr>
          <w:b/>
          <w:sz w:val="28"/>
          <w:lang w:val="fr-FR"/>
        </w:rPr>
      </w:pPr>
      <w:r w:rsidRPr="007B7E30">
        <w:rPr>
          <w:b/>
          <w:sz w:val="28"/>
          <w:lang w:val="fr-FR"/>
        </w:rPr>
        <w:tab/>
        <w:t>2.</w:t>
      </w:r>
      <w:r w:rsidRPr="007B7E30">
        <w:rPr>
          <w:b/>
          <w:sz w:val="28"/>
          <w:lang w:val="fr-FR"/>
        </w:rPr>
        <w:tab/>
        <w:t>Questions</w:t>
      </w:r>
    </w:p>
    <w:p w:rsidR="006C39E2" w:rsidRPr="007B7E30" w:rsidRDefault="006C39E2" w:rsidP="006C39E2">
      <w:pPr>
        <w:spacing w:after="120"/>
        <w:ind w:left="1134" w:right="1134"/>
        <w:jc w:val="both"/>
        <w:rPr>
          <w:lang w:val="fr-FR"/>
        </w:rPr>
      </w:pPr>
      <w:r w:rsidRPr="007B7E30">
        <w:rPr>
          <w:lang w:val="fr-FR"/>
        </w:rPr>
        <w:t>La composition des questions doit correspondre au schéma suivant. Ce faisant, il convient de respecter un déroulement logique.</w:t>
      </w:r>
    </w:p>
    <w:p w:rsidR="006C39E2" w:rsidRPr="007B7E30" w:rsidRDefault="006C39E2" w:rsidP="006C39E2">
      <w:pPr>
        <w:keepNext/>
        <w:keepLines/>
        <w:tabs>
          <w:tab w:val="right" w:pos="851"/>
        </w:tabs>
        <w:spacing w:before="360" w:after="240" w:line="270" w:lineRule="exact"/>
        <w:ind w:left="1134" w:right="1134" w:hanging="1134"/>
        <w:rPr>
          <w:b/>
          <w:sz w:val="24"/>
          <w:lang w:val="fr-FR"/>
        </w:rPr>
      </w:pPr>
      <w:r w:rsidRPr="007B7E30">
        <w:rPr>
          <w:b/>
          <w:sz w:val="24"/>
          <w:lang w:val="fr-FR"/>
        </w:rPr>
        <w:tab/>
        <w:t xml:space="preserve">A. </w:t>
      </w:r>
      <w:r w:rsidRPr="007B7E30">
        <w:rPr>
          <w:b/>
          <w:sz w:val="24"/>
          <w:lang w:val="fr-FR"/>
        </w:rPr>
        <w:tab/>
        <w:t>Chargement (y compris la préparation)</w:t>
      </w:r>
    </w:p>
    <w:p w:rsidR="006C39E2" w:rsidRPr="007B7E30" w:rsidRDefault="006C39E2" w:rsidP="006C39E2">
      <w:pPr>
        <w:spacing w:after="120"/>
        <w:ind w:left="1134" w:right="1134"/>
        <w:jc w:val="both"/>
        <w:rPr>
          <w:b/>
          <w:lang w:val="fr-FR"/>
        </w:rPr>
      </w:pPr>
      <w:r w:rsidRPr="007B7E30">
        <w:rPr>
          <w:b/>
          <w:lang w:val="fr-FR"/>
        </w:rPr>
        <w:t>Questions générales</w:t>
      </w:r>
      <w:r w:rsidR="00A160D4" w:rsidRPr="007B7E30">
        <w:rPr>
          <w:b/>
          <w:lang w:val="fr-FR"/>
        </w:rPr>
        <w:t xml:space="preserve"> </w:t>
      </w:r>
      <w:r w:rsidRPr="007B7E30">
        <w:rPr>
          <w:b/>
          <w:lang w:val="fr-FR"/>
        </w:rPr>
        <w:t>:</w:t>
      </w:r>
    </w:p>
    <w:p w:rsidR="006C39E2" w:rsidRPr="007B7E30" w:rsidRDefault="006C39E2" w:rsidP="006C39E2">
      <w:pPr>
        <w:numPr>
          <w:ilvl w:val="0"/>
          <w:numId w:val="1"/>
        </w:numPr>
        <w:spacing w:after="120"/>
        <w:ind w:right="1134"/>
        <w:jc w:val="both"/>
        <w:rPr>
          <w:lang w:val="fr-FR"/>
        </w:rPr>
      </w:pPr>
      <w:r w:rsidRPr="007B7E30">
        <w:rPr>
          <w:lang w:val="fr-FR"/>
        </w:rPr>
        <w:t>Choisir trois questions parmi A-1 à A-11.</w:t>
      </w:r>
    </w:p>
    <w:p w:rsidR="006C39E2" w:rsidRPr="007B7E30" w:rsidRDefault="006C39E2" w:rsidP="006C39E2">
      <w:pPr>
        <w:spacing w:after="120"/>
        <w:ind w:left="1134" w:right="1134"/>
        <w:jc w:val="both"/>
        <w:rPr>
          <w:b/>
          <w:lang w:val="fr-FR"/>
        </w:rPr>
      </w:pPr>
      <w:r w:rsidRPr="007B7E30">
        <w:rPr>
          <w:b/>
          <w:lang w:val="fr-FR"/>
        </w:rPr>
        <w:t>Question spécifiques à la matière</w:t>
      </w:r>
      <w:r w:rsidR="00A160D4" w:rsidRPr="007B7E30">
        <w:rPr>
          <w:b/>
          <w:lang w:val="fr-FR"/>
        </w:rPr>
        <w:t xml:space="preserve"> </w:t>
      </w:r>
      <w:r w:rsidRPr="007B7E30">
        <w:rPr>
          <w:b/>
          <w:lang w:val="fr-FR"/>
        </w:rPr>
        <w:t>:</w:t>
      </w:r>
    </w:p>
    <w:p w:rsidR="006C39E2" w:rsidRPr="007B7E30" w:rsidRDefault="006C39E2" w:rsidP="006C39E2">
      <w:pPr>
        <w:numPr>
          <w:ilvl w:val="0"/>
          <w:numId w:val="1"/>
        </w:numPr>
        <w:spacing w:after="120"/>
        <w:ind w:right="1134"/>
        <w:jc w:val="both"/>
        <w:rPr>
          <w:lang w:val="fr-FR"/>
        </w:rPr>
      </w:pPr>
      <w:r w:rsidRPr="007B7E30">
        <w:rPr>
          <w:lang w:val="fr-FR"/>
        </w:rPr>
        <w:t>Choisir une question parmi E-1 à E-20.</w:t>
      </w:r>
    </w:p>
    <w:p w:rsidR="006C39E2" w:rsidRPr="007B7E30" w:rsidRDefault="006C39E2" w:rsidP="006C39E2">
      <w:pPr>
        <w:keepNext/>
        <w:keepLines/>
        <w:tabs>
          <w:tab w:val="right" w:pos="851"/>
        </w:tabs>
        <w:spacing w:before="360" w:after="240" w:line="270" w:lineRule="exact"/>
        <w:ind w:left="1134" w:right="1134" w:hanging="1134"/>
        <w:rPr>
          <w:b/>
          <w:sz w:val="24"/>
          <w:lang w:val="fr-FR"/>
        </w:rPr>
      </w:pPr>
      <w:r w:rsidRPr="007B7E30">
        <w:rPr>
          <w:b/>
          <w:sz w:val="24"/>
          <w:lang w:val="fr-FR"/>
        </w:rPr>
        <w:tab/>
        <w:t xml:space="preserve">B. </w:t>
      </w:r>
      <w:r w:rsidRPr="007B7E30">
        <w:rPr>
          <w:b/>
          <w:sz w:val="24"/>
          <w:lang w:val="fr-FR"/>
        </w:rPr>
        <w:tab/>
        <w:t>Transport</w:t>
      </w:r>
    </w:p>
    <w:p w:rsidR="006C39E2" w:rsidRPr="007B7E30" w:rsidRDefault="006C39E2" w:rsidP="006C39E2">
      <w:pPr>
        <w:spacing w:after="120"/>
        <w:ind w:left="1134" w:right="1134"/>
        <w:jc w:val="both"/>
        <w:rPr>
          <w:b/>
          <w:lang w:val="fr-FR"/>
        </w:rPr>
      </w:pPr>
      <w:r w:rsidRPr="007B7E30">
        <w:rPr>
          <w:b/>
          <w:lang w:val="fr-FR"/>
        </w:rPr>
        <w:t>Questions générales</w:t>
      </w:r>
      <w:r w:rsidR="00A160D4" w:rsidRPr="007B7E30">
        <w:rPr>
          <w:b/>
          <w:lang w:val="fr-FR"/>
        </w:rPr>
        <w:t xml:space="preserve"> </w:t>
      </w:r>
      <w:r w:rsidRPr="007B7E30">
        <w:rPr>
          <w:b/>
          <w:lang w:val="fr-FR"/>
        </w:rPr>
        <w:t xml:space="preserve">: </w:t>
      </w:r>
    </w:p>
    <w:p w:rsidR="006C39E2" w:rsidRPr="007B7E30" w:rsidRDefault="006C39E2" w:rsidP="006C39E2">
      <w:pPr>
        <w:numPr>
          <w:ilvl w:val="0"/>
          <w:numId w:val="1"/>
        </w:numPr>
        <w:spacing w:after="120"/>
        <w:ind w:right="1134"/>
        <w:jc w:val="both"/>
        <w:rPr>
          <w:lang w:val="fr-FR"/>
        </w:rPr>
      </w:pPr>
      <w:r w:rsidRPr="007B7E30">
        <w:rPr>
          <w:lang w:val="fr-FR"/>
        </w:rPr>
        <w:t>Choisir trois questions parmi B-1 à B-10.</w:t>
      </w:r>
    </w:p>
    <w:p w:rsidR="006C39E2" w:rsidRPr="007B7E30" w:rsidRDefault="006C39E2" w:rsidP="006C39E2">
      <w:pPr>
        <w:spacing w:after="120"/>
        <w:ind w:left="1134" w:right="1134"/>
        <w:jc w:val="both"/>
        <w:rPr>
          <w:b/>
          <w:lang w:val="fr-FR"/>
        </w:rPr>
      </w:pPr>
      <w:r w:rsidRPr="007B7E30">
        <w:rPr>
          <w:b/>
          <w:lang w:val="fr-FR"/>
        </w:rPr>
        <w:t>Question spécifiques à la matière</w:t>
      </w:r>
      <w:r w:rsidR="00A160D4" w:rsidRPr="007B7E30">
        <w:rPr>
          <w:b/>
          <w:lang w:val="fr-FR"/>
        </w:rPr>
        <w:t xml:space="preserve"> </w:t>
      </w:r>
      <w:r w:rsidRPr="007B7E30">
        <w:rPr>
          <w:b/>
          <w:lang w:val="fr-FR"/>
        </w:rPr>
        <w:t>:</w:t>
      </w:r>
    </w:p>
    <w:p w:rsidR="006C39E2" w:rsidRPr="007B7E30" w:rsidRDefault="006C39E2" w:rsidP="006C39E2">
      <w:pPr>
        <w:numPr>
          <w:ilvl w:val="0"/>
          <w:numId w:val="1"/>
        </w:numPr>
        <w:spacing w:after="120"/>
        <w:ind w:right="1134"/>
        <w:jc w:val="both"/>
        <w:rPr>
          <w:lang w:val="fr-FR"/>
        </w:rPr>
      </w:pPr>
      <w:r w:rsidRPr="007B7E30">
        <w:rPr>
          <w:lang w:val="fr-FR"/>
        </w:rPr>
        <w:t>Choisir une question parmi E-1 à E-20.</w:t>
      </w:r>
    </w:p>
    <w:p w:rsidR="006C39E2" w:rsidRPr="007B7E30" w:rsidRDefault="006C39E2" w:rsidP="006C39E2">
      <w:pPr>
        <w:keepNext/>
        <w:keepLines/>
        <w:tabs>
          <w:tab w:val="right" w:pos="851"/>
        </w:tabs>
        <w:spacing w:before="360" w:after="240" w:line="270" w:lineRule="exact"/>
        <w:ind w:left="1134" w:right="1134" w:hanging="1134"/>
        <w:rPr>
          <w:b/>
          <w:sz w:val="24"/>
          <w:lang w:val="fr-FR"/>
        </w:rPr>
      </w:pPr>
      <w:r w:rsidRPr="007B7E30">
        <w:rPr>
          <w:b/>
          <w:sz w:val="24"/>
          <w:lang w:val="fr-FR"/>
        </w:rPr>
        <w:tab/>
        <w:t xml:space="preserve">C. </w:t>
      </w:r>
      <w:r w:rsidRPr="007B7E30">
        <w:rPr>
          <w:b/>
          <w:sz w:val="24"/>
          <w:lang w:val="fr-FR"/>
        </w:rPr>
        <w:tab/>
        <w:t>Déchargement (y compris la préparation)</w:t>
      </w:r>
    </w:p>
    <w:p w:rsidR="006C39E2" w:rsidRPr="007B7E30" w:rsidRDefault="006C39E2" w:rsidP="006C39E2">
      <w:pPr>
        <w:spacing w:after="120"/>
        <w:ind w:left="1134" w:right="1134"/>
        <w:jc w:val="both"/>
        <w:rPr>
          <w:b/>
          <w:lang w:val="fr-FR"/>
        </w:rPr>
      </w:pPr>
      <w:r w:rsidRPr="007B7E30">
        <w:rPr>
          <w:b/>
          <w:lang w:val="fr-FR"/>
        </w:rPr>
        <w:t>Questions générales</w:t>
      </w:r>
      <w:r w:rsidR="00A160D4" w:rsidRPr="007B7E30">
        <w:rPr>
          <w:b/>
          <w:lang w:val="fr-FR"/>
        </w:rPr>
        <w:t xml:space="preserve"> </w:t>
      </w:r>
      <w:r w:rsidRPr="007B7E30">
        <w:rPr>
          <w:b/>
          <w:lang w:val="fr-FR"/>
        </w:rPr>
        <w:t>:</w:t>
      </w:r>
    </w:p>
    <w:p w:rsidR="006C39E2" w:rsidRPr="007B7E30" w:rsidRDefault="006C39E2" w:rsidP="006C39E2">
      <w:pPr>
        <w:numPr>
          <w:ilvl w:val="0"/>
          <w:numId w:val="1"/>
        </w:numPr>
        <w:spacing w:after="120"/>
        <w:ind w:right="1134"/>
        <w:jc w:val="both"/>
        <w:rPr>
          <w:lang w:val="fr-FR"/>
        </w:rPr>
      </w:pPr>
      <w:r w:rsidRPr="007B7E30">
        <w:rPr>
          <w:lang w:val="fr-FR"/>
        </w:rPr>
        <w:t>Choisir trois questions parmi C-1 à C-10.</w:t>
      </w:r>
    </w:p>
    <w:p w:rsidR="006C39E2" w:rsidRPr="007B7E30" w:rsidRDefault="006C39E2" w:rsidP="006C39E2">
      <w:pPr>
        <w:keepNext/>
        <w:keepLines/>
        <w:tabs>
          <w:tab w:val="right" w:pos="851"/>
        </w:tabs>
        <w:spacing w:before="360" w:after="240" w:line="270" w:lineRule="exact"/>
        <w:ind w:left="1134" w:right="1134" w:hanging="1134"/>
        <w:rPr>
          <w:b/>
          <w:sz w:val="24"/>
          <w:lang w:val="fr-FR"/>
        </w:rPr>
      </w:pPr>
      <w:r w:rsidRPr="007B7E30">
        <w:rPr>
          <w:b/>
          <w:sz w:val="24"/>
          <w:lang w:val="fr-FR"/>
        </w:rPr>
        <w:lastRenderedPageBreak/>
        <w:tab/>
        <w:t>D.</w:t>
      </w:r>
      <w:r w:rsidRPr="007B7E30">
        <w:rPr>
          <w:b/>
          <w:sz w:val="24"/>
          <w:lang w:val="fr-FR"/>
        </w:rPr>
        <w:tab/>
        <w:t>Rinçage</w:t>
      </w:r>
    </w:p>
    <w:p w:rsidR="006C39E2" w:rsidRPr="007B7E30" w:rsidRDefault="006C39E2" w:rsidP="006C39E2">
      <w:pPr>
        <w:keepNext/>
        <w:keepLines/>
        <w:spacing w:after="120"/>
        <w:ind w:left="1134" w:right="1134"/>
        <w:jc w:val="both"/>
        <w:rPr>
          <w:b/>
          <w:lang w:val="fr-FR"/>
        </w:rPr>
      </w:pPr>
      <w:r w:rsidRPr="007B7E30">
        <w:rPr>
          <w:b/>
          <w:lang w:val="fr-FR"/>
        </w:rPr>
        <w:t>Questions générales</w:t>
      </w:r>
      <w:r w:rsidR="00A160D4" w:rsidRPr="007B7E30">
        <w:rPr>
          <w:b/>
          <w:lang w:val="fr-FR"/>
        </w:rPr>
        <w:t xml:space="preserve"> </w:t>
      </w:r>
      <w:r w:rsidRPr="007B7E30">
        <w:rPr>
          <w:b/>
          <w:lang w:val="fr-FR"/>
        </w:rPr>
        <w:t xml:space="preserve">: </w:t>
      </w:r>
    </w:p>
    <w:p w:rsidR="006C39E2" w:rsidRPr="007B7E30" w:rsidRDefault="006C39E2" w:rsidP="006C39E2">
      <w:pPr>
        <w:keepNext/>
        <w:keepLines/>
        <w:numPr>
          <w:ilvl w:val="0"/>
          <w:numId w:val="1"/>
        </w:numPr>
        <w:spacing w:after="120"/>
        <w:ind w:right="1134"/>
        <w:jc w:val="both"/>
        <w:rPr>
          <w:lang w:val="fr-FR"/>
        </w:rPr>
      </w:pPr>
      <w:r w:rsidRPr="007B7E30">
        <w:rPr>
          <w:lang w:val="fr-FR"/>
        </w:rPr>
        <w:t>Choisir trois questions parmi D-1 à D-13.</w:t>
      </w:r>
    </w:p>
    <w:p w:rsidR="006C39E2" w:rsidRPr="007B7E30" w:rsidRDefault="006C39E2" w:rsidP="006C39E2">
      <w:pPr>
        <w:keepNext/>
        <w:keepLines/>
        <w:spacing w:after="120"/>
        <w:ind w:left="1134" w:right="1134"/>
        <w:jc w:val="both"/>
        <w:rPr>
          <w:b/>
          <w:lang w:val="fr-FR"/>
        </w:rPr>
      </w:pPr>
      <w:r w:rsidRPr="007B7E30">
        <w:rPr>
          <w:b/>
          <w:lang w:val="fr-FR"/>
        </w:rPr>
        <w:t>Question spécifiques à la matière</w:t>
      </w:r>
      <w:r w:rsidR="00A160D4" w:rsidRPr="007B7E30">
        <w:rPr>
          <w:b/>
          <w:lang w:val="fr-FR"/>
        </w:rPr>
        <w:t xml:space="preserve"> </w:t>
      </w:r>
      <w:r w:rsidRPr="007B7E30">
        <w:rPr>
          <w:b/>
          <w:lang w:val="fr-FR"/>
        </w:rPr>
        <w:t>:</w:t>
      </w:r>
    </w:p>
    <w:p w:rsidR="006C39E2" w:rsidRPr="007B7E30" w:rsidRDefault="006C39E2" w:rsidP="006C39E2">
      <w:pPr>
        <w:numPr>
          <w:ilvl w:val="0"/>
          <w:numId w:val="1"/>
        </w:numPr>
        <w:spacing w:after="120"/>
        <w:ind w:right="1134"/>
        <w:jc w:val="both"/>
        <w:rPr>
          <w:lang w:val="fr-FR"/>
        </w:rPr>
      </w:pPr>
      <w:r w:rsidRPr="007B7E30">
        <w:rPr>
          <w:lang w:val="fr-FR"/>
        </w:rPr>
        <w:t>Choisir une question parmi E-1 à E-20.</w:t>
      </w:r>
    </w:p>
    <w:p w:rsidR="006C39E2" w:rsidRPr="007B7E30" w:rsidRDefault="006C39E2" w:rsidP="006C39E2">
      <w:pPr>
        <w:keepNext/>
        <w:keepLines/>
        <w:tabs>
          <w:tab w:val="right" w:pos="851"/>
        </w:tabs>
        <w:spacing w:before="360" w:after="240" w:line="300" w:lineRule="exact"/>
        <w:ind w:left="1134" w:right="1134" w:hanging="1134"/>
        <w:rPr>
          <w:b/>
          <w:sz w:val="28"/>
          <w:lang w:val="fr-FR"/>
        </w:rPr>
      </w:pPr>
      <w:r w:rsidRPr="007B7E30">
        <w:rPr>
          <w:b/>
          <w:sz w:val="28"/>
          <w:lang w:val="fr-FR"/>
        </w:rPr>
        <w:tab/>
        <w:t>3.</w:t>
      </w:r>
      <w:r w:rsidRPr="007B7E30">
        <w:rPr>
          <w:b/>
          <w:sz w:val="28"/>
          <w:lang w:val="fr-FR"/>
        </w:rPr>
        <w:tab/>
        <w:t>Matière et ses caractéristiques</w:t>
      </w:r>
    </w:p>
    <w:p w:rsidR="006C39E2" w:rsidRPr="007B7E30" w:rsidRDefault="006C39E2" w:rsidP="006C39E2">
      <w:pPr>
        <w:spacing w:after="120"/>
        <w:ind w:left="1134" w:right="1134"/>
        <w:jc w:val="both"/>
        <w:rPr>
          <w:lang w:val="fr-FR"/>
        </w:rPr>
      </w:pPr>
      <w:r w:rsidRPr="007B7E30">
        <w:rPr>
          <w:lang w:val="fr-FR"/>
        </w:rPr>
        <w:t>Il convient de choisir une matière de la liste suivante et de l’intégrer dans la description de la situation 1 avec ses propriétés.</w:t>
      </w:r>
    </w:p>
    <w:p w:rsidR="006C39E2" w:rsidRPr="007B7E30" w:rsidRDefault="006C39E2" w:rsidP="006C39E2">
      <w:pPr>
        <w:spacing w:after="120"/>
        <w:ind w:left="1134" w:right="1134"/>
        <w:jc w:val="both"/>
        <w:rPr>
          <w:lang w:val="fr-FR"/>
        </w:rPr>
      </w:pPr>
      <w:r w:rsidRPr="007B7E30">
        <w:rPr>
          <w:lang w:val="fr-FR"/>
        </w:rPr>
        <w:t>Les matières listées dans le tableau peuvent être affectées aux certificats d’agrément visés sous 4.</w:t>
      </w:r>
    </w:p>
    <w:p w:rsidR="006C39E2" w:rsidRPr="007B7E30" w:rsidRDefault="006C39E2" w:rsidP="006C39E2">
      <w:pPr>
        <w:pStyle w:val="SingleTxtG"/>
        <w:rPr>
          <w:rFonts w:eastAsia="Arial"/>
          <w:lang w:val="fr-FR"/>
        </w:rPr>
        <w:sectPr w:rsidR="006C39E2" w:rsidRPr="007B7E30" w:rsidSect="0018568C">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1701" w:right="1134" w:bottom="2268" w:left="1134" w:header="1134" w:footer="1701" w:gutter="0"/>
          <w:cols w:space="720"/>
          <w:titlePg/>
          <w:docGrid w:linePitch="272"/>
        </w:sectPr>
      </w:pPr>
    </w:p>
    <w:tbl>
      <w:tblPr>
        <w:tblW w:w="12304" w:type="dxa"/>
        <w:tblBorders>
          <w:top w:val="single" w:sz="4" w:space="0" w:color="auto"/>
          <w:bottom w:val="single" w:sz="4" w:space="0" w:color="auto"/>
        </w:tblBorders>
        <w:tblLayout w:type="fixed"/>
        <w:tblCellMar>
          <w:left w:w="70" w:type="dxa"/>
          <w:right w:w="70" w:type="dxa"/>
        </w:tblCellMar>
        <w:tblLook w:val="0000" w:firstRow="0" w:lastRow="0" w:firstColumn="0" w:lastColumn="0" w:noHBand="0" w:noVBand="0"/>
      </w:tblPr>
      <w:tblGrid>
        <w:gridCol w:w="1092"/>
        <w:gridCol w:w="3557"/>
        <w:gridCol w:w="776"/>
        <w:gridCol w:w="2293"/>
        <w:gridCol w:w="2040"/>
        <w:gridCol w:w="2546"/>
      </w:tblGrid>
      <w:tr w:rsidR="00212FEA" w:rsidRPr="007B7E30" w:rsidTr="00212FEA">
        <w:tc>
          <w:tcPr>
            <w:tcW w:w="1204" w:type="dxa"/>
            <w:tcBorders>
              <w:top w:val="single" w:sz="4" w:space="0" w:color="auto"/>
              <w:bottom w:val="single" w:sz="12" w:space="0" w:color="auto"/>
            </w:tcBorders>
            <w:shd w:val="clear" w:color="auto" w:fill="auto"/>
          </w:tcPr>
          <w:p w:rsidR="00212FEA" w:rsidRPr="007B7E30" w:rsidRDefault="00212FEA" w:rsidP="00212FEA">
            <w:pPr>
              <w:spacing w:before="80" w:after="80" w:line="200" w:lineRule="exact"/>
              <w:jc w:val="center"/>
              <w:rPr>
                <w:i/>
                <w:color w:val="000000"/>
                <w:sz w:val="16"/>
                <w:szCs w:val="16"/>
                <w:lang w:val="fr-FR"/>
              </w:rPr>
            </w:pPr>
            <w:r w:rsidRPr="007B7E30">
              <w:rPr>
                <w:i/>
                <w:color w:val="000000"/>
                <w:sz w:val="16"/>
                <w:szCs w:val="16"/>
                <w:lang w:val="fr-FR"/>
              </w:rPr>
              <w:lastRenderedPageBreak/>
              <w:t>Numéro ONU</w:t>
            </w:r>
          </w:p>
        </w:tc>
        <w:tc>
          <w:tcPr>
            <w:tcW w:w="3969" w:type="dxa"/>
            <w:tcBorders>
              <w:top w:val="single" w:sz="4" w:space="0" w:color="auto"/>
              <w:bottom w:val="single" w:sz="12" w:space="0" w:color="auto"/>
            </w:tcBorders>
            <w:shd w:val="clear" w:color="auto" w:fill="auto"/>
          </w:tcPr>
          <w:p w:rsidR="00212FEA" w:rsidRPr="007B7E30" w:rsidRDefault="00212FEA" w:rsidP="00212FEA">
            <w:pPr>
              <w:spacing w:before="80" w:after="80" w:line="200" w:lineRule="exact"/>
              <w:jc w:val="center"/>
              <w:rPr>
                <w:i/>
                <w:color w:val="000000"/>
                <w:sz w:val="16"/>
                <w:szCs w:val="16"/>
                <w:lang w:val="fr-FR"/>
              </w:rPr>
            </w:pPr>
            <w:r w:rsidRPr="007B7E30">
              <w:rPr>
                <w:i/>
                <w:color w:val="000000"/>
                <w:sz w:val="16"/>
                <w:szCs w:val="16"/>
                <w:lang w:val="fr-FR"/>
              </w:rPr>
              <w:t>Nom et description</w:t>
            </w:r>
          </w:p>
        </w:tc>
        <w:tc>
          <w:tcPr>
            <w:tcW w:w="851" w:type="dxa"/>
            <w:tcBorders>
              <w:top w:val="single" w:sz="4" w:space="0" w:color="auto"/>
              <w:bottom w:val="single" w:sz="12" w:space="0" w:color="auto"/>
            </w:tcBorders>
            <w:shd w:val="clear" w:color="auto" w:fill="auto"/>
          </w:tcPr>
          <w:p w:rsidR="00212FEA" w:rsidRPr="007B7E30" w:rsidRDefault="00212FEA" w:rsidP="00212FEA">
            <w:pPr>
              <w:spacing w:before="80" w:after="80" w:line="200" w:lineRule="exact"/>
              <w:jc w:val="center"/>
              <w:rPr>
                <w:i/>
                <w:color w:val="000000"/>
                <w:sz w:val="16"/>
                <w:szCs w:val="16"/>
                <w:lang w:val="fr-FR"/>
              </w:rPr>
            </w:pPr>
            <w:r w:rsidRPr="007B7E30">
              <w:rPr>
                <w:i/>
                <w:color w:val="000000"/>
                <w:sz w:val="16"/>
                <w:szCs w:val="16"/>
                <w:lang w:val="fr-FR"/>
              </w:rPr>
              <w:t>Classe</w:t>
            </w:r>
          </w:p>
        </w:tc>
        <w:tc>
          <w:tcPr>
            <w:tcW w:w="2551" w:type="dxa"/>
            <w:tcBorders>
              <w:top w:val="single" w:sz="4" w:space="0" w:color="auto"/>
              <w:bottom w:val="single" w:sz="12" w:space="0" w:color="auto"/>
            </w:tcBorders>
            <w:shd w:val="clear" w:color="auto" w:fill="auto"/>
          </w:tcPr>
          <w:p w:rsidR="00212FEA" w:rsidRPr="007B7E30" w:rsidRDefault="00212FEA" w:rsidP="00212FEA">
            <w:pPr>
              <w:spacing w:before="80" w:after="80" w:line="200" w:lineRule="exact"/>
              <w:jc w:val="center"/>
              <w:rPr>
                <w:i/>
                <w:color w:val="000000"/>
                <w:sz w:val="16"/>
                <w:szCs w:val="16"/>
                <w:lang w:val="fr-FR"/>
              </w:rPr>
            </w:pPr>
            <w:r w:rsidRPr="007B7E30">
              <w:rPr>
                <w:i/>
                <w:color w:val="000000"/>
                <w:sz w:val="16"/>
                <w:szCs w:val="16"/>
                <w:lang w:val="fr-FR"/>
              </w:rPr>
              <w:t>Code de classification</w:t>
            </w:r>
          </w:p>
        </w:tc>
        <w:tc>
          <w:tcPr>
            <w:tcW w:w="2268" w:type="dxa"/>
            <w:tcBorders>
              <w:top w:val="single" w:sz="4" w:space="0" w:color="auto"/>
              <w:bottom w:val="single" w:sz="12" w:space="0" w:color="auto"/>
            </w:tcBorders>
            <w:shd w:val="clear" w:color="auto" w:fill="auto"/>
          </w:tcPr>
          <w:p w:rsidR="00212FEA" w:rsidRPr="007B7E30" w:rsidRDefault="00212FEA" w:rsidP="00212FEA">
            <w:pPr>
              <w:spacing w:before="80" w:after="80" w:line="200" w:lineRule="exact"/>
              <w:jc w:val="center"/>
              <w:rPr>
                <w:i/>
                <w:color w:val="000000"/>
                <w:sz w:val="16"/>
                <w:szCs w:val="16"/>
                <w:lang w:val="fr-FR"/>
              </w:rPr>
            </w:pPr>
            <w:r w:rsidRPr="007B7E30">
              <w:rPr>
                <w:i/>
                <w:color w:val="000000"/>
                <w:sz w:val="16"/>
                <w:szCs w:val="16"/>
                <w:lang w:val="fr-FR"/>
              </w:rPr>
              <w:t>Groupe d’emballage</w:t>
            </w:r>
          </w:p>
        </w:tc>
        <w:tc>
          <w:tcPr>
            <w:tcW w:w="2835" w:type="dxa"/>
            <w:tcBorders>
              <w:top w:val="single" w:sz="4" w:space="0" w:color="auto"/>
              <w:bottom w:val="single" w:sz="12" w:space="0" w:color="auto"/>
            </w:tcBorders>
            <w:shd w:val="clear" w:color="auto" w:fill="auto"/>
          </w:tcPr>
          <w:p w:rsidR="00212FEA" w:rsidRPr="007B7E30" w:rsidRDefault="00212FEA" w:rsidP="00212FEA">
            <w:pPr>
              <w:spacing w:before="80" w:after="80" w:line="200" w:lineRule="exact"/>
              <w:jc w:val="center"/>
              <w:rPr>
                <w:i/>
                <w:color w:val="000000"/>
                <w:sz w:val="16"/>
                <w:szCs w:val="16"/>
                <w:lang w:val="fr-FR"/>
              </w:rPr>
            </w:pPr>
            <w:r w:rsidRPr="007B7E30">
              <w:rPr>
                <w:i/>
                <w:color w:val="000000"/>
                <w:sz w:val="16"/>
                <w:szCs w:val="16"/>
                <w:lang w:val="fr-FR"/>
              </w:rPr>
              <w:t>Numéro du certificat d’agrément</w:t>
            </w:r>
          </w:p>
        </w:tc>
      </w:tr>
      <w:tr w:rsidR="00212FEA" w:rsidRPr="007B7E30" w:rsidTr="00212FEA">
        <w:tc>
          <w:tcPr>
            <w:tcW w:w="13678" w:type="dxa"/>
            <w:gridSpan w:val="6"/>
            <w:tcBorders>
              <w:top w:val="single" w:sz="12" w:space="0" w:color="auto"/>
            </w:tcBorders>
            <w:shd w:val="clear" w:color="auto" w:fill="auto"/>
          </w:tcPr>
          <w:p w:rsidR="00212FEA" w:rsidRPr="007B7E30" w:rsidRDefault="00212FEA" w:rsidP="00212FEA">
            <w:pPr>
              <w:jc w:val="center"/>
              <w:rPr>
                <w:color w:val="000000"/>
                <w:sz w:val="18"/>
                <w:szCs w:val="18"/>
                <w:lang w:val="fr-FR"/>
              </w:rPr>
            </w:pPr>
            <w:r w:rsidRPr="007B7E30">
              <w:rPr>
                <w:b/>
                <w:color w:val="000000"/>
                <w:sz w:val="18"/>
                <w:szCs w:val="18"/>
                <w:lang w:val="fr-FR"/>
              </w:rPr>
              <w:t>Inflammables</w:t>
            </w:r>
          </w:p>
        </w:tc>
      </w:tr>
      <w:tr w:rsidR="00212FEA" w:rsidRPr="007B7E30" w:rsidTr="00212FEA">
        <w:tc>
          <w:tcPr>
            <w:tcW w:w="1204" w:type="dxa"/>
            <w:shd w:val="clear" w:color="auto" w:fill="auto"/>
          </w:tcPr>
          <w:p w:rsidR="00212FEA" w:rsidRPr="007B7E30" w:rsidRDefault="00212FEA" w:rsidP="00212FEA">
            <w:pPr>
              <w:jc w:val="center"/>
              <w:rPr>
                <w:color w:val="000000"/>
                <w:sz w:val="18"/>
                <w:szCs w:val="18"/>
                <w:lang w:val="fr-FR"/>
              </w:rPr>
            </w:pPr>
            <w:r w:rsidRPr="007B7E30">
              <w:rPr>
                <w:color w:val="000000"/>
                <w:sz w:val="18"/>
                <w:szCs w:val="18"/>
                <w:lang w:val="fr-FR"/>
              </w:rPr>
              <w:t>1089</w:t>
            </w:r>
          </w:p>
        </w:tc>
        <w:tc>
          <w:tcPr>
            <w:tcW w:w="3969" w:type="dxa"/>
            <w:shd w:val="clear" w:color="auto" w:fill="auto"/>
          </w:tcPr>
          <w:p w:rsidR="00212FEA" w:rsidRPr="007B7E30" w:rsidRDefault="00212FEA" w:rsidP="00F405FB">
            <w:pPr>
              <w:rPr>
                <w:color w:val="000000"/>
                <w:sz w:val="18"/>
                <w:szCs w:val="18"/>
                <w:lang w:val="fr-FR"/>
              </w:rPr>
            </w:pPr>
            <w:r w:rsidRPr="007B7E30">
              <w:rPr>
                <w:color w:val="000000"/>
                <w:sz w:val="18"/>
                <w:szCs w:val="18"/>
                <w:lang w:val="fr-FR"/>
              </w:rPr>
              <w:t>AC</w:t>
            </w:r>
            <w:r w:rsidR="00F405FB" w:rsidRPr="007B7E30">
              <w:rPr>
                <w:color w:val="000000"/>
                <w:sz w:val="18"/>
                <w:szCs w:val="18"/>
                <w:lang w:val="fr-FR"/>
              </w:rPr>
              <w:t>É</w:t>
            </w:r>
            <w:r w:rsidRPr="007B7E30">
              <w:rPr>
                <w:color w:val="000000"/>
                <w:sz w:val="18"/>
                <w:szCs w:val="18"/>
                <w:lang w:val="fr-FR"/>
              </w:rPr>
              <w:t>TALD</w:t>
            </w:r>
            <w:r w:rsidR="00F405FB" w:rsidRPr="007B7E30">
              <w:rPr>
                <w:color w:val="000000"/>
                <w:sz w:val="18"/>
                <w:szCs w:val="18"/>
                <w:lang w:val="fr-FR"/>
              </w:rPr>
              <w:t>É</w:t>
            </w:r>
            <w:r w:rsidRPr="007B7E30">
              <w:rPr>
                <w:color w:val="000000"/>
                <w:sz w:val="18"/>
                <w:szCs w:val="18"/>
                <w:lang w:val="fr-FR"/>
              </w:rPr>
              <w:t>HYDE</w:t>
            </w:r>
          </w:p>
        </w:tc>
        <w:tc>
          <w:tcPr>
            <w:tcW w:w="851" w:type="dxa"/>
            <w:shd w:val="clear" w:color="auto" w:fill="auto"/>
          </w:tcPr>
          <w:p w:rsidR="00212FEA" w:rsidRPr="007B7E30" w:rsidRDefault="00212FEA" w:rsidP="00212FEA">
            <w:pPr>
              <w:jc w:val="center"/>
              <w:rPr>
                <w:b/>
                <w:color w:val="000000"/>
                <w:sz w:val="18"/>
                <w:szCs w:val="18"/>
                <w:lang w:val="fr-FR"/>
              </w:rPr>
            </w:pPr>
            <w:r w:rsidRPr="007B7E30">
              <w:rPr>
                <w:b/>
                <w:color w:val="000000"/>
                <w:sz w:val="18"/>
                <w:szCs w:val="18"/>
                <w:lang w:val="fr-FR"/>
              </w:rPr>
              <w:t>3</w:t>
            </w:r>
          </w:p>
        </w:tc>
        <w:tc>
          <w:tcPr>
            <w:tcW w:w="2551" w:type="dxa"/>
            <w:shd w:val="clear" w:color="auto" w:fill="auto"/>
          </w:tcPr>
          <w:p w:rsidR="00212FEA" w:rsidRPr="007B7E30" w:rsidRDefault="00212FEA" w:rsidP="00212FEA">
            <w:pPr>
              <w:jc w:val="center"/>
              <w:rPr>
                <w:color w:val="000000"/>
                <w:sz w:val="18"/>
                <w:szCs w:val="18"/>
                <w:lang w:val="fr-FR"/>
              </w:rPr>
            </w:pPr>
            <w:r w:rsidRPr="007B7E30">
              <w:rPr>
                <w:b/>
                <w:color w:val="000000"/>
                <w:sz w:val="18"/>
                <w:szCs w:val="18"/>
                <w:lang w:val="fr-FR"/>
              </w:rPr>
              <w:t>F1</w:t>
            </w:r>
          </w:p>
        </w:tc>
        <w:tc>
          <w:tcPr>
            <w:tcW w:w="2268" w:type="dxa"/>
            <w:shd w:val="clear" w:color="auto" w:fill="auto"/>
          </w:tcPr>
          <w:p w:rsidR="00212FEA" w:rsidRPr="007B7E30" w:rsidRDefault="00212FEA" w:rsidP="00212FEA">
            <w:pPr>
              <w:jc w:val="center"/>
              <w:rPr>
                <w:color w:val="000000"/>
                <w:sz w:val="18"/>
                <w:szCs w:val="18"/>
                <w:lang w:val="fr-FR"/>
              </w:rPr>
            </w:pPr>
            <w:r w:rsidRPr="007B7E30">
              <w:rPr>
                <w:b/>
                <w:color w:val="000000"/>
                <w:sz w:val="18"/>
                <w:szCs w:val="18"/>
                <w:lang w:val="fr-FR"/>
              </w:rPr>
              <w:t>I</w:t>
            </w:r>
          </w:p>
        </w:tc>
        <w:tc>
          <w:tcPr>
            <w:tcW w:w="2835" w:type="dxa"/>
            <w:shd w:val="clear" w:color="auto" w:fill="auto"/>
          </w:tcPr>
          <w:p w:rsidR="00212FEA" w:rsidRPr="007B7E30" w:rsidRDefault="00212FEA" w:rsidP="00212FEA">
            <w:pPr>
              <w:jc w:val="center"/>
              <w:rPr>
                <w:b/>
                <w:color w:val="000000"/>
                <w:sz w:val="18"/>
                <w:szCs w:val="18"/>
                <w:lang w:val="fr-FR"/>
              </w:rPr>
            </w:pPr>
            <w:r w:rsidRPr="007B7E30">
              <w:rPr>
                <w:b/>
                <w:color w:val="000000"/>
                <w:sz w:val="18"/>
                <w:szCs w:val="18"/>
                <w:lang w:val="fr-FR"/>
              </w:rPr>
              <w:t>03</w:t>
            </w:r>
          </w:p>
        </w:tc>
      </w:tr>
      <w:tr w:rsidR="00212FEA" w:rsidRPr="007B7E30" w:rsidTr="00212FEA">
        <w:tc>
          <w:tcPr>
            <w:tcW w:w="1204" w:type="dxa"/>
            <w:shd w:val="clear" w:color="auto" w:fill="auto"/>
          </w:tcPr>
          <w:p w:rsidR="00212FEA" w:rsidRPr="007B7E30" w:rsidRDefault="00212FEA" w:rsidP="00212FEA">
            <w:pPr>
              <w:jc w:val="center"/>
              <w:rPr>
                <w:color w:val="000000"/>
                <w:sz w:val="18"/>
                <w:szCs w:val="18"/>
                <w:lang w:val="fr-FR"/>
              </w:rPr>
            </w:pPr>
            <w:r w:rsidRPr="007B7E30">
              <w:rPr>
                <w:color w:val="000000"/>
                <w:sz w:val="18"/>
                <w:szCs w:val="18"/>
                <w:lang w:val="fr-FR"/>
              </w:rPr>
              <w:t>1125</w:t>
            </w:r>
          </w:p>
        </w:tc>
        <w:tc>
          <w:tcPr>
            <w:tcW w:w="3969" w:type="dxa"/>
            <w:shd w:val="clear" w:color="auto" w:fill="auto"/>
          </w:tcPr>
          <w:p w:rsidR="00212FEA" w:rsidRPr="007B7E30" w:rsidRDefault="00212FEA" w:rsidP="005507F8">
            <w:pPr>
              <w:rPr>
                <w:lang w:val="fr-FR"/>
              </w:rPr>
            </w:pPr>
            <w:r w:rsidRPr="007B7E30">
              <w:rPr>
                <w:lang w:val="fr-FR"/>
              </w:rPr>
              <w:t>n-BUTYLAMINE</w:t>
            </w:r>
          </w:p>
        </w:tc>
        <w:tc>
          <w:tcPr>
            <w:tcW w:w="851" w:type="dxa"/>
            <w:shd w:val="clear" w:color="auto" w:fill="auto"/>
          </w:tcPr>
          <w:p w:rsidR="00212FEA" w:rsidRPr="007B7E30" w:rsidRDefault="00212FEA" w:rsidP="00212FEA">
            <w:pPr>
              <w:jc w:val="center"/>
              <w:rPr>
                <w:b/>
                <w:color w:val="000000"/>
                <w:sz w:val="18"/>
                <w:szCs w:val="18"/>
                <w:lang w:val="fr-FR"/>
              </w:rPr>
            </w:pPr>
            <w:r w:rsidRPr="007B7E30">
              <w:rPr>
                <w:b/>
                <w:color w:val="000000"/>
                <w:sz w:val="18"/>
                <w:szCs w:val="18"/>
                <w:lang w:val="fr-FR"/>
              </w:rPr>
              <w:t>3</w:t>
            </w:r>
          </w:p>
        </w:tc>
        <w:tc>
          <w:tcPr>
            <w:tcW w:w="2551" w:type="dxa"/>
            <w:shd w:val="clear" w:color="auto" w:fill="auto"/>
          </w:tcPr>
          <w:p w:rsidR="00212FEA" w:rsidRPr="007B7E30" w:rsidRDefault="00212FEA" w:rsidP="00212FEA">
            <w:pPr>
              <w:jc w:val="center"/>
              <w:rPr>
                <w:color w:val="000000"/>
                <w:sz w:val="18"/>
                <w:szCs w:val="18"/>
                <w:lang w:val="fr-FR"/>
              </w:rPr>
            </w:pPr>
            <w:r w:rsidRPr="007B7E30">
              <w:rPr>
                <w:b/>
                <w:color w:val="000000"/>
                <w:sz w:val="18"/>
                <w:szCs w:val="18"/>
                <w:lang w:val="fr-FR"/>
              </w:rPr>
              <w:t>FC</w:t>
            </w:r>
          </w:p>
        </w:tc>
        <w:tc>
          <w:tcPr>
            <w:tcW w:w="2268" w:type="dxa"/>
            <w:shd w:val="clear" w:color="auto" w:fill="auto"/>
          </w:tcPr>
          <w:p w:rsidR="00212FEA" w:rsidRPr="007B7E30" w:rsidRDefault="00212FEA" w:rsidP="00212FEA">
            <w:pPr>
              <w:jc w:val="center"/>
              <w:rPr>
                <w:color w:val="000000"/>
                <w:sz w:val="18"/>
                <w:szCs w:val="18"/>
                <w:lang w:val="fr-FR"/>
              </w:rPr>
            </w:pPr>
            <w:r w:rsidRPr="007B7E30">
              <w:rPr>
                <w:b/>
                <w:color w:val="000000"/>
                <w:sz w:val="18"/>
                <w:szCs w:val="18"/>
                <w:lang w:val="fr-FR"/>
              </w:rPr>
              <w:t>II</w:t>
            </w:r>
          </w:p>
        </w:tc>
        <w:tc>
          <w:tcPr>
            <w:tcW w:w="2835" w:type="dxa"/>
            <w:shd w:val="clear" w:color="auto" w:fill="auto"/>
          </w:tcPr>
          <w:p w:rsidR="00212FEA" w:rsidRPr="007B7E30" w:rsidRDefault="00212FEA" w:rsidP="00212FEA">
            <w:pPr>
              <w:jc w:val="center"/>
              <w:rPr>
                <w:b/>
                <w:color w:val="000000"/>
                <w:sz w:val="18"/>
                <w:szCs w:val="18"/>
                <w:lang w:val="fr-FR"/>
              </w:rPr>
            </w:pPr>
            <w:r w:rsidRPr="007B7E30">
              <w:rPr>
                <w:b/>
                <w:color w:val="000000"/>
                <w:sz w:val="18"/>
                <w:szCs w:val="18"/>
                <w:lang w:val="fr-FR"/>
              </w:rPr>
              <w:t>01</w:t>
            </w:r>
          </w:p>
        </w:tc>
      </w:tr>
      <w:tr w:rsidR="00212FEA" w:rsidRPr="007B7E30" w:rsidTr="00212FEA">
        <w:tc>
          <w:tcPr>
            <w:tcW w:w="1204" w:type="dxa"/>
            <w:shd w:val="clear" w:color="auto" w:fill="auto"/>
          </w:tcPr>
          <w:p w:rsidR="00212FEA" w:rsidRPr="007B7E30" w:rsidRDefault="00212FEA" w:rsidP="00212FEA">
            <w:pPr>
              <w:jc w:val="center"/>
              <w:rPr>
                <w:color w:val="000000"/>
                <w:sz w:val="18"/>
                <w:szCs w:val="18"/>
                <w:lang w:val="fr-FR"/>
              </w:rPr>
            </w:pPr>
            <w:r w:rsidRPr="007B7E30">
              <w:rPr>
                <w:color w:val="000000"/>
                <w:sz w:val="18"/>
                <w:szCs w:val="18"/>
                <w:lang w:val="fr-FR"/>
              </w:rPr>
              <w:t>1155</w:t>
            </w:r>
          </w:p>
        </w:tc>
        <w:tc>
          <w:tcPr>
            <w:tcW w:w="3969" w:type="dxa"/>
            <w:shd w:val="clear" w:color="auto" w:fill="auto"/>
          </w:tcPr>
          <w:p w:rsidR="00212FEA" w:rsidRPr="007B7E30" w:rsidRDefault="00F405FB" w:rsidP="00F405FB">
            <w:pPr>
              <w:rPr>
                <w:color w:val="000000"/>
                <w:sz w:val="18"/>
                <w:szCs w:val="18"/>
                <w:lang w:val="fr-FR"/>
              </w:rPr>
            </w:pPr>
            <w:r w:rsidRPr="007B7E30">
              <w:rPr>
                <w:color w:val="000000"/>
                <w:sz w:val="18"/>
                <w:szCs w:val="18"/>
                <w:lang w:val="fr-FR"/>
              </w:rPr>
              <w:t>É</w:t>
            </w:r>
            <w:r w:rsidR="00212FEA" w:rsidRPr="007B7E30">
              <w:rPr>
                <w:color w:val="000000"/>
                <w:sz w:val="18"/>
                <w:szCs w:val="18"/>
                <w:lang w:val="fr-FR"/>
              </w:rPr>
              <w:t>THER DI</w:t>
            </w:r>
            <w:r w:rsidRPr="007B7E30">
              <w:rPr>
                <w:color w:val="000000"/>
                <w:sz w:val="18"/>
                <w:szCs w:val="18"/>
                <w:lang w:val="fr-FR"/>
              </w:rPr>
              <w:t>É</w:t>
            </w:r>
            <w:r w:rsidR="00212FEA" w:rsidRPr="007B7E30">
              <w:rPr>
                <w:color w:val="000000"/>
                <w:sz w:val="18"/>
                <w:szCs w:val="18"/>
                <w:lang w:val="fr-FR"/>
              </w:rPr>
              <w:t>THYLIQUE</w:t>
            </w:r>
          </w:p>
        </w:tc>
        <w:tc>
          <w:tcPr>
            <w:tcW w:w="851" w:type="dxa"/>
            <w:shd w:val="clear" w:color="auto" w:fill="auto"/>
          </w:tcPr>
          <w:p w:rsidR="00212FEA" w:rsidRPr="007B7E30" w:rsidRDefault="00212FEA" w:rsidP="00212FEA">
            <w:pPr>
              <w:tabs>
                <w:tab w:val="left" w:pos="215"/>
                <w:tab w:val="center" w:pos="318"/>
              </w:tabs>
              <w:rPr>
                <w:b/>
                <w:color w:val="000000"/>
                <w:sz w:val="18"/>
                <w:szCs w:val="18"/>
                <w:lang w:val="fr-FR"/>
              </w:rPr>
            </w:pPr>
            <w:r w:rsidRPr="007B7E30">
              <w:rPr>
                <w:b/>
                <w:color w:val="000000"/>
                <w:sz w:val="18"/>
                <w:szCs w:val="18"/>
                <w:lang w:val="fr-FR"/>
              </w:rPr>
              <w:tab/>
            </w:r>
            <w:r w:rsidRPr="007B7E30">
              <w:rPr>
                <w:b/>
                <w:color w:val="000000"/>
                <w:sz w:val="18"/>
                <w:szCs w:val="18"/>
                <w:lang w:val="fr-FR"/>
              </w:rPr>
              <w:tab/>
              <w:t>3</w:t>
            </w:r>
          </w:p>
        </w:tc>
        <w:tc>
          <w:tcPr>
            <w:tcW w:w="2551" w:type="dxa"/>
            <w:shd w:val="clear" w:color="auto" w:fill="auto"/>
          </w:tcPr>
          <w:p w:rsidR="00212FEA" w:rsidRPr="007B7E30" w:rsidRDefault="00212FEA" w:rsidP="00212FEA">
            <w:pPr>
              <w:jc w:val="center"/>
              <w:rPr>
                <w:color w:val="000000"/>
                <w:sz w:val="18"/>
                <w:szCs w:val="18"/>
                <w:lang w:val="fr-FR"/>
              </w:rPr>
            </w:pPr>
            <w:r w:rsidRPr="007B7E30">
              <w:rPr>
                <w:b/>
                <w:color w:val="000000"/>
                <w:sz w:val="18"/>
                <w:szCs w:val="18"/>
                <w:lang w:val="fr-FR"/>
              </w:rPr>
              <w:t>F1</w:t>
            </w:r>
          </w:p>
        </w:tc>
        <w:tc>
          <w:tcPr>
            <w:tcW w:w="2268" w:type="dxa"/>
            <w:shd w:val="clear" w:color="auto" w:fill="auto"/>
          </w:tcPr>
          <w:p w:rsidR="00212FEA" w:rsidRPr="007B7E30" w:rsidRDefault="00212FEA" w:rsidP="00212FEA">
            <w:pPr>
              <w:jc w:val="center"/>
              <w:rPr>
                <w:color w:val="000000"/>
                <w:sz w:val="18"/>
                <w:szCs w:val="18"/>
                <w:lang w:val="fr-FR"/>
              </w:rPr>
            </w:pPr>
            <w:r w:rsidRPr="007B7E30">
              <w:rPr>
                <w:b/>
                <w:color w:val="000000"/>
                <w:sz w:val="18"/>
                <w:szCs w:val="18"/>
                <w:lang w:val="fr-FR"/>
              </w:rPr>
              <w:t>I</w:t>
            </w:r>
          </w:p>
        </w:tc>
        <w:tc>
          <w:tcPr>
            <w:tcW w:w="2835" w:type="dxa"/>
            <w:shd w:val="clear" w:color="auto" w:fill="auto"/>
          </w:tcPr>
          <w:p w:rsidR="00212FEA" w:rsidRPr="007B7E30" w:rsidRDefault="00212FEA" w:rsidP="00212FEA">
            <w:pPr>
              <w:jc w:val="center"/>
              <w:rPr>
                <w:b/>
                <w:color w:val="000000"/>
                <w:sz w:val="18"/>
                <w:szCs w:val="18"/>
                <w:lang w:val="fr-FR"/>
              </w:rPr>
            </w:pPr>
            <w:r w:rsidRPr="007B7E30">
              <w:rPr>
                <w:b/>
                <w:color w:val="000000"/>
                <w:sz w:val="18"/>
                <w:szCs w:val="18"/>
                <w:lang w:val="fr-FR"/>
              </w:rPr>
              <w:t xml:space="preserve"> 03</w:t>
            </w:r>
          </w:p>
        </w:tc>
      </w:tr>
      <w:tr w:rsidR="00212FEA" w:rsidRPr="007B7E30" w:rsidTr="00212FEA">
        <w:tc>
          <w:tcPr>
            <w:tcW w:w="1204" w:type="dxa"/>
            <w:shd w:val="clear" w:color="auto" w:fill="auto"/>
          </w:tcPr>
          <w:p w:rsidR="00212FEA" w:rsidRPr="007B7E30" w:rsidRDefault="00212FEA" w:rsidP="00212FEA">
            <w:pPr>
              <w:jc w:val="center"/>
              <w:rPr>
                <w:color w:val="000000"/>
                <w:sz w:val="18"/>
                <w:szCs w:val="18"/>
                <w:lang w:val="fr-FR"/>
              </w:rPr>
            </w:pPr>
            <w:r w:rsidRPr="007B7E30">
              <w:rPr>
                <w:color w:val="000000"/>
                <w:sz w:val="18"/>
                <w:szCs w:val="18"/>
                <w:lang w:val="fr-FR"/>
              </w:rPr>
              <w:t>1275</w:t>
            </w:r>
          </w:p>
        </w:tc>
        <w:tc>
          <w:tcPr>
            <w:tcW w:w="3969" w:type="dxa"/>
            <w:shd w:val="clear" w:color="auto" w:fill="auto"/>
          </w:tcPr>
          <w:p w:rsidR="00212FEA" w:rsidRPr="007B7E30" w:rsidRDefault="00212FEA" w:rsidP="00F405FB">
            <w:pPr>
              <w:rPr>
                <w:color w:val="000000"/>
                <w:sz w:val="18"/>
                <w:szCs w:val="18"/>
                <w:lang w:val="fr-FR"/>
              </w:rPr>
            </w:pPr>
            <w:r w:rsidRPr="007B7E30">
              <w:rPr>
                <w:color w:val="000000"/>
                <w:sz w:val="18"/>
                <w:szCs w:val="18"/>
                <w:lang w:val="fr-FR"/>
              </w:rPr>
              <w:t>ALD</w:t>
            </w:r>
            <w:r w:rsidR="00F405FB" w:rsidRPr="007B7E30">
              <w:rPr>
                <w:color w:val="000000"/>
                <w:sz w:val="18"/>
                <w:szCs w:val="18"/>
                <w:lang w:val="fr-FR"/>
              </w:rPr>
              <w:t>É</w:t>
            </w:r>
            <w:r w:rsidRPr="007B7E30">
              <w:rPr>
                <w:color w:val="000000"/>
                <w:sz w:val="18"/>
                <w:szCs w:val="18"/>
                <w:lang w:val="fr-FR"/>
              </w:rPr>
              <w:t>HYDE PROPIONIQUE</w:t>
            </w:r>
          </w:p>
        </w:tc>
        <w:tc>
          <w:tcPr>
            <w:tcW w:w="851" w:type="dxa"/>
            <w:shd w:val="clear" w:color="auto" w:fill="auto"/>
          </w:tcPr>
          <w:p w:rsidR="00212FEA" w:rsidRPr="007B7E30" w:rsidRDefault="00212FEA" w:rsidP="00212FEA">
            <w:pPr>
              <w:jc w:val="center"/>
              <w:rPr>
                <w:b/>
                <w:color w:val="000000"/>
                <w:sz w:val="18"/>
                <w:szCs w:val="18"/>
                <w:lang w:val="fr-FR"/>
              </w:rPr>
            </w:pPr>
            <w:r w:rsidRPr="007B7E30">
              <w:rPr>
                <w:b/>
                <w:color w:val="000000"/>
                <w:sz w:val="18"/>
                <w:szCs w:val="18"/>
                <w:lang w:val="fr-FR"/>
              </w:rPr>
              <w:t>3</w:t>
            </w:r>
          </w:p>
        </w:tc>
        <w:tc>
          <w:tcPr>
            <w:tcW w:w="2551" w:type="dxa"/>
            <w:shd w:val="clear" w:color="auto" w:fill="auto"/>
          </w:tcPr>
          <w:p w:rsidR="00212FEA" w:rsidRPr="007B7E30" w:rsidRDefault="00212FEA" w:rsidP="00212FEA">
            <w:pPr>
              <w:jc w:val="center"/>
              <w:rPr>
                <w:color w:val="000000"/>
                <w:sz w:val="18"/>
                <w:szCs w:val="18"/>
                <w:lang w:val="fr-FR"/>
              </w:rPr>
            </w:pPr>
            <w:r w:rsidRPr="007B7E30">
              <w:rPr>
                <w:b/>
                <w:color w:val="000000"/>
                <w:sz w:val="18"/>
                <w:szCs w:val="18"/>
                <w:lang w:val="fr-FR"/>
              </w:rPr>
              <w:t>F1</w:t>
            </w:r>
          </w:p>
        </w:tc>
        <w:tc>
          <w:tcPr>
            <w:tcW w:w="2268" w:type="dxa"/>
            <w:shd w:val="clear" w:color="auto" w:fill="auto"/>
          </w:tcPr>
          <w:p w:rsidR="00212FEA" w:rsidRPr="007B7E30" w:rsidRDefault="00212FEA" w:rsidP="00212FEA">
            <w:pPr>
              <w:jc w:val="center"/>
              <w:rPr>
                <w:color w:val="000000"/>
                <w:sz w:val="18"/>
                <w:szCs w:val="18"/>
                <w:lang w:val="fr-FR"/>
              </w:rPr>
            </w:pPr>
            <w:r w:rsidRPr="007B7E30">
              <w:rPr>
                <w:b/>
                <w:color w:val="000000"/>
                <w:sz w:val="18"/>
                <w:szCs w:val="18"/>
                <w:lang w:val="fr-FR"/>
              </w:rPr>
              <w:t>II</w:t>
            </w:r>
          </w:p>
        </w:tc>
        <w:tc>
          <w:tcPr>
            <w:tcW w:w="2835" w:type="dxa"/>
            <w:shd w:val="clear" w:color="auto" w:fill="auto"/>
          </w:tcPr>
          <w:p w:rsidR="00212FEA" w:rsidRPr="007B7E30" w:rsidRDefault="00212FEA" w:rsidP="00212FEA">
            <w:pPr>
              <w:jc w:val="center"/>
              <w:rPr>
                <w:b/>
                <w:color w:val="000000"/>
                <w:sz w:val="18"/>
                <w:szCs w:val="18"/>
                <w:lang w:val="fr-FR"/>
              </w:rPr>
            </w:pPr>
            <w:r w:rsidRPr="007B7E30">
              <w:rPr>
                <w:b/>
                <w:color w:val="000000"/>
                <w:sz w:val="18"/>
                <w:szCs w:val="18"/>
                <w:lang w:val="fr-FR"/>
              </w:rPr>
              <w:t>01</w:t>
            </w:r>
          </w:p>
        </w:tc>
      </w:tr>
      <w:tr w:rsidR="00212FEA" w:rsidRPr="007B7E30" w:rsidTr="00212FEA">
        <w:tc>
          <w:tcPr>
            <w:tcW w:w="1204" w:type="dxa"/>
            <w:shd w:val="clear" w:color="auto" w:fill="auto"/>
          </w:tcPr>
          <w:p w:rsidR="00212FEA" w:rsidRPr="007B7E30" w:rsidRDefault="00212FEA" w:rsidP="00212FEA">
            <w:pPr>
              <w:jc w:val="center"/>
              <w:rPr>
                <w:color w:val="000000"/>
                <w:sz w:val="18"/>
                <w:szCs w:val="18"/>
                <w:lang w:val="fr-FR"/>
              </w:rPr>
            </w:pPr>
            <w:r w:rsidRPr="007B7E30">
              <w:rPr>
                <w:color w:val="000000"/>
                <w:sz w:val="18"/>
                <w:szCs w:val="18"/>
                <w:lang w:val="fr-FR"/>
              </w:rPr>
              <w:t>1991</w:t>
            </w:r>
          </w:p>
        </w:tc>
        <w:tc>
          <w:tcPr>
            <w:tcW w:w="3969" w:type="dxa"/>
            <w:shd w:val="clear" w:color="auto" w:fill="auto"/>
          </w:tcPr>
          <w:p w:rsidR="00212FEA" w:rsidRPr="007B7E30" w:rsidRDefault="00212FEA" w:rsidP="00F405FB">
            <w:pPr>
              <w:rPr>
                <w:color w:val="000000"/>
                <w:sz w:val="18"/>
                <w:szCs w:val="18"/>
                <w:lang w:val="fr-FR"/>
              </w:rPr>
            </w:pPr>
            <w:r w:rsidRPr="007B7E30">
              <w:rPr>
                <w:color w:val="000000"/>
                <w:sz w:val="18"/>
                <w:szCs w:val="18"/>
                <w:lang w:val="fr-FR"/>
              </w:rPr>
              <w:t>CHLOROPR</w:t>
            </w:r>
            <w:r w:rsidR="00F405FB" w:rsidRPr="007B7E30">
              <w:rPr>
                <w:color w:val="000000"/>
                <w:sz w:val="18"/>
                <w:szCs w:val="18"/>
                <w:lang w:val="fr-FR"/>
              </w:rPr>
              <w:t>È</w:t>
            </w:r>
            <w:r w:rsidRPr="007B7E30">
              <w:rPr>
                <w:color w:val="000000"/>
                <w:sz w:val="18"/>
                <w:szCs w:val="18"/>
                <w:lang w:val="fr-FR"/>
              </w:rPr>
              <w:t>NE STABILIS</w:t>
            </w:r>
            <w:r w:rsidR="00F405FB" w:rsidRPr="007B7E30">
              <w:rPr>
                <w:color w:val="000000"/>
                <w:sz w:val="18"/>
                <w:szCs w:val="18"/>
                <w:lang w:val="fr-FR"/>
              </w:rPr>
              <w:t>É</w:t>
            </w:r>
          </w:p>
        </w:tc>
        <w:tc>
          <w:tcPr>
            <w:tcW w:w="851" w:type="dxa"/>
            <w:shd w:val="clear" w:color="auto" w:fill="auto"/>
          </w:tcPr>
          <w:p w:rsidR="00212FEA" w:rsidRPr="007B7E30" w:rsidRDefault="00212FEA" w:rsidP="00212FEA">
            <w:pPr>
              <w:jc w:val="center"/>
              <w:rPr>
                <w:b/>
                <w:color w:val="000000"/>
                <w:sz w:val="18"/>
                <w:szCs w:val="18"/>
                <w:lang w:val="fr-FR"/>
              </w:rPr>
            </w:pPr>
            <w:r w:rsidRPr="007B7E30">
              <w:rPr>
                <w:b/>
                <w:color w:val="000000"/>
                <w:sz w:val="18"/>
                <w:szCs w:val="18"/>
                <w:lang w:val="fr-FR"/>
              </w:rPr>
              <w:t>3</w:t>
            </w:r>
          </w:p>
        </w:tc>
        <w:tc>
          <w:tcPr>
            <w:tcW w:w="2551" w:type="dxa"/>
            <w:shd w:val="clear" w:color="auto" w:fill="auto"/>
          </w:tcPr>
          <w:p w:rsidR="00212FEA" w:rsidRPr="007B7E30" w:rsidRDefault="00212FEA" w:rsidP="00212FEA">
            <w:pPr>
              <w:jc w:val="center"/>
              <w:rPr>
                <w:color w:val="000000"/>
                <w:sz w:val="18"/>
                <w:szCs w:val="18"/>
                <w:lang w:val="fr-FR"/>
              </w:rPr>
            </w:pPr>
            <w:r w:rsidRPr="007B7E30">
              <w:rPr>
                <w:b/>
                <w:color w:val="000000"/>
                <w:sz w:val="18"/>
                <w:szCs w:val="18"/>
                <w:lang w:val="fr-FR"/>
              </w:rPr>
              <w:t>FT1</w:t>
            </w:r>
          </w:p>
        </w:tc>
        <w:tc>
          <w:tcPr>
            <w:tcW w:w="2268" w:type="dxa"/>
            <w:shd w:val="clear" w:color="auto" w:fill="auto"/>
          </w:tcPr>
          <w:p w:rsidR="00212FEA" w:rsidRPr="007B7E30" w:rsidRDefault="00212FEA" w:rsidP="00212FEA">
            <w:pPr>
              <w:jc w:val="center"/>
              <w:rPr>
                <w:color w:val="000000"/>
                <w:sz w:val="18"/>
                <w:szCs w:val="18"/>
                <w:lang w:val="fr-FR"/>
              </w:rPr>
            </w:pPr>
            <w:r w:rsidRPr="007B7E30">
              <w:rPr>
                <w:b/>
                <w:color w:val="000000"/>
                <w:sz w:val="18"/>
                <w:szCs w:val="18"/>
                <w:lang w:val="fr-FR"/>
              </w:rPr>
              <w:t>I</w:t>
            </w:r>
          </w:p>
        </w:tc>
        <w:tc>
          <w:tcPr>
            <w:tcW w:w="2835" w:type="dxa"/>
            <w:shd w:val="clear" w:color="auto" w:fill="auto"/>
          </w:tcPr>
          <w:p w:rsidR="00212FEA" w:rsidRPr="007B7E30" w:rsidRDefault="00212FEA" w:rsidP="00212FEA">
            <w:pPr>
              <w:jc w:val="center"/>
              <w:rPr>
                <w:b/>
                <w:color w:val="000000"/>
                <w:sz w:val="18"/>
                <w:szCs w:val="18"/>
                <w:lang w:val="fr-FR"/>
              </w:rPr>
            </w:pPr>
            <w:r w:rsidRPr="007B7E30">
              <w:rPr>
                <w:b/>
                <w:color w:val="000000"/>
                <w:sz w:val="18"/>
                <w:szCs w:val="18"/>
                <w:lang w:val="fr-FR"/>
              </w:rPr>
              <w:t>01</w:t>
            </w:r>
          </w:p>
        </w:tc>
      </w:tr>
      <w:tr w:rsidR="00212FEA" w:rsidRPr="007B7E30" w:rsidTr="00212FEA">
        <w:tc>
          <w:tcPr>
            <w:tcW w:w="13678" w:type="dxa"/>
            <w:gridSpan w:val="6"/>
            <w:shd w:val="clear" w:color="auto" w:fill="auto"/>
          </w:tcPr>
          <w:p w:rsidR="00212FEA" w:rsidRPr="007B7E30" w:rsidRDefault="00212FEA" w:rsidP="00212FEA">
            <w:pPr>
              <w:jc w:val="center"/>
              <w:rPr>
                <w:color w:val="000000"/>
                <w:sz w:val="18"/>
                <w:szCs w:val="18"/>
                <w:lang w:val="fr-FR"/>
              </w:rPr>
            </w:pPr>
            <w:r w:rsidRPr="007B7E30">
              <w:rPr>
                <w:b/>
                <w:color w:val="000000"/>
                <w:sz w:val="18"/>
                <w:szCs w:val="18"/>
                <w:lang w:val="fr-FR"/>
              </w:rPr>
              <w:t>Toxiques</w:t>
            </w:r>
          </w:p>
        </w:tc>
      </w:tr>
      <w:tr w:rsidR="00212FEA" w:rsidRPr="007B7E30" w:rsidTr="00212FEA">
        <w:tc>
          <w:tcPr>
            <w:tcW w:w="1204" w:type="dxa"/>
            <w:shd w:val="clear" w:color="auto" w:fill="auto"/>
          </w:tcPr>
          <w:p w:rsidR="00212FEA" w:rsidRPr="007B7E30" w:rsidRDefault="00212FEA" w:rsidP="00212FEA">
            <w:pPr>
              <w:jc w:val="center"/>
              <w:rPr>
                <w:color w:val="000000"/>
                <w:sz w:val="18"/>
                <w:szCs w:val="18"/>
                <w:lang w:val="fr-FR"/>
              </w:rPr>
            </w:pPr>
            <w:r w:rsidRPr="007B7E30">
              <w:rPr>
                <w:color w:val="000000"/>
                <w:sz w:val="18"/>
                <w:szCs w:val="18"/>
                <w:lang w:val="fr-FR"/>
              </w:rPr>
              <w:t>1163</w:t>
            </w:r>
          </w:p>
        </w:tc>
        <w:tc>
          <w:tcPr>
            <w:tcW w:w="3969" w:type="dxa"/>
            <w:shd w:val="clear" w:color="auto" w:fill="auto"/>
          </w:tcPr>
          <w:p w:rsidR="00212FEA" w:rsidRPr="007B7E30" w:rsidRDefault="00212FEA" w:rsidP="00F405FB">
            <w:pPr>
              <w:rPr>
                <w:color w:val="000000"/>
                <w:sz w:val="18"/>
                <w:szCs w:val="18"/>
                <w:lang w:val="fr-FR"/>
              </w:rPr>
            </w:pPr>
            <w:r w:rsidRPr="007B7E30">
              <w:rPr>
                <w:color w:val="000000"/>
                <w:sz w:val="18"/>
                <w:szCs w:val="18"/>
                <w:lang w:val="fr-FR"/>
              </w:rPr>
              <w:t>DIM</w:t>
            </w:r>
            <w:r w:rsidR="00F405FB" w:rsidRPr="007B7E30">
              <w:rPr>
                <w:color w:val="000000"/>
                <w:sz w:val="18"/>
                <w:szCs w:val="18"/>
                <w:lang w:val="fr-FR"/>
              </w:rPr>
              <w:t>É</w:t>
            </w:r>
            <w:r w:rsidRPr="007B7E30">
              <w:rPr>
                <w:color w:val="000000"/>
                <w:sz w:val="18"/>
                <w:szCs w:val="18"/>
                <w:lang w:val="fr-FR"/>
              </w:rPr>
              <w:t>THYLHYDRAZINE ASYM</w:t>
            </w:r>
            <w:r w:rsidR="00F405FB" w:rsidRPr="007B7E30">
              <w:rPr>
                <w:color w:val="000000"/>
                <w:sz w:val="18"/>
                <w:szCs w:val="18"/>
                <w:lang w:val="fr-FR"/>
              </w:rPr>
              <w:t>É</w:t>
            </w:r>
            <w:r w:rsidRPr="007B7E30">
              <w:rPr>
                <w:color w:val="000000"/>
                <w:sz w:val="18"/>
                <w:szCs w:val="18"/>
                <w:lang w:val="fr-FR"/>
              </w:rPr>
              <w:t>TRIQUE</w:t>
            </w:r>
          </w:p>
        </w:tc>
        <w:tc>
          <w:tcPr>
            <w:tcW w:w="851" w:type="dxa"/>
            <w:shd w:val="clear" w:color="auto" w:fill="auto"/>
          </w:tcPr>
          <w:p w:rsidR="00212FEA" w:rsidRPr="007B7E30" w:rsidRDefault="00212FEA" w:rsidP="00212FEA">
            <w:pPr>
              <w:jc w:val="center"/>
              <w:rPr>
                <w:b/>
                <w:color w:val="000000"/>
                <w:sz w:val="18"/>
                <w:szCs w:val="18"/>
                <w:lang w:val="fr-FR"/>
              </w:rPr>
            </w:pPr>
            <w:r w:rsidRPr="007B7E30">
              <w:rPr>
                <w:b/>
                <w:color w:val="000000"/>
                <w:sz w:val="18"/>
                <w:szCs w:val="18"/>
                <w:lang w:val="fr-FR"/>
              </w:rPr>
              <w:t>6.1</w:t>
            </w:r>
          </w:p>
        </w:tc>
        <w:tc>
          <w:tcPr>
            <w:tcW w:w="2551" w:type="dxa"/>
            <w:shd w:val="clear" w:color="auto" w:fill="auto"/>
          </w:tcPr>
          <w:p w:rsidR="00212FEA" w:rsidRPr="007B7E30" w:rsidRDefault="00212FEA" w:rsidP="00212FEA">
            <w:pPr>
              <w:jc w:val="center"/>
              <w:rPr>
                <w:color w:val="000000"/>
                <w:sz w:val="18"/>
                <w:szCs w:val="18"/>
                <w:lang w:val="fr-FR"/>
              </w:rPr>
            </w:pPr>
            <w:r w:rsidRPr="007B7E30">
              <w:rPr>
                <w:b/>
                <w:color w:val="000000"/>
                <w:sz w:val="18"/>
                <w:szCs w:val="18"/>
                <w:lang w:val="fr-FR"/>
              </w:rPr>
              <w:t>TFC</w:t>
            </w:r>
          </w:p>
        </w:tc>
        <w:tc>
          <w:tcPr>
            <w:tcW w:w="2268" w:type="dxa"/>
            <w:shd w:val="clear" w:color="auto" w:fill="auto"/>
          </w:tcPr>
          <w:p w:rsidR="00212FEA" w:rsidRPr="007B7E30" w:rsidRDefault="00212FEA" w:rsidP="00212FEA">
            <w:pPr>
              <w:jc w:val="center"/>
              <w:rPr>
                <w:color w:val="000000"/>
                <w:sz w:val="18"/>
                <w:szCs w:val="18"/>
                <w:lang w:val="fr-FR"/>
              </w:rPr>
            </w:pPr>
            <w:r w:rsidRPr="007B7E30">
              <w:rPr>
                <w:b/>
                <w:color w:val="000000"/>
                <w:sz w:val="18"/>
                <w:szCs w:val="18"/>
                <w:lang w:val="fr-FR"/>
              </w:rPr>
              <w:t>I</w:t>
            </w:r>
          </w:p>
        </w:tc>
        <w:tc>
          <w:tcPr>
            <w:tcW w:w="2835" w:type="dxa"/>
            <w:shd w:val="clear" w:color="auto" w:fill="auto"/>
          </w:tcPr>
          <w:p w:rsidR="00212FEA" w:rsidRPr="007B7E30" w:rsidRDefault="00212FEA" w:rsidP="00212FEA">
            <w:pPr>
              <w:jc w:val="center"/>
              <w:rPr>
                <w:b/>
                <w:color w:val="000000"/>
                <w:sz w:val="18"/>
                <w:szCs w:val="18"/>
                <w:lang w:val="fr-FR"/>
              </w:rPr>
            </w:pPr>
            <w:r w:rsidRPr="007B7E30">
              <w:rPr>
                <w:b/>
                <w:color w:val="000000"/>
                <w:sz w:val="18"/>
                <w:szCs w:val="18"/>
                <w:lang w:val="fr-FR"/>
              </w:rPr>
              <w:t>01</w:t>
            </w:r>
          </w:p>
        </w:tc>
      </w:tr>
      <w:tr w:rsidR="00212FEA" w:rsidRPr="007B7E30" w:rsidTr="00212FEA">
        <w:tc>
          <w:tcPr>
            <w:tcW w:w="1204" w:type="dxa"/>
            <w:shd w:val="clear" w:color="auto" w:fill="auto"/>
          </w:tcPr>
          <w:p w:rsidR="00212FEA" w:rsidRPr="007B7E30" w:rsidRDefault="00212FEA" w:rsidP="00212FEA">
            <w:pPr>
              <w:jc w:val="center"/>
              <w:rPr>
                <w:color w:val="000000"/>
                <w:sz w:val="18"/>
                <w:szCs w:val="18"/>
                <w:lang w:val="fr-FR"/>
              </w:rPr>
            </w:pPr>
            <w:r w:rsidRPr="007B7E30">
              <w:rPr>
                <w:color w:val="000000"/>
                <w:sz w:val="18"/>
                <w:szCs w:val="18"/>
                <w:lang w:val="fr-FR"/>
              </w:rPr>
              <w:t>2023</w:t>
            </w:r>
          </w:p>
        </w:tc>
        <w:tc>
          <w:tcPr>
            <w:tcW w:w="3969" w:type="dxa"/>
            <w:shd w:val="clear" w:color="auto" w:fill="auto"/>
          </w:tcPr>
          <w:p w:rsidR="00212FEA" w:rsidRPr="007B7E30" w:rsidRDefault="00F405FB" w:rsidP="00212FEA">
            <w:pPr>
              <w:rPr>
                <w:color w:val="000000"/>
                <w:sz w:val="18"/>
                <w:szCs w:val="18"/>
                <w:lang w:val="fr-FR"/>
              </w:rPr>
            </w:pPr>
            <w:r w:rsidRPr="007B7E30">
              <w:rPr>
                <w:color w:val="000000"/>
                <w:sz w:val="18"/>
                <w:szCs w:val="18"/>
                <w:lang w:val="fr-FR"/>
              </w:rPr>
              <w:t>É</w:t>
            </w:r>
            <w:r w:rsidR="00212FEA" w:rsidRPr="007B7E30">
              <w:rPr>
                <w:color w:val="000000"/>
                <w:sz w:val="18"/>
                <w:szCs w:val="18"/>
                <w:lang w:val="fr-FR"/>
              </w:rPr>
              <w:t>PICHLORHYDRINE</w:t>
            </w:r>
          </w:p>
        </w:tc>
        <w:tc>
          <w:tcPr>
            <w:tcW w:w="851" w:type="dxa"/>
            <w:shd w:val="clear" w:color="auto" w:fill="auto"/>
          </w:tcPr>
          <w:p w:rsidR="00212FEA" w:rsidRPr="007B7E30" w:rsidRDefault="00212FEA" w:rsidP="00212FEA">
            <w:pPr>
              <w:jc w:val="center"/>
              <w:rPr>
                <w:b/>
                <w:color w:val="000000"/>
                <w:sz w:val="18"/>
                <w:szCs w:val="18"/>
                <w:lang w:val="fr-FR"/>
              </w:rPr>
            </w:pPr>
            <w:r w:rsidRPr="007B7E30">
              <w:rPr>
                <w:b/>
                <w:color w:val="000000"/>
                <w:sz w:val="18"/>
                <w:szCs w:val="18"/>
                <w:lang w:val="fr-FR"/>
              </w:rPr>
              <w:t>6.1</w:t>
            </w:r>
          </w:p>
        </w:tc>
        <w:tc>
          <w:tcPr>
            <w:tcW w:w="2551" w:type="dxa"/>
            <w:shd w:val="clear" w:color="auto" w:fill="auto"/>
          </w:tcPr>
          <w:p w:rsidR="00212FEA" w:rsidRPr="007B7E30" w:rsidRDefault="00212FEA" w:rsidP="00212FEA">
            <w:pPr>
              <w:jc w:val="center"/>
              <w:rPr>
                <w:color w:val="000000"/>
                <w:sz w:val="18"/>
                <w:szCs w:val="18"/>
                <w:lang w:val="fr-FR"/>
              </w:rPr>
            </w:pPr>
            <w:r w:rsidRPr="007B7E30">
              <w:rPr>
                <w:b/>
                <w:color w:val="000000"/>
                <w:sz w:val="18"/>
                <w:szCs w:val="18"/>
                <w:lang w:val="fr-FR"/>
              </w:rPr>
              <w:t>TF1</w:t>
            </w:r>
          </w:p>
        </w:tc>
        <w:tc>
          <w:tcPr>
            <w:tcW w:w="2268" w:type="dxa"/>
            <w:shd w:val="clear" w:color="auto" w:fill="auto"/>
          </w:tcPr>
          <w:p w:rsidR="00212FEA" w:rsidRPr="007B7E30" w:rsidRDefault="00212FEA" w:rsidP="00212FEA">
            <w:pPr>
              <w:jc w:val="center"/>
              <w:rPr>
                <w:color w:val="000000"/>
                <w:sz w:val="18"/>
                <w:szCs w:val="18"/>
                <w:lang w:val="fr-FR"/>
              </w:rPr>
            </w:pPr>
            <w:r w:rsidRPr="007B7E30">
              <w:rPr>
                <w:b/>
                <w:color w:val="000000"/>
                <w:sz w:val="18"/>
                <w:szCs w:val="18"/>
                <w:lang w:val="fr-FR"/>
              </w:rPr>
              <w:t>II</w:t>
            </w:r>
          </w:p>
        </w:tc>
        <w:tc>
          <w:tcPr>
            <w:tcW w:w="2835" w:type="dxa"/>
            <w:shd w:val="clear" w:color="auto" w:fill="auto"/>
          </w:tcPr>
          <w:p w:rsidR="00212FEA" w:rsidRPr="007B7E30" w:rsidRDefault="00212FEA" w:rsidP="00212FEA">
            <w:pPr>
              <w:jc w:val="center"/>
              <w:rPr>
                <w:b/>
                <w:color w:val="000000"/>
                <w:sz w:val="18"/>
                <w:szCs w:val="18"/>
                <w:lang w:val="fr-FR"/>
              </w:rPr>
            </w:pPr>
            <w:r w:rsidRPr="007B7E30">
              <w:rPr>
                <w:b/>
                <w:color w:val="000000"/>
                <w:sz w:val="18"/>
                <w:szCs w:val="18"/>
                <w:lang w:val="fr-FR"/>
              </w:rPr>
              <w:t>01, 03</w:t>
            </w:r>
          </w:p>
        </w:tc>
      </w:tr>
      <w:tr w:rsidR="00212FEA" w:rsidRPr="007B7E30" w:rsidTr="00212FEA">
        <w:tc>
          <w:tcPr>
            <w:tcW w:w="1204" w:type="dxa"/>
            <w:shd w:val="clear" w:color="auto" w:fill="auto"/>
          </w:tcPr>
          <w:p w:rsidR="00212FEA" w:rsidRPr="007B7E30" w:rsidRDefault="00212FEA" w:rsidP="00212FEA">
            <w:pPr>
              <w:jc w:val="center"/>
              <w:rPr>
                <w:color w:val="000000"/>
                <w:sz w:val="18"/>
                <w:szCs w:val="18"/>
                <w:lang w:val="fr-FR"/>
              </w:rPr>
            </w:pPr>
            <w:r w:rsidRPr="007B7E30">
              <w:rPr>
                <w:color w:val="000000"/>
                <w:sz w:val="18"/>
                <w:szCs w:val="18"/>
                <w:lang w:val="fr-FR"/>
              </w:rPr>
              <w:t>2205</w:t>
            </w:r>
          </w:p>
        </w:tc>
        <w:tc>
          <w:tcPr>
            <w:tcW w:w="3969" w:type="dxa"/>
            <w:shd w:val="clear" w:color="auto" w:fill="auto"/>
          </w:tcPr>
          <w:p w:rsidR="00212FEA" w:rsidRPr="007B7E30" w:rsidRDefault="00212FEA" w:rsidP="00212FEA">
            <w:pPr>
              <w:rPr>
                <w:color w:val="000000"/>
                <w:sz w:val="18"/>
                <w:szCs w:val="18"/>
                <w:lang w:val="fr-FR"/>
              </w:rPr>
            </w:pPr>
            <w:r w:rsidRPr="007B7E30">
              <w:rPr>
                <w:color w:val="000000"/>
                <w:sz w:val="18"/>
                <w:szCs w:val="18"/>
                <w:lang w:val="fr-FR"/>
              </w:rPr>
              <w:t>ADIPONITRILE</w:t>
            </w:r>
          </w:p>
        </w:tc>
        <w:tc>
          <w:tcPr>
            <w:tcW w:w="851" w:type="dxa"/>
            <w:shd w:val="clear" w:color="auto" w:fill="auto"/>
          </w:tcPr>
          <w:p w:rsidR="00212FEA" w:rsidRPr="007B7E30" w:rsidRDefault="00212FEA" w:rsidP="00212FEA">
            <w:pPr>
              <w:jc w:val="center"/>
              <w:rPr>
                <w:b/>
                <w:color w:val="000000"/>
                <w:sz w:val="18"/>
                <w:szCs w:val="18"/>
                <w:lang w:val="fr-FR"/>
              </w:rPr>
            </w:pPr>
            <w:r w:rsidRPr="007B7E30">
              <w:rPr>
                <w:b/>
                <w:color w:val="000000"/>
                <w:sz w:val="18"/>
                <w:szCs w:val="18"/>
                <w:lang w:val="fr-FR"/>
              </w:rPr>
              <w:t>6.1</w:t>
            </w:r>
          </w:p>
        </w:tc>
        <w:tc>
          <w:tcPr>
            <w:tcW w:w="2551" w:type="dxa"/>
            <w:shd w:val="clear" w:color="auto" w:fill="auto"/>
          </w:tcPr>
          <w:p w:rsidR="00212FEA" w:rsidRPr="007B7E30" w:rsidRDefault="00212FEA" w:rsidP="00212FEA">
            <w:pPr>
              <w:jc w:val="center"/>
              <w:rPr>
                <w:color w:val="000000"/>
                <w:sz w:val="18"/>
                <w:szCs w:val="18"/>
                <w:lang w:val="fr-FR"/>
              </w:rPr>
            </w:pPr>
            <w:r w:rsidRPr="007B7E30">
              <w:rPr>
                <w:b/>
                <w:color w:val="000000"/>
                <w:sz w:val="18"/>
                <w:szCs w:val="18"/>
                <w:lang w:val="fr-FR"/>
              </w:rPr>
              <w:t>T1</w:t>
            </w:r>
          </w:p>
        </w:tc>
        <w:tc>
          <w:tcPr>
            <w:tcW w:w="2268" w:type="dxa"/>
            <w:shd w:val="clear" w:color="auto" w:fill="auto"/>
          </w:tcPr>
          <w:p w:rsidR="00212FEA" w:rsidRPr="007B7E30" w:rsidRDefault="00212FEA" w:rsidP="00212FEA">
            <w:pPr>
              <w:jc w:val="center"/>
              <w:rPr>
                <w:color w:val="000000"/>
                <w:sz w:val="18"/>
                <w:szCs w:val="18"/>
                <w:lang w:val="fr-FR"/>
              </w:rPr>
            </w:pPr>
            <w:r w:rsidRPr="007B7E30">
              <w:rPr>
                <w:b/>
                <w:color w:val="000000"/>
                <w:sz w:val="18"/>
                <w:szCs w:val="18"/>
                <w:lang w:val="fr-FR"/>
              </w:rPr>
              <w:t>III</w:t>
            </w:r>
          </w:p>
        </w:tc>
        <w:tc>
          <w:tcPr>
            <w:tcW w:w="2835" w:type="dxa"/>
            <w:shd w:val="clear" w:color="auto" w:fill="auto"/>
          </w:tcPr>
          <w:p w:rsidR="00212FEA" w:rsidRPr="007B7E30" w:rsidRDefault="00212FEA" w:rsidP="00212FEA">
            <w:pPr>
              <w:jc w:val="center"/>
              <w:rPr>
                <w:b/>
                <w:color w:val="000000"/>
                <w:sz w:val="18"/>
                <w:szCs w:val="18"/>
                <w:lang w:val="fr-FR"/>
              </w:rPr>
            </w:pPr>
            <w:r w:rsidRPr="007B7E30">
              <w:rPr>
                <w:b/>
                <w:color w:val="000000"/>
                <w:sz w:val="18"/>
                <w:szCs w:val="18"/>
                <w:lang w:val="fr-FR"/>
              </w:rPr>
              <w:t>01, 03</w:t>
            </w:r>
          </w:p>
        </w:tc>
      </w:tr>
      <w:tr w:rsidR="00212FEA" w:rsidRPr="007B7E30" w:rsidTr="00212FEA">
        <w:tc>
          <w:tcPr>
            <w:tcW w:w="1204" w:type="dxa"/>
            <w:shd w:val="clear" w:color="auto" w:fill="auto"/>
          </w:tcPr>
          <w:p w:rsidR="00212FEA" w:rsidRPr="007B7E30" w:rsidRDefault="00212FEA" w:rsidP="00212FEA">
            <w:pPr>
              <w:jc w:val="center"/>
              <w:rPr>
                <w:color w:val="000000"/>
                <w:sz w:val="18"/>
                <w:szCs w:val="18"/>
                <w:lang w:val="fr-FR"/>
              </w:rPr>
            </w:pPr>
            <w:r w:rsidRPr="007B7E30">
              <w:rPr>
                <w:color w:val="000000"/>
                <w:sz w:val="18"/>
                <w:szCs w:val="18"/>
                <w:lang w:val="fr-FR"/>
              </w:rPr>
              <w:t>2487</w:t>
            </w:r>
          </w:p>
        </w:tc>
        <w:tc>
          <w:tcPr>
            <w:tcW w:w="3969" w:type="dxa"/>
            <w:shd w:val="clear" w:color="auto" w:fill="auto"/>
          </w:tcPr>
          <w:p w:rsidR="00212FEA" w:rsidRPr="007B7E30" w:rsidRDefault="00212FEA" w:rsidP="00F405FB">
            <w:pPr>
              <w:rPr>
                <w:color w:val="000000"/>
                <w:sz w:val="18"/>
                <w:szCs w:val="18"/>
                <w:lang w:val="fr-FR"/>
              </w:rPr>
            </w:pPr>
            <w:r w:rsidRPr="007B7E30">
              <w:rPr>
                <w:color w:val="000000"/>
                <w:sz w:val="18"/>
                <w:szCs w:val="18"/>
                <w:lang w:val="fr-FR"/>
              </w:rPr>
              <w:t>ISOCYANATE DE PH</w:t>
            </w:r>
            <w:r w:rsidR="00F405FB" w:rsidRPr="007B7E30">
              <w:rPr>
                <w:color w:val="000000"/>
                <w:sz w:val="18"/>
                <w:szCs w:val="18"/>
                <w:lang w:val="fr-FR"/>
              </w:rPr>
              <w:t>É</w:t>
            </w:r>
            <w:r w:rsidRPr="007B7E30">
              <w:rPr>
                <w:color w:val="000000"/>
                <w:sz w:val="18"/>
                <w:szCs w:val="18"/>
                <w:lang w:val="fr-FR"/>
              </w:rPr>
              <w:t>N</w:t>
            </w:r>
            <w:r w:rsidR="00F405FB" w:rsidRPr="007B7E30">
              <w:rPr>
                <w:color w:val="000000"/>
                <w:sz w:val="18"/>
                <w:szCs w:val="18"/>
                <w:lang w:val="fr-FR"/>
              </w:rPr>
              <w:t>Y</w:t>
            </w:r>
            <w:r w:rsidRPr="007B7E30">
              <w:rPr>
                <w:color w:val="000000"/>
                <w:sz w:val="18"/>
                <w:szCs w:val="18"/>
                <w:lang w:val="fr-FR"/>
              </w:rPr>
              <w:t>LE</w:t>
            </w:r>
          </w:p>
        </w:tc>
        <w:tc>
          <w:tcPr>
            <w:tcW w:w="851" w:type="dxa"/>
            <w:shd w:val="clear" w:color="auto" w:fill="auto"/>
          </w:tcPr>
          <w:p w:rsidR="00212FEA" w:rsidRPr="007B7E30" w:rsidRDefault="00212FEA" w:rsidP="00212FEA">
            <w:pPr>
              <w:jc w:val="center"/>
              <w:rPr>
                <w:b/>
                <w:color w:val="000000"/>
                <w:sz w:val="18"/>
                <w:szCs w:val="18"/>
                <w:lang w:val="fr-FR"/>
              </w:rPr>
            </w:pPr>
            <w:r w:rsidRPr="007B7E30">
              <w:rPr>
                <w:b/>
                <w:color w:val="000000"/>
                <w:sz w:val="18"/>
                <w:szCs w:val="18"/>
                <w:lang w:val="fr-FR"/>
              </w:rPr>
              <w:t>6.1</w:t>
            </w:r>
          </w:p>
        </w:tc>
        <w:tc>
          <w:tcPr>
            <w:tcW w:w="2551" w:type="dxa"/>
            <w:shd w:val="clear" w:color="auto" w:fill="auto"/>
          </w:tcPr>
          <w:p w:rsidR="00212FEA" w:rsidRPr="007B7E30" w:rsidRDefault="00212FEA" w:rsidP="00212FEA">
            <w:pPr>
              <w:jc w:val="center"/>
              <w:rPr>
                <w:color w:val="000000"/>
                <w:sz w:val="18"/>
                <w:szCs w:val="18"/>
                <w:lang w:val="fr-FR"/>
              </w:rPr>
            </w:pPr>
            <w:r w:rsidRPr="007B7E30">
              <w:rPr>
                <w:b/>
                <w:color w:val="000000"/>
                <w:sz w:val="18"/>
                <w:szCs w:val="18"/>
                <w:lang w:val="fr-FR"/>
              </w:rPr>
              <w:t>TF1</w:t>
            </w:r>
          </w:p>
        </w:tc>
        <w:tc>
          <w:tcPr>
            <w:tcW w:w="2268" w:type="dxa"/>
            <w:shd w:val="clear" w:color="auto" w:fill="auto"/>
          </w:tcPr>
          <w:p w:rsidR="00212FEA" w:rsidRPr="007B7E30" w:rsidRDefault="00212FEA" w:rsidP="00212FEA">
            <w:pPr>
              <w:jc w:val="center"/>
              <w:rPr>
                <w:color w:val="000000"/>
                <w:sz w:val="18"/>
                <w:szCs w:val="18"/>
                <w:lang w:val="fr-FR"/>
              </w:rPr>
            </w:pPr>
            <w:r w:rsidRPr="007B7E30">
              <w:rPr>
                <w:b/>
                <w:color w:val="000000"/>
                <w:sz w:val="18"/>
                <w:szCs w:val="18"/>
                <w:lang w:val="fr-FR"/>
              </w:rPr>
              <w:t>I</w:t>
            </w:r>
          </w:p>
        </w:tc>
        <w:tc>
          <w:tcPr>
            <w:tcW w:w="2835" w:type="dxa"/>
            <w:shd w:val="clear" w:color="auto" w:fill="auto"/>
          </w:tcPr>
          <w:p w:rsidR="00212FEA" w:rsidRPr="007B7E30" w:rsidRDefault="00212FEA" w:rsidP="00212FEA">
            <w:pPr>
              <w:jc w:val="center"/>
              <w:rPr>
                <w:b/>
                <w:color w:val="000000"/>
                <w:sz w:val="18"/>
                <w:szCs w:val="18"/>
                <w:lang w:val="fr-FR"/>
              </w:rPr>
            </w:pPr>
            <w:r w:rsidRPr="007B7E30">
              <w:rPr>
                <w:b/>
                <w:color w:val="000000"/>
                <w:sz w:val="18"/>
                <w:szCs w:val="18"/>
                <w:lang w:val="fr-FR"/>
              </w:rPr>
              <w:t>01, 02, 03, 04</w:t>
            </w:r>
          </w:p>
        </w:tc>
      </w:tr>
      <w:tr w:rsidR="00212FEA" w:rsidRPr="007B7E30" w:rsidTr="00212FEA">
        <w:tc>
          <w:tcPr>
            <w:tcW w:w="1204" w:type="dxa"/>
            <w:shd w:val="clear" w:color="auto" w:fill="auto"/>
          </w:tcPr>
          <w:p w:rsidR="00212FEA" w:rsidRPr="007B7E30" w:rsidRDefault="00212FEA" w:rsidP="00212FEA">
            <w:pPr>
              <w:jc w:val="center"/>
              <w:rPr>
                <w:color w:val="000000"/>
                <w:sz w:val="18"/>
                <w:szCs w:val="18"/>
                <w:lang w:val="fr-FR"/>
              </w:rPr>
            </w:pPr>
            <w:r w:rsidRPr="007B7E30">
              <w:rPr>
                <w:color w:val="000000"/>
                <w:sz w:val="18"/>
                <w:szCs w:val="18"/>
                <w:lang w:val="fr-FR"/>
              </w:rPr>
              <w:t>2831</w:t>
            </w:r>
          </w:p>
        </w:tc>
        <w:tc>
          <w:tcPr>
            <w:tcW w:w="3969" w:type="dxa"/>
            <w:shd w:val="clear" w:color="auto" w:fill="auto"/>
          </w:tcPr>
          <w:p w:rsidR="00212FEA" w:rsidRPr="007B7E30" w:rsidRDefault="00212FEA" w:rsidP="00F405FB">
            <w:pPr>
              <w:rPr>
                <w:color w:val="000000"/>
                <w:sz w:val="18"/>
                <w:szCs w:val="18"/>
                <w:lang w:val="fr-FR"/>
              </w:rPr>
            </w:pPr>
            <w:r w:rsidRPr="007B7E30">
              <w:rPr>
                <w:color w:val="000000"/>
                <w:sz w:val="18"/>
                <w:szCs w:val="18"/>
                <w:lang w:val="fr-FR"/>
              </w:rPr>
              <w:t xml:space="preserve">TRICHLORO-1,1,1 </w:t>
            </w:r>
            <w:r w:rsidR="00F405FB" w:rsidRPr="007B7E30">
              <w:rPr>
                <w:color w:val="000000"/>
                <w:sz w:val="18"/>
                <w:szCs w:val="18"/>
                <w:lang w:val="fr-FR"/>
              </w:rPr>
              <w:t>É</w:t>
            </w:r>
            <w:r w:rsidRPr="007B7E30">
              <w:rPr>
                <w:color w:val="000000"/>
                <w:sz w:val="18"/>
                <w:szCs w:val="18"/>
                <w:lang w:val="fr-FR"/>
              </w:rPr>
              <w:t>THANE</w:t>
            </w:r>
          </w:p>
        </w:tc>
        <w:tc>
          <w:tcPr>
            <w:tcW w:w="851" w:type="dxa"/>
            <w:shd w:val="clear" w:color="auto" w:fill="auto"/>
          </w:tcPr>
          <w:p w:rsidR="00212FEA" w:rsidRPr="007B7E30" w:rsidRDefault="00212FEA" w:rsidP="00212FEA">
            <w:pPr>
              <w:jc w:val="center"/>
              <w:rPr>
                <w:b/>
                <w:color w:val="000000"/>
                <w:sz w:val="18"/>
                <w:szCs w:val="18"/>
                <w:lang w:val="fr-FR"/>
              </w:rPr>
            </w:pPr>
            <w:r w:rsidRPr="007B7E30">
              <w:rPr>
                <w:b/>
                <w:color w:val="000000"/>
                <w:sz w:val="18"/>
                <w:szCs w:val="18"/>
                <w:lang w:val="fr-FR"/>
              </w:rPr>
              <w:t>6.1</w:t>
            </w:r>
          </w:p>
        </w:tc>
        <w:tc>
          <w:tcPr>
            <w:tcW w:w="2551" w:type="dxa"/>
            <w:shd w:val="clear" w:color="auto" w:fill="auto"/>
          </w:tcPr>
          <w:p w:rsidR="00212FEA" w:rsidRPr="007B7E30" w:rsidRDefault="00212FEA" w:rsidP="00212FEA">
            <w:pPr>
              <w:jc w:val="center"/>
              <w:rPr>
                <w:color w:val="000000"/>
                <w:sz w:val="18"/>
                <w:szCs w:val="18"/>
                <w:lang w:val="fr-FR"/>
              </w:rPr>
            </w:pPr>
            <w:r w:rsidRPr="007B7E30">
              <w:rPr>
                <w:b/>
                <w:color w:val="000000"/>
                <w:sz w:val="18"/>
                <w:szCs w:val="18"/>
                <w:lang w:val="fr-FR"/>
              </w:rPr>
              <w:t>T1</w:t>
            </w:r>
          </w:p>
        </w:tc>
        <w:tc>
          <w:tcPr>
            <w:tcW w:w="2268" w:type="dxa"/>
            <w:shd w:val="clear" w:color="auto" w:fill="auto"/>
          </w:tcPr>
          <w:p w:rsidR="00212FEA" w:rsidRPr="007B7E30" w:rsidRDefault="00212FEA" w:rsidP="00212FEA">
            <w:pPr>
              <w:jc w:val="center"/>
              <w:rPr>
                <w:color w:val="000000"/>
                <w:sz w:val="18"/>
                <w:szCs w:val="18"/>
                <w:lang w:val="fr-FR"/>
              </w:rPr>
            </w:pPr>
            <w:r w:rsidRPr="007B7E30">
              <w:rPr>
                <w:b/>
                <w:color w:val="000000"/>
                <w:sz w:val="18"/>
                <w:szCs w:val="18"/>
                <w:lang w:val="fr-FR"/>
              </w:rPr>
              <w:t>III</w:t>
            </w:r>
          </w:p>
        </w:tc>
        <w:tc>
          <w:tcPr>
            <w:tcW w:w="2835" w:type="dxa"/>
            <w:shd w:val="clear" w:color="auto" w:fill="auto"/>
          </w:tcPr>
          <w:p w:rsidR="00212FEA" w:rsidRPr="007B7E30" w:rsidRDefault="00212FEA" w:rsidP="00212FEA">
            <w:pPr>
              <w:jc w:val="center"/>
              <w:rPr>
                <w:b/>
                <w:color w:val="000000"/>
                <w:sz w:val="18"/>
                <w:szCs w:val="18"/>
                <w:lang w:val="fr-FR"/>
              </w:rPr>
            </w:pPr>
            <w:r w:rsidRPr="007B7E30">
              <w:rPr>
                <w:b/>
                <w:color w:val="000000"/>
                <w:sz w:val="18"/>
                <w:szCs w:val="18"/>
                <w:lang w:val="fr-FR"/>
              </w:rPr>
              <w:t>01</w:t>
            </w:r>
          </w:p>
        </w:tc>
      </w:tr>
      <w:tr w:rsidR="00212FEA" w:rsidRPr="007B7E30" w:rsidTr="00212FEA">
        <w:tc>
          <w:tcPr>
            <w:tcW w:w="13678" w:type="dxa"/>
            <w:gridSpan w:val="6"/>
            <w:shd w:val="clear" w:color="auto" w:fill="auto"/>
          </w:tcPr>
          <w:p w:rsidR="00212FEA" w:rsidRPr="007B7E30" w:rsidRDefault="00212FEA" w:rsidP="00212FEA">
            <w:pPr>
              <w:jc w:val="center"/>
              <w:rPr>
                <w:color w:val="000000"/>
                <w:sz w:val="18"/>
                <w:szCs w:val="18"/>
                <w:lang w:val="fr-FR"/>
              </w:rPr>
            </w:pPr>
            <w:r w:rsidRPr="007B7E30">
              <w:rPr>
                <w:b/>
                <w:color w:val="000000"/>
                <w:sz w:val="18"/>
                <w:szCs w:val="18"/>
                <w:lang w:val="fr-FR"/>
              </w:rPr>
              <w:t>Sujettes à la cristallisation</w:t>
            </w:r>
          </w:p>
        </w:tc>
      </w:tr>
      <w:tr w:rsidR="00212FEA" w:rsidRPr="007B7E30" w:rsidTr="00212FEA">
        <w:tc>
          <w:tcPr>
            <w:tcW w:w="1204" w:type="dxa"/>
            <w:shd w:val="clear" w:color="auto" w:fill="auto"/>
          </w:tcPr>
          <w:p w:rsidR="00212FEA" w:rsidRPr="007B7E30" w:rsidRDefault="00212FEA" w:rsidP="00212FEA">
            <w:pPr>
              <w:jc w:val="center"/>
              <w:rPr>
                <w:color w:val="000000"/>
                <w:sz w:val="18"/>
                <w:szCs w:val="18"/>
                <w:lang w:val="fr-FR"/>
              </w:rPr>
            </w:pPr>
            <w:r w:rsidRPr="007B7E30">
              <w:rPr>
                <w:color w:val="000000"/>
                <w:sz w:val="18"/>
                <w:szCs w:val="18"/>
                <w:lang w:val="fr-FR"/>
              </w:rPr>
              <w:t>1605</w:t>
            </w:r>
          </w:p>
        </w:tc>
        <w:tc>
          <w:tcPr>
            <w:tcW w:w="3969" w:type="dxa"/>
            <w:shd w:val="clear" w:color="auto" w:fill="auto"/>
          </w:tcPr>
          <w:p w:rsidR="00212FEA" w:rsidRPr="007B7E30" w:rsidRDefault="00212FEA" w:rsidP="00F405FB">
            <w:pPr>
              <w:rPr>
                <w:color w:val="000000"/>
                <w:sz w:val="18"/>
                <w:szCs w:val="18"/>
                <w:lang w:val="fr-FR"/>
              </w:rPr>
            </w:pPr>
            <w:r w:rsidRPr="007B7E30">
              <w:rPr>
                <w:color w:val="000000"/>
                <w:sz w:val="18"/>
                <w:szCs w:val="18"/>
                <w:lang w:val="fr-FR"/>
              </w:rPr>
              <w:t>DIBROMURE D’</w:t>
            </w:r>
            <w:r w:rsidR="00F405FB" w:rsidRPr="007B7E30">
              <w:rPr>
                <w:color w:val="000000"/>
                <w:sz w:val="18"/>
                <w:szCs w:val="18"/>
                <w:lang w:val="fr-FR"/>
              </w:rPr>
              <w:t>É</w:t>
            </w:r>
            <w:r w:rsidRPr="007B7E30">
              <w:rPr>
                <w:color w:val="000000"/>
                <w:sz w:val="18"/>
                <w:szCs w:val="18"/>
                <w:lang w:val="fr-FR"/>
              </w:rPr>
              <w:t>THYL</w:t>
            </w:r>
            <w:r w:rsidR="00F405FB" w:rsidRPr="007B7E30">
              <w:rPr>
                <w:color w:val="000000"/>
                <w:sz w:val="18"/>
                <w:szCs w:val="18"/>
                <w:lang w:val="fr-FR"/>
              </w:rPr>
              <w:t>È</w:t>
            </w:r>
            <w:r w:rsidRPr="007B7E30">
              <w:rPr>
                <w:color w:val="000000"/>
                <w:sz w:val="18"/>
                <w:szCs w:val="18"/>
                <w:lang w:val="fr-FR"/>
              </w:rPr>
              <w:t>NE</w:t>
            </w:r>
          </w:p>
        </w:tc>
        <w:tc>
          <w:tcPr>
            <w:tcW w:w="851" w:type="dxa"/>
            <w:shd w:val="clear" w:color="auto" w:fill="auto"/>
          </w:tcPr>
          <w:p w:rsidR="00212FEA" w:rsidRPr="007B7E30" w:rsidRDefault="00212FEA" w:rsidP="00212FEA">
            <w:pPr>
              <w:jc w:val="center"/>
              <w:rPr>
                <w:b/>
                <w:color w:val="000000"/>
                <w:sz w:val="18"/>
                <w:szCs w:val="18"/>
                <w:lang w:val="fr-FR"/>
              </w:rPr>
            </w:pPr>
            <w:r w:rsidRPr="007B7E30">
              <w:rPr>
                <w:b/>
                <w:color w:val="000000"/>
                <w:sz w:val="18"/>
                <w:szCs w:val="18"/>
                <w:lang w:val="fr-FR"/>
              </w:rPr>
              <w:t>6.1</w:t>
            </w:r>
          </w:p>
        </w:tc>
        <w:tc>
          <w:tcPr>
            <w:tcW w:w="2551" w:type="dxa"/>
            <w:shd w:val="clear" w:color="auto" w:fill="auto"/>
          </w:tcPr>
          <w:p w:rsidR="00212FEA" w:rsidRPr="007B7E30" w:rsidRDefault="00212FEA" w:rsidP="00212FEA">
            <w:pPr>
              <w:jc w:val="center"/>
              <w:rPr>
                <w:color w:val="000000"/>
                <w:sz w:val="18"/>
                <w:szCs w:val="18"/>
                <w:lang w:val="fr-FR"/>
              </w:rPr>
            </w:pPr>
            <w:r w:rsidRPr="007B7E30">
              <w:rPr>
                <w:b/>
                <w:color w:val="000000"/>
                <w:sz w:val="18"/>
                <w:szCs w:val="18"/>
                <w:lang w:val="fr-FR"/>
              </w:rPr>
              <w:t>T1</w:t>
            </w:r>
          </w:p>
        </w:tc>
        <w:tc>
          <w:tcPr>
            <w:tcW w:w="2268" w:type="dxa"/>
            <w:shd w:val="clear" w:color="auto" w:fill="auto"/>
          </w:tcPr>
          <w:p w:rsidR="00212FEA" w:rsidRPr="007B7E30" w:rsidRDefault="00212FEA" w:rsidP="00212FEA">
            <w:pPr>
              <w:jc w:val="center"/>
              <w:rPr>
                <w:color w:val="000000"/>
                <w:sz w:val="18"/>
                <w:szCs w:val="18"/>
                <w:lang w:val="fr-FR"/>
              </w:rPr>
            </w:pPr>
            <w:r w:rsidRPr="007B7E30">
              <w:rPr>
                <w:b/>
                <w:color w:val="000000"/>
                <w:sz w:val="18"/>
                <w:szCs w:val="18"/>
                <w:lang w:val="fr-FR"/>
              </w:rPr>
              <w:t>I</w:t>
            </w:r>
          </w:p>
        </w:tc>
        <w:tc>
          <w:tcPr>
            <w:tcW w:w="2835" w:type="dxa"/>
            <w:shd w:val="clear" w:color="auto" w:fill="auto"/>
          </w:tcPr>
          <w:p w:rsidR="00212FEA" w:rsidRPr="007B7E30" w:rsidRDefault="00212FEA" w:rsidP="00212FEA">
            <w:pPr>
              <w:jc w:val="center"/>
              <w:rPr>
                <w:b/>
                <w:color w:val="000000"/>
                <w:sz w:val="18"/>
                <w:szCs w:val="18"/>
                <w:lang w:val="fr-FR"/>
              </w:rPr>
            </w:pPr>
            <w:r w:rsidRPr="007B7E30">
              <w:rPr>
                <w:b/>
                <w:color w:val="000000"/>
                <w:sz w:val="18"/>
                <w:szCs w:val="18"/>
                <w:lang w:val="fr-FR"/>
              </w:rPr>
              <w:t>01</w:t>
            </w:r>
          </w:p>
        </w:tc>
      </w:tr>
      <w:tr w:rsidR="00212FEA" w:rsidRPr="007B7E30" w:rsidTr="00212FEA">
        <w:tc>
          <w:tcPr>
            <w:tcW w:w="1204" w:type="dxa"/>
            <w:shd w:val="clear" w:color="auto" w:fill="auto"/>
          </w:tcPr>
          <w:p w:rsidR="00212FEA" w:rsidRPr="007B7E30" w:rsidRDefault="00212FEA" w:rsidP="00212FEA">
            <w:pPr>
              <w:jc w:val="center"/>
              <w:rPr>
                <w:color w:val="000000"/>
                <w:sz w:val="18"/>
                <w:szCs w:val="18"/>
                <w:lang w:val="fr-FR"/>
              </w:rPr>
            </w:pPr>
            <w:r w:rsidRPr="007B7E30">
              <w:rPr>
                <w:color w:val="000000"/>
                <w:sz w:val="18"/>
                <w:szCs w:val="18"/>
                <w:lang w:val="fr-FR"/>
              </w:rPr>
              <w:t>1662</w:t>
            </w:r>
          </w:p>
        </w:tc>
        <w:tc>
          <w:tcPr>
            <w:tcW w:w="3969" w:type="dxa"/>
            <w:shd w:val="clear" w:color="auto" w:fill="auto"/>
          </w:tcPr>
          <w:p w:rsidR="00212FEA" w:rsidRPr="007B7E30" w:rsidRDefault="00212FEA" w:rsidP="00F405FB">
            <w:pPr>
              <w:rPr>
                <w:color w:val="000000"/>
                <w:sz w:val="18"/>
                <w:szCs w:val="18"/>
                <w:lang w:val="fr-FR"/>
              </w:rPr>
            </w:pPr>
            <w:r w:rsidRPr="007B7E30">
              <w:rPr>
                <w:color w:val="000000"/>
                <w:sz w:val="18"/>
                <w:szCs w:val="18"/>
                <w:lang w:val="fr-FR"/>
              </w:rPr>
              <w:t>NITROBENZ</w:t>
            </w:r>
            <w:r w:rsidR="00F405FB" w:rsidRPr="007B7E30">
              <w:rPr>
                <w:color w:val="000000"/>
                <w:sz w:val="18"/>
                <w:szCs w:val="18"/>
                <w:lang w:val="fr-FR"/>
              </w:rPr>
              <w:t>È</w:t>
            </w:r>
            <w:r w:rsidRPr="007B7E30">
              <w:rPr>
                <w:color w:val="000000"/>
                <w:sz w:val="18"/>
                <w:szCs w:val="18"/>
                <w:lang w:val="fr-FR"/>
              </w:rPr>
              <w:t>NE</w:t>
            </w:r>
          </w:p>
        </w:tc>
        <w:tc>
          <w:tcPr>
            <w:tcW w:w="851" w:type="dxa"/>
            <w:shd w:val="clear" w:color="auto" w:fill="auto"/>
          </w:tcPr>
          <w:p w:rsidR="00212FEA" w:rsidRPr="007B7E30" w:rsidRDefault="00212FEA" w:rsidP="00212FEA">
            <w:pPr>
              <w:jc w:val="center"/>
              <w:rPr>
                <w:b/>
                <w:color w:val="000000"/>
                <w:sz w:val="18"/>
                <w:szCs w:val="18"/>
                <w:lang w:val="fr-FR"/>
              </w:rPr>
            </w:pPr>
            <w:r w:rsidRPr="007B7E30">
              <w:rPr>
                <w:b/>
                <w:color w:val="000000"/>
                <w:sz w:val="18"/>
                <w:szCs w:val="18"/>
                <w:lang w:val="fr-FR"/>
              </w:rPr>
              <w:t>6.1</w:t>
            </w:r>
          </w:p>
        </w:tc>
        <w:tc>
          <w:tcPr>
            <w:tcW w:w="2551" w:type="dxa"/>
            <w:shd w:val="clear" w:color="auto" w:fill="auto"/>
          </w:tcPr>
          <w:p w:rsidR="00212FEA" w:rsidRPr="007B7E30" w:rsidRDefault="00212FEA" w:rsidP="00212FEA">
            <w:pPr>
              <w:jc w:val="center"/>
              <w:rPr>
                <w:color w:val="000000"/>
                <w:sz w:val="18"/>
                <w:szCs w:val="18"/>
                <w:lang w:val="fr-FR"/>
              </w:rPr>
            </w:pPr>
            <w:r w:rsidRPr="007B7E30">
              <w:rPr>
                <w:b/>
                <w:color w:val="000000"/>
                <w:sz w:val="18"/>
                <w:szCs w:val="18"/>
                <w:lang w:val="fr-FR"/>
              </w:rPr>
              <w:t>T1</w:t>
            </w:r>
          </w:p>
        </w:tc>
        <w:tc>
          <w:tcPr>
            <w:tcW w:w="2268" w:type="dxa"/>
            <w:shd w:val="clear" w:color="auto" w:fill="auto"/>
          </w:tcPr>
          <w:p w:rsidR="00212FEA" w:rsidRPr="007B7E30" w:rsidRDefault="00212FEA" w:rsidP="00212FEA">
            <w:pPr>
              <w:jc w:val="center"/>
              <w:rPr>
                <w:color w:val="000000"/>
                <w:sz w:val="18"/>
                <w:szCs w:val="18"/>
                <w:lang w:val="fr-FR"/>
              </w:rPr>
            </w:pPr>
            <w:r w:rsidRPr="007B7E30">
              <w:rPr>
                <w:b/>
                <w:color w:val="000000"/>
                <w:sz w:val="18"/>
                <w:szCs w:val="18"/>
                <w:lang w:val="fr-FR"/>
              </w:rPr>
              <w:t>II</w:t>
            </w:r>
          </w:p>
        </w:tc>
        <w:tc>
          <w:tcPr>
            <w:tcW w:w="2835" w:type="dxa"/>
            <w:shd w:val="clear" w:color="auto" w:fill="auto"/>
          </w:tcPr>
          <w:p w:rsidR="00212FEA" w:rsidRPr="007B7E30" w:rsidRDefault="00212FEA" w:rsidP="00212FEA">
            <w:pPr>
              <w:jc w:val="center"/>
              <w:rPr>
                <w:b/>
                <w:color w:val="000000"/>
                <w:sz w:val="18"/>
                <w:szCs w:val="18"/>
                <w:lang w:val="fr-FR"/>
              </w:rPr>
            </w:pPr>
            <w:r w:rsidRPr="007B7E30">
              <w:rPr>
                <w:b/>
                <w:color w:val="000000"/>
                <w:sz w:val="18"/>
                <w:szCs w:val="18"/>
                <w:lang w:val="fr-FR"/>
              </w:rPr>
              <w:t>01, 02,  04</w:t>
            </w:r>
          </w:p>
        </w:tc>
      </w:tr>
      <w:tr w:rsidR="00212FEA" w:rsidRPr="007B7E30" w:rsidTr="00212FEA">
        <w:tc>
          <w:tcPr>
            <w:tcW w:w="1204" w:type="dxa"/>
            <w:shd w:val="clear" w:color="auto" w:fill="auto"/>
          </w:tcPr>
          <w:p w:rsidR="00212FEA" w:rsidRPr="007B7E30" w:rsidRDefault="00212FEA" w:rsidP="00212FEA">
            <w:pPr>
              <w:jc w:val="center"/>
              <w:rPr>
                <w:color w:val="000000"/>
                <w:sz w:val="18"/>
                <w:szCs w:val="18"/>
                <w:lang w:val="fr-FR"/>
              </w:rPr>
            </w:pPr>
            <w:r w:rsidRPr="007B7E30">
              <w:rPr>
                <w:color w:val="000000"/>
                <w:sz w:val="18"/>
                <w:szCs w:val="18"/>
                <w:lang w:val="fr-FR"/>
              </w:rPr>
              <w:t>2021</w:t>
            </w:r>
          </w:p>
        </w:tc>
        <w:tc>
          <w:tcPr>
            <w:tcW w:w="3969" w:type="dxa"/>
            <w:shd w:val="clear" w:color="auto" w:fill="auto"/>
          </w:tcPr>
          <w:p w:rsidR="00212FEA" w:rsidRPr="007B7E30" w:rsidRDefault="00212FEA" w:rsidP="0020787E">
            <w:pPr>
              <w:rPr>
                <w:color w:val="000000"/>
                <w:sz w:val="18"/>
                <w:szCs w:val="18"/>
                <w:lang w:val="fr-FR"/>
              </w:rPr>
            </w:pPr>
            <w:r w:rsidRPr="007B7E30">
              <w:rPr>
                <w:color w:val="000000"/>
                <w:sz w:val="18"/>
                <w:szCs w:val="18"/>
                <w:lang w:val="fr-FR"/>
              </w:rPr>
              <w:t>CHLORO-2 PH</w:t>
            </w:r>
            <w:r w:rsidR="0020787E" w:rsidRPr="007B7E30">
              <w:rPr>
                <w:color w:val="000000"/>
                <w:sz w:val="18"/>
                <w:szCs w:val="18"/>
                <w:lang w:val="fr-FR"/>
              </w:rPr>
              <w:t>É</w:t>
            </w:r>
            <w:r w:rsidRPr="007B7E30">
              <w:rPr>
                <w:color w:val="000000"/>
                <w:sz w:val="18"/>
                <w:szCs w:val="18"/>
                <w:lang w:val="fr-FR"/>
              </w:rPr>
              <w:t>NOL</w:t>
            </w:r>
          </w:p>
        </w:tc>
        <w:tc>
          <w:tcPr>
            <w:tcW w:w="851" w:type="dxa"/>
            <w:shd w:val="clear" w:color="auto" w:fill="auto"/>
          </w:tcPr>
          <w:p w:rsidR="00212FEA" w:rsidRPr="007B7E30" w:rsidRDefault="00212FEA" w:rsidP="00212FEA">
            <w:pPr>
              <w:jc w:val="center"/>
              <w:rPr>
                <w:b/>
                <w:color w:val="000000"/>
                <w:sz w:val="18"/>
                <w:szCs w:val="18"/>
                <w:lang w:val="fr-FR"/>
              </w:rPr>
            </w:pPr>
            <w:r w:rsidRPr="007B7E30">
              <w:rPr>
                <w:b/>
                <w:color w:val="000000"/>
                <w:sz w:val="18"/>
                <w:szCs w:val="18"/>
                <w:lang w:val="fr-FR"/>
              </w:rPr>
              <w:t>6.1</w:t>
            </w:r>
          </w:p>
        </w:tc>
        <w:tc>
          <w:tcPr>
            <w:tcW w:w="2551" w:type="dxa"/>
            <w:shd w:val="clear" w:color="auto" w:fill="auto"/>
          </w:tcPr>
          <w:p w:rsidR="00212FEA" w:rsidRPr="007B7E30" w:rsidRDefault="00212FEA" w:rsidP="00212FEA">
            <w:pPr>
              <w:jc w:val="center"/>
              <w:rPr>
                <w:color w:val="000000"/>
                <w:sz w:val="18"/>
                <w:szCs w:val="18"/>
                <w:lang w:val="fr-FR"/>
              </w:rPr>
            </w:pPr>
            <w:r w:rsidRPr="007B7E30">
              <w:rPr>
                <w:b/>
                <w:color w:val="000000"/>
                <w:sz w:val="18"/>
                <w:szCs w:val="18"/>
                <w:lang w:val="fr-FR"/>
              </w:rPr>
              <w:t>T1</w:t>
            </w:r>
          </w:p>
        </w:tc>
        <w:tc>
          <w:tcPr>
            <w:tcW w:w="2268" w:type="dxa"/>
            <w:shd w:val="clear" w:color="auto" w:fill="auto"/>
          </w:tcPr>
          <w:p w:rsidR="00212FEA" w:rsidRPr="007B7E30" w:rsidRDefault="00212FEA" w:rsidP="00212FEA">
            <w:pPr>
              <w:jc w:val="center"/>
              <w:rPr>
                <w:color w:val="000000"/>
                <w:sz w:val="18"/>
                <w:szCs w:val="18"/>
                <w:lang w:val="fr-FR"/>
              </w:rPr>
            </w:pPr>
            <w:r w:rsidRPr="007B7E30">
              <w:rPr>
                <w:b/>
                <w:color w:val="000000"/>
                <w:sz w:val="18"/>
                <w:szCs w:val="18"/>
                <w:lang w:val="fr-FR"/>
              </w:rPr>
              <w:t>III</w:t>
            </w:r>
          </w:p>
        </w:tc>
        <w:tc>
          <w:tcPr>
            <w:tcW w:w="2835" w:type="dxa"/>
            <w:shd w:val="clear" w:color="auto" w:fill="auto"/>
          </w:tcPr>
          <w:p w:rsidR="00212FEA" w:rsidRPr="007B7E30" w:rsidRDefault="00212FEA" w:rsidP="00212FEA">
            <w:pPr>
              <w:jc w:val="center"/>
              <w:rPr>
                <w:b/>
                <w:color w:val="000000"/>
                <w:sz w:val="18"/>
                <w:szCs w:val="18"/>
                <w:lang w:val="fr-FR"/>
              </w:rPr>
            </w:pPr>
            <w:r w:rsidRPr="007B7E30">
              <w:rPr>
                <w:b/>
                <w:color w:val="000000"/>
                <w:sz w:val="18"/>
                <w:szCs w:val="18"/>
                <w:lang w:val="fr-FR"/>
              </w:rPr>
              <w:t>01, 02, 04</w:t>
            </w:r>
          </w:p>
        </w:tc>
      </w:tr>
      <w:tr w:rsidR="00212FEA" w:rsidRPr="007B7E30" w:rsidTr="00212FEA">
        <w:tc>
          <w:tcPr>
            <w:tcW w:w="1204" w:type="dxa"/>
            <w:shd w:val="clear" w:color="auto" w:fill="auto"/>
          </w:tcPr>
          <w:p w:rsidR="00212FEA" w:rsidRPr="007B7E30" w:rsidRDefault="00212FEA" w:rsidP="00212FEA">
            <w:pPr>
              <w:jc w:val="center"/>
              <w:rPr>
                <w:color w:val="000000"/>
                <w:sz w:val="18"/>
                <w:szCs w:val="18"/>
                <w:lang w:val="fr-FR"/>
              </w:rPr>
            </w:pPr>
            <w:r w:rsidRPr="007B7E30">
              <w:rPr>
                <w:color w:val="000000"/>
                <w:sz w:val="18"/>
                <w:szCs w:val="18"/>
                <w:lang w:val="fr-FR"/>
              </w:rPr>
              <w:t>2218</w:t>
            </w:r>
          </w:p>
        </w:tc>
        <w:tc>
          <w:tcPr>
            <w:tcW w:w="3969" w:type="dxa"/>
            <w:shd w:val="clear" w:color="auto" w:fill="auto"/>
          </w:tcPr>
          <w:p w:rsidR="00212FEA" w:rsidRPr="007B7E30" w:rsidRDefault="00212FEA" w:rsidP="0020787E">
            <w:pPr>
              <w:rPr>
                <w:color w:val="000000"/>
                <w:sz w:val="18"/>
                <w:szCs w:val="18"/>
                <w:lang w:val="fr-FR"/>
              </w:rPr>
            </w:pPr>
            <w:r w:rsidRPr="007B7E30">
              <w:rPr>
                <w:color w:val="000000"/>
                <w:sz w:val="18"/>
                <w:szCs w:val="18"/>
                <w:lang w:val="fr-FR"/>
              </w:rPr>
              <w:t>ACIDE ACRYLIQUE STABILIS</w:t>
            </w:r>
            <w:r w:rsidR="0020787E" w:rsidRPr="007B7E30">
              <w:rPr>
                <w:color w:val="000000"/>
                <w:sz w:val="18"/>
                <w:szCs w:val="18"/>
                <w:lang w:val="fr-FR"/>
              </w:rPr>
              <w:t>É</w:t>
            </w:r>
          </w:p>
        </w:tc>
        <w:tc>
          <w:tcPr>
            <w:tcW w:w="851" w:type="dxa"/>
            <w:shd w:val="clear" w:color="auto" w:fill="auto"/>
          </w:tcPr>
          <w:p w:rsidR="00212FEA" w:rsidRPr="007B7E30" w:rsidRDefault="00212FEA" w:rsidP="00212FEA">
            <w:pPr>
              <w:jc w:val="center"/>
              <w:rPr>
                <w:b/>
                <w:color w:val="000000"/>
                <w:sz w:val="18"/>
                <w:szCs w:val="18"/>
                <w:lang w:val="fr-FR"/>
              </w:rPr>
            </w:pPr>
            <w:r w:rsidRPr="007B7E30">
              <w:rPr>
                <w:b/>
                <w:color w:val="000000"/>
                <w:sz w:val="18"/>
                <w:szCs w:val="18"/>
                <w:lang w:val="fr-FR"/>
              </w:rPr>
              <w:t>8</w:t>
            </w:r>
          </w:p>
        </w:tc>
        <w:tc>
          <w:tcPr>
            <w:tcW w:w="2551" w:type="dxa"/>
            <w:shd w:val="clear" w:color="auto" w:fill="auto"/>
          </w:tcPr>
          <w:p w:rsidR="00212FEA" w:rsidRPr="007B7E30" w:rsidRDefault="00212FEA" w:rsidP="00212FEA">
            <w:pPr>
              <w:jc w:val="center"/>
              <w:rPr>
                <w:color w:val="000000"/>
                <w:sz w:val="18"/>
                <w:szCs w:val="18"/>
                <w:lang w:val="fr-FR"/>
              </w:rPr>
            </w:pPr>
            <w:r w:rsidRPr="007B7E30">
              <w:rPr>
                <w:b/>
                <w:color w:val="000000"/>
                <w:sz w:val="18"/>
                <w:szCs w:val="18"/>
                <w:lang w:val="fr-FR"/>
              </w:rPr>
              <w:t>CF1</w:t>
            </w:r>
          </w:p>
        </w:tc>
        <w:tc>
          <w:tcPr>
            <w:tcW w:w="2268" w:type="dxa"/>
            <w:shd w:val="clear" w:color="auto" w:fill="auto"/>
          </w:tcPr>
          <w:p w:rsidR="00212FEA" w:rsidRPr="007B7E30" w:rsidRDefault="00212FEA" w:rsidP="00212FEA">
            <w:pPr>
              <w:jc w:val="center"/>
              <w:rPr>
                <w:color w:val="000000"/>
                <w:sz w:val="18"/>
                <w:szCs w:val="18"/>
                <w:lang w:val="fr-FR"/>
              </w:rPr>
            </w:pPr>
            <w:r w:rsidRPr="007B7E30">
              <w:rPr>
                <w:b/>
                <w:color w:val="000000"/>
                <w:sz w:val="18"/>
                <w:szCs w:val="18"/>
                <w:lang w:val="fr-FR"/>
              </w:rPr>
              <w:t>II</w:t>
            </w:r>
          </w:p>
        </w:tc>
        <w:tc>
          <w:tcPr>
            <w:tcW w:w="2835" w:type="dxa"/>
            <w:shd w:val="clear" w:color="auto" w:fill="auto"/>
          </w:tcPr>
          <w:p w:rsidR="00212FEA" w:rsidRPr="007B7E30" w:rsidRDefault="00212FEA" w:rsidP="00212FEA">
            <w:pPr>
              <w:jc w:val="center"/>
              <w:rPr>
                <w:b/>
                <w:color w:val="000000"/>
                <w:sz w:val="18"/>
                <w:szCs w:val="18"/>
                <w:lang w:val="fr-FR"/>
              </w:rPr>
            </w:pPr>
            <w:r w:rsidRPr="007B7E30">
              <w:rPr>
                <w:b/>
                <w:color w:val="000000"/>
                <w:sz w:val="18"/>
                <w:szCs w:val="18"/>
                <w:lang w:val="fr-FR"/>
              </w:rPr>
              <w:t>01</w:t>
            </w:r>
          </w:p>
        </w:tc>
      </w:tr>
      <w:tr w:rsidR="00212FEA" w:rsidRPr="007B7E30" w:rsidTr="00212FEA">
        <w:tc>
          <w:tcPr>
            <w:tcW w:w="1204" w:type="dxa"/>
            <w:shd w:val="clear" w:color="auto" w:fill="auto"/>
          </w:tcPr>
          <w:p w:rsidR="00212FEA" w:rsidRPr="007B7E30" w:rsidRDefault="00212FEA" w:rsidP="00212FEA">
            <w:pPr>
              <w:jc w:val="center"/>
              <w:rPr>
                <w:color w:val="000000"/>
                <w:sz w:val="18"/>
                <w:szCs w:val="18"/>
                <w:lang w:val="fr-FR"/>
              </w:rPr>
            </w:pPr>
            <w:r w:rsidRPr="007B7E30">
              <w:rPr>
                <w:color w:val="000000"/>
                <w:sz w:val="18"/>
                <w:szCs w:val="18"/>
                <w:lang w:val="fr-FR"/>
              </w:rPr>
              <w:t>2238</w:t>
            </w:r>
          </w:p>
        </w:tc>
        <w:tc>
          <w:tcPr>
            <w:tcW w:w="3969" w:type="dxa"/>
            <w:shd w:val="clear" w:color="auto" w:fill="auto"/>
          </w:tcPr>
          <w:p w:rsidR="00212FEA" w:rsidRPr="007B7E30" w:rsidRDefault="00212FEA" w:rsidP="0020787E">
            <w:pPr>
              <w:rPr>
                <w:color w:val="000000"/>
                <w:sz w:val="18"/>
                <w:szCs w:val="18"/>
                <w:lang w:val="fr-FR"/>
              </w:rPr>
            </w:pPr>
            <w:r w:rsidRPr="007B7E30">
              <w:rPr>
                <w:color w:val="000000"/>
                <w:sz w:val="18"/>
                <w:szCs w:val="18"/>
                <w:lang w:val="fr-FR"/>
              </w:rPr>
              <w:t>CHLOROTOLU</w:t>
            </w:r>
            <w:r w:rsidR="0020787E" w:rsidRPr="007B7E30">
              <w:rPr>
                <w:color w:val="000000"/>
                <w:sz w:val="18"/>
                <w:szCs w:val="18"/>
                <w:lang w:val="fr-FR"/>
              </w:rPr>
              <w:t>È</w:t>
            </w:r>
            <w:r w:rsidRPr="007B7E30">
              <w:rPr>
                <w:color w:val="000000"/>
                <w:sz w:val="18"/>
                <w:szCs w:val="18"/>
                <w:lang w:val="fr-FR"/>
              </w:rPr>
              <w:t>NES (p-CHLOROTOLU</w:t>
            </w:r>
            <w:r w:rsidR="0020787E" w:rsidRPr="007B7E30">
              <w:rPr>
                <w:color w:val="000000"/>
                <w:sz w:val="18"/>
                <w:szCs w:val="18"/>
                <w:lang w:val="fr-FR"/>
              </w:rPr>
              <w:t>È</w:t>
            </w:r>
            <w:r w:rsidRPr="007B7E30">
              <w:rPr>
                <w:color w:val="000000"/>
                <w:sz w:val="18"/>
                <w:szCs w:val="18"/>
                <w:lang w:val="fr-FR"/>
              </w:rPr>
              <w:t>NE)</w:t>
            </w:r>
          </w:p>
        </w:tc>
        <w:tc>
          <w:tcPr>
            <w:tcW w:w="851" w:type="dxa"/>
            <w:shd w:val="clear" w:color="auto" w:fill="auto"/>
          </w:tcPr>
          <w:p w:rsidR="00212FEA" w:rsidRPr="007B7E30" w:rsidRDefault="00212FEA" w:rsidP="00212FEA">
            <w:pPr>
              <w:jc w:val="center"/>
              <w:rPr>
                <w:b/>
                <w:color w:val="000000"/>
                <w:sz w:val="18"/>
                <w:szCs w:val="18"/>
                <w:lang w:val="fr-FR"/>
              </w:rPr>
            </w:pPr>
            <w:r w:rsidRPr="007B7E30">
              <w:rPr>
                <w:b/>
                <w:color w:val="000000"/>
                <w:sz w:val="18"/>
                <w:szCs w:val="18"/>
                <w:lang w:val="fr-FR"/>
              </w:rPr>
              <w:t>3</w:t>
            </w:r>
          </w:p>
        </w:tc>
        <w:tc>
          <w:tcPr>
            <w:tcW w:w="2551" w:type="dxa"/>
            <w:shd w:val="clear" w:color="auto" w:fill="auto"/>
          </w:tcPr>
          <w:p w:rsidR="00212FEA" w:rsidRPr="007B7E30" w:rsidRDefault="00212FEA" w:rsidP="00212FEA">
            <w:pPr>
              <w:jc w:val="center"/>
              <w:rPr>
                <w:color w:val="000000"/>
                <w:sz w:val="18"/>
                <w:szCs w:val="18"/>
                <w:lang w:val="fr-FR"/>
              </w:rPr>
            </w:pPr>
            <w:r w:rsidRPr="007B7E30">
              <w:rPr>
                <w:b/>
                <w:color w:val="000000"/>
                <w:sz w:val="18"/>
                <w:szCs w:val="18"/>
                <w:lang w:val="fr-FR"/>
              </w:rPr>
              <w:t>F1</w:t>
            </w:r>
          </w:p>
        </w:tc>
        <w:tc>
          <w:tcPr>
            <w:tcW w:w="2268" w:type="dxa"/>
            <w:shd w:val="clear" w:color="auto" w:fill="auto"/>
          </w:tcPr>
          <w:p w:rsidR="00212FEA" w:rsidRPr="007B7E30" w:rsidRDefault="00212FEA" w:rsidP="00212FEA">
            <w:pPr>
              <w:jc w:val="center"/>
              <w:rPr>
                <w:color w:val="000000"/>
                <w:sz w:val="18"/>
                <w:szCs w:val="18"/>
                <w:lang w:val="fr-FR"/>
              </w:rPr>
            </w:pPr>
            <w:r w:rsidRPr="007B7E30">
              <w:rPr>
                <w:b/>
                <w:color w:val="000000"/>
                <w:sz w:val="18"/>
                <w:szCs w:val="18"/>
                <w:lang w:val="fr-FR"/>
              </w:rPr>
              <w:t>III</w:t>
            </w:r>
          </w:p>
        </w:tc>
        <w:tc>
          <w:tcPr>
            <w:tcW w:w="2835" w:type="dxa"/>
            <w:shd w:val="clear" w:color="auto" w:fill="auto"/>
          </w:tcPr>
          <w:p w:rsidR="00212FEA" w:rsidRPr="007B7E30" w:rsidRDefault="00212FEA" w:rsidP="00212FEA">
            <w:pPr>
              <w:jc w:val="center"/>
              <w:rPr>
                <w:b/>
                <w:color w:val="000000"/>
                <w:sz w:val="18"/>
                <w:szCs w:val="18"/>
                <w:lang w:val="fr-FR"/>
              </w:rPr>
            </w:pPr>
            <w:r w:rsidRPr="007B7E30">
              <w:rPr>
                <w:b/>
                <w:color w:val="000000"/>
                <w:sz w:val="18"/>
                <w:szCs w:val="18"/>
                <w:lang w:val="fr-FR"/>
              </w:rPr>
              <w:t>01, 02</w:t>
            </w:r>
          </w:p>
        </w:tc>
      </w:tr>
      <w:tr w:rsidR="00212FEA" w:rsidRPr="007B7E30" w:rsidTr="00212FEA">
        <w:tc>
          <w:tcPr>
            <w:tcW w:w="13678" w:type="dxa"/>
            <w:gridSpan w:val="6"/>
            <w:shd w:val="clear" w:color="auto" w:fill="auto"/>
          </w:tcPr>
          <w:p w:rsidR="00212FEA" w:rsidRPr="007B7E30" w:rsidRDefault="00212FEA" w:rsidP="00212FEA">
            <w:pPr>
              <w:jc w:val="center"/>
              <w:rPr>
                <w:color w:val="000000"/>
                <w:sz w:val="18"/>
                <w:szCs w:val="18"/>
                <w:lang w:val="fr-FR"/>
              </w:rPr>
            </w:pPr>
            <w:r w:rsidRPr="007B7E30">
              <w:rPr>
                <w:b/>
                <w:color w:val="000000"/>
                <w:sz w:val="18"/>
                <w:szCs w:val="18"/>
                <w:lang w:val="fr-FR"/>
              </w:rPr>
              <w:t>Sujettes à la polymérisation</w:t>
            </w:r>
          </w:p>
        </w:tc>
      </w:tr>
      <w:tr w:rsidR="00212FEA" w:rsidRPr="007B7E30" w:rsidTr="00212FEA">
        <w:tc>
          <w:tcPr>
            <w:tcW w:w="1204" w:type="dxa"/>
            <w:shd w:val="clear" w:color="auto" w:fill="auto"/>
          </w:tcPr>
          <w:p w:rsidR="00212FEA" w:rsidRPr="007B7E30" w:rsidRDefault="00212FEA" w:rsidP="00212FEA">
            <w:pPr>
              <w:jc w:val="center"/>
              <w:rPr>
                <w:color w:val="000000"/>
                <w:sz w:val="18"/>
                <w:szCs w:val="18"/>
                <w:lang w:val="fr-FR"/>
              </w:rPr>
            </w:pPr>
            <w:r w:rsidRPr="007B7E30">
              <w:rPr>
                <w:color w:val="000000"/>
                <w:sz w:val="18"/>
                <w:szCs w:val="18"/>
                <w:lang w:val="fr-FR"/>
              </w:rPr>
              <w:t>1092</w:t>
            </w:r>
          </w:p>
        </w:tc>
        <w:tc>
          <w:tcPr>
            <w:tcW w:w="3969" w:type="dxa"/>
            <w:shd w:val="clear" w:color="auto" w:fill="auto"/>
          </w:tcPr>
          <w:p w:rsidR="00212FEA" w:rsidRPr="007B7E30" w:rsidRDefault="00212FEA" w:rsidP="0020787E">
            <w:pPr>
              <w:rPr>
                <w:color w:val="000000"/>
                <w:sz w:val="18"/>
                <w:szCs w:val="18"/>
                <w:lang w:val="fr-FR"/>
              </w:rPr>
            </w:pPr>
            <w:r w:rsidRPr="007B7E30">
              <w:rPr>
                <w:color w:val="000000"/>
                <w:sz w:val="18"/>
                <w:szCs w:val="18"/>
                <w:lang w:val="fr-FR"/>
              </w:rPr>
              <w:t>ACROL</w:t>
            </w:r>
            <w:r w:rsidR="0020787E" w:rsidRPr="007B7E30">
              <w:rPr>
                <w:color w:val="000000"/>
                <w:sz w:val="18"/>
                <w:szCs w:val="18"/>
                <w:lang w:val="fr-FR"/>
              </w:rPr>
              <w:t>É</w:t>
            </w:r>
            <w:r w:rsidRPr="007B7E30">
              <w:rPr>
                <w:color w:val="000000"/>
                <w:sz w:val="18"/>
                <w:szCs w:val="18"/>
                <w:lang w:val="fr-FR"/>
              </w:rPr>
              <w:t>INE STABILIS</w:t>
            </w:r>
            <w:r w:rsidR="0020787E" w:rsidRPr="007B7E30">
              <w:rPr>
                <w:color w:val="000000"/>
                <w:sz w:val="18"/>
                <w:szCs w:val="18"/>
                <w:lang w:val="fr-FR"/>
              </w:rPr>
              <w:t>É</w:t>
            </w:r>
            <w:r w:rsidRPr="007B7E30">
              <w:rPr>
                <w:color w:val="000000"/>
                <w:sz w:val="18"/>
                <w:szCs w:val="18"/>
                <w:lang w:val="fr-FR"/>
              </w:rPr>
              <w:t>E</w:t>
            </w:r>
          </w:p>
        </w:tc>
        <w:tc>
          <w:tcPr>
            <w:tcW w:w="851" w:type="dxa"/>
            <w:shd w:val="clear" w:color="auto" w:fill="auto"/>
          </w:tcPr>
          <w:p w:rsidR="00212FEA" w:rsidRPr="007B7E30" w:rsidRDefault="00212FEA" w:rsidP="00212FEA">
            <w:pPr>
              <w:jc w:val="center"/>
              <w:rPr>
                <w:b/>
                <w:color w:val="000000"/>
                <w:sz w:val="18"/>
                <w:szCs w:val="18"/>
                <w:lang w:val="fr-FR"/>
              </w:rPr>
            </w:pPr>
            <w:r w:rsidRPr="007B7E30">
              <w:rPr>
                <w:b/>
                <w:color w:val="000000"/>
                <w:sz w:val="18"/>
                <w:szCs w:val="18"/>
                <w:lang w:val="fr-FR"/>
              </w:rPr>
              <w:t>6.1</w:t>
            </w:r>
          </w:p>
        </w:tc>
        <w:tc>
          <w:tcPr>
            <w:tcW w:w="2551" w:type="dxa"/>
            <w:shd w:val="clear" w:color="auto" w:fill="auto"/>
          </w:tcPr>
          <w:p w:rsidR="00212FEA" w:rsidRPr="007B7E30" w:rsidRDefault="00212FEA" w:rsidP="00212FEA">
            <w:pPr>
              <w:jc w:val="center"/>
              <w:rPr>
                <w:color w:val="000000"/>
                <w:sz w:val="18"/>
                <w:szCs w:val="18"/>
                <w:lang w:val="fr-FR"/>
              </w:rPr>
            </w:pPr>
            <w:r w:rsidRPr="007B7E30">
              <w:rPr>
                <w:b/>
                <w:color w:val="000000"/>
                <w:sz w:val="18"/>
                <w:szCs w:val="18"/>
                <w:lang w:val="fr-FR"/>
              </w:rPr>
              <w:t>TF1</w:t>
            </w:r>
          </w:p>
        </w:tc>
        <w:tc>
          <w:tcPr>
            <w:tcW w:w="2268" w:type="dxa"/>
            <w:shd w:val="clear" w:color="auto" w:fill="auto"/>
          </w:tcPr>
          <w:p w:rsidR="00212FEA" w:rsidRPr="007B7E30" w:rsidRDefault="00212FEA" w:rsidP="00212FEA">
            <w:pPr>
              <w:jc w:val="center"/>
              <w:rPr>
                <w:color w:val="000000"/>
                <w:sz w:val="18"/>
                <w:szCs w:val="18"/>
                <w:lang w:val="fr-FR"/>
              </w:rPr>
            </w:pPr>
            <w:r w:rsidRPr="007B7E30">
              <w:rPr>
                <w:b/>
                <w:color w:val="000000"/>
                <w:sz w:val="18"/>
                <w:szCs w:val="18"/>
                <w:lang w:val="fr-FR"/>
              </w:rPr>
              <w:t>I</w:t>
            </w:r>
          </w:p>
        </w:tc>
        <w:tc>
          <w:tcPr>
            <w:tcW w:w="2835" w:type="dxa"/>
            <w:shd w:val="clear" w:color="auto" w:fill="auto"/>
          </w:tcPr>
          <w:p w:rsidR="00212FEA" w:rsidRPr="007B7E30" w:rsidRDefault="00212FEA" w:rsidP="00212FEA">
            <w:pPr>
              <w:jc w:val="center"/>
              <w:rPr>
                <w:b/>
                <w:color w:val="000000"/>
                <w:sz w:val="18"/>
                <w:szCs w:val="18"/>
                <w:lang w:val="fr-FR"/>
              </w:rPr>
            </w:pPr>
            <w:r w:rsidRPr="007B7E30">
              <w:rPr>
                <w:b/>
                <w:color w:val="000000"/>
                <w:sz w:val="18"/>
                <w:szCs w:val="18"/>
                <w:lang w:val="fr-FR"/>
              </w:rPr>
              <w:t>01</w:t>
            </w:r>
          </w:p>
        </w:tc>
      </w:tr>
      <w:tr w:rsidR="00212FEA" w:rsidRPr="007B7E30" w:rsidTr="00212FEA">
        <w:tc>
          <w:tcPr>
            <w:tcW w:w="1204" w:type="dxa"/>
            <w:shd w:val="clear" w:color="auto" w:fill="auto"/>
          </w:tcPr>
          <w:p w:rsidR="00212FEA" w:rsidRPr="007B7E30" w:rsidRDefault="00212FEA" w:rsidP="00212FEA">
            <w:pPr>
              <w:jc w:val="center"/>
              <w:rPr>
                <w:color w:val="000000"/>
                <w:sz w:val="18"/>
                <w:szCs w:val="18"/>
                <w:lang w:val="fr-FR"/>
              </w:rPr>
            </w:pPr>
            <w:r w:rsidRPr="007B7E30">
              <w:rPr>
                <w:color w:val="000000"/>
                <w:sz w:val="18"/>
                <w:szCs w:val="18"/>
                <w:lang w:val="fr-FR"/>
              </w:rPr>
              <w:t>1218</w:t>
            </w:r>
          </w:p>
        </w:tc>
        <w:tc>
          <w:tcPr>
            <w:tcW w:w="3969" w:type="dxa"/>
            <w:shd w:val="clear" w:color="auto" w:fill="auto"/>
          </w:tcPr>
          <w:p w:rsidR="00212FEA" w:rsidRPr="007B7E30" w:rsidRDefault="00212FEA" w:rsidP="0020787E">
            <w:pPr>
              <w:rPr>
                <w:color w:val="000000"/>
                <w:sz w:val="18"/>
                <w:szCs w:val="18"/>
                <w:lang w:val="fr-FR"/>
              </w:rPr>
            </w:pPr>
            <w:r w:rsidRPr="007B7E30">
              <w:rPr>
                <w:color w:val="000000"/>
                <w:sz w:val="18"/>
                <w:szCs w:val="18"/>
                <w:lang w:val="fr-FR"/>
              </w:rPr>
              <w:t>ISOPR</w:t>
            </w:r>
            <w:r w:rsidR="0020787E" w:rsidRPr="007B7E30">
              <w:rPr>
                <w:color w:val="000000"/>
                <w:sz w:val="18"/>
                <w:szCs w:val="18"/>
                <w:lang w:val="fr-FR"/>
              </w:rPr>
              <w:t>È</w:t>
            </w:r>
            <w:r w:rsidRPr="007B7E30">
              <w:rPr>
                <w:color w:val="000000"/>
                <w:sz w:val="18"/>
                <w:szCs w:val="18"/>
                <w:lang w:val="fr-FR"/>
              </w:rPr>
              <w:t>NE STABILIS</w:t>
            </w:r>
            <w:r w:rsidR="0020787E" w:rsidRPr="007B7E30">
              <w:rPr>
                <w:color w:val="000000"/>
                <w:sz w:val="18"/>
                <w:szCs w:val="18"/>
                <w:lang w:val="fr-FR"/>
              </w:rPr>
              <w:t>É</w:t>
            </w:r>
          </w:p>
        </w:tc>
        <w:tc>
          <w:tcPr>
            <w:tcW w:w="851" w:type="dxa"/>
            <w:shd w:val="clear" w:color="auto" w:fill="auto"/>
          </w:tcPr>
          <w:p w:rsidR="00212FEA" w:rsidRPr="007B7E30" w:rsidRDefault="00212FEA" w:rsidP="00212FEA">
            <w:pPr>
              <w:jc w:val="center"/>
              <w:rPr>
                <w:b/>
                <w:color w:val="000000"/>
                <w:sz w:val="18"/>
                <w:szCs w:val="18"/>
                <w:lang w:val="fr-FR"/>
              </w:rPr>
            </w:pPr>
            <w:r w:rsidRPr="007B7E30">
              <w:rPr>
                <w:b/>
                <w:color w:val="000000"/>
                <w:sz w:val="18"/>
                <w:szCs w:val="18"/>
                <w:lang w:val="fr-FR"/>
              </w:rPr>
              <w:t>3</w:t>
            </w:r>
          </w:p>
        </w:tc>
        <w:tc>
          <w:tcPr>
            <w:tcW w:w="2551" w:type="dxa"/>
            <w:shd w:val="clear" w:color="auto" w:fill="auto"/>
          </w:tcPr>
          <w:p w:rsidR="00212FEA" w:rsidRPr="007B7E30" w:rsidRDefault="00212FEA" w:rsidP="00212FEA">
            <w:pPr>
              <w:jc w:val="center"/>
              <w:rPr>
                <w:color w:val="000000"/>
                <w:sz w:val="18"/>
                <w:szCs w:val="18"/>
                <w:lang w:val="fr-FR"/>
              </w:rPr>
            </w:pPr>
            <w:r w:rsidRPr="007B7E30">
              <w:rPr>
                <w:b/>
                <w:color w:val="000000"/>
                <w:sz w:val="18"/>
                <w:szCs w:val="18"/>
                <w:lang w:val="fr-FR"/>
              </w:rPr>
              <w:t>F1</w:t>
            </w:r>
          </w:p>
        </w:tc>
        <w:tc>
          <w:tcPr>
            <w:tcW w:w="2268" w:type="dxa"/>
            <w:shd w:val="clear" w:color="auto" w:fill="auto"/>
          </w:tcPr>
          <w:p w:rsidR="00212FEA" w:rsidRPr="007B7E30" w:rsidRDefault="00212FEA" w:rsidP="00212FEA">
            <w:pPr>
              <w:jc w:val="center"/>
              <w:rPr>
                <w:color w:val="000000"/>
                <w:sz w:val="18"/>
                <w:szCs w:val="18"/>
                <w:lang w:val="fr-FR"/>
              </w:rPr>
            </w:pPr>
            <w:r w:rsidRPr="007B7E30">
              <w:rPr>
                <w:b/>
                <w:color w:val="000000"/>
                <w:sz w:val="18"/>
                <w:szCs w:val="18"/>
                <w:lang w:val="fr-FR"/>
              </w:rPr>
              <w:t>I</w:t>
            </w:r>
          </w:p>
        </w:tc>
        <w:tc>
          <w:tcPr>
            <w:tcW w:w="2835" w:type="dxa"/>
            <w:shd w:val="clear" w:color="auto" w:fill="auto"/>
          </w:tcPr>
          <w:p w:rsidR="00212FEA" w:rsidRPr="007B7E30" w:rsidRDefault="00212FEA" w:rsidP="00212FEA">
            <w:pPr>
              <w:jc w:val="center"/>
              <w:rPr>
                <w:b/>
                <w:color w:val="000000"/>
                <w:sz w:val="18"/>
                <w:szCs w:val="18"/>
                <w:lang w:val="fr-FR"/>
              </w:rPr>
            </w:pPr>
            <w:r w:rsidRPr="007B7E30">
              <w:rPr>
                <w:b/>
                <w:color w:val="000000"/>
                <w:sz w:val="18"/>
                <w:szCs w:val="18"/>
                <w:lang w:val="fr-FR"/>
              </w:rPr>
              <w:t>01, 03</w:t>
            </w:r>
          </w:p>
        </w:tc>
      </w:tr>
      <w:tr w:rsidR="00212FEA" w:rsidRPr="007B7E30" w:rsidTr="00212FEA">
        <w:tc>
          <w:tcPr>
            <w:tcW w:w="1204" w:type="dxa"/>
            <w:shd w:val="clear" w:color="auto" w:fill="auto"/>
          </w:tcPr>
          <w:p w:rsidR="00212FEA" w:rsidRPr="007B7E30" w:rsidRDefault="00212FEA" w:rsidP="00212FEA">
            <w:pPr>
              <w:jc w:val="center"/>
              <w:rPr>
                <w:color w:val="000000"/>
                <w:sz w:val="18"/>
                <w:szCs w:val="18"/>
                <w:lang w:val="fr-FR"/>
              </w:rPr>
            </w:pPr>
            <w:r w:rsidRPr="007B7E30">
              <w:rPr>
                <w:color w:val="000000"/>
                <w:sz w:val="18"/>
                <w:szCs w:val="18"/>
                <w:lang w:val="fr-FR"/>
              </w:rPr>
              <w:t>1280</w:t>
            </w:r>
          </w:p>
        </w:tc>
        <w:tc>
          <w:tcPr>
            <w:tcW w:w="3969" w:type="dxa"/>
            <w:shd w:val="clear" w:color="auto" w:fill="auto"/>
          </w:tcPr>
          <w:p w:rsidR="00212FEA" w:rsidRPr="007B7E30" w:rsidRDefault="00212FEA" w:rsidP="0020787E">
            <w:pPr>
              <w:rPr>
                <w:color w:val="000000"/>
                <w:sz w:val="18"/>
                <w:szCs w:val="18"/>
                <w:lang w:val="fr-FR"/>
              </w:rPr>
            </w:pPr>
            <w:r w:rsidRPr="007B7E30">
              <w:rPr>
                <w:color w:val="000000"/>
                <w:sz w:val="18"/>
                <w:szCs w:val="18"/>
                <w:lang w:val="fr-FR"/>
              </w:rPr>
              <w:t>OXYDE DE PROPYL</w:t>
            </w:r>
            <w:r w:rsidR="0020787E" w:rsidRPr="007B7E30">
              <w:rPr>
                <w:color w:val="000000"/>
                <w:sz w:val="18"/>
                <w:szCs w:val="18"/>
                <w:lang w:val="fr-FR"/>
              </w:rPr>
              <w:t>È</w:t>
            </w:r>
            <w:r w:rsidRPr="007B7E30">
              <w:rPr>
                <w:color w:val="000000"/>
                <w:sz w:val="18"/>
                <w:szCs w:val="18"/>
                <w:lang w:val="fr-FR"/>
              </w:rPr>
              <w:t>NE</w:t>
            </w:r>
          </w:p>
        </w:tc>
        <w:tc>
          <w:tcPr>
            <w:tcW w:w="851" w:type="dxa"/>
            <w:shd w:val="clear" w:color="auto" w:fill="auto"/>
          </w:tcPr>
          <w:p w:rsidR="00212FEA" w:rsidRPr="007B7E30" w:rsidRDefault="00212FEA" w:rsidP="00212FEA">
            <w:pPr>
              <w:jc w:val="center"/>
              <w:rPr>
                <w:b/>
                <w:color w:val="000000"/>
                <w:sz w:val="18"/>
                <w:szCs w:val="18"/>
                <w:lang w:val="fr-FR"/>
              </w:rPr>
            </w:pPr>
            <w:r w:rsidRPr="007B7E30">
              <w:rPr>
                <w:b/>
                <w:color w:val="000000"/>
                <w:sz w:val="18"/>
                <w:szCs w:val="18"/>
                <w:lang w:val="fr-FR"/>
              </w:rPr>
              <w:t>3</w:t>
            </w:r>
          </w:p>
        </w:tc>
        <w:tc>
          <w:tcPr>
            <w:tcW w:w="2551" w:type="dxa"/>
            <w:shd w:val="clear" w:color="auto" w:fill="auto"/>
          </w:tcPr>
          <w:p w:rsidR="00212FEA" w:rsidRPr="007B7E30" w:rsidRDefault="00212FEA" w:rsidP="00212FEA">
            <w:pPr>
              <w:jc w:val="center"/>
              <w:rPr>
                <w:color w:val="000000"/>
                <w:sz w:val="18"/>
                <w:szCs w:val="18"/>
                <w:lang w:val="fr-FR"/>
              </w:rPr>
            </w:pPr>
            <w:r w:rsidRPr="007B7E30">
              <w:rPr>
                <w:b/>
                <w:color w:val="000000"/>
                <w:sz w:val="18"/>
                <w:szCs w:val="18"/>
                <w:lang w:val="fr-FR"/>
              </w:rPr>
              <w:t>F1</w:t>
            </w:r>
          </w:p>
        </w:tc>
        <w:tc>
          <w:tcPr>
            <w:tcW w:w="2268" w:type="dxa"/>
            <w:shd w:val="clear" w:color="auto" w:fill="auto"/>
          </w:tcPr>
          <w:p w:rsidR="00212FEA" w:rsidRPr="007B7E30" w:rsidRDefault="00212FEA" w:rsidP="00212FEA">
            <w:pPr>
              <w:jc w:val="center"/>
              <w:rPr>
                <w:color w:val="000000"/>
                <w:sz w:val="18"/>
                <w:szCs w:val="18"/>
                <w:lang w:val="fr-FR"/>
              </w:rPr>
            </w:pPr>
            <w:r w:rsidRPr="007B7E30">
              <w:rPr>
                <w:b/>
                <w:color w:val="000000"/>
                <w:sz w:val="18"/>
                <w:szCs w:val="18"/>
                <w:lang w:val="fr-FR"/>
              </w:rPr>
              <w:t>I</w:t>
            </w:r>
          </w:p>
        </w:tc>
        <w:tc>
          <w:tcPr>
            <w:tcW w:w="2835" w:type="dxa"/>
            <w:shd w:val="clear" w:color="auto" w:fill="auto"/>
          </w:tcPr>
          <w:p w:rsidR="00212FEA" w:rsidRPr="007B7E30" w:rsidRDefault="00212FEA" w:rsidP="00212FEA">
            <w:pPr>
              <w:jc w:val="center"/>
              <w:rPr>
                <w:b/>
                <w:color w:val="000000"/>
                <w:sz w:val="18"/>
                <w:szCs w:val="18"/>
                <w:lang w:val="fr-FR"/>
              </w:rPr>
            </w:pPr>
            <w:r w:rsidRPr="007B7E30">
              <w:rPr>
                <w:b/>
                <w:color w:val="000000"/>
                <w:sz w:val="18"/>
                <w:szCs w:val="18"/>
                <w:lang w:val="fr-FR"/>
              </w:rPr>
              <w:t>03</w:t>
            </w:r>
          </w:p>
        </w:tc>
      </w:tr>
      <w:tr w:rsidR="00212FEA" w:rsidRPr="007B7E30" w:rsidTr="00212FEA">
        <w:tc>
          <w:tcPr>
            <w:tcW w:w="1204" w:type="dxa"/>
            <w:tcBorders>
              <w:bottom w:val="nil"/>
            </w:tcBorders>
            <w:shd w:val="clear" w:color="auto" w:fill="auto"/>
          </w:tcPr>
          <w:p w:rsidR="00212FEA" w:rsidRPr="007B7E30" w:rsidRDefault="00212FEA" w:rsidP="00212FEA">
            <w:pPr>
              <w:jc w:val="center"/>
              <w:rPr>
                <w:color w:val="000000"/>
                <w:sz w:val="18"/>
                <w:szCs w:val="18"/>
                <w:lang w:val="fr-FR"/>
              </w:rPr>
            </w:pPr>
            <w:r w:rsidRPr="007B7E30">
              <w:rPr>
                <w:color w:val="000000"/>
                <w:sz w:val="18"/>
                <w:szCs w:val="18"/>
                <w:lang w:val="fr-FR"/>
              </w:rPr>
              <w:t>1919</w:t>
            </w:r>
          </w:p>
        </w:tc>
        <w:tc>
          <w:tcPr>
            <w:tcW w:w="3969" w:type="dxa"/>
            <w:tcBorders>
              <w:bottom w:val="nil"/>
            </w:tcBorders>
            <w:shd w:val="clear" w:color="auto" w:fill="auto"/>
          </w:tcPr>
          <w:p w:rsidR="00212FEA" w:rsidRPr="007B7E30" w:rsidRDefault="00212FEA" w:rsidP="0020787E">
            <w:pPr>
              <w:rPr>
                <w:color w:val="000000"/>
                <w:sz w:val="18"/>
                <w:szCs w:val="18"/>
                <w:lang w:val="fr-FR"/>
              </w:rPr>
            </w:pPr>
            <w:r w:rsidRPr="007B7E30">
              <w:rPr>
                <w:color w:val="000000"/>
                <w:sz w:val="18"/>
                <w:szCs w:val="18"/>
                <w:lang w:val="fr-FR"/>
              </w:rPr>
              <w:t>ACRYLATE DE M</w:t>
            </w:r>
            <w:r w:rsidR="0020787E" w:rsidRPr="007B7E30">
              <w:rPr>
                <w:color w:val="000000"/>
                <w:sz w:val="18"/>
                <w:szCs w:val="18"/>
                <w:lang w:val="fr-FR"/>
              </w:rPr>
              <w:t>É</w:t>
            </w:r>
            <w:r w:rsidRPr="007B7E30">
              <w:rPr>
                <w:color w:val="000000"/>
                <w:sz w:val="18"/>
                <w:szCs w:val="18"/>
                <w:lang w:val="fr-FR"/>
              </w:rPr>
              <w:t>THYLE STABILIS</w:t>
            </w:r>
            <w:r w:rsidR="0020787E" w:rsidRPr="007B7E30">
              <w:rPr>
                <w:color w:val="000000"/>
                <w:sz w:val="18"/>
                <w:szCs w:val="18"/>
                <w:lang w:val="fr-FR"/>
              </w:rPr>
              <w:t>É</w:t>
            </w:r>
          </w:p>
        </w:tc>
        <w:tc>
          <w:tcPr>
            <w:tcW w:w="851" w:type="dxa"/>
            <w:tcBorders>
              <w:bottom w:val="nil"/>
            </w:tcBorders>
            <w:shd w:val="clear" w:color="auto" w:fill="auto"/>
          </w:tcPr>
          <w:p w:rsidR="00212FEA" w:rsidRPr="007B7E30" w:rsidRDefault="00212FEA" w:rsidP="00212FEA">
            <w:pPr>
              <w:jc w:val="center"/>
              <w:rPr>
                <w:b/>
                <w:color w:val="000000"/>
                <w:sz w:val="18"/>
                <w:szCs w:val="18"/>
                <w:lang w:val="fr-FR"/>
              </w:rPr>
            </w:pPr>
            <w:r w:rsidRPr="007B7E30">
              <w:rPr>
                <w:b/>
                <w:color w:val="000000"/>
                <w:sz w:val="18"/>
                <w:szCs w:val="18"/>
                <w:lang w:val="fr-FR"/>
              </w:rPr>
              <w:t>3</w:t>
            </w:r>
          </w:p>
        </w:tc>
        <w:tc>
          <w:tcPr>
            <w:tcW w:w="2551" w:type="dxa"/>
            <w:tcBorders>
              <w:bottom w:val="nil"/>
            </w:tcBorders>
            <w:shd w:val="clear" w:color="auto" w:fill="auto"/>
          </w:tcPr>
          <w:p w:rsidR="00212FEA" w:rsidRPr="007B7E30" w:rsidRDefault="00212FEA" w:rsidP="00212FEA">
            <w:pPr>
              <w:jc w:val="center"/>
              <w:rPr>
                <w:color w:val="000000"/>
                <w:sz w:val="18"/>
                <w:szCs w:val="18"/>
                <w:lang w:val="fr-FR"/>
              </w:rPr>
            </w:pPr>
            <w:r w:rsidRPr="007B7E30">
              <w:rPr>
                <w:b/>
                <w:color w:val="000000"/>
                <w:sz w:val="18"/>
                <w:szCs w:val="18"/>
                <w:lang w:val="fr-FR"/>
              </w:rPr>
              <w:t>F1</w:t>
            </w:r>
          </w:p>
        </w:tc>
        <w:tc>
          <w:tcPr>
            <w:tcW w:w="2268" w:type="dxa"/>
            <w:tcBorders>
              <w:bottom w:val="nil"/>
            </w:tcBorders>
            <w:shd w:val="clear" w:color="auto" w:fill="auto"/>
          </w:tcPr>
          <w:p w:rsidR="00212FEA" w:rsidRPr="007B7E30" w:rsidRDefault="00212FEA" w:rsidP="00212FEA">
            <w:pPr>
              <w:jc w:val="center"/>
              <w:rPr>
                <w:color w:val="000000"/>
                <w:sz w:val="18"/>
                <w:szCs w:val="18"/>
                <w:lang w:val="fr-FR"/>
              </w:rPr>
            </w:pPr>
            <w:r w:rsidRPr="007B7E30">
              <w:rPr>
                <w:b/>
                <w:color w:val="000000"/>
                <w:sz w:val="18"/>
                <w:szCs w:val="18"/>
                <w:lang w:val="fr-FR"/>
              </w:rPr>
              <w:t>II</w:t>
            </w:r>
          </w:p>
        </w:tc>
        <w:tc>
          <w:tcPr>
            <w:tcW w:w="2835" w:type="dxa"/>
            <w:tcBorders>
              <w:bottom w:val="nil"/>
            </w:tcBorders>
            <w:shd w:val="clear" w:color="auto" w:fill="auto"/>
          </w:tcPr>
          <w:p w:rsidR="00212FEA" w:rsidRPr="007B7E30" w:rsidRDefault="00212FEA" w:rsidP="00212FEA">
            <w:pPr>
              <w:jc w:val="center"/>
              <w:rPr>
                <w:b/>
                <w:color w:val="000000"/>
                <w:sz w:val="18"/>
                <w:szCs w:val="18"/>
                <w:lang w:val="fr-FR"/>
              </w:rPr>
            </w:pPr>
            <w:r w:rsidRPr="007B7E30">
              <w:rPr>
                <w:b/>
                <w:color w:val="000000"/>
                <w:sz w:val="18"/>
                <w:szCs w:val="18"/>
                <w:lang w:val="fr-FR"/>
              </w:rPr>
              <w:t>01</w:t>
            </w:r>
          </w:p>
        </w:tc>
      </w:tr>
      <w:tr w:rsidR="00212FEA" w:rsidRPr="007B7E30" w:rsidTr="00212FEA">
        <w:tc>
          <w:tcPr>
            <w:tcW w:w="1204" w:type="dxa"/>
            <w:tcBorders>
              <w:top w:val="nil"/>
              <w:bottom w:val="single" w:sz="12" w:space="0" w:color="auto"/>
            </w:tcBorders>
            <w:shd w:val="clear" w:color="auto" w:fill="auto"/>
          </w:tcPr>
          <w:p w:rsidR="00212FEA" w:rsidRPr="007B7E30" w:rsidRDefault="00212FEA" w:rsidP="00212FEA">
            <w:pPr>
              <w:jc w:val="center"/>
              <w:rPr>
                <w:color w:val="000000"/>
                <w:sz w:val="18"/>
                <w:szCs w:val="18"/>
                <w:lang w:val="fr-FR"/>
              </w:rPr>
            </w:pPr>
            <w:r w:rsidRPr="007B7E30">
              <w:rPr>
                <w:color w:val="000000"/>
                <w:sz w:val="18"/>
                <w:szCs w:val="18"/>
                <w:lang w:val="fr-FR"/>
              </w:rPr>
              <w:t>2348</w:t>
            </w:r>
          </w:p>
        </w:tc>
        <w:tc>
          <w:tcPr>
            <w:tcW w:w="3969" w:type="dxa"/>
            <w:tcBorders>
              <w:top w:val="nil"/>
              <w:bottom w:val="single" w:sz="12" w:space="0" w:color="auto"/>
            </w:tcBorders>
            <w:shd w:val="clear" w:color="auto" w:fill="auto"/>
          </w:tcPr>
          <w:p w:rsidR="00212FEA" w:rsidRPr="007B7E30" w:rsidRDefault="00212FEA" w:rsidP="0020787E">
            <w:pPr>
              <w:rPr>
                <w:color w:val="000000"/>
                <w:sz w:val="18"/>
                <w:szCs w:val="18"/>
                <w:lang w:val="fr-FR"/>
              </w:rPr>
            </w:pPr>
            <w:r w:rsidRPr="007B7E30">
              <w:rPr>
                <w:color w:val="000000"/>
                <w:sz w:val="18"/>
                <w:szCs w:val="18"/>
                <w:lang w:val="fr-FR"/>
              </w:rPr>
              <w:t>ACRYLATE DE n-BUTYLE STABILIS</w:t>
            </w:r>
            <w:r w:rsidR="0020787E" w:rsidRPr="007B7E30">
              <w:rPr>
                <w:color w:val="000000"/>
                <w:sz w:val="18"/>
                <w:szCs w:val="18"/>
                <w:lang w:val="fr-FR"/>
              </w:rPr>
              <w:t>É</w:t>
            </w:r>
          </w:p>
        </w:tc>
        <w:tc>
          <w:tcPr>
            <w:tcW w:w="851" w:type="dxa"/>
            <w:tcBorders>
              <w:top w:val="nil"/>
              <w:bottom w:val="single" w:sz="12" w:space="0" w:color="auto"/>
            </w:tcBorders>
            <w:shd w:val="clear" w:color="auto" w:fill="auto"/>
          </w:tcPr>
          <w:p w:rsidR="00212FEA" w:rsidRPr="007B7E30" w:rsidRDefault="00212FEA" w:rsidP="00212FEA">
            <w:pPr>
              <w:jc w:val="center"/>
              <w:rPr>
                <w:b/>
                <w:color w:val="000000"/>
                <w:sz w:val="18"/>
                <w:szCs w:val="18"/>
                <w:lang w:val="fr-FR"/>
              </w:rPr>
            </w:pPr>
            <w:r w:rsidRPr="007B7E30">
              <w:rPr>
                <w:b/>
                <w:color w:val="000000"/>
                <w:sz w:val="18"/>
                <w:szCs w:val="18"/>
                <w:lang w:val="fr-FR"/>
              </w:rPr>
              <w:t>3</w:t>
            </w:r>
          </w:p>
        </w:tc>
        <w:tc>
          <w:tcPr>
            <w:tcW w:w="2551" w:type="dxa"/>
            <w:tcBorders>
              <w:top w:val="nil"/>
              <w:bottom w:val="single" w:sz="12" w:space="0" w:color="auto"/>
            </w:tcBorders>
            <w:shd w:val="clear" w:color="auto" w:fill="auto"/>
          </w:tcPr>
          <w:p w:rsidR="00212FEA" w:rsidRPr="007B7E30" w:rsidRDefault="00212FEA" w:rsidP="00212FEA">
            <w:pPr>
              <w:jc w:val="center"/>
              <w:rPr>
                <w:color w:val="000000"/>
                <w:sz w:val="18"/>
                <w:szCs w:val="18"/>
                <w:lang w:val="fr-FR"/>
              </w:rPr>
            </w:pPr>
            <w:r w:rsidRPr="007B7E30">
              <w:rPr>
                <w:b/>
                <w:color w:val="000000"/>
                <w:sz w:val="18"/>
                <w:szCs w:val="18"/>
                <w:lang w:val="fr-FR"/>
              </w:rPr>
              <w:t>F1</w:t>
            </w:r>
          </w:p>
        </w:tc>
        <w:tc>
          <w:tcPr>
            <w:tcW w:w="2268" w:type="dxa"/>
            <w:tcBorders>
              <w:top w:val="nil"/>
              <w:bottom w:val="single" w:sz="12" w:space="0" w:color="auto"/>
            </w:tcBorders>
            <w:shd w:val="clear" w:color="auto" w:fill="auto"/>
          </w:tcPr>
          <w:p w:rsidR="00212FEA" w:rsidRPr="007B7E30" w:rsidRDefault="00212FEA" w:rsidP="00212FEA">
            <w:pPr>
              <w:jc w:val="center"/>
              <w:rPr>
                <w:color w:val="000000"/>
                <w:sz w:val="18"/>
                <w:szCs w:val="18"/>
                <w:lang w:val="fr-FR"/>
              </w:rPr>
            </w:pPr>
            <w:r w:rsidRPr="007B7E30">
              <w:rPr>
                <w:b/>
                <w:color w:val="000000"/>
                <w:sz w:val="18"/>
                <w:szCs w:val="18"/>
                <w:lang w:val="fr-FR"/>
              </w:rPr>
              <w:t>III</w:t>
            </w:r>
          </w:p>
        </w:tc>
        <w:tc>
          <w:tcPr>
            <w:tcW w:w="2835" w:type="dxa"/>
            <w:tcBorders>
              <w:top w:val="nil"/>
              <w:bottom w:val="single" w:sz="12" w:space="0" w:color="auto"/>
            </w:tcBorders>
            <w:shd w:val="clear" w:color="auto" w:fill="auto"/>
          </w:tcPr>
          <w:p w:rsidR="00212FEA" w:rsidRPr="007B7E30" w:rsidRDefault="00212FEA" w:rsidP="00212FEA">
            <w:pPr>
              <w:jc w:val="center"/>
              <w:rPr>
                <w:b/>
                <w:color w:val="000000"/>
                <w:sz w:val="18"/>
                <w:szCs w:val="18"/>
                <w:lang w:val="fr-FR"/>
              </w:rPr>
            </w:pPr>
            <w:r w:rsidRPr="007B7E30">
              <w:rPr>
                <w:b/>
                <w:color w:val="000000"/>
                <w:sz w:val="18"/>
                <w:szCs w:val="18"/>
                <w:lang w:val="fr-FR"/>
              </w:rPr>
              <w:t>01, 03</w:t>
            </w:r>
          </w:p>
        </w:tc>
      </w:tr>
    </w:tbl>
    <w:p w:rsidR="00212FEA" w:rsidRPr="007B7E30" w:rsidRDefault="00212FEA" w:rsidP="00212FEA">
      <w:pPr>
        <w:rPr>
          <w:rFonts w:eastAsia="Arial"/>
          <w:lang w:val="fr-FR"/>
        </w:rPr>
        <w:sectPr w:rsidR="00212FEA" w:rsidRPr="007B7E30" w:rsidSect="005507F8">
          <w:headerReference w:type="even" r:id="rId15"/>
          <w:headerReference w:type="default" r:id="rId16"/>
          <w:footerReference w:type="even" r:id="rId17"/>
          <w:footerReference w:type="default" r:id="rId18"/>
          <w:headerReference w:type="first" r:id="rId19"/>
          <w:endnotePr>
            <w:numFmt w:val="decimal"/>
          </w:endnotePr>
          <w:pgSz w:w="16840" w:h="11907" w:orient="landscape" w:code="9"/>
          <w:pgMar w:top="1134" w:right="1701" w:bottom="1134" w:left="2268" w:header="567" w:footer="567" w:gutter="0"/>
          <w:cols w:space="720"/>
          <w:docGrid w:linePitch="272"/>
        </w:sectPr>
      </w:pPr>
    </w:p>
    <w:p w:rsidR="00212FEA" w:rsidRPr="007B7E30" w:rsidRDefault="00212FEA" w:rsidP="00212FEA">
      <w:pPr>
        <w:pStyle w:val="HChG"/>
        <w:rPr>
          <w:lang w:val="fr-FR"/>
        </w:rPr>
      </w:pPr>
      <w:r w:rsidRPr="007B7E30">
        <w:rPr>
          <w:lang w:val="fr-FR"/>
        </w:rPr>
        <w:lastRenderedPageBreak/>
        <w:tab/>
        <w:t>4.</w:t>
      </w:r>
      <w:r w:rsidRPr="007B7E30">
        <w:rPr>
          <w:lang w:val="fr-FR"/>
        </w:rPr>
        <w:tab/>
        <w:t>Certificat d’agrément</w:t>
      </w:r>
    </w:p>
    <w:p w:rsidR="006C39E2" w:rsidRPr="007B7E30" w:rsidRDefault="00212FEA" w:rsidP="00212FEA">
      <w:pPr>
        <w:pStyle w:val="SingleTxtG"/>
        <w:rPr>
          <w:rFonts w:eastAsia="Arial"/>
          <w:lang w:val="fr-FR"/>
        </w:rPr>
      </w:pPr>
      <w:r w:rsidRPr="007B7E30">
        <w:rPr>
          <w:lang w:val="fr-FR"/>
        </w:rPr>
        <w:t>Il convient de choisir un certificat d’agrément parmi 01, 02, 03 et 04. Le choix doit correspondre à la description de la situation.</w:t>
      </w:r>
      <w:r w:rsidR="006C39E2" w:rsidRPr="007B7E30">
        <w:rPr>
          <w:rFonts w:eastAsia="Arial"/>
          <w:lang w:val="fr-FR"/>
        </w:rPr>
        <w:br w:type="page"/>
      </w:r>
    </w:p>
    <w:p w:rsidR="00212FEA" w:rsidRPr="007B7E30" w:rsidRDefault="00212FEA" w:rsidP="00212FEA">
      <w:pPr>
        <w:keepNext/>
        <w:keepLines/>
        <w:tabs>
          <w:tab w:val="right" w:pos="851"/>
        </w:tabs>
        <w:spacing w:before="360" w:after="240" w:line="300" w:lineRule="exact"/>
        <w:ind w:left="1134" w:right="1134" w:hanging="1134"/>
        <w:rPr>
          <w:b/>
          <w:sz w:val="28"/>
          <w:lang w:val="fr-FR"/>
        </w:rPr>
      </w:pPr>
      <w:r w:rsidRPr="007B7E30">
        <w:rPr>
          <w:b/>
          <w:sz w:val="28"/>
          <w:lang w:val="fr-FR"/>
        </w:rPr>
        <w:lastRenderedPageBreak/>
        <w:tab/>
      </w:r>
      <w:r w:rsidRPr="007B7E30">
        <w:rPr>
          <w:b/>
          <w:sz w:val="28"/>
          <w:lang w:val="fr-FR"/>
        </w:rPr>
        <w:tab/>
        <w:t>Certificat d’agrément ADN No 01</w:t>
      </w:r>
    </w:p>
    <w:p w:rsidR="00212FEA" w:rsidRPr="007B7E30" w:rsidRDefault="00212FEA" w:rsidP="00A17FF8">
      <w:pPr>
        <w:spacing w:after="60"/>
        <w:ind w:left="1134" w:right="1134"/>
        <w:jc w:val="both"/>
        <w:rPr>
          <w:lang w:val="fr-FR"/>
        </w:rPr>
      </w:pPr>
      <w:r w:rsidRPr="007B7E30">
        <w:rPr>
          <w:lang w:val="fr-FR"/>
        </w:rPr>
        <w:t>1.</w:t>
      </w:r>
      <w:r w:rsidRPr="007B7E30">
        <w:rPr>
          <w:lang w:val="fr-FR"/>
        </w:rPr>
        <w:tab/>
        <w:t>Nom du bateau</w:t>
      </w:r>
      <w:r w:rsidR="00353B3F" w:rsidRPr="007B7E30">
        <w:rPr>
          <w:lang w:val="fr-FR"/>
        </w:rPr>
        <w:t xml:space="preserve"> :</w:t>
      </w:r>
      <w:r w:rsidRPr="007B7E30">
        <w:rPr>
          <w:lang w:val="fr-FR"/>
        </w:rPr>
        <w:tab/>
      </w:r>
      <w:r w:rsidRPr="007B7E30">
        <w:rPr>
          <w:lang w:val="fr-FR"/>
        </w:rPr>
        <w:tab/>
        <w:t>ALBAN</w:t>
      </w:r>
    </w:p>
    <w:p w:rsidR="00212FEA" w:rsidRPr="007B7E30" w:rsidRDefault="00212FEA" w:rsidP="00A17FF8">
      <w:pPr>
        <w:spacing w:after="60"/>
        <w:ind w:left="1134" w:right="1134"/>
        <w:jc w:val="both"/>
        <w:rPr>
          <w:lang w:val="fr-FR"/>
        </w:rPr>
      </w:pPr>
      <w:r w:rsidRPr="007B7E30">
        <w:rPr>
          <w:lang w:val="fr-FR"/>
        </w:rPr>
        <w:t>2.</w:t>
      </w:r>
      <w:r w:rsidRPr="007B7E30">
        <w:rPr>
          <w:lang w:val="fr-FR"/>
        </w:rPr>
        <w:tab/>
        <w:t>Numéro officiel ENI</w:t>
      </w:r>
      <w:r w:rsidR="00353B3F" w:rsidRPr="007B7E30">
        <w:rPr>
          <w:lang w:val="fr-FR"/>
        </w:rPr>
        <w:t xml:space="preserve"> :</w:t>
      </w:r>
      <w:r w:rsidRPr="007B7E30">
        <w:rPr>
          <w:lang w:val="fr-FR"/>
        </w:rPr>
        <w:tab/>
        <w:t>04010000</w:t>
      </w:r>
    </w:p>
    <w:p w:rsidR="00212FEA" w:rsidRPr="007B7E30" w:rsidRDefault="00212FEA" w:rsidP="00A17FF8">
      <w:pPr>
        <w:spacing w:after="60"/>
        <w:ind w:left="1134" w:right="1134"/>
        <w:jc w:val="both"/>
        <w:rPr>
          <w:lang w:val="fr-FR"/>
        </w:rPr>
      </w:pPr>
      <w:r w:rsidRPr="007B7E30">
        <w:rPr>
          <w:lang w:val="fr-FR"/>
        </w:rPr>
        <w:t>3.</w:t>
      </w:r>
      <w:r w:rsidRPr="007B7E30">
        <w:rPr>
          <w:lang w:val="fr-FR"/>
        </w:rPr>
        <w:tab/>
        <w:t>Type de bateau</w:t>
      </w:r>
      <w:r w:rsidR="00353B3F" w:rsidRPr="007B7E30">
        <w:rPr>
          <w:lang w:val="fr-FR"/>
        </w:rPr>
        <w:t xml:space="preserve"> :</w:t>
      </w:r>
      <w:r w:rsidRPr="007B7E30">
        <w:rPr>
          <w:lang w:val="fr-FR"/>
        </w:rPr>
        <w:tab/>
      </w:r>
      <w:r w:rsidRPr="007B7E30">
        <w:rPr>
          <w:lang w:val="fr-FR"/>
        </w:rPr>
        <w:tab/>
        <w:t xml:space="preserve">automoteur-citerne </w:t>
      </w:r>
    </w:p>
    <w:p w:rsidR="00212FEA" w:rsidRPr="007B7E30" w:rsidRDefault="00212FEA" w:rsidP="00A17FF8">
      <w:pPr>
        <w:spacing w:after="60"/>
        <w:ind w:left="1134" w:right="1134"/>
        <w:jc w:val="both"/>
        <w:rPr>
          <w:lang w:val="fr-FR"/>
        </w:rPr>
      </w:pPr>
      <w:r w:rsidRPr="007B7E30">
        <w:rPr>
          <w:lang w:val="fr-FR"/>
        </w:rPr>
        <w:t>4.</w:t>
      </w:r>
      <w:r w:rsidRPr="007B7E30">
        <w:rPr>
          <w:lang w:val="fr-FR"/>
        </w:rPr>
        <w:tab/>
        <w:t>Type de bateau-citerne</w:t>
      </w:r>
      <w:r w:rsidR="00353B3F" w:rsidRPr="007B7E30">
        <w:rPr>
          <w:lang w:val="fr-FR"/>
        </w:rPr>
        <w:t xml:space="preserve"> :</w:t>
      </w:r>
      <w:r w:rsidRPr="007B7E30">
        <w:rPr>
          <w:lang w:val="fr-FR"/>
        </w:rPr>
        <w:tab/>
        <w:t>C</w:t>
      </w:r>
    </w:p>
    <w:p w:rsidR="00212FEA" w:rsidRPr="007B7E30" w:rsidRDefault="00212FEA" w:rsidP="00A17FF8">
      <w:pPr>
        <w:spacing w:after="60"/>
        <w:ind w:left="1134" w:right="1134"/>
        <w:jc w:val="both"/>
        <w:rPr>
          <w:lang w:val="fr-FR"/>
        </w:rPr>
      </w:pPr>
      <w:r w:rsidRPr="007B7E30">
        <w:rPr>
          <w:lang w:val="fr-FR"/>
        </w:rPr>
        <w:t>5.</w:t>
      </w:r>
      <w:r w:rsidRPr="007B7E30">
        <w:rPr>
          <w:lang w:val="fr-FR"/>
        </w:rPr>
        <w:tab/>
        <w:t>Etat des citernes à cargaison</w:t>
      </w:r>
      <w:r w:rsidR="00353B3F" w:rsidRPr="007B7E30">
        <w:rPr>
          <w:lang w:val="fr-FR"/>
        </w:rPr>
        <w:t xml:space="preserve"> :</w:t>
      </w:r>
      <w:r w:rsidRPr="007B7E30">
        <w:rPr>
          <w:lang w:val="fr-FR"/>
        </w:rPr>
        <w:tab/>
      </w:r>
      <w:r w:rsidRPr="007B7E30">
        <w:rPr>
          <w:strike/>
          <w:lang w:val="fr-FR"/>
        </w:rPr>
        <w:t xml:space="preserve">1. citernes à cargaison à pression </w:t>
      </w:r>
      <w:r w:rsidRPr="007B7E30">
        <w:rPr>
          <w:vertAlign w:val="superscript"/>
          <w:lang w:val="fr-FR"/>
        </w:rPr>
        <w:t>1)</w:t>
      </w:r>
      <w:r w:rsidR="00516256" w:rsidRPr="007B7E30">
        <w:rPr>
          <w:vertAlign w:val="superscript"/>
          <w:lang w:val="fr-FR"/>
        </w:rPr>
        <w:t xml:space="preserve"> </w:t>
      </w:r>
      <w:r w:rsidRPr="007B7E30">
        <w:rPr>
          <w:vertAlign w:val="superscript"/>
          <w:lang w:val="fr-FR"/>
        </w:rPr>
        <w:t>2)</w:t>
      </w:r>
    </w:p>
    <w:p w:rsidR="00212FEA" w:rsidRPr="007B7E30" w:rsidRDefault="00212FEA" w:rsidP="00A17FF8">
      <w:pPr>
        <w:spacing w:after="60"/>
        <w:ind w:left="1134" w:right="1134"/>
        <w:jc w:val="both"/>
        <w:rPr>
          <w:lang w:val="fr-FR"/>
        </w:rPr>
      </w:pPr>
      <w:r w:rsidRPr="007B7E30">
        <w:rPr>
          <w:lang w:val="fr-FR"/>
        </w:rPr>
        <w:tab/>
      </w:r>
      <w:r w:rsidRPr="007B7E30">
        <w:rPr>
          <w:lang w:val="fr-FR"/>
        </w:rPr>
        <w:tab/>
      </w:r>
      <w:r w:rsidRPr="007B7E30">
        <w:rPr>
          <w:lang w:val="fr-FR"/>
        </w:rPr>
        <w:tab/>
      </w:r>
      <w:r w:rsidRPr="007B7E30">
        <w:rPr>
          <w:lang w:val="fr-FR"/>
        </w:rPr>
        <w:tab/>
      </w:r>
      <w:r w:rsidRPr="007B7E30">
        <w:rPr>
          <w:lang w:val="fr-FR"/>
        </w:rPr>
        <w:tab/>
      </w:r>
      <w:r w:rsidRPr="007B7E30">
        <w:rPr>
          <w:lang w:val="fr-FR"/>
        </w:rPr>
        <w:tab/>
        <w:t>2. citernes à cargaison fermées</w:t>
      </w:r>
      <w:r w:rsidRPr="007B7E30">
        <w:rPr>
          <w:b/>
          <w:lang w:val="fr-FR"/>
        </w:rPr>
        <w:t xml:space="preserve"> </w:t>
      </w:r>
      <w:r w:rsidRPr="007B7E30">
        <w:rPr>
          <w:vertAlign w:val="superscript"/>
          <w:lang w:val="fr-FR"/>
        </w:rPr>
        <w:t>1)2)</w:t>
      </w:r>
    </w:p>
    <w:p w:rsidR="00212FEA" w:rsidRPr="007B7E30" w:rsidRDefault="00212FEA" w:rsidP="00A17FF8">
      <w:pPr>
        <w:spacing w:after="60"/>
        <w:ind w:left="1134" w:right="1134"/>
        <w:rPr>
          <w:lang w:val="fr-FR"/>
        </w:rPr>
      </w:pPr>
      <w:r w:rsidRPr="007B7E30">
        <w:rPr>
          <w:lang w:val="fr-FR"/>
        </w:rPr>
        <w:tab/>
      </w:r>
      <w:r w:rsidRPr="007B7E30">
        <w:rPr>
          <w:lang w:val="fr-FR"/>
        </w:rPr>
        <w:tab/>
      </w:r>
      <w:r w:rsidRPr="007B7E30">
        <w:rPr>
          <w:lang w:val="fr-FR"/>
        </w:rPr>
        <w:tab/>
      </w:r>
      <w:r w:rsidRPr="007B7E30">
        <w:rPr>
          <w:lang w:val="fr-FR"/>
        </w:rPr>
        <w:tab/>
      </w:r>
      <w:r w:rsidRPr="007B7E30">
        <w:rPr>
          <w:lang w:val="fr-FR"/>
        </w:rPr>
        <w:tab/>
      </w:r>
      <w:r w:rsidRPr="007B7E30">
        <w:rPr>
          <w:lang w:val="fr-FR"/>
        </w:rPr>
        <w:tab/>
      </w:r>
      <w:r w:rsidRPr="007B7E30">
        <w:rPr>
          <w:strike/>
          <w:lang w:val="fr-FR"/>
        </w:rPr>
        <w:t>3. citernes à cargaison ouvertes avec coupe-</w:t>
      </w:r>
      <w:r w:rsidRPr="007B7E30">
        <w:rPr>
          <w:lang w:val="fr-FR"/>
        </w:rPr>
        <w:tab/>
      </w:r>
      <w:r w:rsidRPr="007B7E30">
        <w:rPr>
          <w:lang w:val="fr-FR"/>
        </w:rPr>
        <w:tab/>
      </w:r>
      <w:r w:rsidRPr="007B7E30">
        <w:rPr>
          <w:lang w:val="fr-FR"/>
        </w:rPr>
        <w:tab/>
      </w:r>
      <w:r w:rsidRPr="007B7E30">
        <w:rPr>
          <w:lang w:val="fr-FR"/>
        </w:rPr>
        <w:tab/>
      </w:r>
      <w:r w:rsidRPr="007B7E30">
        <w:rPr>
          <w:lang w:val="fr-FR"/>
        </w:rPr>
        <w:tab/>
      </w:r>
      <w:r w:rsidRPr="007B7E30">
        <w:rPr>
          <w:lang w:val="fr-FR"/>
        </w:rPr>
        <w:tab/>
        <w:t xml:space="preserve">    </w:t>
      </w:r>
      <w:r w:rsidRPr="007B7E30">
        <w:rPr>
          <w:strike/>
          <w:lang w:val="fr-FR"/>
        </w:rPr>
        <w:t>flammes</w:t>
      </w:r>
      <w:r w:rsidRPr="007B7E30">
        <w:rPr>
          <w:lang w:val="fr-FR"/>
        </w:rPr>
        <w:t xml:space="preserve"> </w:t>
      </w:r>
      <w:r w:rsidRPr="007B7E30">
        <w:rPr>
          <w:vertAlign w:val="superscript"/>
          <w:lang w:val="fr-FR"/>
        </w:rPr>
        <w:t>1)2)</w:t>
      </w:r>
    </w:p>
    <w:p w:rsidR="00212FEA" w:rsidRPr="007B7E30" w:rsidRDefault="00212FEA" w:rsidP="00A17FF8">
      <w:pPr>
        <w:spacing w:after="60"/>
        <w:ind w:left="1134" w:right="1134"/>
        <w:jc w:val="both"/>
        <w:rPr>
          <w:lang w:val="fr-FR"/>
        </w:rPr>
      </w:pPr>
      <w:r w:rsidRPr="007B7E30">
        <w:rPr>
          <w:lang w:val="fr-FR"/>
        </w:rPr>
        <w:tab/>
      </w:r>
      <w:r w:rsidRPr="007B7E30">
        <w:rPr>
          <w:lang w:val="fr-FR"/>
        </w:rPr>
        <w:tab/>
      </w:r>
      <w:r w:rsidRPr="007B7E30">
        <w:rPr>
          <w:lang w:val="fr-FR"/>
        </w:rPr>
        <w:tab/>
      </w:r>
      <w:r w:rsidRPr="007B7E30">
        <w:rPr>
          <w:lang w:val="fr-FR"/>
        </w:rPr>
        <w:tab/>
      </w:r>
      <w:r w:rsidRPr="007B7E30">
        <w:rPr>
          <w:lang w:val="fr-FR"/>
        </w:rPr>
        <w:tab/>
      </w:r>
      <w:r w:rsidRPr="007B7E30">
        <w:rPr>
          <w:lang w:val="fr-FR"/>
        </w:rPr>
        <w:tab/>
      </w:r>
      <w:r w:rsidRPr="007B7E30">
        <w:rPr>
          <w:strike/>
          <w:lang w:val="fr-FR"/>
        </w:rPr>
        <w:t>4. citernes à cargaison ouvertes</w:t>
      </w:r>
      <w:r w:rsidRPr="007B7E30">
        <w:rPr>
          <w:lang w:val="fr-FR"/>
        </w:rPr>
        <w:t xml:space="preserve"> </w:t>
      </w:r>
      <w:r w:rsidRPr="007B7E30">
        <w:rPr>
          <w:vertAlign w:val="superscript"/>
          <w:lang w:val="fr-FR"/>
        </w:rPr>
        <w:t>1)2)</w:t>
      </w:r>
    </w:p>
    <w:p w:rsidR="00212FEA" w:rsidRPr="007B7E30" w:rsidRDefault="00212FEA" w:rsidP="00A17FF8">
      <w:pPr>
        <w:spacing w:after="60"/>
        <w:ind w:left="1134" w:right="1134"/>
        <w:jc w:val="both"/>
        <w:rPr>
          <w:lang w:val="fr-FR"/>
        </w:rPr>
      </w:pPr>
      <w:r w:rsidRPr="007B7E30">
        <w:rPr>
          <w:lang w:val="fr-FR"/>
        </w:rPr>
        <w:t>6.</w:t>
      </w:r>
      <w:r w:rsidRPr="007B7E30">
        <w:rPr>
          <w:lang w:val="fr-FR"/>
        </w:rPr>
        <w:tab/>
        <w:t>Types de citernes à cargaison</w:t>
      </w:r>
      <w:r w:rsidR="00353B3F" w:rsidRPr="007B7E30">
        <w:rPr>
          <w:lang w:val="fr-FR"/>
        </w:rPr>
        <w:t xml:space="preserve"> :</w:t>
      </w:r>
      <w:r w:rsidRPr="007B7E30">
        <w:rPr>
          <w:lang w:val="fr-FR"/>
        </w:rPr>
        <w:tab/>
      </w:r>
      <w:r w:rsidRPr="007B7E30">
        <w:rPr>
          <w:strike/>
          <w:lang w:val="fr-FR"/>
        </w:rPr>
        <w:t>1. citernes à cargaison indépendantes</w:t>
      </w:r>
      <w:r w:rsidRPr="007B7E30">
        <w:rPr>
          <w:lang w:val="fr-FR"/>
        </w:rPr>
        <w:t xml:space="preserve"> </w:t>
      </w:r>
      <w:r w:rsidRPr="007B7E30">
        <w:rPr>
          <w:vertAlign w:val="superscript"/>
          <w:lang w:val="fr-FR"/>
        </w:rPr>
        <w:t>1)</w:t>
      </w:r>
      <w:r w:rsidR="00516256" w:rsidRPr="007B7E30">
        <w:rPr>
          <w:vertAlign w:val="superscript"/>
          <w:lang w:val="fr-FR"/>
        </w:rPr>
        <w:t xml:space="preserve"> </w:t>
      </w:r>
      <w:r w:rsidRPr="007B7E30">
        <w:rPr>
          <w:vertAlign w:val="superscript"/>
          <w:lang w:val="fr-FR"/>
        </w:rPr>
        <w:t>2)</w:t>
      </w:r>
    </w:p>
    <w:p w:rsidR="00212FEA" w:rsidRPr="007B7E30" w:rsidRDefault="00212FEA" w:rsidP="00A17FF8">
      <w:pPr>
        <w:tabs>
          <w:tab w:val="left" w:pos="-1560"/>
          <w:tab w:val="left" w:pos="284"/>
          <w:tab w:val="left" w:pos="3686"/>
        </w:tabs>
        <w:spacing w:after="60"/>
        <w:ind w:left="3686"/>
        <w:rPr>
          <w:rFonts w:ascii="Arial" w:hAnsi="Arial" w:cs="Arial"/>
          <w:szCs w:val="24"/>
          <w:lang w:val="fr-FR"/>
        </w:rPr>
      </w:pPr>
      <w:r w:rsidRPr="007B7E30">
        <w:rPr>
          <w:rFonts w:ascii="Arial" w:hAnsi="Arial" w:cs="Arial"/>
          <w:szCs w:val="24"/>
          <w:lang w:val="fr-FR"/>
        </w:rPr>
        <w:tab/>
      </w:r>
      <w:r w:rsidRPr="007B7E30">
        <w:rPr>
          <w:rFonts w:ascii="Arial" w:hAnsi="Arial" w:cs="Arial"/>
          <w:szCs w:val="24"/>
          <w:lang w:val="fr-FR"/>
        </w:rPr>
        <w:tab/>
      </w:r>
      <w:r w:rsidRPr="007B7E30">
        <w:rPr>
          <w:szCs w:val="24"/>
          <w:lang w:val="fr-FR"/>
        </w:rPr>
        <w:t>2</w:t>
      </w:r>
      <w:r w:rsidRPr="007B7E30">
        <w:rPr>
          <w:rFonts w:ascii="Arial" w:hAnsi="Arial" w:cs="Arial"/>
          <w:szCs w:val="24"/>
          <w:lang w:val="fr-FR"/>
        </w:rPr>
        <w:t xml:space="preserve">. </w:t>
      </w:r>
      <w:r w:rsidRPr="007B7E30">
        <w:rPr>
          <w:szCs w:val="24"/>
          <w:lang w:val="fr-FR"/>
        </w:rPr>
        <w:t>citernes à cargaison intégrales</w:t>
      </w:r>
      <w:r w:rsidRPr="007B7E30">
        <w:rPr>
          <w:rFonts w:ascii="Arial" w:hAnsi="Arial" w:cs="Arial"/>
          <w:szCs w:val="24"/>
          <w:lang w:val="fr-FR"/>
        </w:rPr>
        <w:t xml:space="preserve"> </w:t>
      </w:r>
      <w:r w:rsidRPr="007B7E30">
        <w:rPr>
          <w:szCs w:val="24"/>
          <w:vertAlign w:val="superscript"/>
          <w:lang w:val="fr-FR"/>
        </w:rPr>
        <w:t>1)</w:t>
      </w:r>
      <w:r w:rsidR="00516256" w:rsidRPr="007B7E30">
        <w:rPr>
          <w:szCs w:val="24"/>
          <w:vertAlign w:val="superscript"/>
          <w:lang w:val="fr-FR"/>
        </w:rPr>
        <w:t xml:space="preserve"> </w:t>
      </w:r>
      <w:r w:rsidRPr="007B7E30">
        <w:rPr>
          <w:szCs w:val="24"/>
          <w:vertAlign w:val="superscript"/>
          <w:lang w:val="fr-FR"/>
        </w:rPr>
        <w:t>2)</w:t>
      </w:r>
    </w:p>
    <w:p w:rsidR="00212FEA" w:rsidRPr="007B7E30" w:rsidRDefault="00212FEA" w:rsidP="00A17FF8">
      <w:pPr>
        <w:tabs>
          <w:tab w:val="left" w:pos="-1560"/>
          <w:tab w:val="left" w:pos="284"/>
          <w:tab w:val="left" w:pos="3686"/>
        </w:tabs>
        <w:spacing w:after="60"/>
        <w:ind w:left="4536"/>
        <w:rPr>
          <w:szCs w:val="24"/>
          <w:lang w:val="fr-FR"/>
        </w:rPr>
      </w:pPr>
      <w:r w:rsidRPr="007B7E30">
        <w:rPr>
          <w:strike/>
          <w:lang w:val="fr-FR"/>
        </w:rPr>
        <w:t>3. parois des citernes à cargaison différentes de la coque</w:t>
      </w:r>
      <w:r w:rsidRPr="007B7E30">
        <w:rPr>
          <w:rFonts w:ascii="Arial" w:hAnsi="Arial" w:cs="Arial"/>
          <w:szCs w:val="24"/>
          <w:lang w:val="fr-FR"/>
        </w:rPr>
        <w:t xml:space="preserve"> </w:t>
      </w:r>
      <w:r w:rsidRPr="007B7E30">
        <w:rPr>
          <w:szCs w:val="24"/>
          <w:vertAlign w:val="superscript"/>
          <w:lang w:val="fr-FR"/>
        </w:rPr>
        <w:t>1)</w:t>
      </w:r>
      <w:r w:rsidR="00516256" w:rsidRPr="007B7E30">
        <w:rPr>
          <w:szCs w:val="24"/>
          <w:vertAlign w:val="superscript"/>
          <w:lang w:val="fr-FR"/>
        </w:rPr>
        <w:t xml:space="preserve"> </w:t>
      </w:r>
      <w:r w:rsidRPr="007B7E30">
        <w:rPr>
          <w:szCs w:val="24"/>
          <w:vertAlign w:val="superscript"/>
          <w:lang w:val="fr-FR"/>
        </w:rPr>
        <w:t>2</w:t>
      </w:r>
      <w:r w:rsidRPr="007B7E30">
        <w:rPr>
          <w:rFonts w:ascii="Arial" w:hAnsi="Arial" w:cs="Arial"/>
          <w:szCs w:val="24"/>
          <w:vertAlign w:val="superscript"/>
          <w:lang w:val="fr-FR"/>
        </w:rPr>
        <w:t>)</w:t>
      </w:r>
    </w:p>
    <w:p w:rsidR="00212FEA" w:rsidRPr="007B7E30" w:rsidRDefault="00212FEA" w:rsidP="003574FE">
      <w:pPr>
        <w:spacing w:after="60"/>
        <w:ind w:left="1701" w:right="1134" w:hanging="567"/>
        <w:jc w:val="both"/>
        <w:rPr>
          <w:lang w:val="fr-FR"/>
        </w:rPr>
      </w:pPr>
      <w:r w:rsidRPr="007B7E30">
        <w:rPr>
          <w:lang w:val="fr-FR"/>
        </w:rPr>
        <w:t>7.</w:t>
      </w:r>
      <w:r w:rsidRPr="007B7E30">
        <w:rPr>
          <w:lang w:val="fr-FR"/>
        </w:rPr>
        <w:tab/>
        <w:t xml:space="preserve">Pression d’ouverture des soupapes de </w:t>
      </w:r>
      <w:ins w:id="176" w:author="Martine Moench" w:date="2018-10-05T15:33:00Z">
        <w:r w:rsidR="003574FE" w:rsidRPr="007B7E30">
          <w:rPr>
            <w:lang w:val="fr-FR"/>
          </w:rPr>
          <w:t xml:space="preserve">surpression / des soupapes de </w:t>
        </w:r>
      </w:ins>
      <w:r w:rsidRPr="007B7E30">
        <w:rPr>
          <w:lang w:val="fr-FR"/>
        </w:rPr>
        <w:t xml:space="preserve">dégagement </w:t>
      </w:r>
      <w:del w:id="177" w:author="Martine Moench" w:date="2018-10-05T15:34:00Z">
        <w:r w:rsidRPr="007B7E30" w:rsidDel="003574FE">
          <w:rPr>
            <w:lang w:val="fr-FR"/>
          </w:rPr>
          <w:delText>des gaz</w:delText>
        </w:r>
      </w:del>
      <w:r w:rsidRPr="007B7E30">
        <w:rPr>
          <w:lang w:val="fr-FR"/>
        </w:rPr>
        <w:t xml:space="preserve"> à grande vitesse/</w:t>
      </w:r>
      <w:r w:rsidRPr="007B7E30">
        <w:rPr>
          <w:strike/>
          <w:lang w:val="fr-FR"/>
        </w:rPr>
        <w:t>des</w:t>
      </w:r>
      <w:r w:rsidR="003574FE" w:rsidRPr="007B7E30">
        <w:rPr>
          <w:strike/>
          <w:lang w:val="fr-FR"/>
        </w:rPr>
        <w:t xml:space="preserve"> </w:t>
      </w:r>
      <w:r w:rsidRPr="007B7E30">
        <w:rPr>
          <w:strike/>
          <w:lang w:val="fr-FR"/>
        </w:rPr>
        <w:t>soupapes de sécurité</w:t>
      </w:r>
      <w:r w:rsidR="00F74F44" w:rsidRPr="007B7E30">
        <w:rPr>
          <w:strike/>
          <w:lang w:val="fr-FR"/>
        </w:rPr>
        <w:t xml:space="preserve"> </w:t>
      </w:r>
      <w:r w:rsidRPr="007B7E30">
        <w:rPr>
          <w:vertAlign w:val="superscript"/>
          <w:lang w:val="fr-FR"/>
        </w:rPr>
        <w:t>1)</w:t>
      </w:r>
      <w:r w:rsidR="00516256" w:rsidRPr="007B7E30">
        <w:rPr>
          <w:vertAlign w:val="superscript"/>
          <w:lang w:val="fr-FR"/>
        </w:rPr>
        <w:t xml:space="preserve"> </w:t>
      </w:r>
      <w:r w:rsidRPr="007B7E30">
        <w:rPr>
          <w:vertAlign w:val="superscript"/>
          <w:lang w:val="fr-FR"/>
        </w:rPr>
        <w:t>2)</w:t>
      </w:r>
      <w:r w:rsidR="00353B3F" w:rsidRPr="007B7E30">
        <w:rPr>
          <w:lang w:val="fr-FR"/>
        </w:rPr>
        <w:t xml:space="preserve"> :</w:t>
      </w:r>
      <w:r w:rsidRPr="007B7E30">
        <w:rPr>
          <w:lang w:val="fr-FR"/>
        </w:rPr>
        <w:t xml:space="preserve"> </w:t>
      </w:r>
      <w:r w:rsidR="005822CB" w:rsidRPr="007B7E30">
        <w:rPr>
          <w:lang w:val="fr-FR"/>
        </w:rPr>
        <w:tab/>
      </w:r>
      <w:r w:rsidRPr="007B7E30">
        <w:rPr>
          <w:lang w:val="fr-FR"/>
        </w:rPr>
        <w:tab/>
      </w:r>
      <w:r w:rsidRPr="007B7E30">
        <w:rPr>
          <w:sz w:val="18"/>
          <w:lang w:val="fr-FR"/>
        </w:rPr>
        <w:t>50 kPa</w:t>
      </w:r>
    </w:p>
    <w:p w:rsidR="00212FEA" w:rsidRPr="007B7E30" w:rsidRDefault="00212FEA" w:rsidP="00212FEA">
      <w:pPr>
        <w:spacing w:after="60" w:line="200" w:lineRule="exact"/>
        <w:ind w:left="1134" w:right="1134"/>
        <w:jc w:val="both"/>
        <w:rPr>
          <w:lang w:val="fr-FR"/>
        </w:rPr>
      </w:pPr>
      <w:r w:rsidRPr="007B7E30">
        <w:rPr>
          <w:lang w:val="fr-FR"/>
        </w:rPr>
        <w:t>8.</w:t>
      </w:r>
      <w:r w:rsidRPr="007B7E30">
        <w:rPr>
          <w:lang w:val="fr-FR"/>
        </w:rPr>
        <w:tab/>
        <w:t>Equipements supplémentaires</w:t>
      </w:r>
      <w:r w:rsidR="00353B3F" w:rsidRPr="007B7E30">
        <w:rPr>
          <w:lang w:val="fr-FR"/>
        </w:rPr>
        <w:t xml:space="preserve"> :</w:t>
      </w:r>
    </w:p>
    <w:p w:rsidR="00212FEA" w:rsidRPr="007B7E30" w:rsidRDefault="00212FEA" w:rsidP="00212FEA">
      <w:pPr>
        <w:numPr>
          <w:ilvl w:val="0"/>
          <w:numId w:val="1"/>
        </w:numPr>
        <w:ind w:right="1134"/>
        <w:jc w:val="both"/>
        <w:rPr>
          <w:lang w:val="fr-FR"/>
        </w:rPr>
      </w:pPr>
      <w:r w:rsidRPr="007B7E30">
        <w:rPr>
          <w:lang w:val="fr-FR"/>
        </w:rPr>
        <w:t>dispositif de prise d’échantillons</w:t>
      </w:r>
    </w:p>
    <w:p w:rsidR="00212FEA" w:rsidRPr="007B7E30" w:rsidRDefault="00516256" w:rsidP="00A17FF8">
      <w:pPr>
        <w:ind w:left="1134" w:right="567"/>
        <w:jc w:val="both"/>
        <w:rPr>
          <w:lang w:val="fr-FR"/>
        </w:rPr>
      </w:pPr>
      <w:r w:rsidRPr="007B7E30">
        <w:rPr>
          <w:lang w:val="fr-FR"/>
        </w:rPr>
        <w:tab/>
      </w:r>
      <w:r w:rsidR="00212FEA" w:rsidRPr="007B7E30">
        <w:rPr>
          <w:lang w:val="fr-FR"/>
        </w:rPr>
        <w:t>raccord pour dispositif de prise d’échantillon</w:t>
      </w:r>
      <w:r w:rsidR="00212FEA" w:rsidRPr="007B7E30">
        <w:rPr>
          <w:lang w:val="fr-FR"/>
        </w:rPr>
        <w:tab/>
      </w:r>
      <w:r w:rsidR="00960F46" w:rsidRPr="007B7E30">
        <w:rPr>
          <w:lang w:val="fr-FR"/>
        </w:rPr>
        <w:tab/>
      </w:r>
      <w:r w:rsidR="00212FEA" w:rsidRPr="007B7E30">
        <w:rPr>
          <w:lang w:val="fr-FR"/>
        </w:rPr>
        <w:t>oui/</w:t>
      </w:r>
      <w:r w:rsidR="00212FEA" w:rsidRPr="007B7E30">
        <w:rPr>
          <w:strike/>
          <w:lang w:val="fr-FR"/>
        </w:rPr>
        <w:t>non</w:t>
      </w:r>
      <w:r w:rsidR="00212FEA" w:rsidRPr="007B7E30">
        <w:rPr>
          <w:b/>
          <w:lang w:val="fr-FR"/>
        </w:rPr>
        <w:t xml:space="preserve"> </w:t>
      </w:r>
      <w:r w:rsidR="00212FEA" w:rsidRPr="007B7E30">
        <w:rPr>
          <w:vertAlign w:val="superscript"/>
          <w:lang w:val="fr-FR"/>
        </w:rPr>
        <w:t>1)2)</w:t>
      </w:r>
    </w:p>
    <w:p w:rsidR="00212FEA" w:rsidRPr="007B7E30" w:rsidRDefault="00516256" w:rsidP="00212FEA">
      <w:pPr>
        <w:spacing w:after="120"/>
        <w:ind w:left="1134" w:right="1134"/>
        <w:jc w:val="both"/>
        <w:rPr>
          <w:lang w:val="fr-FR"/>
        </w:rPr>
      </w:pPr>
      <w:r w:rsidRPr="007B7E30">
        <w:rPr>
          <w:lang w:val="fr-FR"/>
        </w:rPr>
        <w:tab/>
      </w:r>
      <w:r w:rsidR="00212FEA" w:rsidRPr="007B7E30">
        <w:rPr>
          <w:lang w:val="fr-FR"/>
        </w:rPr>
        <w:t>orifice de prise d’échantillons</w:t>
      </w:r>
      <w:r w:rsidR="00212FEA" w:rsidRPr="007B7E30">
        <w:rPr>
          <w:lang w:val="fr-FR"/>
        </w:rPr>
        <w:tab/>
      </w:r>
      <w:r w:rsidR="00212FEA" w:rsidRPr="007B7E30">
        <w:rPr>
          <w:lang w:val="fr-FR"/>
        </w:rPr>
        <w:tab/>
      </w:r>
      <w:r w:rsidR="00212FEA" w:rsidRPr="007B7E30">
        <w:rPr>
          <w:lang w:val="fr-FR"/>
        </w:rPr>
        <w:tab/>
      </w:r>
      <w:r w:rsidR="00212FEA" w:rsidRPr="007B7E30">
        <w:rPr>
          <w:lang w:val="fr-FR"/>
        </w:rPr>
        <w:tab/>
        <w:t>oui/</w:t>
      </w:r>
      <w:r w:rsidR="00212FEA" w:rsidRPr="007B7E30">
        <w:rPr>
          <w:strike/>
          <w:lang w:val="fr-FR"/>
        </w:rPr>
        <w:t>non</w:t>
      </w:r>
      <w:r w:rsidR="00212FEA" w:rsidRPr="007B7E30">
        <w:rPr>
          <w:b/>
          <w:lang w:val="fr-FR"/>
        </w:rPr>
        <w:t xml:space="preserve"> </w:t>
      </w:r>
      <w:r w:rsidR="00212FEA" w:rsidRPr="007B7E30">
        <w:rPr>
          <w:vertAlign w:val="superscript"/>
          <w:lang w:val="fr-FR"/>
        </w:rPr>
        <w:t>1)</w:t>
      </w:r>
      <w:r w:rsidRPr="007B7E30">
        <w:rPr>
          <w:vertAlign w:val="superscript"/>
          <w:lang w:val="fr-FR"/>
        </w:rPr>
        <w:t xml:space="preserve"> </w:t>
      </w:r>
      <w:r w:rsidR="00212FEA" w:rsidRPr="007B7E30">
        <w:rPr>
          <w:vertAlign w:val="superscript"/>
          <w:lang w:val="fr-FR"/>
        </w:rPr>
        <w:t>2)</w:t>
      </w:r>
    </w:p>
    <w:p w:rsidR="00212FEA" w:rsidRPr="007B7E30" w:rsidRDefault="00212FEA" w:rsidP="00212FEA">
      <w:pPr>
        <w:numPr>
          <w:ilvl w:val="0"/>
          <w:numId w:val="1"/>
        </w:numPr>
        <w:ind w:right="1134"/>
        <w:jc w:val="both"/>
        <w:rPr>
          <w:lang w:val="fr-FR"/>
        </w:rPr>
      </w:pPr>
      <w:r w:rsidRPr="007B7E30">
        <w:rPr>
          <w:lang w:val="fr-FR"/>
        </w:rPr>
        <w:t>installation de pulvérisation d’eau</w:t>
      </w:r>
      <w:r w:rsidRPr="007B7E30">
        <w:rPr>
          <w:lang w:val="fr-FR"/>
        </w:rPr>
        <w:tab/>
      </w:r>
      <w:r w:rsidRPr="007B7E30">
        <w:rPr>
          <w:lang w:val="fr-FR"/>
        </w:rPr>
        <w:tab/>
      </w:r>
      <w:r w:rsidRPr="007B7E30">
        <w:rPr>
          <w:lang w:val="fr-FR"/>
        </w:rPr>
        <w:tab/>
      </w:r>
      <w:r w:rsidRPr="007B7E30">
        <w:rPr>
          <w:lang w:val="fr-FR"/>
        </w:rPr>
        <w:tab/>
        <w:t>oui/</w:t>
      </w:r>
      <w:r w:rsidRPr="007B7E30">
        <w:rPr>
          <w:strike/>
          <w:lang w:val="fr-FR"/>
        </w:rPr>
        <w:t>non</w:t>
      </w:r>
      <w:r w:rsidRPr="007B7E30">
        <w:rPr>
          <w:b/>
          <w:lang w:val="fr-FR"/>
        </w:rPr>
        <w:t xml:space="preserve"> </w:t>
      </w:r>
      <w:r w:rsidRPr="007B7E30">
        <w:rPr>
          <w:vertAlign w:val="superscript"/>
          <w:lang w:val="fr-FR"/>
        </w:rPr>
        <w:t>1)</w:t>
      </w:r>
      <w:r w:rsidR="00516256" w:rsidRPr="007B7E30">
        <w:rPr>
          <w:vertAlign w:val="superscript"/>
          <w:lang w:val="fr-FR"/>
        </w:rPr>
        <w:t xml:space="preserve"> </w:t>
      </w:r>
      <w:r w:rsidRPr="007B7E30">
        <w:rPr>
          <w:vertAlign w:val="superscript"/>
          <w:lang w:val="fr-FR"/>
        </w:rPr>
        <w:t>2)</w:t>
      </w:r>
    </w:p>
    <w:p w:rsidR="00212FEA" w:rsidRPr="007B7E30" w:rsidRDefault="00516256" w:rsidP="00212FEA">
      <w:pPr>
        <w:spacing w:after="120"/>
        <w:ind w:left="1134" w:right="1134"/>
        <w:jc w:val="both"/>
        <w:rPr>
          <w:lang w:val="fr-FR"/>
        </w:rPr>
      </w:pPr>
      <w:r w:rsidRPr="007B7E30">
        <w:rPr>
          <w:lang w:val="fr-FR"/>
        </w:rPr>
        <w:tab/>
      </w:r>
      <w:r w:rsidR="00212FEA" w:rsidRPr="007B7E30">
        <w:rPr>
          <w:lang w:val="fr-FR"/>
        </w:rPr>
        <w:t>alarme de pression interne 40 kPa</w:t>
      </w:r>
      <w:r w:rsidR="00212FEA" w:rsidRPr="007B7E30">
        <w:rPr>
          <w:lang w:val="fr-FR"/>
        </w:rPr>
        <w:tab/>
      </w:r>
      <w:r w:rsidR="00212FEA" w:rsidRPr="007B7E30">
        <w:rPr>
          <w:lang w:val="fr-FR"/>
        </w:rPr>
        <w:tab/>
      </w:r>
      <w:r w:rsidR="00212FEA" w:rsidRPr="007B7E30">
        <w:rPr>
          <w:lang w:val="fr-FR"/>
        </w:rPr>
        <w:tab/>
      </w:r>
      <w:r w:rsidR="00212FEA" w:rsidRPr="007B7E30">
        <w:rPr>
          <w:lang w:val="fr-FR"/>
        </w:rPr>
        <w:tab/>
        <w:t>oui/</w:t>
      </w:r>
      <w:r w:rsidR="00212FEA" w:rsidRPr="007B7E30">
        <w:rPr>
          <w:strike/>
          <w:lang w:val="fr-FR"/>
        </w:rPr>
        <w:t>non</w:t>
      </w:r>
      <w:r w:rsidR="00212FEA" w:rsidRPr="007B7E30">
        <w:rPr>
          <w:b/>
          <w:lang w:val="fr-FR"/>
        </w:rPr>
        <w:t xml:space="preserve"> </w:t>
      </w:r>
      <w:r w:rsidR="00212FEA" w:rsidRPr="007B7E30">
        <w:rPr>
          <w:vertAlign w:val="superscript"/>
          <w:lang w:val="fr-FR"/>
        </w:rPr>
        <w:t>1)</w:t>
      </w:r>
      <w:r w:rsidRPr="007B7E30">
        <w:rPr>
          <w:vertAlign w:val="superscript"/>
          <w:lang w:val="fr-FR"/>
        </w:rPr>
        <w:t xml:space="preserve"> </w:t>
      </w:r>
      <w:r w:rsidR="00212FEA" w:rsidRPr="007B7E30">
        <w:rPr>
          <w:vertAlign w:val="superscript"/>
          <w:lang w:val="fr-FR"/>
        </w:rPr>
        <w:t>2)</w:t>
      </w:r>
    </w:p>
    <w:p w:rsidR="00212FEA" w:rsidRPr="007B7E30" w:rsidRDefault="00212FEA" w:rsidP="00212FEA">
      <w:pPr>
        <w:numPr>
          <w:ilvl w:val="0"/>
          <w:numId w:val="1"/>
        </w:numPr>
        <w:ind w:right="1134"/>
        <w:jc w:val="both"/>
        <w:rPr>
          <w:lang w:val="fr-FR"/>
        </w:rPr>
      </w:pPr>
      <w:r w:rsidRPr="007B7E30">
        <w:rPr>
          <w:lang w:val="fr-FR"/>
        </w:rPr>
        <w:t>chauffage de la cargaison</w:t>
      </w:r>
    </w:p>
    <w:p w:rsidR="00212FEA" w:rsidRPr="007B7E30" w:rsidRDefault="00212FEA" w:rsidP="00212FEA">
      <w:pPr>
        <w:numPr>
          <w:ilvl w:val="12"/>
          <w:numId w:val="0"/>
        </w:numPr>
        <w:tabs>
          <w:tab w:val="left" w:pos="-1560"/>
          <w:tab w:val="left" w:pos="567"/>
        </w:tabs>
        <w:ind w:left="1418"/>
        <w:rPr>
          <w:rFonts w:ascii="Arial" w:hAnsi="Arial" w:cs="Arial"/>
          <w:szCs w:val="24"/>
          <w:lang w:val="fr-FR"/>
        </w:rPr>
      </w:pPr>
      <w:r w:rsidRPr="007B7E30">
        <w:rPr>
          <w:rFonts w:ascii="Arial" w:hAnsi="Arial" w:cs="Arial"/>
          <w:szCs w:val="24"/>
          <w:lang w:val="fr-FR"/>
        </w:rPr>
        <w:tab/>
      </w:r>
      <w:r w:rsidRPr="007B7E30">
        <w:t>chauffage possible à partir de la terre</w:t>
      </w:r>
      <w:r w:rsidRPr="007B7E30">
        <w:rPr>
          <w:rFonts w:ascii="Arial" w:hAnsi="Arial" w:cs="Arial"/>
          <w:szCs w:val="24"/>
          <w:lang w:val="fr-FR"/>
        </w:rPr>
        <w:tab/>
      </w:r>
      <w:r w:rsidRPr="007B7E30">
        <w:rPr>
          <w:rFonts w:ascii="Arial" w:hAnsi="Arial" w:cs="Arial"/>
          <w:szCs w:val="24"/>
          <w:lang w:val="fr-FR"/>
        </w:rPr>
        <w:tab/>
      </w:r>
      <w:r w:rsidRPr="007B7E30">
        <w:rPr>
          <w:rFonts w:ascii="Arial" w:hAnsi="Arial" w:cs="Arial"/>
          <w:szCs w:val="24"/>
          <w:lang w:val="fr-FR"/>
        </w:rPr>
        <w:tab/>
      </w:r>
      <w:r w:rsidRPr="007B7E30">
        <w:t>oui/</w:t>
      </w:r>
      <w:r w:rsidRPr="007B7E30">
        <w:rPr>
          <w:strike/>
        </w:rPr>
        <w:t>non</w:t>
      </w:r>
      <w:r w:rsidRPr="007B7E30">
        <w:rPr>
          <w:rFonts w:ascii="Arial" w:hAnsi="Arial" w:cs="Arial"/>
          <w:b/>
          <w:szCs w:val="24"/>
          <w:lang w:val="fr-FR"/>
        </w:rPr>
        <w:t xml:space="preserve"> </w:t>
      </w:r>
      <w:r w:rsidRPr="007B7E30">
        <w:rPr>
          <w:vertAlign w:val="superscript"/>
        </w:rPr>
        <w:t>1)</w:t>
      </w:r>
      <w:r w:rsidR="00516256" w:rsidRPr="007B7E30">
        <w:rPr>
          <w:vertAlign w:val="superscript"/>
        </w:rPr>
        <w:t xml:space="preserve"> </w:t>
      </w:r>
      <w:r w:rsidRPr="007B7E30">
        <w:rPr>
          <w:vertAlign w:val="superscript"/>
        </w:rPr>
        <w:t>2</w:t>
      </w:r>
      <w:r w:rsidRPr="007B7E30">
        <w:rPr>
          <w:rFonts w:ascii="Arial" w:hAnsi="Arial" w:cs="Arial"/>
          <w:szCs w:val="24"/>
          <w:vertAlign w:val="superscript"/>
          <w:lang w:val="fr-FR"/>
        </w:rPr>
        <w:t>)</w:t>
      </w:r>
    </w:p>
    <w:p w:rsidR="00212FEA" w:rsidRPr="007B7E30" w:rsidRDefault="00212FEA" w:rsidP="00212FEA">
      <w:pPr>
        <w:numPr>
          <w:ilvl w:val="12"/>
          <w:numId w:val="0"/>
        </w:numPr>
        <w:tabs>
          <w:tab w:val="left" w:pos="-1560"/>
          <w:tab w:val="left" w:pos="567"/>
        </w:tabs>
        <w:spacing w:after="120"/>
        <w:ind w:left="1418"/>
        <w:rPr>
          <w:rFonts w:ascii="Arial" w:hAnsi="Arial" w:cs="Arial"/>
          <w:szCs w:val="24"/>
          <w:lang w:val="fr-FR"/>
        </w:rPr>
      </w:pPr>
      <w:r w:rsidRPr="007B7E30">
        <w:rPr>
          <w:rFonts w:ascii="Arial" w:hAnsi="Arial" w:cs="Arial"/>
          <w:szCs w:val="24"/>
          <w:lang w:val="fr-FR"/>
        </w:rPr>
        <w:tab/>
      </w:r>
      <w:r w:rsidRPr="007B7E30">
        <w:t>installation de chauffage à bord</w:t>
      </w:r>
      <w:r w:rsidRPr="007B7E30">
        <w:rPr>
          <w:rFonts w:ascii="Arial" w:hAnsi="Arial" w:cs="Arial"/>
          <w:szCs w:val="24"/>
          <w:lang w:val="fr-FR"/>
        </w:rPr>
        <w:tab/>
      </w:r>
      <w:r w:rsidRPr="007B7E30">
        <w:rPr>
          <w:rFonts w:ascii="Arial" w:hAnsi="Arial" w:cs="Arial"/>
          <w:szCs w:val="24"/>
          <w:lang w:val="fr-FR"/>
        </w:rPr>
        <w:tab/>
      </w:r>
      <w:r w:rsidRPr="007B7E30">
        <w:rPr>
          <w:rFonts w:ascii="Arial" w:hAnsi="Arial" w:cs="Arial"/>
          <w:szCs w:val="24"/>
          <w:lang w:val="fr-FR"/>
        </w:rPr>
        <w:tab/>
      </w:r>
      <w:r w:rsidRPr="007B7E30">
        <w:rPr>
          <w:rFonts w:ascii="Arial" w:hAnsi="Arial" w:cs="Arial"/>
          <w:szCs w:val="24"/>
          <w:lang w:val="fr-FR"/>
        </w:rPr>
        <w:tab/>
      </w:r>
      <w:r w:rsidRPr="007B7E30">
        <w:t>oui/</w:t>
      </w:r>
      <w:r w:rsidRPr="007B7E30">
        <w:rPr>
          <w:strike/>
        </w:rPr>
        <w:t>non</w:t>
      </w:r>
      <w:r w:rsidRPr="007B7E30">
        <w:rPr>
          <w:rFonts w:ascii="Arial" w:hAnsi="Arial" w:cs="Arial"/>
          <w:b/>
          <w:szCs w:val="24"/>
          <w:lang w:val="fr-FR"/>
        </w:rPr>
        <w:t xml:space="preserve"> </w:t>
      </w:r>
      <w:r w:rsidRPr="007B7E30">
        <w:rPr>
          <w:vertAlign w:val="superscript"/>
        </w:rPr>
        <w:t>1)</w:t>
      </w:r>
      <w:r w:rsidR="00516256" w:rsidRPr="007B7E30">
        <w:rPr>
          <w:vertAlign w:val="superscript"/>
        </w:rPr>
        <w:t xml:space="preserve"> </w:t>
      </w:r>
      <w:r w:rsidRPr="007B7E30">
        <w:rPr>
          <w:vertAlign w:val="superscript"/>
        </w:rPr>
        <w:t>2)</w:t>
      </w:r>
    </w:p>
    <w:p w:rsidR="00212FEA" w:rsidRPr="007B7E30" w:rsidRDefault="00212FEA" w:rsidP="00212FEA">
      <w:pPr>
        <w:numPr>
          <w:ilvl w:val="0"/>
          <w:numId w:val="1"/>
        </w:numPr>
        <w:spacing w:after="120" w:line="200" w:lineRule="exact"/>
        <w:ind w:right="1134"/>
        <w:jc w:val="both"/>
        <w:rPr>
          <w:lang w:val="fr-FR"/>
        </w:rPr>
      </w:pPr>
      <w:r w:rsidRPr="007B7E30">
        <w:rPr>
          <w:lang w:val="fr-FR"/>
        </w:rPr>
        <w:t>installation de réfrigération de la cargaison</w:t>
      </w:r>
      <w:r w:rsidRPr="007B7E30">
        <w:rPr>
          <w:lang w:val="fr-FR"/>
        </w:rPr>
        <w:tab/>
      </w:r>
      <w:r w:rsidRPr="007B7E30">
        <w:rPr>
          <w:lang w:val="fr-FR"/>
        </w:rPr>
        <w:tab/>
      </w:r>
      <w:r w:rsidRPr="007B7E30">
        <w:rPr>
          <w:strike/>
          <w:lang w:val="fr-FR"/>
        </w:rPr>
        <w:t>oui</w:t>
      </w:r>
      <w:r w:rsidRPr="007B7E30">
        <w:rPr>
          <w:lang w:val="fr-FR"/>
        </w:rPr>
        <w:t>/non</w:t>
      </w:r>
      <w:r w:rsidRPr="007B7E30">
        <w:rPr>
          <w:b/>
          <w:lang w:val="fr-FR"/>
        </w:rPr>
        <w:t xml:space="preserve"> </w:t>
      </w:r>
      <w:r w:rsidRPr="007B7E30">
        <w:rPr>
          <w:vertAlign w:val="superscript"/>
          <w:lang w:val="fr-FR"/>
        </w:rPr>
        <w:t>1)</w:t>
      </w:r>
      <w:r w:rsidR="00516256" w:rsidRPr="007B7E30">
        <w:rPr>
          <w:vertAlign w:val="superscript"/>
          <w:lang w:val="fr-FR"/>
        </w:rPr>
        <w:t xml:space="preserve"> </w:t>
      </w:r>
      <w:r w:rsidRPr="007B7E30">
        <w:rPr>
          <w:vertAlign w:val="superscript"/>
          <w:lang w:val="fr-FR"/>
        </w:rPr>
        <w:t>2)</w:t>
      </w:r>
    </w:p>
    <w:p w:rsidR="00212FEA" w:rsidRPr="007B7E30" w:rsidRDefault="00212FEA" w:rsidP="00212FEA">
      <w:pPr>
        <w:numPr>
          <w:ilvl w:val="0"/>
          <w:numId w:val="1"/>
        </w:numPr>
        <w:spacing w:after="120" w:line="200" w:lineRule="exact"/>
        <w:ind w:right="1134"/>
        <w:jc w:val="both"/>
        <w:rPr>
          <w:lang w:val="fr-FR"/>
        </w:rPr>
      </w:pPr>
      <w:r w:rsidRPr="007B7E30">
        <w:rPr>
          <w:lang w:val="fr-FR"/>
        </w:rPr>
        <w:t>installation d’inertisation</w:t>
      </w:r>
      <w:r w:rsidRPr="007B7E30">
        <w:rPr>
          <w:lang w:val="fr-FR"/>
        </w:rPr>
        <w:tab/>
      </w:r>
      <w:r w:rsidRPr="007B7E30">
        <w:rPr>
          <w:lang w:val="fr-FR"/>
        </w:rPr>
        <w:tab/>
      </w:r>
      <w:r w:rsidRPr="007B7E30">
        <w:rPr>
          <w:lang w:val="fr-FR"/>
        </w:rPr>
        <w:tab/>
      </w:r>
      <w:r w:rsidRPr="007B7E30">
        <w:rPr>
          <w:lang w:val="fr-FR"/>
        </w:rPr>
        <w:tab/>
      </w:r>
      <w:r w:rsidRPr="007B7E30">
        <w:rPr>
          <w:lang w:val="fr-FR"/>
        </w:rPr>
        <w:tab/>
      </w:r>
      <w:r w:rsidRPr="007B7E30">
        <w:rPr>
          <w:strike/>
          <w:lang w:val="fr-FR"/>
        </w:rPr>
        <w:t>oui</w:t>
      </w:r>
      <w:r w:rsidRPr="007B7E30">
        <w:rPr>
          <w:lang w:val="fr-FR"/>
        </w:rPr>
        <w:t>/non</w:t>
      </w:r>
      <w:r w:rsidRPr="007B7E30">
        <w:rPr>
          <w:b/>
          <w:lang w:val="fr-FR"/>
        </w:rPr>
        <w:t xml:space="preserve"> </w:t>
      </w:r>
      <w:r w:rsidRPr="007B7E30">
        <w:rPr>
          <w:vertAlign w:val="superscript"/>
          <w:lang w:val="fr-FR"/>
        </w:rPr>
        <w:t>1)</w:t>
      </w:r>
      <w:r w:rsidR="00516256" w:rsidRPr="007B7E30">
        <w:rPr>
          <w:vertAlign w:val="superscript"/>
          <w:lang w:val="fr-FR"/>
        </w:rPr>
        <w:t xml:space="preserve"> </w:t>
      </w:r>
      <w:r w:rsidRPr="007B7E30">
        <w:rPr>
          <w:vertAlign w:val="superscript"/>
          <w:lang w:val="fr-FR"/>
        </w:rPr>
        <w:t>2)</w:t>
      </w:r>
    </w:p>
    <w:p w:rsidR="00212FEA" w:rsidRPr="007B7E30" w:rsidRDefault="00212FEA" w:rsidP="00212FEA">
      <w:pPr>
        <w:numPr>
          <w:ilvl w:val="0"/>
          <w:numId w:val="1"/>
        </w:numPr>
        <w:spacing w:after="120" w:line="200" w:lineRule="exact"/>
        <w:ind w:right="1134"/>
        <w:jc w:val="both"/>
        <w:rPr>
          <w:lang w:val="fr-FR"/>
        </w:rPr>
      </w:pPr>
      <w:r w:rsidRPr="007B7E30">
        <w:rPr>
          <w:lang w:val="fr-FR"/>
        </w:rPr>
        <w:t>chambre de</w:t>
      </w:r>
      <w:ins w:id="178" w:author="Martine Moench" w:date="2018-10-05T15:47:00Z">
        <w:r w:rsidR="00B827E8" w:rsidRPr="007B7E30">
          <w:rPr>
            <w:lang w:val="fr-FR"/>
          </w:rPr>
          <w:t>s</w:t>
        </w:r>
      </w:ins>
      <w:r w:rsidRPr="007B7E30">
        <w:rPr>
          <w:lang w:val="fr-FR"/>
        </w:rPr>
        <w:t xml:space="preserve"> pompes sous le pont</w:t>
      </w:r>
      <w:r w:rsidRPr="007B7E30">
        <w:rPr>
          <w:lang w:val="fr-FR"/>
        </w:rPr>
        <w:tab/>
      </w:r>
      <w:r w:rsidRPr="007B7E30">
        <w:rPr>
          <w:lang w:val="fr-FR"/>
        </w:rPr>
        <w:tab/>
      </w:r>
      <w:r w:rsidRPr="007B7E30">
        <w:rPr>
          <w:lang w:val="fr-FR"/>
        </w:rPr>
        <w:tab/>
      </w:r>
      <w:r w:rsidRPr="007B7E30">
        <w:rPr>
          <w:lang w:val="fr-FR"/>
        </w:rPr>
        <w:tab/>
      </w:r>
      <w:r w:rsidRPr="007B7E30">
        <w:rPr>
          <w:strike/>
          <w:lang w:val="fr-FR"/>
        </w:rPr>
        <w:t>oui</w:t>
      </w:r>
      <w:r w:rsidRPr="007B7E30">
        <w:rPr>
          <w:lang w:val="fr-FR"/>
        </w:rPr>
        <w:t>/non</w:t>
      </w:r>
      <w:r w:rsidRPr="007B7E30">
        <w:rPr>
          <w:b/>
          <w:lang w:val="fr-FR"/>
        </w:rPr>
        <w:t xml:space="preserve"> </w:t>
      </w:r>
      <w:r w:rsidRPr="007B7E30">
        <w:rPr>
          <w:vertAlign w:val="superscript"/>
          <w:lang w:val="fr-FR"/>
        </w:rPr>
        <w:t>1)</w:t>
      </w:r>
    </w:p>
    <w:p w:rsidR="00212FEA" w:rsidRPr="007B7E30" w:rsidRDefault="007F638E" w:rsidP="00212FEA">
      <w:pPr>
        <w:numPr>
          <w:ilvl w:val="0"/>
          <w:numId w:val="1"/>
        </w:numPr>
        <w:spacing w:line="200" w:lineRule="exact"/>
        <w:ind w:right="1134"/>
        <w:jc w:val="both"/>
        <w:rPr>
          <w:lang w:val="fr-FR"/>
        </w:rPr>
      </w:pPr>
      <w:ins w:id="179" w:author="Martine Moench" w:date="2018-10-05T15:06:00Z">
        <w:r w:rsidRPr="007B7E30">
          <w:rPr>
            <w:lang w:val="fr-FR"/>
          </w:rPr>
          <w:t>Système de ventilation selon 9.3.x.12.4 b)</w:t>
        </w:r>
      </w:ins>
      <w:r w:rsidR="00212FEA" w:rsidRPr="007B7E30">
        <w:rPr>
          <w:lang w:val="fr-FR"/>
        </w:rPr>
        <w:tab/>
      </w:r>
      <w:r w:rsidR="00212FEA" w:rsidRPr="007B7E30">
        <w:rPr>
          <w:lang w:val="fr-FR"/>
        </w:rPr>
        <w:tab/>
      </w:r>
      <w:r w:rsidR="00212FEA" w:rsidRPr="007B7E30">
        <w:rPr>
          <w:lang w:val="fr-FR"/>
        </w:rPr>
        <w:tab/>
      </w:r>
      <w:del w:id="180" w:author="Martine Moench" w:date="2018-10-08T10:47:00Z">
        <w:r w:rsidR="00212FEA" w:rsidRPr="007B7E30" w:rsidDel="007F297D">
          <w:rPr>
            <w:lang w:val="fr-FR"/>
          </w:rPr>
          <w:tab/>
        </w:r>
        <w:r w:rsidR="00212FEA" w:rsidRPr="007B7E30" w:rsidDel="007F297D">
          <w:rPr>
            <w:lang w:val="fr-FR"/>
          </w:rPr>
          <w:tab/>
        </w:r>
      </w:del>
      <w:r w:rsidR="00212FEA" w:rsidRPr="007B7E30">
        <w:rPr>
          <w:lang w:val="fr-FR"/>
        </w:rPr>
        <w:t>oui/non</w:t>
      </w:r>
      <w:r w:rsidR="00212FEA" w:rsidRPr="007B7E30">
        <w:rPr>
          <w:b/>
          <w:lang w:val="fr-FR"/>
        </w:rPr>
        <w:t xml:space="preserve"> </w:t>
      </w:r>
      <w:r w:rsidR="00212FEA" w:rsidRPr="007B7E30">
        <w:rPr>
          <w:vertAlign w:val="superscript"/>
          <w:lang w:val="fr-FR"/>
        </w:rPr>
        <w:t>1)</w:t>
      </w:r>
      <w:ins w:id="181" w:author="Martine Moench" w:date="2018-10-05T15:08:00Z">
        <w:r w:rsidRPr="007B7E30">
          <w:rPr>
            <w:vertAlign w:val="superscript"/>
            <w:lang w:val="fr-FR"/>
          </w:rPr>
          <w:t>3)</w:t>
        </w:r>
      </w:ins>
    </w:p>
    <w:p w:rsidR="00212FEA" w:rsidRPr="007B7E30" w:rsidDel="007F638E" w:rsidRDefault="00212FEA" w:rsidP="00212FEA">
      <w:pPr>
        <w:spacing w:after="120" w:line="200" w:lineRule="exact"/>
        <w:ind w:left="1134" w:right="1134"/>
        <w:jc w:val="both"/>
        <w:rPr>
          <w:del w:id="182" w:author="Martine Moench" w:date="2018-10-05T15:08:00Z"/>
          <w:lang w:val="fr-FR"/>
        </w:rPr>
      </w:pPr>
      <w:del w:id="183" w:author="Martine Moench" w:date="2018-10-05T15:08:00Z">
        <w:r w:rsidRPr="007B7E30" w:rsidDel="007F638E">
          <w:rPr>
            <w:lang w:val="fr-FR"/>
          </w:rPr>
          <w:delText>dans le logement arrière</w:delText>
        </w:r>
      </w:del>
    </w:p>
    <w:p w:rsidR="00212FEA" w:rsidRPr="007B7E30" w:rsidDel="007F638E" w:rsidRDefault="00212FEA" w:rsidP="007F638E">
      <w:pPr>
        <w:spacing w:after="120" w:line="200" w:lineRule="exact"/>
        <w:ind w:left="1134" w:right="1134"/>
        <w:jc w:val="both"/>
        <w:rPr>
          <w:del w:id="184" w:author="Martine Moench" w:date="2018-10-05T15:09:00Z"/>
          <w:lang w:val="fr-FR"/>
        </w:rPr>
      </w:pPr>
      <w:del w:id="185" w:author="Martine Moench" w:date="2018-10-05T15:09:00Z">
        <w:r w:rsidRPr="007B7E30" w:rsidDel="007F638E">
          <w:rPr>
            <w:lang w:val="fr-FR"/>
          </w:rPr>
          <w:delText>conduite de retour de gaz selon 9.3.2.22.5.c)</w:delText>
        </w:r>
      </w:del>
    </w:p>
    <w:p w:rsidR="003574FE" w:rsidRPr="007B7E30" w:rsidRDefault="00516256" w:rsidP="007F297D">
      <w:pPr>
        <w:spacing w:line="200" w:lineRule="exact"/>
        <w:ind w:left="1701" w:right="1134"/>
        <w:jc w:val="both"/>
        <w:rPr>
          <w:ins w:id="186" w:author="Martine Moench" w:date="2018-10-05T12:28:00Z"/>
          <w:lang w:val="fr-FR"/>
        </w:rPr>
      </w:pPr>
      <w:del w:id="187" w:author="Martine Moench" w:date="2018-10-05T15:09:00Z">
        <w:r w:rsidRPr="007B7E30" w:rsidDel="007F638E">
          <w:rPr>
            <w:lang w:val="fr-FR"/>
          </w:rPr>
          <w:tab/>
        </w:r>
        <w:r w:rsidR="00212FEA" w:rsidRPr="007B7E30" w:rsidDel="007F638E">
          <w:rPr>
            <w:lang w:val="fr-FR"/>
          </w:rPr>
          <w:delText>conduites et installations chauffées</w:delText>
        </w:r>
        <w:r w:rsidR="00212FEA" w:rsidRPr="007B7E30" w:rsidDel="007F638E">
          <w:rPr>
            <w:lang w:val="fr-FR"/>
          </w:rPr>
          <w:tab/>
        </w:r>
        <w:r w:rsidR="00212FEA" w:rsidRPr="007B7E30" w:rsidDel="007F638E">
          <w:rPr>
            <w:lang w:val="fr-FR"/>
          </w:rPr>
          <w:tab/>
        </w:r>
        <w:r w:rsidR="00212FEA" w:rsidRPr="007B7E30" w:rsidDel="007F638E">
          <w:rPr>
            <w:lang w:val="fr-FR"/>
          </w:rPr>
          <w:tab/>
        </w:r>
        <w:r w:rsidR="00212FEA" w:rsidRPr="007B7E30" w:rsidDel="007F638E">
          <w:rPr>
            <w:lang w:val="fr-FR"/>
          </w:rPr>
          <w:tab/>
          <w:delText>oui/</w:delText>
        </w:r>
        <w:r w:rsidR="00212FEA" w:rsidRPr="007B7E30" w:rsidDel="007F638E">
          <w:rPr>
            <w:strike/>
            <w:lang w:val="fr-FR"/>
          </w:rPr>
          <w:delText>non</w:delText>
        </w:r>
        <w:r w:rsidR="00212FEA" w:rsidRPr="007B7E30" w:rsidDel="007F638E">
          <w:rPr>
            <w:b/>
            <w:lang w:val="fr-FR"/>
          </w:rPr>
          <w:delText xml:space="preserve"> </w:delText>
        </w:r>
        <w:r w:rsidR="00212FEA" w:rsidRPr="007B7E30" w:rsidDel="007F638E">
          <w:rPr>
            <w:vertAlign w:val="superscript"/>
            <w:lang w:val="fr-FR"/>
          </w:rPr>
          <w:delText>1)</w:delText>
        </w:r>
        <w:r w:rsidRPr="007B7E30" w:rsidDel="007F638E">
          <w:rPr>
            <w:vertAlign w:val="superscript"/>
            <w:lang w:val="fr-FR"/>
          </w:rPr>
          <w:delText xml:space="preserve"> </w:delText>
        </w:r>
        <w:r w:rsidR="00212FEA" w:rsidRPr="007B7E30" w:rsidDel="007F638E">
          <w:rPr>
            <w:vertAlign w:val="superscript"/>
            <w:lang w:val="fr-FR"/>
          </w:rPr>
          <w:delText>2)</w:delText>
        </w:r>
      </w:del>
      <w:ins w:id="188" w:author="Martine Moench" w:date="2018-10-05T15:35:00Z">
        <w:r w:rsidR="003574FE" w:rsidRPr="007B7E30">
          <w:rPr>
            <w:lang w:val="fr-FR"/>
          </w:rPr>
          <w:t>dans</w:t>
        </w:r>
      </w:ins>
      <w:ins w:id="189" w:author="Martine Moench" w:date="2018-10-05T12:28:00Z">
        <w:r w:rsidR="003574FE" w:rsidRPr="007B7E30">
          <w:rPr>
            <w:lang w:val="fr-FR"/>
          </w:rPr>
          <w:t xml:space="preserve"> ..........................................................................................................</w:t>
        </w:r>
      </w:ins>
    </w:p>
    <w:p w:rsidR="003574FE" w:rsidRPr="007B7E30" w:rsidRDefault="003574FE" w:rsidP="003574FE">
      <w:pPr>
        <w:pStyle w:val="Bullet1G"/>
        <w:rPr>
          <w:ins w:id="190" w:author="Martine Moench" w:date="2018-10-05T15:38:00Z"/>
          <w:rFonts w:eastAsia="Calibri"/>
          <w:lang w:val="fr-FR"/>
        </w:rPr>
      </w:pPr>
      <w:ins w:id="191" w:author="Martine Moench" w:date="2018-10-05T15:36:00Z">
        <w:r w:rsidRPr="007B7E30">
          <w:rPr>
            <w:rFonts w:eastAsia="Calibri"/>
            <w:lang w:val="fr-FR"/>
          </w:rPr>
          <w:t xml:space="preserve">répond aux règles de construction visées aux 9.3.x.12.4 b) ou 9.3.x.12.4 c), 9.3.x.51 et 9.3.x.52 </w:t>
        </w:r>
        <w:r w:rsidRPr="007B7E30">
          <w:rPr>
            <w:rFonts w:eastAsia="Calibri"/>
            <w:lang w:val="fr-FR"/>
          </w:rPr>
          <w:tab/>
        </w:r>
      </w:ins>
      <w:r w:rsidR="007F297D" w:rsidRPr="007B7E30">
        <w:rPr>
          <w:rFonts w:eastAsia="Calibri"/>
          <w:lang w:val="fr-FR"/>
        </w:rPr>
        <w:tab/>
      </w:r>
      <w:r w:rsidR="007F297D" w:rsidRPr="007B7E30">
        <w:rPr>
          <w:rFonts w:eastAsia="Calibri"/>
          <w:lang w:val="fr-FR"/>
        </w:rPr>
        <w:tab/>
      </w:r>
      <w:r w:rsidR="007F297D" w:rsidRPr="007B7E30">
        <w:rPr>
          <w:rFonts w:eastAsia="Calibri"/>
          <w:lang w:val="fr-FR"/>
        </w:rPr>
        <w:tab/>
      </w:r>
      <w:r w:rsidR="007F297D" w:rsidRPr="007B7E30">
        <w:rPr>
          <w:rFonts w:eastAsia="Calibri"/>
          <w:lang w:val="fr-FR"/>
        </w:rPr>
        <w:tab/>
      </w:r>
      <w:r w:rsidR="007F297D" w:rsidRPr="007B7E30">
        <w:rPr>
          <w:rFonts w:eastAsia="Calibri"/>
          <w:lang w:val="fr-FR"/>
        </w:rPr>
        <w:tab/>
      </w:r>
      <w:ins w:id="192" w:author="Martine Moench" w:date="2018-10-05T15:36:00Z">
        <w:r w:rsidRPr="007B7E30">
          <w:rPr>
            <w:rFonts w:eastAsia="Calibri"/>
            <w:lang w:val="fr-FR"/>
          </w:rPr>
          <w:tab/>
          <w:t>oui/non</w:t>
        </w:r>
        <w:r w:rsidRPr="007B7E30">
          <w:rPr>
            <w:rFonts w:eastAsia="Calibri"/>
            <w:vertAlign w:val="superscript"/>
            <w:lang w:val="fr-FR"/>
          </w:rPr>
          <w:t>1) 3)</w:t>
        </w:r>
      </w:ins>
    </w:p>
    <w:p w:rsidR="003574FE" w:rsidRPr="007B7E30" w:rsidRDefault="003574FE" w:rsidP="003574FE">
      <w:pPr>
        <w:pStyle w:val="Bullet1G"/>
        <w:rPr>
          <w:ins w:id="193" w:author="Martine Moench" w:date="2018-10-05T15:38:00Z"/>
          <w:rFonts w:eastAsia="Calibri"/>
          <w:lang w:val="fr-FR"/>
        </w:rPr>
      </w:pPr>
      <w:ins w:id="194" w:author="Martine Moench" w:date="2018-10-05T15:38:00Z">
        <w:r w:rsidRPr="007B7E30">
          <w:rPr>
            <w:rFonts w:eastAsia="Calibri"/>
            <w:lang w:val="fr-FR"/>
          </w:rPr>
          <w:t>Conduite d’évacuation de gaz et installation chauffée</w:t>
        </w:r>
        <w:r w:rsidRPr="007B7E30">
          <w:rPr>
            <w:rFonts w:eastAsia="Calibri"/>
            <w:lang w:val="fr-FR"/>
          </w:rPr>
          <w:tab/>
        </w:r>
        <w:r w:rsidRPr="007B7E30">
          <w:rPr>
            <w:rFonts w:eastAsia="Calibri"/>
            <w:strike/>
            <w:lang w:val="fr-FR"/>
          </w:rPr>
          <w:t>oui</w:t>
        </w:r>
        <w:r w:rsidRPr="007B7E30">
          <w:rPr>
            <w:rFonts w:eastAsia="Calibri"/>
            <w:lang w:val="fr-FR"/>
          </w:rPr>
          <w:t>/non</w:t>
        </w:r>
      </w:ins>
      <w:r w:rsidRPr="007B7E30">
        <w:rPr>
          <w:rFonts w:eastAsia="Calibri"/>
          <w:lang w:val="fr-FR"/>
        </w:rPr>
        <w:t xml:space="preserve"> </w:t>
      </w:r>
      <w:ins w:id="195" w:author="Martine Moench" w:date="2018-10-05T15:38:00Z">
        <w:r w:rsidRPr="007B7E30">
          <w:rPr>
            <w:vertAlign w:val="superscript"/>
            <w:lang w:val="fr-FR"/>
          </w:rPr>
          <w:t>1) 2)</w:t>
        </w:r>
      </w:ins>
    </w:p>
    <w:p w:rsidR="00212FEA" w:rsidRPr="007B7E30" w:rsidRDefault="00212FEA" w:rsidP="00212FEA">
      <w:pPr>
        <w:numPr>
          <w:ilvl w:val="0"/>
          <w:numId w:val="1"/>
        </w:numPr>
        <w:spacing w:after="120"/>
        <w:ind w:right="1134"/>
        <w:jc w:val="both"/>
        <w:rPr>
          <w:lang w:val="fr-FR"/>
        </w:rPr>
      </w:pPr>
      <w:r w:rsidRPr="007B7E30">
        <w:rPr>
          <w:lang w:val="fr-FR"/>
        </w:rPr>
        <w:t xml:space="preserve">Répond aux </w:t>
      </w:r>
      <w:del w:id="196" w:author="Martine Moench" w:date="2018-10-05T15:38:00Z">
        <w:r w:rsidRPr="007B7E30" w:rsidDel="003574FE">
          <w:rPr>
            <w:lang w:val="fr-FR"/>
          </w:rPr>
          <w:delText xml:space="preserve">prescriptions </w:delText>
        </w:r>
      </w:del>
      <w:ins w:id="197" w:author="Martine Moench" w:date="2018-10-05T15:38:00Z">
        <w:r w:rsidR="003574FE" w:rsidRPr="007B7E30">
          <w:rPr>
            <w:lang w:val="fr-FR"/>
          </w:rPr>
          <w:t xml:space="preserve">règles </w:t>
        </w:r>
      </w:ins>
      <w:r w:rsidRPr="007B7E30">
        <w:rPr>
          <w:lang w:val="fr-FR"/>
        </w:rPr>
        <w:t xml:space="preserve">de construction de l’(des) observation(s)……..de la colonne (20) du tableau C du chapitre 3.2 </w:t>
      </w:r>
      <w:r w:rsidRPr="007B7E30">
        <w:rPr>
          <w:rFonts w:ascii="Arial" w:hAnsi="Arial" w:cs="Arial"/>
          <w:color w:val="000000"/>
          <w:sz w:val="18"/>
          <w:szCs w:val="24"/>
          <w:vertAlign w:val="superscript"/>
          <w:lang w:val="fr-FR"/>
        </w:rPr>
        <w:footnoteReference w:customMarkFollows="1" w:id="6"/>
        <w:t>1)</w:t>
      </w:r>
      <w:r w:rsidRPr="007B7E30">
        <w:rPr>
          <w:rFonts w:ascii="Arial" w:hAnsi="Arial" w:cs="Arial"/>
          <w:color w:val="000000"/>
          <w:sz w:val="18"/>
          <w:szCs w:val="24"/>
          <w:vertAlign w:val="superscript"/>
          <w:lang w:val="fr-FR"/>
        </w:rPr>
        <w:footnoteReference w:customMarkFollows="1" w:id="7"/>
        <w:t>2)</w:t>
      </w:r>
    </w:p>
    <w:p w:rsidR="007B7E30" w:rsidRDefault="007B7E30">
      <w:pPr>
        <w:suppressAutoHyphens w:val="0"/>
        <w:spacing w:line="240" w:lineRule="auto"/>
        <w:rPr>
          <w:lang w:val="fr-FR"/>
        </w:rPr>
      </w:pPr>
      <w:r>
        <w:rPr>
          <w:lang w:val="fr-FR"/>
        </w:rPr>
        <w:br w:type="page"/>
      </w:r>
    </w:p>
    <w:p w:rsidR="004A33D3" w:rsidRPr="007B7E30" w:rsidRDefault="00212FEA" w:rsidP="004A33D3">
      <w:pPr>
        <w:spacing w:after="60" w:line="200" w:lineRule="exact"/>
        <w:ind w:left="1701" w:right="1134" w:hanging="567"/>
        <w:jc w:val="both"/>
        <w:rPr>
          <w:lang w:val="fr-FR"/>
        </w:rPr>
      </w:pPr>
      <w:r w:rsidRPr="007B7E30">
        <w:rPr>
          <w:lang w:val="fr-FR"/>
        </w:rPr>
        <w:lastRenderedPageBreak/>
        <w:t>9.</w:t>
      </w:r>
      <w:r w:rsidRPr="007B7E30">
        <w:rPr>
          <w:lang w:val="fr-FR"/>
        </w:rPr>
        <w:tab/>
        <w:t xml:space="preserve">Installations </w:t>
      </w:r>
      <w:del w:id="202" w:author="Martine Moench" w:date="2018-10-05T15:58:00Z">
        <w:r w:rsidRPr="007B7E30" w:rsidDel="00C12B87">
          <w:rPr>
            <w:lang w:val="fr-FR"/>
          </w:rPr>
          <w:delText>électriques</w:delText>
        </w:r>
        <w:r w:rsidR="00353B3F" w:rsidRPr="007B7E30" w:rsidDel="00C12B87">
          <w:rPr>
            <w:lang w:val="fr-FR"/>
          </w:rPr>
          <w:delText xml:space="preserve"> </w:delText>
        </w:r>
      </w:del>
      <w:ins w:id="203" w:author="Martine Moench" w:date="2018-10-05T15:40:00Z">
        <w:r w:rsidR="004A33D3" w:rsidRPr="007B7E30">
          <w:rPr>
            <w:lang w:val="fr-FR"/>
          </w:rPr>
          <w:t>et équipements électriques et non électriques destinés à être utilisés dans des zones de risque d’explosion</w:t>
        </w:r>
      </w:ins>
      <w:r w:rsidR="004A33D3" w:rsidRPr="007B7E30">
        <w:rPr>
          <w:lang w:val="fr-FR"/>
        </w:rPr>
        <w:t xml:space="preserve"> </w:t>
      </w:r>
      <w:ins w:id="204" w:author="Martine Moench" w:date="2018-10-05T15:40:00Z">
        <w:r w:rsidR="004A33D3" w:rsidRPr="007B7E30">
          <w:rPr>
            <w:lang w:val="fr-FR"/>
          </w:rPr>
          <w:t>:</w:t>
        </w:r>
      </w:ins>
    </w:p>
    <w:p w:rsidR="00212FEA" w:rsidRPr="007B7E30" w:rsidRDefault="00212FEA" w:rsidP="00212FEA">
      <w:pPr>
        <w:numPr>
          <w:ilvl w:val="0"/>
          <w:numId w:val="1"/>
        </w:numPr>
        <w:spacing w:after="60" w:line="200" w:lineRule="exact"/>
        <w:ind w:right="1134"/>
        <w:jc w:val="both"/>
        <w:rPr>
          <w:lang w:val="fr-FR"/>
        </w:rPr>
      </w:pPr>
      <w:r w:rsidRPr="007B7E30">
        <w:rPr>
          <w:lang w:val="fr-FR"/>
        </w:rPr>
        <w:t>classe de température</w:t>
      </w:r>
      <w:r w:rsidR="00353B3F" w:rsidRPr="007B7E30">
        <w:rPr>
          <w:lang w:val="fr-FR"/>
        </w:rPr>
        <w:t xml:space="preserve"> :</w:t>
      </w:r>
      <w:r w:rsidRPr="007B7E30">
        <w:rPr>
          <w:lang w:val="fr-FR"/>
        </w:rPr>
        <w:t xml:space="preserve"> T4</w:t>
      </w:r>
    </w:p>
    <w:p w:rsidR="00212FEA" w:rsidRPr="007B7E30" w:rsidRDefault="00212FEA" w:rsidP="00212FEA">
      <w:pPr>
        <w:numPr>
          <w:ilvl w:val="0"/>
          <w:numId w:val="1"/>
        </w:numPr>
        <w:spacing w:after="120" w:line="200" w:lineRule="exact"/>
        <w:ind w:right="1134"/>
        <w:jc w:val="both"/>
        <w:rPr>
          <w:lang w:val="fr-FR"/>
        </w:rPr>
      </w:pPr>
      <w:r w:rsidRPr="007B7E30">
        <w:rPr>
          <w:lang w:val="fr-FR"/>
        </w:rPr>
        <w:t>groupe d’explosion</w:t>
      </w:r>
      <w:r w:rsidR="00353B3F" w:rsidRPr="007B7E30">
        <w:rPr>
          <w:lang w:val="fr-FR"/>
        </w:rPr>
        <w:t xml:space="preserve"> :</w:t>
      </w:r>
      <w:r w:rsidRPr="007B7E30">
        <w:rPr>
          <w:lang w:val="fr-FR"/>
        </w:rPr>
        <w:t xml:space="preserve"> IIB</w:t>
      </w:r>
    </w:p>
    <w:p w:rsidR="007F297D" w:rsidRPr="007B7E30" w:rsidRDefault="007F297D">
      <w:pPr>
        <w:suppressAutoHyphens w:val="0"/>
        <w:spacing w:line="240" w:lineRule="auto"/>
        <w:rPr>
          <w:lang w:val="fr-FR"/>
        </w:rPr>
      </w:pPr>
    </w:p>
    <w:p w:rsidR="003F3DFD" w:rsidRPr="007B7E30" w:rsidRDefault="00212FEA" w:rsidP="003F3DFD">
      <w:pPr>
        <w:spacing w:after="60" w:line="200" w:lineRule="exact"/>
        <w:ind w:left="1134" w:right="1134"/>
        <w:jc w:val="both"/>
        <w:rPr>
          <w:ins w:id="205" w:author="Martine Moench" w:date="2018-10-05T15:41:00Z"/>
          <w:bCs/>
          <w:lang w:val="fr-FR"/>
        </w:rPr>
      </w:pPr>
      <w:r w:rsidRPr="007B7E30">
        <w:rPr>
          <w:lang w:val="fr-FR"/>
        </w:rPr>
        <w:t>10.</w:t>
      </w:r>
      <w:r w:rsidRPr="007B7E30">
        <w:rPr>
          <w:lang w:val="fr-FR"/>
        </w:rPr>
        <w:tab/>
      </w:r>
      <w:ins w:id="206" w:author="Martine Moench" w:date="2018-10-05T15:41:00Z">
        <w:r w:rsidR="003F3DFD" w:rsidRPr="007B7E30">
          <w:rPr>
            <w:bCs/>
            <w:lang w:val="fr-FR"/>
          </w:rPr>
          <w:t>Systèmes de protection autonomes</w:t>
        </w:r>
      </w:ins>
      <w:ins w:id="207" w:author="Martine Moench" w:date="2018-10-05T15:42:00Z">
        <w:r w:rsidR="003F3DFD" w:rsidRPr="007B7E30">
          <w:rPr>
            <w:bCs/>
            <w:lang w:val="fr-FR"/>
          </w:rPr>
          <w:t xml:space="preserve"> </w:t>
        </w:r>
      </w:ins>
      <w:ins w:id="208" w:author="Martine Moench" w:date="2018-10-05T15:41:00Z">
        <w:r w:rsidR="003F3DFD" w:rsidRPr="007B7E30">
          <w:rPr>
            <w:bCs/>
            <w:lang w:val="fr-FR"/>
          </w:rPr>
          <w:t>:</w:t>
        </w:r>
      </w:ins>
    </w:p>
    <w:p w:rsidR="003F3DFD" w:rsidRPr="007B7E30" w:rsidRDefault="003F3DFD" w:rsidP="007F297D">
      <w:pPr>
        <w:pStyle w:val="ListParagraph"/>
        <w:numPr>
          <w:ilvl w:val="0"/>
          <w:numId w:val="12"/>
        </w:numPr>
        <w:spacing w:after="60" w:line="200" w:lineRule="exact"/>
        <w:ind w:right="1134"/>
        <w:jc w:val="both"/>
        <w:rPr>
          <w:ins w:id="209" w:author="Martine Moench" w:date="2018-10-05T15:41:00Z"/>
          <w:lang w:val="fr-FR"/>
        </w:rPr>
      </w:pPr>
      <w:ins w:id="210" w:author="Martine Moench" w:date="2018-10-05T15:41:00Z">
        <w:r w:rsidRPr="007B7E30">
          <w:rPr>
            <w:lang w:val="fr-FR"/>
          </w:rPr>
          <w:t>Groupe / sous-groupe d’explosion du groupe d’explosion II B: …………………...</w:t>
        </w:r>
      </w:ins>
    </w:p>
    <w:p w:rsidR="00212FEA" w:rsidRPr="007B7E30" w:rsidRDefault="003F3DFD" w:rsidP="00212FEA">
      <w:pPr>
        <w:spacing w:after="60" w:line="200" w:lineRule="exact"/>
        <w:ind w:left="1134" w:right="1134"/>
        <w:jc w:val="both"/>
        <w:rPr>
          <w:lang w:val="fr-FR"/>
        </w:rPr>
      </w:pPr>
      <w:ins w:id="211" w:author="Martine Moench" w:date="2018-10-05T15:42:00Z">
        <w:r w:rsidRPr="007B7E30">
          <w:rPr>
            <w:lang w:val="fr-FR"/>
          </w:rPr>
          <w:t>11.</w:t>
        </w:r>
        <w:r w:rsidRPr="007B7E30">
          <w:rPr>
            <w:lang w:val="fr-FR"/>
          </w:rPr>
          <w:tab/>
        </w:r>
      </w:ins>
      <w:r w:rsidR="00212FEA" w:rsidRPr="007B7E30">
        <w:rPr>
          <w:lang w:val="fr-FR"/>
        </w:rPr>
        <w:t>Débit de chargement/déchargement</w:t>
      </w:r>
      <w:r w:rsidR="00353B3F" w:rsidRPr="007B7E30">
        <w:rPr>
          <w:lang w:val="fr-FR"/>
        </w:rPr>
        <w:t xml:space="preserve"> :</w:t>
      </w:r>
      <w:r w:rsidR="00212FEA" w:rsidRPr="007B7E30">
        <w:rPr>
          <w:lang w:val="fr-FR"/>
        </w:rPr>
        <w:t xml:space="preserve"> </w:t>
      </w:r>
      <w:r w:rsidR="00212FEA" w:rsidRPr="007B7E30">
        <w:rPr>
          <w:sz w:val="18"/>
          <w:lang w:val="fr-FR"/>
        </w:rPr>
        <w:t>800 m</w:t>
      </w:r>
      <w:r w:rsidR="00212FEA" w:rsidRPr="007B7E30">
        <w:rPr>
          <w:sz w:val="16"/>
          <w:vertAlign w:val="superscript"/>
          <w:lang w:val="fr-FR"/>
        </w:rPr>
        <w:t xml:space="preserve">3 </w:t>
      </w:r>
      <w:r w:rsidR="00212FEA" w:rsidRPr="007B7E30">
        <w:rPr>
          <w:sz w:val="18"/>
          <w:lang w:val="fr-FR"/>
        </w:rPr>
        <w:t>/ h</w:t>
      </w:r>
    </w:p>
    <w:p w:rsidR="00212FEA" w:rsidRPr="007B7E30" w:rsidRDefault="00212FEA" w:rsidP="00212FEA">
      <w:pPr>
        <w:spacing w:after="60" w:line="200" w:lineRule="exact"/>
        <w:ind w:left="1134" w:right="1134"/>
        <w:jc w:val="both"/>
        <w:rPr>
          <w:lang w:val="fr-FR"/>
        </w:rPr>
      </w:pPr>
      <w:del w:id="212" w:author="Martine Moench" w:date="2018-10-05T15:42:00Z">
        <w:r w:rsidRPr="007B7E30" w:rsidDel="003F3DFD">
          <w:rPr>
            <w:lang w:val="fr-FR"/>
          </w:rPr>
          <w:delText>11</w:delText>
        </w:r>
      </w:del>
      <w:ins w:id="213" w:author="Martine Moench" w:date="2018-10-05T15:42:00Z">
        <w:r w:rsidR="003F3DFD" w:rsidRPr="007B7E30">
          <w:rPr>
            <w:lang w:val="fr-FR"/>
          </w:rPr>
          <w:t>12</w:t>
        </w:r>
      </w:ins>
      <w:r w:rsidRPr="007B7E30">
        <w:rPr>
          <w:lang w:val="fr-FR"/>
        </w:rPr>
        <w:t>.</w:t>
      </w:r>
      <w:r w:rsidRPr="007B7E30">
        <w:rPr>
          <w:lang w:val="fr-FR"/>
        </w:rPr>
        <w:tab/>
        <w:t>Masse volumique (densité) relative admise</w:t>
      </w:r>
      <w:r w:rsidR="00353B3F" w:rsidRPr="007B7E30">
        <w:rPr>
          <w:lang w:val="fr-FR"/>
        </w:rPr>
        <w:t xml:space="preserve"> :</w:t>
      </w:r>
      <w:r w:rsidRPr="007B7E30">
        <w:rPr>
          <w:lang w:val="fr-FR"/>
        </w:rPr>
        <w:t xml:space="preserve"> 1,50</w:t>
      </w:r>
    </w:p>
    <w:p w:rsidR="00212FEA" w:rsidRPr="007B7E30" w:rsidDel="003F3DFD" w:rsidRDefault="00212FEA" w:rsidP="00A17FF8">
      <w:pPr>
        <w:spacing w:line="200" w:lineRule="exact"/>
        <w:ind w:left="1134" w:right="1134"/>
        <w:jc w:val="both"/>
        <w:rPr>
          <w:del w:id="214" w:author="Martine Moench" w:date="2018-10-05T15:43:00Z"/>
          <w:lang w:val="fr-FR"/>
        </w:rPr>
      </w:pPr>
      <w:del w:id="215" w:author="Martine Moench" w:date="2018-10-05T15:42:00Z">
        <w:r w:rsidRPr="007B7E30" w:rsidDel="003F3DFD">
          <w:rPr>
            <w:lang w:val="fr-FR"/>
          </w:rPr>
          <w:delText>12.</w:delText>
        </w:r>
        <w:r w:rsidRPr="007B7E30" w:rsidDel="003F3DFD">
          <w:rPr>
            <w:lang w:val="fr-FR"/>
          </w:rPr>
          <w:tab/>
          <w:delText>Observations supplémentaires</w:delText>
        </w:r>
        <w:r w:rsidRPr="007B7E30" w:rsidDel="003F3DFD">
          <w:rPr>
            <w:vertAlign w:val="superscript"/>
            <w:lang w:val="fr-FR"/>
          </w:rPr>
          <w:delText>1)</w:delText>
        </w:r>
        <w:r w:rsidR="00353B3F" w:rsidRPr="007B7E30" w:rsidDel="003F3DFD">
          <w:rPr>
            <w:lang w:val="fr-FR"/>
          </w:rPr>
          <w:delText xml:space="preserve"> :</w:delText>
        </w:r>
        <w:r w:rsidRPr="007B7E30" w:rsidDel="003F3DFD">
          <w:rPr>
            <w:lang w:val="fr-FR"/>
          </w:rPr>
          <w:tab/>
          <w:delText xml:space="preserve">La possibilité de raccordement du dispositif de </w:delText>
        </w:r>
        <w:r w:rsidR="00F405FB" w:rsidRPr="007B7E30" w:rsidDel="003F3DFD">
          <w:rPr>
            <w:lang w:val="fr-FR"/>
          </w:rPr>
          <w:tab/>
        </w:r>
        <w:r w:rsidRPr="007B7E30" w:rsidDel="003F3DFD">
          <w:rPr>
            <w:lang w:val="fr-FR"/>
          </w:rPr>
          <w:delText>prise d’échantillons est appropriée pour DOPAK, DPM-1000</w:delText>
        </w:r>
      </w:del>
    </w:p>
    <w:p w:rsidR="003F3DFD" w:rsidRPr="007B7E30" w:rsidRDefault="003F3DFD" w:rsidP="003F3DFD">
      <w:pPr>
        <w:spacing w:line="200" w:lineRule="exact"/>
        <w:ind w:left="1134" w:right="1134"/>
        <w:jc w:val="both"/>
        <w:rPr>
          <w:ins w:id="216" w:author="Martine Moench" w:date="2018-10-05T15:42:00Z"/>
          <w:rFonts w:asciiTheme="majorBidi" w:eastAsia="Calibri" w:hAnsiTheme="majorBidi" w:cstheme="majorBidi"/>
          <w:lang w:val="fr-FR"/>
        </w:rPr>
      </w:pPr>
      <w:ins w:id="217" w:author="Martine Moench" w:date="2018-10-05T15:42:00Z">
        <w:r w:rsidRPr="007B7E30">
          <w:rPr>
            <w:rFonts w:asciiTheme="majorBidi" w:eastAsia="Calibri" w:hAnsiTheme="majorBidi" w:cstheme="majorBidi"/>
            <w:lang w:val="fr-FR"/>
          </w:rPr>
          <w:t>13.</w:t>
        </w:r>
        <w:r w:rsidRPr="007B7E30">
          <w:rPr>
            <w:rFonts w:asciiTheme="majorBidi" w:eastAsia="Calibri" w:hAnsiTheme="majorBidi" w:cstheme="majorBidi"/>
            <w:lang w:val="fr-FR"/>
          </w:rPr>
          <w:tab/>
          <w:t>Observations supplémentaires</w:t>
        </w:r>
      </w:ins>
      <w:ins w:id="218" w:author="Martine Moench" w:date="2018-10-05T15:43:00Z">
        <w:r w:rsidRPr="007B7E30">
          <w:rPr>
            <w:rFonts w:asciiTheme="majorBidi" w:eastAsia="Calibri" w:hAnsiTheme="majorBidi" w:cstheme="majorBidi"/>
            <w:lang w:val="fr-FR"/>
          </w:rPr>
          <w:t xml:space="preserve"> </w:t>
        </w:r>
      </w:ins>
      <w:ins w:id="219" w:author="Martine Moench" w:date="2018-10-05T15:42:00Z">
        <w:r w:rsidRPr="007B7E30">
          <w:rPr>
            <w:rFonts w:asciiTheme="majorBidi" w:eastAsia="Calibri" w:hAnsiTheme="majorBidi" w:cstheme="majorBidi"/>
            <w:lang w:val="fr-FR"/>
          </w:rPr>
          <w:t>:</w:t>
        </w:r>
      </w:ins>
    </w:p>
    <w:p w:rsidR="003F3DFD" w:rsidRPr="007B7E30" w:rsidRDefault="003F3DFD" w:rsidP="003F3DFD">
      <w:pPr>
        <w:kinsoku w:val="0"/>
        <w:overflowPunct w:val="0"/>
        <w:autoSpaceDE w:val="0"/>
        <w:autoSpaceDN w:val="0"/>
        <w:adjustRightInd w:val="0"/>
        <w:snapToGrid w:val="0"/>
        <w:ind w:left="1134" w:right="1134"/>
        <w:jc w:val="both"/>
        <w:rPr>
          <w:ins w:id="220" w:author="Martine Moench" w:date="2018-10-05T15:44:00Z"/>
          <w:rFonts w:asciiTheme="majorBidi" w:eastAsia="Calibri" w:hAnsiTheme="majorBidi" w:cstheme="majorBidi"/>
          <w:lang w:val="fr-FR"/>
        </w:rPr>
      </w:pPr>
      <w:ins w:id="221" w:author="Martine Moench" w:date="2018-10-05T15:42:00Z">
        <w:r w:rsidRPr="007B7E30">
          <w:rPr>
            <w:rFonts w:asciiTheme="majorBidi" w:eastAsia="Calibri" w:hAnsiTheme="majorBidi" w:cstheme="majorBidi"/>
            <w:lang w:val="fr-FR"/>
          </w:rPr>
          <w:tab/>
          <w:t>Le bateau répond aux règles de construction visées aux 9.3.x.12, 9.3.x.51,</w:t>
        </w:r>
      </w:ins>
    </w:p>
    <w:p w:rsidR="003F3DFD" w:rsidRPr="007B7E30" w:rsidRDefault="003F3DFD" w:rsidP="003F3DFD">
      <w:pPr>
        <w:kinsoku w:val="0"/>
        <w:overflowPunct w:val="0"/>
        <w:autoSpaceDE w:val="0"/>
        <w:autoSpaceDN w:val="0"/>
        <w:adjustRightInd w:val="0"/>
        <w:snapToGrid w:val="0"/>
        <w:ind w:left="1134" w:right="1134" w:firstLine="567"/>
        <w:jc w:val="both"/>
        <w:rPr>
          <w:ins w:id="222" w:author="Martine Moench" w:date="2018-10-05T15:42:00Z"/>
          <w:rFonts w:asciiTheme="majorBidi" w:eastAsia="Calibri" w:hAnsiTheme="majorBidi" w:cstheme="majorBidi"/>
          <w:vertAlign w:val="superscript"/>
          <w:lang w:val="fr-FR"/>
        </w:rPr>
      </w:pPr>
      <w:ins w:id="223" w:author="Martine Moench" w:date="2018-10-05T15:42:00Z">
        <w:r w:rsidRPr="007B7E30">
          <w:rPr>
            <w:rFonts w:asciiTheme="majorBidi" w:eastAsia="Calibri" w:hAnsiTheme="majorBidi" w:cstheme="majorBidi"/>
            <w:lang w:val="fr-FR"/>
          </w:rPr>
          <w:t>9.3.x.52</w:t>
        </w:r>
      </w:ins>
      <w:ins w:id="224" w:author="Martine Moench" w:date="2018-10-05T15:44:00Z">
        <w:r w:rsidRPr="007B7E30">
          <w:rPr>
            <w:rFonts w:asciiTheme="majorBidi" w:eastAsia="Calibri" w:hAnsiTheme="majorBidi" w:cstheme="majorBidi"/>
            <w:lang w:val="fr-FR"/>
          </w:rPr>
          <w:tab/>
        </w:r>
        <w:r w:rsidRPr="007B7E30">
          <w:rPr>
            <w:rFonts w:asciiTheme="majorBidi" w:eastAsia="Calibri" w:hAnsiTheme="majorBidi" w:cstheme="majorBidi"/>
            <w:lang w:val="fr-FR"/>
          </w:rPr>
          <w:tab/>
        </w:r>
        <w:r w:rsidRPr="007B7E30">
          <w:rPr>
            <w:rFonts w:asciiTheme="majorBidi" w:eastAsia="Calibri" w:hAnsiTheme="majorBidi" w:cstheme="majorBidi"/>
            <w:lang w:val="fr-FR"/>
          </w:rPr>
          <w:tab/>
        </w:r>
        <w:r w:rsidRPr="007B7E30">
          <w:rPr>
            <w:rFonts w:asciiTheme="majorBidi" w:eastAsia="Calibri" w:hAnsiTheme="majorBidi" w:cstheme="majorBidi"/>
            <w:lang w:val="fr-FR"/>
          </w:rPr>
          <w:tab/>
        </w:r>
        <w:r w:rsidRPr="007B7E30">
          <w:rPr>
            <w:rFonts w:asciiTheme="majorBidi" w:eastAsia="Calibri" w:hAnsiTheme="majorBidi" w:cstheme="majorBidi"/>
            <w:lang w:val="fr-FR"/>
          </w:rPr>
          <w:tab/>
        </w:r>
        <w:r w:rsidRPr="007B7E30">
          <w:rPr>
            <w:rFonts w:asciiTheme="majorBidi" w:eastAsia="Calibri" w:hAnsiTheme="majorBidi" w:cstheme="majorBidi"/>
            <w:lang w:val="fr-FR"/>
          </w:rPr>
          <w:tab/>
        </w:r>
        <w:r w:rsidRPr="007B7E30">
          <w:rPr>
            <w:rFonts w:asciiTheme="majorBidi" w:eastAsia="Calibri" w:hAnsiTheme="majorBidi" w:cstheme="majorBidi"/>
            <w:lang w:val="fr-FR"/>
          </w:rPr>
          <w:tab/>
        </w:r>
        <w:r w:rsidRPr="007B7E30">
          <w:rPr>
            <w:rFonts w:asciiTheme="majorBidi" w:eastAsia="Calibri" w:hAnsiTheme="majorBidi" w:cstheme="majorBidi"/>
            <w:lang w:val="fr-FR"/>
          </w:rPr>
          <w:tab/>
        </w:r>
        <w:r w:rsidRPr="007B7E30">
          <w:rPr>
            <w:rFonts w:asciiTheme="majorBidi" w:eastAsia="Calibri" w:hAnsiTheme="majorBidi" w:cstheme="majorBidi"/>
            <w:lang w:val="fr-FR"/>
          </w:rPr>
          <w:tab/>
        </w:r>
      </w:ins>
      <w:ins w:id="225" w:author="Martine Moench" w:date="2018-10-05T15:42:00Z">
        <w:r w:rsidRPr="007B7E30">
          <w:rPr>
            <w:rFonts w:asciiTheme="majorBidi" w:eastAsia="Calibri" w:hAnsiTheme="majorBidi" w:cstheme="majorBidi"/>
            <w:lang w:val="fr-FR"/>
          </w:rPr>
          <w:t xml:space="preserve">oui/non </w:t>
        </w:r>
        <w:r w:rsidRPr="007B7E30">
          <w:rPr>
            <w:rFonts w:asciiTheme="majorBidi" w:eastAsia="Calibri" w:hAnsiTheme="majorBidi" w:cstheme="majorBidi"/>
            <w:vertAlign w:val="superscript"/>
            <w:lang w:val="fr-FR"/>
          </w:rPr>
          <w:t>1) 3)</w:t>
        </w:r>
      </w:ins>
    </w:p>
    <w:p w:rsidR="003F3DFD" w:rsidRPr="007B7E30" w:rsidRDefault="003F3DFD" w:rsidP="003F3DFD">
      <w:pPr>
        <w:kinsoku w:val="0"/>
        <w:overflowPunct w:val="0"/>
        <w:autoSpaceDE w:val="0"/>
        <w:autoSpaceDN w:val="0"/>
        <w:adjustRightInd w:val="0"/>
        <w:snapToGrid w:val="0"/>
        <w:ind w:left="1134" w:right="1134"/>
        <w:jc w:val="both"/>
        <w:rPr>
          <w:ins w:id="226" w:author="Martine Moench" w:date="2018-10-05T15:42:00Z"/>
          <w:rFonts w:asciiTheme="majorBidi" w:eastAsia="Calibri" w:hAnsiTheme="majorBidi" w:cstheme="majorBidi"/>
          <w:lang w:val="fr-FR"/>
        </w:rPr>
      </w:pPr>
      <w:ins w:id="227" w:author="Martine Moench" w:date="2018-10-05T15:42:00Z">
        <w:r w:rsidRPr="007B7E30">
          <w:rPr>
            <w:rFonts w:asciiTheme="majorBidi" w:eastAsia="Calibri" w:hAnsiTheme="majorBidi" w:cstheme="majorBidi"/>
            <w:lang w:val="fr-FR"/>
          </w:rPr>
          <w:tab/>
          <w:t>……………………………………………………………………………………</w:t>
        </w:r>
      </w:ins>
    </w:p>
    <w:p w:rsidR="003F3DFD" w:rsidRPr="007B7E30" w:rsidRDefault="003F3DFD" w:rsidP="003F3DFD">
      <w:pPr>
        <w:kinsoku w:val="0"/>
        <w:overflowPunct w:val="0"/>
        <w:autoSpaceDE w:val="0"/>
        <w:autoSpaceDN w:val="0"/>
        <w:adjustRightInd w:val="0"/>
        <w:snapToGrid w:val="0"/>
        <w:ind w:left="1134" w:right="1134"/>
        <w:jc w:val="both"/>
        <w:rPr>
          <w:ins w:id="228" w:author="Martine Moench" w:date="2018-10-05T15:42:00Z"/>
          <w:rFonts w:asciiTheme="majorBidi" w:eastAsia="Calibri" w:hAnsiTheme="majorBidi" w:cstheme="majorBidi"/>
          <w:lang w:val="fr-FR"/>
        </w:rPr>
      </w:pPr>
      <w:ins w:id="229" w:author="Martine Moench" w:date="2018-10-05T15:42:00Z">
        <w:r w:rsidRPr="007B7E30">
          <w:rPr>
            <w:rFonts w:asciiTheme="majorBidi" w:eastAsia="Calibri" w:hAnsiTheme="majorBidi" w:cstheme="majorBidi"/>
            <w:lang w:val="fr-FR"/>
          </w:rPr>
          <w:tab/>
          <w:t>……………………………………………………………………………………</w:t>
        </w:r>
      </w:ins>
    </w:p>
    <w:p w:rsidR="003F3DFD" w:rsidRPr="007B7E30" w:rsidRDefault="007F297D">
      <w:pPr>
        <w:suppressAutoHyphens w:val="0"/>
        <w:spacing w:line="240" w:lineRule="auto"/>
        <w:rPr>
          <w:rFonts w:asciiTheme="majorBidi" w:eastAsia="Calibri" w:hAnsiTheme="majorBidi" w:cstheme="majorBidi"/>
          <w:lang w:val="fr-FR"/>
        </w:rPr>
      </w:pPr>
      <w:r w:rsidRPr="007B7E30">
        <w:rPr>
          <w:rFonts w:asciiTheme="majorBidi" w:eastAsia="Calibri" w:hAnsiTheme="majorBidi" w:cstheme="majorBidi"/>
          <w:lang w:val="fr-FR"/>
        </w:rPr>
        <w:tab/>
      </w:r>
      <w:r w:rsidRPr="007B7E30">
        <w:rPr>
          <w:rFonts w:asciiTheme="majorBidi" w:eastAsia="Calibri" w:hAnsiTheme="majorBidi" w:cstheme="majorBidi"/>
          <w:lang w:val="fr-FR"/>
        </w:rPr>
        <w:tab/>
      </w:r>
      <w:ins w:id="230" w:author="Martine Moench" w:date="2018-10-05T15:42:00Z">
        <w:r w:rsidR="003F3DFD" w:rsidRPr="007B7E30">
          <w:rPr>
            <w:rFonts w:asciiTheme="majorBidi" w:eastAsia="Calibri" w:hAnsiTheme="majorBidi" w:cstheme="majorBidi"/>
            <w:lang w:val="fr-FR"/>
          </w:rPr>
          <w:tab/>
          <w:t>……………………………………………………………………………………</w:t>
        </w:r>
      </w:ins>
    </w:p>
    <w:p w:rsidR="007F297D" w:rsidRPr="007B7E30" w:rsidDel="003F3DFD" w:rsidRDefault="007F297D" w:rsidP="003F3DFD">
      <w:pPr>
        <w:ind w:left="1134" w:right="1134"/>
        <w:jc w:val="both"/>
        <w:rPr>
          <w:del w:id="231" w:author="Martine Moench" w:date="2018-10-05T15:42:00Z"/>
          <w:lang w:val="fr-FR"/>
        </w:rPr>
      </w:pPr>
    </w:p>
    <w:p w:rsidR="003F3DFD" w:rsidRPr="007B7E30" w:rsidRDefault="003F3DFD">
      <w:pPr>
        <w:suppressAutoHyphens w:val="0"/>
        <w:spacing w:line="240" w:lineRule="auto"/>
        <w:rPr>
          <w:b/>
          <w:sz w:val="28"/>
          <w:lang w:val="fr-FR"/>
        </w:rPr>
      </w:pPr>
      <w:r w:rsidRPr="007B7E30">
        <w:rPr>
          <w:b/>
          <w:sz w:val="28"/>
          <w:lang w:val="fr-FR"/>
        </w:rPr>
        <w:br w:type="page"/>
      </w:r>
    </w:p>
    <w:p w:rsidR="00212FEA" w:rsidRPr="007B7E30" w:rsidRDefault="00212FEA" w:rsidP="00F405FB">
      <w:pPr>
        <w:tabs>
          <w:tab w:val="right" w:pos="851"/>
          <w:tab w:val="left" w:pos="6045"/>
        </w:tabs>
        <w:spacing w:before="360" w:after="240" w:line="300" w:lineRule="exact"/>
        <w:ind w:left="1134" w:right="1134" w:hanging="1134"/>
        <w:rPr>
          <w:b/>
          <w:sz w:val="28"/>
          <w:lang w:val="fr-FR"/>
        </w:rPr>
      </w:pPr>
      <w:r w:rsidRPr="007B7E30">
        <w:rPr>
          <w:b/>
          <w:sz w:val="28"/>
          <w:lang w:val="fr-FR"/>
        </w:rPr>
        <w:lastRenderedPageBreak/>
        <w:tab/>
      </w:r>
      <w:r w:rsidRPr="007B7E30">
        <w:rPr>
          <w:b/>
          <w:sz w:val="28"/>
          <w:lang w:val="fr-FR"/>
        </w:rPr>
        <w:tab/>
      </w:r>
      <w:r w:rsidR="00A17FF8" w:rsidRPr="007B7E30">
        <w:rPr>
          <w:b/>
          <w:sz w:val="28"/>
          <w:lang w:val="fr-FR"/>
        </w:rPr>
        <w:t>Certificat d’agrément ADN No 02</w:t>
      </w:r>
    </w:p>
    <w:p w:rsidR="00212FEA" w:rsidRPr="007B7E30" w:rsidRDefault="00212FEA" w:rsidP="00212FEA">
      <w:pPr>
        <w:spacing w:after="120"/>
        <w:ind w:left="1134" w:right="1134"/>
        <w:jc w:val="both"/>
        <w:rPr>
          <w:lang w:val="fr-FR"/>
        </w:rPr>
      </w:pPr>
      <w:r w:rsidRPr="007B7E30">
        <w:rPr>
          <w:lang w:val="fr-FR"/>
        </w:rPr>
        <w:t>1.</w:t>
      </w:r>
      <w:r w:rsidRPr="007B7E30">
        <w:rPr>
          <w:lang w:val="fr-FR"/>
        </w:rPr>
        <w:tab/>
        <w:t>Nom du bateau</w:t>
      </w:r>
      <w:r w:rsidR="00353B3F" w:rsidRPr="007B7E30">
        <w:rPr>
          <w:lang w:val="fr-FR"/>
        </w:rPr>
        <w:t xml:space="preserve"> :</w:t>
      </w:r>
      <w:r w:rsidRPr="007B7E30">
        <w:rPr>
          <w:lang w:val="fr-FR"/>
        </w:rPr>
        <w:tab/>
      </w:r>
      <w:r w:rsidRPr="007B7E30">
        <w:rPr>
          <w:lang w:val="fr-FR"/>
        </w:rPr>
        <w:tab/>
        <w:t>BALDA</w:t>
      </w:r>
    </w:p>
    <w:p w:rsidR="00212FEA" w:rsidRPr="007B7E30" w:rsidRDefault="00212FEA" w:rsidP="00212FEA">
      <w:pPr>
        <w:spacing w:after="120"/>
        <w:ind w:left="1134" w:right="1134"/>
        <w:jc w:val="both"/>
        <w:rPr>
          <w:lang w:val="fr-FR"/>
        </w:rPr>
      </w:pPr>
      <w:r w:rsidRPr="007B7E30">
        <w:rPr>
          <w:lang w:val="fr-FR"/>
        </w:rPr>
        <w:t>2.</w:t>
      </w:r>
      <w:r w:rsidRPr="007B7E30">
        <w:rPr>
          <w:lang w:val="fr-FR"/>
        </w:rPr>
        <w:tab/>
        <w:t>Numéro officiel ENI</w:t>
      </w:r>
      <w:r w:rsidR="00353B3F" w:rsidRPr="007B7E30">
        <w:rPr>
          <w:lang w:val="fr-FR"/>
        </w:rPr>
        <w:t xml:space="preserve"> :</w:t>
      </w:r>
      <w:r w:rsidRPr="007B7E30">
        <w:rPr>
          <w:lang w:val="fr-FR"/>
        </w:rPr>
        <w:tab/>
        <w:t>04020000</w:t>
      </w:r>
    </w:p>
    <w:p w:rsidR="00212FEA" w:rsidRPr="007B7E30" w:rsidRDefault="00212FEA" w:rsidP="00212FEA">
      <w:pPr>
        <w:spacing w:after="120"/>
        <w:ind w:left="1134" w:right="1134"/>
        <w:jc w:val="both"/>
        <w:rPr>
          <w:lang w:val="fr-FR"/>
        </w:rPr>
      </w:pPr>
      <w:r w:rsidRPr="007B7E30">
        <w:rPr>
          <w:lang w:val="fr-FR"/>
        </w:rPr>
        <w:t>3.</w:t>
      </w:r>
      <w:r w:rsidRPr="007B7E30">
        <w:rPr>
          <w:lang w:val="fr-FR"/>
        </w:rPr>
        <w:tab/>
        <w:t>Type de bateau</w:t>
      </w:r>
      <w:r w:rsidR="00353B3F" w:rsidRPr="007B7E30">
        <w:rPr>
          <w:lang w:val="fr-FR"/>
        </w:rPr>
        <w:t xml:space="preserve"> :</w:t>
      </w:r>
      <w:r w:rsidRPr="007B7E30">
        <w:rPr>
          <w:lang w:val="fr-FR"/>
        </w:rPr>
        <w:tab/>
      </w:r>
      <w:r w:rsidRPr="007B7E30">
        <w:rPr>
          <w:lang w:val="fr-FR"/>
        </w:rPr>
        <w:tab/>
        <w:t xml:space="preserve">automoteur-citerne </w:t>
      </w:r>
    </w:p>
    <w:p w:rsidR="00212FEA" w:rsidRPr="007B7E30" w:rsidRDefault="00212FEA" w:rsidP="00212FEA">
      <w:pPr>
        <w:spacing w:after="120"/>
        <w:ind w:left="1134" w:right="1134"/>
        <w:jc w:val="both"/>
        <w:rPr>
          <w:lang w:val="fr-FR"/>
        </w:rPr>
      </w:pPr>
      <w:r w:rsidRPr="007B7E30">
        <w:rPr>
          <w:lang w:val="fr-FR"/>
        </w:rPr>
        <w:t>4.</w:t>
      </w:r>
      <w:r w:rsidRPr="007B7E30">
        <w:rPr>
          <w:lang w:val="fr-FR"/>
        </w:rPr>
        <w:tab/>
        <w:t>Type de bateau-citerne</w:t>
      </w:r>
      <w:r w:rsidR="00353B3F" w:rsidRPr="007B7E30">
        <w:rPr>
          <w:lang w:val="fr-FR"/>
        </w:rPr>
        <w:t xml:space="preserve"> :</w:t>
      </w:r>
      <w:r w:rsidRPr="007B7E30">
        <w:rPr>
          <w:lang w:val="fr-FR"/>
        </w:rPr>
        <w:tab/>
        <w:t>C</w:t>
      </w:r>
    </w:p>
    <w:p w:rsidR="00212FEA" w:rsidRPr="007B7E30" w:rsidRDefault="00212FEA" w:rsidP="00212FEA">
      <w:pPr>
        <w:ind w:left="1134" w:right="1134"/>
        <w:jc w:val="both"/>
        <w:rPr>
          <w:rFonts w:ascii="Arial" w:hAnsi="Arial" w:cs="Arial"/>
          <w:szCs w:val="24"/>
          <w:lang w:val="fr-FR"/>
        </w:rPr>
      </w:pPr>
      <w:r w:rsidRPr="007B7E30">
        <w:t>5.</w:t>
      </w:r>
      <w:r w:rsidRPr="007B7E30">
        <w:tab/>
        <w:t>Etat des citernes à cargaison</w:t>
      </w:r>
      <w:r w:rsidR="00353B3F" w:rsidRPr="007B7E30">
        <w:t xml:space="preserve"> :</w:t>
      </w:r>
      <w:r w:rsidRPr="007B7E30">
        <w:tab/>
      </w:r>
      <w:r w:rsidRPr="007B7E30">
        <w:rPr>
          <w:strike/>
        </w:rPr>
        <w:t>1. citernes à cargaison à pression</w:t>
      </w:r>
      <w:r w:rsidRPr="007B7E30">
        <w:rPr>
          <w:rFonts w:ascii="Arial" w:hAnsi="Arial" w:cs="Arial"/>
          <w:szCs w:val="24"/>
          <w:lang w:val="fr-FR"/>
        </w:rPr>
        <w:t xml:space="preserve"> </w:t>
      </w:r>
      <w:r w:rsidRPr="007B7E30">
        <w:rPr>
          <w:szCs w:val="24"/>
          <w:vertAlign w:val="superscript"/>
          <w:lang w:val="fr-FR"/>
        </w:rPr>
        <w:t>1)</w:t>
      </w:r>
      <w:r w:rsidR="00516256" w:rsidRPr="007B7E30">
        <w:rPr>
          <w:szCs w:val="24"/>
          <w:vertAlign w:val="superscript"/>
          <w:lang w:val="fr-FR"/>
        </w:rPr>
        <w:t xml:space="preserve"> </w:t>
      </w:r>
      <w:r w:rsidRPr="007B7E30">
        <w:rPr>
          <w:szCs w:val="24"/>
          <w:vertAlign w:val="superscript"/>
          <w:lang w:val="fr-FR"/>
        </w:rPr>
        <w:t>2)</w:t>
      </w:r>
    </w:p>
    <w:p w:rsidR="00212FEA" w:rsidRPr="007B7E30" w:rsidRDefault="00212FEA" w:rsidP="00212FEA">
      <w:pPr>
        <w:tabs>
          <w:tab w:val="left" w:pos="-1560"/>
          <w:tab w:val="left" w:pos="284"/>
          <w:tab w:val="left" w:pos="3686"/>
        </w:tabs>
        <w:ind w:left="3686"/>
        <w:rPr>
          <w:szCs w:val="24"/>
          <w:lang w:val="fr-FR"/>
        </w:rPr>
      </w:pPr>
      <w:r w:rsidRPr="007B7E30">
        <w:rPr>
          <w:szCs w:val="24"/>
          <w:lang w:val="fr-FR"/>
        </w:rPr>
        <w:tab/>
      </w:r>
      <w:r w:rsidRPr="007B7E30">
        <w:rPr>
          <w:szCs w:val="24"/>
          <w:lang w:val="fr-FR"/>
        </w:rPr>
        <w:tab/>
        <w:t>2.</w:t>
      </w:r>
      <w:r w:rsidRPr="007B7E30">
        <w:rPr>
          <w:rFonts w:ascii="Arial" w:hAnsi="Arial" w:cs="Arial"/>
          <w:szCs w:val="24"/>
          <w:lang w:val="fr-FR"/>
        </w:rPr>
        <w:t xml:space="preserve"> </w:t>
      </w:r>
      <w:r w:rsidRPr="007B7E30">
        <w:rPr>
          <w:szCs w:val="24"/>
          <w:lang w:val="fr-FR"/>
        </w:rPr>
        <w:t>citernes à cargaison fermées</w:t>
      </w:r>
      <w:r w:rsidRPr="007B7E30">
        <w:rPr>
          <w:b/>
          <w:szCs w:val="24"/>
          <w:lang w:val="fr-FR"/>
        </w:rPr>
        <w:t xml:space="preserve"> </w:t>
      </w:r>
      <w:r w:rsidRPr="007B7E30">
        <w:rPr>
          <w:szCs w:val="24"/>
          <w:vertAlign w:val="superscript"/>
          <w:lang w:val="fr-FR"/>
        </w:rPr>
        <w:t>1)</w:t>
      </w:r>
      <w:r w:rsidR="00516256" w:rsidRPr="007B7E30">
        <w:rPr>
          <w:szCs w:val="24"/>
          <w:vertAlign w:val="superscript"/>
          <w:lang w:val="fr-FR"/>
        </w:rPr>
        <w:t xml:space="preserve"> </w:t>
      </w:r>
      <w:r w:rsidRPr="007B7E30">
        <w:rPr>
          <w:szCs w:val="24"/>
          <w:vertAlign w:val="superscript"/>
          <w:lang w:val="fr-FR"/>
        </w:rPr>
        <w:t>2)</w:t>
      </w:r>
    </w:p>
    <w:p w:rsidR="00212FEA" w:rsidRPr="007B7E30" w:rsidRDefault="00212FEA" w:rsidP="00212FEA">
      <w:pPr>
        <w:tabs>
          <w:tab w:val="left" w:pos="-1560"/>
          <w:tab w:val="left" w:pos="284"/>
          <w:tab w:val="left" w:pos="3686"/>
        </w:tabs>
        <w:ind w:left="4536"/>
        <w:rPr>
          <w:rFonts w:ascii="Arial" w:hAnsi="Arial" w:cs="Arial"/>
          <w:szCs w:val="24"/>
          <w:lang w:val="fr-FR"/>
        </w:rPr>
      </w:pPr>
      <w:r w:rsidRPr="007B7E30">
        <w:rPr>
          <w:strike/>
          <w:szCs w:val="24"/>
          <w:lang w:val="fr-FR"/>
        </w:rPr>
        <w:t>3. citernes à cargaison ouvertes avec coupe-flammes</w:t>
      </w:r>
      <w:r w:rsidRPr="007B7E30">
        <w:rPr>
          <w:rFonts w:ascii="Arial" w:hAnsi="Arial" w:cs="Arial"/>
          <w:szCs w:val="24"/>
          <w:lang w:val="fr-FR"/>
        </w:rPr>
        <w:t xml:space="preserve"> </w:t>
      </w:r>
      <w:r w:rsidRPr="007B7E30">
        <w:rPr>
          <w:szCs w:val="24"/>
          <w:vertAlign w:val="superscript"/>
          <w:lang w:val="fr-FR"/>
        </w:rPr>
        <w:t>1)</w:t>
      </w:r>
      <w:r w:rsidR="00516256" w:rsidRPr="007B7E30">
        <w:rPr>
          <w:szCs w:val="24"/>
          <w:vertAlign w:val="superscript"/>
          <w:lang w:val="fr-FR"/>
        </w:rPr>
        <w:t xml:space="preserve"> </w:t>
      </w:r>
      <w:r w:rsidRPr="007B7E30">
        <w:rPr>
          <w:szCs w:val="24"/>
          <w:vertAlign w:val="superscript"/>
          <w:lang w:val="fr-FR"/>
        </w:rPr>
        <w:t>2)</w:t>
      </w:r>
    </w:p>
    <w:p w:rsidR="00212FEA" w:rsidRPr="007B7E30" w:rsidRDefault="00212FEA" w:rsidP="00212FEA">
      <w:pPr>
        <w:tabs>
          <w:tab w:val="left" w:pos="-1560"/>
          <w:tab w:val="left" w:pos="284"/>
          <w:tab w:val="left" w:pos="3686"/>
        </w:tabs>
        <w:spacing w:after="120"/>
        <w:ind w:left="4536"/>
        <w:rPr>
          <w:szCs w:val="24"/>
          <w:lang w:val="fr-FR"/>
        </w:rPr>
      </w:pPr>
      <w:r w:rsidRPr="007B7E30">
        <w:rPr>
          <w:strike/>
          <w:szCs w:val="24"/>
          <w:lang w:val="fr-FR"/>
        </w:rPr>
        <w:t>4. citernes à cargaison ouvertes</w:t>
      </w:r>
      <w:r w:rsidRPr="007B7E30">
        <w:rPr>
          <w:szCs w:val="24"/>
          <w:lang w:val="fr-FR"/>
        </w:rPr>
        <w:t xml:space="preserve"> </w:t>
      </w:r>
      <w:r w:rsidRPr="007B7E30">
        <w:rPr>
          <w:szCs w:val="24"/>
          <w:vertAlign w:val="superscript"/>
          <w:lang w:val="fr-FR"/>
        </w:rPr>
        <w:t>1)</w:t>
      </w:r>
      <w:r w:rsidR="00516256" w:rsidRPr="007B7E30">
        <w:rPr>
          <w:szCs w:val="24"/>
          <w:vertAlign w:val="superscript"/>
          <w:lang w:val="fr-FR"/>
        </w:rPr>
        <w:t xml:space="preserve"> </w:t>
      </w:r>
      <w:r w:rsidRPr="007B7E30">
        <w:rPr>
          <w:szCs w:val="24"/>
          <w:vertAlign w:val="superscript"/>
          <w:lang w:val="fr-FR"/>
        </w:rPr>
        <w:t>2)</w:t>
      </w:r>
    </w:p>
    <w:p w:rsidR="00212FEA" w:rsidRPr="007B7E30" w:rsidRDefault="00212FEA" w:rsidP="00212FEA">
      <w:pPr>
        <w:ind w:left="1134" w:right="1134"/>
        <w:jc w:val="both"/>
        <w:rPr>
          <w:lang w:val="fr-FR"/>
        </w:rPr>
      </w:pPr>
      <w:r w:rsidRPr="007B7E30">
        <w:rPr>
          <w:lang w:val="fr-FR"/>
        </w:rPr>
        <w:t>6.</w:t>
      </w:r>
      <w:r w:rsidRPr="007B7E30">
        <w:rPr>
          <w:lang w:val="fr-FR"/>
        </w:rPr>
        <w:tab/>
        <w:t>Types de citernes à cargaison</w:t>
      </w:r>
      <w:r w:rsidR="00353B3F" w:rsidRPr="007B7E30">
        <w:rPr>
          <w:lang w:val="fr-FR"/>
        </w:rPr>
        <w:t xml:space="preserve"> :</w:t>
      </w:r>
      <w:r w:rsidRPr="007B7E30">
        <w:rPr>
          <w:lang w:val="fr-FR"/>
        </w:rPr>
        <w:tab/>
      </w:r>
      <w:r w:rsidRPr="007B7E30">
        <w:rPr>
          <w:strike/>
          <w:lang w:val="fr-FR"/>
        </w:rPr>
        <w:t>1. citernes à cargaison indépendantes</w:t>
      </w:r>
      <w:r w:rsidRPr="007B7E30">
        <w:rPr>
          <w:lang w:val="fr-FR"/>
        </w:rPr>
        <w:t xml:space="preserve"> </w:t>
      </w:r>
      <w:r w:rsidRPr="007B7E30">
        <w:rPr>
          <w:vertAlign w:val="superscript"/>
          <w:lang w:val="fr-FR"/>
        </w:rPr>
        <w:t>1)</w:t>
      </w:r>
      <w:r w:rsidR="00516256" w:rsidRPr="007B7E30">
        <w:rPr>
          <w:vertAlign w:val="superscript"/>
          <w:lang w:val="fr-FR"/>
        </w:rPr>
        <w:t xml:space="preserve"> </w:t>
      </w:r>
      <w:r w:rsidRPr="007B7E30">
        <w:rPr>
          <w:vertAlign w:val="superscript"/>
          <w:lang w:val="fr-FR"/>
        </w:rPr>
        <w:t>2)</w:t>
      </w:r>
    </w:p>
    <w:p w:rsidR="00212FEA" w:rsidRPr="007B7E30" w:rsidRDefault="00212FEA" w:rsidP="00212FEA">
      <w:pPr>
        <w:tabs>
          <w:tab w:val="left" w:pos="-1560"/>
          <w:tab w:val="left" w:pos="284"/>
          <w:tab w:val="left" w:pos="3686"/>
        </w:tabs>
        <w:ind w:left="4536"/>
        <w:rPr>
          <w:szCs w:val="24"/>
          <w:lang w:val="fr-FR"/>
        </w:rPr>
      </w:pPr>
      <w:r w:rsidRPr="007B7E30">
        <w:rPr>
          <w:szCs w:val="24"/>
          <w:lang w:val="fr-FR"/>
        </w:rPr>
        <w:t xml:space="preserve">2. citernes à cargaison intégrales </w:t>
      </w:r>
      <w:r w:rsidRPr="007B7E30">
        <w:rPr>
          <w:szCs w:val="24"/>
          <w:vertAlign w:val="superscript"/>
          <w:lang w:val="fr-FR"/>
        </w:rPr>
        <w:t>1)</w:t>
      </w:r>
      <w:r w:rsidR="00516256" w:rsidRPr="007B7E30">
        <w:rPr>
          <w:szCs w:val="24"/>
          <w:vertAlign w:val="superscript"/>
          <w:lang w:val="fr-FR"/>
        </w:rPr>
        <w:t xml:space="preserve"> </w:t>
      </w:r>
      <w:r w:rsidRPr="007B7E30">
        <w:rPr>
          <w:szCs w:val="24"/>
          <w:vertAlign w:val="superscript"/>
          <w:lang w:val="fr-FR"/>
        </w:rPr>
        <w:t>2)</w:t>
      </w:r>
    </w:p>
    <w:p w:rsidR="00212FEA" w:rsidRPr="007B7E30" w:rsidRDefault="00212FEA" w:rsidP="00212FEA">
      <w:pPr>
        <w:tabs>
          <w:tab w:val="left" w:pos="-1560"/>
          <w:tab w:val="left" w:pos="284"/>
          <w:tab w:val="left" w:pos="3686"/>
        </w:tabs>
        <w:spacing w:after="120"/>
        <w:ind w:left="4536"/>
        <w:rPr>
          <w:szCs w:val="24"/>
          <w:lang w:val="fr-FR"/>
        </w:rPr>
      </w:pPr>
      <w:r w:rsidRPr="007B7E30">
        <w:rPr>
          <w:strike/>
          <w:szCs w:val="24"/>
          <w:lang w:val="fr-FR"/>
        </w:rPr>
        <w:t>3. parois des citernes à cargaison différentes de la coque</w:t>
      </w:r>
      <w:r w:rsidRPr="007B7E30">
        <w:rPr>
          <w:szCs w:val="24"/>
          <w:lang w:val="fr-FR"/>
        </w:rPr>
        <w:t xml:space="preserve"> </w:t>
      </w:r>
      <w:r w:rsidRPr="007B7E30">
        <w:rPr>
          <w:szCs w:val="24"/>
          <w:vertAlign w:val="superscript"/>
          <w:lang w:val="fr-FR"/>
        </w:rPr>
        <w:t>1)</w:t>
      </w:r>
      <w:r w:rsidR="00516256" w:rsidRPr="007B7E30">
        <w:rPr>
          <w:szCs w:val="24"/>
          <w:vertAlign w:val="superscript"/>
          <w:lang w:val="fr-FR"/>
        </w:rPr>
        <w:t xml:space="preserve"> </w:t>
      </w:r>
      <w:r w:rsidRPr="007B7E30">
        <w:rPr>
          <w:szCs w:val="24"/>
          <w:vertAlign w:val="superscript"/>
          <w:lang w:val="fr-FR"/>
        </w:rPr>
        <w:t>2)</w:t>
      </w:r>
    </w:p>
    <w:p w:rsidR="00212FEA" w:rsidRPr="007B7E30" w:rsidRDefault="00212FEA" w:rsidP="00B827E8">
      <w:pPr>
        <w:spacing w:after="120"/>
        <w:ind w:left="1701" w:right="1134" w:hanging="567"/>
        <w:jc w:val="both"/>
        <w:rPr>
          <w:szCs w:val="24"/>
          <w:lang w:val="fr-FR"/>
        </w:rPr>
      </w:pPr>
      <w:r w:rsidRPr="007B7E30">
        <w:t>7.</w:t>
      </w:r>
      <w:r w:rsidRPr="007B7E30">
        <w:tab/>
        <w:t xml:space="preserve">Pression d’ouverture des soupapes </w:t>
      </w:r>
      <w:ins w:id="232" w:author="Martine Moench" w:date="2018-10-05T15:44:00Z">
        <w:r w:rsidR="00CF1A4E" w:rsidRPr="007B7E30">
          <w:t xml:space="preserve">de surpression / des soupapes </w:t>
        </w:r>
      </w:ins>
      <w:r w:rsidRPr="007B7E30">
        <w:t>de dégagement</w:t>
      </w:r>
      <w:del w:id="233" w:author="Martine Moench" w:date="2018-10-05T15:45:00Z">
        <w:r w:rsidRPr="007B7E30" w:rsidDel="00CF1A4E">
          <w:delText>des gaz</w:delText>
        </w:r>
      </w:del>
      <w:r w:rsidRPr="007B7E30">
        <w:t xml:space="preserve"> à grande vitesse/</w:t>
      </w:r>
      <w:r w:rsidRPr="007B7E30">
        <w:rPr>
          <w:strike/>
        </w:rPr>
        <w:t>des soupapes de sécurité</w:t>
      </w:r>
      <w:r w:rsidR="00B827E8" w:rsidRPr="007B7E30">
        <w:rPr>
          <w:strike/>
        </w:rPr>
        <w:t xml:space="preserve"> </w:t>
      </w:r>
      <w:r w:rsidRPr="007B7E30">
        <w:rPr>
          <w:vertAlign w:val="superscript"/>
        </w:rPr>
        <w:t>1)</w:t>
      </w:r>
      <w:r w:rsidR="00516256" w:rsidRPr="007B7E30">
        <w:rPr>
          <w:vertAlign w:val="superscript"/>
        </w:rPr>
        <w:t xml:space="preserve"> </w:t>
      </w:r>
      <w:r w:rsidRPr="007B7E30">
        <w:rPr>
          <w:vertAlign w:val="superscript"/>
        </w:rPr>
        <w:t>2)</w:t>
      </w:r>
      <w:r w:rsidR="00353B3F" w:rsidRPr="007B7E30">
        <w:t xml:space="preserve"> :</w:t>
      </w:r>
      <w:r w:rsidRPr="007B7E30">
        <w:rPr>
          <w:rFonts w:ascii="Arial" w:hAnsi="Arial" w:cs="Arial"/>
          <w:szCs w:val="24"/>
          <w:lang w:val="fr-FR"/>
        </w:rPr>
        <w:t xml:space="preserve"> </w:t>
      </w:r>
      <w:r w:rsidRPr="007B7E30">
        <w:rPr>
          <w:rFonts w:ascii="Arial" w:hAnsi="Arial" w:cs="Arial"/>
          <w:szCs w:val="24"/>
          <w:lang w:val="fr-FR"/>
        </w:rPr>
        <w:tab/>
      </w:r>
      <w:r w:rsidR="007F297D" w:rsidRPr="007B7E30">
        <w:rPr>
          <w:rFonts w:ascii="Arial" w:hAnsi="Arial" w:cs="Arial"/>
          <w:szCs w:val="24"/>
          <w:lang w:val="fr-FR"/>
        </w:rPr>
        <w:tab/>
      </w:r>
      <w:r w:rsidR="007F297D" w:rsidRPr="007B7E30">
        <w:rPr>
          <w:rFonts w:ascii="Arial" w:hAnsi="Arial" w:cs="Arial"/>
          <w:szCs w:val="24"/>
          <w:lang w:val="fr-FR"/>
        </w:rPr>
        <w:tab/>
      </w:r>
      <w:r w:rsidRPr="007B7E30">
        <w:t>30 kPa</w:t>
      </w:r>
    </w:p>
    <w:p w:rsidR="00212FEA" w:rsidRPr="007B7E30" w:rsidRDefault="00212FEA" w:rsidP="00212FEA">
      <w:pPr>
        <w:spacing w:after="120"/>
        <w:ind w:left="1134" w:right="1134"/>
        <w:jc w:val="both"/>
        <w:rPr>
          <w:lang w:val="fr-FR"/>
        </w:rPr>
      </w:pPr>
      <w:r w:rsidRPr="007B7E30">
        <w:rPr>
          <w:lang w:val="fr-FR"/>
        </w:rPr>
        <w:t>8.</w:t>
      </w:r>
      <w:r w:rsidRPr="007B7E30">
        <w:rPr>
          <w:lang w:val="fr-FR"/>
        </w:rPr>
        <w:tab/>
        <w:t>Equipements supplémentaires</w:t>
      </w:r>
      <w:r w:rsidR="00353B3F" w:rsidRPr="007B7E30">
        <w:rPr>
          <w:lang w:val="fr-FR"/>
        </w:rPr>
        <w:t xml:space="preserve"> :</w:t>
      </w:r>
    </w:p>
    <w:p w:rsidR="00212FEA" w:rsidRPr="007B7E30" w:rsidRDefault="00212FEA" w:rsidP="00212FEA">
      <w:pPr>
        <w:numPr>
          <w:ilvl w:val="0"/>
          <w:numId w:val="1"/>
        </w:numPr>
        <w:spacing w:line="200" w:lineRule="exact"/>
        <w:ind w:right="1134"/>
        <w:jc w:val="both"/>
        <w:rPr>
          <w:lang w:val="fr-FR"/>
        </w:rPr>
      </w:pPr>
      <w:r w:rsidRPr="007B7E30">
        <w:rPr>
          <w:lang w:val="fr-FR"/>
        </w:rPr>
        <w:t>dispositif de prise d’échantillons</w:t>
      </w:r>
    </w:p>
    <w:p w:rsidR="00212FEA" w:rsidRPr="007B7E30" w:rsidRDefault="00212FEA" w:rsidP="00212FEA">
      <w:pPr>
        <w:numPr>
          <w:ilvl w:val="12"/>
          <w:numId w:val="0"/>
        </w:numPr>
        <w:tabs>
          <w:tab w:val="left" w:pos="-1560"/>
          <w:tab w:val="left" w:pos="567"/>
        </w:tabs>
        <w:spacing w:line="200" w:lineRule="exact"/>
        <w:ind w:left="1418"/>
        <w:rPr>
          <w:szCs w:val="24"/>
          <w:lang w:val="fr-FR"/>
        </w:rPr>
      </w:pPr>
      <w:r w:rsidRPr="007B7E30">
        <w:rPr>
          <w:szCs w:val="24"/>
          <w:lang w:val="fr-FR"/>
        </w:rPr>
        <w:tab/>
        <w:t>raccord pour dispositif de prise d’échantillon</w:t>
      </w:r>
      <w:r w:rsidRPr="007B7E30">
        <w:rPr>
          <w:rFonts w:ascii="Arial" w:hAnsi="Arial" w:cs="Arial"/>
          <w:szCs w:val="24"/>
          <w:lang w:val="fr-FR"/>
        </w:rPr>
        <w:tab/>
      </w:r>
      <w:r w:rsidRPr="007B7E30">
        <w:rPr>
          <w:rFonts w:ascii="Arial" w:hAnsi="Arial" w:cs="Arial"/>
          <w:szCs w:val="24"/>
          <w:lang w:val="fr-FR"/>
        </w:rPr>
        <w:tab/>
      </w:r>
      <w:r w:rsidRPr="007B7E30">
        <w:rPr>
          <w:szCs w:val="24"/>
          <w:lang w:val="fr-FR"/>
        </w:rPr>
        <w:t>oui/</w:t>
      </w:r>
      <w:r w:rsidRPr="007B7E30">
        <w:rPr>
          <w:strike/>
          <w:szCs w:val="24"/>
          <w:lang w:val="fr-FR"/>
        </w:rPr>
        <w:t>non</w:t>
      </w:r>
      <w:r w:rsidRPr="007B7E30">
        <w:rPr>
          <w:rFonts w:ascii="Arial" w:hAnsi="Arial" w:cs="Arial"/>
          <w:b/>
          <w:szCs w:val="24"/>
          <w:lang w:val="fr-FR"/>
        </w:rPr>
        <w:t xml:space="preserve"> </w:t>
      </w:r>
      <w:r w:rsidRPr="007B7E30">
        <w:rPr>
          <w:szCs w:val="24"/>
          <w:vertAlign w:val="superscript"/>
          <w:lang w:val="fr-FR"/>
        </w:rPr>
        <w:t>1)</w:t>
      </w:r>
      <w:r w:rsidR="00516256" w:rsidRPr="007B7E30">
        <w:rPr>
          <w:szCs w:val="24"/>
          <w:vertAlign w:val="superscript"/>
          <w:lang w:val="fr-FR"/>
        </w:rPr>
        <w:t xml:space="preserve"> </w:t>
      </w:r>
      <w:r w:rsidRPr="007B7E30">
        <w:rPr>
          <w:szCs w:val="24"/>
          <w:vertAlign w:val="superscript"/>
          <w:lang w:val="fr-FR"/>
        </w:rPr>
        <w:t>2)</w:t>
      </w:r>
    </w:p>
    <w:p w:rsidR="00212FEA" w:rsidRPr="007B7E30" w:rsidRDefault="00212FEA" w:rsidP="00212FEA">
      <w:pPr>
        <w:numPr>
          <w:ilvl w:val="12"/>
          <w:numId w:val="0"/>
        </w:numPr>
        <w:tabs>
          <w:tab w:val="left" w:pos="-1560"/>
          <w:tab w:val="left" w:pos="567"/>
        </w:tabs>
        <w:spacing w:after="120" w:line="200" w:lineRule="exact"/>
        <w:ind w:left="1418"/>
        <w:rPr>
          <w:szCs w:val="24"/>
          <w:lang w:val="fr-FR"/>
        </w:rPr>
      </w:pPr>
      <w:r w:rsidRPr="007B7E30">
        <w:rPr>
          <w:szCs w:val="24"/>
          <w:lang w:val="fr-FR"/>
        </w:rPr>
        <w:tab/>
        <w:t>orifice de prise d’échantillons</w:t>
      </w:r>
      <w:r w:rsidRPr="007B7E30">
        <w:rPr>
          <w:rFonts w:ascii="Arial" w:hAnsi="Arial" w:cs="Arial"/>
          <w:szCs w:val="24"/>
          <w:lang w:val="fr-FR"/>
        </w:rPr>
        <w:tab/>
      </w:r>
      <w:r w:rsidRPr="007B7E30">
        <w:rPr>
          <w:rFonts w:ascii="Arial" w:hAnsi="Arial" w:cs="Arial"/>
          <w:szCs w:val="24"/>
          <w:lang w:val="fr-FR"/>
        </w:rPr>
        <w:tab/>
      </w:r>
      <w:r w:rsidRPr="007B7E30">
        <w:rPr>
          <w:rFonts w:ascii="Arial" w:hAnsi="Arial" w:cs="Arial"/>
          <w:szCs w:val="24"/>
          <w:lang w:val="fr-FR"/>
        </w:rPr>
        <w:tab/>
      </w:r>
      <w:r w:rsidRPr="007B7E30">
        <w:rPr>
          <w:rFonts w:ascii="Arial" w:hAnsi="Arial" w:cs="Arial"/>
          <w:szCs w:val="24"/>
          <w:lang w:val="fr-FR"/>
        </w:rPr>
        <w:tab/>
      </w:r>
      <w:r w:rsidRPr="007B7E30">
        <w:rPr>
          <w:szCs w:val="24"/>
          <w:lang w:val="fr-FR"/>
        </w:rPr>
        <w:t>oui/</w:t>
      </w:r>
      <w:r w:rsidRPr="007B7E30">
        <w:rPr>
          <w:strike/>
          <w:szCs w:val="24"/>
          <w:lang w:val="fr-FR"/>
        </w:rPr>
        <w:t>non</w:t>
      </w:r>
      <w:r w:rsidRPr="007B7E30">
        <w:rPr>
          <w:rFonts w:ascii="Arial" w:hAnsi="Arial" w:cs="Arial"/>
          <w:b/>
          <w:szCs w:val="24"/>
          <w:lang w:val="fr-FR"/>
        </w:rPr>
        <w:t xml:space="preserve"> </w:t>
      </w:r>
      <w:r w:rsidRPr="007B7E30">
        <w:rPr>
          <w:szCs w:val="24"/>
          <w:vertAlign w:val="superscript"/>
          <w:lang w:val="fr-FR"/>
        </w:rPr>
        <w:t>1)</w:t>
      </w:r>
      <w:r w:rsidR="00516256" w:rsidRPr="007B7E30">
        <w:rPr>
          <w:szCs w:val="24"/>
          <w:vertAlign w:val="superscript"/>
          <w:lang w:val="fr-FR"/>
        </w:rPr>
        <w:t xml:space="preserve"> </w:t>
      </w:r>
      <w:r w:rsidRPr="007B7E30">
        <w:rPr>
          <w:szCs w:val="24"/>
          <w:vertAlign w:val="superscript"/>
          <w:lang w:val="fr-FR"/>
        </w:rPr>
        <w:t>2)</w:t>
      </w:r>
    </w:p>
    <w:p w:rsidR="00212FEA" w:rsidRPr="007B7E30" w:rsidRDefault="00212FEA" w:rsidP="00212FEA">
      <w:pPr>
        <w:numPr>
          <w:ilvl w:val="0"/>
          <w:numId w:val="1"/>
        </w:numPr>
        <w:spacing w:line="200" w:lineRule="exact"/>
        <w:ind w:right="1134"/>
        <w:jc w:val="both"/>
        <w:rPr>
          <w:lang w:val="fr-FR"/>
        </w:rPr>
      </w:pPr>
      <w:r w:rsidRPr="007B7E30">
        <w:rPr>
          <w:lang w:val="fr-FR"/>
        </w:rPr>
        <w:t>installation de pulvérisation d’eau</w:t>
      </w:r>
      <w:r w:rsidRPr="007B7E30">
        <w:rPr>
          <w:lang w:val="fr-FR"/>
        </w:rPr>
        <w:tab/>
      </w:r>
      <w:r w:rsidRPr="007B7E30">
        <w:rPr>
          <w:lang w:val="fr-FR"/>
        </w:rPr>
        <w:tab/>
      </w:r>
      <w:r w:rsidRPr="007B7E30">
        <w:rPr>
          <w:lang w:val="fr-FR"/>
        </w:rPr>
        <w:tab/>
      </w:r>
      <w:r w:rsidRPr="007B7E30">
        <w:rPr>
          <w:lang w:val="fr-FR"/>
        </w:rPr>
        <w:tab/>
      </w:r>
      <w:r w:rsidRPr="007B7E30">
        <w:rPr>
          <w:strike/>
          <w:lang w:val="fr-FR"/>
        </w:rPr>
        <w:t>oui</w:t>
      </w:r>
      <w:r w:rsidRPr="007B7E30">
        <w:rPr>
          <w:lang w:val="fr-FR"/>
        </w:rPr>
        <w:t>/non</w:t>
      </w:r>
      <w:r w:rsidRPr="007B7E30">
        <w:rPr>
          <w:b/>
          <w:lang w:val="fr-FR"/>
        </w:rPr>
        <w:t xml:space="preserve"> </w:t>
      </w:r>
      <w:r w:rsidRPr="007B7E30">
        <w:rPr>
          <w:vertAlign w:val="superscript"/>
          <w:lang w:val="fr-FR"/>
        </w:rPr>
        <w:t>1)</w:t>
      </w:r>
      <w:r w:rsidR="00516256" w:rsidRPr="007B7E30">
        <w:rPr>
          <w:vertAlign w:val="superscript"/>
          <w:lang w:val="fr-FR"/>
        </w:rPr>
        <w:t xml:space="preserve"> </w:t>
      </w:r>
      <w:r w:rsidRPr="007B7E30">
        <w:rPr>
          <w:vertAlign w:val="superscript"/>
          <w:lang w:val="fr-FR"/>
        </w:rPr>
        <w:t>2)</w:t>
      </w:r>
    </w:p>
    <w:p w:rsidR="00212FEA" w:rsidRPr="007B7E30" w:rsidRDefault="00212FEA" w:rsidP="00212FEA">
      <w:pPr>
        <w:numPr>
          <w:ilvl w:val="12"/>
          <w:numId w:val="0"/>
        </w:numPr>
        <w:tabs>
          <w:tab w:val="left" w:pos="-1560"/>
          <w:tab w:val="left" w:pos="567"/>
        </w:tabs>
        <w:spacing w:after="120" w:line="200" w:lineRule="exact"/>
        <w:ind w:left="851"/>
        <w:rPr>
          <w:szCs w:val="24"/>
          <w:lang w:val="fr-FR"/>
        </w:rPr>
      </w:pPr>
      <w:r w:rsidRPr="007B7E30">
        <w:rPr>
          <w:rFonts w:ascii="Arial" w:hAnsi="Arial" w:cs="Arial"/>
          <w:szCs w:val="24"/>
          <w:lang w:val="fr-FR"/>
        </w:rPr>
        <w:tab/>
      </w:r>
      <w:r w:rsidRPr="007B7E30">
        <w:rPr>
          <w:rFonts w:ascii="Arial" w:hAnsi="Arial" w:cs="Arial"/>
          <w:szCs w:val="24"/>
          <w:lang w:val="fr-FR"/>
        </w:rPr>
        <w:tab/>
      </w:r>
      <w:r w:rsidRPr="007B7E30">
        <w:rPr>
          <w:szCs w:val="24"/>
          <w:lang w:val="fr-FR"/>
        </w:rPr>
        <w:t>alarme de pression interne 40 kPa</w:t>
      </w:r>
      <w:r w:rsidRPr="007B7E30">
        <w:rPr>
          <w:rFonts w:ascii="Arial" w:hAnsi="Arial" w:cs="Arial"/>
          <w:szCs w:val="24"/>
          <w:lang w:val="fr-FR"/>
        </w:rPr>
        <w:tab/>
      </w:r>
      <w:r w:rsidRPr="007B7E30">
        <w:rPr>
          <w:rFonts w:ascii="Arial" w:hAnsi="Arial" w:cs="Arial"/>
          <w:szCs w:val="24"/>
          <w:lang w:val="fr-FR"/>
        </w:rPr>
        <w:tab/>
      </w:r>
      <w:r w:rsidRPr="007B7E30">
        <w:rPr>
          <w:rFonts w:ascii="Arial" w:hAnsi="Arial" w:cs="Arial"/>
          <w:szCs w:val="24"/>
          <w:lang w:val="fr-FR"/>
        </w:rPr>
        <w:tab/>
      </w:r>
      <w:r w:rsidRPr="007B7E30">
        <w:rPr>
          <w:rFonts w:ascii="Arial" w:hAnsi="Arial" w:cs="Arial"/>
          <w:szCs w:val="24"/>
          <w:lang w:val="fr-FR"/>
        </w:rPr>
        <w:tab/>
      </w:r>
      <w:r w:rsidRPr="007B7E30">
        <w:rPr>
          <w:strike/>
          <w:szCs w:val="24"/>
          <w:lang w:val="fr-FR"/>
        </w:rPr>
        <w:t>oui</w:t>
      </w:r>
      <w:r w:rsidRPr="007B7E30">
        <w:rPr>
          <w:szCs w:val="24"/>
          <w:lang w:val="fr-FR"/>
        </w:rPr>
        <w:t>/non</w:t>
      </w:r>
      <w:r w:rsidRPr="007B7E30">
        <w:rPr>
          <w:b/>
          <w:szCs w:val="24"/>
          <w:lang w:val="fr-FR"/>
        </w:rPr>
        <w:t xml:space="preserve"> </w:t>
      </w:r>
      <w:r w:rsidRPr="007B7E30">
        <w:rPr>
          <w:szCs w:val="24"/>
          <w:vertAlign w:val="superscript"/>
          <w:lang w:val="fr-FR"/>
        </w:rPr>
        <w:t>1)</w:t>
      </w:r>
      <w:r w:rsidR="00516256" w:rsidRPr="007B7E30">
        <w:rPr>
          <w:szCs w:val="24"/>
          <w:vertAlign w:val="superscript"/>
          <w:lang w:val="fr-FR"/>
        </w:rPr>
        <w:t xml:space="preserve"> </w:t>
      </w:r>
      <w:r w:rsidRPr="007B7E30">
        <w:rPr>
          <w:szCs w:val="24"/>
          <w:vertAlign w:val="superscript"/>
          <w:lang w:val="fr-FR"/>
        </w:rPr>
        <w:t>2)</w:t>
      </w:r>
    </w:p>
    <w:p w:rsidR="00212FEA" w:rsidRPr="007B7E30" w:rsidRDefault="00212FEA" w:rsidP="00212FEA">
      <w:pPr>
        <w:numPr>
          <w:ilvl w:val="0"/>
          <w:numId w:val="1"/>
        </w:numPr>
        <w:spacing w:line="200" w:lineRule="exact"/>
        <w:ind w:right="1134"/>
        <w:jc w:val="both"/>
        <w:rPr>
          <w:lang w:val="fr-FR"/>
        </w:rPr>
      </w:pPr>
      <w:r w:rsidRPr="007B7E30">
        <w:rPr>
          <w:lang w:val="fr-FR"/>
        </w:rPr>
        <w:t>chauffage de la cargaison</w:t>
      </w:r>
    </w:p>
    <w:p w:rsidR="00212FEA" w:rsidRPr="007B7E30" w:rsidRDefault="00212FEA" w:rsidP="00212FEA">
      <w:pPr>
        <w:numPr>
          <w:ilvl w:val="12"/>
          <w:numId w:val="0"/>
        </w:numPr>
        <w:tabs>
          <w:tab w:val="left" w:pos="-1560"/>
          <w:tab w:val="left" w:pos="567"/>
        </w:tabs>
        <w:spacing w:line="200" w:lineRule="exact"/>
        <w:ind w:left="1418"/>
        <w:rPr>
          <w:szCs w:val="24"/>
          <w:lang w:val="fr-FR"/>
        </w:rPr>
      </w:pPr>
      <w:r w:rsidRPr="007B7E30">
        <w:rPr>
          <w:rFonts w:ascii="Arial" w:hAnsi="Arial" w:cs="Arial"/>
          <w:szCs w:val="24"/>
          <w:lang w:val="fr-FR"/>
        </w:rPr>
        <w:tab/>
      </w:r>
      <w:r w:rsidRPr="007B7E30">
        <w:rPr>
          <w:szCs w:val="24"/>
          <w:lang w:val="fr-FR"/>
        </w:rPr>
        <w:t>chauffage possible à partir de la terre</w:t>
      </w:r>
      <w:r w:rsidRPr="007B7E30">
        <w:rPr>
          <w:rFonts w:ascii="Arial" w:hAnsi="Arial" w:cs="Arial"/>
          <w:szCs w:val="24"/>
          <w:lang w:val="fr-FR"/>
        </w:rPr>
        <w:tab/>
      </w:r>
      <w:r w:rsidRPr="007B7E30">
        <w:rPr>
          <w:rFonts w:ascii="Arial" w:hAnsi="Arial" w:cs="Arial"/>
          <w:szCs w:val="24"/>
          <w:lang w:val="fr-FR"/>
        </w:rPr>
        <w:tab/>
      </w:r>
      <w:r w:rsidRPr="007B7E30">
        <w:rPr>
          <w:rFonts w:ascii="Arial" w:hAnsi="Arial" w:cs="Arial"/>
          <w:szCs w:val="24"/>
          <w:lang w:val="fr-FR"/>
        </w:rPr>
        <w:tab/>
      </w:r>
      <w:r w:rsidRPr="007B7E30">
        <w:rPr>
          <w:szCs w:val="24"/>
          <w:lang w:val="fr-FR"/>
        </w:rPr>
        <w:t>oui/</w:t>
      </w:r>
      <w:r w:rsidRPr="007B7E30">
        <w:rPr>
          <w:strike/>
          <w:szCs w:val="24"/>
          <w:lang w:val="fr-FR"/>
        </w:rPr>
        <w:t>non</w:t>
      </w:r>
      <w:r w:rsidRPr="007B7E30">
        <w:rPr>
          <w:b/>
          <w:szCs w:val="24"/>
          <w:lang w:val="fr-FR"/>
        </w:rPr>
        <w:t xml:space="preserve"> </w:t>
      </w:r>
      <w:r w:rsidRPr="007B7E30">
        <w:rPr>
          <w:szCs w:val="24"/>
          <w:vertAlign w:val="superscript"/>
          <w:lang w:val="fr-FR"/>
        </w:rPr>
        <w:t>1)</w:t>
      </w:r>
      <w:r w:rsidR="00516256" w:rsidRPr="007B7E30">
        <w:rPr>
          <w:szCs w:val="24"/>
          <w:vertAlign w:val="superscript"/>
          <w:lang w:val="fr-FR"/>
        </w:rPr>
        <w:t xml:space="preserve"> </w:t>
      </w:r>
      <w:r w:rsidRPr="007B7E30">
        <w:rPr>
          <w:szCs w:val="24"/>
          <w:vertAlign w:val="superscript"/>
          <w:lang w:val="fr-FR"/>
        </w:rPr>
        <w:t>2)</w:t>
      </w:r>
    </w:p>
    <w:p w:rsidR="00212FEA" w:rsidRPr="007B7E30" w:rsidRDefault="00212FEA" w:rsidP="00212FEA">
      <w:pPr>
        <w:numPr>
          <w:ilvl w:val="12"/>
          <w:numId w:val="0"/>
        </w:numPr>
        <w:tabs>
          <w:tab w:val="left" w:pos="-1560"/>
          <w:tab w:val="left" w:pos="567"/>
        </w:tabs>
        <w:spacing w:after="120" w:line="200" w:lineRule="exact"/>
        <w:ind w:left="1418"/>
        <w:rPr>
          <w:szCs w:val="24"/>
          <w:lang w:val="fr-FR"/>
        </w:rPr>
      </w:pPr>
      <w:r w:rsidRPr="007B7E30">
        <w:rPr>
          <w:rFonts w:ascii="Arial" w:hAnsi="Arial" w:cs="Arial"/>
          <w:szCs w:val="24"/>
          <w:lang w:val="fr-FR"/>
        </w:rPr>
        <w:tab/>
      </w:r>
      <w:r w:rsidRPr="007B7E30">
        <w:rPr>
          <w:szCs w:val="24"/>
          <w:lang w:val="fr-FR"/>
        </w:rPr>
        <w:t>installation de chauffage à bord</w:t>
      </w:r>
      <w:r w:rsidRPr="007B7E30">
        <w:rPr>
          <w:szCs w:val="24"/>
          <w:lang w:val="fr-FR"/>
        </w:rPr>
        <w:tab/>
      </w:r>
      <w:r w:rsidRPr="007B7E30">
        <w:rPr>
          <w:rFonts w:ascii="Arial" w:hAnsi="Arial" w:cs="Arial"/>
          <w:szCs w:val="24"/>
          <w:lang w:val="fr-FR"/>
        </w:rPr>
        <w:tab/>
      </w:r>
      <w:r w:rsidRPr="007B7E30">
        <w:rPr>
          <w:rFonts w:ascii="Arial" w:hAnsi="Arial" w:cs="Arial"/>
          <w:szCs w:val="24"/>
          <w:lang w:val="fr-FR"/>
        </w:rPr>
        <w:tab/>
      </w:r>
      <w:r w:rsidRPr="007B7E30">
        <w:rPr>
          <w:rFonts w:ascii="Arial" w:hAnsi="Arial" w:cs="Arial"/>
          <w:szCs w:val="24"/>
          <w:lang w:val="fr-FR"/>
        </w:rPr>
        <w:tab/>
      </w:r>
      <w:r w:rsidRPr="007B7E30">
        <w:rPr>
          <w:strike/>
          <w:szCs w:val="24"/>
          <w:lang w:val="fr-FR"/>
        </w:rPr>
        <w:t>oui</w:t>
      </w:r>
      <w:r w:rsidRPr="007B7E30">
        <w:rPr>
          <w:szCs w:val="24"/>
          <w:lang w:val="fr-FR"/>
        </w:rPr>
        <w:t>/non</w:t>
      </w:r>
      <w:r w:rsidRPr="007B7E30">
        <w:rPr>
          <w:b/>
          <w:szCs w:val="24"/>
          <w:lang w:val="fr-FR"/>
        </w:rPr>
        <w:t xml:space="preserve"> </w:t>
      </w:r>
      <w:r w:rsidRPr="007B7E30">
        <w:rPr>
          <w:szCs w:val="24"/>
          <w:vertAlign w:val="superscript"/>
          <w:lang w:val="fr-FR"/>
        </w:rPr>
        <w:t>1)</w:t>
      </w:r>
      <w:r w:rsidR="00516256" w:rsidRPr="007B7E30">
        <w:rPr>
          <w:szCs w:val="24"/>
          <w:vertAlign w:val="superscript"/>
          <w:lang w:val="fr-FR"/>
        </w:rPr>
        <w:t xml:space="preserve"> </w:t>
      </w:r>
      <w:r w:rsidRPr="007B7E30">
        <w:rPr>
          <w:szCs w:val="24"/>
          <w:vertAlign w:val="superscript"/>
          <w:lang w:val="fr-FR"/>
        </w:rPr>
        <w:t>2)</w:t>
      </w:r>
    </w:p>
    <w:p w:rsidR="00212FEA" w:rsidRPr="007B7E30" w:rsidRDefault="00212FEA" w:rsidP="00212FEA">
      <w:pPr>
        <w:numPr>
          <w:ilvl w:val="0"/>
          <w:numId w:val="1"/>
        </w:numPr>
        <w:spacing w:after="120" w:line="200" w:lineRule="exact"/>
        <w:ind w:right="1134"/>
        <w:jc w:val="both"/>
        <w:rPr>
          <w:lang w:val="fr-FR"/>
        </w:rPr>
      </w:pPr>
      <w:r w:rsidRPr="007B7E30">
        <w:rPr>
          <w:lang w:val="fr-FR"/>
        </w:rPr>
        <w:t>installation de réfrigération de la cargaison</w:t>
      </w:r>
      <w:r w:rsidRPr="007B7E30">
        <w:rPr>
          <w:lang w:val="fr-FR"/>
        </w:rPr>
        <w:tab/>
      </w:r>
      <w:r w:rsidRPr="007B7E30">
        <w:rPr>
          <w:lang w:val="fr-FR"/>
        </w:rPr>
        <w:tab/>
      </w:r>
      <w:r w:rsidRPr="007B7E30">
        <w:rPr>
          <w:strike/>
          <w:lang w:val="fr-FR"/>
        </w:rPr>
        <w:t>oui</w:t>
      </w:r>
      <w:r w:rsidRPr="007B7E30">
        <w:rPr>
          <w:lang w:val="fr-FR"/>
        </w:rPr>
        <w:t>/non</w:t>
      </w:r>
      <w:r w:rsidRPr="007B7E30">
        <w:rPr>
          <w:b/>
          <w:lang w:val="fr-FR"/>
        </w:rPr>
        <w:t xml:space="preserve"> </w:t>
      </w:r>
      <w:r w:rsidRPr="007B7E30">
        <w:rPr>
          <w:vertAlign w:val="superscript"/>
          <w:lang w:val="fr-FR"/>
        </w:rPr>
        <w:t>1)</w:t>
      </w:r>
      <w:r w:rsidR="00516256" w:rsidRPr="007B7E30">
        <w:rPr>
          <w:vertAlign w:val="superscript"/>
          <w:lang w:val="fr-FR"/>
        </w:rPr>
        <w:t xml:space="preserve"> </w:t>
      </w:r>
      <w:r w:rsidRPr="007B7E30">
        <w:rPr>
          <w:vertAlign w:val="superscript"/>
          <w:lang w:val="fr-FR"/>
        </w:rPr>
        <w:t>2)</w:t>
      </w:r>
    </w:p>
    <w:p w:rsidR="00212FEA" w:rsidRPr="007B7E30" w:rsidRDefault="00212FEA" w:rsidP="00212FEA">
      <w:pPr>
        <w:numPr>
          <w:ilvl w:val="0"/>
          <w:numId w:val="1"/>
        </w:numPr>
        <w:spacing w:after="120" w:line="200" w:lineRule="exact"/>
        <w:ind w:right="1134"/>
        <w:jc w:val="both"/>
        <w:rPr>
          <w:lang w:val="fr-FR"/>
        </w:rPr>
      </w:pPr>
      <w:r w:rsidRPr="007B7E30">
        <w:rPr>
          <w:lang w:val="fr-FR"/>
        </w:rPr>
        <w:t>installation d’inertisation</w:t>
      </w:r>
      <w:r w:rsidRPr="007B7E30">
        <w:rPr>
          <w:lang w:val="fr-FR"/>
        </w:rPr>
        <w:tab/>
      </w:r>
      <w:r w:rsidRPr="007B7E30">
        <w:rPr>
          <w:lang w:val="fr-FR"/>
        </w:rPr>
        <w:tab/>
      </w:r>
      <w:r w:rsidRPr="007B7E30">
        <w:rPr>
          <w:lang w:val="fr-FR"/>
        </w:rPr>
        <w:tab/>
      </w:r>
      <w:r w:rsidRPr="007B7E30">
        <w:rPr>
          <w:lang w:val="fr-FR"/>
        </w:rPr>
        <w:tab/>
      </w:r>
      <w:r w:rsidRPr="007B7E30">
        <w:rPr>
          <w:lang w:val="fr-FR"/>
        </w:rPr>
        <w:tab/>
      </w:r>
      <w:r w:rsidRPr="007B7E30">
        <w:rPr>
          <w:strike/>
          <w:lang w:val="fr-FR"/>
        </w:rPr>
        <w:t>oui</w:t>
      </w:r>
      <w:r w:rsidRPr="007B7E30">
        <w:rPr>
          <w:lang w:val="fr-FR"/>
        </w:rPr>
        <w:t>/non</w:t>
      </w:r>
      <w:r w:rsidRPr="007B7E30">
        <w:rPr>
          <w:b/>
          <w:lang w:val="fr-FR"/>
        </w:rPr>
        <w:t xml:space="preserve"> </w:t>
      </w:r>
      <w:r w:rsidRPr="007B7E30">
        <w:rPr>
          <w:vertAlign w:val="superscript"/>
          <w:lang w:val="fr-FR"/>
        </w:rPr>
        <w:t>1)</w:t>
      </w:r>
      <w:r w:rsidR="00516256" w:rsidRPr="007B7E30">
        <w:rPr>
          <w:vertAlign w:val="superscript"/>
          <w:lang w:val="fr-FR"/>
        </w:rPr>
        <w:t xml:space="preserve"> </w:t>
      </w:r>
      <w:r w:rsidRPr="007B7E30">
        <w:rPr>
          <w:vertAlign w:val="superscript"/>
          <w:lang w:val="fr-FR"/>
        </w:rPr>
        <w:t>2)</w:t>
      </w:r>
    </w:p>
    <w:p w:rsidR="00212FEA" w:rsidRPr="007B7E30" w:rsidRDefault="00212FEA" w:rsidP="00212FEA">
      <w:pPr>
        <w:numPr>
          <w:ilvl w:val="0"/>
          <w:numId w:val="1"/>
        </w:numPr>
        <w:spacing w:after="120" w:line="200" w:lineRule="exact"/>
        <w:ind w:right="1134"/>
        <w:jc w:val="both"/>
        <w:rPr>
          <w:lang w:val="fr-FR"/>
        </w:rPr>
      </w:pPr>
      <w:r w:rsidRPr="007B7E30">
        <w:rPr>
          <w:lang w:val="fr-FR"/>
        </w:rPr>
        <w:t>chambre de</w:t>
      </w:r>
      <w:ins w:id="234" w:author="Martine Moench" w:date="2018-10-05T15:47:00Z">
        <w:r w:rsidR="00B827E8" w:rsidRPr="007B7E30">
          <w:rPr>
            <w:lang w:val="fr-FR"/>
          </w:rPr>
          <w:t>s</w:t>
        </w:r>
      </w:ins>
      <w:r w:rsidRPr="007B7E30">
        <w:rPr>
          <w:lang w:val="fr-FR"/>
        </w:rPr>
        <w:t xml:space="preserve"> pompes sous le pont</w:t>
      </w:r>
      <w:r w:rsidRPr="007B7E30">
        <w:rPr>
          <w:lang w:val="fr-FR"/>
        </w:rPr>
        <w:tab/>
      </w:r>
      <w:r w:rsidRPr="007B7E30">
        <w:rPr>
          <w:lang w:val="fr-FR"/>
        </w:rPr>
        <w:tab/>
      </w:r>
      <w:r w:rsidRPr="007B7E30">
        <w:rPr>
          <w:lang w:val="fr-FR"/>
        </w:rPr>
        <w:tab/>
      </w:r>
      <w:r w:rsidRPr="007B7E30">
        <w:rPr>
          <w:lang w:val="fr-FR"/>
        </w:rPr>
        <w:tab/>
      </w:r>
      <w:r w:rsidRPr="007B7E30">
        <w:rPr>
          <w:strike/>
          <w:lang w:val="fr-FR"/>
        </w:rPr>
        <w:t>oui</w:t>
      </w:r>
      <w:r w:rsidRPr="007B7E30">
        <w:rPr>
          <w:lang w:val="fr-FR"/>
        </w:rPr>
        <w:t>/non</w:t>
      </w:r>
      <w:r w:rsidRPr="007B7E30">
        <w:rPr>
          <w:b/>
          <w:lang w:val="fr-FR"/>
        </w:rPr>
        <w:t xml:space="preserve"> </w:t>
      </w:r>
      <w:r w:rsidRPr="007B7E30">
        <w:rPr>
          <w:vertAlign w:val="superscript"/>
          <w:lang w:val="fr-FR"/>
        </w:rPr>
        <w:t>1)</w:t>
      </w:r>
    </w:p>
    <w:p w:rsidR="00212FEA" w:rsidRPr="007B7E30" w:rsidRDefault="004C0BFA" w:rsidP="00212FEA">
      <w:pPr>
        <w:numPr>
          <w:ilvl w:val="0"/>
          <w:numId w:val="1"/>
        </w:numPr>
        <w:spacing w:line="200" w:lineRule="exact"/>
        <w:ind w:right="1134"/>
        <w:jc w:val="both"/>
        <w:rPr>
          <w:lang w:val="fr-FR"/>
        </w:rPr>
      </w:pPr>
      <w:ins w:id="235" w:author="Martine Moench" w:date="2018-10-05T15:09:00Z">
        <w:r w:rsidRPr="007B7E30">
          <w:rPr>
            <w:lang w:val="fr-FR"/>
          </w:rPr>
          <w:t>Système de ventilation selon 9.3.x.12.4 b)</w:t>
        </w:r>
        <w:r w:rsidRPr="007B7E30">
          <w:rPr>
            <w:lang w:val="fr-FR"/>
          </w:rPr>
          <w:tab/>
        </w:r>
      </w:ins>
      <w:del w:id="236" w:author="Martine Moench" w:date="2018-10-05T15:09:00Z">
        <w:r w:rsidR="00212FEA" w:rsidRPr="007B7E30" w:rsidDel="004C0BFA">
          <w:rPr>
            <w:lang w:val="fr-FR"/>
          </w:rPr>
          <w:delText>Dispositif de surpression</w:delText>
        </w:r>
      </w:del>
      <w:r w:rsidR="00212FEA" w:rsidRPr="007B7E30">
        <w:rPr>
          <w:lang w:val="fr-FR"/>
        </w:rPr>
        <w:tab/>
      </w:r>
      <w:r w:rsidR="00212FEA" w:rsidRPr="007B7E30">
        <w:rPr>
          <w:lang w:val="fr-FR"/>
        </w:rPr>
        <w:tab/>
        <w:t>oui/non</w:t>
      </w:r>
      <w:r w:rsidR="00212FEA" w:rsidRPr="007B7E30">
        <w:rPr>
          <w:b/>
          <w:lang w:val="fr-FR"/>
        </w:rPr>
        <w:t xml:space="preserve"> </w:t>
      </w:r>
      <w:r w:rsidR="00212FEA" w:rsidRPr="007B7E30">
        <w:rPr>
          <w:vertAlign w:val="superscript"/>
          <w:lang w:val="fr-FR"/>
        </w:rPr>
        <w:t>1)</w:t>
      </w:r>
      <w:ins w:id="237" w:author="Martine Moench" w:date="2018-10-05T15:09:00Z">
        <w:r w:rsidRPr="007B7E30">
          <w:rPr>
            <w:vertAlign w:val="superscript"/>
            <w:lang w:val="fr-FR"/>
          </w:rPr>
          <w:t>3)</w:t>
        </w:r>
      </w:ins>
    </w:p>
    <w:p w:rsidR="00212FEA" w:rsidRPr="007B7E30" w:rsidRDefault="00212FEA" w:rsidP="00212FEA">
      <w:pPr>
        <w:tabs>
          <w:tab w:val="left" w:pos="-1560"/>
          <w:tab w:val="left" w:pos="567"/>
        </w:tabs>
        <w:spacing w:after="120" w:line="200" w:lineRule="exact"/>
        <w:ind w:left="851"/>
        <w:rPr>
          <w:szCs w:val="24"/>
          <w:lang w:val="fr-FR"/>
        </w:rPr>
      </w:pPr>
      <w:r w:rsidRPr="007B7E30">
        <w:rPr>
          <w:rFonts w:ascii="Arial" w:hAnsi="Arial" w:cs="Arial"/>
          <w:szCs w:val="24"/>
          <w:lang w:val="fr-FR"/>
        </w:rPr>
        <w:tab/>
      </w:r>
      <w:r w:rsidRPr="007B7E30">
        <w:rPr>
          <w:rFonts w:ascii="Arial" w:hAnsi="Arial" w:cs="Arial"/>
          <w:szCs w:val="24"/>
          <w:lang w:val="fr-FR"/>
        </w:rPr>
        <w:tab/>
      </w:r>
      <w:r w:rsidRPr="007B7E30">
        <w:rPr>
          <w:szCs w:val="24"/>
          <w:lang w:val="fr-FR"/>
        </w:rPr>
        <w:t>dans …………………………………………….</w:t>
      </w:r>
    </w:p>
    <w:p w:rsidR="00212FEA" w:rsidRPr="007B7E30" w:rsidDel="00FA4668" w:rsidRDefault="00212FEA" w:rsidP="00212FEA">
      <w:pPr>
        <w:numPr>
          <w:ilvl w:val="0"/>
          <w:numId w:val="1"/>
        </w:numPr>
        <w:spacing w:line="200" w:lineRule="exact"/>
        <w:ind w:right="1134"/>
        <w:jc w:val="both"/>
        <w:rPr>
          <w:del w:id="238" w:author="Martine Moench" w:date="2018-10-05T15:10:00Z"/>
          <w:lang w:val="fr-FR"/>
        </w:rPr>
      </w:pPr>
      <w:del w:id="239" w:author="Martine Moench" w:date="2018-10-05T15:10:00Z">
        <w:r w:rsidRPr="007B7E30" w:rsidDel="004C0BFA">
          <w:rPr>
            <w:lang w:val="fr-FR"/>
          </w:rPr>
          <w:delText>conduite de collecte/de retour de gaz selon 9.3.2.22.5.c)</w:delText>
        </w:r>
      </w:del>
    </w:p>
    <w:p w:rsidR="00FA4668" w:rsidRPr="007B7E30" w:rsidRDefault="00FA4668" w:rsidP="00FA4668">
      <w:pPr>
        <w:numPr>
          <w:ilvl w:val="0"/>
          <w:numId w:val="1"/>
        </w:numPr>
        <w:spacing w:line="200" w:lineRule="exact"/>
        <w:ind w:right="1134"/>
        <w:jc w:val="both"/>
        <w:rPr>
          <w:ins w:id="240" w:author="Martine Moench" w:date="2018-10-05T15:27:00Z"/>
          <w:lang w:val="fr-FR"/>
        </w:rPr>
      </w:pPr>
      <w:ins w:id="241" w:author="Martine Moench" w:date="2018-10-05T15:27:00Z">
        <w:r w:rsidRPr="007B7E30">
          <w:rPr>
            <w:lang w:val="fr-FR"/>
          </w:rPr>
          <w:t xml:space="preserve">répond aux règles de construction visées aux 9.3.x.12.4 b) ou 9.3.x.12.4 c), 9.3.x.51 et 9.3.x.52 </w:t>
        </w:r>
        <w:r w:rsidRPr="007B7E30">
          <w:rPr>
            <w:lang w:val="fr-FR"/>
          </w:rPr>
          <w:tab/>
        </w:r>
        <w:r w:rsidRPr="007B7E30">
          <w:rPr>
            <w:lang w:val="fr-FR"/>
          </w:rPr>
          <w:tab/>
        </w:r>
      </w:ins>
      <w:r w:rsidR="007F297D" w:rsidRPr="007B7E30">
        <w:rPr>
          <w:lang w:val="fr-FR"/>
        </w:rPr>
        <w:tab/>
      </w:r>
      <w:r w:rsidR="007F297D" w:rsidRPr="007B7E30">
        <w:rPr>
          <w:lang w:val="fr-FR"/>
        </w:rPr>
        <w:tab/>
      </w:r>
      <w:r w:rsidR="007F297D" w:rsidRPr="007B7E30">
        <w:rPr>
          <w:lang w:val="fr-FR"/>
        </w:rPr>
        <w:tab/>
      </w:r>
      <w:r w:rsidR="007F297D" w:rsidRPr="007B7E30">
        <w:rPr>
          <w:lang w:val="fr-FR"/>
        </w:rPr>
        <w:tab/>
      </w:r>
      <w:r w:rsidR="007F297D" w:rsidRPr="007B7E30">
        <w:rPr>
          <w:lang w:val="fr-FR"/>
        </w:rPr>
        <w:tab/>
      </w:r>
      <w:ins w:id="242" w:author="Martine Moench" w:date="2018-10-05T15:27:00Z">
        <w:r w:rsidRPr="007B7E30">
          <w:rPr>
            <w:lang w:val="fr-FR"/>
          </w:rPr>
          <w:t>oui/non</w:t>
        </w:r>
        <w:r w:rsidRPr="007B7E30">
          <w:rPr>
            <w:vertAlign w:val="superscript"/>
            <w:lang w:val="fr-FR"/>
          </w:rPr>
          <w:t>1) 3)</w:t>
        </w:r>
      </w:ins>
    </w:p>
    <w:p w:rsidR="00FA4668" w:rsidRPr="007B7E30" w:rsidRDefault="003574FE" w:rsidP="00D52048">
      <w:pPr>
        <w:pStyle w:val="Bullet1G"/>
        <w:spacing w:after="0"/>
        <w:rPr>
          <w:lang w:val="fr-FR"/>
        </w:rPr>
      </w:pPr>
      <w:ins w:id="243" w:author="Martine Moench" w:date="2018-10-05T15:30:00Z">
        <w:r w:rsidRPr="007B7E30">
          <w:rPr>
            <w:lang w:val="fr-FR"/>
          </w:rPr>
          <w:t>Conduite d’évacuation de gaz et installation chauffée</w:t>
        </w:r>
      </w:ins>
      <w:del w:id="244" w:author="Martine Moench" w:date="2018-10-05T15:30:00Z">
        <w:r w:rsidR="00FA4668" w:rsidRPr="007B7E30" w:rsidDel="003574FE">
          <w:rPr>
            <w:lang w:val="fr-FR"/>
          </w:rPr>
          <w:delText>conduites et installations chauffées</w:delText>
        </w:r>
      </w:del>
      <w:r w:rsidR="00FA4668" w:rsidRPr="007B7E30">
        <w:rPr>
          <w:lang w:val="fr-FR"/>
        </w:rPr>
        <w:tab/>
      </w:r>
      <w:r w:rsidR="00FA4668" w:rsidRPr="007B7E30">
        <w:rPr>
          <w:strike/>
          <w:lang w:val="fr-FR"/>
        </w:rPr>
        <w:t>oui</w:t>
      </w:r>
      <w:r w:rsidR="00FA4668" w:rsidRPr="007B7E30">
        <w:rPr>
          <w:lang w:val="fr-FR"/>
        </w:rPr>
        <w:t xml:space="preserve">/non </w:t>
      </w:r>
      <w:r w:rsidR="00FA4668" w:rsidRPr="007B7E30">
        <w:rPr>
          <w:vertAlign w:val="superscript"/>
          <w:lang w:val="fr-FR"/>
        </w:rPr>
        <w:t>1) 2)</w:t>
      </w:r>
    </w:p>
    <w:p w:rsidR="00FA4668" w:rsidRPr="007B7E30" w:rsidRDefault="00FA4668" w:rsidP="00D52048">
      <w:pPr>
        <w:pStyle w:val="Bullet1G"/>
        <w:spacing w:after="0"/>
        <w:rPr>
          <w:ins w:id="245" w:author="Martine Moench" w:date="2018-10-05T15:27:00Z"/>
          <w:lang w:val="fr-FR"/>
        </w:rPr>
      </w:pPr>
      <w:r w:rsidRPr="007B7E30">
        <w:rPr>
          <w:lang w:val="fr-FR"/>
        </w:rPr>
        <w:t xml:space="preserve">Répond aux </w:t>
      </w:r>
      <w:del w:id="246" w:author="Martine Moench" w:date="2018-10-05T15:48:00Z">
        <w:r w:rsidRPr="007B7E30" w:rsidDel="00B827E8">
          <w:rPr>
            <w:lang w:val="fr-FR"/>
          </w:rPr>
          <w:delText xml:space="preserve">prescriptions </w:delText>
        </w:r>
      </w:del>
      <w:ins w:id="247" w:author="Martine Moench" w:date="2018-10-05T15:48:00Z">
        <w:r w:rsidR="00B827E8" w:rsidRPr="007B7E30">
          <w:rPr>
            <w:lang w:val="fr-FR"/>
          </w:rPr>
          <w:t xml:space="preserve">règles </w:t>
        </w:r>
      </w:ins>
      <w:r w:rsidRPr="007B7E30">
        <w:rPr>
          <w:lang w:val="fr-FR"/>
        </w:rPr>
        <w:t xml:space="preserve">de construction de l’ (des) observation(s)……..de la colonne (20) du tableau C du chapitre 3.2 </w:t>
      </w:r>
      <w:r w:rsidRPr="007B7E30">
        <w:rPr>
          <w:vertAlign w:val="superscript"/>
          <w:lang w:val="fr-FR"/>
        </w:rPr>
        <w:footnoteReference w:customMarkFollows="1" w:id="8"/>
        <w:t>1)</w:t>
      </w:r>
      <w:r w:rsidRPr="007B7E30">
        <w:rPr>
          <w:vertAlign w:val="superscript"/>
          <w:lang w:val="fr-FR"/>
        </w:rPr>
        <w:footnoteReference w:customMarkFollows="1" w:id="9"/>
        <w:t>2)</w:t>
      </w:r>
    </w:p>
    <w:p w:rsidR="00B827E8" w:rsidRPr="007B7E30" w:rsidRDefault="00212FEA" w:rsidP="000174B1">
      <w:pPr>
        <w:keepNext/>
        <w:spacing w:before="120" w:after="120"/>
        <w:ind w:left="1701" w:right="1134" w:hanging="567"/>
        <w:jc w:val="both"/>
        <w:rPr>
          <w:ins w:id="252" w:author="Martine Moench" w:date="2018-10-05T15:49:00Z"/>
          <w:rFonts w:asciiTheme="majorBidi" w:eastAsia="Calibri" w:hAnsiTheme="majorBidi" w:cstheme="majorBidi"/>
          <w:lang w:val="fr-FR"/>
        </w:rPr>
      </w:pPr>
      <w:r w:rsidRPr="007B7E30">
        <w:rPr>
          <w:lang w:val="fr-FR"/>
        </w:rPr>
        <w:t>9.</w:t>
      </w:r>
      <w:r w:rsidRPr="007B7E30">
        <w:rPr>
          <w:lang w:val="fr-FR"/>
        </w:rPr>
        <w:tab/>
        <w:t xml:space="preserve">Installations </w:t>
      </w:r>
      <w:del w:id="253" w:author="Martine Moench" w:date="2018-10-05T15:58:00Z">
        <w:r w:rsidRPr="007B7E30" w:rsidDel="00C12B87">
          <w:rPr>
            <w:lang w:val="fr-FR"/>
          </w:rPr>
          <w:delText>électriques</w:delText>
        </w:r>
        <w:r w:rsidR="00353B3F" w:rsidRPr="007B7E30" w:rsidDel="00C12B87">
          <w:rPr>
            <w:lang w:val="fr-FR"/>
          </w:rPr>
          <w:delText xml:space="preserve"> </w:delText>
        </w:r>
      </w:del>
      <w:ins w:id="254" w:author="Martine Moench" w:date="2018-10-05T15:49:00Z">
        <w:r w:rsidR="00B827E8" w:rsidRPr="007B7E30">
          <w:rPr>
            <w:rFonts w:asciiTheme="majorBidi" w:eastAsia="Calibri" w:hAnsiTheme="majorBidi" w:cstheme="majorBidi"/>
            <w:lang w:val="fr-FR"/>
          </w:rPr>
          <w:t>et équipements électriques et non électriques destinés à être utilisés dans des zones de risque d’explosion</w:t>
        </w:r>
      </w:ins>
      <w:r w:rsidR="00B827E8" w:rsidRPr="007B7E30">
        <w:rPr>
          <w:rFonts w:asciiTheme="majorBidi" w:eastAsia="Calibri" w:hAnsiTheme="majorBidi" w:cstheme="majorBidi"/>
          <w:lang w:val="fr-FR"/>
        </w:rPr>
        <w:t xml:space="preserve"> </w:t>
      </w:r>
      <w:ins w:id="255" w:author="Martine Moench" w:date="2018-10-05T15:49:00Z">
        <w:r w:rsidR="00B827E8" w:rsidRPr="007B7E30">
          <w:rPr>
            <w:rFonts w:asciiTheme="majorBidi" w:eastAsia="Calibri" w:hAnsiTheme="majorBidi" w:cstheme="majorBidi"/>
            <w:lang w:val="fr-FR"/>
          </w:rPr>
          <w:t>:</w:t>
        </w:r>
      </w:ins>
    </w:p>
    <w:p w:rsidR="00212FEA" w:rsidRPr="007B7E30" w:rsidRDefault="00212FEA" w:rsidP="000174B1">
      <w:pPr>
        <w:numPr>
          <w:ilvl w:val="0"/>
          <w:numId w:val="1"/>
        </w:numPr>
        <w:tabs>
          <w:tab w:val="clear" w:pos="1701"/>
        </w:tabs>
        <w:spacing w:after="120" w:line="200" w:lineRule="exact"/>
        <w:ind w:left="1843" w:right="1134"/>
        <w:jc w:val="both"/>
        <w:rPr>
          <w:lang w:val="fr-FR"/>
        </w:rPr>
      </w:pPr>
      <w:r w:rsidRPr="007B7E30">
        <w:rPr>
          <w:lang w:val="fr-FR"/>
        </w:rPr>
        <w:t>classe de température</w:t>
      </w:r>
      <w:r w:rsidR="00353B3F" w:rsidRPr="007B7E30">
        <w:rPr>
          <w:lang w:val="fr-FR"/>
        </w:rPr>
        <w:t xml:space="preserve"> :</w:t>
      </w:r>
      <w:r w:rsidR="00960F46" w:rsidRPr="007B7E30">
        <w:rPr>
          <w:lang w:val="fr-FR"/>
        </w:rPr>
        <w:t xml:space="preserve"> </w:t>
      </w:r>
      <w:r w:rsidRPr="007B7E30">
        <w:rPr>
          <w:lang w:val="fr-FR"/>
        </w:rPr>
        <w:t>T3</w:t>
      </w:r>
    </w:p>
    <w:p w:rsidR="005822CB" w:rsidRPr="007B7E30" w:rsidRDefault="00212FEA" w:rsidP="007B7E30">
      <w:pPr>
        <w:numPr>
          <w:ilvl w:val="0"/>
          <w:numId w:val="1"/>
        </w:numPr>
        <w:tabs>
          <w:tab w:val="clear" w:pos="1701"/>
        </w:tabs>
        <w:suppressAutoHyphens w:val="0"/>
        <w:spacing w:after="120" w:line="240" w:lineRule="auto"/>
        <w:ind w:left="1843" w:right="1134"/>
        <w:jc w:val="both"/>
        <w:rPr>
          <w:lang w:val="fr-FR"/>
        </w:rPr>
      </w:pPr>
      <w:r w:rsidRPr="007B7E30">
        <w:rPr>
          <w:lang w:val="fr-FR"/>
        </w:rPr>
        <w:t>groupe d’explosion</w:t>
      </w:r>
      <w:r w:rsidR="00353B3F" w:rsidRPr="007B7E30">
        <w:rPr>
          <w:lang w:val="fr-FR"/>
        </w:rPr>
        <w:t xml:space="preserve"> :</w:t>
      </w:r>
      <w:r w:rsidR="00960F46" w:rsidRPr="007B7E30">
        <w:rPr>
          <w:lang w:val="fr-FR"/>
        </w:rPr>
        <w:t xml:space="preserve"> </w:t>
      </w:r>
      <w:r w:rsidRPr="007B7E30">
        <w:rPr>
          <w:lang w:val="fr-FR"/>
        </w:rPr>
        <w:t>IIB</w:t>
      </w:r>
      <w:r w:rsidR="005822CB" w:rsidRPr="007B7E30">
        <w:rPr>
          <w:lang w:val="fr-FR"/>
        </w:rPr>
        <w:br w:type="page"/>
      </w:r>
    </w:p>
    <w:p w:rsidR="00D52048" w:rsidRPr="007B7E30" w:rsidRDefault="00212FEA" w:rsidP="00D52048">
      <w:pPr>
        <w:spacing w:after="120"/>
        <w:ind w:left="1134" w:right="1134"/>
        <w:jc w:val="both"/>
        <w:rPr>
          <w:ins w:id="256" w:author="Martine Moench" w:date="2018-10-05T15:51:00Z"/>
          <w:bCs/>
          <w:lang w:val="fr-FR"/>
        </w:rPr>
      </w:pPr>
      <w:r w:rsidRPr="007B7E30">
        <w:rPr>
          <w:lang w:val="fr-FR"/>
        </w:rPr>
        <w:lastRenderedPageBreak/>
        <w:t>10.</w:t>
      </w:r>
      <w:r w:rsidRPr="007B7E30">
        <w:rPr>
          <w:lang w:val="fr-FR"/>
        </w:rPr>
        <w:tab/>
      </w:r>
      <w:ins w:id="257" w:author="Martine Moench" w:date="2018-10-05T15:51:00Z">
        <w:r w:rsidR="00D52048" w:rsidRPr="007B7E30">
          <w:rPr>
            <w:bCs/>
            <w:lang w:val="fr-FR"/>
          </w:rPr>
          <w:t>Systèmes de protection autonomes</w:t>
        </w:r>
      </w:ins>
      <w:ins w:id="258" w:author="Martine Moench" w:date="2018-10-05T15:52:00Z">
        <w:r w:rsidR="00D52048" w:rsidRPr="007B7E30">
          <w:rPr>
            <w:bCs/>
            <w:lang w:val="fr-FR"/>
          </w:rPr>
          <w:t xml:space="preserve"> </w:t>
        </w:r>
      </w:ins>
      <w:ins w:id="259" w:author="Martine Moench" w:date="2018-10-05T15:51:00Z">
        <w:r w:rsidR="00D52048" w:rsidRPr="007B7E30">
          <w:rPr>
            <w:bCs/>
            <w:lang w:val="fr-FR"/>
          </w:rPr>
          <w:t>:</w:t>
        </w:r>
      </w:ins>
    </w:p>
    <w:p w:rsidR="00D52048" w:rsidRPr="007B7E30" w:rsidRDefault="00D52048" w:rsidP="000174B1">
      <w:pPr>
        <w:pStyle w:val="ListParagraph"/>
        <w:numPr>
          <w:ilvl w:val="0"/>
          <w:numId w:val="12"/>
        </w:numPr>
        <w:spacing w:after="120"/>
        <w:ind w:left="1985" w:right="1134" w:hanging="284"/>
        <w:jc w:val="both"/>
        <w:rPr>
          <w:ins w:id="260" w:author="Martine Moench" w:date="2018-10-05T15:51:00Z"/>
          <w:lang w:val="fr-FR"/>
        </w:rPr>
      </w:pPr>
      <w:ins w:id="261" w:author="Martine Moench" w:date="2018-10-05T15:51:00Z">
        <w:r w:rsidRPr="007B7E30">
          <w:rPr>
            <w:lang w:val="fr-FR"/>
          </w:rPr>
          <w:t>Groupe / sous-groupe d’explosion du groupe d’explosion II B: …………………..».</w:t>
        </w:r>
      </w:ins>
    </w:p>
    <w:p w:rsidR="00212FEA" w:rsidRPr="007B7E30" w:rsidRDefault="00D52048" w:rsidP="00212FEA">
      <w:pPr>
        <w:spacing w:after="120"/>
        <w:ind w:left="1134" w:right="1134"/>
        <w:jc w:val="both"/>
        <w:rPr>
          <w:lang w:val="fr-FR"/>
        </w:rPr>
      </w:pPr>
      <w:ins w:id="262" w:author="Martine Moench" w:date="2018-10-05T15:51:00Z">
        <w:r w:rsidRPr="007B7E30">
          <w:rPr>
            <w:lang w:val="fr-FR"/>
          </w:rPr>
          <w:t>11.</w:t>
        </w:r>
        <w:r w:rsidRPr="007B7E30">
          <w:rPr>
            <w:lang w:val="fr-FR"/>
          </w:rPr>
          <w:tab/>
        </w:r>
      </w:ins>
      <w:r w:rsidR="00212FEA" w:rsidRPr="007B7E30">
        <w:rPr>
          <w:lang w:val="fr-FR"/>
        </w:rPr>
        <w:t>Débit de chargement/déchargement</w:t>
      </w:r>
      <w:r w:rsidR="00353B3F" w:rsidRPr="007B7E30">
        <w:rPr>
          <w:lang w:val="fr-FR"/>
        </w:rPr>
        <w:t xml:space="preserve"> :</w:t>
      </w:r>
      <w:r w:rsidR="00212FEA" w:rsidRPr="007B7E30">
        <w:rPr>
          <w:lang w:val="fr-FR"/>
        </w:rPr>
        <w:t xml:space="preserve"> </w:t>
      </w:r>
      <w:r w:rsidR="00212FEA" w:rsidRPr="007B7E30">
        <w:rPr>
          <w:sz w:val="18"/>
          <w:lang w:val="fr-FR"/>
        </w:rPr>
        <w:t>800 m</w:t>
      </w:r>
      <w:r w:rsidR="00212FEA" w:rsidRPr="007B7E30">
        <w:rPr>
          <w:sz w:val="16"/>
          <w:vertAlign w:val="superscript"/>
          <w:lang w:val="fr-FR"/>
        </w:rPr>
        <w:t xml:space="preserve">3 </w:t>
      </w:r>
      <w:r w:rsidR="00212FEA" w:rsidRPr="007B7E30">
        <w:rPr>
          <w:sz w:val="18"/>
          <w:lang w:val="fr-FR"/>
        </w:rPr>
        <w:t>/ h</w:t>
      </w:r>
    </w:p>
    <w:p w:rsidR="00212FEA" w:rsidRPr="007B7E30" w:rsidRDefault="00212FEA" w:rsidP="00212FEA">
      <w:pPr>
        <w:spacing w:after="120" w:line="200" w:lineRule="exact"/>
        <w:ind w:left="1134" w:right="1134"/>
        <w:jc w:val="both"/>
        <w:rPr>
          <w:ins w:id="263" w:author="Martine Moench" w:date="2018-10-05T15:52:00Z"/>
          <w:lang w:val="fr-FR"/>
        </w:rPr>
      </w:pPr>
      <w:del w:id="264" w:author="Martine Moench" w:date="2018-10-05T15:51:00Z">
        <w:r w:rsidRPr="007B7E30" w:rsidDel="00D52048">
          <w:rPr>
            <w:lang w:val="fr-FR"/>
          </w:rPr>
          <w:delText>11</w:delText>
        </w:r>
      </w:del>
      <w:ins w:id="265" w:author="Martine Moench" w:date="2018-10-05T15:51:00Z">
        <w:r w:rsidR="00D52048" w:rsidRPr="007B7E30">
          <w:rPr>
            <w:lang w:val="fr-FR"/>
          </w:rPr>
          <w:t>12</w:t>
        </w:r>
      </w:ins>
      <w:r w:rsidRPr="007B7E30">
        <w:rPr>
          <w:lang w:val="fr-FR"/>
        </w:rPr>
        <w:t>.</w:t>
      </w:r>
      <w:r w:rsidRPr="007B7E30">
        <w:rPr>
          <w:lang w:val="fr-FR"/>
        </w:rPr>
        <w:tab/>
        <w:t>Masse volumique (densité) relative admise</w:t>
      </w:r>
      <w:r w:rsidR="00353B3F" w:rsidRPr="007B7E30">
        <w:rPr>
          <w:lang w:val="fr-FR"/>
        </w:rPr>
        <w:t xml:space="preserve"> :</w:t>
      </w:r>
      <w:r w:rsidRPr="007B7E30">
        <w:rPr>
          <w:lang w:val="fr-FR"/>
        </w:rPr>
        <w:t xml:space="preserve"> 1,00</w:t>
      </w:r>
    </w:p>
    <w:p w:rsidR="00D52048" w:rsidRPr="007B7E30" w:rsidRDefault="00D52048" w:rsidP="00D52048">
      <w:pPr>
        <w:kinsoku w:val="0"/>
        <w:overflowPunct w:val="0"/>
        <w:autoSpaceDE w:val="0"/>
        <w:autoSpaceDN w:val="0"/>
        <w:adjustRightInd w:val="0"/>
        <w:snapToGrid w:val="0"/>
        <w:spacing w:after="120"/>
        <w:ind w:left="1134" w:right="1134"/>
        <w:jc w:val="both"/>
        <w:rPr>
          <w:ins w:id="266" w:author="Martine Moench" w:date="2018-10-05T15:52:00Z"/>
          <w:rFonts w:asciiTheme="majorBidi" w:eastAsia="Calibri" w:hAnsiTheme="majorBidi" w:cstheme="majorBidi"/>
          <w:lang w:val="fr-FR"/>
        </w:rPr>
      </w:pPr>
      <w:ins w:id="267" w:author="Martine Moench" w:date="2018-10-05T15:52:00Z">
        <w:r w:rsidRPr="007B7E30">
          <w:rPr>
            <w:rFonts w:asciiTheme="majorBidi" w:eastAsia="Calibri" w:hAnsiTheme="majorBidi" w:cstheme="majorBidi"/>
            <w:lang w:val="fr-FR"/>
          </w:rPr>
          <w:t>13.</w:t>
        </w:r>
        <w:r w:rsidRPr="007B7E30">
          <w:rPr>
            <w:rFonts w:asciiTheme="majorBidi" w:eastAsia="Calibri" w:hAnsiTheme="majorBidi" w:cstheme="majorBidi"/>
            <w:lang w:val="fr-FR"/>
          </w:rPr>
          <w:tab/>
          <w:t>Observations supplémentaires :</w:t>
        </w:r>
      </w:ins>
    </w:p>
    <w:p w:rsidR="00D52048" w:rsidRPr="007B7E30" w:rsidRDefault="00D52048" w:rsidP="00D52048">
      <w:pPr>
        <w:kinsoku w:val="0"/>
        <w:overflowPunct w:val="0"/>
        <w:autoSpaceDE w:val="0"/>
        <w:autoSpaceDN w:val="0"/>
        <w:adjustRightInd w:val="0"/>
        <w:snapToGrid w:val="0"/>
        <w:ind w:left="1689" w:right="1134"/>
        <w:jc w:val="both"/>
        <w:rPr>
          <w:ins w:id="268" w:author="Martine Moench" w:date="2018-10-05T15:52:00Z"/>
          <w:rFonts w:asciiTheme="majorBidi" w:eastAsia="Calibri" w:hAnsiTheme="majorBidi" w:cstheme="majorBidi"/>
          <w:vertAlign w:val="superscript"/>
          <w:lang w:val="fr-FR"/>
        </w:rPr>
      </w:pPr>
      <w:ins w:id="269" w:author="Martine Moench" w:date="2018-10-05T15:52:00Z">
        <w:r w:rsidRPr="007B7E30">
          <w:rPr>
            <w:rFonts w:asciiTheme="majorBidi" w:eastAsia="Calibri" w:hAnsiTheme="majorBidi" w:cstheme="majorBidi"/>
            <w:lang w:val="fr-FR"/>
          </w:rPr>
          <w:t>Le bateau répond aux règles de construction visées aux 9.3.x.12, 9.3.x.51,</w:t>
        </w:r>
        <w:r w:rsidRPr="007B7E30">
          <w:rPr>
            <w:rFonts w:asciiTheme="majorBidi" w:eastAsia="Calibri" w:hAnsiTheme="majorBidi" w:cstheme="majorBidi"/>
            <w:lang w:val="fr-FR"/>
          </w:rPr>
          <w:br/>
          <w:t>9.3.x.52</w:t>
        </w:r>
      </w:ins>
      <w:r w:rsidR="00865B9D">
        <w:rPr>
          <w:rFonts w:asciiTheme="majorBidi" w:eastAsia="Calibri" w:hAnsiTheme="majorBidi" w:cstheme="majorBidi"/>
          <w:lang w:val="fr-FR"/>
        </w:rPr>
        <w:tab/>
      </w:r>
      <w:r w:rsidR="00865B9D">
        <w:rPr>
          <w:rFonts w:asciiTheme="majorBidi" w:eastAsia="Calibri" w:hAnsiTheme="majorBidi" w:cstheme="majorBidi"/>
          <w:lang w:val="fr-FR"/>
        </w:rPr>
        <w:tab/>
      </w:r>
      <w:r w:rsidR="00865B9D">
        <w:rPr>
          <w:rFonts w:asciiTheme="majorBidi" w:eastAsia="Calibri" w:hAnsiTheme="majorBidi" w:cstheme="majorBidi"/>
          <w:lang w:val="fr-FR"/>
        </w:rPr>
        <w:tab/>
      </w:r>
      <w:r w:rsidR="00865B9D">
        <w:rPr>
          <w:rFonts w:asciiTheme="majorBidi" w:eastAsia="Calibri" w:hAnsiTheme="majorBidi" w:cstheme="majorBidi"/>
          <w:lang w:val="fr-FR"/>
        </w:rPr>
        <w:tab/>
      </w:r>
      <w:r w:rsidR="00865B9D">
        <w:rPr>
          <w:rFonts w:asciiTheme="majorBidi" w:eastAsia="Calibri" w:hAnsiTheme="majorBidi" w:cstheme="majorBidi"/>
          <w:lang w:val="fr-FR"/>
        </w:rPr>
        <w:tab/>
      </w:r>
      <w:r w:rsidR="00865B9D">
        <w:rPr>
          <w:rFonts w:asciiTheme="majorBidi" w:eastAsia="Calibri" w:hAnsiTheme="majorBidi" w:cstheme="majorBidi"/>
          <w:lang w:val="fr-FR"/>
        </w:rPr>
        <w:tab/>
      </w:r>
      <w:r w:rsidR="00865B9D">
        <w:rPr>
          <w:rFonts w:asciiTheme="majorBidi" w:eastAsia="Calibri" w:hAnsiTheme="majorBidi" w:cstheme="majorBidi"/>
          <w:lang w:val="fr-FR"/>
        </w:rPr>
        <w:tab/>
      </w:r>
      <w:r w:rsidR="00865B9D">
        <w:rPr>
          <w:rFonts w:asciiTheme="majorBidi" w:eastAsia="Calibri" w:hAnsiTheme="majorBidi" w:cstheme="majorBidi"/>
          <w:lang w:val="fr-FR"/>
        </w:rPr>
        <w:tab/>
      </w:r>
      <w:r w:rsidR="00865B9D">
        <w:rPr>
          <w:rFonts w:asciiTheme="majorBidi" w:eastAsia="Calibri" w:hAnsiTheme="majorBidi" w:cstheme="majorBidi"/>
          <w:lang w:val="fr-FR"/>
        </w:rPr>
        <w:tab/>
      </w:r>
      <w:ins w:id="270" w:author="Martine Moench" w:date="2018-10-05T15:52:00Z">
        <w:r w:rsidRPr="007B7E30">
          <w:rPr>
            <w:rFonts w:asciiTheme="majorBidi" w:eastAsia="Calibri" w:hAnsiTheme="majorBidi" w:cstheme="majorBidi"/>
            <w:lang w:val="fr-FR"/>
          </w:rPr>
          <w:t xml:space="preserve">  oui/non </w:t>
        </w:r>
        <w:r w:rsidRPr="007B7E30">
          <w:rPr>
            <w:rFonts w:asciiTheme="majorBidi" w:eastAsia="Calibri" w:hAnsiTheme="majorBidi" w:cstheme="majorBidi"/>
            <w:vertAlign w:val="superscript"/>
            <w:lang w:val="fr-FR"/>
          </w:rPr>
          <w:t>1) 3)</w:t>
        </w:r>
      </w:ins>
    </w:p>
    <w:p w:rsidR="00D52048" w:rsidRPr="007B7E30" w:rsidRDefault="00D52048" w:rsidP="00D52048">
      <w:pPr>
        <w:kinsoku w:val="0"/>
        <w:overflowPunct w:val="0"/>
        <w:autoSpaceDE w:val="0"/>
        <w:autoSpaceDN w:val="0"/>
        <w:adjustRightInd w:val="0"/>
        <w:snapToGrid w:val="0"/>
        <w:ind w:left="1134" w:right="1134"/>
        <w:jc w:val="both"/>
        <w:rPr>
          <w:ins w:id="271" w:author="Martine Moench" w:date="2018-10-05T15:52:00Z"/>
          <w:rFonts w:asciiTheme="majorBidi" w:eastAsia="Calibri" w:hAnsiTheme="majorBidi" w:cstheme="majorBidi"/>
          <w:lang w:val="fr-FR"/>
        </w:rPr>
      </w:pPr>
      <w:ins w:id="272" w:author="Martine Moench" w:date="2018-10-05T15:52:00Z">
        <w:r w:rsidRPr="007B7E30">
          <w:rPr>
            <w:rFonts w:asciiTheme="majorBidi" w:eastAsia="Calibri" w:hAnsiTheme="majorBidi" w:cstheme="majorBidi"/>
            <w:lang w:val="fr-FR"/>
          </w:rPr>
          <w:tab/>
          <w:t>……………………………………………………………………………………</w:t>
        </w:r>
      </w:ins>
    </w:p>
    <w:p w:rsidR="00D52048" w:rsidRPr="007B7E30" w:rsidRDefault="00D52048" w:rsidP="00D52048">
      <w:pPr>
        <w:kinsoku w:val="0"/>
        <w:overflowPunct w:val="0"/>
        <w:autoSpaceDE w:val="0"/>
        <w:autoSpaceDN w:val="0"/>
        <w:adjustRightInd w:val="0"/>
        <w:snapToGrid w:val="0"/>
        <w:ind w:left="1134" w:right="1134"/>
        <w:jc w:val="both"/>
        <w:rPr>
          <w:ins w:id="273" w:author="Martine Moench" w:date="2018-10-05T15:52:00Z"/>
          <w:rFonts w:asciiTheme="majorBidi" w:eastAsia="Calibri" w:hAnsiTheme="majorBidi" w:cstheme="majorBidi"/>
          <w:lang w:val="fr-FR"/>
        </w:rPr>
      </w:pPr>
      <w:ins w:id="274" w:author="Martine Moench" w:date="2018-10-05T15:52:00Z">
        <w:r w:rsidRPr="007B7E30">
          <w:rPr>
            <w:rFonts w:asciiTheme="majorBidi" w:eastAsia="Calibri" w:hAnsiTheme="majorBidi" w:cstheme="majorBidi"/>
            <w:lang w:val="fr-FR"/>
          </w:rPr>
          <w:tab/>
          <w:t>……………………………………………………………………………………</w:t>
        </w:r>
      </w:ins>
    </w:p>
    <w:p w:rsidR="00D52048" w:rsidRPr="007B7E30" w:rsidRDefault="00D52048" w:rsidP="00D52048">
      <w:pPr>
        <w:kinsoku w:val="0"/>
        <w:overflowPunct w:val="0"/>
        <w:autoSpaceDE w:val="0"/>
        <w:autoSpaceDN w:val="0"/>
        <w:adjustRightInd w:val="0"/>
        <w:snapToGrid w:val="0"/>
        <w:ind w:left="1134" w:right="1134"/>
        <w:jc w:val="both"/>
        <w:rPr>
          <w:ins w:id="275" w:author="Martine Moench" w:date="2018-10-05T15:52:00Z"/>
          <w:rFonts w:asciiTheme="majorBidi" w:eastAsia="Calibri" w:hAnsiTheme="majorBidi" w:cstheme="majorBidi"/>
          <w:lang w:val="fr-FR"/>
        </w:rPr>
      </w:pPr>
      <w:ins w:id="276" w:author="Martine Moench" w:date="2018-10-05T15:52:00Z">
        <w:r w:rsidRPr="007B7E30">
          <w:rPr>
            <w:rFonts w:asciiTheme="majorBidi" w:eastAsia="Calibri" w:hAnsiTheme="majorBidi" w:cstheme="majorBidi"/>
            <w:lang w:val="fr-FR"/>
          </w:rPr>
          <w:tab/>
          <w:t>……………………………………………………………………………………</w:t>
        </w:r>
      </w:ins>
    </w:p>
    <w:p w:rsidR="00212FEA" w:rsidRPr="007B7E30" w:rsidDel="00D52048" w:rsidRDefault="00212FEA" w:rsidP="00212FEA">
      <w:pPr>
        <w:spacing w:after="120"/>
        <w:ind w:left="1134" w:right="1134"/>
        <w:jc w:val="both"/>
        <w:rPr>
          <w:del w:id="277" w:author="Martine Moench" w:date="2018-10-05T15:52:00Z"/>
          <w:lang w:val="fr-FR"/>
        </w:rPr>
      </w:pPr>
      <w:del w:id="278" w:author="Martine Moench" w:date="2018-10-05T15:52:00Z">
        <w:r w:rsidRPr="007B7E30" w:rsidDel="00D52048">
          <w:rPr>
            <w:lang w:val="fr-FR"/>
          </w:rPr>
          <w:delText>12.</w:delText>
        </w:r>
        <w:r w:rsidRPr="007B7E30" w:rsidDel="00D52048">
          <w:rPr>
            <w:lang w:val="fr-FR"/>
          </w:rPr>
          <w:tab/>
          <w:delText>Observations supplémentaires</w:delText>
        </w:r>
        <w:r w:rsidRPr="007B7E30" w:rsidDel="00D52048">
          <w:rPr>
            <w:vertAlign w:val="superscript"/>
            <w:lang w:val="fr-FR"/>
          </w:rPr>
          <w:delText>1)</w:delText>
        </w:r>
        <w:r w:rsidR="00353B3F" w:rsidRPr="007B7E30" w:rsidDel="00D52048">
          <w:rPr>
            <w:lang w:val="fr-FR"/>
          </w:rPr>
          <w:delText xml:space="preserve"> :</w:delText>
        </w:r>
        <w:r w:rsidRPr="007B7E30" w:rsidDel="00D52048">
          <w:rPr>
            <w:lang w:val="fr-FR"/>
          </w:rPr>
          <w:tab/>
          <w:delText xml:space="preserve">La possibilité de raccordement du dispositif de </w:delText>
        </w:r>
        <w:r w:rsidR="00F405FB" w:rsidRPr="007B7E30" w:rsidDel="00D52048">
          <w:rPr>
            <w:lang w:val="fr-FR"/>
          </w:rPr>
          <w:tab/>
        </w:r>
        <w:r w:rsidRPr="007B7E30" w:rsidDel="00D52048">
          <w:rPr>
            <w:lang w:val="fr-FR"/>
          </w:rPr>
          <w:delText>prise d’échantillons est appropriée pour Hermetic sampler partiellement fermé</w:delText>
        </w:r>
      </w:del>
    </w:p>
    <w:p w:rsidR="00212FEA" w:rsidRPr="007B7E30" w:rsidRDefault="00212FEA" w:rsidP="00212FEA">
      <w:pPr>
        <w:keepNext/>
        <w:keepLines/>
        <w:tabs>
          <w:tab w:val="right" w:pos="851"/>
        </w:tabs>
        <w:spacing w:before="360" w:after="240" w:line="300" w:lineRule="exact"/>
        <w:ind w:left="1134" w:right="1134"/>
        <w:rPr>
          <w:b/>
          <w:sz w:val="28"/>
          <w:lang w:val="fr-FR"/>
        </w:rPr>
      </w:pPr>
      <w:r w:rsidRPr="007B7E30">
        <w:rPr>
          <w:b/>
          <w:sz w:val="28"/>
          <w:lang w:val="fr-FR"/>
        </w:rPr>
        <w:br w:type="page"/>
      </w:r>
      <w:r w:rsidRPr="007B7E30">
        <w:rPr>
          <w:b/>
          <w:sz w:val="28"/>
          <w:lang w:val="fr-FR"/>
        </w:rPr>
        <w:lastRenderedPageBreak/>
        <w:t>Certificat d’agrément ADN No 03</w:t>
      </w:r>
    </w:p>
    <w:p w:rsidR="00212FEA" w:rsidRPr="007B7E30" w:rsidRDefault="00212FEA" w:rsidP="00212FEA">
      <w:pPr>
        <w:spacing w:after="120"/>
        <w:ind w:left="1134" w:right="1134"/>
        <w:jc w:val="both"/>
      </w:pPr>
      <w:r w:rsidRPr="007B7E30">
        <w:t>1.</w:t>
      </w:r>
      <w:r w:rsidRPr="007B7E30">
        <w:tab/>
        <w:t>Nom du bateau</w:t>
      </w:r>
      <w:r w:rsidR="00353B3F" w:rsidRPr="007B7E30">
        <w:t xml:space="preserve"> :</w:t>
      </w:r>
      <w:r w:rsidRPr="007B7E30">
        <w:tab/>
      </w:r>
      <w:r w:rsidRPr="007B7E30">
        <w:tab/>
        <w:t>CALDEZ</w:t>
      </w:r>
    </w:p>
    <w:p w:rsidR="00212FEA" w:rsidRPr="007B7E30" w:rsidRDefault="00212FEA" w:rsidP="00212FEA">
      <w:pPr>
        <w:spacing w:after="120"/>
        <w:ind w:left="1134" w:right="1134"/>
        <w:jc w:val="both"/>
      </w:pPr>
      <w:r w:rsidRPr="007B7E30">
        <w:t>2.</w:t>
      </w:r>
      <w:r w:rsidRPr="007B7E30">
        <w:tab/>
        <w:t>Numéro officiel ENI</w:t>
      </w:r>
      <w:r w:rsidR="00353B3F" w:rsidRPr="007B7E30">
        <w:t xml:space="preserve"> :</w:t>
      </w:r>
      <w:r w:rsidRPr="007B7E30">
        <w:tab/>
        <w:t>04030000</w:t>
      </w:r>
    </w:p>
    <w:p w:rsidR="00212FEA" w:rsidRPr="007B7E30" w:rsidRDefault="00212FEA" w:rsidP="00212FEA">
      <w:pPr>
        <w:spacing w:after="120"/>
        <w:ind w:left="1134" w:right="1134"/>
        <w:jc w:val="both"/>
      </w:pPr>
      <w:r w:rsidRPr="007B7E30">
        <w:t>3.</w:t>
      </w:r>
      <w:r w:rsidRPr="007B7E30">
        <w:tab/>
        <w:t>Type de bateau</w:t>
      </w:r>
      <w:r w:rsidR="00353B3F" w:rsidRPr="007B7E30">
        <w:t xml:space="preserve"> :</w:t>
      </w:r>
      <w:r w:rsidRPr="007B7E30">
        <w:tab/>
      </w:r>
      <w:r w:rsidRPr="007B7E30">
        <w:tab/>
        <w:t xml:space="preserve">automoteur-citerne </w:t>
      </w:r>
    </w:p>
    <w:p w:rsidR="00212FEA" w:rsidRPr="007B7E30" w:rsidRDefault="00212FEA" w:rsidP="00212FEA">
      <w:pPr>
        <w:spacing w:after="120"/>
        <w:ind w:left="1134" w:right="1134"/>
        <w:jc w:val="both"/>
      </w:pPr>
      <w:r w:rsidRPr="007B7E30">
        <w:t>4.</w:t>
      </w:r>
      <w:r w:rsidRPr="007B7E30">
        <w:tab/>
        <w:t>Type de bateau-citerne</w:t>
      </w:r>
      <w:r w:rsidR="00353B3F" w:rsidRPr="007B7E30">
        <w:t xml:space="preserve"> :</w:t>
      </w:r>
      <w:r w:rsidRPr="007B7E30">
        <w:tab/>
        <w:t>C</w:t>
      </w:r>
    </w:p>
    <w:p w:rsidR="00212FEA" w:rsidRPr="007B7E30" w:rsidRDefault="00212FEA" w:rsidP="00212FEA">
      <w:pPr>
        <w:ind w:left="1134" w:right="1134"/>
        <w:jc w:val="both"/>
      </w:pPr>
      <w:r w:rsidRPr="007B7E30">
        <w:t>5.</w:t>
      </w:r>
      <w:r w:rsidRPr="007B7E30">
        <w:tab/>
        <w:t>Etat des citernes à cargaison</w:t>
      </w:r>
      <w:r w:rsidR="00353B3F" w:rsidRPr="007B7E30">
        <w:t xml:space="preserve"> :</w:t>
      </w:r>
      <w:r w:rsidRPr="007B7E30">
        <w:tab/>
        <w:t xml:space="preserve">1. citernes à cargaison à pression </w:t>
      </w:r>
      <w:r w:rsidRPr="007B7E30">
        <w:rPr>
          <w:vertAlign w:val="superscript"/>
        </w:rPr>
        <w:t>1)</w:t>
      </w:r>
      <w:r w:rsidR="00516256" w:rsidRPr="007B7E30">
        <w:rPr>
          <w:vertAlign w:val="superscript"/>
        </w:rPr>
        <w:t xml:space="preserve"> </w:t>
      </w:r>
      <w:r w:rsidRPr="007B7E30">
        <w:rPr>
          <w:vertAlign w:val="superscript"/>
        </w:rPr>
        <w:t>2)</w:t>
      </w:r>
    </w:p>
    <w:p w:rsidR="00212FEA" w:rsidRPr="007B7E30" w:rsidRDefault="00212FEA" w:rsidP="00212FEA">
      <w:pPr>
        <w:tabs>
          <w:tab w:val="left" w:pos="-1560"/>
          <w:tab w:val="left" w:pos="284"/>
          <w:tab w:val="left" w:pos="3686"/>
        </w:tabs>
        <w:ind w:left="4536"/>
        <w:rPr>
          <w:color w:val="000000"/>
          <w:szCs w:val="24"/>
          <w:lang w:val="fr-FR"/>
        </w:rPr>
      </w:pPr>
      <w:r w:rsidRPr="007B7E30">
        <w:rPr>
          <w:strike/>
          <w:color w:val="000000"/>
          <w:szCs w:val="24"/>
          <w:lang w:val="fr-FR"/>
        </w:rPr>
        <w:t>2. citernes à cargaison fermées</w:t>
      </w:r>
      <w:r w:rsidRPr="007B7E30">
        <w:rPr>
          <w:b/>
          <w:color w:val="000000"/>
          <w:szCs w:val="24"/>
          <w:lang w:val="fr-FR"/>
        </w:rPr>
        <w:t xml:space="preserve"> </w:t>
      </w:r>
      <w:r w:rsidRPr="007B7E30">
        <w:rPr>
          <w:color w:val="000000"/>
          <w:szCs w:val="24"/>
          <w:vertAlign w:val="superscript"/>
          <w:lang w:val="fr-FR"/>
        </w:rPr>
        <w:t>1)</w:t>
      </w:r>
      <w:r w:rsidR="00516256" w:rsidRPr="007B7E30">
        <w:rPr>
          <w:color w:val="000000"/>
          <w:szCs w:val="24"/>
          <w:vertAlign w:val="superscript"/>
          <w:lang w:val="fr-FR"/>
        </w:rPr>
        <w:t xml:space="preserve"> </w:t>
      </w:r>
      <w:r w:rsidRPr="007B7E30">
        <w:rPr>
          <w:color w:val="000000"/>
          <w:szCs w:val="24"/>
          <w:vertAlign w:val="superscript"/>
          <w:lang w:val="fr-FR"/>
        </w:rPr>
        <w:t>2)</w:t>
      </w:r>
    </w:p>
    <w:p w:rsidR="00212FEA" w:rsidRPr="007B7E30" w:rsidRDefault="00212FEA" w:rsidP="00212FEA">
      <w:pPr>
        <w:tabs>
          <w:tab w:val="left" w:pos="-1560"/>
          <w:tab w:val="left" w:pos="284"/>
          <w:tab w:val="left" w:pos="3686"/>
        </w:tabs>
        <w:ind w:left="4536"/>
        <w:rPr>
          <w:color w:val="000000"/>
          <w:szCs w:val="24"/>
          <w:lang w:val="fr-FR"/>
        </w:rPr>
      </w:pPr>
      <w:r w:rsidRPr="007B7E30">
        <w:rPr>
          <w:strike/>
          <w:color w:val="000000"/>
          <w:szCs w:val="24"/>
          <w:lang w:val="fr-FR"/>
        </w:rPr>
        <w:t>3. citernes à cargaison ouvertes avec coupe-flammes</w:t>
      </w:r>
      <w:r w:rsidRPr="007B7E30">
        <w:rPr>
          <w:color w:val="000000"/>
          <w:szCs w:val="24"/>
          <w:lang w:val="fr-FR"/>
        </w:rPr>
        <w:t xml:space="preserve"> </w:t>
      </w:r>
      <w:r w:rsidRPr="007B7E30">
        <w:rPr>
          <w:color w:val="000000"/>
          <w:szCs w:val="24"/>
          <w:vertAlign w:val="superscript"/>
          <w:lang w:val="fr-FR"/>
        </w:rPr>
        <w:t>1)</w:t>
      </w:r>
      <w:r w:rsidR="00516256" w:rsidRPr="007B7E30">
        <w:rPr>
          <w:color w:val="000000"/>
          <w:szCs w:val="24"/>
          <w:vertAlign w:val="superscript"/>
          <w:lang w:val="fr-FR"/>
        </w:rPr>
        <w:t xml:space="preserve"> </w:t>
      </w:r>
      <w:r w:rsidRPr="007B7E30">
        <w:rPr>
          <w:color w:val="000000"/>
          <w:szCs w:val="24"/>
          <w:vertAlign w:val="superscript"/>
          <w:lang w:val="fr-FR"/>
        </w:rPr>
        <w:t>2)</w:t>
      </w:r>
    </w:p>
    <w:p w:rsidR="00212FEA" w:rsidRPr="007B7E30" w:rsidRDefault="00212FEA" w:rsidP="00212FEA">
      <w:pPr>
        <w:tabs>
          <w:tab w:val="left" w:pos="-1560"/>
          <w:tab w:val="left" w:pos="284"/>
          <w:tab w:val="left" w:pos="3686"/>
        </w:tabs>
        <w:spacing w:after="120"/>
        <w:ind w:left="4536"/>
        <w:rPr>
          <w:color w:val="000000"/>
          <w:szCs w:val="24"/>
          <w:lang w:val="fr-FR"/>
        </w:rPr>
      </w:pPr>
      <w:r w:rsidRPr="007B7E30">
        <w:rPr>
          <w:strike/>
          <w:color w:val="000000"/>
          <w:szCs w:val="24"/>
          <w:lang w:val="fr-FR"/>
        </w:rPr>
        <w:t>4. citernes à cargaison ouvertes</w:t>
      </w:r>
      <w:r w:rsidRPr="007B7E30">
        <w:rPr>
          <w:color w:val="000000"/>
          <w:szCs w:val="24"/>
          <w:lang w:val="fr-FR"/>
        </w:rPr>
        <w:t xml:space="preserve"> </w:t>
      </w:r>
      <w:r w:rsidRPr="007B7E30">
        <w:rPr>
          <w:color w:val="000000"/>
          <w:szCs w:val="24"/>
          <w:vertAlign w:val="superscript"/>
          <w:lang w:val="fr-FR"/>
        </w:rPr>
        <w:t>1)</w:t>
      </w:r>
      <w:r w:rsidR="00516256" w:rsidRPr="007B7E30">
        <w:rPr>
          <w:color w:val="000000"/>
          <w:szCs w:val="24"/>
          <w:vertAlign w:val="superscript"/>
          <w:lang w:val="fr-FR"/>
        </w:rPr>
        <w:t xml:space="preserve"> </w:t>
      </w:r>
      <w:r w:rsidRPr="007B7E30">
        <w:rPr>
          <w:color w:val="000000"/>
          <w:szCs w:val="24"/>
          <w:vertAlign w:val="superscript"/>
          <w:lang w:val="fr-FR"/>
        </w:rPr>
        <w:t>2)</w:t>
      </w:r>
    </w:p>
    <w:p w:rsidR="00212FEA" w:rsidRPr="007B7E30" w:rsidRDefault="00212FEA" w:rsidP="00212FEA">
      <w:pPr>
        <w:ind w:left="1134" w:right="1134"/>
        <w:jc w:val="both"/>
      </w:pPr>
      <w:r w:rsidRPr="007B7E30">
        <w:t>6.</w:t>
      </w:r>
      <w:r w:rsidRPr="007B7E30">
        <w:tab/>
        <w:t>Types de citernes à cargaison</w:t>
      </w:r>
      <w:r w:rsidR="00353B3F" w:rsidRPr="007B7E30">
        <w:t xml:space="preserve"> :</w:t>
      </w:r>
      <w:r w:rsidRPr="007B7E30">
        <w:tab/>
        <w:t xml:space="preserve">1. citernes à cargaison indépendantes </w:t>
      </w:r>
      <w:r w:rsidRPr="007B7E30">
        <w:rPr>
          <w:vertAlign w:val="superscript"/>
        </w:rPr>
        <w:t>1)</w:t>
      </w:r>
      <w:r w:rsidR="00516256" w:rsidRPr="007B7E30">
        <w:rPr>
          <w:vertAlign w:val="superscript"/>
        </w:rPr>
        <w:t xml:space="preserve"> </w:t>
      </w:r>
      <w:r w:rsidRPr="007B7E30">
        <w:rPr>
          <w:vertAlign w:val="superscript"/>
        </w:rPr>
        <w:t>2)</w:t>
      </w:r>
    </w:p>
    <w:p w:rsidR="00212FEA" w:rsidRPr="007B7E30" w:rsidRDefault="00212FEA" w:rsidP="00212FEA">
      <w:pPr>
        <w:tabs>
          <w:tab w:val="left" w:pos="-1560"/>
          <w:tab w:val="left" w:pos="284"/>
          <w:tab w:val="left" w:pos="3686"/>
        </w:tabs>
        <w:ind w:left="4536"/>
        <w:rPr>
          <w:color w:val="000000"/>
          <w:szCs w:val="24"/>
          <w:lang w:val="fr-FR"/>
        </w:rPr>
      </w:pPr>
      <w:r w:rsidRPr="007B7E30">
        <w:rPr>
          <w:strike/>
          <w:color w:val="000000"/>
          <w:szCs w:val="24"/>
          <w:lang w:val="fr-FR"/>
        </w:rPr>
        <w:t>2. citernes à cargaison intégrales</w:t>
      </w:r>
      <w:r w:rsidRPr="007B7E30">
        <w:rPr>
          <w:color w:val="000000"/>
          <w:szCs w:val="24"/>
          <w:lang w:val="fr-FR"/>
        </w:rPr>
        <w:t xml:space="preserve"> </w:t>
      </w:r>
      <w:r w:rsidRPr="007B7E30">
        <w:rPr>
          <w:color w:val="000000"/>
          <w:szCs w:val="24"/>
          <w:vertAlign w:val="superscript"/>
          <w:lang w:val="fr-FR"/>
        </w:rPr>
        <w:t>1)</w:t>
      </w:r>
      <w:r w:rsidR="00516256" w:rsidRPr="007B7E30">
        <w:rPr>
          <w:color w:val="000000"/>
          <w:szCs w:val="24"/>
          <w:vertAlign w:val="superscript"/>
          <w:lang w:val="fr-FR"/>
        </w:rPr>
        <w:t xml:space="preserve"> </w:t>
      </w:r>
      <w:r w:rsidRPr="007B7E30">
        <w:rPr>
          <w:color w:val="000000"/>
          <w:szCs w:val="24"/>
          <w:vertAlign w:val="superscript"/>
          <w:lang w:val="fr-FR"/>
        </w:rPr>
        <w:t>2)</w:t>
      </w:r>
    </w:p>
    <w:p w:rsidR="00212FEA" w:rsidRPr="007B7E30" w:rsidRDefault="00212FEA" w:rsidP="00212FEA">
      <w:pPr>
        <w:tabs>
          <w:tab w:val="left" w:pos="-1560"/>
          <w:tab w:val="left" w:pos="284"/>
          <w:tab w:val="left" w:pos="3686"/>
        </w:tabs>
        <w:spacing w:after="120"/>
        <w:ind w:left="4536"/>
        <w:rPr>
          <w:color w:val="000000"/>
          <w:szCs w:val="24"/>
          <w:lang w:val="fr-FR"/>
        </w:rPr>
      </w:pPr>
      <w:r w:rsidRPr="007B7E30">
        <w:rPr>
          <w:strike/>
          <w:color w:val="000000"/>
          <w:szCs w:val="24"/>
          <w:lang w:val="fr-FR"/>
        </w:rPr>
        <w:t>3. parois des citernes à cargaison différentes de la coque</w:t>
      </w:r>
      <w:r w:rsidRPr="007B7E30">
        <w:rPr>
          <w:color w:val="000000"/>
          <w:szCs w:val="24"/>
          <w:lang w:val="fr-FR"/>
        </w:rPr>
        <w:t xml:space="preserve"> </w:t>
      </w:r>
      <w:r w:rsidRPr="007B7E30">
        <w:rPr>
          <w:color w:val="000000"/>
          <w:szCs w:val="24"/>
          <w:vertAlign w:val="superscript"/>
          <w:lang w:val="fr-FR"/>
        </w:rPr>
        <w:t>1)</w:t>
      </w:r>
      <w:r w:rsidR="00516256" w:rsidRPr="007B7E30">
        <w:rPr>
          <w:color w:val="000000"/>
          <w:szCs w:val="24"/>
          <w:vertAlign w:val="superscript"/>
          <w:lang w:val="fr-FR"/>
        </w:rPr>
        <w:t xml:space="preserve"> </w:t>
      </w:r>
      <w:r w:rsidRPr="007B7E30">
        <w:rPr>
          <w:color w:val="000000"/>
          <w:szCs w:val="24"/>
          <w:vertAlign w:val="superscript"/>
          <w:lang w:val="fr-FR"/>
        </w:rPr>
        <w:t>2)</w:t>
      </w:r>
    </w:p>
    <w:p w:rsidR="00212FEA" w:rsidRPr="007B7E30" w:rsidRDefault="00212FEA" w:rsidP="00315D17">
      <w:pPr>
        <w:spacing w:after="120"/>
        <w:ind w:left="1701" w:right="1134" w:hanging="567"/>
        <w:jc w:val="both"/>
      </w:pPr>
      <w:r w:rsidRPr="007B7E30">
        <w:t>7.</w:t>
      </w:r>
      <w:r w:rsidRPr="007B7E30">
        <w:tab/>
        <w:t xml:space="preserve">Pression d’ouverture </w:t>
      </w:r>
      <w:ins w:id="279" w:author="Martine Moench" w:date="2018-10-05T15:53:00Z">
        <w:r w:rsidR="00315D17" w:rsidRPr="007B7E30">
          <w:rPr>
            <w:strike/>
          </w:rPr>
          <w:t>des soupapes de surpression /</w:t>
        </w:r>
        <w:r w:rsidR="00315D17" w:rsidRPr="007B7E30">
          <w:t xml:space="preserve"> </w:t>
        </w:r>
      </w:ins>
      <w:r w:rsidRPr="007B7E30">
        <w:rPr>
          <w:strike/>
        </w:rPr>
        <w:t xml:space="preserve">des soupapes de dégagement </w:t>
      </w:r>
      <w:del w:id="280" w:author="Martine Moench" w:date="2018-10-05T15:54:00Z">
        <w:r w:rsidRPr="007B7E30" w:rsidDel="00315D17">
          <w:rPr>
            <w:strike/>
          </w:rPr>
          <w:delText>des gaz</w:delText>
        </w:r>
      </w:del>
      <w:r w:rsidRPr="007B7E30">
        <w:rPr>
          <w:strike/>
        </w:rPr>
        <w:t>à grande vitesse</w:t>
      </w:r>
      <w:r w:rsidRPr="007B7E30">
        <w:t>/des soupapes de sécurité</w:t>
      </w:r>
      <w:r w:rsidRPr="007B7E30">
        <w:rPr>
          <w:vertAlign w:val="superscript"/>
        </w:rPr>
        <w:t>1)</w:t>
      </w:r>
      <w:r w:rsidR="00516256" w:rsidRPr="007B7E30">
        <w:rPr>
          <w:vertAlign w:val="superscript"/>
        </w:rPr>
        <w:t xml:space="preserve"> </w:t>
      </w:r>
      <w:r w:rsidRPr="007B7E30">
        <w:rPr>
          <w:vertAlign w:val="superscript"/>
        </w:rPr>
        <w:t>2)</w:t>
      </w:r>
      <w:r w:rsidR="00353B3F" w:rsidRPr="007B7E30">
        <w:t xml:space="preserve"> :</w:t>
      </w:r>
      <w:r w:rsidRPr="007B7E30">
        <w:t xml:space="preserve"> </w:t>
      </w:r>
      <w:r w:rsidRPr="007B7E30">
        <w:tab/>
        <w:t>400 kPa</w:t>
      </w:r>
    </w:p>
    <w:p w:rsidR="00212FEA" w:rsidRPr="007B7E30" w:rsidRDefault="00212FEA" w:rsidP="00212FEA">
      <w:pPr>
        <w:spacing w:after="120" w:line="200" w:lineRule="exact"/>
        <w:ind w:left="1134" w:right="1134"/>
        <w:jc w:val="both"/>
        <w:rPr>
          <w:lang w:val="fr-FR"/>
        </w:rPr>
      </w:pPr>
      <w:r w:rsidRPr="007B7E30">
        <w:rPr>
          <w:lang w:val="fr-FR"/>
        </w:rPr>
        <w:t>8.</w:t>
      </w:r>
      <w:r w:rsidRPr="007B7E30">
        <w:rPr>
          <w:lang w:val="fr-FR"/>
        </w:rPr>
        <w:tab/>
        <w:t>Equipements supplémentaires</w:t>
      </w:r>
      <w:r w:rsidR="00353B3F" w:rsidRPr="007B7E30">
        <w:rPr>
          <w:lang w:val="fr-FR"/>
        </w:rPr>
        <w:t xml:space="preserve"> :</w:t>
      </w:r>
    </w:p>
    <w:p w:rsidR="00212FEA" w:rsidRPr="007B7E30" w:rsidRDefault="00212FEA" w:rsidP="00212FEA">
      <w:pPr>
        <w:numPr>
          <w:ilvl w:val="0"/>
          <w:numId w:val="1"/>
        </w:numPr>
        <w:ind w:right="1134"/>
        <w:jc w:val="both"/>
        <w:rPr>
          <w:lang w:val="fr-FR"/>
        </w:rPr>
      </w:pPr>
      <w:r w:rsidRPr="007B7E30">
        <w:rPr>
          <w:lang w:val="fr-FR"/>
        </w:rPr>
        <w:t>dispositif de prise d’échantillons</w:t>
      </w:r>
    </w:p>
    <w:p w:rsidR="00212FEA" w:rsidRPr="007B7E30" w:rsidRDefault="00212FEA" w:rsidP="00212FEA">
      <w:pPr>
        <w:numPr>
          <w:ilvl w:val="12"/>
          <w:numId w:val="0"/>
        </w:numPr>
        <w:tabs>
          <w:tab w:val="left" w:pos="-1560"/>
          <w:tab w:val="left" w:pos="567"/>
        </w:tabs>
        <w:ind w:left="1418"/>
        <w:rPr>
          <w:szCs w:val="24"/>
          <w:lang w:val="fr-FR"/>
        </w:rPr>
      </w:pPr>
      <w:r w:rsidRPr="007B7E30">
        <w:rPr>
          <w:szCs w:val="24"/>
          <w:lang w:val="fr-FR"/>
        </w:rPr>
        <w:tab/>
        <w:t>raccord pour dispositif de prise d’échantillon</w:t>
      </w:r>
      <w:r w:rsidRPr="007B7E30">
        <w:rPr>
          <w:szCs w:val="24"/>
          <w:lang w:val="fr-FR"/>
        </w:rPr>
        <w:tab/>
      </w:r>
      <w:r w:rsidRPr="007B7E30">
        <w:rPr>
          <w:szCs w:val="24"/>
          <w:lang w:val="fr-FR"/>
        </w:rPr>
        <w:tab/>
        <w:t>oui/</w:t>
      </w:r>
      <w:r w:rsidRPr="007B7E30">
        <w:rPr>
          <w:strike/>
          <w:szCs w:val="24"/>
          <w:lang w:val="fr-FR"/>
        </w:rPr>
        <w:t>non</w:t>
      </w:r>
      <w:r w:rsidRPr="007B7E30">
        <w:rPr>
          <w:b/>
          <w:szCs w:val="24"/>
          <w:lang w:val="fr-FR"/>
        </w:rPr>
        <w:t xml:space="preserve"> </w:t>
      </w:r>
      <w:r w:rsidRPr="007B7E30">
        <w:rPr>
          <w:szCs w:val="24"/>
          <w:vertAlign w:val="superscript"/>
          <w:lang w:val="fr-FR"/>
        </w:rPr>
        <w:t>1)</w:t>
      </w:r>
      <w:r w:rsidR="00516256" w:rsidRPr="007B7E30">
        <w:rPr>
          <w:szCs w:val="24"/>
          <w:vertAlign w:val="superscript"/>
          <w:lang w:val="fr-FR"/>
        </w:rPr>
        <w:t xml:space="preserve"> </w:t>
      </w:r>
      <w:r w:rsidRPr="007B7E30">
        <w:rPr>
          <w:szCs w:val="24"/>
          <w:vertAlign w:val="superscript"/>
          <w:lang w:val="fr-FR"/>
        </w:rPr>
        <w:t>2)</w:t>
      </w:r>
    </w:p>
    <w:p w:rsidR="00212FEA" w:rsidRPr="007B7E30" w:rsidRDefault="00212FEA" w:rsidP="00212FEA">
      <w:pPr>
        <w:numPr>
          <w:ilvl w:val="12"/>
          <w:numId w:val="0"/>
        </w:numPr>
        <w:tabs>
          <w:tab w:val="left" w:pos="-1560"/>
          <w:tab w:val="left" w:pos="567"/>
        </w:tabs>
        <w:spacing w:after="120"/>
        <w:ind w:left="1418"/>
        <w:rPr>
          <w:szCs w:val="24"/>
          <w:lang w:val="fr-FR"/>
        </w:rPr>
      </w:pPr>
      <w:r w:rsidRPr="007B7E30">
        <w:rPr>
          <w:szCs w:val="24"/>
          <w:lang w:val="fr-FR"/>
        </w:rPr>
        <w:tab/>
        <w:t>orifice de prise d’échantillons</w:t>
      </w:r>
      <w:r w:rsidRPr="007B7E30">
        <w:rPr>
          <w:rFonts w:ascii="Arial" w:hAnsi="Arial" w:cs="Arial"/>
          <w:szCs w:val="24"/>
          <w:lang w:val="fr-FR"/>
        </w:rPr>
        <w:tab/>
      </w:r>
      <w:r w:rsidRPr="007B7E30">
        <w:rPr>
          <w:rFonts w:ascii="Arial" w:hAnsi="Arial" w:cs="Arial"/>
          <w:szCs w:val="24"/>
          <w:lang w:val="fr-FR"/>
        </w:rPr>
        <w:tab/>
      </w:r>
      <w:r w:rsidRPr="007B7E30">
        <w:rPr>
          <w:rFonts w:ascii="Arial" w:hAnsi="Arial" w:cs="Arial"/>
          <w:szCs w:val="24"/>
          <w:lang w:val="fr-FR"/>
        </w:rPr>
        <w:tab/>
      </w:r>
      <w:r w:rsidRPr="007B7E30">
        <w:rPr>
          <w:rFonts w:ascii="Arial" w:hAnsi="Arial" w:cs="Arial"/>
          <w:szCs w:val="24"/>
          <w:lang w:val="fr-FR"/>
        </w:rPr>
        <w:tab/>
      </w:r>
      <w:r w:rsidRPr="007B7E30">
        <w:rPr>
          <w:strike/>
          <w:szCs w:val="24"/>
          <w:lang w:val="fr-FR"/>
        </w:rPr>
        <w:t>oui</w:t>
      </w:r>
      <w:r w:rsidRPr="007B7E30">
        <w:rPr>
          <w:szCs w:val="24"/>
          <w:lang w:val="fr-FR"/>
        </w:rPr>
        <w:t>/non</w:t>
      </w:r>
      <w:r w:rsidRPr="007B7E30">
        <w:rPr>
          <w:b/>
          <w:szCs w:val="24"/>
          <w:lang w:val="fr-FR"/>
        </w:rPr>
        <w:t xml:space="preserve"> </w:t>
      </w:r>
      <w:r w:rsidRPr="007B7E30">
        <w:rPr>
          <w:szCs w:val="24"/>
          <w:vertAlign w:val="superscript"/>
          <w:lang w:val="fr-FR"/>
        </w:rPr>
        <w:t>1)</w:t>
      </w:r>
      <w:r w:rsidR="00516256" w:rsidRPr="007B7E30">
        <w:rPr>
          <w:szCs w:val="24"/>
          <w:vertAlign w:val="superscript"/>
          <w:lang w:val="fr-FR"/>
        </w:rPr>
        <w:t xml:space="preserve"> </w:t>
      </w:r>
      <w:r w:rsidRPr="007B7E30">
        <w:rPr>
          <w:szCs w:val="24"/>
          <w:vertAlign w:val="superscript"/>
          <w:lang w:val="fr-FR"/>
        </w:rPr>
        <w:t>2)</w:t>
      </w:r>
    </w:p>
    <w:p w:rsidR="00212FEA" w:rsidRPr="007B7E30" w:rsidRDefault="00212FEA" w:rsidP="00212FEA">
      <w:pPr>
        <w:numPr>
          <w:ilvl w:val="0"/>
          <w:numId w:val="1"/>
        </w:numPr>
        <w:ind w:right="1134"/>
        <w:jc w:val="both"/>
        <w:rPr>
          <w:lang w:val="fr-FR"/>
        </w:rPr>
      </w:pPr>
      <w:r w:rsidRPr="007B7E30">
        <w:rPr>
          <w:lang w:val="fr-FR"/>
        </w:rPr>
        <w:t>installation de pulvérisation d’eau</w:t>
      </w:r>
      <w:r w:rsidRPr="007B7E30">
        <w:rPr>
          <w:lang w:val="fr-FR"/>
        </w:rPr>
        <w:tab/>
      </w:r>
      <w:r w:rsidRPr="007B7E30">
        <w:rPr>
          <w:lang w:val="fr-FR"/>
        </w:rPr>
        <w:tab/>
      </w:r>
      <w:r w:rsidRPr="007B7E30">
        <w:rPr>
          <w:lang w:val="fr-FR"/>
        </w:rPr>
        <w:tab/>
      </w:r>
      <w:r w:rsidRPr="007B7E30">
        <w:rPr>
          <w:lang w:val="fr-FR"/>
        </w:rPr>
        <w:tab/>
      </w:r>
      <w:r w:rsidRPr="007B7E30">
        <w:rPr>
          <w:strike/>
          <w:lang w:val="fr-FR"/>
        </w:rPr>
        <w:t>oui</w:t>
      </w:r>
      <w:r w:rsidRPr="007B7E30">
        <w:rPr>
          <w:lang w:val="fr-FR"/>
        </w:rPr>
        <w:t>/non</w:t>
      </w:r>
      <w:r w:rsidRPr="007B7E30">
        <w:rPr>
          <w:b/>
          <w:lang w:val="fr-FR"/>
        </w:rPr>
        <w:t xml:space="preserve"> </w:t>
      </w:r>
      <w:r w:rsidRPr="007B7E30">
        <w:rPr>
          <w:vertAlign w:val="superscript"/>
          <w:lang w:val="fr-FR"/>
        </w:rPr>
        <w:t>1)</w:t>
      </w:r>
      <w:r w:rsidR="00516256" w:rsidRPr="007B7E30">
        <w:rPr>
          <w:vertAlign w:val="superscript"/>
          <w:lang w:val="fr-FR"/>
        </w:rPr>
        <w:t xml:space="preserve"> </w:t>
      </w:r>
      <w:r w:rsidRPr="007B7E30">
        <w:rPr>
          <w:vertAlign w:val="superscript"/>
          <w:lang w:val="fr-FR"/>
        </w:rPr>
        <w:t>2)</w:t>
      </w:r>
    </w:p>
    <w:p w:rsidR="00212FEA" w:rsidRPr="007B7E30" w:rsidRDefault="00212FEA" w:rsidP="00212FEA">
      <w:pPr>
        <w:numPr>
          <w:ilvl w:val="12"/>
          <w:numId w:val="0"/>
        </w:numPr>
        <w:tabs>
          <w:tab w:val="left" w:pos="-1560"/>
          <w:tab w:val="left" w:pos="567"/>
        </w:tabs>
        <w:spacing w:after="120"/>
        <w:ind w:left="851"/>
        <w:rPr>
          <w:szCs w:val="24"/>
          <w:lang w:val="fr-FR"/>
        </w:rPr>
      </w:pPr>
      <w:r w:rsidRPr="007B7E30">
        <w:rPr>
          <w:rFonts w:ascii="Arial" w:hAnsi="Arial" w:cs="Arial"/>
          <w:szCs w:val="24"/>
          <w:lang w:val="fr-FR"/>
        </w:rPr>
        <w:tab/>
      </w:r>
      <w:r w:rsidRPr="007B7E30">
        <w:rPr>
          <w:rFonts w:ascii="Arial" w:hAnsi="Arial" w:cs="Arial"/>
          <w:szCs w:val="24"/>
          <w:lang w:val="fr-FR"/>
        </w:rPr>
        <w:tab/>
      </w:r>
      <w:r w:rsidRPr="007B7E30">
        <w:rPr>
          <w:szCs w:val="24"/>
          <w:lang w:val="fr-FR"/>
        </w:rPr>
        <w:t>alarme de pression interne 40 kPa</w:t>
      </w:r>
      <w:r w:rsidRPr="007B7E30">
        <w:rPr>
          <w:szCs w:val="24"/>
          <w:lang w:val="fr-FR"/>
        </w:rPr>
        <w:tab/>
      </w:r>
      <w:r w:rsidRPr="007B7E30">
        <w:rPr>
          <w:szCs w:val="24"/>
          <w:lang w:val="fr-FR"/>
        </w:rPr>
        <w:tab/>
      </w:r>
      <w:r w:rsidRPr="007B7E30">
        <w:rPr>
          <w:szCs w:val="24"/>
          <w:lang w:val="fr-FR"/>
        </w:rPr>
        <w:tab/>
      </w:r>
      <w:r w:rsidRPr="007B7E30">
        <w:rPr>
          <w:szCs w:val="24"/>
          <w:lang w:val="fr-FR"/>
        </w:rPr>
        <w:tab/>
      </w:r>
      <w:r w:rsidRPr="007B7E30">
        <w:rPr>
          <w:strike/>
          <w:szCs w:val="24"/>
          <w:lang w:val="fr-FR"/>
        </w:rPr>
        <w:t>oui</w:t>
      </w:r>
      <w:r w:rsidRPr="007B7E30">
        <w:rPr>
          <w:szCs w:val="24"/>
          <w:lang w:val="fr-FR"/>
        </w:rPr>
        <w:t>/non</w:t>
      </w:r>
      <w:r w:rsidRPr="007B7E30">
        <w:rPr>
          <w:b/>
          <w:szCs w:val="24"/>
          <w:lang w:val="fr-FR"/>
        </w:rPr>
        <w:t xml:space="preserve"> </w:t>
      </w:r>
      <w:r w:rsidRPr="007B7E30">
        <w:rPr>
          <w:szCs w:val="24"/>
          <w:vertAlign w:val="superscript"/>
          <w:lang w:val="fr-FR"/>
        </w:rPr>
        <w:t>1)</w:t>
      </w:r>
      <w:r w:rsidR="00516256" w:rsidRPr="007B7E30">
        <w:rPr>
          <w:szCs w:val="24"/>
          <w:vertAlign w:val="superscript"/>
          <w:lang w:val="fr-FR"/>
        </w:rPr>
        <w:t xml:space="preserve"> </w:t>
      </w:r>
      <w:r w:rsidRPr="007B7E30">
        <w:rPr>
          <w:szCs w:val="24"/>
          <w:vertAlign w:val="superscript"/>
          <w:lang w:val="fr-FR"/>
        </w:rPr>
        <w:t>2)</w:t>
      </w:r>
    </w:p>
    <w:p w:rsidR="00212FEA" w:rsidRPr="007B7E30" w:rsidRDefault="00212FEA" w:rsidP="00212FEA">
      <w:pPr>
        <w:numPr>
          <w:ilvl w:val="0"/>
          <w:numId w:val="1"/>
        </w:numPr>
        <w:ind w:right="1134"/>
        <w:jc w:val="both"/>
        <w:rPr>
          <w:lang w:val="fr-FR"/>
        </w:rPr>
      </w:pPr>
      <w:r w:rsidRPr="007B7E30">
        <w:rPr>
          <w:lang w:val="fr-FR"/>
        </w:rPr>
        <w:t>chauffage de la cargaison</w:t>
      </w:r>
    </w:p>
    <w:p w:rsidR="00212FEA" w:rsidRPr="007B7E30" w:rsidRDefault="00212FEA" w:rsidP="00212FEA">
      <w:pPr>
        <w:numPr>
          <w:ilvl w:val="12"/>
          <w:numId w:val="0"/>
        </w:numPr>
        <w:tabs>
          <w:tab w:val="left" w:pos="-1560"/>
          <w:tab w:val="left" w:pos="567"/>
        </w:tabs>
        <w:ind w:left="1418"/>
        <w:rPr>
          <w:szCs w:val="24"/>
          <w:lang w:val="fr-FR"/>
        </w:rPr>
      </w:pPr>
      <w:r w:rsidRPr="007B7E30">
        <w:rPr>
          <w:szCs w:val="24"/>
          <w:lang w:val="fr-FR"/>
        </w:rPr>
        <w:tab/>
        <w:t>chauffage possible à partir de la terre</w:t>
      </w:r>
      <w:r w:rsidRPr="007B7E30">
        <w:rPr>
          <w:szCs w:val="24"/>
          <w:lang w:val="fr-FR"/>
        </w:rPr>
        <w:tab/>
      </w:r>
      <w:r w:rsidRPr="007B7E30">
        <w:rPr>
          <w:szCs w:val="24"/>
          <w:lang w:val="fr-FR"/>
        </w:rPr>
        <w:tab/>
      </w:r>
      <w:r w:rsidRPr="007B7E30">
        <w:rPr>
          <w:szCs w:val="24"/>
          <w:lang w:val="fr-FR"/>
        </w:rPr>
        <w:tab/>
        <w:t>oui/</w:t>
      </w:r>
      <w:r w:rsidRPr="007B7E30">
        <w:rPr>
          <w:strike/>
          <w:szCs w:val="24"/>
          <w:lang w:val="fr-FR"/>
        </w:rPr>
        <w:t>non</w:t>
      </w:r>
      <w:r w:rsidRPr="007B7E30">
        <w:rPr>
          <w:b/>
          <w:szCs w:val="24"/>
          <w:lang w:val="fr-FR"/>
        </w:rPr>
        <w:t xml:space="preserve"> </w:t>
      </w:r>
      <w:r w:rsidRPr="007B7E30">
        <w:rPr>
          <w:szCs w:val="24"/>
          <w:vertAlign w:val="superscript"/>
          <w:lang w:val="fr-FR"/>
        </w:rPr>
        <w:t>1)</w:t>
      </w:r>
      <w:r w:rsidR="00516256" w:rsidRPr="007B7E30">
        <w:rPr>
          <w:szCs w:val="24"/>
          <w:vertAlign w:val="superscript"/>
          <w:lang w:val="fr-FR"/>
        </w:rPr>
        <w:t xml:space="preserve"> </w:t>
      </w:r>
      <w:r w:rsidRPr="007B7E30">
        <w:rPr>
          <w:szCs w:val="24"/>
          <w:vertAlign w:val="superscript"/>
          <w:lang w:val="fr-FR"/>
        </w:rPr>
        <w:t>2)</w:t>
      </w:r>
    </w:p>
    <w:p w:rsidR="00212FEA" w:rsidRPr="007B7E30" w:rsidRDefault="00212FEA" w:rsidP="00212FEA">
      <w:pPr>
        <w:numPr>
          <w:ilvl w:val="12"/>
          <w:numId w:val="0"/>
        </w:numPr>
        <w:tabs>
          <w:tab w:val="left" w:pos="-1560"/>
          <w:tab w:val="left" w:pos="567"/>
        </w:tabs>
        <w:spacing w:after="120"/>
        <w:ind w:left="1418"/>
        <w:rPr>
          <w:szCs w:val="24"/>
          <w:lang w:val="fr-FR"/>
        </w:rPr>
      </w:pPr>
      <w:r w:rsidRPr="007B7E30">
        <w:rPr>
          <w:szCs w:val="24"/>
          <w:lang w:val="fr-FR"/>
        </w:rPr>
        <w:tab/>
        <w:t>installation de chauffage à bord</w:t>
      </w:r>
      <w:r w:rsidRPr="007B7E30">
        <w:rPr>
          <w:szCs w:val="24"/>
          <w:lang w:val="fr-FR"/>
        </w:rPr>
        <w:tab/>
      </w:r>
      <w:r w:rsidRPr="007B7E30">
        <w:rPr>
          <w:szCs w:val="24"/>
          <w:lang w:val="fr-FR"/>
        </w:rPr>
        <w:tab/>
      </w:r>
      <w:r w:rsidRPr="007B7E30">
        <w:rPr>
          <w:szCs w:val="24"/>
          <w:lang w:val="fr-FR"/>
        </w:rPr>
        <w:tab/>
      </w:r>
      <w:r w:rsidRPr="007B7E30">
        <w:rPr>
          <w:szCs w:val="24"/>
          <w:lang w:val="fr-FR"/>
        </w:rPr>
        <w:tab/>
      </w:r>
      <w:r w:rsidRPr="007B7E30">
        <w:rPr>
          <w:strike/>
          <w:szCs w:val="24"/>
          <w:lang w:val="fr-FR"/>
        </w:rPr>
        <w:t>oui</w:t>
      </w:r>
      <w:r w:rsidRPr="007B7E30">
        <w:rPr>
          <w:szCs w:val="24"/>
          <w:lang w:val="fr-FR"/>
        </w:rPr>
        <w:t>/non</w:t>
      </w:r>
      <w:r w:rsidRPr="007B7E30">
        <w:rPr>
          <w:b/>
          <w:szCs w:val="24"/>
          <w:lang w:val="fr-FR"/>
        </w:rPr>
        <w:t xml:space="preserve"> </w:t>
      </w:r>
      <w:r w:rsidRPr="007B7E30">
        <w:rPr>
          <w:szCs w:val="24"/>
          <w:vertAlign w:val="superscript"/>
          <w:lang w:val="fr-FR"/>
        </w:rPr>
        <w:t>1)</w:t>
      </w:r>
      <w:r w:rsidR="00516256" w:rsidRPr="007B7E30">
        <w:rPr>
          <w:szCs w:val="24"/>
          <w:vertAlign w:val="superscript"/>
          <w:lang w:val="fr-FR"/>
        </w:rPr>
        <w:t xml:space="preserve"> </w:t>
      </w:r>
      <w:r w:rsidRPr="007B7E30">
        <w:rPr>
          <w:szCs w:val="24"/>
          <w:vertAlign w:val="superscript"/>
          <w:lang w:val="fr-FR"/>
        </w:rPr>
        <w:t>2)</w:t>
      </w:r>
    </w:p>
    <w:p w:rsidR="00212FEA" w:rsidRPr="007B7E30" w:rsidRDefault="00212FEA" w:rsidP="00212FEA">
      <w:pPr>
        <w:numPr>
          <w:ilvl w:val="0"/>
          <w:numId w:val="1"/>
        </w:numPr>
        <w:spacing w:after="60" w:line="200" w:lineRule="exact"/>
        <w:ind w:right="1134"/>
        <w:jc w:val="both"/>
        <w:rPr>
          <w:lang w:val="fr-FR"/>
        </w:rPr>
      </w:pPr>
      <w:r w:rsidRPr="007B7E30">
        <w:rPr>
          <w:lang w:val="fr-FR"/>
        </w:rPr>
        <w:t>installation de réfrigération de la cargaison</w:t>
      </w:r>
      <w:r w:rsidRPr="007B7E30">
        <w:rPr>
          <w:lang w:val="fr-FR"/>
        </w:rPr>
        <w:tab/>
      </w:r>
      <w:r w:rsidRPr="007B7E30">
        <w:rPr>
          <w:lang w:val="fr-FR"/>
        </w:rPr>
        <w:tab/>
      </w:r>
      <w:r w:rsidRPr="007B7E30">
        <w:rPr>
          <w:strike/>
          <w:lang w:val="fr-FR"/>
        </w:rPr>
        <w:t>oui</w:t>
      </w:r>
      <w:r w:rsidRPr="007B7E30">
        <w:rPr>
          <w:lang w:val="fr-FR"/>
        </w:rPr>
        <w:t>/non</w:t>
      </w:r>
      <w:r w:rsidRPr="007B7E30">
        <w:rPr>
          <w:b/>
          <w:lang w:val="fr-FR"/>
        </w:rPr>
        <w:t xml:space="preserve"> </w:t>
      </w:r>
      <w:r w:rsidRPr="007B7E30">
        <w:rPr>
          <w:vertAlign w:val="superscript"/>
          <w:lang w:val="fr-FR"/>
        </w:rPr>
        <w:t>1)</w:t>
      </w:r>
      <w:r w:rsidR="00516256" w:rsidRPr="007B7E30">
        <w:rPr>
          <w:vertAlign w:val="superscript"/>
          <w:lang w:val="fr-FR"/>
        </w:rPr>
        <w:t xml:space="preserve"> </w:t>
      </w:r>
      <w:r w:rsidRPr="007B7E30">
        <w:rPr>
          <w:vertAlign w:val="superscript"/>
          <w:lang w:val="fr-FR"/>
        </w:rPr>
        <w:t>2)</w:t>
      </w:r>
    </w:p>
    <w:p w:rsidR="00212FEA" w:rsidRPr="007B7E30" w:rsidRDefault="00212FEA" w:rsidP="00212FEA">
      <w:pPr>
        <w:numPr>
          <w:ilvl w:val="0"/>
          <w:numId w:val="1"/>
        </w:numPr>
        <w:spacing w:after="60" w:line="200" w:lineRule="exact"/>
        <w:ind w:right="1134"/>
        <w:jc w:val="both"/>
        <w:rPr>
          <w:lang w:val="fr-FR"/>
        </w:rPr>
      </w:pPr>
      <w:r w:rsidRPr="007B7E30">
        <w:rPr>
          <w:lang w:val="fr-FR"/>
        </w:rPr>
        <w:t>installation d’inertisation</w:t>
      </w:r>
      <w:r w:rsidRPr="007B7E30">
        <w:rPr>
          <w:lang w:val="fr-FR"/>
        </w:rPr>
        <w:tab/>
      </w:r>
      <w:r w:rsidRPr="007B7E30">
        <w:rPr>
          <w:lang w:val="fr-FR"/>
        </w:rPr>
        <w:tab/>
      </w:r>
      <w:r w:rsidRPr="007B7E30">
        <w:rPr>
          <w:lang w:val="fr-FR"/>
        </w:rPr>
        <w:tab/>
      </w:r>
      <w:r w:rsidRPr="007B7E30">
        <w:rPr>
          <w:lang w:val="fr-FR"/>
        </w:rPr>
        <w:tab/>
      </w:r>
      <w:r w:rsidRPr="007B7E30">
        <w:rPr>
          <w:lang w:val="fr-FR"/>
        </w:rPr>
        <w:tab/>
      </w:r>
      <w:r w:rsidRPr="007B7E30">
        <w:rPr>
          <w:strike/>
          <w:lang w:val="fr-FR"/>
        </w:rPr>
        <w:t>oui</w:t>
      </w:r>
      <w:r w:rsidRPr="007B7E30">
        <w:rPr>
          <w:lang w:val="fr-FR"/>
        </w:rPr>
        <w:t>/non</w:t>
      </w:r>
      <w:r w:rsidRPr="007B7E30">
        <w:rPr>
          <w:b/>
          <w:lang w:val="fr-FR"/>
        </w:rPr>
        <w:t xml:space="preserve"> </w:t>
      </w:r>
      <w:r w:rsidRPr="007B7E30">
        <w:rPr>
          <w:vertAlign w:val="superscript"/>
          <w:lang w:val="fr-FR"/>
        </w:rPr>
        <w:t>1)</w:t>
      </w:r>
      <w:r w:rsidR="00516256" w:rsidRPr="007B7E30">
        <w:rPr>
          <w:vertAlign w:val="superscript"/>
          <w:lang w:val="fr-FR"/>
        </w:rPr>
        <w:t xml:space="preserve"> </w:t>
      </w:r>
      <w:r w:rsidRPr="007B7E30">
        <w:rPr>
          <w:vertAlign w:val="superscript"/>
          <w:lang w:val="fr-FR"/>
        </w:rPr>
        <w:t>2)</w:t>
      </w:r>
    </w:p>
    <w:p w:rsidR="00212FEA" w:rsidRPr="007B7E30" w:rsidRDefault="00212FEA" w:rsidP="00212FEA">
      <w:pPr>
        <w:numPr>
          <w:ilvl w:val="0"/>
          <w:numId w:val="1"/>
        </w:numPr>
        <w:spacing w:after="60" w:line="200" w:lineRule="exact"/>
        <w:ind w:right="1134"/>
        <w:jc w:val="both"/>
        <w:rPr>
          <w:lang w:val="fr-FR"/>
        </w:rPr>
      </w:pPr>
      <w:r w:rsidRPr="007B7E30">
        <w:rPr>
          <w:lang w:val="fr-FR"/>
        </w:rPr>
        <w:t>chambre de</w:t>
      </w:r>
      <w:ins w:id="281" w:author="Martine Moench" w:date="2018-10-08T10:20:00Z">
        <w:r w:rsidR="00BD25D0" w:rsidRPr="007B7E30">
          <w:rPr>
            <w:lang w:val="fr-FR"/>
          </w:rPr>
          <w:t>s</w:t>
        </w:r>
      </w:ins>
      <w:r w:rsidRPr="007B7E30">
        <w:rPr>
          <w:lang w:val="fr-FR"/>
        </w:rPr>
        <w:t xml:space="preserve"> pompes sous le pont</w:t>
      </w:r>
      <w:r w:rsidRPr="007B7E30">
        <w:rPr>
          <w:lang w:val="fr-FR"/>
        </w:rPr>
        <w:tab/>
      </w:r>
      <w:r w:rsidRPr="007B7E30">
        <w:rPr>
          <w:lang w:val="fr-FR"/>
        </w:rPr>
        <w:tab/>
      </w:r>
      <w:r w:rsidRPr="007B7E30">
        <w:rPr>
          <w:lang w:val="fr-FR"/>
        </w:rPr>
        <w:tab/>
      </w:r>
      <w:r w:rsidRPr="007B7E30">
        <w:rPr>
          <w:lang w:val="fr-FR"/>
        </w:rPr>
        <w:tab/>
      </w:r>
      <w:r w:rsidRPr="007B7E30">
        <w:rPr>
          <w:strike/>
          <w:lang w:val="fr-FR"/>
        </w:rPr>
        <w:t>oui</w:t>
      </w:r>
      <w:r w:rsidRPr="007B7E30">
        <w:rPr>
          <w:lang w:val="fr-FR"/>
        </w:rPr>
        <w:t>/non</w:t>
      </w:r>
      <w:r w:rsidRPr="007B7E30">
        <w:rPr>
          <w:b/>
          <w:lang w:val="fr-FR"/>
        </w:rPr>
        <w:t xml:space="preserve"> </w:t>
      </w:r>
      <w:r w:rsidRPr="007B7E30">
        <w:rPr>
          <w:vertAlign w:val="superscript"/>
          <w:lang w:val="fr-FR"/>
        </w:rPr>
        <w:t>1)</w:t>
      </w:r>
    </w:p>
    <w:p w:rsidR="00212FEA" w:rsidRPr="007B7E30" w:rsidRDefault="004C0BFA" w:rsidP="00212FEA">
      <w:pPr>
        <w:numPr>
          <w:ilvl w:val="0"/>
          <w:numId w:val="1"/>
        </w:numPr>
        <w:spacing w:after="60" w:line="200" w:lineRule="exact"/>
        <w:ind w:right="1134"/>
        <w:jc w:val="both"/>
        <w:rPr>
          <w:lang w:val="fr-FR"/>
        </w:rPr>
      </w:pPr>
      <w:ins w:id="282" w:author="Martine Moench" w:date="2018-10-05T15:10:00Z">
        <w:r w:rsidRPr="007B7E30">
          <w:rPr>
            <w:lang w:val="fr-FR"/>
          </w:rPr>
          <w:t>Système de ventilation selon 9.3.x.12.4 b)</w:t>
        </w:r>
        <w:r w:rsidRPr="007B7E30">
          <w:rPr>
            <w:lang w:val="fr-FR"/>
          </w:rPr>
          <w:tab/>
        </w:r>
      </w:ins>
      <w:del w:id="283" w:author="Martine Moench" w:date="2018-10-05T15:10:00Z">
        <w:r w:rsidR="00212FEA" w:rsidRPr="007B7E30" w:rsidDel="004C0BFA">
          <w:rPr>
            <w:lang w:val="fr-FR"/>
          </w:rPr>
          <w:delText>Dispositif de surpression</w:delText>
        </w:r>
      </w:del>
      <w:r w:rsidR="00212FEA" w:rsidRPr="007B7E30">
        <w:rPr>
          <w:lang w:val="fr-FR"/>
        </w:rPr>
        <w:tab/>
      </w:r>
      <w:r w:rsidR="00212FEA" w:rsidRPr="007B7E30">
        <w:rPr>
          <w:lang w:val="fr-FR"/>
        </w:rPr>
        <w:tab/>
        <w:t>oui/non</w:t>
      </w:r>
      <w:r w:rsidR="00212FEA" w:rsidRPr="007B7E30">
        <w:rPr>
          <w:b/>
          <w:lang w:val="fr-FR"/>
        </w:rPr>
        <w:t xml:space="preserve"> </w:t>
      </w:r>
      <w:r w:rsidR="00212FEA" w:rsidRPr="007B7E30">
        <w:rPr>
          <w:vertAlign w:val="superscript"/>
          <w:lang w:val="fr-FR"/>
        </w:rPr>
        <w:t>1)</w:t>
      </w:r>
      <w:ins w:id="284" w:author="Martine Moench" w:date="2018-10-05T15:10:00Z">
        <w:r w:rsidRPr="007B7E30">
          <w:rPr>
            <w:vertAlign w:val="superscript"/>
            <w:lang w:val="fr-FR"/>
          </w:rPr>
          <w:t>3)</w:t>
        </w:r>
      </w:ins>
    </w:p>
    <w:p w:rsidR="00212FEA" w:rsidRPr="007B7E30" w:rsidRDefault="00212FEA" w:rsidP="00212FEA">
      <w:pPr>
        <w:tabs>
          <w:tab w:val="left" w:pos="-1560"/>
          <w:tab w:val="left" w:pos="567"/>
        </w:tabs>
        <w:spacing w:after="60" w:line="200" w:lineRule="exact"/>
        <w:ind w:left="851"/>
        <w:rPr>
          <w:szCs w:val="24"/>
          <w:lang w:val="fr-FR"/>
        </w:rPr>
      </w:pPr>
      <w:r w:rsidRPr="007B7E30">
        <w:rPr>
          <w:rFonts w:ascii="Arial" w:hAnsi="Arial" w:cs="Arial"/>
          <w:szCs w:val="24"/>
          <w:lang w:val="fr-FR"/>
        </w:rPr>
        <w:tab/>
      </w:r>
      <w:r w:rsidRPr="007B7E30">
        <w:rPr>
          <w:rFonts w:ascii="Arial" w:hAnsi="Arial" w:cs="Arial"/>
          <w:szCs w:val="24"/>
          <w:lang w:val="fr-FR"/>
        </w:rPr>
        <w:tab/>
      </w:r>
      <w:r w:rsidRPr="007B7E30">
        <w:rPr>
          <w:szCs w:val="24"/>
          <w:lang w:val="fr-FR"/>
        </w:rPr>
        <w:t xml:space="preserve">dans                                                                               </w:t>
      </w:r>
    </w:p>
    <w:p w:rsidR="00212FEA" w:rsidRPr="007B7E30" w:rsidDel="004C0BFA" w:rsidRDefault="00212FEA" w:rsidP="00212FEA">
      <w:pPr>
        <w:numPr>
          <w:ilvl w:val="0"/>
          <w:numId w:val="1"/>
        </w:numPr>
        <w:spacing w:after="60" w:line="200" w:lineRule="exact"/>
        <w:ind w:right="1134"/>
        <w:jc w:val="both"/>
        <w:rPr>
          <w:del w:id="285" w:author="Martine Moench" w:date="2018-10-05T15:10:00Z"/>
          <w:lang w:val="fr-FR"/>
        </w:rPr>
      </w:pPr>
      <w:del w:id="286" w:author="Martine Moench" w:date="2018-10-05T15:10:00Z">
        <w:r w:rsidRPr="007B7E30" w:rsidDel="004C0BFA">
          <w:rPr>
            <w:lang w:val="fr-FR"/>
          </w:rPr>
          <w:delText xml:space="preserve">conduite de retour de gaz selon 9.3.2.22.5.c) </w:delText>
        </w:r>
      </w:del>
    </w:p>
    <w:p w:rsidR="007A1AEE" w:rsidRPr="007B7E30" w:rsidRDefault="007A1AEE" w:rsidP="007A1AEE">
      <w:pPr>
        <w:pStyle w:val="Bullet1G"/>
        <w:rPr>
          <w:ins w:id="287" w:author="Martine Moench" w:date="2018-10-05T15:56:00Z"/>
          <w:rFonts w:eastAsia="Calibri"/>
          <w:lang w:val="fr-FR"/>
        </w:rPr>
      </w:pPr>
      <w:ins w:id="288" w:author="Martine Moench" w:date="2018-10-05T15:56:00Z">
        <w:r w:rsidRPr="007B7E30">
          <w:rPr>
            <w:rFonts w:eastAsia="Calibri"/>
            <w:lang w:val="fr-FR"/>
          </w:rPr>
          <w:t xml:space="preserve">répond aux règles de construction visées aux 9.3.x.12.4 b) ou 9.3.x.12.4 c), 9.3.x.51 et 9.3.x.52 </w:t>
        </w:r>
        <w:r w:rsidRPr="007B7E30">
          <w:rPr>
            <w:rFonts w:eastAsia="Calibri"/>
            <w:lang w:val="fr-FR"/>
          </w:rPr>
          <w:tab/>
        </w:r>
      </w:ins>
      <w:r w:rsidR="00E22B30" w:rsidRPr="007B7E30">
        <w:rPr>
          <w:rFonts w:eastAsia="Calibri"/>
          <w:lang w:val="fr-FR"/>
        </w:rPr>
        <w:tab/>
      </w:r>
      <w:r w:rsidR="00E22B30" w:rsidRPr="007B7E30">
        <w:rPr>
          <w:rFonts w:eastAsia="Calibri"/>
          <w:lang w:val="fr-FR"/>
        </w:rPr>
        <w:tab/>
      </w:r>
      <w:r w:rsidR="00E22B30" w:rsidRPr="007B7E30">
        <w:rPr>
          <w:rFonts w:eastAsia="Calibri"/>
          <w:lang w:val="fr-FR"/>
        </w:rPr>
        <w:tab/>
      </w:r>
      <w:r w:rsidR="00E22B30" w:rsidRPr="007B7E30">
        <w:rPr>
          <w:rFonts w:eastAsia="Calibri"/>
          <w:lang w:val="fr-FR"/>
        </w:rPr>
        <w:tab/>
      </w:r>
      <w:r w:rsidR="00E22B30" w:rsidRPr="007B7E30">
        <w:rPr>
          <w:rFonts w:eastAsia="Calibri"/>
          <w:lang w:val="fr-FR"/>
        </w:rPr>
        <w:tab/>
      </w:r>
      <w:ins w:id="289" w:author="Martine Moench" w:date="2018-10-05T15:56:00Z">
        <w:r w:rsidRPr="007B7E30">
          <w:rPr>
            <w:rFonts w:eastAsia="Calibri"/>
            <w:lang w:val="fr-FR"/>
          </w:rPr>
          <w:tab/>
          <w:t>oui/non</w:t>
        </w:r>
        <w:r w:rsidRPr="007B7E30">
          <w:rPr>
            <w:rFonts w:eastAsia="Calibri"/>
            <w:vertAlign w:val="superscript"/>
            <w:lang w:val="fr-FR"/>
          </w:rPr>
          <w:t>1) 3)</w:t>
        </w:r>
      </w:ins>
    </w:p>
    <w:p w:rsidR="007A1AEE" w:rsidRPr="007B7E30" w:rsidRDefault="007A1AEE" w:rsidP="007A1AEE">
      <w:pPr>
        <w:pStyle w:val="Bullet1G"/>
        <w:rPr>
          <w:ins w:id="290" w:author="Martine Moench" w:date="2018-10-05T15:56:00Z"/>
          <w:rFonts w:eastAsia="Calibri"/>
          <w:lang w:val="fr-FR"/>
        </w:rPr>
      </w:pPr>
      <w:ins w:id="291" w:author="Martine Moench" w:date="2018-10-05T15:57:00Z">
        <w:r w:rsidRPr="007B7E30">
          <w:rPr>
            <w:rFonts w:asciiTheme="majorBidi" w:eastAsia="Calibri" w:hAnsiTheme="majorBidi" w:cstheme="majorBidi"/>
            <w:lang w:val="fr-FR"/>
          </w:rPr>
          <w:t>Conduite d’évacuation de gaz et installation chauffée</w:t>
        </w:r>
      </w:ins>
      <w:del w:id="292" w:author="Martine Moench" w:date="2018-10-05T15:57:00Z">
        <w:r w:rsidRPr="007B7E30" w:rsidDel="007A1AEE">
          <w:rPr>
            <w:rFonts w:eastAsia="Calibri"/>
            <w:lang w:val="fr-FR"/>
          </w:rPr>
          <w:delText>conduites et installations chauffées</w:delText>
        </w:r>
      </w:del>
      <w:r w:rsidRPr="007B7E30">
        <w:rPr>
          <w:rFonts w:eastAsia="Calibri"/>
          <w:lang w:val="fr-FR"/>
        </w:rPr>
        <w:tab/>
      </w:r>
      <w:r w:rsidRPr="007B7E30">
        <w:rPr>
          <w:rFonts w:eastAsia="Calibri"/>
          <w:strike/>
          <w:lang w:val="fr-FR"/>
        </w:rPr>
        <w:t>oui</w:t>
      </w:r>
      <w:r w:rsidRPr="007B7E30">
        <w:rPr>
          <w:rFonts w:eastAsia="Calibri"/>
          <w:lang w:val="fr-FR"/>
        </w:rPr>
        <w:t>/non</w:t>
      </w:r>
      <w:r w:rsidRPr="007B7E30">
        <w:rPr>
          <w:rFonts w:eastAsia="Calibri"/>
          <w:b/>
          <w:lang w:val="fr-FR"/>
        </w:rPr>
        <w:t xml:space="preserve"> </w:t>
      </w:r>
      <w:r w:rsidRPr="007B7E30">
        <w:rPr>
          <w:rFonts w:eastAsia="Calibri"/>
          <w:vertAlign w:val="superscript"/>
          <w:lang w:val="fr-FR"/>
        </w:rPr>
        <w:t>1) 2)</w:t>
      </w:r>
    </w:p>
    <w:p w:rsidR="00212FEA" w:rsidRPr="007B7E30" w:rsidRDefault="00212FEA" w:rsidP="00212FEA">
      <w:pPr>
        <w:numPr>
          <w:ilvl w:val="0"/>
          <w:numId w:val="1"/>
        </w:numPr>
        <w:spacing w:after="120"/>
        <w:ind w:right="1134"/>
        <w:jc w:val="both"/>
        <w:rPr>
          <w:lang w:val="fr-FR"/>
        </w:rPr>
      </w:pPr>
      <w:r w:rsidRPr="007B7E30">
        <w:rPr>
          <w:spacing w:val="-3"/>
          <w:lang w:val="fr-FR"/>
        </w:rPr>
        <w:t xml:space="preserve">Répond aux </w:t>
      </w:r>
      <w:del w:id="293" w:author="Martine Moench" w:date="2018-10-05T15:57:00Z">
        <w:r w:rsidRPr="007B7E30" w:rsidDel="007A1AEE">
          <w:rPr>
            <w:spacing w:val="-3"/>
            <w:lang w:val="fr-FR"/>
          </w:rPr>
          <w:delText xml:space="preserve">prescriptions </w:delText>
        </w:r>
      </w:del>
      <w:ins w:id="294" w:author="Martine Moench" w:date="2018-10-05T15:57:00Z">
        <w:r w:rsidR="007A1AEE" w:rsidRPr="007B7E30">
          <w:rPr>
            <w:spacing w:val="-3"/>
            <w:lang w:val="fr-FR"/>
          </w:rPr>
          <w:t xml:space="preserve">règles </w:t>
        </w:r>
      </w:ins>
      <w:r w:rsidRPr="007B7E30">
        <w:rPr>
          <w:spacing w:val="-3"/>
          <w:lang w:val="fr-FR"/>
        </w:rPr>
        <w:t>de construction de l’ (des)</w:t>
      </w:r>
      <w:r w:rsidRPr="007B7E30">
        <w:rPr>
          <w:lang w:val="fr-FR"/>
        </w:rPr>
        <w:t xml:space="preserve"> observation(s).........................de la colonne (20) du tableau C du chapitre 3.2 </w:t>
      </w:r>
      <w:r w:rsidRPr="007B7E30">
        <w:rPr>
          <w:vertAlign w:val="superscript"/>
          <w:lang w:val="fr-FR"/>
        </w:rPr>
        <w:footnoteReference w:customMarkFollows="1" w:id="10"/>
        <w:t>1)</w:t>
      </w:r>
      <w:r w:rsidRPr="007B7E30">
        <w:rPr>
          <w:vertAlign w:val="superscript"/>
          <w:lang w:val="fr-FR"/>
        </w:rPr>
        <w:footnoteReference w:customMarkFollows="1" w:id="11"/>
        <w:t>2)</w:t>
      </w:r>
    </w:p>
    <w:p w:rsidR="007B7E30" w:rsidRDefault="007B7E30">
      <w:pPr>
        <w:suppressAutoHyphens w:val="0"/>
        <w:spacing w:line="240" w:lineRule="auto"/>
        <w:rPr>
          <w:lang w:val="fr-FR"/>
        </w:rPr>
      </w:pPr>
      <w:r>
        <w:rPr>
          <w:lang w:val="fr-FR"/>
        </w:rPr>
        <w:br w:type="page"/>
      </w:r>
    </w:p>
    <w:p w:rsidR="00212FEA" w:rsidRPr="007B7E30" w:rsidRDefault="00212FEA" w:rsidP="00C12B87">
      <w:pPr>
        <w:spacing w:after="120" w:line="200" w:lineRule="exact"/>
        <w:ind w:left="1701" w:right="1134" w:hanging="567"/>
        <w:jc w:val="both"/>
        <w:rPr>
          <w:lang w:val="fr-FR"/>
        </w:rPr>
      </w:pPr>
      <w:r w:rsidRPr="007B7E30">
        <w:rPr>
          <w:lang w:val="fr-FR"/>
        </w:rPr>
        <w:lastRenderedPageBreak/>
        <w:t>9.</w:t>
      </w:r>
      <w:r w:rsidRPr="007B7E30">
        <w:rPr>
          <w:lang w:val="fr-FR"/>
        </w:rPr>
        <w:tab/>
        <w:t xml:space="preserve">Installations </w:t>
      </w:r>
      <w:ins w:id="299" w:author="Martine Moench" w:date="2018-10-05T15:58:00Z">
        <w:r w:rsidR="00C12B87" w:rsidRPr="007B7E30">
          <w:rPr>
            <w:lang w:val="fr-FR"/>
          </w:rPr>
          <w:t>et équipements électriques et non électriques destinés à être utilisés dans des zones de risque d’explosion</w:t>
        </w:r>
      </w:ins>
      <w:del w:id="300" w:author="Martine Moench" w:date="2018-10-05T15:58:00Z">
        <w:r w:rsidRPr="007B7E30" w:rsidDel="00C12B87">
          <w:rPr>
            <w:lang w:val="fr-FR"/>
          </w:rPr>
          <w:delText>électriques</w:delText>
        </w:r>
      </w:del>
      <w:r w:rsidR="00353B3F" w:rsidRPr="007B7E30">
        <w:rPr>
          <w:lang w:val="fr-FR"/>
        </w:rPr>
        <w:t xml:space="preserve"> :</w:t>
      </w:r>
    </w:p>
    <w:p w:rsidR="00212FEA" w:rsidRPr="007B7E30" w:rsidRDefault="00212FEA" w:rsidP="00212FEA">
      <w:pPr>
        <w:numPr>
          <w:ilvl w:val="0"/>
          <w:numId w:val="1"/>
        </w:numPr>
        <w:ind w:right="1134"/>
        <w:jc w:val="both"/>
        <w:rPr>
          <w:lang w:val="fr-FR"/>
        </w:rPr>
      </w:pPr>
      <w:r w:rsidRPr="007B7E30">
        <w:rPr>
          <w:lang w:val="fr-FR"/>
        </w:rPr>
        <w:t>classe de température</w:t>
      </w:r>
      <w:r w:rsidR="00353B3F" w:rsidRPr="007B7E30">
        <w:rPr>
          <w:lang w:val="fr-FR"/>
        </w:rPr>
        <w:t xml:space="preserve"> :</w:t>
      </w:r>
      <w:r w:rsidRPr="007B7E30">
        <w:rPr>
          <w:lang w:val="fr-FR"/>
        </w:rPr>
        <w:t xml:space="preserve"> T4</w:t>
      </w:r>
    </w:p>
    <w:p w:rsidR="00212FEA" w:rsidRPr="007B7E30" w:rsidRDefault="00212FEA" w:rsidP="00212FEA">
      <w:pPr>
        <w:numPr>
          <w:ilvl w:val="0"/>
          <w:numId w:val="1"/>
        </w:numPr>
        <w:spacing w:after="120"/>
        <w:ind w:right="1134"/>
        <w:jc w:val="both"/>
        <w:rPr>
          <w:lang w:val="fr-FR"/>
        </w:rPr>
      </w:pPr>
      <w:r w:rsidRPr="007B7E30">
        <w:rPr>
          <w:lang w:val="fr-FR"/>
        </w:rPr>
        <w:t>groupe d’explosion</w:t>
      </w:r>
      <w:r w:rsidR="00353B3F" w:rsidRPr="007B7E30">
        <w:rPr>
          <w:lang w:val="fr-FR"/>
        </w:rPr>
        <w:t xml:space="preserve"> :</w:t>
      </w:r>
      <w:r w:rsidRPr="007B7E30">
        <w:rPr>
          <w:lang w:val="fr-FR"/>
        </w:rPr>
        <w:t xml:space="preserve"> IIB</w:t>
      </w:r>
    </w:p>
    <w:p w:rsidR="00DE2B04" w:rsidRPr="007B7E30" w:rsidRDefault="00212FEA" w:rsidP="00DE2B04">
      <w:pPr>
        <w:spacing w:after="120" w:line="200" w:lineRule="exact"/>
        <w:ind w:left="1134" w:right="1134"/>
        <w:jc w:val="both"/>
        <w:rPr>
          <w:ins w:id="301" w:author="Martine Moench" w:date="2018-10-05T16:02:00Z"/>
          <w:bCs/>
          <w:lang w:val="fr-FR"/>
        </w:rPr>
      </w:pPr>
      <w:r w:rsidRPr="007B7E30">
        <w:rPr>
          <w:lang w:val="fr-FR"/>
        </w:rPr>
        <w:t>10.</w:t>
      </w:r>
      <w:r w:rsidRPr="007B7E30">
        <w:rPr>
          <w:lang w:val="fr-FR"/>
        </w:rPr>
        <w:tab/>
      </w:r>
      <w:ins w:id="302" w:author="Martine Moench" w:date="2018-10-05T16:02:00Z">
        <w:r w:rsidR="00DE2B04" w:rsidRPr="007B7E30">
          <w:rPr>
            <w:bCs/>
            <w:lang w:val="fr-FR"/>
          </w:rPr>
          <w:t>Systèmes de protection autonomes</w:t>
        </w:r>
      </w:ins>
      <w:r w:rsidR="00DE2B04" w:rsidRPr="007B7E30">
        <w:rPr>
          <w:bCs/>
          <w:lang w:val="fr-FR"/>
        </w:rPr>
        <w:t xml:space="preserve"> </w:t>
      </w:r>
      <w:ins w:id="303" w:author="Martine Moench" w:date="2018-10-05T16:02:00Z">
        <w:r w:rsidR="00DE2B04" w:rsidRPr="007B7E30">
          <w:rPr>
            <w:bCs/>
            <w:lang w:val="fr-FR"/>
          </w:rPr>
          <w:t>:</w:t>
        </w:r>
      </w:ins>
    </w:p>
    <w:p w:rsidR="00DE2B04" w:rsidRPr="007B7E30" w:rsidRDefault="00DE2B04" w:rsidP="005822CB">
      <w:pPr>
        <w:pStyle w:val="ListParagraph"/>
        <w:numPr>
          <w:ilvl w:val="0"/>
          <w:numId w:val="12"/>
        </w:numPr>
        <w:spacing w:after="120" w:line="200" w:lineRule="exact"/>
        <w:ind w:left="1985" w:right="1134" w:hanging="284"/>
        <w:jc w:val="both"/>
        <w:rPr>
          <w:ins w:id="304" w:author="Martine Moench" w:date="2018-10-05T16:02:00Z"/>
          <w:lang w:val="fr-FR"/>
        </w:rPr>
      </w:pPr>
      <w:ins w:id="305" w:author="Martine Moench" w:date="2018-10-05T16:02:00Z">
        <w:r w:rsidRPr="007B7E30">
          <w:rPr>
            <w:lang w:val="fr-FR"/>
          </w:rPr>
          <w:t>Groupe / sous-groupe d’explosion du groupe d’explosion II B: …………………..</w:t>
        </w:r>
      </w:ins>
    </w:p>
    <w:p w:rsidR="00212FEA" w:rsidRPr="007B7E30" w:rsidRDefault="00DE2B04" w:rsidP="00212FEA">
      <w:pPr>
        <w:spacing w:after="120" w:line="200" w:lineRule="exact"/>
        <w:ind w:left="1134" w:right="1134"/>
        <w:jc w:val="both"/>
        <w:rPr>
          <w:lang w:val="fr-FR"/>
        </w:rPr>
      </w:pPr>
      <w:ins w:id="306" w:author="Martine Moench" w:date="2018-10-05T16:02:00Z">
        <w:r w:rsidRPr="007B7E30">
          <w:rPr>
            <w:lang w:val="fr-FR"/>
          </w:rPr>
          <w:t>11.</w:t>
        </w:r>
        <w:r w:rsidRPr="007B7E30">
          <w:rPr>
            <w:lang w:val="fr-FR"/>
          </w:rPr>
          <w:tab/>
        </w:r>
      </w:ins>
      <w:r w:rsidR="00212FEA" w:rsidRPr="007B7E30">
        <w:rPr>
          <w:lang w:val="fr-FR"/>
        </w:rPr>
        <w:t>Débit de chargement/déchargement</w:t>
      </w:r>
      <w:r w:rsidR="00353B3F" w:rsidRPr="007B7E30">
        <w:rPr>
          <w:lang w:val="fr-FR"/>
        </w:rPr>
        <w:t xml:space="preserve"> :</w:t>
      </w:r>
      <w:r w:rsidR="00212FEA" w:rsidRPr="007B7E30">
        <w:rPr>
          <w:lang w:val="fr-FR"/>
        </w:rPr>
        <w:t xml:space="preserve"> 800 m3 / h</w:t>
      </w:r>
    </w:p>
    <w:p w:rsidR="00212FEA" w:rsidRPr="007B7E30" w:rsidRDefault="00212FEA" w:rsidP="00212FEA">
      <w:pPr>
        <w:spacing w:after="120" w:line="200" w:lineRule="exact"/>
        <w:ind w:left="1134" w:right="1134"/>
        <w:jc w:val="both"/>
        <w:rPr>
          <w:lang w:val="fr-FR"/>
        </w:rPr>
      </w:pPr>
      <w:del w:id="307" w:author="Martine Moench" w:date="2018-10-05T16:02:00Z">
        <w:r w:rsidRPr="007B7E30" w:rsidDel="00DE2B04">
          <w:rPr>
            <w:lang w:val="fr-FR"/>
          </w:rPr>
          <w:delText>11</w:delText>
        </w:r>
      </w:del>
      <w:ins w:id="308" w:author="Martine Moench" w:date="2018-10-05T16:02:00Z">
        <w:r w:rsidR="00DE2B04" w:rsidRPr="007B7E30">
          <w:rPr>
            <w:lang w:val="fr-FR"/>
          </w:rPr>
          <w:t>12</w:t>
        </w:r>
      </w:ins>
      <w:r w:rsidRPr="007B7E30">
        <w:rPr>
          <w:lang w:val="fr-FR"/>
        </w:rPr>
        <w:t>.</w:t>
      </w:r>
      <w:r w:rsidRPr="007B7E30">
        <w:rPr>
          <w:lang w:val="fr-FR"/>
        </w:rPr>
        <w:tab/>
        <w:t>Masse volumique (densité) relative admise</w:t>
      </w:r>
      <w:r w:rsidR="00353B3F" w:rsidRPr="007B7E30">
        <w:rPr>
          <w:lang w:val="fr-FR"/>
        </w:rPr>
        <w:t xml:space="preserve"> :</w:t>
      </w:r>
      <w:r w:rsidRPr="007B7E30">
        <w:rPr>
          <w:lang w:val="fr-FR"/>
        </w:rPr>
        <w:t xml:space="preserve"> 1,00</w:t>
      </w:r>
    </w:p>
    <w:p w:rsidR="00212FEA" w:rsidRPr="007B7E30" w:rsidDel="00DE2B04" w:rsidRDefault="00212FEA" w:rsidP="00212FEA">
      <w:pPr>
        <w:spacing w:after="120"/>
        <w:ind w:left="1134" w:right="1134"/>
        <w:jc w:val="both"/>
        <w:rPr>
          <w:del w:id="309" w:author="Martine Moench" w:date="2018-10-05T16:03:00Z"/>
          <w:lang w:val="fr-FR"/>
        </w:rPr>
      </w:pPr>
      <w:del w:id="310" w:author="Martine Moench" w:date="2018-10-05T16:03:00Z">
        <w:r w:rsidRPr="007B7E30" w:rsidDel="00DE2B04">
          <w:rPr>
            <w:lang w:val="fr-FR"/>
          </w:rPr>
          <w:delText>12.</w:delText>
        </w:r>
        <w:r w:rsidRPr="007B7E30" w:rsidDel="00DE2B04">
          <w:rPr>
            <w:lang w:val="fr-FR"/>
          </w:rPr>
          <w:tab/>
          <w:delText>Observations supplémentaires1)</w:delText>
        </w:r>
        <w:r w:rsidR="00353B3F" w:rsidRPr="007B7E30" w:rsidDel="00DE2B04">
          <w:rPr>
            <w:lang w:val="fr-FR"/>
          </w:rPr>
          <w:delText xml:space="preserve"> :</w:delText>
        </w:r>
        <w:r w:rsidRPr="007B7E30" w:rsidDel="00DE2B04">
          <w:rPr>
            <w:lang w:val="fr-FR"/>
          </w:rPr>
          <w:tab/>
          <w:delText xml:space="preserve">La possibilité de raccordement du dispositif de </w:delText>
        </w:r>
        <w:r w:rsidR="00A17FF8" w:rsidRPr="007B7E30" w:rsidDel="00DE2B04">
          <w:rPr>
            <w:lang w:val="fr-FR"/>
          </w:rPr>
          <w:tab/>
        </w:r>
        <w:r w:rsidRPr="007B7E30" w:rsidDel="00DE2B04">
          <w:rPr>
            <w:lang w:val="fr-FR"/>
          </w:rPr>
          <w:delText>prise d’échantillons est appropriée pour DOPAK, DPM-1000</w:delText>
        </w:r>
      </w:del>
    </w:p>
    <w:p w:rsidR="00DE2B04" w:rsidRPr="007B7E30" w:rsidRDefault="00DE2B04" w:rsidP="00DE2B04">
      <w:pPr>
        <w:spacing w:after="120"/>
        <w:ind w:left="1134" w:right="1134"/>
        <w:jc w:val="both"/>
        <w:rPr>
          <w:ins w:id="311" w:author="Martine Moench" w:date="2018-10-05T16:03:00Z"/>
          <w:rFonts w:asciiTheme="majorBidi" w:eastAsia="Calibri" w:hAnsiTheme="majorBidi" w:cstheme="majorBidi"/>
          <w:lang w:val="fr-FR"/>
        </w:rPr>
      </w:pPr>
      <w:ins w:id="312" w:author="Martine Moench" w:date="2018-10-05T16:03:00Z">
        <w:r w:rsidRPr="007B7E30">
          <w:rPr>
            <w:rFonts w:asciiTheme="majorBidi" w:eastAsia="Calibri" w:hAnsiTheme="majorBidi" w:cstheme="majorBidi"/>
            <w:lang w:val="fr-FR"/>
          </w:rPr>
          <w:t>13.</w:t>
        </w:r>
        <w:r w:rsidRPr="007B7E30">
          <w:rPr>
            <w:rFonts w:asciiTheme="majorBidi" w:eastAsia="Calibri" w:hAnsiTheme="majorBidi" w:cstheme="majorBidi"/>
            <w:lang w:val="fr-FR"/>
          </w:rPr>
          <w:tab/>
          <w:t>Observations supplémentaires :</w:t>
        </w:r>
      </w:ins>
    </w:p>
    <w:p w:rsidR="00DE2B04" w:rsidRPr="007B7E30" w:rsidRDefault="00DE2B04" w:rsidP="00DE2B04">
      <w:pPr>
        <w:ind w:left="1689" w:right="1134"/>
        <w:jc w:val="both"/>
        <w:rPr>
          <w:ins w:id="313" w:author="Martine Moench" w:date="2018-10-05T16:03:00Z"/>
          <w:rFonts w:asciiTheme="majorBidi" w:eastAsia="Calibri" w:hAnsiTheme="majorBidi" w:cstheme="majorBidi"/>
          <w:vertAlign w:val="superscript"/>
          <w:lang w:val="fr-FR"/>
        </w:rPr>
      </w:pPr>
      <w:ins w:id="314" w:author="Martine Moench" w:date="2018-10-05T16:03:00Z">
        <w:r w:rsidRPr="007B7E30">
          <w:rPr>
            <w:rFonts w:asciiTheme="majorBidi" w:eastAsia="Calibri" w:hAnsiTheme="majorBidi" w:cstheme="majorBidi"/>
            <w:lang w:val="fr-FR"/>
          </w:rPr>
          <w:t>Le bateau répond aux règles de construction visées aux 9.3.x.12, 9.3.x.51,</w:t>
        </w:r>
      </w:ins>
      <w:r w:rsidRPr="007B7E30">
        <w:rPr>
          <w:rFonts w:asciiTheme="majorBidi" w:eastAsia="Calibri" w:hAnsiTheme="majorBidi" w:cstheme="majorBidi"/>
          <w:lang w:val="fr-FR"/>
        </w:rPr>
        <w:br/>
      </w:r>
      <w:ins w:id="315" w:author="Martine Moench" w:date="2018-10-05T16:03:00Z">
        <w:r w:rsidRPr="007B7E30">
          <w:rPr>
            <w:rFonts w:asciiTheme="majorBidi" w:eastAsia="Calibri" w:hAnsiTheme="majorBidi" w:cstheme="majorBidi"/>
            <w:lang w:val="fr-FR"/>
          </w:rPr>
          <w:t xml:space="preserve">9.3.x.52  </w:t>
        </w:r>
      </w:ins>
      <w:r w:rsidR="00E22B30" w:rsidRPr="007B7E30">
        <w:rPr>
          <w:rFonts w:asciiTheme="majorBidi" w:eastAsia="Calibri" w:hAnsiTheme="majorBidi" w:cstheme="majorBidi"/>
          <w:lang w:val="fr-FR"/>
        </w:rPr>
        <w:tab/>
      </w:r>
      <w:r w:rsidR="00E22B30" w:rsidRPr="007B7E30">
        <w:rPr>
          <w:rFonts w:asciiTheme="majorBidi" w:eastAsia="Calibri" w:hAnsiTheme="majorBidi" w:cstheme="majorBidi"/>
          <w:lang w:val="fr-FR"/>
        </w:rPr>
        <w:tab/>
      </w:r>
      <w:r w:rsidR="00E22B30" w:rsidRPr="007B7E30">
        <w:rPr>
          <w:rFonts w:asciiTheme="majorBidi" w:eastAsia="Calibri" w:hAnsiTheme="majorBidi" w:cstheme="majorBidi"/>
          <w:lang w:val="fr-FR"/>
        </w:rPr>
        <w:tab/>
      </w:r>
      <w:r w:rsidR="00E22B30" w:rsidRPr="007B7E30">
        <w:rPr>
          <w:rFonts w:asciiTheme="majorBidi" w:eastAsia="Calibri" w:hAnsiTheme="majorBidi" w:cstheme="majorBidi"/>
          <w:lang w:val="fr-FR"/>
        </w:rPr>
        <w:tab/>
      </w:r>
      <w:r w:rsidR="00E22B30" w:rsidRPr="007B7E30">
        <w:rPr>
          <w:rFonts w:asciiTheme="majorBidi" w:eastAsia="Calibri" w:hAnsiTheme="majorBidi" w:cstheme="majorBidi"/>
          <w:lang w:val="fr-FR"/>
        </w:rPr>
        <w:tab/>
      </w:r>
      <w:r w:rsidR="00E22B30" w:rsidRPr="007B7E30">
        <w:rPr>
          <w:rFonts w:asciiTheme="majorBidi" w:eastAsia="Calibri" w:hAnsiTheme="majorBidi" w:cstheme="majorBidi"/>
          <w:lang w:val="fr-FR"/>
        </w:rPr>
        <w:tab/>
      </w:r>
      <w:r w:rsidR="00E22B30" w:rsidRPr="007B7E30">
        <w:rPr>
          <w:rFonts w:asciiTheme="majorBidi" w:eastAsia="Calibri" w:hAnsiTheme="majorBidi" w:cstheme="majorBidi"/>
          <w:lang w:val="fr-FR"/>
        </w:rPr>
        <w:tab/>
      </w:r>
      <w:r w:rsidR="00E22B30" w:rsidRPr="007B7E30">
        <w:rPr>
          <w:rFonts w:asciiTheme="majorBidi" w:eastAsia="Calibri" w:hAnsiTheme="majorBidi" w:cstheme="majorBidi"/>
          <w:lang w:val="fr-FR"/>
        </w:rPr>
        <w:tab/>
      </w:r>
      <w:r w:rsidR="00E22B30" w:rsidRPr="007B7E30">
        <w:rPr>
          <w:rFonts w:asciiTheme="majorBidi" w:eastAsia="Calibri" w:hAnsiTheme="majorBidi" w:cstheme="majorBidi"/>
          <w:lang w:val="fr-FR"/>
        </w:rPr>
        <w:tab/>
      </w:r>
      <w:ins w:id="316" w:author="Martine Moench" w:date="2018-10-05T16:03:00Z">
        <w:r w:rsidRPr="007B7E30">
          <w:rPr>
            <w:rFonts w:asciiTheme="majorBidi" w:eastAsia="Calibri" w:hAnsiTheme="majorBidi" w:cstheme="majorBidi"/>
            <w:lang w:val="fr-FR"/>
          </w:rPr>
          <w:t xml:space="preserve">oui/non </w:t>
        </w:r>
        <w:r w:rsidRPr="007B7E30">
          <w:rPr>
            <w:rFonts w:asciiTheme="majorBidi" w:eastAsia="Calibri" w:hAnsiTheme="majorBidi" w:cstheme="majorBidi"/>
            <w:vertAlign w:val="superscript"/>
            <w:lang w:val="fr-FR"/>
          </w:rPr>
          <w:t>1) 3)</w:t>
        </w:r>
      </w:ins>
    </w:p>
    <w:p w:rsidR="00DE2B04" w:rsidRPr="007B7E30" w:rsidRDefault="00DE2B04" w:rsidP="00DE2B04">
      <w:pPr>
        <w:ind w:left="1134" w:right="1134"/>
        <w:jc w:val="both"/>
        <w:rPr>
          <w:ins w:id="317" w:author="Martine Moench" w:date="2018-10-05T16:03:00Z"/>
          <w:rFonts w:asciiTheme="majorBidi" w:eastAsia="Calibri" w:hAnsiTheme="majorBidi" w:cstheme="majorBidi"/>
          <w:lang w:val="fr-FR"/>
        </w:rPr>
      </w:pPr>
      <w:ins w:id="318" w:author="Martine Moench" w:date="2018-10-05T16:03:00Z">
        <w:r w:rsidRPr="007B7E30">
          <w:rPr>
            <w:rFonts w:asciiTheme="majorBidi" w:eastAsia="Calibri" w:hAnsiTheme="majorBidi" w:cstheme="majorBidi"/>
            <w:lang w:val="fr-FR"/>
          </w:rPr>
          <w:tab/>
          <w:t>……………………………………………………………………………………</w:t>
        </w:r>
      </w:ins>
    </w:p>
    <w:p w:rsidR="00DE2B04" w:rsidRPr="007B7E30" w:rsidRDefault="00DE2B04" w:rsidP="00DE2B04">
      <w:pPr>
        <w:ind w:left="1134" w:right="1134"/>
        <w:jc w:val="both"/>
        <w:rPr>
          <w:ins w:id="319" w:author="Martine Moench" w:date="2018-10-05T16:03:00Z"/>
          <w:rFonts w:asciiTheme="majorBidi" w:eastAsia="Calibri" w:hAnsiTheme="majorBidi" w:cstheme="majorBidi"/>
          <w:lang w:val="fr-FR"/>
        </w:rPr>
      </w:pPr>
      <w:ins w:id="320" w:author="Martine Moench" w:date="2018-10-05T16:03:00Z">
        <w:r w:rsidRPr="007B7E30">
          <w:rPr>
            <w:rFonts w:asciiTheme="majorBidi" w:eastAsia="Calibri" w:hAnsiTheme="majorBidi" w:cstheme="majorBidi"/>
            <w:lang w:val="fr-FR"/>
          </w:rPr>
          <w:tab/>
          <w:t>……………………………………………………………………………………</w:t>
        </w:r>
      </w:ins>
    </w:p>
    <w:p w:rsidR="00DE2B04" w:rsidRPr="007B7E30" w:rsidRDefault="00DE2B04" w:rsidP="00DE2B04">
      <w:pPr>
        <w:ind w:left="1134" w:right="1134"/>
        <w:jc w:val="both"/>
        <w:rPr>
          <w:ins w:id="321" w:author="Martine Moench" w:date="2018-10-05T16:03:00Z"/>
          <w:rFonts w:asciiTheme="majorBidi" w:eastAsia="Calibri" w:hAnsiTheme="majorBidi" w:cstheme="majorBidi"/>
          <w:lang w:val="fr-FR"/>
        </w:rPr>
      </w:pPr>
      <w:ins w:id="322" w:author="Martine Moench" w:date="2018-10-05T16:03:00Z">
        <w:r w:rsidRPr="007B7E30">
          <w:rPr>
            <w:rFonts w:asciiTheme="majorBidi" w:eastAsia="Calibri" w:hAnsiTheme="majorBidi" w:cstheme="majorBidi"/>
            <w:lang w:val="fr-FR"/>
          </w:rPr>
          <w:tab/>
          <w:t>……………………………………………………………………………………</w:t>
        </w:r>
      </w:ins>
    </w:p>
    <w:p w:rsidR="002E676D" w:rsidRPr="007B7E30" w:rsidRDefault="002E676D">
      <w:pPr>
        <w:suppressAutoHyphens w:val="0"/>
        <w:spacing w:line="240" w:lineRule="auto"/>
        <w:rPr>
          <w:b/>
          <w:sz w:val="28"/>
          <w:lang w:val="fr-FR"/>
        </w:rPr>
      </w:pPr>
      <w:r w:rsidRPr="007B7E30">
        <w:rPr>
          <w:b/>
          <w:sz w:val="28"/>
          <w:lang w:val="fr-FR"/>
        </w:rPr>
        <w:br w:type="page"/>
      </w:r>
    </w:p>
    <w:p w:rsidR="00212FEA" w:rsidRPr="007B7E30" w:rsidRDefault="00212FEA" w:rsidP="00212FEA">
      <w:pPr>
        <w:keepNext/>
        <w:keepLines/>
        <w:tabs>
          <w:tab w:val="right" w:pos="851"/>
        </w:tabs>
        <w:spacing w:before="360" w:after="240" w:line="300" w:lineRule="exact"/>
        <w:ind w:left="1134" w:right="1134" w:hanging="1134"/>
        <w:rPr>
          <w:b/>
          <w:sz w:val="28"/>
          <w:lang w:val="fr-FR"/>
        </w:rPr>
      </w:pPr>
      <w:r w:rsidRPr="007B7E30">
        <w:rPr>
          <w:b/>
          <w:sz w:val="28"/>
          <w:lang w:val="fr-FR"/>
        </w:rPr>
        <w:lastRenderedPageBreak/>
        <w:tab/>
      </w:r>
      <w:r w:rsidRPr="007B7E30">
        <w:rPr>
          <w:b/>
          <w:sz w:val="28"/>
          <w:lang w:val="fr-FR"/>
        </w:rPr>
        <w:tab/>
        <w:t>Certificat d’agrément ADN No 04</w:t>
      </w:r>
    </w:p>
    <w:p w:rsidR="00212FEA" w:rsidRPr="007B7E30" w:rsidRDefault="00212FEA" w:rsidP="00212FEA">
      <w:pPr>
        <w:spacing w:after="120"/>
        <w:ind w:left="1134" w:right="1134"/>
        <w:jc w:val="both"/>
      </w:pPr>
      <w:r w:rsidRPr="007B7E30">
        <w:t>1.</w:t>
      </w:r>
      <w:r w:rsidRPr="007B7E30">
        <w:tab/>
        <w:t>Nom du bateau</w:t>
      </w:r>
      <w:r w:rsidR="00353B3F" w:rsidRPr="007B7E30">
        <w:t xml:space="preserve"> :</w:t>
      </w:r>
      <w:r w:rsidRPr="007B7E30">
        <w:tab/>
      </w:r>
      <w:r w:rsidRPr="007B7E30">
        <w:tab/>
        <w:t>DALDORF</w:t>
      </w:r>
    </w:p>
    <w:p w:rsidR="00212FEA" w:rsidRPr="007B7E30" w:rsidRDefault="00212FEA" w:rsidP="00212FEA">
      <w:pPr>
        <w:spacing w:after="120"/>
        <w:ind w:left="1134" w:right="1134"/>
        <w:jc w:val="both"/>
      </w:pPr>
      <w:r w:rsidRPr="007B7E30">
        <w:t xml:space="preserve">2. </w:t>
      </w:r>
      <w:r w:rsidRPr="007B7E30">
        <w:tab/>
        <w:t>Numéro officiel ENI</w:t>
      </w:r>
      <w:r w:rsidR="00353B3F" w:rsidRPr="007B7E30">
        <w:t xml:space="preserve"> :</w:t>
      </w:r>
      <w:r w:rsidRPr="007B7E30">
        <w:tab/>
        <w:t>04040000</w:t>
      </w:r>
    </w:p>
    <w:p w:rsidR="00212FEA" w:rsidRPr="007B7E30" w:rsidRDefault="00212FEA" w:rsidP="00212FEA">
      <w:pPr>
        <w:spacing w:after="120"/>
        <w:ind w:left="1134" w:right="1134"/>
        <w:jc w:val="both"/>
      </w:pPr>
      <w:r w:rsidRPr="007B7E30">
        <w:t xml:space="preserve">3. </w:t>
      </w:r>
      <w:r w:rsidRPr="007B7E30">
        <w:tab/>
        <w:t>Type de bateau</w:t>
      </w:r>
      <w:r w:rsidR="00353B3F" w:rsidRPr="007B7E30">
        <w:t xml:space="preserve"> :</w:t>
      </w:r>
      <w:r w:rsidRPr="007B7E30">
        <w:tab/>
      </w:r>
      <w:r w:rsidRPr="007B7E30">
        <w:tab/>
        <w:t xml:space="preserve">automoteur-citerne </w:t>
      </w:r>
    </w:p>
    <w:p w:rsidR="00212FEA" w:rsidRPr="007B7E30" w:rsidRDefault="00212FEA" w:rsidP="00212FEA">
      <w:pPr>
        <w:spacing w:after="120"/>
        <w:ind w:left="1134" w:right="1134"/>
        <w:jc w:val="both"/>
      </w:pPr>
      <w:r w:rsidRPr="007B7E30">
        <w:t>4.</w:t>
      </w:r>
      <w:r w:rsidRPr="007B7E30">
        <w:tab/>
        <w:t>Type de bateau-citerne</w:t>
      </w:r>
      <w:r w:rsidR="00353B3F" w:rsidRPr="007B7E30">
        <w:t xml:space="preserve"> :</w:t>
      </w:r>
      <w:r w:rsidRPr="007B7E30">
        <w:tab/>
        <w:t>C</w:t>
      </w:r>
    </w:p>
    <w:p w:rsidR="00212FEA" w:rsidRPr="007B7E30" w:rsidRDefault="00212FEA" w:rsidP="00212FEA">
      <w:pPr>
        <w:ind w:left="1134" w:right="1134"/>
        <w:jc w:val="both"/>
        <w:rPr>
          <w:vertAlign w:val="superscript"/>
        </w:rPr>
      </w:pPr>
      <w:r w:rsidRPr="007B7E30">
        <w:t>5.</w:t>
      </w:r>
      <w:r w:rsidRPr="007B7E30">
        <w:tab/>
        <w:t>État des citernes à cargaison</w:t>
      </w:r>
      <w:r w:rsidR="00353B3F" w:rsidRPr="007B7E30">
        <w:t xml:space="preserve"> :</w:t>
      </w:r>
      <w:r w:rsidRPr="007B7E30">
        <w:tab/>
      </w:r>
      <w:r w:rsidRPr="007B7E30">
        <w:rPr>
          <w:strike/>
        </w:rPr>
        <w:t>1. citernes à cargaison à pression</w:t>
      </w:r>
      <w:r w:rsidRPr="007B7E30">
        <w:t xml:space="preserve"> </w:t>
      </w:r>
      <w:r w:rsidRPr="007B7E30">
        <w:rPr>
          <w:vertAlign w:val="superscript"/>
        </w:rPr>
        <w:t>1)2)</w:t>
      </w:r>
    </w:p>
    <w:p w:rsidR="00212FEA" w:rsidRPr="007B7E30" w:rsidRDefault="00212FEA" w:rsidP="00212FEA">
      <w:pPr>
        <w:tabs>
          <w:tab w:val="left" w:pos="-1560"/>
          <w:tab w:val="left" w:pos="284"/>
          <w:tab w:val="left" w:pos="3686"/>
        </w:tabs>
        <w:ind w:left="4536"/>
        <w:rPr>
          <w:szCs w:val="24"/>
          <w:lang w:val="fr-FR"/>
        </w:rPr>
      </w:pPr>
      <w:r w:rsidRPr="007B7E30">
        <w:rPr>
          <w:szCs w:val="24"/>
          <w:lang w:val="fr-FR"/>
        </w:rPr>
        <w:t>2. citernes à cargaison fermées</w:t>
      </w:r>
      <w:r w:rsidRPr="007B7E30">
        <w:rPr>
          <w:b/>
          <w:szCs w:val="24"/>
          <w:lang w:val="fr-FR"/>
        </w:rPr>
        <w:t xml:space="preserve"> </w:t>
      </w:r>
      <w:r w:rsidRPr="007B7E30">
        <w:rPr>
          <w:szCs w:val="24"/>
          <w:vertAlign w:val="superscript"/>
          <w:lang w:val="fr-FR"/>
        </w:rPr>
        <w:t>1)2)</w:t>
      </w:r>
    </w:p>
    <w:p w:rsidR="00212FEA" w:rsidRPr="007B7E30" w:rsidRDefault="00212FEA" w:rsidP="00212FEA">
      <w:pPr>
        <w:tabs>
          <w:tab w:val="left" w:pos="-1560"/>
          <w:tab w:val="left" w:pos="284"/>
          <w:tab w:val="left" w:pos="3686"/>
        </w:tabs>
        <w:ind w:left="4536"/>
        <w:rPr>
          <w:szCs w:val="24"/>
          <w:lang w:val="fr-FR"/>
        </w:rPr>
      </w:pPr>
      <w:r w:rsidRPr="007B7E30">
        <w:rPr>
          <w:strike/>
          <w:szCs w:val="24"/>
          <w:lang w:val="fr-FR"/>
        </w:rPr>
        <w:t>3. citernes à cargaison ouvertes avec coupe-flammes</w:t>
      </w:r>
      <w:r w:rsidRPr="007B7E30">
        <w:rPr>
          <w:szCs w:val="24"/>
          <w:lang w:val="fr-FR"/>
        </w:rPr>
        <w:t xml:space="preserve"> </w:t>
      </w:r>
      <w:r w:rsidRPr="007B7E30">
        <w:rPr>
          <w:szCs w:val="24"/>
          <w:vertAlign w:val="superscript"/>
          <w:lang w:val="fr-FR"/>
        </w:rPr>
        <w:t>1)2)</w:t>
      </w:r>
    </w:p>
    <w:p w:rsidR="00212FEA" w:rsidRPr="007B7E30" w:rsidRDefault="00212FEA" w:rsidP="00212FEA">
      <w:pPr>
        <w:tabs>
          <w:tab w:val="left" w:pos="-1560"/>
          <w:tab w:val="left" w:pos="284"/>
          <w:tab w:val="left" w:pos="3686"/>
        </w:tabs>
        <w:spacing w:after="120"/>
        <w:ind w:left="4536"/>
        <w:rPr>
          <w:szCs w:val="24"/>
          <w:lang w:val="fr-FR"/>
        </w:rPr>
      </w:pPr>
      <w:r w:rsidRPr="007B7E30">
        <w:rPr>
          <w:strike/>
          <w:szCs w:val="24"/>
          <w:lang w:val="fr-FR"/>
        </w:rPr>
        <w:t>4. citernes à cargaison ouvertes</w:t>
      </w:r>
      <w:r w:rsidRPr="007B7E30">
        <w:rPr>
          <w:szCs w:val="24"/>
          <w:lang w:val="fr-FR"/>
        </w:rPr>
        <w:t xml:space="preserve"> </w:t>
      </w:r>
      <w:r w:rsidRPr="007B7E30">
        <w:rPr>
          <w:szCs w:val="24"/>
          <w:vertAlign w:val="superscript"/>
          <w:lang w:val="fr-FR"/>
        </w:rPr>
        <w:t>1)2)</w:t>
      </w:r>
    </w:p>
    <w:p w:rsidR="00212FEA" w:rsidRPr="007B7E30" w:rsidRDefault="00212FEA" w:rsidP="00212FEA">
      <w:pPr>
        <w:ind w:left="1134" w:right="1134"/>
        <w:jc w:val="both"/>
        <w:rPr>
          <w:lang w:val="fr-FR"/>
        </w:rPr>
      </w:pPr>
      <w:r w:rsidRPr="007B7E30">
        <w:rPr>
          <w:lang w:val="fr-FR"/>
        </w:rPr>
        <w:t>6.</w:t>
      </w:r>
      <w:r w:rsidRPr="007B7E30">
        <w:rPr>
          <w:lang w:val="fr-FR"/>
        </w:rPr>
        <w:tab/>
        <w:t>Types de citernes à cargaison</w:t>
      </w:r>
      <w:r w:rsidR="00353B3F" w:rsidRPr="007B7E30">
        <w:rPr>
          <w:lang w:val="fr-FR"/>
        </w:rPr>
        <w:t xml:space="preserve"> :</w:t>
      </w:r>
      <w:r w:rsidRPr="007B7E30">
        <w:rPr>
          <w:lang w:val="fr-FR"/>
        </w:rPr>
        <w:tab/>
      </w:r>
      <w:r w:rsidRPr="007B7E30">
        <w:rPr>
          <w:strike/>
          <w:lang w:val="fr-FR"/>
        </w:rPr>
        <w:t>1. citernes à cargaison indépendantes</w:t>
      </w:r>
      <w:r w:rsidRPr="007B7E30">
        <w:rPr>
          <w:lang w:val="fr-FR"/>
        </w:rPr>
        <w:t xml:space="preserve"> </w:t>
      </w:r>
      <w:r w:rsidRPr="007B7E30">
        <w:rPr>
          <w:vertAlign w:val="superscript"/>
          <w:lang w:val="fr-FR"/>
        </w:rPr>
        <w:t>1)2)</w:t>
      </w:r>
    </w:p>
    <w:p w:rsidR="00212FEA" w:rsidRPr="007B7E30" w:rsidRDefault="00212FEA" w:rsidP="00212FEA">
      <w:pPr>
        <w:tabs>
          <w:tab w:val="left" w:pos="-1560"/>
          <w:tab w:val="left" w:pos="284"/>
          <w:tab w:val="left" w:pos="3686"/>
        </w:tabs>
        <w:ind w:left="4536"/>
        <w:rPr>
          <w:szCs w:val="24"/>
          <w:lang w:val="fr-FR"/>
        </w:rPr>
      </w:pPr>
      <w:r w:rsidRPr="007B7E30">
        <w:rPr>
          <w:szCs w:val="24"/>
          <w:lang w:val="fr-FR"/>
        </w:rPr>
        <w:t>2.</w:t>
      </w:r>
      <w:r w:rsidRPr="007B7E30">
        <w:rPr>
          <w:szCs w:val="24"/>
          <w:vertAlign w:val="superscript"/>
          <w:lang w:val="fr-FR"/>
        </w:rPr>
        <w:t xml:space="preserve"> </w:t>
      </w:r>
      <w:r w:rsidRPr="007B7E30">
        <w:rPr>
          <w:szCs w:val="24"/>
          <w:lang w:val="fr-FR"/>
        </w:rPr>
        <w:t xml:space="preserve">citernes à cargaison intégrales </w:t>
      </w:r>
      <w:r w:rsidRPr="007B7E30">
        <w:rPr>
          <w:szCs w:val="24"/>
          <w:vertAlign w:val="superscript"/>
          <w:lang w:val="fr-FR"/>
        </w:rPr>
        <w:t>1)2)</w:t>
      </w:r>
    </w:p>
    <w:p w:rsidR="00212FEA" w:rsidRPr="007B7E30" w:rsidRDefault="00212FEA" w:rsidP="00212FEA">
      <w:pPr>
        <w:tabs>
          <w:tab w:val="left" w:pos="-1560"/>
          <w:tab w:val="left" w:pos="284"/>
          <w:tab w:val="left" w:pos="3686"/>
        </w:tabs>
        <w:spacing w:after="120"/>
        <w:ind w:left="4536"/>
        <w:rPr>
          <w:szCs w:val="24"/>
          <w:lang w:val="fr-FR"/>
        </w:rPr>
      </w:pPr>
      <w:r w:rsidRPr="007B7E30">
        <w:rPr>
          <w:strike/>
          <w:szCs w:val="24"/>
          <w:lang w:val="fr-FR"/>
        </w:rPr>
        <w:t>3. parois des citernes à cargaison différentes de la coque</w:t>
      </w:r>
      <w:r w:rsidRPr="007B7E30">
        <w:rPr>
          <w:szCs w:val="24"/>
          <w:lang w:val="fr-FR"/>
        </w:rPr>
        <w:t xml:space="preserve"> </w:t>
      </w:r>
      <w:r w:rsidRPr="007B7E30">
        <w:rPr>
          <w:szCs w:val="24"/>
          <w:vertAlign w:val="superscript"/>
          <w:lang w:val="fr-FR"/>
        </w:rPr>
        <w:t>1)2)</w:t>
      </w:r>
    </w:p>
    <w:p w:rsidR="00212FEA" w:rsidRPr="007B7E30" w:rsidRDefault="00212FEA" w:rsidP="00E22B30">
      <w:pPr>
        <w:spacing w:after="120"/>
        <w:ind w:left="1701" w:right="1134" w:hanging="567"/>
        <w:jc w:val="both"/>
        <w:rPr>
          <w:lang w:val="fr-FR"/>
        </w:rPr>
      </w:pPr>
      <w:r w:rsidRPr="007B7E30">
        <w:t>7.</w:t>
      </w:r>
      <w:r w:rsidRPr="007B7E30">
        <w:tab/>
        <w:t xml:space="preserve">Pression d’ouverture </w:t>
      </w:r>
      <w:ins w:id="323" w:author="Martine Moench" w:date="2018-10-08T08:40:00Z">
        <w:r w:rsidR="00014379" w:rsidRPr="007B7E30">
          <w:t xml:space="preserve">des soupapes de surpression / </w:t>
        </w:r>
      </w:ins>
      <w:r w:rsidRPr="007B7E30">
        <w:t xml:space="preserve">des soupapes de dégagement </w:t>
      </w:r>
      <w:del w:id="324" w:author="Martine Moench" w:date="2018-10-08T08:40:00Z">
        <w:r w:rsidRPr="007B7E30" w:rsidDel="00014379">
          <w:delText xml:space="preserve">des gaz </w:delText>
        </w:r>
      </w:del>
      <w:r w:rsidRPr="007B7E30">
        <w:t>à grande vitesse/</w:t>
      </w:r>
      <w:r w:rsidRPr="007B7E30">
        <w:rPr>
          <w:strike/>
        </w:rPr>
        <w:t>des</w:t>
      </w:r>
      <w:r w:rsidR="00E22B30" w:rsidRPr="007B7E30">
        <w:rPr>
          <w:strike/>
        </w:rPr>
        <w:t xml:space="preserve"> </w:t>
      </w:r>
      <w:r w:rsidRPr="007B7E30">
        <w:rPr>
          <w:strike/>
        </w:rPr>
        <w:t>soupapes de sécurité</w:t>
      </w:r>
      <w:r w:rsidRPr="007B7E30">
        <w:t xml:space="preserve"> </w:t>
      </w:r>
      <w:r w:rsidRPr="007B7E30">
        <w:rPr>
          <w:vertAlign w:val="superscript"/>
        </w:rPr>
        <w:t>1)</w:t>
      </w:r>
      <w:r w:rsidR="00516256" w:rsidRPr="007B7E30">
        <w:rPr>
          <w:vertAlign w:val="superscript"/>
        </w:rPr>
        <w:t xml:space="preserve"> </w:t>
      </w:r>
      <w:r w:rsidRPr="007B7E30">
        <w:rPr>
          <w:vertAlign w:val="superscript"/>
        </w:rPr>
        <w:t>2)</w:t>
      </w:r>
      <w:r w:rsidR="00353B3F" w:rsidRPr="007B7E30">
        <w:t xml:space="preserve"> :</w:t>
      </w:r>
      <w:r w:rsidRPr="007B7E30">
        <w:t xml:space="preserve"> </w:t>
      </w:r>
      <w:r w:rsidRPr="007B7E30">
        <w:tab/>
        <w:t>25</w:t>
      </w:r>
      <w:r w:rsidRPr="007B7E30">
        <w:rPr>
          <w:lang w:val="fr-FR"/>
        </w:rPr>
        <w:t xml:space="preserve"> kPa</w:t>
      </w:r>
    </w:p>
    <w:p w:rsidR="00212FEA" w:rsidRPr="007B7E30" w:rsidRDefault="00212FEA" w:rsidP="00212FEA">
      <w:pPr>
        <w:spacing w:after="120"/>
        <w:ind w:left="1134" w:right="1134"/>
        <w:jc w:val="both"/>
        <w:rPr>
          <w:lang w:val="fr-FR"/>
        </w:rPr>
      </w:pPr>
      <w:r w:rsidRPr="007B7E30">
        <w:rPr>
          <w:lang w:val="fr-FR"/>
        </w:rPr>
        <w:t>8.</w:t>
      </w:r>
      <w:r w:rsidRPr="007B7E30">
        <w:rPr>
          <w:lang w:val="fr-FR"/>
        </w:rPr>
        <w:tab/>
        <w:t>Équipements supplémentaires</w:t>
      </w:r>
      <w:r w:rsidR="00353B3F" w:rsidRPr="007B7E30">
        <w:rPr>
          <w:lang w:val="fr-FR"/>
        </w:rPr>
        <w:t xml:space="preserve"> :</w:t>
      </w:r>
    </w:p>
    <w:p w:rsidR="00212FEA" w:rsidRPr="007B7E30" w:rsidRDefault="00212FEA" w:rsidP="00212FEA">
      <w:pPr>
        <w:numPr>
          <w:ilvl w:val="0"/>
          <w:numId w:val="1"/>
        </w:numPr>
        <w:spacing w:line="200" w:lineRule="exact"/>
        <w:ind w:right="1134"/>
        <w:jc w:val="both"/>
        <w:rPr>
          <w:lang w:val="fr-FR"/>
        </w:rPr>
      </w:pPr>
      <w:r w:rsidRPr="007B7E30">
        <w:rPr>
          <w:lang w:val="fr-FR"/>
        </w:rPr>
        <w:t>dispositif de prise d’échantillons</w:t>
      </w:r>
    </w:p>
    <w:p w:rsidR="00212FEA" w:rsidRPr="007B7E30" w:rsidRDefault="00516256" w:rsidP="00A17FF8">
      <w:pPr>
        <w:spacing w:line="200" w:lineRule="exact"/>
        <w:ind w:left="1134" w:right="425"/>
        <w:jc w:val="both"/>
        <w:rPr>
          <w:lang w:val="fr-FR"/>
        </w:rPr>
      </w:pPr>
      <w:r w:rsidRPr="007B7E30">
        <w:rPr>
          <w:lang w:val="fr-FR"/>
        </w:rPr>
        <w:tab/>
      </w:r>
      <w:r w:rsidR="00212FEA" w:rsidRPr="007B7E30">
        <w:rPr>
          <w:lang w:val="fr-FR"/>
        </w:rPr>
        <w:t>raccord pour dispositif de prise d’échantillon</w:t>
      </w:r>
      <w:r w:rsidR="00A17FF8" w:rsidRPr="007B7E30">
        <w:rPr>
          <w:lang w:val="fr-FR"/>
        </w:rPr>
        <w:tab/>
      </w:r>
      <w:r w:rsidR="005822CB" w:rsidRPr="007B7E30">
        <w:rPr>
          <w:lang w:val="fr-FR"/>
        </w:rPr>
        <w:tab/>
      </w:r>
      <w:r w:rsidR="00212FEA" w:rsidRPr="007B7E30">
        <w:rPr>
          <w:lang w:val="fr-FR"/>
        </w:rPr>
        <w:t>oui/</w:t>
      </w:r>
      <w:r w:rsidR="00212FEA" w:rsidRPr="007B7E30">
        <w:rPr>
          <w:strike/>
          <w:lang w:val="fr-FR"/>
        </w:rPr>
        <w:t>non</w:t>
      </w:r>
      <w:r w:rsidR="00212FEA" w:rsidRPr="007B7E30">
        <w:rPr>
          <w:b/>
          <w:lang w:val="fr-FR"/>
        </w:rPr>
        <w:t xml:space="preserve"> </w:t>
      </w:r>
      <w:r w:rsidR="00212FEA" w:rsidRPr="007B7E30">
        <w:rPr>
          <w:vertAlign w:val="superscript"/>
          <w:lang w:val="fr-FR"/>
        </w:rPr>
        <w:t>1)2)</w:t>
      </w:r>
    </w:p>
    <w:p w:rsidR="00212FEA" w:rsidRPr="007B7E30" w:rsidRDefault="00516256" w:rsidP="00212FEA">
      <w:pPr>
        <w:spacing w:after="120" w:line="200" w:lineRule="exact"/>
        <w:ind w:left="1134" w:right="1134"/>
        <w:jc w:val="both"/>
        <w:rPr>
          <w:lang w:val="fr-FR"/>
        </w:rPr>
      </w:pPr>
      <w:r w:rsidRPr="007B7E30">
        <w:rPr>
          <w:lang w:val="fr-FR"/>
        </w:rPr>
        <w:tab/>
      </w:r>
      <w:r w:rsidR="00212FEA" w:rsidRPr="007B7E30">
        <w:rPr>
          <w:lang w:val="fr-FR"/>
        </w:rPr>
        <w:t>orifice de prise d’échantillons</w:t>
      </w:r>
      <w:r w:rsidR="00212FEA" w:rsidRPr="007B7E30">
        <w:rPr>
          <w:lang w:val="fr-FR"/>
        </w:rPr>
        <w:tab/>
      </w:r>
      <w:r w:rsidR="00212FEA" w:rsidRPr="007B7E30">
        <w:rPr>
          <w:lang w:val="fr-FR"/>
        </w:rPr>
        <w:tab/>
      </w:r>
      <w:r w:rsidR="00212FEA" w:rsidRPr="007B7E30">
        <w:rPr>
          <w:lang w:val="fr-FR"/>
        </w:rPr>
        <w:tab/>
      </w:r>
      <w:r w:rsidR="00212FEA" w:rsidRPr="007B7E30">
        <w:rPr>
          <w:lang w:val="fr-FR"/>
        </w:rPr>
        <w:tab/>
        <w:t>oui/</w:t>
      </w:r>
      <w:r w:rsidR="00212FEA" w:rsidRPr="007B7E30">
        <w:rPr>
          <w:strike/>
          <w:lang w:val="fr-FR"/>
        </w:rPr>
        <w:t>non</w:t>
      </w:r>
      <w:r w:rsidR="00212FEA" w:rsidRPr="007B7E30">
        <w:rPr>
          <w:b/>
          <w:lang w:val="fr-FR"/>
        </w:rPr>
        <w:t xml:space="preserve"> </w:t>
      </w:r>
      <w:r w:rsidR="00212FEA" w:rsidRPr="007B7E30">
        <w:rPr>
          <w:vertAlign w:val="superscript"/>
          <w:lang w:val="fr-FR"/>
        </w:rPr>
        <w:t>1)2)</w:t>
      </w:r>
    </w:p>
    <w:p w:rsidR="00212FEA" w:rsidRPr="007B7E30" w:rsidRDefault="00212FEA" w:rsidP="00212FEA">
      <w:pPr>
        <w:numPr>
          <w:ilvl w:val="0"/>
          <w:numId w:val="1"/>
        </w:numPr>
        <w:spacing w:line="200" w:lineRule="exact"/>
        <w:ind w:right="1134"/>
        <w:jc w:val="both"/>
        <w:rPr>
          <w:szCs w:val="24"/>
          <w:lang w:val="fr-FR"/>
        </w:rPr>
      </w:pPr>
      <w:r w:rsidRPr="007B7E30">
        <w:rPr>
          <w:szCs w:val="24"/>
          <w:lang w:val="fr-FR"/>
        </w:rPr>
        <w:t>installation de pulvérisation d’eau</w:t>
      </w:r>
      <w:r w:rsidRPr="007B7E30">
        <w:rPr>
          <w:szCs w:val="24"/>
          <w:lang w:val="fr-FR"/>
        </w:rPr>
        <w:tab/>
      </w:r>
      <w:r w:rsidRPr="007B7E30">
        <w:rPr>
          <w:szCs w:val="24"/>
          <w:lang w:val="fr-FR"/>
        </w:rPr>
        <w:tab/>
      </w:r>
      <w:r w:rsidRPr="007B7E30">
        <w:rPr>
          <w:szCs w:val="24"/>
          <w:lang w:val="fr-FR"/>
        </w:rPr>
        <w:tab/>
      </w:r>
      <w:r w:rsidRPr="007B7E30">
        <w:rPr>
          <w:szCs w:val="24"/>
          <w:lang w:val="fr-FR"/>
        </w:rPr>
        <w:tab/>
      </w:r>
      <w:r w:rsidRPr="007B7E30">
        <w:rPr>
          <w:strike/>
          <w:szCs w:val="24"/>
          <w:lang w:val="fr-FR"/>
        </w:rPr>
        <w:t>oui</w:t>
      </w:r>
      <w:r w:rsidRPr="007B7E30">
        <w:rPr>
          <w:szCs w:val="24"/>
          <w:lang w:val="fr-FR"/>
        </w:rPr>
        <w:t>/non</w:t>
      </w:r>
      <w:r w:rsidRPr="007B7E30">
        <w:rPr>
          <w:b/>
          <w:szCs w:val="24"/>
          <w:lang w:val="fr-FR"/>
        </w:rPr>
        <w:t xml:space="preserve"> </w:t>
      </w:r>
      <w:r w:rsidRPr="007B7E30">
        <w:rPr>
          <w:szCs w:val="24"/>
          <w:vertAlign w:val="superscript"/>
          <w:lang w:val="fr-FR"/>
        </w:rPr>
        <w:t>1)2)</w:t>
      </w:r>
    </w:p>
    <w:p w:rsidR="00212FEA" w:rsidRPr="007B7E30" w:rsidRDefault="00212FEA" w:rsidP="00212FEA">
      <w:pPr>
        <w:numPr>
          <w:ilvl w:val="12"/>
          <w:numId w:val="0"/>
        </w:numPr>
        <w:tabs>
          <w:tab w:val="left" w:pos="-1560"/>
          <w:tab w:val="left" w:pos="567"/>
        </w:tabs>
        <w:spacing w:after="120" w:line="200" w:lineRule="exact"/>
        <w:ind w:left="851"/>
        <w:rPr>
          <w:szCs w:val="24"/>
          <w:lang w:val="fr-FR"/>
        </w:rPr>
      </w:pPr>
      <w:r w:rsidRPr="007B7E30">
        <w:rPr>
          <w:szCs w:val="24"/>
          <w:lang w:val="fr-FR"/>
        </w:rPr>
        <w:tab/>
      </w:r>
      <w:r w:rsidRPr="007B7E30">
        <w:rPr>
          <w:szCs w:val="24"/>
          <w:lang w:val="fr-FR"/>
        </w:rPr>
        <w:tab/>
        <w:t>alarme de pression interne 40 kPa</w:t>
      </w:r>
      <w:r w:rsidRPr="007B7E30">
        <w:rPr>
          <w:szCs w:val="24"/>
          <w:lang w:val="fr-FR"/>
        </w:rPr>
        <w:tab/>
      </w:r>
      <w:r w:rsidRPr="007B7E30">
        <w:rPr>
          <w:szCs w:val="24"/>
          <w:lang w:val="fr-FR"/>
        </w:rPr>
        <w:tab/>
      </w:r>
      <w:r w:rsidRPr="007B7E30">
        <w:rPr>
          <w:szCs w:val="24"/>
          <w:lang w:val="fr-FR"/>
        </w:rPr>
        <w:tab/>
      </w:r>
      <w:r w:rsidRPr="007B7E30">
        <w:rPr>
          <w:szCs w:val="24"/>
          <w:lang w:val="fr-FR"/>
        </w:rPr>
        <w:tab/>
      </w:r>
      <w:r w:rsidRPr="007B7E30">
        <w:rPr>
          <w:strike/>
          <w:szCs w:val="24"/>
          <w:lang w:val="fr-FR"/>
        </w:rPr>
        <w:t>oui</w:t>
      </w:r>
      <w:r w:rsidRPr="007B7E30">
        <w:rPr>
          <w:szCs w:val="24"/>
          <w:lang w:val="fr-FR"/>
        </w:rPr>
        <w:t>/non</w:t>
      </w:r>
      <w:r w:rsidRPr="007B7E30">
        <w:rPr>
          <w:b/>
          <w:szCs w:val="24"/>
          <w:lang w:val="fr-FR"/>
        </w:rPr>
        <w:t xml:space="preserve"> </w:t>
      </w:r>
      <w:r w:rsidRPr="007B7E30">
        <w:rPr>
          <w:szCs w:val="24"/>
          <w:vertAlign w:val="superscript"/>
          <w:lang w:val="fr-FR"/>
        </w:rPr>
        <w:t>1)2)</w:t>
      </w:r>
    </w:p>
    <w:p w:rsidR="00212FEA" w:rsidRPr="007B7E30" w:rsidRDefault="00212FEA" w:rsidP="00212FEA">
      <w:pPr>
        <w:numPr>
          <w:ilvl w:val="0"/>
          <w:numId w:val="1"/>
        </w:numPr>
        <w:spacing w:line="200" w:lineRule="exact"/>
        <w:ind w:right="1134"/>
        <w:jc w:val="both"/>
        <w:rPr>
          <w:lang w:val="fr-FR"/>
        </w:rPr>
      </w:pPr>
      <w:r w:rsidRPr="007B7E30">
        <w:rPr>
          <w:lang w:val="fr-FR"/>
        </w:rPr>
        <w:t>chauffage de la cargaison</w:t>
      </w:r>
    </w:p>
    <w:p w:rsidR="00212FEA" w:rsidRPr="007B7E30" w:rsidRDefault="00212FEA" w:rsidP="00212FEA">
      <w:pPr>
        <w:numPr>
          <w:ilvl w:val="12"/>
          <w:numId w:val="0"/>
        </w:numPr>
        <w:tabs>
          <w:tab w:val="left" w:pos="-1560"/>
          <w:tab w:val="left" w:pos="567"/>
        </w:tabs>
        <w:spacing w:line="200" w:lineRule="exact"/>
        <w:ind w:left="1418"/>
        <w:rPr>
          <w:szCs w:val="24"/>
          <w:lang w:val="fr-FR"/>
        </w:rPr>
      </w:pPr>
      <w:r w:rsidRPr="007B7E30">
        <w:rPr>
          <w:szCs w:val="24"/>
          <w:lang w:val="fr-FR"/>
        </w:rPr>
        <w:tab/>
        <w:t>chauffage possible à partir de la terre</w:t>
      </w:r>
      <w:r w:rsidRPr="007B7E30">
        <w:rPr>
          <w:szCs w:val="24"/>
          <w:lang w:val="fr-FR"/>
        </w:rPr>
        <w:tab/>
      </w:r>
      <w:r w:rsidRPr="007B7E30">
        <w:rPr>
          <w:szCs w:val="24"/>
          <w:lang w:val="fr-FR"/>
        </w:rPr>
        <w:tab/>
      </w:r>
      <w:r w:rsidRPr="007B7E30">
        <w:rPr>
          <w:szCs w:val="24"/>
          <w:lang w:val="fr-FR"/>
        </w:rPr>
        <w:tab/>
        <w:t>oui/</w:t>
      </w:r>
      <w:r w:rsidRPr="007B7E30">
        <w:rPr>
          <w:strike/>
          <w:szCs w:val="24"/>
          <w:lang w:val="fr-FR"/>
        </w:rPr>
        <w:t>non</w:t>
      </w:r>
      <w:r w:rsidRPr="007B7E30">
        <w:rPr>
          <w:b/>
          <w:szCs w:val="24"/>
          <w:lang w:val="fr-FR"/>
        </w:rPr>
        <w:t xml:space="preserve"> </w:t>
      </w:r>
      <w:r w:rsidRPr="007B7E30">
        <w:rPr>
          <w:szCs w:val="24"/>
          <w:vertAlign w:val="superscript"/>
          <w:lang w:val="fr-FR"/>
        </w:rPr>
        <w:t>1)2)</w:t>
      </w:r>
    </w:p>
    <w:p w:rsidR="00212FEA" w:rsidRPr="007B7E30" w:rsidRDefault="00212FEA" w:rsidP="00212FEA">
      <w:pPr>
        <w:numPr>
          <w:ilvl w:val="12"/>
          <w:numId w:val="0"/>
        </w:numPr>
        <w:tabs>
          <w:tab w:val="left" w:pos="-1560"/>
          <w:tab w:val="left" w:pos="567"/>
        </w:tabs>
        <w:spacing w:after="120" w:line="200" w:lineRule="exact"/>
        <w:ind w:left="1418"/>
        <w:rPr>
          <w:szCs w:val="24"/>
          <w:lang w:val="fr-FR"/>
        </w:rPr>
      </w:pPr>
      <w:r w:rsidRPr="007B7E30">
        <w:rPr>
          <w:szCs w:val="24"/>
          <w:lang w:val="fr-FR"/>
        </w:rPr>
        <w:tab/>
        <w:t>installation de chauffage à bord</w:t>
      </w:r>
      <w:r w:rsidRPr="007B7E30">
        <w:rPr>
          <w:szCs w:val="24"/>
          <w:lang w:val="fr-FR"/>
        </w:rPr>
        <w:tab/>
      </w:r>
      <w:r w:rsidRPr="007B7E30">
        <w:rPr>
          <w:szCs w:val="24"/>
          <w:lang w:val="fr-FR"/>
        </w:rPr>
        <w:tab/>
      </w:r>
      <w:r w:rsidRPr="007B7E30">
        <w:rPr>
          <w:szCs w:val="24"/>
          <w:lang w:val="fr-FR"/>
        </w:rPr>
        <w:tab/>
      </w:r>
      <w:r w:rsidRPr="007B7E30">
        <w:rPr>
          <w:szCs w:val="24"/>
          <w:lang w:val="fr-FR"/>
        </w:rPr>
        <w:tab/>
      </w:r>
      <w:r w:rsidRPr="007B7E30">
        <w:rPr>
          <w:strike/>
          <w:szCs w:val="24"/>
          <w:lang w:val="fr-FR"/>
        </w:rPr>
        <w:t>oui</w:t>
      </w:r>
      <w:r w:rsidRPr="007B7E30">
        <w:rPr>
          <w:szCs w:val="24"/>
          <w:lang w:val="fr-FR"/>
        </w:rPr>
        <w:t>/non</w:t>
      </w:r>
      <w:r w:rsidRPr="007B7E30">
        <w:rPr>
          <w:b/>
          <w:szCs w:val="24"/>
          <w:lang w:val="fr-FR"/>
        </w:rPr>
        <w:t xml:space="preserve"> </w:t>
      </w:r>
      <w:r w:rsidRPr="007B7E30">
        <w:rPr>
          <w:szCs w:val="24"/>
          <w:vertAlign w:val="superscript"/>
          <w:lang w:val="fr-FR"/>
        </w:rPr>
        <w:t>1)2)</w:t>
      </w:r>
    </w:p>
    <w:p w:rsidR="00212FEA" w:rsidRPr="007B7E30" w:rsidRDefault="00212FEA" w:rsidP="00212FEA">
      <w:pPr>
        <w:numPr>
          <w:ilvl w:val="0"/>
          <w:numId w:val="1"/>
        </w:numPr>
        <w:spacing w:after="120" w:line="200" w:lineRule="exact"/>
        <w:ind w:right="1134"/>
        <w:jc w:val="both"/>
        <w:rPr>
          <w:lang w:val="fr-FR"/>
        </w:rPr>
      </w:pPr>
      <w:r w:rsidRPr="007B7E30">
        <w:rPr>
          <w:lang w:val="fr-FR"/>
        </w:rPr>
        <w:t>installation de réfrigération de la cargaison</w:t>
      </w:r>
      <w:r w:rsidRPr="007B7E30">
        <w:rPr>
          <w:lang w:val="fr-FR"/>
        </w:rPr>
        <w:tab/>
      </w:r>
      <w:r w:rsidRPr="007B7E30">
        <w:rPr>
          <w:lang w:val="fr-FR"/>
        </w:rPr>
        <w:tab/>
      </w:r>
      <w:r w:rsidRPr="007B7E30">
        <w:rPr>
          <w:strike/>
          <w:lang w:val="fr-FR"/>
        </w:rPr>
        <w:t>oui</w:t>
      </w:r>
      <w:r w:rsidRPr="007B7E30">
        <w:rPr>
          <w:lang w:val="fr-FR"/>
        </w:rPr>
        <w:t>/non</w:t>
      </w:r>
      <w:r w:rsidRPr="007B7E30">
        <w:rPr>
          <w:b/>
          <w:lang w:val="fr-FR"/>
        </w:rPr>
        <w:t xml:space="preserve"> </w:t>
      </w:r>
      <w:r w:rsidRPr="007B7E30">
        <w:rPr>
          <w:vertAlign w:val="superscript"/>
          <w:lang w:val="fr-FR"/>
        </w:rPr>
        <w:t>1)2)</w:t>
      </w:r>
    </w:p>
    <w:p w:rsidR="00212FEA" w:rsidRPr="007B7E30" w:rsidRDefault="00212FEA" w:rsidP="00212FEA">
      <w:pPr>
        <w:numPr>
          <w:ilvl w:val="0"/>
          <w:numId w:val="1"/>
        </w:numPr>
        <w:spacing w:after="120" w:line="200" w:lineRule="exact"/>
        <w:ind w:right="1134"/>
        <w:jc w:val="both"/>
        <w:rPr>
          <w:lang w:val="fr-FR"/>
        </w:rPr>
      </w:pPr>
      <w:r w:rsidRPr="007B7E30">
        <w:rPr>
          <w:lang w:val="fr-FR"/>
        </w:rPr>
        <w:t>installation d’inertisation</w:t>
      </w:r>
      <w:r w:rsidRPr="007B7E30">
        <w:rPr>
          <w:lang w:val="fr-FR"/>
        </w:rPr>
        <w:tab/>
      </w:r>
      <w:r w:rsidRPr="007B7E30">
        <w:rPr>
          <w:lang w:val="fr-FR"/>
        </w:rPr>
        <w:tab/>
      </w:r>
      <w:r w:rsidRPr="007B7E30">
        <w:rPr>
          <w:lang w:val="fr-FR"/>
        </w:rPr>
        <w:tab/>
      </w:r>
      <w:r w:rsidRPr="007B7E30">
        <w:rPr>
          <w:lang w:val="fr-FR"/>
        </w:rPr>
        <w:tab/>
      </w:r>
      <w:r w:rsidRPr="007B7E30">
        <w:rPr>
          <w:lang w:val="fr-FR"/>
        </w:rPr>
        <w:tab/>
      </w:r>
      <w:r w:rsidRPr="007B7E30">
        <w:rPr>
          <w:strike/>
          <w:lang w:val="fr-FR"/>
        </w:rPr>
        <w:t>oui</w:t>
      </w:r>
      <w:r w:rsidRPr="007B7E30">
        <w:rPr>
          <w:lang w:val="fr-FR"/>
        </w:rPr>
        <w:t>/non</w:t>
      </w:r>
      <w:r w:rsidRPr="007B7E30">
        <w:rPr>
          <w:b/>
          <w:lang w:val="fr-FR"/>
        </w:rPr>
        <w:t xml:space="preserve"> </w:t>
      </w:r>
      <w:r w:rsidRPr="007B7E30">
        <w:rPr>
          <w:vertAlign w:val="superscript"/>
          <w:lang w:val="fr-FR"/>
        </w:rPr>
        <w:t>1)2)</w:t>
      </w:r>
    </w:p>
    <w:p w:rsidR="00212FEA" w:rsidRPr="007B7E30" w:rsidRDefault="00212FEA" w:rsidP="00212FEA">
      <w:pPr>
        <w:numPr>
          <w:ilvl w:val="0"/>
          <w:numId w:val="1"/>
        </w:numPr>
        <w:spacing w:after="120" w:line="200" w:lineRule="exact"/>
        <w:ind w:right="1134"/>
        <w:jc w:val="both"/>
        <w:rPr>
          <w:lang w:val="fr-FR"/>
        </w:rPr>
      </w:pPr>
      <w:r w:rsidRPr="007B7E30">
        <w:rPr>
          <w:lang w:val="fr-FR"/>
        </w:rPr>
        <w:t>chambre de</w:t>
      </w:r>
      <w:ins w:id="325" w:author="Martine Moench" w:date="2018-10-08T10:20:00Z">
        <w:r w:rsidR="00BD25D0" w:rsidRPr="007B7E30">
          <w:rPr>
            <w:lang w:val="fr-FR"/>
          </w:rPr>
          <w:t>s</w:t>
        </w:r>
      </w:ins>
      <w:r w:rsidRPr="007B7E30">
        <w:rPr>
          <w:lang w:val="fr-FR"/>
        </w:rPr>
        <w:t xml:space="preserve"> pompes sous le pont</w:t>
      </w:r>
      <w:r w:rsidRPr="007B7E30">
        <w:rPr>
          <w:lang w:val="fr-FR"/>
        </w:rPr>
        <w:tab/>
      </w:r>
      <w:r w:rsidRPr="007B7E30">
        <w:rPr>
          <w:lang w:val="fr-FR"/>
        </w:rPr>
        <w:tab/>
      </w:r>
      <w:r w:rsidRPr="007B7E30">
        <w:rPr>
          <w:lang w:val="fr-FR"/>
        </w:rPr>
        <w:tab/>
      </w:r>
      <w:r w:rsidRPr="007B7E30">
        <w:rPr>
          <w:lang w:val="fr-FR"/>
        </w:rPr>
        <w:tab/>
      </w:r>
      <w:r w:rsidRPr="007B7E30">
        <w:rPr>
          <w:strike/>
          <w:lang w:val="fr-FR"/>
        </w:rPr>
        <w:t>oui</w:t>
      </w:r>
      <w:r w:rsidRPr="007B7E30">
        <w:rPr>
          <w:lang w:val="fr-FR"/>
        </w:rPr>
        <w:t>/non</w:t>
      </w:r>
      <w:r w:rsidRPr="007B7E30">
        <w:rPr>
          <w:b/>
          <w:lang w:val="fr-FR"/>
        </w:rPr>
        <w:t xml:space="preserve"> </w:t>
      </w:r>
      <w:r w:rsidRPr="007B7E30">
        <w:rPr>
          <w:vertAlign w:val="superscript"/>
          <w:lang w:val="fr-FR"/>
        </w:rPr>
        <w:t>1)</w:t>
      </w:r>
    </w:p>
    <w:p w:rsidR="00212FEA" w:rsidRPr="007B7E30" w:rsidRDefault="002E676D" w:rsidP="00212FEA">
      <w:pPr>
        <w:numPr>
          <w:ilvl w:val="0"/>
          <w:numId w:val="1"/>
        </w:numPr>
        <w:spacing w:line="200" w:lineRule="exact"/>
        <w:ind w:right="1134"/>
        <w:jc w:val="both"/>
        <w:rPr>
          <w:lang w:val="fr-FR"/>
        </w:rPr>
      </w:pPr>
      <w:ins w:id="326" w:author="Martine Moench" w:date="2018-10-05T15:12:00Z">
        <w:r w:rsidRPr="007B7E30">
          <w:rPr>
            <w:lang w:val="fr-FR"/>
          </w:rPr>
          <w:t>Système de ventilation selon 9.3.x.12.4 b)</w:t>
        </w:r>
        <w:r w:rsidRPr="007B7E30">
          <w:rPr>
            <w:lang w:val="fr-FR"/>
          </w:rPr>
          <w:tab/>
        </w:r>
      </w:ins>
      <w:del w:id="327" w:author="Martine Moench" w:date="2018-10-05T15:12:00Z">
        <w:r w:rsidR="00212FEA" w:rsidRPr="007B7E30" w:rsidDel="002E676D">
          <w:rPr>
            <w:lang w:val="fr-FR"/>
          </w:rPr>
          <w:delText>Dispositif de surpression</w:delText>
        </w:r>
      </w:del>
      <w:r w:rsidR="00212FEA" w:rsidRPr="007B7E30">
        <w:rPr>
          <w:lang w:val="fr-FR"/>
        </w:rPr>
        <w:tab/>
      </w:r>
      <w:r w:rsidR="00212FEA" w:rsidRPr="007B7E30">
        <w:rPr>
          <w:lang w:val="fr-FR"/>
        </w:rPr>
        <w:tab/>
        <w:t>oui/non</w:t>
      </w:r>
      <w:r w:rsidR="00212FEA" w:rsidRPr="007B7E30">
        <w:rPr>
          <w:b/>
          <w:lang w:val="fr-FR"/>
        </w:rPr>
        <w:t xml:space="preserve"> </w:t>
      </w:r>
      <w:r w:rsidR="00212FEA" w:rsidRPr="007B7E30">
        <w:rPr>
          <w:vertAlign w:val="superscript"/>
          <w:lang w:val="fr-FR"/>
        </w:rPr>
        <w:t>1)</w:t>
      </w:r>
      <w:ins w:id="328" w:author="Martine Moench" w:date="2018-10-05T15:12:00Z">
        <w:r w:rsidRPr="007B7E30">
          <w:rPr>
            <w:vertAlign w:val="superscript"/>
            <w:lang w:val="fr-FR"/>
          </w:rPr>
          <w:t>3)</w:t>
        </w:r>
      </w:ins>
    </w:p>
    <w:p w:rsidR="00212FEA" w:rsidRPr="007B7E30" w:rsidRDefault="00516256" w:rsidP="00212FEA">
      <w:pPr>
        <w:spacing w:after="120" w:line="200" w:lineRule="exact"/>
        <w:ind w:left="1134" w:right="1134"/>
        <w:jc w:val="both"/>
        <w:rPr>
          <w:lang w:val="fr-FR"/>
        </w:rPr>
      </w:pPr>
      <w:r w:rsidRPr="007B7E30">
        <w:rPr>
          <w:lang w:val="fr-FR"/>
        </w:rPr>
        <w:tab/>
      </w:r>
      <w:r w:rsidR="00212FEA" w:rsidRPr="007B7E30">
        <w:rPr>
          <w:lang w:val="fr-FR"/>
        </w:rPr>
        <w:t>dans ………………………………………….</w:t>
      </w:r>
    </w:p>
    <w:p w:rsidR="00212FEA" w:rsidRPr="007B7E30" w:rsidDel="009B6025" w:rsidRDefault="00212FEA" w:rsidP="00212FEA">
      <w:pPr>
        <w:numPr>
          <w:ilvl w:val="0"/>
          <w:numId w:val="1"/>
        </w:numPr>
        <w:spacing w:line="200" w:lineRule="exact"/>
        <w:ind w:right="1134"/>
        <w:jc w:val="both"/>
        <w:rPr>
          <w:del w:id="329" w:author="Martine Moench" w:date="2018-10-05T15:12:00Z"/>
          <w:lang w:val="fr-FR"/>
        </w:rPr>
      </w:pPr>
      <w:del w:id="330" w:author="Martine Moench" w:date="2018-10-05T15:12:00Z">
        <w:r w:rsidRPr="007B7E30" w:rsidDel="002E676D">
          <w:rPr>
            <w:lang w:val="fr-FR"/>
          </w:rPr>
          <w:delText>conduite de retour de gaz selon 9.3.2.22.5.c)</w:delText>
        </w:r>
      </w:del>
    </w:p>
    <w:p w:rsidR="009B6025" w:rsidRPr="007B7E30" w:rsidRDefault="009B6025" w:rsidP="009B6025">
      <w:pPr>
        <w:pStyle w:val="Bullet1G"/>
        <w:rPr>
          <w:ins w:id="331" w:author="Martine Moench" w:date="2018-10-08T11:07:00Z"/>
          <w:rFonts w:eastAsia="Calibri"/>
          <w:lang w:val="fr-FR"/>
        </w:rPr>
      </w:pPr>
      <w:ins w:id="332" w:author="Martine Moench" w:date="2018-10-08T11:07:00Z">
        <w:r w:rsidRPr="007B7E30">
          <w:rPr>
            <w:rFonts w:eastAsia="Calibri"/>
            <w:lang w:val="fr-FR"/>
          </w:rPr>
          <w:t xml:space="preserve">répond aux règles de construction visées aux 9.3.x.12.4 b) ou 9.3.x.12.4 c), 9.3.x.51 et 9.3.x.52 </w:t>
        </w:r>
        <w:r w:rsidRPr="007B7E30">
          <w:rPr>
            <w:rFonts w:eastAsia="Calibri"/>
            <w:lang w:val="fr-FR"/>
          </w:rPr>
          <w:tab/>
        </w:r>
        <w:r w:rsidRPr="007B7E30">
          <w:rPr>
            <w:rFonts w:eastAsia="Calibri"/>
            <w:lang w:val="fr-FR"/>
          </w:rPr>
          <w:tab/>
        </w:r>
        <w:r w:rsidRPr="007B7E30">
          <w:rPr>
            <w:rFonts w:eastAsia="Calibri"/>
            <w:lang w:val="fr-FR"/>
          </w:rPr>
          <w:tab/>
        </w:r>
        <w:r w:rsidRPr="007B7E30">
          <w:rPr>
            <w:rFonts w:eastAsia="Calibri"/>
            <w:lang w:val="fr-FR"/>
          </w:rPr>
          <w:tab/>
        </w:r>
        <w:r w:rsidRPr="007B7E30">
          <w:rPr>
            <w:rFonts w:eastAsia="Calibri"/>
            <w:lang w:val="fr-FR"/>
          </w:rPr>
          <w:tab/>
        </w:r>
        <w:r w:rsidRPr="007B7E30">
          <w:rPr>
            <w:rFonts w:eastAsia="Calibri"/>
            <w:lang w:val="fr-FR"/>
          </w:rPr>
          <w:tab/>
        </w:r>
        <w:r w:rsidRPr="007B7E30">
          <w:rPr>
            <w:rFonts w:eastAsia="Calibri"/>
            <w:lang w:val="fr-FR"/>
          </w:rPr>
          <w:tab/>
          <w:t>oui/non</w:t>
        </w:r>
        <w:r w:rsidRPr="007B7E30">
          <w:rPr>
            <w:rFonts w:eastAsia="Calibri"/>
            <w:vertAlign w:val="superscript"/>
            <w:lang w:val="fr-FR"/>
          </w:rPr>
          <w:t>1) 3)</w:t>
        </w:r>
      </w:ins>
    </w:p>
    <w:p w:rsidR="00212FEA" w:rsidRPr="007B7E30" w:rsidRDefault="009B6025" w:rsidP="009B6025">
      <w:pPr>
        <w:pStyle w:val="Bullet1G"/>
        <w:rPr>
          <w:lang w:val="fr-FR"/>
        </w:rPr>
      </w:pPr>
      <w:ins w:id="333" w:author="Martine Moench" w:date="2018-10-08T11:07:00Z">
        <w:r w:rsidRPr="007B7E30">
          <w:rPr>
            <w:rFonts w:asciiTheme="majorBidi" w:eastAsia="Calibri" w:hAnsiTheme="majorBidi" w:cstheme="majorBidi"/>
            <w:lang w:val="fr-FR"/>
          </w:rPr>
          <w:t>Conduite d’évacuation de gaz et installation chauffée</w:t>
        </w:r>
      </w:ins>
      <w:del w:id="334" w:author="Martine Moench" w:date="2018-10-08T11:08:00Z">
        <w:r w:rsidR="00212FEA" w:rsidRPr="007B7E30" w:rsidDel="009B6025">
          <w:rPr>
            <w:lang w:val="fr-FR"/>
          </w:rPr>
          <w:tab/>
          <w:delText>conduites et installations chauffées</w:delText>
        </w:r>
        <w:r w:rsidR="00212FEA" w:rsidRPr="007B7E30" w:rsidDel="009B6025">
          <w:rPr>
            <w:lang w:val="fr-FR"/>
          </w:rPr>
          <w:tab/>
        </w:r>
        <w:r w:rsidR="00212FEA" w:rsidRPr="007B7E30" w:rsidDel="009B6025">
          <w:rPr>
            <w:lang w:val="fr-FR"/>
          </w:rPr>
          <w:tab/>
        </w:r>
        <w:r w:rsidR="00212FEA" w:rsidRPr="007B7E30" w:rsidDel="009B6025">
          <w:rPr>
            <w:lang w:val="fr-FR"/>
          </w:rPr>
          <w:tab/>
        </w:r>
      </w:del>
      <w:r w:rsidR="00212FEA" w:rsidRPr="007B7E30">
        <w:rPr>
          <w:lang w:val="fr-FR"/>
        </w:rPr>
        <w:tab/>
        <w:t>oui/</w:t>
      </w:r>
      <w:r w:rsidR="00212FEA" w:rsidRPr="007B7E30">
        <w:rPr>
          <w:strike/>
          <w:lang w:val="fr-FR"/>
        </w:rPr>
        <w:t>non</w:t>
      </w:r>
      <w:r w:rsidR="00212FEA" w:rsidRPr="007B7E30">
        <w:rPr>
          <w:b/>
          <w:lang w:val="fr-FR"/>
        </w:rPr>
        <w:t xml:space="preserve"> </w:t>
      </w:r>
      <w:r w:rsidR="00212FEA" w:rsidRPr="007B7E30">
        <w:rPr>
          <w:vertAlign w:val="superscript"/>
          <w:lang w:val="fr-FR"/>
        </w:rPr>
        <w:t>1)2)</w:t>
      </w:r>
    </w:p>
    <w:p w:rsidR="00212FEA" w:rsidRPr="007B7E30" w:rsidRDefault="00212FEA" w:rsidP="00212FEA">
      <w:pPr>
        <w:numPr>
          <w:ilvl w:val="0"/>
          <w:numId w:val="1"/>
        </w:numPr>
        <w:spacing w:after="120"/>
        <w:ind w:right="1134"/>
        <w:jc w:val="both"/>
        <w:rPr>
          <w:lang w:val="fr-FR"/>
        </w:rPr>
      </w:pPr>
      <w:r w:rsidRPr="007B7E30">
        <w:rPr>
          <w:spacing w:val="-3"/>
          <w:lang w:val="fr-FR"/>
        </w:rPr>
        <w:t xml:space="preserve">Répond aux </w:t>
      </w:r>
      <w:del w:id="335" w:author="Martine Moench" w:date="2018-10-08T08:57:00Z">
        <w:r w:rsidRPr="007B7E30" w:rsidDel="00DC28F1">
          <w:rPr>
            <w:spacing w:val="-3"/>
            <w:lang w:val="fr-FR"/>
          </w:rPr>
          <w:delText xml:space="preserve">prescriptions </w:delText>
        </w:r>
      </w:del>
      <w:ins w:id="336" w:author="Martine Moench" w:date="2018-10-08T08:57:00Z">
        <w:r w:rsidR="00DC28F1" w:rsidRPr="007B7E30">
          <w:rPr>
            <w:spacing w:val="-3"/>
            <w:lang w:val="fr-FR"/>
          </w:rPr>
          <w:t xml:space="preserve">règles </w:t>
        </w:r>
      </w:ins>
      <w:r w:rsidRPr="007B7E30">
        <w:rPr>
          <w:spacing w:val="-3"/>
          <w:lang w:val="fr-FR"/>
        </w:rPr>
        <w:t>de construction de l’ (des)</w:t>
      </w:r>
      <w:r w:rsidRPr="007B7E30">
        <w:rPr>
          <w:lang w:val="fr-FR"/>
        </w:rPr>
        <w:t xml:space="preserve"> observation(s).........................de la colonne (20) du tableau C du chapitre 3.2 </w:t>
      </w:r>
      <w:r w:rsidRPr="007B7E30">
        <w:rPr>
          <w:color w:val="000000"/>
          <w:vertAlign w:val="superscript"/>
          <w:lang w:val="fr-FR"/>
        </w:rPr>
        <w:footnoteReference w:customMarkFollows="1" w:id="12"/>
        <w:t>1)</w:t>
      </w:r>
      <w:r w:rsidRPr="007B7E30">
        <w:rPr>
          <w:color w:val="000000"/>
          <w:vertAlign w:val="superscript"/>
          <w:lang w:val="fr-FR"/>
        </w:rPr>
        <w:footnoteReference w:customMarkFollows="1" w:id="13"/>
        <w:t>2)</w:t>
      </w:r>
    </w:p>
    <w:p w:rsidR="007B7E30" w:rsidRDefault="007B7E30">
      <w:pPr>
        <w:suppressAutoHyphens w:val="0"/>
        <w:spacing w:line="240" w:lineRule="auto"/>
        <w:rPr>
          <w:lang w:val="fr-FR"/>
        </w:rPr>
      </w:pPr>
      <w:r>
        <w:rPr>
          <w:lang w:val="fr-FR"/>
        </w:rPr>
        <w:br w:type="page"/>
      </w:r>
    </w:p>
    <w:p w:rsidR="00212FEA" w:rsidRPr="007B7E30" w:rsidRDefault="00212FEA" w:rsidP="009B6025">
      <w:pPr>
        <w:spacing w:after="120"/>
        <w:ind w:left="1701" w:right="1134" w:hanging="567"/>
        <w:jc w:val="both"/>
        <w:rPr>
          <w:lang w:val="fr-FR"/>
        </w:rPr>
      </w:pPr>
      <w:r w:rsidRPr="007B7E30">
        <w:rPr>
          <w:lang w:val="fr-FR"/>
        </w:rPr>
        <w:lastRenderedPageBreak/>
        <w:t>9.</w:t>
      </w:r>
      <w:r w:rsidRPr="007B7E30">
        <w:rPr>
          <w:lang w:val="fr-FR"/>
        </w:rPr>
        <w:tab/>
        <w:t xml:space="preserve">Installations </w:t>
      </w:r>
      <w:ins w:id="340" w:author="Martine Moench" w:date="2018-10-08T08:41:00Z">
        <w:r w:rsidR="00014379" w:rsidRPr="007B7E30">
          <w:rPr>
            <w:lang w:val="fr-FR"/>
          </w:rPr>
          <w:t>et équipements électriques et non électriques destinés à être utilisés dans des zones de risque d’explosion</w:t>
        </w:r>
      </w:ins>
      <w:r w:rsidR="00DC28F1" w:rsidRPr="007B7E30">
        <w:rPr>
          <w:lang w:val="fr-FR"/>
        </w:rPr>
        <w:t xml:space="preserve"> </w:t>
      </w:r>
      <w:ins w:id="341" w:author="Martine Moench" w:date="2018-10-08T08:41:00Z">
        <w:r w:rsidR="00014379" w:rsidRPr="007B7E30">
          <w:rPr>
            <w:lang w:val="fr-FR"/>
          </w:rPr>
          <w:t>électriques</w:t>
        </w:r>
      </w:ins>
      <w:r w:rsidR="009B6025" w:rsidRPr="007B7E30">
        <w:rPr>
          <w:lang w:val="fr-FR"/>
        </w:rPr>
        <w:t xml:space="preserve"> </w:t>
      </w:r>
      <w:del w:id="342" w:author="Martine Moench" w:date="2018-10-08T08:41:00Z">
        <w:r w:rsidRPr="007B7E30" w:rsidDel="00014379">
          <w:rPr>
            <w:lang w:val="fr-FR"/>
          </w:rPr>
          <w:delText>électriques</w:delText>
        </w:r>
        <w:r w:rsidR="00353B3F" w:rsidRPr="007B7E30" w:rsidDel="00014379">
          <w:rPr>
            <w:lang w:val="fr-FR"/>
          </w:rPr>
          <w:delText xml:space="preserve"> </w:delText>
        </w:r>
      </w:del>
      <w:r w:rsidR="00353B3F" w:rsidRPr="007B7E30">
        <w:rPr>
          <w:lang w:val="fr-FR"/>
        </w:rPr>
        <w:t>:</w:t>
      </w:r>
    </w:p>
    <w:p w:rsidR="00212FEA" w:rsidRPr="007B7E30" w:rsidRDefault="00212FEA" w:rsidP="00212FEA">
      <w:pPr>
        <w:numPr>
          <w:ilvl w:val="0"/>
          <w:numId w:val="1"/>
        </w:numPr>
        <w:spacing w:after="60" w:line="200" w:lineRule="exact"/>
        <w:ind w:right="1134"/>
        <w:jc w:val="both"/>
        <w:rPr>
          <w:lang w:val="fr-FR"/>
        </w:rPr>
      </w:pPr>
      <w:r w:rsidRPr="007B7E30">
        <w:rPr>
          <w:lang w:val="fr-FR"/>
        </w:rPr>
        <w:t>classe de température</w:t>
      </w:r>
      <w:r w:rsidR="00353B3F" w:rsidRPr="007B7E30">
        <w:rPr>
          <w:lang w:val="fr-FR"/>
        </w:rPr>
        <w:t xml:space="preserve"> :</w:t>
      </w:r>
      <w:r w:rsidRPr="007B7E30">
        <w:rPr>
          <w:lang w:val="fr-FR"/>
        </w:rPr>
        <w:t xml:space="preserve"> T2</w:t>
      </w:r>
    </w:p>
    <w:p w:rsidR="00212FEA" w:rsidRPr="007B7E30" w:rsidRDefault="00212FEA" w:rsidP="00212FEA">
      <w:pPr>
        <w:numPr>
          <w:ilvl w:val="0"/>
          <w:numId w:val="1"/>
        </w:numPr>
        <w:spacing w:after="120"/>
        <w:ind w:right="1134"/>
        <w:jc w:val="both"/>
        <w:rPr>
          <w:lang w:val="fr-FR"/>
        </w:rPr>
      </w:pPr>
      <w:r w:rsidRPr="007B7E30">
        <w:rPr>
          <w:lang w:val="fr-FR"/>
        </w:rPr>
        <w:t>groupe d’explosion</w:t>
      </w:r>
      <w:r w:rsidR="00353B3F" w:rsidRPr="007B7E30">
        <w:rPr>
          <w:lang w:val="fr-FR"/>
        </w:rPr>
        <w:t xml:space="preserve"> :</w:t>
      </w:r>
      <w:r w:rsidRPr="007B7E30">
        <w:rPr>
          <w:lang w:val="fr-FR"/>
        </w:rPr>
        <w:t xml:space="preserve"> IIA</w:t>
      </w:r>
    </w:p>
    <w:p w:rsidR="009B6025" w:rsidRPr="007B7E30" w:rsidRDefault="009B6025">
      <w:pPr>
        <w:suppressAutoHyphens w:val="0"/>
        <w:spacing w:line="240" w:lineRule="auto"/>
        <w:rPr>
          <w:lang w:val="fr-FR"/>
        </w:rPr>
      </w:pPr>
    </w:p>
    <w:p w:rsidR="00014379" w:rsidRPr="007B7E30" w:rsidRDefault="00212FEA" w:rsidP="00014379">
      <w:pPr>
        <w:spacing w:after="120" w:line="200" w:lineRule="exact"/>
        <w:ind w:left="1134" w:right="1134"/>
        <w:jc w:val="both"/>
        <w:rPr>
          <w:ins w:id="343" w:author="Martine Moench" w:date="2018-10-08T08:42:00Z"/>
          <w:bCs/>
          <w:lang w:val="fr-FR"/>
        </w:rPr>
      </w:pPr>
      <w:r w:rsidRPr="007B7E30">
        <w:rPr>
          <w:lang w:val="fr-FR"/>
        </w:rPr>
        <w:t>10.</w:t>
      </w:r>
      <w:r w:rsidRPr="007B7E30">
        <w:rPr>
          <w:lang w:val="fr-FR"/>
        </w:rPr>
        <w:tab/>
      </w:r>
      <w:ins w:id="344" w:author="Martine Moench" w:date="2018-10-08T08:42:00Z">
        <w:r w:rsidR="00014379" w:rsidRPr="007B7E30">
          <w:rPr>
            <w:bCs/>
            <w:lang w:val="fr-FR"/>
          </w:rPr>
          <w:t>Systèmes de protection autonomes :</w:t>
        </w:r>
      </w:ins>
    </w:p>
    <w:p w:rsidR="00014379" w:rsidRPr="007B7E30" w:rsidRDefault="00014379" w:rsidP="005822CB">
      <w:pPr>
        <w:pStyle w:val="ListParagraph"/>
        <w:numPr>
          <w:ilvl w:val="0"/>
          <w:numId w:val="12"/>
        </w:numPr>
        <w:spacing w:after="120" w:line="200" w:lineRule="exact"/>
        <w:ind w:left="1985" w:right="1134" w:hanging="284"/>
        <w:jc w:val="both"/>
        <w:rPr>
          <w:ins w:id="345" w:author="Martine Moench" w:date="2018-10-08T08:42:00Z"/>
          <w:lang w:val="fr-FR"/>
        </w:rPr>
      </w:pPr>
      <w:ins w:id="346" w:author="Martine Moench" w:date="2018-10-08T08:42:00Z">
        <w:r w:rsidRPr="007B7E30">
          <w:rPr>
            <w:lang w:val="fr-FR"/>
          </w:rPr>
          <w:t>Groupe / sous-groupe d’explosion du groupe d’explosion II B: …………………..</w:t>
        </w:r>
      </w:ins>
    </w:p>
    <w:p w:rsidR="00212FEA" w:rsidRPr="007B7E30" w:rsidRDefault="00014379" w:rsidP="00212FEA">
      <w:pPr>
        <w:spacing w:after="120"/>
        <w:ind w:left="1134" w:right="1134"/>
        <w:jc w:val="both"/>
        <w:rPr>
          <w:lang w:val="fr-FR"/>
        </w:rPr>
      </w:pPr>
      <w:ins w:id="347" w:author="Martine Moench" w:date="2018-10-08T08:42:00Z">
        <w:r w:rsidRPr="007B7E30">
          <w:rPr>
            <w:lang w:val="fr-FR"/>
          </w:rPr>
          <w:t>11.</w:t>
        </w:r>
        <w:r w:rsidRPr="007B7E30">
          <w:rPr>
            <w:lang w:val="fr-FR"/>
          </w:rPr>
          <w:tab/>
        </w:r>
      </w:ins>
      <w:r w:rsidR="00212FEA" w:rsidRPr="007B7E30">
        <w:rPr>
          <w:lang w:val="fr-FR"/>
        </w:rPr>
        <w:t>Débit de chargement/déchargement</w:t>
      </w:r>
      <w:r w:rsidR="00353B3F" w:rsidRPr="007B7E30">
        <w:rPr>
          <w:lang w:val="fr-FR"/>
        </w:rPr>
        <w:t xml:space="preserve"> :</w:t>
      </w:r>
      <w:r w:rsidR="00212FEA" w:rsidRPr="007B7E30">
        <w:rPr>
          <w:lang w:val="fr-FR"/>
        </w:rPr>
        <w:t xml:space="preserve"> 800 m3 / h</w:t>
      </w:r>
    </w:p>
    <w:p w:rsidR="00212FEA" w:rsidRPr="007B7E30" w:rsidRDefault="00212FEA" w:rsidP="00212FEA">
      <w:pPr>
        <w:spacing w:after="120"/>
        <w:ind w:left="1134" w:right="1134"/>
        <w:jc w:val="both"/>
        <w:rPr>
          <w:lang w:val="fr-FR"/>
        </w:rPr>
      </w:pPr>
      <w:del w:id="348" w:author="Martine Moench" w:date="2018-10-08T08:42:00Z">
        <w:r w:rsidRPr="007B7E30" w:rsidDel="00014379">
          <w:rPr>
            <w:lang w:val="fr-FR"/>
          </w:rPr>
          <w:delText>11</w:delText>
        </w:r>
      </w:del>
      <w:ins w:id="349" w:author="Martine Moench" w:date="2018-10-08T08:42:00Z">
        <w:r w:rsidR="00014379" w:rsidRPr="007B7E30">
          <w:rPr>
            <w:lang w:val="fr-FR"/>
          </w:rPr>
          <w:t>12</w:t>
        </w:r>
      </w:ins>
      <w:r w:rsidRPr="007B7E30">
        <w:rPr>
          <w:lang w:val="fr-FR"/>
        </w:rPr>
        <w:t>.</w:t>
      </w:r>
      <w:r w:rsidRPr="007B7E30">
        <w:rPr>
          <w:lang w:val="fr-FR"/>
        </w:rPr>
        <w:tab/>
        <w:t>Masse volumique (densité) relative admise</w:t>
      </w:r>
      <w:r w:rsidR="00353B3F" w:rsidRPr="007B7E30">
        <w:rPr>
          <w:lang w:val="fr-FR"/>
        </w:rPr>
        <w:t xml:space="preserve"> :</w:t>
      </w:r>
      <w:r w:rsidRPr="007B7E30">
        <w:rPr>
          <w:lang w:val="fr-FR"/>
        </w:rPr>
        <w:t xml:space="preserve"> 1,10</w:t>
      </w:r>
    </w:p>
    <w:p w:rsidR="00014379" w:rsidRPr="007B7E30" w:rsidRDefault="00014379" w:rsidP="00014379">
      <w:pPr>
        <w:spacing w:after="120"/>
        <w:ind w:left="1134" w:right="1134"/>
        <w:jc w:val="both"/>
        <w:rPr>
          <w:ins w:id="350" w:author="Martine Moench" w:date="2018-10-08T08:43:00Z"/>
          <w:rFonts w:asciiTheme="majorBidi" w:eastAsia="Calibri" w:hAnsiTheme="majorBidi" w:cstheme="majorBidi"/>
          <w:lang w:val="fr-FR"/>
        </w:rPr>
      </w:pPr>
      <w:ins w:id="351" w:author="Martine Moench" w:date="2018-10-08T08:43:00Z">
        <w:r w:rsidRPr="007B7E30">
          <w:rPr>
            <w:rFonts w:asciiTheme="majorBidi" w:eastAsia="Calibri" w:hAnsiTheme="majorBidi" w:cstheme="majorBidi"/>
            <w:lang w:val="fr-FR"/>
          </w:rPr>
          <w:t>13.</w:t>
        </w:r>
        <w:r w:rsidRPr="007B7E30">
          <w:rPr>
            <w:rFonts w:asciiTheme="majorBidi" w:eastAsia="Calibri" w:hAnsiTheme="majorBidi" w:cstheme="majorBidi"/>
            <w:lang w:val="fr-FR"/>
          </w:rPr>
          <w:tab/>
          <w:t>Observations supplémentaires :</w:t>
        </w:r>
      </w:ins>
    </w:p>
    <w:p w:rsidR="00014379" w:rsidRPr="007B7E30" w:rsidRDefault="00014379" w:rsidP="00014379">
      <w:pPr>
        <w:ind w:left="1689" w:right="1134"/>
        <w:jc w:val="both"/>
        <w:rPr>
          <w:ins w:id="352" w:author="Martine Moench" w:date="2018-10-08T08:43:00Z"/>
          <w:rFonts w:asciiTheme="majorBidi" w:eastAsia="Calibri" w:hAnsiTheme="majorBidi" w:cstheme="majorBidi"/>
          <w:vertAlign w:val="superscript"/>
          <w:lang w:val="fr-FR"/>
        </w:rPr>
      </w:pPr>
      <w:ins w:id="353" w:author="Martine Moench" w:date="2018-10-08T08:43:00Z">
        <w:r w:rsidRPr="007B7E30">
          <w:rPr>
            <w:rFonts w:asciiTheme="majorBidi" w:eastAsia="Calibri" w:hAnsiTheme="majorBidi" w:cstheme="majorBidi"/>
            <w:lang w:val="fr-FR"/>
          </w:rPr>
          <w:t>Le bateau répond aux règles de construction visées aux 9.3.x.12, 9.3.x.51,</w:t>
        </w:r>
        <w:r w:rsidRPr="007B7E30">
          <w:rPr>
            <w:rFonts w:asciiTheme="majorBidi" w:eastAsia="Calibri" w:hAnsiTheme="majorBidi" w:cstheme="majorBidi"/>
            <w:lang w:val="fr-FR"/>
          </w:rPr>
          <w:br/>
          <w:t xml:space="preserve">9.3.x.52  oui/non </w:t>
        </w:r>
        <w:r w:rsidRPr="007B7E30">
          <w:rPr>
            <w:rFonts w:asciiTheme="majorBidi" w:eastAsia="Calibri" w:hAnsiTheme="majorBidi" w:cstheme="majorBidi"/>
            <w:vertAlign w:val="superscript"/>
            <w:lang w:val="fr-FR"/>
          </w:rPr>
          <w:t>1) 3)</w:t>
        </w:r>
      </w:ins>
    </w:p>
    <w:p w:rsidR="00014379" w:rsidRPr="007B7E30" w:rsidRDefault="00014379" w:rsidP="00014379">
      <w:pPr>
        <w:ind w:left="1134" w:right="1134"/>
        <w:jc w:val="both"/>
        <w:rPr>
          <w:ins w:id="354" w:author="Martine Moench" w:date="2018-10-08T08:43:00Z"/>
          <w:rFonts w:asciiTheme="majorBidi" w:eastAsia="Calibri" w:hAnsiTheme="majorBidi" w:cstheme="majorBidi"/>
          <w:lang w:val="fr-FR"/>
        </w:rPr>
      </w:pPr>
      <w:ins w:id="355" w:author="Martine Moench" w:date="2018-10-08T08:43:00Z">
        <w:r w:rsidRPr="007B7E30">
          <w:rPr>
            <w:rFonts w:asciiTheme="majorBidi" w:eastAsia="Calibri" w:hAnsiTheme="majorBidi" w:cstheme="majorBidi"/>
            <w:lang w:val="fr-FR"/>
          </w:rPr>
          <w:tab/>
          <w:t>……………………………………………………………………………………</w:t>
        </w:r>
      </w:ins>
    </w:p>
    <w:p w:rsidR="00014379" w:rsidRPr="007B7E30" w:rsidRDefault="00014379" w:rsidP="00014379">
      <w:pPr>
        <w:ind w:left="1134" w:right="1134"/>
        <w:jc w:val="both"/>
        <w:rPr>
          <w:ins w:id="356" w:author="Martine Moench" w:date="2018-10-08T08:43:00Z"/>
          <w:rFonts w:asciiTheme="majorBidi" w:eastAsia="Calibri" w:hAnsiTheme="majorBidi" w:cstheme="majorBidi"/>
          <w:lang w:val="fr-FR"/>
        </w:rPr>
      </w:pPr>
      <w:ins w:id="357" w:author="Martine Moench" w:date="2018-10-08T08:43:00Z">
        <w:r w:rsidRPr="007B7E30">
          <w:rPr>
            <w:rFonts w:asciiTheme="majorBidi" w:eastAsia="Calibri" w:hAnsiTheme="majorBidi" w:cstheme="majorBidi"/>
            <w:lang w:val="fr-FR"/>
          </w:rPr>
          <w:tab/>
          <w:t>……………………………………………………………………………………</w:t>
        </w:r>
      </w:ins>
    </w:p>
    <w:p w:rsidR="00014379" w:rsidRPr="007B7E30" w:rsidRDefault="00014379" w:rsidP="00014379">
      <w:pPr>
        <w:ind w:left="1134" w:right="1134"/>
        <w:jc w:val="both"/>
        <w:rPr>
          <w:ins w:id="358" w:author="Martine Moench" w:date="2018-10-08T08:43:00Z"/>
          <w:rFonts w:asciiTheme="majorBidi" w:eastAsia="Calibri" w:hAnsiTheme="majorBidi" w:cstheme="majorBidi"/>
          <w:lang w:val="fr-FR"/>
        </w:rPr>
      </w:pPr>
      <w:ins w:id="359" w:author="Martine Moench" w:date="2018-10-08T08:43:00Z">
        <w:r w:rsidRPr="007B7E30">
          <w:rPr>
            <w:rFonts w:asciiTheme="majorBidi" w:eastAsia="Calibri" w:hAnsiTheme="majorBidi" w:cstheme="majorBidi"/>
            <w:lang w:val="fr-FR"/>
          </w:rPr>
          <w:tab/>
          <w:t>……………………………………………………………………………………</w:t>
        </w:r>
      </w:ins>
    </w:p>
    <w:p w:rsidR="00212FEA" w:rsidRPr="007B7E30" w:rsidRDefault="00212FEA" w:rsidP="00212FEA">
      <w:pPr>
        <w:spacing w:after="120"/>
        <w:ind w:left="1134" w:right="1134"/>
        <w:rPr>
          <w:lang w:val="fr-FR"/>
        </w:rPr>
      </w:pPr>
      <w:del w:id="360" w:author="Martine Moench" w:date="2018-10-08T08:43:00Z">
        <w:r w:rsidRPr="007B7E30" w:rsidDel="00014379">
          <w:rPr>
            <w:lang w:val="fr-FR"/>
          </w:rPr>
          <w:delText>12.</w:delText>
        </w:r>
        <w:r w:rsidRPr="007B7E30" w:rsidDel="00014379">
          <w:rPr>
            <w:lang w:val="fr-FR"/>
          </w:rPr>
          <w:tab/>
          <w:delText>Observations supplémentaires1)</w:delText>
        </w:r>
        <w:r w:rsidR="00353B3F" w:rsidRPr="007B7E30" w:rsidDel="00014379">
          <w:rPr>
            <w:lang w:val="fr-FR"/>
          </w:rPr>
          <w:delText xml:space="preserve"> :</w:delText>
        </w:r>
        <w:r w:rsidRPr="007B7E30" w:rsidDel="00014379">
          <w:rPr>
            <w:lang w:val="fr-FR"/>
          </w:rPr>
          <w:tab/>
          <w:delText xml:space="preserve">La possibilité de raccordement du dispositif de </w:delText>
        </w:r>
        <w:r w:rsidR="00516256" w:rsidRPr="007B7E30" w:rsidDel="00014379">
          <w:rPr>
            <w:lang w:val="fr-FR"/>
          </w:rPr>
          <w:tab/>
        </w:r>
        <w:r w:rsidRPr="007B7E30" w:rsidDel="00014379">
          <w:rPr>
            <w:lang w:val="fr-FR"/>
          </w:rPr>
          <w:delText>prise d’échantillons est</w:delText>
        </w:r>
        <w:r w:rsidRPr="007B7E30" w:rsidDel="00014379">
          <w:rPr>
            <w:rFonts w:ascii="Arial" w:hAnsi="Arial" w:cs="Arial"/>
            <w:color w:val="000000"/>
            <w:szCs w:val="24"/>
            <w:lang w:val="fr-FR"/>
          </w:rPr>
          <w:delText xml:space="preserve"> </w:delText>
        </w:r>
        <w:r w:rsidRPr="007B7E30" w:rsidDel="00014379">
          <w:rPr>
            <w:lang w:val="fr-FR"/>
          </w:rPr>
          <w:delText>appropriée pour Hermetic sampler fermé</w:delText>
        </w:r>
      </w:del>
    </w:p>
    <w:p w:rsidR="00014379" w:rsidRPr="007B7E30" w:rsidRDefault="00014379">
      <w:pPr>
        <w:suppressAutoHyphens w:val="0"/>
        <w:spacing w:line="240" w:lineRule="auto"/>
        <w:rPr>
          <w:b/>
          <w:sz w:val="28"/>
          <w:lang w:val="fr-FR"/>
        </w:rPr>
      </w:pPr>
      <w:r w:rsidRPr="007B7E30">
        <w:rPr>
          <w:b/>
          <w:sz w:val="28"/>
          <w:lang w:val="fr-FR"/>
        </w:rPr>
        <w:br w:type="page"/>
      </w:r>
    </w:p>
    <w:p w:rsidR="00212FEA" w:rsidRPr="007B7E30" w:rsidRDefault="00212FEA" w:rsidP="00212FEA">
      <w:pPr>
        <w:keepNext/>
        <w:keepLines/>
        <w:tabs>
          <w:tab w:val="right" w:pos="851"/>
        </w:tabs>
        <w:spacing w:before="360" w:after="240" w:line="300" w:lineRule="exact"/>
        <w:ind w:left="1134" w:right="1134" w:hanging="1134"/>
        <w:rPr>
          <w:b/>
          <w:sz w:val="28"/>
          <w:lang w:val="fr-FR"/>
        </w:rPr>
      </w:pPr>
      <w:r w:rsidRPr="007B7E30">
        <w:rPr>
          <w:b/>
          <w:sz w:val="28"/>
          <w:lang w:val="fr-FR"/>
        </w:rPr>
        <w:lastRenderedPageBreak/>
        <w:t>Annexe III</w:t>
      </w:r>
    </w:p>
    <w:p w:rsidR="00212FEA" w:rsidRPr="007B7E30" w:rsidRDefault="00212FEA" w:rsidP="00212FEA">
      <w:pPr>
        <w:keepNext/>
        <w:keepLines/>
        <w:tabs>
          <w:tab w:val="right" w:pos="851"/>
        </w:tabs>
        <w:spacing w:before="360" w:after="240" w:line="300" w:lineRule="exact"/>
        <w:ind w:left="1134" w:right="1134" w:hanging="1134"/>
        <w:rPr>
          <w:b/>
          <w:sz w:val="28"/>
          <w:lang w:val="fr-FR"/>
        </w:rPr>
      </w:pPr>
      <w:r w:rsidRPr="007B7E30">
        <w:rPr>
          <w:b/>
          <w:sz w:val="28"/>
          <w:lang w:val="fr-FR"/>
        </w:rPr>
        <w:tab/>
      </w:r>
      <w:r w:rsidRPr="007B7E30">
        <w:rPr>
          <w:b/>
          <w:sz w:val="28"/>
          <w:lang w:val="fr-FR"/>
        </w:rPr>
        <w:tab/>
        <w:t>Exemples pour l'examen questions de fond cours de spécialisation "Gaz" et "Produits chimiques"</w:t>
      </w:r>
    </w:p>
    <w:p w:rsidR="00212FEA" w:rsidRPr="007B7E30" w:rsidRDefault="00212FEA" w:rsidP="00212FEA">
      <w:pPr>
        <w:keepNext/>
        <w:keepLines/>
        <w:tabs>
          <w:tab w:val="right" w:pos="851"/>
        </w:tabs>
        <w:spacing w:before="360" w:after="240" w:line="300" w:lineRule="exact"/>
        <w:ind w:left="1134" w:right="1134" w:hanging="1134"/>
        <w:rPr>
          <w:b/>
          <w:sz w:val="28"/>
        </w:rPr>
      </w:pPr>
      <w:r w:rsidRPr="007B7E30">
        <w:rPr>
          <w:b/>
          <w:sz w:val="28"/>
          <w:lang w:val="fr-FR"/>
        </w:rPr>
        <w:tab/>
      </w:r>
      <w:r w:rsidRPr="007B7E30">
        <w:rPr>
          <w:b/>
          <w:sz w:val="28"/>
          <w:lang w:val="fr-FR"/>
        </w:rPr>
        <w:tab/>
        <w:t>Exemple de question de fond – "Gaz"</w:t>
      </w:r>
    </w:p>
    <w:p w:rsidR="00212FEA" w:rsidRPr="007B7E30" w:rsidRDefault="00212FEA" w:rsidP="00212FEA">
      <w:pPr>
        <w:keepNext/>
        <w:keepLines/>
        <w:tabs>
          <w:tab w:val="right" w:pos="851"/>
        </w:tabs>
        <w:spacing w:before="240" w:after="120" w:line="240" w:lineRule="exact"/>
        <w:ind w:left="1134" w:right="1134" w:hanging="1134"/>
        <w:rPr>
          <w:b/>
          <w:lang w:val="fr-FR"/>
        </w:rPr>
      </w:pPr>
      <w:r w:rsidRPr="007B7E30">
        <w:rPr>
          <w:b/>
          <w:lang w:val="fr-FR"/>
        </w:rPr>
        <w:tab/>
      </w:r>
      <w:r w:rsidRPr="007B7E30">
        <w:rPr>
          <w:b/>
          <w:lang w:val="fr-FR"/>
        </w:rPr>
        <w:tab/>
        <w:t>Description de la situation</w:t>
      </w:r>
      <w:r w:rsidR="00353B3F" w:rsidRPr="007B7E30">
        <w:rPr>
          <w:b/>
          <w:lang w:val="fr-FR"/>
        </w:rPr>
        <w:t xml:space="preserve"> :</w:t>
      </w:r>
    </w:p>
    <w:p w:rsidR="00212FEA" w:rsidRPr="007B7E30" w:rsidRDefault="00212FEA" w:rsidP="00212FEA">
      <w:pPr>
        <w:spacing w:after="120"/>
        <w:ind w:left="1134" w:right="1134"/>
        <w:jc w:val="both"/>
        <w:rPr>
          <w:lang w:val="fr-FR"/>
        </w:rPr>
      </w:pPr>
      <w:r w:rsidRPr="007B7E30">
        <w:rPr>
          <w:lang w:val="fr-FR"/>
        </w:rPr>
        <w:t xml:space="preserve">Votre automoteur-citerne GASEX est muni du certificat d’agrément 001. Le bateau-citerne contient le gaz UN 1011 BUTANE ; la pression dans la citerne à cargaison est de 0,2 bar (bar de surpression). </w:t>
      </w:r>
    </w:p>
    <w:p w:rsidR="00212FEA" w:rsidRPr="007B7E30" w:rsidRDefault="00212FEA" w:rsidP="00212FEA">
      <w:pPr>
        <w:spacing w:after="120"/>
        <w:ind w:left="1134" w:right="1134"/>
        <w:jc w:val="both"/>
        <w:rPr>
          <w:lang w:val="fr-FR"/>
        </w:rPr>
      </w:pPr>
      <w:r w:rsidRPr="007B7E30">
        <w:rPr>
          <w:lang w:val="fr-FR"/>
        </w:rPr>
        <w:t>Au terminal 1 le bateau doit être chargé jusqu’au maximum de UN 1086 CHLORURE DE VINYLE, STABILISE, classe 2, code de classification 2F et il doit ensuite être déchargé au terminal 2.</w:t>
      </w:r>
    </w:p>
    <w:p w:rsidR="00212FEA" w:rsidRPr="007B7E30" w:rsidRDefault="00212FEA" w:rsidP="00212FEA">
      <w:pPr>
        <w:keepNext/>
        <w:keepLines/>
        <w:tabs>
          <w:tab w:val="right" w:pos="851"/>
        </w:tabs>
        <w:spacing w:before="240" w:after="120" w:line="240" w:lineRule="exact"/>
        <w:ind w:left="1134" w:right="1134" w:hanging="1134"/>
        <w:rPr>
          <w:b/>
          <w:lang w:val="fr-FR"/>
        </w:rPr>
      </w:pPr>
      <w:r w:rsidRPr="007B7E30">
        <w:rPr>
          <w:b/>
          <w:lang w:val="fr-FR"/>
        </w:rPr>
        <w:tab/>
      </w:r>
      <w:r w:rsidRPr="007B7E30">
        <w:rPr>
          <w:b/>
          <w:lang w:val="fr-FR"/>
        </w:rPr>
        <w:tab/>
        <w:t>Port de chargement = terminal 1</w:t>
      </w:r>
    </w:p>
    <w:p w:rsidR="00212FEA" w:rsidRPr="007B7E30" w:rsidRDefault="00212FEA" w:rsidP="00212FEA">
      <w:pPr>
        <w:spacing w:after="120"/>
        <w:ind w:left="1134" w:right="1134"/>
        <w:jc w:val="both"/>
        <w:rPr>
          <w:lang w:val="fr-FR"/>
        </w:rPr>
      </w:pPr>
      <w:r w:rsidRPr="007B7E30">
        <w:rPr>
          <w:lang w:val="fr-FR"/>
        </w:rPr>
        <w:t>La matière à charger est entreposée dans des citernes sphériques.</w:t>
      </w:r>
    </w:p>
    <w:p w:rsidR="00212FEA" w:rsidRPr="007B7E30" w:rsidRDefault="00212FEA" w:rsidP="00212FEA">
      <w:pPr>
        <w:spacing w:after="120"/>
        <w:ind w:left="1134" w:right="1134"/>
        <w:jc w:val="both"/>
        <w:rPr>
          <w:lang w:val="fr-FR"/>
        </w:rPr>
      </w:pPr>
      <w:r w:rsidRPr="007B7E30">
        <w:rPr>
          <w:lang w:val="fr-FR"/>
        </w:rPr>
        <w:t>Le terminal peut livrer un flux d’azote jusqu’à 1000 m</w:t>
      </w:r>
      <w:r w:rsidRPr="007B7E30">
        <w:rPr>
          <w:vertAlign w:val="superscript"/>
          <w:lang w:val="fr-FR"/>
        </w:rPr>
        <w:t>3</w:t>
      </w:r>
      <w:r w:rsidRPr="007B7E30">
        <w:rPr>
          <w:lang w:val="fr-FR"/>
        </w:rPr>
        <w:t>/h à une pression maximale de 5 bar (bar de surpression) et dispose d’une torche d’une capacité de 1000 m</w:t>
      </w:r>
      <w:r w:rsidRPr="007B7E30">
        <w:rPr>
          <w:vertAlign w:val="superscript"/>
          <w:lang w:val="fr-FR"/>
        </w:rPr>
        <w:t>3</w:t>
      </w:r>
      <w:r w:rsidRPr="007B7E30">
        <w:rPr>
          <w:lang w:val="fr-FR"/>
        </w:rPr>
        <w:t>/h.</w:t>
      </w:r>
    </w:p>
    <w:p w:rsidR="00212FEA" w:rsidRPr="007B7E30" w:rsidRDefault="00212FEA" w:rsidP="00212FEA">
      <w:pPr>
        <w:spacing w:after="120"/>
        <w:ind w:left="1134" w:right="1134"/>
        <w:jc w:val="both"/>
        <w:rPr>
          <w:lang w:val="fr-FR"/>
        </w:rPr>
      </w:pPr>
      <w:r w:rsidRPr="007B7E30">
        <w:rPr>
          <w:lang w:val="fr-FR"/>
        </w:rPr>
        <w:t>Lors du chargement les vapeurs/gaz ne doivent pas être refoulés dans la citerne sphérique à terre.</w:t>
      </w:r>
    </w:p>
    <w:p w:rsidR="00212FEA" w:rsidRPr="007B7E30" w:rsidRDefault="00212FEA" w:rsidP="00212FEA">
      <w:pPr>
        <w:spacing w:after="120"/>
        <w:ind w:left="1134" w:right="1134"/>
        <w:jc w:val="both"/>
        <w:rPr>
          <w:lang w:val="fr-FR"/>
        </w:rPr>
      </w:pPr>
      <w:r w:rsidRPr="007B7E30">
        <w:rPr>
          <w:lang w:val="fr-FR"/>
        </w:rPr>
        <w:t>Le débit de chargement du terminal est de 250 m</w:t>
      </w:r>
      <w:r w:rsidRPr="007B7E30">
        <w:rPr>
          <w:vertAlign w:val="superscript"/>
          <w:lang w:val="fr-FR"/>
        </w:rPr>
        <w:t>3</w:t>
      </w:r>
      <w:r w:rsidRPr="007B7E30">
        <w:rPr>
          <w:lang w:val="fr-FR"/>
        </w:rPr>
        <w:t>/h.</w:t>
      </w:r>
    </w:p>
    <w:p w:rsidR="00212FEA" w:rsidRPr="007B7E30" w:rsidRDefault="00212FEA" w:rsidP="00212FEA">
      <w:pPr>
        <w:spacing w:after="120"/>
        <w:ind w:left="1134" w:right="1134"/>
        <w:jc w:val="both"/>
        <w:rPr>
          <w:lang w:val="fr-FR"/>
        </w:rPr>
      </w:pPr>
      <w:r w:rsidRPr="007B7E30">
        <w:rPr>
          <w:lang w:val="fr-FR"/>
        </w:rPr>
        <w:t>La température de la matière et la température ambiante sont chacune de 10 °C.</w:t>
      </w:r>
    </w:p>
    <w:p w:rsidR="00212FEA" w:rsidRPr="007B7E30" w:rsidRDefault="00212FEA" w:rsidP="00212FEA">
      <w:pPr>
        <w:keepNext/>
        <w:keepLines/>
        <w:tabs>
          <w:tab w:val="right" w:pos="851"/>
        </w:tabs>
        <w:spacing w:before="240" w:after="120" w:line="240" w:lineRule="exact"/>
        <w:ind w:left="1134" w:right="1134" w:hanging="1134"/>
        <w:rPr>
          <w:b/>
          <w:lang w:val="fr-FR"/>
        </w:rPr>
      </w:pPr>
      <w:r w:rsidRPr="007B7E30">
        <w:rPr>
          <w:b/>
          <w:lang w:val="fr-FR"/>
        </w:rPr>
        <w:tab/>
      </w:r>
      <w:r w:rsidRPr="007B7E30">
        <w:rPr>
          <w:b/>
          <w:lang w:val="fr-FR"/>
        </w:rPr>
        <w:tab/>
        <w:t>Port de déchargement = terminal 2</w:t>
      </w:r>
    </w:p>
    <w:p w:rsidR="00212FEA" w:rsidRPr="007B7E30" w:rsidRDefault="00212FEA" w:rsidP="00212FEA">
      <w:pPr>
        <w:spacing w:after="120"/>
        <w:ind w:left="1134" w:right="1134"/>
        <w:jc w:val="both"/>
        <w:rPr>
          <w:lang w:val="fr-FR"/>
        </w:rPr>
      </w:pPr>
      <w:r w:rsidRPr="007B7E30">
        <w:rPr>
          <w:lang w:val="fr-FR"/>
        </w:rPr>
        <w:t>Le bateau est déchargé avec les pompes de bord. Il s’agit de décharger le plus possible.</w:t>
      </w:r>
    </w:p>
    <w:p w:rsidR="00212FEA" w:rsidRPr="007B7E30" w:rsidRDefault="00212FEA" w:rsidP="00212FEA">
      <w:pPr>
        <w:spacing w:after="120"/>
        <w:ind w:left="1134" w:right="1134"/>
        <w:jc w:val="both"/>
        <w:rPr>
          <w:lang w:val="fr-FR"/>
        </w:rPr>
      </w:pPr>
      <w:r w:rsidRPr="007B7E30">
        <w:rPr>
          <w:lang w:val="fr-FR"/>
        </w:rPr>
        <w:t>Le déchargement est effectué dans une sphère d’entreposage. Une conduite de retour de gaz est disponible.</w:t>
      </w:r>
    </w:p>
    <w:p w:rsidR="00212FEA" w:rsidRPr="007B7E30" w:rsidRDefault="00212FEA" w:rsidP="00212FEA">
      <w:pPr>
        <w:spacing w:after="120"/>
        <w:ind w:left="1134" w:right="1134"/>
        <w:jc w:val="both"/>
        <w:rPr>
          <w:lang w:val="fr-FR"/>
        </w:rPr>
      </w:pPr>
      <w:r w:rsidRPr="007B7E30">
        <w:rPr>
          <w:lang w:val="fr-FR"/>
        </w:rPr>
        <w:t>La température ambiante est de 10 °C.</w:t>
      </w:r>
    </w:p>
    <w:p w:rsidR="00212FEA" w:rsidRPr="007B7E30" w:rsidRDefault="00212FEA" w:rsidP="00212FEA">
      <w:pPr>
        <w:spacing w:after="120"/>
        <w:ind w:left="1134" w:right="1134"/>
        <w:jc w:val="both"/>
        <w:rPr>
          <w:lang w:val="fr-FR"/>
        </w:rPr>
      </w:pPr>
      <w:r w:rsidRPr="007B7E30">
        <w:rPr>
          <w:lang w:val="fr-FR"/>
        </w:rPr>
        <w:t>Sont autorisés à l’examen les textes des règlements et la littérature technique visés au 8.2.2.7 de l’ADN.</w:t>
      </w:r>
    </w:p>
    <w:p w:rsidR="00212FEA" w:rsidRPr="007B7E30" w:rsidRDefault="00212FEA" w:rsidP="00212FEA">
      <w:pPr>
        <w:spacing w:after="120"/>
        <w:ind w:left="1134" w:right="1134"/>
        <w:jc w:val="both"/>
        <w:rPr>
          <w:lang w:val="fr-FR"/>
        </w:rPr>
      </w:pPr>
      <w:r w:rsidRPr="007B7E30">
        <w:rPr>
          <w:lang w:val="fr-FR"/>
        </w:rPr>
        <w:t>Les documents suivants sont à votre disposition</w:t>
      </w:r>
      <w:r w:rsidR="00353B3F" w:rsidRPr="007B7E30">
        <w:rPr>
          <w:lang w:val="fr-FR"/>
        </w:rPr>
        <w:t xml:space="preserve"> :</w:t>
      </w:r>
    </w:p>
    <w:p w:rsidR="00212FEA" w:rsidRPr="007B7E30" w:rsidRDefault="00212FEA" w:rsidP="00212FEA">
      <w:pPr>
        <w:numPr>
          <w:ilvl w:val="0"/>
          <w:numId w:val="1"/>
        </w:numPr>
        <w:spacing w:after="120"/>
        <w:ind w:right="1134"/>
        <w:jc w:val="both"/>
        <w:rPr>
          <w:lang w:val="fr-FR"/>
        </w:rPr>
      </w:pPr>
      <w:r w:rsidRPr="007B7E30">
        <w:rPr>
          <w:lang w:val="fr-FR"/>
        </w:rPr>
        <w:t>Le certificat d’agrément No 001</w:t>
      </w:r>
      <w:r w:rsidR="009E2FAB" w:rsidRPr="007B7E30">
        <w:rPr>
          <w:lang w:val="fr-FR"/>
        </w:rPr>
        <w:t xml:space="preserve"> </w:t>
      </w:r>
      <w:r w:rsidRPr="007B7E30">
        <w:rPr>
          <w:lang w:val="fr-FR"/>
        </w:rPr>
        <w:t>;</w:t>
      </w:r>
    </w:p>
    <w:p w:rsidR="00212FEA" w:rsidRPr="007B7E30" w:rsidRDefault="00212FEA" w:rsidP="00212FEA">
      <w:pPr>
        <w:numPr>
          <w:ilvl w:val="0"/>
          <w:numId w:val="1"/>
        </w:numPr>
        <w:spacing w:after="120"/>
        <w:ind w:right="1134"/>
        <w:jc w:val="both"/>
        <w:rPr>
          <w:lang w:val="fr-FR"/>
        </w:rPr>
      </w:pPr>
      <w:r w:rsidRPr="007B7E30">
        <w:rPr>
          <w:lang w:val="fr-FR"/>
        </w:rPr>
        <w:t>La fiche relative à l’équipement de l’automoteur-citerne GASEX</w:t>
      </w:r>
      <w:r w:rsidR="009E2FAB" w:rsidRPr="007B7E30">
        <w:rPr>
          <w:lang w:val="fr-FR"/>
        </w:rPr>
        <w:t xml:space="preserve"> </w:t>
      </w:r>
      <w:r w:rsidRPr="007B7E30">
        <w:rPr>
          <w:lang w:val="fr-FR"/>
        </w:rPr>
        <w:t>;</w:t>
      </w:r>
    </w:p>
    <w:p w:rsidR="00212FEA" w:rsidRPr="007B7E30" w:rsidRDefault="00212FEA" w:rsidP="00212FEA">
      <w:pPr>
        <w:numPr>
          <w:ilvl w:val="0"/>
          <w:numId w:val="1"/>
        </w:numPr>
        <w:spacing w:after="120"/>
        <w:ind w:right="1134"/>
        <w:jc w:val="both"/>
        <w:rPr>
          <w:lang w:val="fr-FR"/>
        </w:rPr>
      </w:pPr>
      <w:r w:rsidRPr="007B7E30">
        <w:rPr>
          <w:lang w:val="fr-FR"/>
        </w:rPr>
        <w:t>Les fiches relatives aux propriétés des deux matières</w:t>
      </w:r>
      <w:r w:rsidR="009E2FAB" w:rsidRPr="007B7E30">
        <w:rPr>
          <w:lang w:val="fr-FR"/>
        </w:rPr>
        <w:t xml:space="preserve"> </w:t>
      </w:r>
      <w:r w:rsidRPr="007B7E30">
        <w:rPr>
          <w:lang w:val="fr-FR"/>
        </w:rPr>
        <w:t>;</w:t>
      </w:r>
    </w:p>
    <w:p w:rsidR="00212FEA" w:rsidRPr="007B7E30" w:rsidRDefault="00212FEA" w:rsidP="00212FEA">
      <w:pPr>
        <w:numPr>
          <w:ilvl w:val="0"/>
          <w:numId w:val="1"/>
        </w:numPr>
        <w:spacing w:after="120"/>
        <w:ind w:right="1134"/>
        <w:jc w:val="both"/>
        <w:rPr>
          <w:lang w:val="fr-FR"/>
        </w:rPr>
      </w:pPr>
      <w:r w:rsidRPr="007B7E30">
        <w:rPr>
          <w:lang w:val="fr-FR"/>
        </w:rPr>
        <w:t>Les fiches de sécurité des deux matières.</w:t>
      </w:r>
    </w:p>
    <w:p w:rsidR="00212FEA" w:rsidRPr="007B7E30" w:rsidRDefault="00212FEA" w:rsidP="00212FEA">
      <w:pPr>
        <w:keepNext/>
        <w:keepLines/>
        <w:tabs>
          <w:tab w:val="right" w:pos="851"/>
        </w:tabs>
        <w:spacing w:before="360" w:after="240" w:line="300" w:lineRule="exact"/>
        <w:ind w:left="1134" w:right="1134"/>
        <w:rPr>
          <w:b/>
          <w:sz w:val="28"/>
          <w:lang w:val="fr-FR"/>
        </w:rPr>
      </w:pPr>
      <w:r w:rsidRPr="007B7E30">
        <w:rPr>
          <w:rFonts w:ascii="Arial" w:hAnsi="Arial" w:cs="Arial"/>
          <w:b/>
          <w:color w:val="000000"/>
          <w:sz w:val="28"/>
          <w:lang w:val="fr-FR"/>
        </w:rPr>
        <w:br w:type="page"/>
      </w:r>
      <w:r w:rsidRPr="007B7E30">
        <w:rPr>
          <w:b/>
          <w:sz w:val="28"/>
          <w:lang w:val="fr-FR"/>
        </w:rPr>
        <w:lastRenderedPageBreak/>
        <w:t>Certificat d’agrément ADN No 001</w:t>
      </w:r>
    </w:p>
    <w:p w:rsidR="00212FEA" w:rsidRPr="007B7E30" w:rsidRDefault="00212FEA" w:rsidP="00212FEA">
      <w:pPr>
        <w:spacing w:after="120"/>
        <w:ind w:left="1134" w:right="1134"/>
        <w:jc w:val="both"/>
        <w:rPr>
          <w:lang w:val="fr-FR"/>
        </w:rPr>
      </w:pPr>
      <w:r w:rsidRPr="007B7E30">
        <w:rPr>
          <w:lang w:val="fr-FR"/>
        </w:rPr>
        <w:t>1.</w:t>
      </w:r>
      <w:r w:rsidRPr="007B7E30">
        <w:rPr>
          <w:lang w:val="fr-FR"/>
        </w:rPr>
        <w:tab/>
        <w:t>Nom du bateau</w:t>
      </w:r>
      <w:r w:rsidR="00353B3F" w:rsidRPr="007B7E30">
        <w:rPr>
          <w:lang w:val="fr-FR"/>
        </w:rPr>
        <w:t xml:space="preserve"> :</w:t>
      </w:r>
      <w:r w:rsidRPr="007B7E30">
        <w:rPr>
          <w:lang w:val="fr-FR"/>
        </w:rPr>
        <w:tab/>
      </w:r>
      <w:r w:rsidRPr="007B7E30">
        <w:rPr>
          <w:lang w:val="fr-FR"/>
        </w:rPr>
        <w:tab/>
        <w:t>GASEX</w:t>
      </w:r>
    </w:p>
    <w:p w:rsidR="00212FEA" w:rsidRPr="007B7E30" w:rsidRDefault="00212FEA" w:rsidP="00212FEA">
      <w:pPr>
        <w:spacing w:after="120"/>
        <w:ind w:left="1134" w:right="1134"/>
        <w:jc w:val="both"/>
        <w:rPr>
          <w:lang w:val="fr-FR"/>
        </w:rPr>
      </w:pPr>
      <w:r w:rsidRPr="007B7E30">
        <w:rPr>
          <w:lang w:val="fr-FR"/>
        </w:rPr>
        <w:t xml:space="preserve">2. </w:t>
      </w:r>
      <w:r w:rsidRPr="007B7E30">
        <w:rPr>
          <w:lang w:val="fr-FR"/>
        </w:rPr>
        <w:tab/>
        <w:t>Numéro officiel ENI</w:t>
      </w:r>
      <w:r w:rsidR="00353B3F" w:rsidRPr="007B7E30">
        <w:rPr>
          <w:lang w:val="fr-FR"/>
        </w:rPr>
        <w:t xml:space="preserve"> :</w:t>
      </w:r>
      <w:r w:rsidRPr="007B7E30">
        <w:rPr>
          <w:lang w:val="fr-FR"/>
        </w:rPr>
        <w:tab/>
        <w:t>04090000</w:t>
      </w:r>
    </w:p>
    <w:p w:rsidR="00212FEA" w:rsidRPr="007B7E30" w:rsidRDefault="00212FEA" w:rsidP="00212FEA">
      <w:pPr>
        <w:spacing w:after="120"/>
        <w:ind w:left="1134" w:right="1134"/>
        <w:jc w:val="both"/>
        <w:rPr>
          <w:lang w:val="fr-FR"/>
        </w:rPr>
      </w:pPr>
      <w:r w:rsidRPr="007B7E30">
        <w:rPr>
          <w:lang w:val="fr-FR"/>
        </w:rPr>
        <w:t xml:space="preserve">3. </w:t>
      </w:r>
      <w:r w:rsidRPr="007B7E30">
        <w:rPr>
          <w:lang w:val="fr-FR"/>
        </w:rPr>
        <w:tab/>
        <w:t>Type de bateau</w:t>
      </w:r>
      <w:r w:rsidR="00353B3F" w:rsidRPr="007B7E30">
        <w:rPr>
          <w:lang w:val="fr-FR"/>
        </w:rPr>
        <w:t xml:space="preserve"> :</w:t>
      </w:r>
      <w:r w:rsidRPr="007B7E30">
        <w:rPr>
          <w:lang w:val="fr-FR"/>
        </w:rPr>
        <w:tab/>
      </w:r>
      <w:r w:rsidRPr="007B7E30">
        <w:rPr>
          <w:lang w:val="fr-FR"/>
        </w:rPr>
        <w:tab/>
        <w:t>automoteur-citerne</w:t>
      </w:r>
    </w:p>
    <w:p w:rsidR="00212FEA" w:rsidRPr="007B7E30" w:rsidRDefault="00212FEA" w:rsidP="00212FEA">
      <w:pPr>
        <w:spacing w:after="120"/>
        <w:ind w:left="1134" w:right="1134"/>
        <w:jc w:val="both"/>
        <w:rPr>
          <w:lang w:val="fr-FR"/>
        </w:rPr>
      </w:pPr>
      <w:r w:rsidRPr="007B7E30">
        <w:rPr>
          <w:lang w:val="fr-FR"/>
        </w:rPr>
        <w:t>4.</w:t>
      </w:r>
      <w:r w:rsidRPr="007B7E30">
        <w:rPr>
          <w:lang w:val="fr-FR"/>
        </w:rPr>
        <w:tab/>
        <w:t>Type de bateau-citerne</w:t>
      </w:r>
      <w:r w:rsidR="00353B3F" w:rsidRPr="007B7E30">
        <w:rPr>
          <w:lang w:val="fr-FR"/>
        </w:rPr>
        <w:t xml:space="preserve"> :</w:t>
      </w:r>
      <w:r w:rsidRPr="007B7E30">
        <w:rPr>
          <w:lang w:val="fr-FR"/>
        </w:rPr>
        <w:tab/>
        <w:t>G</w:t>
      </w:r>
    </w:p>
    <w:p w:rsidR="00212FEA" w:rsidRPr="007B7E30" w:rsidRDefault="00212FEA" w:rsidP="00212FEA">
      <w:pPr>
        <w:ind w:left="1134" w:right="1134"/>
        <w:jc w:val="both"/>
        <w:rPr>
          <w:lang w:val="fr-FR"/>
        </w:rPr>
      </w:pPr>
      <w:r w:rsidRPr="007B7E30">
        <w:rPr>
          <w:lang w:val="fr-FR"/>
        </w:rPr>
        <w:t>5.</w:t>
      </w:r>
      <w:r w:rsidRPr="007B7E30">
        <w:rPr>
          <w:lang w:val="fr-FR"/>
        </w:rPr>
        <w:tab/>
        <w:t>État des citernes à cargaison</w:t>
      </w:r>
      <w:r w:rsidR="00353B3F" w:rsidRPr="007B7E30">
        <w:rPr>
          <w:lang w:val="fr-FR"/>
        </w:rPr>
        <w:t xml:space="preserve"> :</w:t>
      </w:r>
      <w:r w:rsidRPr="007B7E30">
        <w:rPr>
          <w:lang w:val="fr-FR"/>
        </w:rPr>
        <w:tab/>
        <w:t xml:space="preserve">1. citernes à cargaison à pression </w:t>
      </w:r>
      <w:r w:rsidRPr="007B7E30">
        <w:rPr>
          <w:vertAlign w:val="superscript"/>
          <w:lang w:val="fr-FR"/>
        </w:rPr>
        <w:t>1)2)</w:t>
      </w:r>
    </w:p>
    <w:p w:rsidR="00212FEA" w:rsidRPr="007B7E30" w:rsidRDefault="00212FEA" w:rsidP="00212FEA">
      <w:pPr>
        <w:tabs>
          <w:tab w:val="left" w:pos="-1560"/>
          <w:tab w:val="left" w:pos="284"/>
          <w:tab w:val="left" w:pos="3686"/>
        </w:tabs>
        <w:ind w:left="4536"/>
        <w:rPr>
          <w:color w:val="000000"/>
          <w:szCs w:val="24"/>
          <w:lang w:val="fr-FR"/>
        </w:rPr>
      </w:pPr>
      <w:r w:rsidRPr="007B7E30">
        <w:rPr>
          <w:strike/>
          <w:color w:val="000000"/>
          <w:szCs w:val="24"/>
          <w:lang w:val="fr-FR"/>
        </w:rPr>
        <w:t>2. citernes à cargaison fermées</w:t>
      </w:r>
      <w:r w:rsidRPr="007B7E30">
        <w:rPr>
          <w:b/>
          <w:color w:val="000000"/>
          <w:szCs w:val="24"/>
          <w:lang w:val="fr-FR"/>
        </w:rPr>
        <w:t xml:space="preserve"> </w:t>
      </w:r>
      <w:r w:rsidRPr="007B7E30">
        <w:rPr>
          <w:color w:val="000000"/>
          <w:szCs w:val="24"/>
          <w:vertAlign w:val="superscript"/>
          <w:lang w:val="fr-FR"/>
        </w:rPr>
        <w:t>1)2)</w:t>
      </w:r>
    </w:p>
    <w:p w:rsidR="00212FEA" w:rsidRPr="007B7E30" w:rsidRDefault="00212FEA" w:rsidP="00212FEA">
      <w:pPr>
        <w:tabs>
          <w:tab w:val="left" w:pos="-1560"/>
          <w:tab w:val="left" w:pos="284"/>
          <w:tab w:val="left" w:pos="3686"/>
        </w:tabs>
        <w:ind w:left="4536"/>
        <w:rPr>
          <w:color w:val="000000"/>
          <w:szCs w:val="24"/>
          <w:lang w:val="fr-FR"/>
        </w:rPr>
      </w:pPr>
      <w:r w:rsidRPr="007B7E30">
        <w:rPr>
          <w:strike/>
          <w:color w:val="000000"/>
          <w:szCs w:val="24"/>
          <w:lang w:val="fr-FR"/>
        </w:rPr>
        <w:t>3. citernes à cargaison ouvertes avec coupe-flammes</w:t>
      </w:r>
      <w:r w:rsidRPr="007B7E30">
        <w:rPr>
          <w:color w:val="000000"/>
          <w:szCs w:val="24"/>
          <w:lang w:val="fr-FR"/>
        </w:rPr>
        <w:t xml:space="preserve"> </w:t>
      </w:r>
      <w:r w:rsidRPr="007B7E30">
        <w:rPr>
          <w:color w:val="000000"/>
          <w:szCs w:val="24"/>
          <w:vertAlign w:val="superscript"/>
          <w:lang w:val="fr-FR"/>
        </w:rPr>
        <w:t>1)2)</w:t>
      </w:r>
    </w:p>
    <w:p w:rsidR="00212FEA" w:rsidRPr="007B7E30" w:rsidRDefault="00212FEA" w:rsidP="00212FEA">
      <w:pPr>
        <w:tabs>
          <w:tab w:val="left" w:pos="-1560"/>
          <w:tab w:val="left" w:pos="284"/>
          <w:tab w:val="left" w:pos="3686"/>
        </w:tabs>
        <w:spacing w:after="120"/>
        <w:ind w:left="4536"/>
        <w:rPr>
          <w:color w:val="000000"/>
          <w:szCs w:val="24"/>
          <w:lang w:val="fr-FR"/>
        </w:rPr>
      </w:pPr>
      <w:r w:rsidRPr="007B7E30">
        <w:rPr>
          <w:strike/>
          <w:color w:val="000000"/>
          <w:szCs w:val="24"/>
          <w:lang w:val="fr-FR"/>
        </w:rPr>
        <w:t>4. citernes à cargaison ouvertes</w:t>
      </w:r>
      <w:r w:rsidRPr="007B7E30">
        <w:rPr>
          <w:color w:val="000000"/>
          <w:szCs w:val="24"/>
          <w:lang w:val="fr-FR"/>
        </w:rPr>
        <w:t xml:space="preserve"> </w:t>
      </w:r>
      <w:r w:rsidRPr="007B7E30">
        <w:rPr>
          <w:color w:val="000000"/>
          <w:szCs w:val="24"/>
          <w:vertAlign w:val="superscript"/>
          <w:lang w:val="fr-FR"/>
        </w:rPr>
        <w:t>1)2)</w:t>
      </w:r>
    </w:p>
    <w:p w:rsidR="00212FEA" w:rsidRPr="007B7E30" w:rsidRDefault="00212FEA" w:rsidP="00212FEA">
      <w:pPr>
        <w:ind w:left="1134" w:right="1134"/>
        <w:jc w:val="both"/>
        <w:rPr>
          <w:lang w:val="fr-FR"/>
        </w:rPr>
      </w:pPr>
      <w:r w:rsidRPr="007B7E30">
        <w:rPr>
          <w:lang w:val="fr-FR"/>
        </w:rPr>
        <w:t>6.</w:t>
      </w:r>
      <w:r w:rsidRPr="007B7E30">
        <w:rPr>
          <w:lang w:val="fr-FR"/>
        </w:rPr>
        <w:tab/>
        <w:t>Types de citernes à cargaison</w:t>
      </w:r>
      <w:r w:rsidR="00353B3F" w:rsidRPr="007B7E30">
        <w:rPr>
          <w:lang w:val="fr-FR"/>
        </w:rPr>
        <w:t xml:space="preserve"> :</w:t>
      </w:r>
      <w:r w:rsidRPr="007B7E30">
        <w:rPr>
          <w:lang w:val="fr-FR"/>
        </w:rPr>
        <w:tab/>
        <w:t xml:space="preserve">1. citernes à cargaison indépendantes </w:t>
      </w:r>
      <w:r w:rsidRPr="007B7E30">
        <w:rPr>
          <w:vertAlign w:val="superscript"/>
          <w:lang w:val="fr-FR"/>
        </w:rPr>
        <w:t>1)2)</w:t>
      </w:r>
    </w:p>
    <w:p w:rsidR="00212FEA" w:rsidRPr="007B7E30" w:rsidRDefault="00212FEA" w:rsidP="00212FEA">
      <w:pPr>
        <w:tabs>
          <w:tab w:val="left" w:pos="-1560"/>
          <w:tab w:val="left" w:pos="284"/>
          <w:tab w:val="left" w:pos="3686"/>
        </w:tabs>
        <w:ind w:left="4536"/>
        <w:rPr>
          <w:color w:val="000000"/>
          <w:szCs w:val="24"/>
          <w:lang w:val="fr-FR"/>
        </w:rPr>
      </w:pPr>
      <w:r w:rsidRPr="007B7E30">
        <w:rPr>
          <w:strike/>
          <w:color w:val="000000"/>
          <w:szCs w:val="24"/>
          <w:lang w:val="fr-FR"/>
        </w:rPr>
        <w:t>2. citernes à cargaison intégrales</w:t>
      </w:r>
      <w:r w:rsidRPr="007B7E30">
        <w:rPr>
          <w:color w:val="000000"/>
          <w:szCs w:val="24"/>
          <w:lang w:val="fr-FR"/>
        </w:rPr>
        <w:t xml:space="preserve"> </w:t>
      </w:r>
      <w:r w:rsidRPr="007B7E30">
        <w:rPr>
          <w:color w:val="000000"/>
          <w:szCs w:val="24"/>
          <w:vertAlign w:val="superscript"/>
          <w:lang w:val="fr-FR"/>
        </w:rPr>
        <w:t>1)2)</w:t>
      </w:r>
    </w:p>
    <w:p w:rsidR="00212FEA" w:rsidRPr="007B7E30" w:rsidRDefault="00212FEA" w:rsidP="00212FEA">
      <w:pPr>
        <w:tabs>
          <w:tab w:val="left" w:pos="-1560"/>
          <w:tab w:val="left" w:pos="284"/>
          <w:tab w:val="left" w:pos="3686"/>
        </w:tabs>
        <w:spacing w:after="120"/>
        <w:ind w:left="4536"/>
        <w:rPr>
          <w:color w:val="000000"/>
          <w:szCs w:val="24"/>
          <w:lang w:val="fr-FR"/>
        </w:rPr>
      </w:pPr>
      <w:r w:rsidRPr="007B7E30">
        <w:rPr>
          <w:strike/>
          <w:color w:val="000000"/>
          <w:szCs w:val="24"/>
          <w:lang w:val="fr-FR"/>
        </w:rPr>
        <w:t>3. parois des citernes à cargaison différentes de la coque</w:t>
      </w:r>
      <w:r w:rsidRPr="007B7E30">
        <w:rPr>
          <w:color w:val="000000"/>
          <w:szCs w:val="24"/>
          <w:lang w:val="fr-FR"/>
        </w:rPr>
        <w:t xml:space="preserve"> </w:t>
      </w:r>
      <w:r w:rsidRPr="007B7E30">
        <w:rPr>
          <w:color w:val="000000"/>
          <w:szCs w:val="24"/>
          <w:vertAlign w:val="superscript"/>
          <w:lang w:val="fr-FR"/>
        </w:rPr>
        <w:t>1)2)</w:t>
      </w:r>
    </w:p>
    <w:p w:rsidR="00212FEA" w:rsidRPr="007B7E30" w:rsidRDefault="00212FEA" w:rsidP="009B6025">
      <w:pPr>
        <w:spacing w:after="120"/>
        <w:ind w:left="1701" w:right="1134" w:hanging="567"/>
        <w:jc w:val="both"/>
        <w:rPr>
          <w:lang w:val="fr-FR"/>
        </w:rPr>
      </w:pPr>
      <w:r w:rsidRPr="007B7E30">
        <w:rPr>
          <w:lang w:val="fr-FR"/>
        </w:rPr>
        <w:t>7.</w:t>
      </w:r>
      <w:r w:rsidRPr="007B7E30">
        <w:rPr>
          <w:lang w:val="fr-FR"/>
        </w:rPr>
        <w:tab/>
        <w:t xml:space="preserve">Pression d’ouverture </w:t>
      </w:r>
      <w:ins w:id="361" w:author="Martine Moench" w:date="2018-10-08T08:59:00Z">
        <w:r w:rsidR="004A26D8" w:rsidRPr="007B7E30">
          <w:rPr>
            <w:strike/>
          </w:rPr>
          <w:t>des soupapes de surpression /</w:t>
        </w:r>
        <w:r w:rsidR="004A26D8" w:rsidRPr="007B7E30">
          <w:t xml:space="preserve"> </w:t>
        </w:r>
      </w:ins>
      <w:r w:rsidRPr="007B7E30">
        <w:rPr>
          <w:strike/>
          <w:lang w:val="fr-FR"/>
        </w:rPr>
        <w:t xml:space="preserve">des soupapes de dégagement </w:t>
      </w:r>
      <w:del w:id="362" w:author="Martine Moench" w:date="2018-10-08T08:59:00Z">
        <w:r w:rsidRPr="007B7E30" w:rsidDel="004A26D8">
          <w:rPr>
            <w:strike/>
            <w:lang w:val="fr-FR"/>
          </w:rPr>
          <w:delText xml:space="preserve">des gaz </w:delText>
        </w:r>
      </w:del>
      <w:r w:rsidRPr="007B7E30">
        <w:rPr>
          <w:strike/>
          <w:lang w:val="fr-FR"/>
        </w:rPr>
        <w:t>à grande vitesse</w:t>
      </w:r>
      <w:r w:rsidRPr="007B7E30">
        <w:rPr>
          <w:lang w:val="fr-FR"/>
        </w:rPr>
        <w:t xml:space="preserve">/des soupapes de sécurité </w:t>
      </w:r>
      <w:r w:rsidRPr="007B7E30">
        <w:rPr>
          <w:vertAlign w:val="superscript"/>
          <w:lang w:val="fr-FR"/>
        </w:rPr>
        <w:t>1)2)</w:t>
      </w:r>
      <w:r w:rsidR="00353B3F" w:rsidRPr="007B7E30">
        <w:rPr>
          <w:lang w:val="fr-FR"/>
        </w:rPr>
        <w:t xml:space="preserve"> :</w:t>
      </w:r>
      <w:r w:rsidRPr="007B7E30">
        <w:rPr>
          <w:lang w:val="fr-FR"/>
        </w:rPr>
        <w:tab/>
      </w:r>
      <w:r w:rsidR="009B6025" w:rsidRPr="007B7E30">
        <w:rPr>
          <w:lang w:val="fr-FR"/>
        </w:rPr>
        <w:tab/>
      </w:r>
      <w:r w:rsidRPr="007B7E30">
        <w:rPr>
          <w:lang w:val="fr-FR"/>
        </w:rPr>
        <w:t>1580 kPa</w:t>
      </w:r>
    </w:p>
    <w:p w:rsidR="00212FEA" w:rsidRPr="007B7E30" w:rsidRDefault="00212FEA" w:rsidP="00212FEA">
      <w:pPr>
        <w:spacing w:after="120" w:line="200" w:lineRule="exact"/>
        <w:ind w:left="1134" w:right="1134"/>
        <w:jc w:val="both"/>
        <w:rPr>
          <w:lang w:val="fr-FR"/>
        </w:rPr>
      </w:pPr>
      <w:r w:rsidRPr="007B7E30">
        <w:rPr>
          <w:lang w:val="fr-FR"/>
        </w:rPr>
        <w:t>8.</w:t>
      </w:r>
      <w:r w:rsidRPr="007B7E30">
        <w:rPr>
          <w:lang w:val="fr-FR"/>
        </w:rPr>
        <w:tab/>
        <w:t>Equipements supplémentaires</w:t>
      </w:r>
      <w:r w:rsidR="00353B3F" w:rsidRPr="007B7E30">
        <w:rPr>
          <w:lang w:val="fr-FR"/>
        </w:rPr>
        <w:t xml:space="preserve"> :</w:t>
      </w:r>
    </w:p>
    <w:p w:rsidR="00212FEA" w:rsidRPr="007B7E30" w:rsidRDefault="00212FEA" w:rsidP="00212FEA">
      <w:pPr>
        <w:numPr>
          <w:ilvl w:val="0"/>
          <w:numId w:val="1"/>
        </w:numPr>
        <w:spacing w:line="200" w:lineRule="exact"/>
        <w:ind w:right="1134"/>
        <w:jc w:val="both"/>
        <w:rPr>
          <w:lang w:val="fr-FR"/>
        </w:rPr>
      </w:pPr>
      <w:r w:rsidRPr="007B7E30">
        <w:rPr>
          <w:lang w:val="fr-FR"/>
        </w:rPr>
        <w:t>dispositif de prise d’échantillons</w:t>
      </w:r>
    </w:p>
    <w:p w:rsidR="00212FEA" w:rsidRPr="007B7E30" w:rsidRDefault="00516256" w:rsidP="00212FEA">
      <w:pPr>
        <w:numPr>
          <w:ilvl w:val="12"/>
          <w:numId w:val="0"/>
        </w:numPr>
        <w:tabs>
          <w:tab w:val="left" w:pos="-1560"/>
          <w:tab w:val="left" w:pos="567"/>
        </w:tabs>
        <w:spacing w:line="200" w:lineRule="exact"/>
        <w:ind w:left="1134"/>
        <w:rPr>
          <w:szCs w:val="24"/>
          <w:lang w:val="fr-FR"/>
        </w:rPr>
      </w:pPr>
      <w:r w:rsidRPr="007B7E30">
        <w:rPr>
          <w:szCs w:val="24"/>
          <w:lang w:val="fr-FR"/>
        </w:rPr>
        <w:tab/>
      </w:r>
      <w:r w:rsidR="00212FEA" w:rsidRPr="007B7E30">
        <w:rPr>
          <w:szCs w:val="24"/>
          <w:lang w:val="fr-FR"/>
        </w:rPr>
        <w:t>raccord pour dispositif de prise d’échantillon</w:t>
      </w:r>
      <w:r w:rsidR="00212FEA" w:rsidRPr="007B7E30">
        <w:rPr>
          <w:szCs w:val="24"/>
          <w:lang w:val="fr-FR"/>
        </w:rPr>
        <w:tab/>
      </w:r>
      <w:r w:rsidR="00212FEA" w:rsidRPr="007B7E30">
        <w:rPr>
          <w:szCs w:val="24"/>
          <w:lang w:val="fr-FR"/>
        </w:rPr>
        <w:tab/>
        <w:t>oui/</w:t>
      </w:r>
      <w:r w:rsidR="00212FEA" w:rsidRPr="007B7E30">
        <w:rPr>
          <w:strike/>
          <w:szCs w:val="24"/>
          <w:lang w:val="fr-FR"/>
        </w:rPr>
        <w:t>non</w:t>
      </w:r>
      <w:r w:rsidR="00212FEA" w:rsidRPr="007B7E30">
        <w:rPr>
          <w:b/>
          <w:szCs w:val="24"/>
          <w:lang w:val="fr-FR"/>
        </w:rPr>
        <w:t xml:space="preserve"> </w:t>
      </w:r>
      <w:r w:rsidR="00212FEA" w:rsidRPr="007B7E30">
        <w:rPr>
          <w:szCs w:val="24"/>
          <w:vertAlign w:val="superscript"/>
          <w:lang w:val="fr-FR"/>
        </w:rPr>
        <w:t>1)</w:t>
      </w:r>
      <w:r w:rsidRPr="007B7E30">
        <w:rPr>
          <w:szCs w:val="24"/>
          <w:vertAlign w:val="superscript"/>
          <w:lang w:val="fr-FR"/>
        </w:rPr>
        <w:t xml:space="preserve"> </w:t>
      </w:r>
      <w:r w:rsidR="00212FEA" w:rsidRPr="007B7E30">
        <w:rPr>
          <w:szCs w:val="24"/>
          <w:vertAlign w:val="superscript"/>
          <w:lang w:val="fr-FR"/>
        </w:rPr>
        <w:t>2)</w:t>
      </w:r>
    </w:p>
    <w:p w:rsidR="00212FEA" w:rsidRPr="007B7E30" w:rsidRDefault="00516256" w:rsidP="00212FEA">
      <w:pPr>
        <w:numPr>
          <w:ilvl w:val="12"/>
          <w:numId w:val="0"/>
        </w:numPr>
        <w:tabs>
          <w:tab w:val="left" w:pos="-1560"/>
          <w:tab w:val="left" w:pos="567"/>
        </w:tabs>
        <w:spacing w:after="120" w:line="200" w:lineRule="exact"/>
        <w:ind w:left="1134"/>
        <w:rPr>
          <w:szCs w:val="24"/>
          <w:lang w:val="fr-FR"/>
        </w:rPr>
      </w:pPr>
      <w:r w:rsidRPr="007B7E30">
        <w:rPr>
          <w:szCs w:val="24"/>
          <w:lang w:val="fr-FR"/>
        </w:rPr>
        <w:tab/>
      </w:r>
      <w:r w:rsidR="00212FEA" w:rsidRPr="007B7E30">
        <w:rPr>
          <w:szCs w:val="24"/>
          <w:lang w:val="fr-FR"/>
        </w:rPr>
        <w:t>orifice de prise d’échantillons</w:t>
      </w:r>
      <w:r w:rsidR="00212FEA" w:rsidRPr="007B7E30">
        <w:rPr>
          <w:szCs w:val="24"/>
          <w:lang w:val="fr-FR"/>
        </w:rPr>
        <w:tab/>
      </w:r>
      <w:r w:rsidR="00212FEA" w:rsidRPr="007B7E30">
        <w:rPr>
          <w:szCs w:val="24"/>
          <w:lang w:val="fr-FR"/>
        </w:rPr>
        <w:tab/>
      </w:r>
      <w:r w:rsidR="00212FEA" w:rsidRPr="007B7E30">
        <w:rPr>
          <w:szCs w:val="24"/>
          <w:lang w:val="fr-FR"/>
        </w:rPr>
        <w:tab/>
      </w:r>
      <w:r w:rsidR="00212FEA" w:rsidRPr="007B7E30">
        <w:rPr>
          <w:szCs w:val="24"/>
          <w:lang w:val="fr-FR"/>
        </w:rPr>
        <w:tab/>
      </w:r>
      <w:r w:rsidR="00212FEA" w:rsidRPr="007B7E30">
        <w:rPr>
          <w:strike/>
          <w:szCs w:val="24"/>
          <w:lang w:val="fr-FR"/>
        </w:rPr>
        <w:t>oui</w:t>
      </w:r>
      <w:r w:rsidR="00212FEA" w:rsidRPr="007B7E30">
        <w:rPr>
          <w:szCs w:val="24"/>
          <w:lang w:val="fr-FR"/>
        </w:rPr>
        <w:t>/non</w:t>
      </w:r>
      <w:r w:rsidR="00212FEA" w:rsidRPr="007B7E30">
        <w:rPr>
          <w:b/>
          <w:szCs w:val="24"/>
          <w:lang w:val="fr-FR"/>
        </w:rPr>
        <w:t xml:space="preserve"> </w:t>
      </w:r>
      <w:r w:rsidR="00212FEA" w:rsidRPr="007B7E30">
        <w:rPr>
          <w:szCs w:val="24"/>
          <w:vertAlign w:val="superscript"/>
          <w:lang w:val="fr-FR"/>
        </w:rPr>
        <w:t>1)</w:t>
      </w:r>
      <w:r w:rsidRPr="007B7E30">
        <w:rPr>
          <w:szCs w:val="24"/>
          <w:vertAlign w:val="superscript"/>
          <w:lang w:val="fr-FR"/>
        </w:rPr>
        <w:t xml:space="preserve"> </w:t>
      </w:r>
      <w:r w:rsidR="00212FEA" w:rsidRPr="007B7E30">
        <w:rPr>
          <w:szCs w:val="24"/>
          <w:vertAlign w:val="superscript"/>
          <w:lang w:val="fr-FR"/>
        </w:rPr>
        <w:t>2)</w:t>
      </w:r>
    </w:p>
    <w:p w:rsidR="00212FEA" w:rsidRPr="007B7E30" w:rsidRDefault="00212FEA" w:rsidP="00212FEA">
      <w:pPr>
        <w:numPr>
          <w:ilvl w:val="0"/>
          <w:numId w:val="1"/>
        </w:numPr>
        <w:spacing w:line="200" w:lineRule="exact"/>
        <w:ind w:right="1134"/>
        <w:jc w:val="both"/>
        <w:rPr>
          <w:lang w:val="fr-FR"/>
        </w:rPr>
      </w:pPr>
      <w:r w:rsidRPr="007B7E30">
        <w:rPr>
          <w:lang w:val="fr-FR"/>
        </w:rPr>
        <w:t>installation de pulvérisation d’eau</w:t>
      </w:r>
      <w:r w:rsidRPr="007B7E30">
        <w:rPr>
          <w:lang w:val="fr-FR"/>
        </w:rPr>
        <w:tab/>
      </w:r>
      <w:r w:rsidRPr="007B7E30">
        <w:rPr>
          <w:lang w:val="fr-FR"/>
        </w:rPr>
        <w:tab/>
      </w:r>
      <w:r w:rsidRPr="007B7E30">
        <w:rPr>
          <w:lang w:val="fr-FR"/>
        </w:rPr>
        <w:tab/>
      </w:r>
      <w:r w:rsidRPr="007B7E30">
        <w:rPr>
          <w:lang w:val="fr-FR"/>
        </w:rPr>
        <w:tab/>
        <w:t>oui/</w:t>
      </w:r>
      <w:r w:rsidRPr="007B7E30">
        <w:rPr>
          <w:strike/>
          <w:lang w:val="fr-FR"/>
        </w:rPr>
        <w:t>non</w:t>
      </w:r>
      <w:r w:rsidRPr="007B7E30">
        <w:rPr>
          <w:b/>
          <w:lang w:val="fr-FR"/>
        </w:rPr>
        <w:t xml:space="preserve"> </w:t>
      </w:r>
      <w:r w:rsidRPr="007B7E30">
        <w:rPr>
          <w:vertAlign w:val="superscript"/>
          <w:lang w:val="fr-FR"/>
        </w:rPr>
        <w:t>1)</w:t>
      </w:r>
      <w:r w:rsidR="00516256" w:rsidRPr="007B7E30">
        <w:rPr>
          <w:vertAlign w:val="superscript"/>
          <w:lang w:val="fr-FR"/>
        </w:rPr>
        <w:t xml:space="preserve"> </w:t>
      </w:r>
      <w:r w:rsidRPr="007B7E30">
        <w:rPr>
          <w:vertAlign w:val="superscript"/>
          <w:lang w:val="fr-FR"/>
        </w:rPr>
        <w:t>2)</w:t>
      </w:r>
    </w:p>
    <w:p w:rsidR="00212FEA" w:rsidRPr="007B7E30" w:rsidRDefault="00516256" w:rsidP="00212FEA">
      <w:pPr>
        <w:numPr>
          <w:ilvl w:val="12"/>
          <w:numId w:val="0"/>
        </w:numPr>
        <w:tabs>
          <w:tab w:val="left" w:pos="-1560"/>
          <w:tab w:val="left" w:pos="567"/>
        </w:tabs>
        <w:spacing w:after="120" w:line="200" w:lineRule="exact"/>
        <w:ind w:left="1134"/>
        <w:rPr>
          <w:szCs w:val="24"/>
          <w:lang w:val="fr-FR"/>
        </w:rPr>
      </w:pPr>
      <w:r w:rsidRPr="007B7E30">
        <w:rPr>
          <w:szCs w:val="24"/>
          <w:lang w:val="fr-FR"/>
        </w:rPr>
        <w:tab/>
      </w:r>
      <w:r w:rsidR="00212FEA" w:rsidRPr="007B7E30">
        <w:rPr>
          <w:szCs w:val="24"/>
          <w:lang w:val="fr-FR"/>
        </w:rPr>
        <w:t>alarme de pression interne 40 kPa</w:t>
      </w:r>
      <w:r w:rsidR="00212FEA" w:rsidRPr="007B7E30">
        <w:rPr>
          <w:szCs w:val="24"/>
          <w:lang w:val="fr-FR"/>
        </w:rPr>
        <w:tab/>
      </w:r>
      <w:r w:rsidR="00212FEA" w:rsidRPr="007B7E30">
        <w:rPr>
          <w:szCs w:val="24"/>
          <w:lang w:val="fr-FR"/>
        </w:rPr>
        <w:tab/>
      </w:r>
      <w:r w:rsidR="00212FEA" w:rsidRPr="007B7E30">
        <w:rPr>
          <w:szCs w:val="24"/>
          <w:lang w:val="fr-FR"/>
        </w:rPr>
        <w:tab/>
      </w:r>
      <w:r w:rsidR="00212FEA" w:rsidRPr="007B7E30">
        <w:rPr>
          <w:szCs w:val="24"/>
          <w:lang w:val="fr-FR"/>
        </w:rPr>
        <w:tab/>
      </w:r>
      <w:r w:rsidR="00212FEA" w:rsidRPr="007B7E30">
        <w:rPr>
          <w:strike/>
          <w:szCs w:val="24"/>
          <w:lang w:val="fr-FR"/>
        </w:rPr>
        <w:t>oui</w:t>
      </w:r>
      <w:r w:rsidR="00212FEA" w:rsidRPr="007B7E30">
        <w:rPr>
          <w:szCs w:val="24"/>
          <w:lang w:val="fr-FR"/>
        </w:rPr>
        <w:t>/non</w:t>
      </w:r>
      <w:r w:rsidR="00212FEA" w:rsidRPr="007B7E30">
        <w:rPr>
          <w:b/>
          <w:szCs w:val="24"/>
          <w:lang w:val="fr-FR"/>
        </w:rPr>
        <w:t xml:space="preserve"> </w:t>
      </w:r>
      <w:r w:rsidR="00212FEA" w:rsidRPr="007B7E30">
        <w:rPr>
          <w:szCs w:val="24"/>
          <w:vertAlign w:val="superscript"/>
          <w:lang w:val="fr-FR"/>
        </w:rPr>
        <w:t>1)</w:t>
      </w:r>
      <w:r w:rsidRPr="007B7E30">
        <w:rPr>
          <w:szCs w:val="24"/>
          <w:vertAlign w:val="superscript"/>
          <w:lang w:val="fr-FR"/>
        </w:rPr>
        <w:t xml:space="preserve"> </w:t>
      </w:r>
      <w:r w:rsidR="00212FEA" w:rsidRPr="007B7E30">
        <w:rPr>
          <w:szCs w:val="24"/>
          <w:vertAlign w:val="superscript"/>
          <w:lang w:val="fr-FR"/>
        </w:rPr>
        <w:t>2)</w:t>
      </w:r>
    </w:p>
    <w:p w:rsidR="00212FEA" w:rsidRPr="007B7E30" w:rsidRDefault="00212FEA" w:rsidP="00212FEA">
      <w:pPr>
        <w:numPr>
          <w:ilvl w:val="0"/>
          <w:numId w:val="1"/>
        </w:numPr>
        <w:spacing w:line="200" w:lineRule="exact"/>
        <w:ind w:right="1134"/>
        <w:jc w:val="both"/>
        <w:rPr>
          <w:lang w:val="fr-FR"/>
        </w:rPr>
      </w:pPr>
      <w:r w:rsidRPr="007B7E30">
        <w:rPr>
          <w:lang w:val="fr-FR"/>
        </w:rPr>
        <w:t>chauffage de la cargaison</w:t>
      </w:r>
    </w:p>
    <w:p w:rsidR="00212FEA" w:rsidRPr="007B7E30" w:rsidRDefault="00516256" w:rsidP="00212FEA">
      <w:pPr>
        <w:numPr>
          <w:ilvl w:val="12"/>
          <w:numId w:val="0"/>
        </w:numPr>
        <w:tabs>
          <w:tab w:val="left" w:pos="-1560"/>
          <w:tab w:val="left" w:pos="567"/>
        </w:tabs>
        <w:spacing w:line="200" w:lineRule="exact"/>
        <w:ind w:left="1134"/>
        <w:rPr>
          <w:szCs w:val="24"/>
          <w:lang w:val="fr-FR"/>
        </w:rPr>
      </w:pPr>
      <w:r w:rsidRPr="007B7E30">
        <w:rPr>
          <w:szCs w:val="24"/>
          <w:lang w:val="fr-FR"/>
        </w:rPr>
        <w:tab/>
      </w:r>
      <w:r w:rsidR="00212FEA" w:rsidRPr="007B7E30">
        <w:rPr>
          <w:szCs w:val="24"/>
          <w:lang w:val="fr-FR"/>
        </w:rPr>
        <w:t>chauffage possible à partir de la terre</w:t>
      </w:r>
      <w:r w:rsidR="00212FEA" w:rsidRPr="007B7E30">
        <w:rPr>
          <w:szCs w:val="24"/>
          <w:lang w:val="fr-FR"/>
        </w:rPr>
        <w:tab/>
      </w:r>
      <w:r w:rsidR="00212FEA" w:rsidRPr="007B7E30">
        <w:rPr>
          <w:szCs w:val="24"/>
          <w:lang w:val="fr-FR"/>
        </w:rPr>
        <w:tab/>
      </w:r>
      <w:r w:rsidR="00212FEA" w:rsidRPr="007B7E30">
        <w:rPr>
          <w:szCs w:val="24"/>
          <w:lang w:val="fr-FR"/>
        </w:rPr>
        <w:tab/>
      </w:r>
      <w:r w:rsidR="00212FEA" w:rsidRPr="007B7E30">
        <w:rPr>
          <w:strike/>
          <w:szCs w:val="24"/>
          <w:lang w:val="fr-FR"/>
        </w:rPr>
        <w:t>oui</w:t>
      </w:r>
      <w:r w:rsidR="00212FEA" w:rsidRPr="007B7E30">
        <w:rPr>
          <w:szCs w:val="24"/>
          <w:lang w:val="fr-FR"/>
        </w:rPr>
        <w:t>/non</w:t>
      </w:r>
      <w:r w:rsidR="00212FEA" w:rsidRPr="007B7E30">
        <w:rPr>
          <w:b/>
          <w:szCs w:val="24"/>
          <w:lang w:val="fr-FR"/>
        </w:rPr>
        <w:t xml:space="preserve"> </w:t>
      </w:r>
      <w:r w:rsidR="00212FEA" w:rsidRPr="007B7E30">
        <w:rPr>
          <w:szCs w:val="24"/>
          <w:vertAlign w:val="superscript"/>
          <w:lang w:val="fr-FR"/>
        </w:rPr>
        <w:t>1)</w:t>
      </w:r>
      <w:r w:rsidRPr="007B7E30">
        <w:rPr>
          <w:szCs w:val="24"/>
          <w:vertAlign w:val="superscript"/>
          <w:lang w:val="fr-FR"/>
        </w:rPr>
        <w:t xml:space="preserve"> </w:t>
      </w:r>
      <w:r w:rsidR="00212FEA" w:rsidRPr="007B7E30">
        <w:rPr>
          <w:szCs w:val="24"/>
          <w:vertAlign w:val="superscript"/>
          <w:lang w:val="fr-FR"/>
        </w:rPr>
        <w:t>2)</w:t>
      </w:r>
    </w:p>
    <w:p w:rsidR="00212FEA" w:rsidRPr="007B7E30" w:rsidRDefault="00516256" w:rsidP="00212FEA">
      <w:pPr>
        <w:numPr>
          <w:ilvl w:val="12"/>
          <w:numId w:val="0"/>
        </w:numPr>
        <w:tabs>
          <w:tab w:val="left" w:pos="-1560"/>
          <w:tab w:val="left" w:pos="567"/>
        </w:tabs>
        <w:spacing w:after="120" w:line="200" w:lineRule="exact"/>
        <w:ind w:left="1134"/>
        <w:rPr>
          <w:szCs w:val="24"/>
          <w:lang w:val="fr-FR"/>
        </w:rPr>
      </w:pPr>
      <w:r w:rsidRPr="007B7E30">
        <w:rPr>
          <w:szCs w:val="24"/>
          <w:lang w:val="fr-FR"/>
        </w:rPr>
        <w:tab/>
      </w:r>
      <w:r w:rsidR="00212FEA" w:rsidRPr="007B7E30">
        <w:rPr>
          <w:szCs w:val="24"/>
          <w:lang w:val="fr-FR"/>
        </w:rPr>
        <w:t>installation de chauffage à bord</w:t>
      </w:r>
      <w:r w:rsidR="00212FEA" w:rsidRPr="007B7E30">
        <w:rPr>
          <w:szCs w:val="24"/>
          <w:lang w:val="fr-FR"/>
        </w:rPr>
        <w:tab/>
      </w:r>
      <w:r w:rsidR="00212FEA" w:rsidRPr="007B7E30">
        <w:rPr>
          <w:szCs w:val="24"/>
          <w:lang w:val="fr-FR"/>
        </w:rPr>
        <w:tab/>
      </w:r>
      <w:r w:rsidR="00212FEA" w:rsidRPr="007B7E30">
        <w:rPr>
          <w:szCs w:val="24"/>
          <w:lang w:val="fr-FR"/>
        </w:rPr>
        <w:tab/>
      </w:r>
      <w:r w:rsidR="00212FEA" w:rsidRPr="007B7E30">
        <w:rPr>
          <w:szCs w:val="24"/>
          <w:lang w:val="fr-FR"/>
        </w:rPr>
        <w:tab/>
      </w:r>
      <w:r w:rsidR="00212FEA" w:rsidRPr="007B7E30">
        <w:rPr>
          <w:strike/>
          <w:szCs w:val="24"/>
          <w:lang w:val="fr-FR"/>
        </w:rPr>
        <w:t>oui</w:t>
      </w:r>
      <w:r w:rsidR="00212FEA" w:rsidRPr="007B7E30">
        <w:rPr>
          <w:szCs w:val="24"/>
          <w:lang w:val="fr-FR"/>
        </w:rPr>
        <w:t>/non</w:t>
      </w:r>
      <w:r w:rsidR="00212FEA" w:rsidRPr="007B7E30">
        <w:rPr>
          <w:b/>
          <w:szCs w:val="24"/>
          <w:lang w:val="fr-FR"/>
        </w:rPr>
        <w:t xml:space="preserve"> </w:t>
      </w:r>
      <w:r w:rsidR="00212FEA" w:rsidRPr="007B7E30">
        <w:rPr>
          <w:szCs w:val="24"/>
          <w:vertAlign w:val="superscript"/>
          <w:lang w:val="fr-FR"/>
        </w:rPr>
        <w:t>1)</w:t>
      </w:r>
      <w:r w:rsidRPr="007B7E30">
        <w:rPr>
          <w:szCs w:val="24"/>
          <w:vertAlign w:val="superscript"/>
          <w:lang w:val="fr-FR"/>
        </w:rPr>
        <w:t xml:space="preserve"> </w:t>
      </w:r>
      <w:r w:rsidR="00212FEA" w:rsidRPr="007B7E30">
        <w:rPr>
          <w:szCs w:val="24"/>
          <w:vertAlign w:val="superscript"/>
          <w:lang w:val="fr-FR"/>
        </w:rPr>
        <w:t>2)</w:t>
      </w:r>
    </w:p>
    <w:p w:rsidR="00212FEA" w:rsidRPr="007B7E30" w:rsidRDefault="00212FEA" w:rsidP="00212FEA">
      <w:pPr>
        <w:numPr>
          <w:ilvl w:val="0"/>
          <w:numId w:val="1"/>
        </w:numPr>
        <w:spacing w:after="120" w:line="200" w:lineRule="exact"/>
        <w:ind w:right="1134"/>
        <w:jc w:val="both"/>
        <w:rPr>
          <w:lang w:val="fr-FR"/>
        </w:rPr>
      </w:pPr>
      <w:r w:rsidRPr="007B7E30">
        <w:rPr>
          <w:lang w:val="fr-FR"/>
        </w:rPr>
        <w:t>installation de réfrigération de la cargaison</w:t>
      </w:r>
      <w:r w:rsidRPr="007B7E30">
        <w:rPr>
          <w:lang w:val="fr-FR"/>
        </w:rPr>
        <w:tab/>
      </w:r>
      <w:r w:rsidRPr="007B7E30">
        <w:rPr>
          <w:lang w:val="fr-FR"/>
        </w:rPr>
        <w:tab/>
      </w:r>
      <w:r w:rsidRPr="007B7E30">
        <w:rPr>
          <w:strike/>
          <w:lang w:val="fr-FR"/>
        </w:rPr>
        <w:t>oui</w:t>
      </w:r>
      <w:r w:rsidRPr="007B7E30">
        <w:rPr>
          <w:lang w:val="fr-FR"/>
        </w:rPr>
        <w:t>/non</w:t>
      </w:r>
      <w:r w:rsidRPr="007B7E30">
        <w:rPr>
          <w:b/>
          <w:lang w:val="fr-FR"/>
        </w:rPr>
        <w:t xml:space="preserve"> </w:t>
      </w:r>
      <w:r w:rsidRPr="007B7E30">
        <w:rPr>
          <w:vertAlign w:val="superscript"/>
          <w:lang w:val="fr-FR"/>
        </w:rPr>
        <w:t>1)</w:t>
      </w:r>
      <w:r w:rsidR="00516256" w:rsidRPr="007B7E30">
        <w:rPr>
          <w:vertAlign w:val="superscript"/>
          <w:lang w:val="fr-FR"/>
        </w:rPr>
        <w:t xml:space="preserve"> </w:t>
      </w:r>
      <w:r w:rsidRPr="007B7E30">
        <w:rPr>
          <w:vertAlign w:val="superscript"/>
          <w:lang w:val="fr-FR"/>
        </w:rPr>
        <w:t>2)</w:t>
      </w:r>
    </w:p>
    <w:p w:rsidR="00212FEA" w:rsidRPr="007B7E30" w:rsidRDefault="00212FEA" w:rsidP="00212FEA">
      <w:pPr>
        <w:numPr>
          <w:ilvl w:val="0"/>
          <w:numId w:val="1"/>
        </w:numPr>
        <w:spacing w:after="120" w:line="200" w:lineRule="exact"/>
        <w:ind w:right="1134"/>
        <w:jc w:val="both"/>
      </w:pPr>
      <w:r w:rsidRPr="007B7E30">
        <w:t>installation d’inertisation</w:t>
      </w:r>
      <w:r w:rsidRPr="007B7E30">
        <w:tab/>
      </w:r>
      <w:r w:rsidRPr="007B7E30">
        <w:tab/>
      </w:r>
      <w:r w:rsidRPr="007B7E30">
        <w:tab/>
      </w:r>
      <w:r w:rsidRPr="007B7E30">
        <w:tab/>
      </w:r>
      <w:r w:rsidRPr="007B7E30">
        <w:tab/>
        <w:t>oui/</w:t>
      </w:r>
      <w:r w:rsidRPr="007B7E30">
        <w:rPr>
          <w:strike/>
        </w:rPr>
        <w:t>non</w:t>
      </w:r>
      <w:r w:rsidRPr="007B7E30">
        <w:t xml:space="preserve"> </w:t>
      </w:r>
      <w:r w:rsidRPr="007B7E30">
        <w:rPr>
          <w:vertAlign w:val="superscript"/>
        </w:rPr>
        <w:t>1)</w:t>
      </w:r>
      <w:r w:rsidR="00516256" w:rsidRPr="007B7E30">
        <w:rPr>
          <w:vertAlign w:val="superscript"/>
        </w:rPr>
        <w:t xml:space="preserve"> </w:t>
      </w:r>
      <w:r w:rsidRPr="007B7E30">
        <w:rPr>
          <w:vertAlign w:val="superscript"/>
        </w:rPr>
        <w:t>2)</w:t>
      </w:r>
    </w:p>
    <w:p w:rsidR="00212FEA" w:rsidRPr="007B7E30" w:rsidRDefault="00212FEA" w:rsidP="00212FEA">
      <w:pPr>
        <w:numPr>
          <w:ilvl w:val="0"/>
          <w:numId w:val="1"/>
        </w:numPr>
        <w:spacing w:after="120" w:line="200" w:lineRule="exact"/>
        <w:ind w:right="1134"/>
        <w:jc w:val="both"/>
      </w:pPr>
      <w:r w:rsidRPr="007B7E30">
        <w:t>chambre de</w:t>
      </w:r>
      <w:ins w:id="363" w:author="Martine Moench" w:date="2018-10-08T10:21:00Z">
        <w:r w:rsidR="00BD25D0" w:rsidRPr="007B7E30">
          <w:t>s</w:t>
        </w:r>
      </w:ins>
      <w:r w:rsidRPr="007B7E30">
        <w:t xml:space="preserve"> pompes sous le pont</w:t>
      </w:r>
      <w:r w:rsidRPr="007B7E30">
        <w:tab/>
      </w:r>
      <w:r w:rsidRPr="007B7E30">
        <w:tab/>
      </w:r>
      <w:r w:rsidRPr="007B7E30">
        <w:tab/>
      </w:r>
      <w:r w:rsidRPr="007B7E30">
        <w:tab/>
      </w:r>
      <w:r w:rsidRPr="007B7E30">
        <w:rPr>
          <w:strike/>
        </w:rPr>
        <w:t>oui</w:t>
      </w:r>
      <w:r w:rsidRPr="007B7E30">
        <w:t xml:space="preserve">/non </w:t>
      </w:r>
      <w:r w:rsidRPr="007B7E30">
        <w:rPr>
          <w:vertAlign w:val="superscript"/>
        </w:rPr>
        <w:t>1)</w:t>
      </w:r>
    </w:p>
    <w:p w:rsidR="00212FEA" w:rsidRPr="007B7E30" w:rsidRDefault="002E676D" w:rsidP="00212FEA">
      <w:pPr>
        <w:numPr>
          <w:ilvl w:val="0"/>
          <w:numId w:val="1"/>
        </w:numPr>
        <w:spacing w:line="200" w:lineRule="exact"/>
        <w:ind w:right="1134"/>
        <w:jc w:val="both"/>
      </w:pPr>
      <w:ins w:id="364" w:author="Martine Moench" w:date="2018-10-05T15:12:00Z">
        <w:r w:rsidRPr="007B7E30">
          <w:rPr>
            <w:lang w:val="fr-FR"/>
          </w:rPr>
          <w:t>Système de ventilation selon 9.3.x.12.4 b)</w:t>
        </w:r>
        <w:r w:rsidRPr="007B7E30">
          <w:rPr>
            <w:lang w:val="fr-FR"/>
          </w:rPr>
          <w:tab/>
        </w:r>
      </w:ins>
      <w:del w:id="365" w:author="Martine Moench" w:date="2018-10-05T15:12:00Z">
        <w:r w:rsidR="00212FEA" w:rsidRPr="007B7E30" w:rsidDel="002E676D">
          <w:delText>Dispositif de surpression</w:delText>
        </w:r>
      </w:del>
      <w:r w:rsidR="00212FEA" w:rsidRPr="007B7E30">
        <w:tab/>
      </w:r>
      <w:del w:id="366" w:author="Martine Moench" w:date="2018-10-05T15:13:00Z">
        <w:r w:rsidR="00212FEA" w:rsidRPr="007B7E30" w:rsidDel="002E676D">
          <w:tab/>
        </w:r>
        <w:r w:rsidR="00212FEA" w:rsidRPr="007B7E30" w:rsidDel="002E676D">
          <w:tab/>
        </w:r>
        <w:r w:rsidR="00212FEA" w:rsidRPr="007B7E30" w:rsidDel="002E676D">
          <w:tab/>
        </w:r>
      </w:del>
      <w:r w:rsidR="00212FEA" w:rsidRPr="007B7E30">
        <w:tab/>
        <w:t xml:space="preserve">oui/non </w:t>
      </w:r>
      <w:r w:rsidR="00212FEA" w:rsidRPr="007B7E30">
        <w:rPr>
          <w:vertAlign w:val="superscript"/>
        </w:rPr>
        <w:t>1)</w:t>
      </w:r>
      <w:ins w:id="367" w:author="Martine Moench" w:date="2018-10-05T15:13:00Z">
        <w:r w:rsidRPr="007B7E30">
          <w:rPr>
            <w:vertAlign w:val="superscript"/>
          </w:rPr>
          <w:t>3)</w:t>
        </w:r>
      </w:ins>
    </w:p>
    <w:p w:rsidR="00212FEA" w:rsidRPr="007B7E30" w:rsidRDefault="00516256" w:rsidP="00212FEA">
      <w:pPr>
        <w:spacing w:after="120" w:line="200" w:lineRule="exact"/>
        <w:ind w:left="1134" w:right="1134"/>
        <w:jc w:val="both"/>
        <w:rPr>
          <w:lang w:val="fr-FR"/>
        </w:rPr>
      </w:pPr>
      <w:r w:rsidRPr="007B7E30">
        <w:rPr>
          <w:lang w:val="fr-FR"/>
        </w:rPr>
        <w:tab/>
      </w:r>
      <w:r w:rsidR="00212FEA" w:rsidRPr="007B7E30">
        <w:rPr>
          <w:lang w:val="fr-FR"/>
        </w:rPr>
        <w:t>dans ………………………………………….</w:t>
      </w:r>
    </w:p>
    <w:p w:rsidR="00A841C5" w:rsidRPr="007B7E30" w:rsidRDefault="00FA4668" w:rsidP="00A841C5">
      <w:pPr>
        <w:numPr>
          <w:ilvl w:val="0"/>
          <w:numId w:val="1"/>
        </w:numPr>
        <w:kinsoku w:val="0"/>
        <w:overflowPunct w:val="0"/>
        <w:autoSpaceDE w:val="0"/>
        <w:autoSpaceDN w:val="0"/>
        <w:adjustRightInd w:val="0"/>
        <w:snapToGrid w:val="0"/>
        <w:spacing w:after="120"/>
        <w:ind w:right="1134"/>
        <w:jc w:val="both"/>
        <w:rPr>
          <w:rFonts w:asciiTheme="majorBidi" w:eastAsia="Calibri" w:hAnsiTheme="majorBidi" w:cstheme="majorBidi"/>
          <w:lang w:val="fr-FR"/>
        </w:rPr>
      </w:pPr>
      <w:ins w:id="368" w:author="Martine Moench" w:date="2018-10-05T15:20:00Z">
        <w:r w:rsidRPr="007B7E30">
          <w:rPr>
            <w:rFonts w:asciiTheme="majorBidi" w:eastAsia="Calibri" w:hAnsiTheme="majorBidi" w:cstheme="majorBidi"/>
            <w:lang w:val="fr-FR"/>
          </w:rPr>
          <w:t xml:space="preserve">répond aux règles de construction visées aux 9.3.x.12.4 b) ou 9.3.x.12.4 c), 9.3.x.51 et 9.3.x.52 </w:t>
        </w:r>
        <w:r w:rsidRPr="007B7E30">
          <w:rPr>
            <w:rFonts w:asciiTheme="majorBidi" w:eastAsia="Calibri" w:hAnsiTheme="majorBidi" w:cstheme="majorBidi"/>
            <w:lang w:val="fr-FR"/>
          </w:rPr>
          <w:tab/>
        </w:r>
        <w:r w:rsidRPr="007B7E30">
          <w:rPr>
            <w:rFonts w:asciiTheme="majorBidi" w:eastAsia="Calibri" w:hAnsiTheme="majorBidi" w:cstheme="majorBidi"/>
            <w:lang w:val="fr-FR"/>
          </w:rPr>
          <w:tab/>
        </w:r>
      </w:ins>
      <w:r w:rsidR="009B6025" w:rsidRPr="007B7E30">
        <w:rPr>
          <w:rFonts w:asciiTheme="majorBidi" w:eastAsia="Calibri" w:hAnsiTheme="majorBidi" w:cstheme="majorBidi"/>
          <w:lang w:val="fr-FR"/>
        </w:rPr>
        <w:tab/>
      </w:r>
      <w:r w:rsidR="009B6025" w:rsidRPr="007B7E30">
        <w:rPr>
          <w:rFonts w:asciiTheme="majorBidi" w:eastAsia="Calibri" w:hAnsiTheme="majorBidi" w:cstheme="majorBidi"/>
          <w:lang w:val="fr-FR"/>
        </w:rPr>
        <w:tab/>
      </w:r>
      <w:r w:rsidR="009B6025" w:rsidRPr="007B7E30">
        <w:rPr>
          <w:rFonts w:asciiTheme="majorBidi" w:eastAsia="Calibri" w:hAnsiTheme="majorBidi" w:cstheme="majorBidi"/>
          <w:lang w:val="fr-FR"/>
        </w:rPr>
        <w:tab/>
      </w:r>
      <w:r w:rsidR="009B6025" w:rsidRPr="007B7E30">
        <w:rPr>
          <w:rFonts w:asciiTheme="majorBidi" w:eastAsia="Calibri" w:hAnsiTheme="majorBidi" w:cstheme="majorBidi"/>
          <w:lang w:val="fr-FR"/>
        </w:rPr>
        <w:tab/>
      </w:r>
      <w:r w:rsidR="009B6025" w:rsidRPr="007B7E30">
        <w:rPr>
          <w:rFonts w:asciiTheme="majorBidi" w:eastAsia="Calibri" w:hAnsiTheme="majorBidi" w:cstheme="majorBidi"/>
          <w:lang w:val="fr-FR"/>
        </w:rPr>
        <w:tab/>
      </w:r>
      <w:ins w:id="369" w:author="Martine Moench" w:date="2018-10-05T15:20:00Z">
        <w:r w:rsidRPr="007B7E30">
          <w:rPr>
            <w:rFonts w:asciiTheme="majorBidi" w:eastAsia="Calibri" w:hAnsiTheme="majorBidi" w:cstheme="majorBidi"/>
            <w:lang w:val="fr-FR"/>
          </w:rPr>
          <w:t>oui/non</w:t>
        </w:r>
        <w:r w:rsidRPr="007B7E30">
          <w:rPr>
            <w:rFonts w:asciiTheme="majorBidi" w:eastAsia="Calibri" w:hAnsiTheme="majorBidi" w:cstheme="majorBidi"/>
            <w:vertAlign w:val="superscript"/>
            <w:lang w:val="fr-FR"/>
          </w:rPr>
          <w:t>1) 3)</w:t>
        </w:r>
      </w:ins>
    </w:p>
    <w:p w:rsidR="009B6025" w:rsidRPr="007B7E30" w:rsidRDefault="009B6025" w:rsidP="00A841C5">
      <w:pPr>
        <w:numPr>
          <w:ilvl w:val="0"/>
          <w:numId w:val="1"/>
        </w:numPr>
        <w:kinsoku w:val="0"/>
        <w:overflowPunct w:val="0"/>
        <w:autoSpaceDE w:val="0"/>
        <w:autoSpaceDN w:val="0"/>
        <w:adjustRightInd w:val="0"/>
        <w:snapToGrid w:val="0"/>
        <w:spacing w:after="120"/>
        <w:ind w:right="1134"/>
        <w:jc w:val="both"/>
        <w:rPr>
          <w:ins w:id="370" w:author="Martine Moench" w:date="2018-10-05T15:19:00Z"/>
          <w:rFonts w:asciiTheme="majorBidi" w:eastAsia="Calibri" w:hAnsiTheme="majorBidi" w:cstheme="majorBidi"/>
          <w:lang w:val="fr-FR"/>
        </w:rPr>
      </w:pPr>
      <w:ins w:id="371" w:author="Martine Moench" w:date="2018-10-08T11:15:00Z">
        <w:r w:rsidRPr="007B7E30">
          <w:rPr>
            <w:rFonts w:asciiTheme="majorBidi" w:eastAsia="Calibri" w:hAnsiTheme="majorBidi" w:cstheme="majorBidi"/>
            <w:lang w:val="fr-FR"/>
          </w:rPr>
          <w:t>Conduite d’évacuation de gaz et installation chauffée</w:t>
        </w:r>
      </w:ins>
      <w:del w:id="372" w:author="Martine Moench" w:date="2018-10-08T11:15:00Z">
        <w:r w:rsidRPr="007B7E30" w:rsidDel="009B6025">
          <w:rPr>
            <w:rFonts w:asciiTheme="majorBidi" w:eastAsia="Calibri" w:hAnsiTheme="majorBidi" w:cstheme="majorBidi"/>
            <w:lang w:val="fr-FR"/>
          </w:rPr>
          <w:delText>conduites et installations chauffées</w:delText>
        </w:r>
      </w:del>
      <w:r w:rsidRPr="007B7E30">
        <w:rPr>
          <w:rFonts w:asciiTheme="majorBidi" w:eastAsia="Calibri" w:hAnsiTheme="majorBidi" w:cstheme="majorBidi"/>
          <w:lang w:val="fr-FR"/>
        </w:rPr>
        <w:tab/>
      </w:r>
      <w:r w:rsidRPr="007B7E30">
        <w:rPr>
          <w:strike/>
          <w:lang w:val="fr-FR"/>
        </w:rPr>
        <w:t>oui</w:t>
      </w:r>
      <w:r w:rsidRPr="007B7E30">
        <w:rPr>
          <w:lang w:val="fr-FR"/>
        </w:rPr>
        <w:t>/non</w:t>
      </w:r>
      <w:r w:rsidRPr="007B7E30">
        <w:rPr>
          <w:b/>
          <w:lang w:val="fr-FR"/>
        </w:rPr>
        <w:t xml:space="preserve"> </w:t>
      </w:r>
      <w:r w:rsidRPr="007B7E30">
        <w:rPr>
          <w:vertAlign w:val="superscript"/>
          <w:lang w:val="fr-FR"/>
        </w:rPr>
        <w:t>1) 2)</w:t>
      </w:r>
    </w:p>
    <w:p w:rsidR="00212FEA" w:rsidRPr="007B7E30" w:rsidDel="009B6025" w:rsidRDefault="00212FEA" w:rsidP="00212FEA">
      <w:pPr>
        <w:numPr>
          <w:ilvl w:val="0"/>
          <w:numId w:val="1"/>
        </w:numPr>
        <w:spacing w:line="200" w:lineRule="exact"/>
        <w:ind w:right="1134"/>
        <w:jc w:val="both"/>
        <w:rPr>
          <w:del w:id="373" w:author="Martine Moench" w:date="2018-10-08T11:15:00Z"/>
          <w:rFonts w:asciiTheme="majorBidi" w:eastAsia="Calibri" w:hAnsiTheme="majorBidi" w:cstheme="majorBidi"/>
          <w:lang w:val="fr-FR"/>
        </w:rPr>
      </w:pPr>
      <w:del w:id="374" w:author="Martine Moench" w:date="2018-10-08T11:15:00Z">
        <w:r w:rsidRPr="007B7E30" w:rsidDel="009B6025">
          <w:rPr>
            <w:rFonts w:asciiTheme="majorBidi" w:eastAsia="Calibri" w:hAnsiTheme="majorBidi" w:cstheme="majorBidi"/>
            <w:lang w:val="fr-FR"/>
          </w:rPr>
          <w:delText xml:space="preserve">conduite de retour de gaz selon </w:delText>
        </w:r>
      </w:del>
    </w:p>
    <w:p w:rsidR="00212FEA" w:rsidRPr="007B7E30" w:rsidRDefault="00212FEA" w:rsidP="00212FEA">
      <w:pPr>
        <w:numPr>
          <w:ilvl w:val="0"/>
          <w:numId w:val="1"/>
        </w:numPr>
        <w:spacing w:after="120"/>
        <w:ind w:right="1134"/>
      </w:pPr>
      <w:r w:rsidRPr="007B7E30">
        <w:t xml:space="preserve">répond aux </w:t>
      </w:r>
      <w:del w:id="375" w:author="Martine Moench" w:date="2018-10-08T08:57:00Z">
        <w:r w:rsidRPr="007B7E30" w:rsidDel="00DC28F1">
          <w:delText xml:space="preserve">prescriptions </w:delText>
        </w:r>
      </w:del>
      <w:ins w:id="376" w:author="Martine Moench" w:date="2018-10-08T08:57:00Z">
        <w:r w:rsidR="00DC28F1" w:rsidRPr="007B7E30">
          <w:t xml:space="preserve">règles </w:t>
        </w:r>
      </w:ins>
      <w:r w:rsidRPr="007B7E30">
        <w:t xml:space="preserve">de construction </w:t>
      </w:r>
      <w:r w:rsidRPr="007B7E30">
        <w:br/>
        <w:t xml:space="preserve">de l’ (des) observation(s) de la colonne (20) du tableau C du chapitre 3.2. </w:t>
      </w:r>
      <w:r w:rsidRPr="007B7E30">
        <w:rPr>
          <w:szCs w:val="24"/>
          <w:vertAlign w:val="superscript"/>
        </w:rPr>
        <w:footnoteReference w:customMarkFollows="1" w:id="14"/>
        <w:t>1)</w:t>
      </w:r>
      <w:r w:rsidR="00516256" w:rsidRPr="007B7E30">
        <w:rPr>
          <w:szCs w:val="24"/>
          <w:vertAlign w:val="superscript"/>
        </w:rPr>
        <w:t xml:space="preserve"> </w:t>
      </w:r>
      <w:r w:rsidRPr="007B7E30">
        <w:rPr>
          <w:szCs w:val="24"/>
          <w:vertAlign w:val="superscript"/>
        </w:rPr>
        <w:footnoteReference w:customMarkFollows="1" w:id="15"/>
        <w:t>2)</w:t>
      </w:r>
    </w:p>
    <w:p w:rsidR="007B7E30" w:rsidRDefault="007B7E30">
      <w:pPr>
        <w:suppressAutoHyphens w:val="0"/>
        <w:spacing w:line="240" w:lineRule="auto"/>
        <w:rPr>
          <w:lang w:val="fr-FR"/>
        </w:rPr>
      </w:pPr>
      <w:r>
        <w:rPr>
          <w:lang w:val="fr-FR"/>
        </w:rPr>
        <w:br w:type="page"/>
      </w:r>
    </w:p>
    <w:p w:rsidR="00212FEA" w:rsidRPr="007B7E30" w:rsidRDefault="00212FEA" w:rsidP="009B6025">
      <w:pPr>
        <w:spacing w:after="120"/>
        <w:ind w:left="1701" w:right="1134" w:hanging="567"/>
        <w:jc w:val="both"/>
        <w:rPr>
          <w:lang w:val="fr-FR"/>
        </w:rPr>
      </w:pPr>
      <w:r w:rsidRPr="007B7E30">
        <w:rPr>
          <w:lang w:val="fr-FR"/>
        </w:rPr>
        <w:lastRenderedPageBreak/>
        <w:t>9.</w:t>
      </w:r>
      <w:r w:rsidRPr="007B7E30">
        <w:rPr>
          <w:lang w:val="fr-FR"/>
        </w:rPr>
        <w:tab/>
        <w:t xml:space="preserve">Installations </w:t>
      </w:r>
      <w:ins w:id="380" w:author="Martine Moench" w:date="2018-10-08T08:41:00Z">
        <w:r w:rsidR="00014379" w:rsidRPr="007B7E30">
          <w:rPr>
            <w:lang w:val="fr-FR"/>
          </w:rPr>
          <w:t>et équipements électriques et non électriques destinés à être utilisés dans des zones de risque d’explosion</w:t>
        </w:r>
      </w:ins>
      <w:r w:rsidR="009B6025" w:rsidRPr="007B7E30">
        <w:rPr>
          <w:lang w:val="fr-FR"/>
        </w:rPr>
        <w:t xml:space="preserve"> </w:t>
      </w:r>
      <w:del w:id="381" w:author="Martine Moench" w:date="2018-10-08T08:41:00Z">
        <w:r w:rsidRPr="007B7E30" w:rsidDel="00014379">
          <w:rPr>
            <w:lang w:val="fr-FR"/>
          </w:rPr>
          <w:delText>électriques</w:delText>
        </w:r>
        <w:r w:rsidR="00353B3F" w:rsidRPr="007B7E30" w:rsidDel="00014379">
          <w:rPr>
            <w:lang w:val="fr-FR"/>
          </w:rPr>
          <w:delText xml:space="preserve"> </w:delText>
        </w:r>
      </w:del>
      <w:r w:rsidR="00353B3F" w:rsidRPr="007B7E30">
        <w:rPr>
          <w:lang w:val="fr-FR"/>
        </w:rPr>
        <w:t>:</w:t>
      </w:r>
    </w:p>
    <w:p w:rsidR="00212FEA" w:rsidRPr="007B7E30" w:rsidRDefault="00212FEA" w:rsidP="009B6025">
      <w:pPr>
        <w:numPr>
          <w:ilvl w:val="0"/>
          <w:numId w:val="1"/>
        </w:numPr>
        <w:spacing w:line="200" w:lineRule="exact"/>
        <w:ind w:right="1134"/>
        <w:jc w:val="both"/>
        <w:rPr>
          <w:lang w:val="fr-FR"/>
        </w:rPr>
      </w:pPr>
      <w:r w:rsidRPr="007B7E30">
        <w:rPr>
          <w:lang w:val="fr-FR"/>
        </w:rPr>
        <w:t>classe de température</w:t>
      </w:r>
      <w:r w:rsidR="00353B3F" w:rsidRPr="007B7E30">
        <w:rPr>
          <w:lang w:val="fr-FR"/>
        </w:rPr>
        <w:t xml:space="preserve"> :</w:t>
      </w:r>
      <w:r w:rsidR="009E2FAB" w:rsidRPr="007B7E30">
        <w:rPr>
          <w:lang w:val="fr-FR"/>
        </w:rPr>
        <w:t xml:space="preserve"> </w:t>
      </w:r>
      <w:r w:rsidRPr="007B7E30">
        <w:rPr>
          <w:lang w:val="fr-FR"/>
        </w:rPr>
        <w:t>T4</w:t>
      </w:r>
    </w:p>
    <w:p w:rsidR="00212FEA" w:rsidRPr="007B7E30" w:rsidRDefault="00212FEA" w:rsidP="009B6025">
      <w:pPr>
        <w:numPr>
          <w:ilvl w:val="0"/>
          <w:numId w:val="1"/>
        </w:numPr>
        <w:ind w:right="1134"/>
        <w:jc w:val="both"/>
        <w:rPr>
          <w:lang w:val="fr-FR"/>
        </w:rPr>
      </w:pPr>
      <w:r w:rsidRPr="007B7E30">
        <w:rPr>
          <w:lang w:val="fr-FR"/>
        </w:rPr>
        <w:t>groupe d’explosion</w:t>
      </w:r>
      <w:r w:rsidR="00353B3F" w:rsidRPr="007B7E30">
        <w:rPr>
          <w:lang w:val="fr-FR"/>
        </w:rPr>
        <w:t xml:space="preserve"> :</w:t>
      </w:r>
      <w:r w:rsidR="009E2FAB" w:rsidRPr="007B7E30">
        <w:rPr>
          <w:lang w:val="fr-FR"/>
        </w:rPr>
        <w:t xml:space="preserve"> </w:t>
      </w:r>
      <w:r w:rsidRPr="007B7E30">
        <w:rPr>
          <w:lang w:val="fr-FR"/>
        </w:rPr>
        <w:t>IIB</w:t>
      </w:r>
    </w:p>
    <w:p w:rsidR="00014379" w:rsidRPr="007B7E30" w:rsidRDefault="00212FEA" w:rsidP="009B6025">
      <w:pPr>
        <w:spacing w:before="120" w:after="120" w:line="200" w:lineRule="exact"/>
        <w:ind w:left="1134" w:right="1134"/>
        <w:jc w:val="both"/>
        <w:rPr>
          <w:ins w:id="382" w:author="Martine Moench" w:date="2018-10-08T08:42:00Z"/>
          <w:bCs/>
          <w:lang w:val="fr-FR"/>
        </w:rPr>
      </w:pPr>
      <w:r w:rsidRPr="007B7E30">
        <w:rPr>
          <w:lang w:val="fr-FR"/>
        </w:rPr>
        <w:t>10.</w:t>
      </w:r>
      <w:r w:rsidRPr="007B7E30">
        <w:rPr>
          <w:lang w:val="fr-FR"/>
        </w:rPr>
        <w:tab/>
      </w:r>
      <w:ins w:id="383" w:author="Martine Moench" w:date="2018-10-08T08:42:00Z">
        <w:r w:rsidR="00014379" w:rsidRPr="007B7E30">
          <w:rPr>
            <w:bCs/>
            <w:lang w:val="fr-FR"/>
          </w:rPr>
          <w:t>Systèmes de protection autonomes :</w:t>
        </w:r>
      </w:ins>
    </w:p>
    <w:p w:rsidR="00014379" w:rsidRPr="007B7E30" w:rsidRDefault="00014379" w:rsidP="00014379">
      <w:pPr>
        <w:spacing w:after="120" w:line="200" w:lineRule="exact"/>
        <w:ind w:left="1701" w:right="1134"/>
        <w:jc w:val="both"/>
        <w:rPr>
          <w:ins w:id="384" w:author="Martine Moench" w:date="2018-10-08T08:42:00Z"/>
          <w:lang w:val="fr-FR"/>
        </w:rPr>
      </w:pPr>
      <w:ins w:id="385" w:author="Martine Moench" w:date="2018-10-08T08:42:00Z">
        <w:r w:rsidRPr="007B7E30">
          <w:rPr>
            <w:lang w:val="fr-FR"/>
          </w:rPr>
          <w:t>Groupe / sous-groupe d’explosion du groupe d’explosion II B: …………………..</w:t>
        </w:r>
      </w:ins>
    </w:p>
    <w:p w:rsidR="00212FEA" w:rsidRPr="007B7E30" w:rsidRDefault="00014379" w:rsidP="00212FEA">
      <w:pPr>
        <w:spacing w:after="120"/>
        <w:ind w:left="1134" w:right="1134"/>
        <w:jc w:val="both"/>
        <w:rPr>
          <w:lang w:val="fr-FR"/>
        </w:rPr>
      </w:pPr>
      <w:ins w:id="386" w:author="Martine Moench" w:date="2018-10-08T08:42:00Z">
        <w:r w:rsidRPr="007B7E30">
          <w:rPr>
            <w:lang w:val="fr-FR"/>
          </w:rPr>
          <w:t>11.</w:t>
        </w:r>
        <w:r w:rsidRPr="007B7E30">
          <w:rPr>
            <w:lang w:val="fr-FR"/>
          </w:rPr>
          <w:tab/>
        </w:r>
      </w:ins>
      <w:r w:rsidR="00212FEA" w:rsidRPr="007B7E30">
        <w:rPr>
          <w:lang w:val="fr-FR"/>
        </w:rPr>
        <w:t>Débit de chargement/déchargement</w:t>
      </w:r>
      <w:r w:rsidR="00353B3F" w:rsidRPr="007B7E30">
        <w:rPr>
          <w:lang w:val="fr-FR"/>
        </w:rPr>
        <w:t xml:space="preserve"> :</w:t>
      </w:r>
      <w:r w:rsidR="00212FEA" w:rsidRPr="007B7E30">
        <w:rPr>
          <w:lang w:val="fr-FR"/>
        </w:rPr>
        <w:t xml:space="preserve"> </w:t>
      </w:r>
      <w:del w:id="387" w:author="Martine Moench" w:date="2018-10-17T10:53:00Z">
        <w:r w:rsidR="00212FEA" w:rsidRPr="007B7E30" w:rsidDel="00865B9D">
          <w:rPr>
            <w:lang w:val="fr-FR"/>
          </w:rPr>
          <w:delText>Masse volumique (densité) admise</w:delText>
        </w:r>
        <w:r w:rsidR="00353B3F" w:rsidRPr="007B7E30" w:rsidDel="00865B9D">
          <w:rPr>
            <w:lang w:val="fr-FR"/>
          </w:rPr>
          <w:delText xml:space="preserve"> :</w:delText>
        </w:r>
      </w:del>
    </w:p>
    <w:p w:rsidR="00212FEA" w:rsidRPr="007B7E30" w:rsidRDefault="00212FEA" w:rsidP="00212FEA">
      <w:pPr>
        <w:spacing w:after="120"/>
        <w:ind w:left="1134" w:right="1134"/>
        <w:jc w:val="both"/>
        <w:rPr>
          <w:lang w:val="fr-FR"/>
        </w:rPr>
      </w:pPr>
      <w:r w:rsidRPr="007B7E30">
        <w:rPr>
          <w:lang w:val="fr-FR"/>
        </w:rPr>
        <w:t>1</w:t>
      </w:r>
      <w:ins w:id="388" w:author="Martine Moench" w:date="2018-10-08T08:42:00Z">
        <w:r w:rsidR="00014379" w:rsidRPr="007B7E30">
          <w:rPr>
            <w:lang w:val="fr-FR"/>
          </w:rPr>
          <w:t>2</w:t>
        </w:r>
      </w:ins>
      <w:del w:id="389" w:author="Martine Moench" w:date="2018-10-08T08:42:00Z">
        <w:r w:rsidRPr="007B7E30" w:rsidDel="00014379">
          <w:rPr>
            <w:lang w:val="fr-FR"/>
          </w:rPr>
          <w:delText>1</w:delText>
        </w:r>
      </w:del>
      <w:r w:rsidRPr="007B7E30">
        <w:rPr>
          <w:lang w:val="fr-FR"/>
        </w:rPr>
        <w:t>.</w:t>
      </w:r>
      <w:r w:rsidRPr="007B7E30">
        <w:rPr>
          <w:lang w:val="fr-FR"/>
        </w:rPr>
        <w:tab/>
        <w:t>Masse volumique (densité) relative admise</w:t>
      </w:r>
      <w:r w:rsidR="00353B3F" w:rsidRPr="007B7E30">
        <w:rPr>
          <w:lang w:val="fr-FR"/>
        </w:rPr>
        <w:t xml:space="preserve"> :</w:t>
      </w:r>
      <w:r w:rsidRPr="007B7E30">
        <w:rPr>
          <w:lang w:val="fr-FR"/>
        </w:rPr>
        <w:t xml:space="preserve"> 1,00</w:t>
      </w:r>
    </w:p>
    <w:p w:rsidR="00014379" w:rsidRPr="007B7E30" w:rsidRDefault="00014379" w:rsidP="00014379">
      <w:pPr>
        <w:spacing w:after="120"/>
        <w:ind w:left="1134" w:right="1134"/>
        <w:jc w:val="both"/>
        <w:rPr>
          <w:ins w:id="390" w:author="Martine Moench" w:date="2018-10-08T08:43:00Z"/>
          <w:rFonts w:asciiTheme="majorBidi" w:eastAsia="Calibri" w:hAnsiTheme="majorBidi" w:cstheme="majorBidi"/>
          <w:lang w:val="fr-FR"/>
        </w:rPr>
      </w:pPr>
      <w:ins w:id="391" w:author="Martine Moench" w:date="2018-10-08T08:43:00Z">
        <w:r w:rsidRPr="007B7E30">
          <w:rPr>
            <w:rFonts w:asciiTheme="majorBidi" w:eastAsia="Calibri" w:hAnsiTheme="majorBidi" w:cstheme="majorBidi"/>
            <w:lang w:val="fr-FR"/>
          </w:rPr>
          <w:t>13.</w:t>
        </w:r>
        <w:r w:rsidRPr="007B7E30">
          <w:rPr>
            <w:rFonts w:asciiTheme="majorBidi" w:eastAsia="Calibri" w:hAnsiTheme="majorBidi" w:cstheme="majorBidi"/>
            <w:lang w:val="fr-FR"/>
          </w:rPr>
          <w:tab/>
          <w:t>Observations supplémentaires :</w:t>
        </w:r>
      </w:ins>
    </w:p>
    <w:p w:rsidR="00014379" w:rsidRPr="007B7E30" w:rsidRDefault="00014379" w:rsidP="00014379">
      <w:pPr>
        <w:ind w:left="1689" w:right="1134"/>
        <w:jc w:val="both"/>
        <w:rPr>
          <w:ins w:id="392" w:author="Martine Moench" w:date="2018-10-08T08:43:00Z"/>
          <w:rFonts w:asciiTheme="majorBidi" w:eastAsia="Calibri" w:hAnsiTheme="majorBidi" w:cstheme="majorBidi"/>
          <w:vertAlign w:val="superscript"/>
          <w:lang w:val="fr-FR"/>
        </w:rPr>
      </w:pPr>
      <w:ins w:id="393" w:author="Martine Moench" w:date="2018-10-08T08:43:00Z">
        <w:r w:rsidRPr="007B7E30">
          <w:rPr>
            <w:rFonts w:asciiTheme="majorBidi" w:eastAsia="Calibri" w:hAnsiTheme="majorBidi" w:cstheme="majorBidi"/>
            <w:lang w:val="fr-FR"/>
          </w:rPr>
          <w:t>Le bateau répond aux règles de construction visées aux 9.3.x.12, 9.3.x.51,</w:t>
        </w:r>
        <w:r w:rsidRPr="007B7E30">
          <w:rPr>
            <w:rFonts w:asciiTheme="majorBidi" w:eastAsia="Calibri" w:hAnsiTheme="majorBidi" w:cstheme="majorBidi"/>
            <w:lang w:val="fr-FR"/>
          </w:rPr>
          <w:br/>
          <w:t xml:space="preserve">9.3.x.52  oui/non </w:t>
        </w:r>
        <w:r w:rsidRPr="007B7E30">
          <w:rPr>
            <w:rFonts w:asciiTheme="majorBidi" w:eastAsia="Calibri" w:hAnsiTheme="majorBidi" w:cstheme="majorBidi"/>
            <w:vertAlign w:val="superscript"/>
            <w:lang w:val="fr-FR"/>
          </w:rPr>
          <w:t>1) 3)</w:t>
        </w:r>
      </w:ins>
    </w:p>
    <w:p w:rsidR="00014379" w:rsidRPr="007B7E30" w:rsidRDefault="00014379" w:rsidP="00014379">
      <w:pPr>
        <w:ind w:left="1134" w:right="1134"/>
        <w:jc w:val="both"/>
        <w:rPr>
          <w:ins w:id="394" w:author="Martine Moench" w:date="2018-10-08T08:43:00Z"/>
          <w:rFonts w:asciiTheme="majorBidi" w:eastAsia="Calibri" w:hAnsiTheme="majorBidi" w:cstheme="majorBidi"/>
          <w:lang w:val="fr-FR"/>
        </w:rPr>
      </w:pPr>
      <w:ins w:id="395" w:author="Martine Moench" w:date="2018-10-08T08:43:00Z">
        <w:r w:rsidRPr="007B7E30">
          <w:rPr>
            <w:rFonts w:asciiTheme="majorBidi" w:eastAsia="Calibri" w:hAnsiTheme="majorBidi" w:cstheme="majorBidi"/>
            <w:lang w:val="fr-FR"/>
          </w:rPr>
          <w:tab/>
          <w:t>……………………………………………………………………………………</w:t>
        </w:r>
      </w:ins>
    </w:p>
    <w:p w:rsidR="00014379" w:rsidRPr="007B7E30" w:rsidRDefault="00014379" w:rsidP="00014379">
      <w:pPr>
        <w:ind w:left="1134" w:right="1134"/>
        <w:jc w:val="both"/>
        <w:rPr>
          <w:ins w:id="396" w:author="Martine Moench" w:date="2018-10-08T08:43:00Z"/>
          <w:rFonts w:asciiTheme="majorBidi" w:eastAsia="Calibri" w:hAnsiTheme="majorBidi" w:cstheme="majorBidi"/>
          <w:lang w:val="fr-FR"/>
        </w:rPr>
      </w:pPr>
      <w:ins w:id="397" w:author="Martine Moench" w:date="2018-10-08T08:43:00Z">
        <w:r w:rsidRPr="007B7E30">
          <w:rPr>
            <w:rFonts w:asciiTheme="majorBidi" w:eastAsia="Calibri" w:hAnsiTheme="majorBidi" w:cstheme="majorBidi"/>
            <w:lang w:val="fr-FR"/>
          </w:rPr>
          <w:tab/>
          <w:t>……………………………………………………………………………………</w:t>
        </w:r>
      </w:ins>
    </w:p>
    <w:p w:rsidR="00014379" w:rsidRPr="007B7E30" w:rsidRDefault="00014379" w:rsidP="00014379">
      <w:pPr>
        <w:ind w:left="1134" w:right="1134"/>
        <w:jc w:val="both"/>
        <w:rPr>
          <w:ins w:id="398" w:author="Martine Moench" w:date="2018-10-08T08:43:00Z"/>
          <w:rFonts w:asciiTheme="majorBidi" w:eastAsia="Calibri" w:hAnsiTheme="majorBidi" w:cstheme="majorBidi"/>
          <w:lang w:val="fr-FR"/>
        </w:rPr>
      </w:pPr>
      <w:ins w:id="399" w:author="Martine Moench" w:date="2018-10-08T08:43:00Z">
        <w:r w:rsidRPr="007B7E30">
          <w:rPr>
            <w:rFonts w:asciiTheme="majorBidi" w:eastAsia="Calibri" w:hAnsiTheme="majorBidi" w:cstheme="majorBidi"/>
            <w:lang w:val="fr-FR"/>
          </w:rPr>
          <w:tab/>
          <w:t>……………………………………………………………………………………</w:t>
        </w:r>
      </w:ins>
    </w:p>
    <w:p w:rsidR="00212FEA" w:rsidRPr="007B7E30" w:rsidDel="00014379" w:rsidRDefault="00212FEA" w:rsidP="00212FEA">
      <w:pPr>
        <w:spacing w:after="120"/>
        <w:ind w:left="1134" w:right="1134"/>
        <w:jc w:val="both"/>
        <w:rPr>
          <w:del w:id="400" w:author="Martine Moench" w:date="2018-10-08T08:43:00Z"/>
          <w:rFonts w:ascii="Arial" w:hAnsi="Arial" w:cs="Arial"/>
          <w:color w:val="000000"/>
          <w:lang w:val="fr-FR"/>
        </w:rPr>
      </w:pPr>
      <w:del w:id="401" w:author="Martine Moench" w:date="2018-10-08T08:43:00Z">
        <w:r w:rsidRPr="007B7E30" w:rsidDel="00014379">
          <w:rPr>
            <w:lang w:val="fr-FR"/>
          </w:rPr>
          <w:delText>12.</w:delText>
        </w:r>
        <w:r w:rsidRPr="007B7E30" w:rsidDel="00014379">
          <w:rPr>
            <w:lang w:val="fr-FR"/>
          </w:rPr>
          <w:tab/>
          <w:delText>Observations supplémentaires1)</w:delText>
        </w:r>
        <w:r w:rsidR="00353B3F" w:rsidRPr="007B7E30" w:rsidDel="00014379">
          <w:rPr>
            <w:lang w:val="fr-FR"/>
          </w:rPr>
          <w:delText xml:space="preserve"> :</w:delText>
        </w:r>
        <w:r w:rsidRPr="007B7E30" w:rsidDel="00014379">
          <w:rPr>
            <w:lang w:val="fr-FR"/>
          </w:rPr>
          <w:tab/>
          <w:delText xml:space="preserve">La possibilité de raccordement d’un dispositif de </w:delText>
        </w:r>
        <w:r w:rsidR="00A17FF8" w:rsidRPr="007B7E30" w:rsidDel="00014379">
          <w:rPr>
            <w:lang w:val="fr-FR"/>
          </w:rPr>
          <w:tab/>
        </w:r>
        <w:r w:rsidRPr="007B7E30" w:rsidDel="00014379">
          <w:rPr>
            <w:lang w:val="fr-FR"/>
          </w:rPr>
          <w:delText>prise d’échantillons est appropriée pour l’appareil ETS</w:delText>
        </w:r>
      </w:del>
    </w:p>
    <w:p w:rsidR="004A26D8" w:rsidRPr="007B7E30" w:rsidRDefault="004A26D8">
      <w:pPr>
        <w:suppressAutoHyphens w:val="0"/>
        <w:spacing w:line="240" w:lineRule="auto"/>
        <w:rPr>
          <w:ins w:id="402" w:author="Martine Moench" w:date="2018-10-08T08:59:00Z"/>
          <w:b/>
          <w:sz w:val="28"/>
          <w:lang w:val="fr-FR"/>
        </w:rPr>
      </w:pPr>
      <w:ins w:id="403" w:author="Martine Moench" w:date="2018-10-08T08:59:00Z">
        <w:r w:rsidRPr="007B7E30">
          <w:rPr>
            <w:b/>
            <w:sz w:val="28"/>
            <w:lang w:val="fr-FR"/>
          </w:rPr>
          <w:br w:type="page"/>
        </w:r>
      </w:ins>
    </w:p>
    <w:p w:rsidR="00212FEA" w:rsidRPr="007B7E30" w:rsidRDefault="00212FEA" w:rsidP="00212FEA">
      <w:pPr>
        <w:keepNext/>
        <w:keepLines/>
        <w:tabs>
          <w:tab w:val="right" w:pos="851"/>
        </w:tabs>
        <w:spacing w:before="360" w:after="240" w:line="300" w:lineRule="exact"/>
        <w:ind w:left="1134" w:right="1134" w:hanging="1134"/>
        <w:rPr>
          <w:b/>
          <w:sz w:val="28"/>
          <w:lang w:val="fr-FR"/>
        </w:rPr>
      </w:pPr>
      <w:r w:rsidRPr="007B7E30">
        <w:rPr>
          <w:b/>
          <w:sz w:val="28"/>
          <w:lang w:val="fr-FR"/>
        </w:rPr>
        <w:lastRenderedPageBreak/>
        <w:tab/>
      </w:r>
      <w:r w:rsidRPr="007B7E30">
        <w:rPr>
          <w:b/>
          <w:sz w:val="28"/>
          <w:lang w:val="fr-FR"/>
        </w:rPr>
        <w:tab/>
        <w:t>Équipement technique de l’automoteur-citerne GASEX</w:t>
      </w:r>
    </w:p>
    <w:p w:rsidR="00212FEA" w:rsidRPr="007B7E30" w:rsidRDefault="00212FEA" w:rsidP="00212FEA">
      <w:pPr>
        <w:keepNext/>
        <w:keepLines/>
        <w:tabs>
          <w:tab w:val="right" w:pos="851"/>
        </w:tabs>
        <w:spacing w:before="360" w:after="240" w:line="270" w:lineRule="exact"/>
        <w:ind w:left="1134" w:right="1134" w:hanging="1134"/>
        <w:rPr>
          <w:b/>
          <w:sz w:val="24"/>
          <w:lang w:val="fr-FR"/>
        </w:rPr>
      </w:pPr>
      <w:r w:rsidRPr="007B7E30">
        <w:rPr>
          <w:b/>
          <w:sz w:val="24"/>
          <w:lang w:val="fr-FR"/>
        </w:rPr>
        <w:tab/>
      </w:r>
      <w:r w:rsidRPr="007B7E30">
        <w:rPr>
          <w:b/>
          <w:sz w:val="24"/>
          <w:lang w:val="fr-FR"/>
        </w:rPr>
        <w:tab/>
        <w:t>A.</w:t>
      </w:r>
      <w:r w:rsidRPr="007B7E30">
        <w:rPr>
          <w:b/>
          <w:sz w:val="24"/>
          <w:lang w:val="fr-FR"/>
        </w:rPr>
        <w:tab/>
        <w:t>Citernes à cargaison</w:t>
      </w:r>
    </w:p>
    <w:p w:rsidR="00212FEA" w:rsidRPr="007B7E30" w:rsidRDefault="00212FEA" w:rsidP="00212FEA">
      <w:pPr>
        <w:spacing w:after="120"/>
        <w:ind w:left="1134" w:right="1134"/>
        <w:jc w:val="both"/>
        <w:rPr>
          <w:lang w:val="fr-FR"/>
        </w:rPr>
      </w:pPr>
      <w:r w:rsidRPr="007B7E30">
        <w:rPr>
          <w:lang w:val="fr-FR"/>
        </w:rPr>
        <w:t xml:space="preserve">   </w:t>
      </w:r>
      <w:r w:rsidRPr="007B7E30">
        <w:rPr>
          <w:lang w:val="fr-FR"/>
        </w:rPr>
        <w:tab/>
        <w:t>Nombre</w:t>
      </w:r>
      <w:r w:rsidR="00353B3F" w:rsidRPr="007B7E30">
        <w:rPr>
          <w:lang w:val="fr-FR"/>
        </w:rPr>
        <w:t xml:space="preserve"> :</w:t>
      </w:r>
      <w:r w:rsidRPr="007B7E30">
        <w:rPr>
          <w:lang w:val="fr-FR"/>
        </w:rPr>
        <w:tab/>
      </w:r>
      <w:r w:rsidRPr="007B7E30">
        <w:rPr>
          <w:lang w:val="fr-FR"/>
        </w:rPr>
        <w:tab/>
      </w:r>
      <w:r w:rsidRPr="007B7E30">
        <w:rPr>
          <w:lang w:val="fr-FR"/>
        </w:rPr>
        <w:tab/>
      </w:r>
      <w:r w:rsidRPr="007B7E30">
        <w:rPr>
          <w:lang w:val="fr-FR"/>
        </w:rPr>
        <w:tab/>
        <w:t>6</w:t>
      </w:r>
    </w:p>
    <w:p w:rsidR="00212FEA" w:rsidRPr="007B7E30" w:rsidRDefault="00212FEA" w:rsidP="00212FEA">
      <w:pPr>
        <w:spacing w:after="120"/>
        <w:ind w:left="1134" w:right="1134"/>
        <w:jc w:val="both"/>
        <w:rPr>
          <w:lang w:val="fr-FR"/>
        </w:rPr>
      </w:pPr>
      <w:r w:rsidRPr="007B7E30">
        <w:rPr>
          <w:lang w:val="fr-FR"/>
        </w:rPr>
        <w:t xml:space="preserve">   </w:t>
      </w:r>
      <w:r w:rsidRPr="007B7E30">
        <w:rPr>
          <w:lang w:val="fr-FR"/>
        </w:rPr>
        <w:tab/>
        <w:t>Volume par citerne à cargaison</w:t>
      </w:r>
      <w:r w:rsidR="00353B3F" w:rsidRPr="007B7E30">
        <w:rPr>
          <w:lang w:val="fr-FR"/>
        </w:rPr>
        <w:t xml:space="preserve"> :</w:t>
      </w:r>
      <w:r w:rsidRPr="007B7E30">
        <w:rPr>
          <w:lang w:val="fr-FR"/>
        </w:rPr>
        <w:tab/>
        <w:t>250 m</w:t>
      </w:r>
      <w:r w:rsidRPr="007B7E30">
        <w:rPr>
          <w:vertAlign w:val="superscript"/>
          <w:lang w:val="fr-FR"/>
        </w:rPr>
        <w:t>3</w:t>
      </w:r>
    </w:p>
    <w:p w:rsidR="00212FEA" w:rsidRPr="007B7E30" w:rsidRDefault="00212FEA" w:rsidP="00212FEA">
      <w:pPr>
        <w:spacing w:after="120"/>
        <w:ind w:left="1134" w:right="1134"/>
        <w:jc w:val="both"/>
        <w:rPr>
          <w:lang w:val="fr-FR"/>
        </w:rPr>
      </w:pPr>
      <w:r w:rsidRPr="007B7E30">
        <w:rPr>
          <w:lang w:val="fr-FR"/>
        </w:rPr>
        <w:t xml:space="preserve">   </w:t>
      </w:r>
      <w:r w:rsidRPr="007B7E30">
        <w:rPr>
          <w:lang w:val="fr-FR"/>
        </w:rPr>
        <w:tab/>
        <w:t>Température minimal admise</w:t>
      </w:r>
      <w:r w:rsidR="00353B3F" w:rsidRPr="007B7E30">
        <w:rPr>
          <w:lang w:val="fr-FR"/>
        </w:rPr>
        <w:t xml:space="preserve"> :</w:t>
      </w:r>
      <w:r w:rsidRPr="007B7E30">
        <w:rPr>
          <w:lang w:val="fr-FR"/>
        </w:rPr>
        <w:tab/>
        <w:t xml:space="preserve">- 10 </w:t>
      </w:r>
      <w:r w:rsidRPr="007B7E30">
        <w:rPr>
          <w:lang w:val="fr-FR"/>
        </w:rPr>
        <w:sym w:font="Symbol" w:char="F0B0"/>
      </w:r>
      <w:r w:rsidRPr="007B7E30">
        <w:rPr>
          <w:lang w:val="fr-FR"/>
        </w:rPr>
        <w:t>C</w:t>
      </w:r>
    </w:p>
    <w:p w:rsidR="00212FEA" w:rsidRPr="007B7E30" w:rsidRDefault="00212FEA" w:rsidP="00212FEA">
      <w:pPr>
        <w:keepNext/>
        <w:keepLines/>
        <w:tabs>
          <w:tab w:val="right" w:pos="851"/>
        </w:tabs>
        <w:spacing w:before="360" w:after="240" w:line="270" w:lineRule="exact"/>
        <w:ind w:left="1134" w:right="1134" w:hanging="1134"/>
        <w:rPr>
          <w:b/>
          <w:sz w:val="24"/>
          <w:szCs w:val="24"/>
        </w:rPr>
      </w:pPr>
      <w:r w:rsidRPr="007B7E30">
        <w:rPr>
          <w:sz w:val="24"/>
          <w:szCs w:val="24"/>
        </w:rPr>
        <w:tab/>
      </w:r>
      <w:r w:rsidRPr="007B7E30">
        <w:rPr>
          <w:sz w:val="24"/>
          <w:szCs w:val="24"/>
        </w:rPr>
        <w:tab/>
      </w:r>
      <w:r w:rsidRPr="007B7E30">
        <w:rPr>
          <w:b/>
          <w:sz w:val="24"/>
          <w:szCs w:val="24"/>
        </w:rPr>
        <w:t xml:space="preserve">B. </w:t>
      </w:r>
      <w:r w:rsidRPr="007B7E30">
        <w:rPr>
          <w:b/>
          <w:sz w:val="24"/>
          <w:szCs w:val="24"/>
        </w:rPr>
        <w:tab/>
        <w:t>Pompes</w:t>
      </w:r>
      <w:r w:rsidR="00353B3F" w:rsidRPr="007B7E30">
        <w:rPr>
          <w:b/>
          <w:sz w:val="24"/>
          <w:szCs w:val="24"/>
        </w:rPr>
        <w:t xml:space="preserve"> :</w:t>
      </w:r>
      <w:r w:rsidRPr="007B7E30">
        <w:rPr>
          <w:b/>
          <w:sz w:val="24"/>
          <w:szCs w:val="24"/>
        </w:rPr>
        <w:tab/>
      </w:r>
      <w:r w:rsidRPr="007B7E30">
        <w:rPr>
          <w:b/>
          <w:sz w:val="24"/>
          <w:szCs w:val="24"/>
        </w:rPr>
        <w:tab/>
      </w:r>
      <w:r w:rsidRPr="007B7E30">
        <w:rPr>
          <w:b/>
          <w:sz w:val="24"/>
          <w:szCs w:val="24"/>
        </w:rPr>
        <w:tab/>
      </w:r>
      <w:r w:rsidRPr="007B7E30">
        <w:rPr>
          <w:b/>
          <w:sz w:val="24"/>
          <w:szCs w:val="24"/>
        </w:rPr>
        <w:tab/>
      </w:r>
      <w:r w:rsidRPr="007B7E30">
        <w:t>1 pompe immergée par citerne à cargaison</w:t>
      </w:r>
    </w:p>
    <w:p w:rsidR="00212FEA" w:rsidRPr="007B7E30" w:rsidRDefault="00212FEA" w:rsidP="00212FEA">
      <w:pPr>
        <w:keepNext/>
        <w:keepLines/>
        <w:tabs>
          <w:tab w:val="right" w:pos="851"/>
        </w:tabs>
        <w:spacing w:before="360" w:after="240" w:line="270" w:lineRule="exact"/>
        <w:ind w:left="1134" w:right="1134" w:hanging="1134"/>
        <w:rPr>
          <w:b/>
          <w:sz w:val="24"/>
          <w:lang w:val="fr-FR"/>
        </w:rPr>
      </w:pPr>
      <w:r w:rsidRPr="007B7E30">
        <w:rPr>
          <w:b/>
          <w:sz w:val="24"/>
          <w:lang w:val="fr-FR"/>
        </w:rPr>
        <w:tab/>
      </w:r>
      <w:r w:rsidRPr="007B7E30">
        <w:rPr>
          <w:b/>
          <w:sz w:val="24"/>
          <w:lang w:val="fr-FR"/>
        </w:rPr>
        <w:tab/>
        <w:t xml:space="preserve">C. </w:t>
      </w:r>
      <w:r w:rsidRPr="007B7E30">
        <w:rPr>
          <w:b/>
          <w:sz w:val="24"/>
          <w:lang w:val="fr-FR"/>
        </w:rPr>
        <w:tab/>
        <w:t>Compresseurs</w:t>
      </w:r>
      <w:r w:rsidR="00353B3F" w:rsidRPr="007B7E30">
        <w:rPr>
          <w:b/>
          <w:sz w:val="24"/>
          <w:lang w:val="fr-FR"/>
        </w:rPr>
        <w:t xml:space="preserve"> :</w:t>
      </w:r>
      <w:r w:rsidRPr="007B7E30">
        <w:rPr>
          <w:b/>
          <w:sz w:val="24"/>
          <w:lang w:val="fr-FR"/>
        </w:rPr>
        <w:tab/>
      </w:r>
      <w:r w:rsidRPr="007B7E30">
        <w:rPr>
          <w:b/>
          <w:sz w:val="24"/>
          <w:lang w:val="fr-FR"/>
        </w:rPr>
        <w:tab/>
      </w:r>
      <w:r w:rsidRPr="007B7E30">
        <w:rPr>
          <w:b/>
          <w:sz w:val="24"/>
          <w:lang w:val="fr-FR"/>
        </w:rPr>
        <w:tab/>
      </w:r>
      <w:r w:rsidRPr="007B7E30">
        <w:t>2 compresseurs</w:t>
      </w:r>
    </w:p>
    <w:p w:rsidR="00212FEA" w:rsidRPr="007B7E30" w:rsidRDefault="00212FEA" w:rsidP="00212FEA">
      <w:pPr>
        <w:keepNext/>
        <w:keepLines/>
        <w:tabs>
          <w:tab w:val="right" w:pos="851"/>
        </w:tabs>
        <w:spacing w:before="360" w:after="240" w:line="270" w:lineRule="exact"/>
        <w:ind w:left="1134" w:right="708" w:hanging="1134"/>
      </w:pPr>
      <w:r w:rsidRPr="007B7E30">
        <w:rPr>
          <w:b/>
          <w:sz w:val="24"/>
          <w:lang w:val="fr-FR"/>
        </w:rPr>
        <w:tab/>
      </w:r>
      <w:r w:rsidRPr="007B7E30">
        <w:rPr>
          <w:b/>
          <w:sz w:val="24"/>
          <w:lang w:val="fr-FR"/>
        </w:rPr>
        <w:tab/>
        <w:t xml:space="preserve">D. </w:t>
      </w:r>
      <w:r w:rsidRPr="007B7E30">
        <w:rPr>
          <w:b/>
          <w:sz w:val="24"/>
          <w:lang w:val="fr-FR"/>
        </w:rPr>
        <w:tab/>
        <w:t>Systèmes de tuyauteries</w:t>
      </w:r>
      <w:r w:rsidR="00353B3F" w:rsidRPr="007B7E30">
        <w:rPr>
          <w:b/>
          <w:sz w:val="24"/>
          <w:lang w:val="fr-FR"/>
        </w:rPr>
        <w:t xml:space="preserve"> :</w:t>
      </w:r>
      <w:r w:rsidRPr="007B7E30">
        <w:rPr>
          <w:b/>
          <w:sz w:val="24"/>
          <w:lang w:val="fr-FR"/>
        </w:rPr>
        <w:tab/>
      </w:r>
      <w:r w:rsidRPr="007B7E30">
        <w:t>séparés pour les liquides et pour les gaz (vapeurs)</w:t>
      </w:r>
    </w:p>
    <w:p w:rsidR="00212FEA" w:rsidRPr="007B7E30" w:rsidRDefault="00212FEA" w:rsidP="00212FEA">
      <w:pPr>
        <w:keepNext/>
        <w:keepLines/>
        <w:tabs>
          <w:tab w:val="right" w:pos="851"/>
        </w:tabs>
        <w:spacing w:before="360" w:after="240" w:line="270" w:lineRule="exact"/>
        <w:ind w:left="1134" w:right="1134" w:hanging="1134"/>
        <w:rPr>
          <w:b/>
          <w:sz w:val="24"/>
          <w:lang w:val="fr-FR"/>
        </w:rPr>
      </w:pPr>
      <w:r w:rsidRPr="007B7E30">
        <w:rPr>
          <w:b/>
          <w:sz w:val="24"/>
          <w:lang w:val="fr-FR"/>
        </w:rPr>
        <w:tab/>
      </w:r>
      <w:r w:rsidRPr="007B7E30">
        <w:rPr>
          <w:b/>
          <w:sz w:val="24"/>
          <w:lang w:val="fr-FR"/>
        </w:rPr>
        <w:tab/>
        <w:t>E.</w:t>
      </w:r>
      <w:r w:rsidRPr="007B7E30">
        <w:rPr>
          <w:b/>
          <w:sz w:val="24"/>
          <w:lang w:val="fr-FR"/>
        </w:rPr>
        <w:tab/>
        <w:t>Possibilité de rinçage longitudinal</w:t>
      </w:r>
      <w:r w:rsidR="00353B3F" w:rsidRPr="007B7E30">
        <w:rPr>
          <w:b/>
          <w:sz w:val="24"/>
          <w:lang w:val="fr-FR"/>
        </w:rPr>
        <w:t xml:space="preserve"> :</w:t>
      </w:r>
      <w:r w:rsidRPr="007B7E30">
        <w:rPr>
          <w:b/>
          <w:sz w:val="24"/>
          <w:lang w:val="fr-FR"/>
        </w:rPr>
        <w:tab/>
      </w:r>
      <w:r w:rsidRPr="007B7E30">
        <w:rPr>
          <w:lang w:val="fr-FR"/>
        </w:rPr>
        <w:t>o</w:t>
      </w:r>
      <w:r w:rsidRPr="007B7E30">
        <w:t>ui</w:t>
      </w:r>
    </w:p>
    <w:p w:rsidR="006C39E2" w:rsidRPr="007B7E30" w:rsidRDefault="00212FEA" w:rsidP="00212FEA">
      <w:pPr>
        <w:pStyle w:val="SingleTxtG"/>
        <w:rPr>
          <w:rFonts w:eastAsia="Arial"/>
          <w:lang w:val="fr-FR"/>
        </w:rPr>
      </w:pPr>
      <w:r w:rsidRPr="007B7E30">
        <w:rPr>
          <w:lang w:val="fr-FR"/>
        </w:rPr>
        <w:br w:type="page"/>
      </w:r>
    </w:p>
    <w:p w:rsidR="00212FEA" w:rsidRPr="007B7E30" w:rsidRDefault="00212FEA" w:rsidP="00212FEA">
      <w:pPr>
        <w:spacing w:after="120"/>
        <w:ind w:left="1134" w:right="1134"/>
        <w:jc w:val="both"/>
        <w:rPr>
          <w:lang w:val="fr-FR"/>
        </w:rPr>
      </w:pPr>
      <w:r w:rsidRPr="007B7E30">
        <w:rPr>
          <w:lang w:val="fr-FR"/>
        </w:rPr>
        <w:lastRenderedPageBreak/>
        <w:t>Propriétés des matières BUTANE</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3685"/>
        <w:gridCol w:w="3685"/>
      </w:tblGrid>
      <w:tr w:rsidR="00212FEA" w:rsidRPr="007B7E30" w:rsidTr="00212FEA">
        <w:trPr>
          <w:tblHeader/>
        </w:trPr>
        <w:tc>
          <w:tcPr>
            <w:tcW w:w="4819" w:type="dxa"/>
            <w:tcBorders>
              <w:top w:val="single" w:sz="4" w:space="0" w:color="auto"/>
              <w:bottom w:val="nil"/>
            </w:tcBorders>
            <w:shd w:val="clear" w:color="auto" w:fill="auto"/>
            <w:vAlign w:val="bottom"/>
          </w:tcPr>
          <w:p w:rsidR="00212FEA" w:rsidRPr="007B7E30" w:rsidRDefault="00212FEA" w:rsidP="00212FEA">
            <w:pPr>
              <w:suppressAutoHyphens w:val="0"/>
              <w:spacing w:before="40" w:after="120" w:line="220" w:lineRule="exact"/>
              <w:ind w:right="113"/>
              <w:rPr>
                <w:szCs w:val="24"/>
                <w:lang w:val="fr-FR"/>
              </w:rPr>
            </w:pPr>
            <w:r w:rsidRPr="007B7E30">
              <w:rPr>
                <w:szCs w:val="24"/>
                <w:lang w:val="fr-FR"/>
              </w:rPr>
              <w:t>Nom</w:t>
            </w:r>
            <w:r w:rsidR="00353B3F" w:rsidRPr="007B7E30">
              <w:rPr>
                <w:szCs w:val="24"/>
                <w:lang w:val="fr-FR"/>
              </w:rPr>
              <w:t xml:space="preserve"> :</w:t>
            </w:r>
            <w:r w:rsidRPr="007B7E30">
              <w:rPr>
                <w:szCs w:val="24"/>
                <w:lang w:val="fr-FR"/>
              </w:rPr>
              <w:t xml:space="preserve">    </w:t>
            </w:r>
            <w:r w:rsidRPr="007B7E30">
              <w:rPr>
                <w:b/>
                <w:szCs w:val="24"/>
                <w:lang w:val="fr-FR"/>
              </w:rPr>
              <w:t>BUTANE</w:t>
            </w:r>
          </w:p>
        </w:tc>
        <w:tc>
          <w:tcPr>
            <w:tcW w:w="4820" w:type="dxa"/>
            <w:tcBorders>
              <w:top w:val="single" w:sz="4" w:space="0" w:color="auto"/>
              <w:bottom w:val="nil"/>
            </w:tcBorders>
            <w:shd w:val="clear" w:color="auto" w:fill="auto"/>
            <w:vAlign w:val="bottom"/>
          </w:tcPr>
          <w:p w:rsidR="00212FEA" w:rsidRPr="007B7E30" w:rsidRDefault="00212FEA" w:rsidP="00212FEA">
            <w:pPr>
              <w:suppressAutoHyphens w:val="0"/>
              <w:spacing w:before="40" w:after="120" w:line="220" w:lineRule="exact"/>
              <w:ind w:right="113"/>
              <w:rPr>
                <w:szCs w:val="24"/>
                <w:lang w:val="fr-FR"/>
              </w:rPr>
            </w:pPr>
            <w:r w:rsidRPr="007B7E30">
              <w:rPr>
                <w:szCs w:val="24"/>
                <w:lang w:val="fr-FR"/>
              </w:rPr>
              <w:t>No ONU</w:t>
            </w:r>
            <w:r w:rsidR="00353B3F" w:rsidRPr="007B7E30">
              <w:rPr>
                <w:szCs w:val="24"/>
                <w:lang w:val="fr-FR"/>
              </w:rPr>
              <w:t xml:space="preserve"> :</w:t>
            </w:r>
            <w:r w:rsidRPr="007B7E30">
              <w:rPr>
                <w:szCs w:val="24"/>
                <w:lang w:val="fr-FR"/>
              </w:rPr>
              <w:t xml:space="preserve">   </w:t>
            </w:r>
            <w:r w:rsidRPr="007B7E30">
              <w:rPr>
                <w:b/>
                <w:szCs w:val="24"/>
                <w:lang w:val="fr-FR"/>
              </w:rPr>
              <w:t>1011</w:t>
            </w:r>
          </w:p>
        </w:tc>
      </w:tr>
      <w:tr w:rsidR="00212FEA" w:rsidRPr="007B7E30" w:rsidTr="00212FEA">
        <w:tc>
          <w:tcPr>
            <w:tcW w:w="4819" w:type="dxa"/>
            <w:tcBorders>
              <w:top w:val="nil"/>
            </w:tcBorders>
            <w:shd w:val="clear" w:color="auto" w:fill="auto"/>
          </w:tcPr>
          <w:p w:rsidR="00212FEA" w:rsidRPr="007B7E30" w:rsidRDefault="00212FEA" w:rsidP="00212FEA">
            <w:pPr>
              <w:suppressAutoHyphens w:val="0"/>
              <w:spacing w:before="40" w:after="120" w:line="220" w:lineRule="exact"/>
              <w:ind w:right="113"/>
              <w:rPr>
                <w:szCs w:val="24"/>
                <w:lang w:val="fr-FR"/>
              </w:rPr>
            </w:pPr>
            <w:r w:rsidRPr="007B7E30">
              <w:rPr>
                <w:szCs w:val="24"/>
                <w:lang w:val="fr-FR"/>
              </w:rPr>
              <w:t>Formule</w:t>
            </w:r>
            <w:r w:rsidR="00353B3F" w:rsidRPr="007B7E30">
              <w:rPr>
                <w:szCs w:val="24"/>
                <w:lang w:val="fr-FR"/>
              </w:rPr>
              <w:t xml:space="preserve"> :</w:t>
            </w:r>
            <w:r w:rsidRPr="007B7E30">
              <w:rPr>
                <w:szCs w:val="24"/>
                <w:lang w:val="fr-FR"/>
              </w:rPr>
              <w:t xml:space="preserve">   </w:t>
            </w:r>
            <w:r w:rsidRPr="007B7E30">
              <w:rPr>
                <w:b/>
                <w:szCs w:val="24"/>
                <w:lang w:val="fr-FR"/>
              </w:rPr>
              <w:t>C</w:t>
            </w:r>
            <w:r w:rsidRPr="007B7E30">
              <w:rPr>
                <w:b/>
                <w:szCs w:val="24"/>
                <w:vertAlign w:val="subscript"/>
                <w:lang w:val="fr-FR"/>
              </w:rPr>
              <w:t>4</w:t>
            </w:r>
            <w:r w:rsidRPr="007B7E30">
              <w:rPr>
                <w:b/>
                <w:szCs w:val="24"/>
                <w:lang w:val="fr-FR"/>
              </w:rPr>
              <w:t>H</w:t>
            </w:r>
            <w:r w:rsidRPr="007B7E30">
              <w:rPr>
                <w:b/>
                <w:szCs w:val="24"/>
                <w:vertAlign w:val="subscript"/>
                <w:lang w:val="fr-FR"/>
              </w:rPr>
              <w:t>10</w:t>
            </w:r>
          </w:p>
        </w:tc>
        <w:tc>
          <w:tcPr>
            <w:tcW w:w="4820" w:type="dxa"/>
            <w:tcBorders>
              <w:top w:val="nil"/>
            </w:tcBorders>
            <w:shd w:val="clear" w:color="auto" w:fill="auto"/>
          </w:tcPr>
          <w:p w:rsidR="00212FEA" w:rsidRPr="007B7E30" w:rsidRDefault="00212FEA" w:rsidP="00212FEA">
            <w:pPr>
              <w:suppressAutoHyphens w:val="0"/>
              <w:spacing w:before="40" w:after="120" w:line="220" w:lineRule="exact"/>
              <w:ind w:right="113"/>
              <w:rPr>
                <w:lang w:val="fr-FR"/>
              </w:rPr>
            </w:pPr>
          </w:p>
        </w:tc>
      </w:tr>
      <w:tr w:rsidR="00212FEA" w:rsidRPr="007B7E30" w:rsidTr="00212FEA">
        <w:tc>
          <w:tcPr>
            <w:tcW w:w="4819" w:type="dxa"/>
            <w:shd w:val="clear" w:color="auto" w:fill="auto"/>
          </w:tcPr>
          <w:p w:rsidR="00212FEA" w:rsidRPr="007B7E30" w:rsidRDefault="00212FEA" w:rsidP="00212FEA">
            <w:pPr>
              <w:suppressAutoHyphens w:val="0"/>
              <w:spacing w:before="40" w:after="120" w:line="220" w:lineRule="exact"/>
              <w:ind w:right="113"/>
              <w:rPr>
                <w:szCs w:val="24"/>
                <w:lang w:val="fr-FR"/>
              </w:rPr>
            </w:pPr>
            <w:r w:rsidRPr="007B7E30">
              <w:rPr>
                <w:szCs w:val="24"/>
                <w:lang w:val="fr-FR"/>
              </w:rPr>
              <w:t>Point d’ébullition</w:t>
            </w:r>
            <w:r w:rsidR="00353B3F" w:rsidRPr="007B7E30">
              <w:rPr>
                <w:szCs w:val="24"/>
                <w:lang w:val="fr-FR"/>
              </w:rPr>
              <w:t xml:space="preserve"> :</w:t>
            </w:r>
            <w:r w:rsidRPr="007B7E30">
              <w:rPr>
                <w:b/>
                <w:szCs w:val="24"/>
                <w:lang w:val="fr-FR"/>
              </w:rPr>
              <w:t xml:space="preserve">          1,0 </w:t>
            </w:r>
            <w:r w:rsidRPr="007B7E30">
              <w:rPr>
                <w:b/>
                <w:lang w:val="fr-FR"/>
              </w:rPr>
              <w:sym w:font="Symbol" w:char="F0B0"/>
            </w:r>
            <w:r w:rsidRPr="007B7E30">
              <w:rPr>
                <w:b/>
                <w:szCs w:val="24"/>
                <w:lang w:val="fr-FR"/>
              </w:rPr>
              <w:t>C</w:t>
            </w:r>
          </w:p>
        </w:tc>
        <w:tc>
          <w:tcPr>
            <w:tcW w:w="4820" w:type="dxa"/>
            <w:shd w:val="clear" w:color="auto" w:fill="auto"/>
          </w:tcPr>
          <w:p w:rsidR="00212FEA" w:rsidRPr="007B7E30" w:rsidRDefault="00212FEA" w:rsidP="00212FEA">
            <w:pPr>
              <w:suppressAutoHyphens w:val="0"/>
              <w:spacing w:before="40" w:after="120" w:line="220" w:lineRule="exact"/>
              <w:ind w:right="113"/>
              <w:rPr>
                <w:szCs w:val="24"/>
                <w:lang w:val="fr-FR"/>
              </w:rPr>
            </w:pPr>
            <w:r w:rsidRPr="007B7E30">
              <w:rPr>
                <w:szCs w:val="24"/>
                <w:lang w:val="fr-FR"/>
              </w:rPr>
              <w:t>Masse molaire</w:t>
            </w:r>
            <w:r w:rsidR="00353B3F" w:rsidRPr="007B7E30">
              <w:rPr>
                <w:szCs w:val="24"/>
                <w:lang w:val="fr-FR"/>
              </w:rPr>
              <w:t xml:space="preserve"> :</w:t>
            </w:r>
            <w:r w:rsidRPr="007B7E30">
              <w:rPr>
                <w:szCs w:val="24"/>
                <w:lang w:val="fr-FR"/>
              </w:rPr>
              <w:t xml:space="preserve"> </w:t>
            </w:r>
            <w:r w:rsidRPr="007B7E30">
              <w:rPr>
                <w:b/>
                <w:i/>
                <w:szCs w:val="24"/>
                <w:lang w:val="fr-FR"/>
              </w:rPr>
              <w:t>M</w:t>
            </w:r>
            <w:r w:rsidRPr="007B7E30">
              <w:rPr>
                <w:b/>
                <w:szCs w:val="24"/>
                <w:lang w:val="fr-FR"/>
              </w:rPr>
              <w:t xml:space="preserve"> = 58 (58,123)</w:t>
            </w:r>
          </w:p>
        </w:tc>
      </w:tr>
      <w:tr w:rsidR="00212FEA" w:rsidRPr="007B7E30" w:rsidTr="00212FEA">
        <w:tc>
          <w:tcPr>
            <w:tcW w:w="4819" w:type="dxa"/>
            <w:shd w:val="clear" w:color="auto" w:fill="auto"/>
          </w:tcPr>
          <w:p w:rsidR="00212FEA" w:rsidRPr="007B7E30" w:rsidRDefault="00212FEA" w:rsidP="009E2FAB">
            <w:pPr>
              <w:suppressAutoHyphens w:val="0"/>
              <w:spacing w:before="40" w:after="120" w:line="220" w:lineRule="exact"/>
              <w:ind w:right="113"/>
              <w:rPr>
                <w:szCs w:val="24"/>
                <w:lang w:val="fr-FR"/>
              </w:rPr>
            </w:pPr>
            <w:r w:rsidRPr="007B7E30">
              <w:rPr>
                <w:szCs w:val="24"/>
                <w:lang w:val="fr-FR"/>
              </w:rPr>
              <w:t>Rapport de la densité de vapeur par rapport à celle de l’air = 1 (15</w:t>
            </w:r>
            <w:r w:rsidRPr="007B7E30">
              <w:rPr>
                <w:lang w:val="fr-FR"/>
              </w:rPr>
              <w:sym w:font="Symbol" w:char="F0B0"/>
            </w:r>
            <w:r w:rsidRPr="007B7E30">
              <w:rPr>
                <w:szCs w:val="24"/>
                <w:lang w:val="fr-FR"/>
              </w:rPr>
              <w:t>C)</w:t>
            </w:r>
            <w:r w:rsidR="00353B3F" w:rsidRPr="007B7E30">
              <w:rPr>
                <w:szCs w:val="24"/>
                <w:lang w:val="fr-FR"/>
              </w:rPr>
              <w:t xml:space="preserve"> :</w:t>
            </w:r>
            <w:r w:rsidRPr="007B7E30">
              <w:rPr>
                <w:szCs w:val="24"/>
                <w:lang w:val="fr-FR"/>
              </w:rPr>
              <w:t xml:space="preserve"> </w:t>
            </w:r>
            <w:r w:rsidRPr="007B7E30">
              <w:rPr>
                <w:b/>
                <w:szCs w:val="24"/>
                <w:lang w:val="fr-FR"/>
              </w:rPr>
              <w:t>2,01</w:t>
            </w:r>
          </w:p>
        </w:tc>
        <w:tc>
          <w:tcPr>
            <w:tcW w:w="4820" w:type="dxa"/>
            <w:shd w:val="clear" w:color="auto" w:fill="auto"/>
          </w:tcPr>
          <w:p w:rsidR="00212FEA" w:rsidRPr="007B7E30" w:rsidRDefault="00212FEA" w:rsidP="00212FEA">
            <w:pPr>
              <w:suppressAutoHyphens w:val="0"/>
              <w:spacing w:before="40" w:after="120" w:line="220" w:lineRule="exact"/>
              <w:ind w:right="113"/>
              <w:rPr>
                <w:lang w:val="fr-FR"/>
              </w:rPr>
            </w:pPr>
          </w:p>
        </w:tc>
      </w:tr>
      <w:tr w:rsidR="00212FEA" w:rsidRPr="007B7E30" w:rsidTr="00212FEA">
        <w:tc>
          <w:tcPr>
            <w:tcW w:w="4819" w:type="dxa"/>
            <w:shd w:val="clear" w:color="auto" w:fill="auto"/>
          </w:tcPr>
          <w:p w:rsidR="00212FEA" w:rsidRPr="007B7E30" w:rsidRDefault="00212FEA" w:rsidP="00212FEA">
            <w:pPr>
              <w:suppressAutoHyphens w:val="0"/>
              <w:spacing w:before="40" w:after="120" w:line="220" w:lineRule="exact"/>
              <w:ind w:right="113"/>
              <w:rPr>
                <w:szCs w:val="24"/>
                <w:lang w:val="fr-FR"/>
              </w:rPr>
            </w:pPr>
            <w:r w:rsidRPr="007B7E30">
              <w:rPr>
                <w:szCs w:val="24"/>
                <w:lang w:val="fr-FR"/>
              </w:rPr>
              <w:t>Mélange inflammable gaz/air, Vol.%</w:t>
            </w:r>
            <w:r w:rsidR="00353B3F" w:rsidRPr="007B7E30">
              <w:rPr>
                <w:szCs w:val="24"/>
                <w:lang w:val="fr-FR"/>
              </w:rPr>
              <w:t xml:space="preserve"> :</w:t>
            </w:r>
            <w:r w:rsidRPr="007B7E30">
              <w:rPr>
                <w:szCs w:val="24"/>
                <w:lang w:val="fr-FR"/>
              </w:rPr>
              <w:t xml:space="preserve"> </w:t>
            </w:r>
            <w:r w:rsidRPr="007B7E30">
              <w:rPr>
                <w:b/>
                <w:szCs w:val="24"/>
                <w:lang w:val="fr-FR"/>
              </w:rPr>
              <w:t>1,4 – 9,4</w:t>
            </w:r>
          </w:p>
        </w:tc>
        <w:tc>
          <w:tcPr>
            <w:tcW w:w="4820" w:type="dxa"/>
            <w:shd w:val="clear" w:color="auto" w:fill="auto"/>
          </w:tcPr>
          <w:p w:rsidR="00212FEA" w:rsidRPr="007B7E30" w:rsidRDefault="00212FEA" w:rsidP="00212FEA">
            <w:pPr>
              <w:suppressAutoHyphens w:val="0"/>
              <w:spacing w:before="40" w:after="120" w:line="220" w:lineRule="exact"/>
              <w:ind w:right="113"/>
              <w:rPr>
                <w:lang w:val="fr-FR"/>
              </w:rPr>
            </w:pPr>
          </w:p>
        </w:tc>
      </w:tr>
      <w:tr w:rsidR="00212FEA" w:rsidRPr="007B7E30" w:rsidTr="00212FEA">
        <w:tc>
          <w:tcPr>
            <w:tcW w:w="4819" w:type="dxa"/>
            <w:shd w:val="clear" w:color="auto" w:fill="auto"/>
          </w:tcPr>
          <w:p w:rsidR="00212FEA" w:rsidRPr="007B7E30" w:rsidRDefault="00212FEA" w:rsidP="00353B3F">
            <w:pPr>
              <w:suppressAutoHyphens w:val="0"/>
              <w:spacing w:before="40" w:after="120" w:line="220" w:lineRule="exact"/>
              <w:ind w:right="113"/>
              <w:rPr>
                <w:szCs w:val="24"/>
                <w:lang w:val="fr-FR"/>
              </w:rPr>
            </w:pPr>
            <w:r w:rsidRPr="007B7E30">
              <w:rPr>
                <w:szCs w:val="24"/>
                <w:lang w:val="fr-FR"/>
              </w:rPr>
              <w:t>Température d’auto-inflammation</w:t>
            </w:r>
            <w:r w:rsidR="00353B3F" w:rsidRPr="007B7E30">
              <w:rPr>
                <w:szCs w:val="24"/>
                <w:lang w:val="fr-FR"/>
              </w:rPr>
              <w:t xml:space="preserve"> :</w:t>
            </w:r>
            <w:r w:rsidRPr="007B7E30">
              <w:rPr>
                <w:szCs w:val="24"/>
                <w:lang w:val="fr-FR"/>
              </w:rPr>
              <w:t xml:space="preserve">   </w:t>
            </w:r>
            <w:r w:rsidRPr="007B7E30">
              <w:rPr>
                <w:b/>
                <w:szCs w:val="24"/>
                <w:lang w:val="fr-FR"/>
              </w:rPr>
              <w:t xml:space="preserve">365 </w:t>
            </w:r>
            <w:r w:rsidRPr="007B7E30">
              <w:rPr>
                <w:b/>
                <w:lang w:val="fr-FR"/>
              </w:rPr>
              <w:sym w:font="Symbol" w:char="F0B0"/>
            </w:r>
            <w:r w:rsidRPr="007B7E30">
              <w:rPr>
                <w:b/>
                <w:szCs w:val="24"/>
                <w:lang w:val="fr-FR"/>
              </w:rPr>
              <w:t>C</w:t>
            </w:r>
          </w:p>
        </w:tc>
        <w:tc>
          <w:tcPr>
            <w:tcW w:w="4820" w:type="dxa"/>
            <w:shd w:val="clear" w:color="auto" w:fill="auto"/>
          </w:tcPr>
          <w:p w:rsidR="00212FEA" w:rsidRPr="007B7E30" w:rsidRDefault="00212FEA" w:rsidP="009E2FAB">
            <w:pPr>
              <w:suppressAutoHyphens w:val="0"/>
              <w:spacing w:before="40" w:after="120" w:line="220" w:lineRule="exact"/>
              <w:ind w:right="113"/>
              <w:rPr>
                <w:szCs w:val="24"/>
                <w:lang w:val="fr-FR"/>
              </w:rPr>
            </w:pPr>
            <w:r w:rsidRPr="007B7E30">
              <w:rPr>
                <w:szCs w:val="24"/>
                <w:lang w:val="fr-FR"/>
              </w:rPr>
              <w:t>Température critique</w:t>
            </w:r>
            <w:r w:rsidR="00353B3F" w:rsidRPr="007B7E30">
              <w:rPr>
                <w:szCs w:val="24"/>
                <w:lang w:val="fr-FR"/>
              </w:rPr>
              <w:t xml:space="preserve"> :</w:t>
            </w:r>
            <w:r w:rsidRPr="007B7E30">
              <w:rPr>
                <w:szCs w:val="24"/>
                <w:lang w:val="fr-FR"/>
              </w:rPr>
              <w:t xml:space="preserve"> </w:t>
            </w:r>
            <w:r w:rsidRPr="007B7E30">
              <w:rPr>
                <w:b/>
                <w:szCs w:val="24"/>
                <w:lang w:val="fr-FR"/>
              </w:rPr>
              <w:t xml:space="preserve">152 </w:t>
            </w:r>
            <w:r w:rsidRPr="007B7E30">
              <w:rPr>
                <w:b/>
                <w:lang w:val="fr-FR"/>
              </w:rPr>
              <w:sym w:font="Symbol" w:char="F0B0"/>
            </w:r>
            <w:r w:rsidRPr="007B7E30">
              <w:rPr>
                <w:b/>
                <w:szCs w:val="24"/>
                <w:lang w:val="fr-FR"/>
              </w:rPr>
              <w:t>C</w:t>
            </w:r>
          </w:p>
        </w:tc>
      </w:tr>
      <w:tr w:rsidR="00212FEA" w:rsidRPr="007B7E30" w:rsidTr="00212FEA">
        <w:tc>
          <w:tcPr>
            <w:tcW w:w="4819" w:type="dxa"/>
            <w:shd w:val="clear" w:color="auto" w:fill="auto"/>
          </w:tcPr>
          <w:p w:rsidR="00212FEA" w:rsidRPr="007B7E30" w:rsidRDefault="00212FEA" w:rsidP="00212FEA">
            <w:pPr>
              <w:suppressAutoHyphens w:val="0"/>
              <w:spacing w:before="40" w:after="120" w:line="220" w:lineRule="exact"/>
              <w:ind w:right="113"/>
              <w:rPr>
                <w:szCs w:val="24"/>
                <w:lang w:val="fr-FR"/>
              </w:rPr>
            </w:pPr>
            <w:r w:rsidRPr="007B7E30">
              <w:rPr>
                <w:szCs w:val="24"/>
                <w:lang w:val="fr-FR"/>
              </w:rPr>
              <w:t>Valeur limite au travail</w:t>
            </w:r>
            <w:r w:rsidR="00353B3F" w:rsidRPr="007B7E30">
              <w:rPr>
                <w:szCs w:val="24"/>
                <w:lang w:val="fr-FR"/>
              </w:rPr>
              <w:t xml:space="preserve"> :</w:t>
            </w:r>
            <w:r w:rsidRPr="007B7E30">
              <w:rPr>
                <w:szCs w:val="24"/>
                <w:lang w:val="fr-FR"/>
              </w:rPr>
              <w:t xml:space="preserve">   </w:t>
            </w:r>
            <w:r w:rsidRPr="007B7E30">
              <w:rPr>
                <w:b/>
                <w:szCs w:val="24"/>
                <w:lang w:val="fr-FR"/>
              </w:rPr>
              <w:t>1000- ppm</w:t>
            </w:r>
          </w:p>
        </w:tc>
        <w:tc>
          <w:tcPr>
            <w:tcW w:w="4820" w:type="dxa"/>
            <w:shd w:val="clear" w:color="auto" w:fill="auto"/>
          </w:tcPr>
          <w:p w:rsidR="00212FEA" w:rsidRPr="007B7E30" w:rsidRDefault="00212FEA" w:rsidP="00212FEA">
            <w:pPr>
              <w:suppressAutoHyphens w:val="0"/>
              <w:spacing w:before="40" w:after="120" w:line="220" w:lineRule="exact"/>
              <w:ind w:right="113"/>
              <w:rPr>
                <w:lang w:val="fr-FR"/>
              </w:rPr>
            </w:pPr>
          </w:p>
        </w:tc>
      </w:tr>
    </w:tbl>
    <w:p w:rsidR="00212FEA" w:rsidRPr="007B7E30" w:rsidRDefault="00212FEA" w:rsidP="00212FEA">
      <w:pPr>
        <w:rPr>
          <w:color w:val="000000"/>
          <w:lang w:val="fr-FR"/>
        </w:rPr>
      </w:pP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1841"/>
        <w:gridCol w:w="1843"/>
        <w:gridCol w:w="1843"/>
        <w:gridCol w:w="1843"/>
      </w:tblGrid>
      <w:tr w:rsidR="00212FEA" w:rsidRPr="007B7E30" w:rsidTr="00212FEA">
        <w:trPr>
          <w:tblHeader/>
        </w:trPr>
        <w:tc>
          <w:tcPr>
            <w:tcW w:w="7370" w:type="dxa"/>
            <w:gridSpan w:val="4"/>
            <w:tcBorders>
              <w:top w:val="single" w:sz="4" w:space="0" w:color="auto"/>
              <w:bottom w:val="single" w:sz="2" w:space="0" w:color="auto"/>
            </w:tcBorders>
            <w:shd w:val="clear" w:color="auto" w:fill="auto"/>
            <w:vAlign w:val="bottom"/>
          </w:tcPr>
          <w:p w:rsidR="00212FEA" w:rsidRPr="007B7E30" w:rsidRDefault="00212FEA" w:rsidP="00212FEA">
            <w:pPr>
              <w:suppressAutoHyphens w:val="0"/>
              <w:spacing w:before="80" w:after="80" w:line="200" w:lineRule="exact"/>
              <w:ind w:right="113"/>
              <w:jc w:val="center"/>
              <w:rPr>
                <w:i/>
                <w:sz w:val="16"/>
                <w:szCs w:val="16"/>
                <w:lang w:val="fr-FR"/>
              </w:rPr>
            </w:pPr>
            <w:r w:rsidRPr="007B7E30">
              <w:rPr>
                <w:i/>
                <w:sz w:val="16"/>
                <w:szCs w:val="16"/>
                <w:lang w:val="fr-FR"/>
              </w:rPr>
              <w:t>Equilibres vapeur/liquide</w:t>
            </w:r>
          </w:p>
        </w:tc>
      </w:tr>
      <w:tr w:rsidR="00212FEA" w:rsidRPr="007B7E30" w:rsidTr="00212FEA">
        <w:tc>
          <w:tcPr>
            <w:tcW w:w="1841" w:type="dxa"/>
            <w:tcBorders>
              <w:top w:val="single" w:sz="2" w:space="0" w:color="auto"/>
              <w:bottom w:val="single" w:sz="12" w:space="0" w:color="auto"/>
            </w:tcBorders>
            <w:shd w:val="clear" w:color="auto" w:fill="auto"/>
          </w:tcPr>
          <w:p w:rsidR="00212FEA" w:rsidRPr="007B7E30" w:rsidRDefault="00212FEA" w:rsidP="00212FEA">
            <w:pPr>
              <w:suppressAutoHyphens w:val="0"/>
              <w:spacing w:before="40" w:after="40" w:line="220" w:lineRule="exact"/>
              <w:ind w:right="113"/>
              <w:jc w:val="center"/>
              <w:rPr>
                <w:sz w:val="18"/>
                <w:szCs w:val="24"/>
                <w:lang w:val="fr-FR"/>
              </w:rPr>
            </w:pPr>
            <w:r w:rsidRPr="007B7E30">
              <w:rPr>
                <w:b/>
                <w:i/>
                <w:sz w:val="18"/>
                <w:szCs w:val="24"/>
                <w:lang w:val="fr-FR"/>
              </w:rPr>
              <w:t xml:space="preserve">T </w:t>
            </w:r>
            <w:r w:rsidRPr="007B7E30">
              <w:rPr>
                <w:b/>
                <w:sz w:val="18"/>
                <w:szCs w:val="24"/>
                <w:lang w:val="fr-FR"/>
              </w:rPr>
              <w:t>[</w:t>
            </w:r>
            <w:r w:rsidRPr="007B7E30">
              <w:rPr>
                <w:b/>
                <w:sz w:val="18"/>
                <w:lang w:val="fr-FR"/>
              </w:rPr>
              <w:sym w:font="Symbol" w:char="F0B0"/>
            </w:r>
            <w:r w:rsidRPr="007B7E30">
              <w:rPr>
                <w:b/>
                <w:sz w:val="18"/>
                <w:szCs w:val="24"/>
                <w:lang w:val="fr-FR"/>
              </w:rPr>
              <w:t>C]</w:t>
            </w:r>
          </w:p>
        </w:tc>
        <w:tc>
          <w:tcPr>
            <w:tcW w:w="1843" w:type="dxa"/>
            <w:tcBorders>
              <w:top w:val="single" w:sz="2" w:space="0" w:color="auto"/>
              <w:bottom w:val="single" w:sz="12" w:space="0" w:color="auto"/>
            </w:tcBorders>
            <w:shd w:val="clear" w:color="auto" w:fill="auto"/>
          </w:tcPr>
          <w:p w:rsidR="00212FEA" w:rsidRPr="007B7E30" w:rsidRDefault="00212FEA" w:rsidP="00212FEA">
            <w:pPr>
              <w:suppressAutoHyphens w:val="0"/>
              <w:spacing w:before="40" w:after="40" w:line="220" w:lineRule="exact"/>
              <w:ind w:right="113"/>
              <w:jc w:val="center"/>
              <w:rPr>
                <w:sz w:val="18"/>
                <w:szCs w:val="24"/>
                <w:lang w:val="fr-FR"/>
              </w:rPr>
            </w:pPr>
            <w:r w:rsidRPr="007B7E30">
              <w:rPr>
                <w:b/>
                <w:i/>
                <w:sz w:val="18"/>
                <w:szCs w:val="24"/>
                <w:lang w:val="fr-FR"/>
              </w:rPr>
              <w:t>p</w:t>
            </w:r>
            <w:r w:rsidRPr="007B7E30">
              <w:rPr>
                <w:b/>
                <w:i/>
                <w:sz w:val="18"/>
                <w:szCs w:val="24"/>
                <w:vertAlign w:val="subscript"/>
                <w:lang w:val="fr-FR"/>
              </w:rPr>
              <w:t xml:space="preserve"> </w:t>
            </w:r>
            <w:r w:rsidRPr="007B7E30">
              <w:rPr>
                <w:b/>
                <w:sz w:val="18"/>
                <w:szCs w:val="24"/>
                <w:vertAlign w:val="subscript"/>
                <w:lang w:val="fr-FR"/>
              </w:rPr>
              <w:t>max</w:t>
            </w:r>
            <w:r w:rsidRPr="007B7E30">
              <w:rPr>
                <w:b/>
                <w:sz w:val="18"/>
                <w:szCs w:val="24"/>
                <w:lang w:val="fr-FR"/>
              </w:rPr>
              <w:t xml:space="preserve"> [bar]</w:t>
            </w:r>
          </w:p>
        </w:tc>
        <w:tc>
          <w:tcPr>
            <w:tcW w:w="1843" w:type="dxa"/>
            <w:tcBorders>
              <w:top w:val="single" w:sz="2" w:space="0" w:color="auto"/>
              <w:bottom w:val="single" w:sz="12" w:space="0" w:color="auto"/>
            </w:tcBorders>
            <w:shd w:val="clear" w:color="auto" w:fill="auto"/>
          </w:tcPr>
          <w:p w:rsidR="00212FEA" w:rsidRPr="007B7E30" w:rsidRDefault="00212FEA" w:rsidP="00212FEA">
            <w:pPr>
              <w:suppressAutoHyphens w:val="0"/>
              <w:spacing w:before="40" w:after="40" w:line="220" w:lineRule="exact"/>
              <w:ind w:right="113"/>
              <w:jc w:val="center"/>
              <w:rPr>
                <w:sz w:val="18"/>
                <w:szCs w:val="24"/>
                <w:lang w:val="fr-FR"/>
              </w:rPr>
            </w:pPr>
            <w:r w:rsidRPr="007B7E30">
              <w:rPr>
                <w:b/>
                <w:sz w:val="18"/>
                <w:lang w:val="fr-FR"/>
              </w:rPr>
              <w:sym w:font="Symbol" w:char="F072"/>
            </w:r>
            <w:r w:rsidRPr="007B7E30">
              <w:rPr>
                <w:b/>
                <w:sz w:val="18"/>
                <w:szCs w:val="24"/>
                <w:vertAlign w:val="subscript"/>
                <w:lang w:val="fr-FR"/>
              </w:rPr>
              <w:t>L</w:t>
            </w:r>
            <w:r w:rsidRPr="007B7E30">
              <w:rPr>
                <w:b/>
                <w:sz w:val="18"/>
                <w:szCs w:val="24"/>
                <w:lang w:val="fr-FR"/>
              </w:rPr>
              <w:t xml:space="preserve"> [kg/m</w:t>
            </w:r>
            <w:r w:rsidRPr="007B7E30">
              <w:rPr>
                <w:b/>
                <w:sz w:val="18"/>
                <w:szCs w:val="24"/>
                <w:vertAlign w:val="superscript"/>
                <w:lang w:val="fr-FR"/>
              </w:rPr>
              <w:t>3</w:t>
            </w:r>
            <w:r w:rsidRPr="007B7E30">
              <w:rPr>
                <w:b/>
                <w:sz w:val="18"/>
                <w:szCs w:val="24"/>
                <w:lang w:val="fr-FR"/>
              </w:rPr>
              <w:t>]</w:t>
            </w:r>
          </w:p>
        </w:tc>
        <w:tc>
          <w:tcPr>
            <w:tcW w:w="1843" w:type="dxa"/>
            <w:tcBorders>
              <w:top w:val="single" w:sz="2" w:space="0" w:color="auto"/>
              <w:bottom w:val="single" w:sz="12" w:space="0" w:color="auto"/>
            </w:tcBorders>
            <w:shd w:val="clear" w:color="auto" w:fill="auto"/>
          </w:tcPr>
          <w:p w:rsidR="00212FEA" w:rsidRPr="007B7E30" w:rsidRDefault="00212FEA" w:rsidP="00212FEA">
            <w:pPr>
              <w:suppressAutoHyphens w:val="0"/>
              <w:spacing w:before="40" w:after="40" w:line="220" w:lineRule="exact"/>
              <w:ind w:right="113"/>
              <w:jc w:val="center"/>
              <w:rPr>
                <w:sz w:val="18"/>
                <w:szCs w:val="24"/>
                <w:lang w:val="fr-FR"/>
              </w:rPr>
            </w:pPr>
            <w:r w:rsidRPr="007B7E30">
              <w:rPr>
                <w:b/>
                <w:sz w:val="18"/>
                <w:lang w:val="fr-FR"/>
              </w:rPr>
              <w:sym w:font="Symbol" w:char="F072"/>
            </w:r>
            <w:r w:rsidRPr="007B7E30">
              <w:rPr>
                <w:b/>
                <w:sz w:val="18"/>
                <w:szCs w:val="24"/>
                <w:vertAlign w:val="subscript"/>
                <w:lang w:val="fr-FR"/>
              </w:rPr>
              <w:t xml:space="preserve">G </w:t>
            </w:r>
            <w:r w:rsidRPr="007B7E30">
              <w:rPr>
                <w:b/>
                <w:sz w:val="18"/>
                <w:szCs w:val="24"/>
                <w:lang w:val="fr-FR"/>
              </w:rPr>
              <w:t>[kg/m</w:t>
            </w:r>
            <w:r w:rsidRPr="007B7E30">
              <w:rPr>
                <w:b/>
                <w:sz w:val="18"/>
                <w:szCs w:val="24"/>
                <w:vertAlign w:val="superscript"/>
                <w:lang w:val="fr-FR"/>
              </w:rPr>
              <w:t>3</w:t>
            </w:r>
            <w:r w:rsidRPr="007B7E30">
              <w:rPr>
                <w:b/>
                <w:sz w:val="18"/>
                <w:szCs w:val="24"/>
                <w:lang w:val="fr-FR"/>
              </w:rPr>
              <w:t>]</w:t>
            </w:r>
          </w:p>
        </w:tc>
      </w:tr>
      <w:tr w:rsidR="00212FEA" w:rsidRPr="007B7E30" w:rsidTr="00212FEA">
        <w:tc>
          <w:tcPr>
            <w:tcW w:w="1841" w:type="dxa"/>
            <w:tcBorders>
              <w:top w:val="single" w:sz="12" w:space="0" w:color="auto"/>
            </w:tcBorders>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- 10</w:t>
            </w:r>
          </w:p>
        </w:tc>
        <w:tc>
          <w:tcPr>
            <w:tcW w:w="1843" w:type="dxa"/>
            <w:tcBorders>
              <w:top w:val="single" w:sz="12" w:space="0" w:color="auto"/>
            </w:tcBorders>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0,70</w:t>
            </w:r>
          </w:p>
        </w:tc>
        <w:tc>
          <w:tcPr>
            <w:tcW w:w="1843" w:type="dxa"/>
            <w:tcBorders>
              <w:top w:val="single" w:sz="12" w:space="0" w:color="auto"/>
            </w:tcBorders>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611,9</w:t>
            </w:r>
          </w:p>
        </w:tc>
        <w:tc>
          <w:tcPr>
            <w:tcW w:w="1843" w:type="dxa"/>
            <w:tcBorders>
              <w:top w:val="single" w:sz="12" w:space="0" w:color="auto"/>
            </w:tcBorders>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1,90</w:t>
            </w:r>
          </w:p>
        </w:tc>
      </w:tr>
      <w:tr w:rsidR="00212FEA" w:rsidRPr="007B7E30" w:rsidTr="00212FEA">
        <w:tc>
          <w:tcPr>
            <w:tcW w:w="1841"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- 5</w:t>
            </w:r>
          </w:p>
        </w:tc>
        <w:tc>
          <w:tcPr>
            <w:tcW w:w="1843"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0,85</w:t>
            </w:r>
          </w:p>
        </w:tc>
        <w:tc>
          <w:tcPr>
            <w:tcW w:w="1843"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606,5</w:t>
            </w:r>
          </w:p>
        </w:tc>
        <w:tc>
          <w:tcPr>
            <w:tcW w:w="1843"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2,27</w:t>
            </w:r>
          </w:p>
        </w:tc>
      </w:tr>
      <w:tr w:rsidR="00212FEA" w:rsidRPr="007B7E30" w:rsidTr="00212FEA">
        <w:tc>
          <w:tcPr>
            <w:tcW w:w="1841"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0</w:t>
            </w:r>
          </w:p>
        </w:tc>
        <w:tc>
          <w:tcPr>
            <w:tcW w:w="1843"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1,03</w:t>
            </w:r>
          </w:p>
        </w:tc>
        <w:tc>
          <w:tcPr>
            <w:tcW w:w="1843"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601,1</w:t>
            </w:r>
          </w:p>
        </w:tc>
        <w:tc>
          <w:tcPr>
            <w:tcW w:w="1843"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2,72</w:t>
            </w:r>
          </w:p>
        </w:tc>
      </w:tr>
      <w:tr w:rsidR="00212FEA" w:rsidRPr="007B7E30" w:rsidTr="00212FEA">
        <w:tc>
          <w:tcPr>
            <w:tcW w:w="1841"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5</w:t>
            </w:r>
          </w:p>
        </w:tc>
        <w:tc>
          <w:tcPr>
            <w:tcW w:w="1843"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1,24</w:t>
            </w:r>
          </w:p>
        </w:tc>
        <w:tc>
          <w:tcPr>
            <w:tcW w:w="1843"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595,6</w:t>
            </w:r>
          </w:p>
        </w:tc>
        <w:tc>
          <w:tcPr>
            <w:tcW w:w="1843"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3,23</w:t>
            </w:r>
          </w:p>
        </w:tc>
      </w:tr>
      <w:tr w:rsidR="00212FEA" w:rsidRPr="007B7E30" w:rsidTr="00212FEA">
        <w:tc>
          <w:tcPr>
            <w:tcW w:w="1841"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10</w:t>
            </w:r>
          </w:p>
        </w:tc>
        <w:tc>
          <w:tcPr>
            <w:tcW w:w="1843"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1,48</w:t>
            </w:r>
          </w:p>
        </w:tc>
        <w:tc>
          <w:tcPr>
            <w:tcW w:w="1843"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590,1</w:t>
            </w:r>
          </w:p>
        </w:tc>
        <w:tc>
          <w:tcPr>
            <w:tcW w:w="1843"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3,81</w:t>
            </w:r>
          </w:p>
        </w:tc>
      </w:tr>
      <w:tr w:rsidR="00212FEA" w:rsidRPr="007B7E30" w:rsidTr="00212FEA">
        <w:tc>
          <w:tcPr>
            <w:tcW w:w="1841"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15</w:t>
            </w:r>
          </w:p>
        </w:tc>
        <w:tc>
          <w:tcPr>
            <w:tcW w:w="1843"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1,76</w:t>
            </w:r>
          </w:p>
        </w:tc>
        <w:tc>
          <w:tcPr>
            <w:tcW w:w="1843"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584,4</w:t>
            </w:r>
          </w:p>
        </w:tc>
        <w:tc>
          <w:tcPr>
            <w:tcW w:w="1843"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4,49</w:t>
            </w:r>
          </w:p>
        </w:tc>
      </w:tr>
      <w:tr w:rsidR="00212FEA" w:rsidRPr="007B7E30" w:rsidTr="00212FEA">
        <w:tc>
          <w:tcPr>
            <w:tcW w:w="1841"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20</w:t>
            </w:r>
          </w:p>
        </w:tc>
        <w:tc>
          <w:tcPr>
            <w:tcW w:w="1843"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2,07</w:t>
            </w:r>
          </w:p>
        </w:tc>
        <w:tc>
          <w:tcPr>
            <w:tcW w:w="1843"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578,7</w:t>
            </w:r>
          </w:p>
        </w:tc>
        <w:tc>
          <w:tcPr>
            <w:tcW w:w="1843"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5,23</w:t>
            </w:r>
          </w:p>
        </w:tc>
      </w:tr>
      <w:tr w:rsidR="00212FEA" w:rsidRPr="007B7E30" w:rsidTr="00212FEA">
        <w:tc>
          <w:tcPr>
            <w:tcW w:w="1841"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25</w:t>
            </w:r>
          </w:p>
        </w:tc>
        <w:tc>
          <w:tcPr>
            <w:tcW w:w="1843"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2,43</w:t>
            </w:r>
          </w:p>
        </w:tc>
        <w:tc>
          <w:tcPr>
            <w:tcW w:w="1843"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572,9</w:t>
            </w:r>
          </w:p>
        </w:tc>
        <w:tc>
          <w:tcPr>
            <w:tcW w:w="1843"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6,09</w:t>
            </w:r>
          </w:p>
        </w:tc>
      </w:tr>
      <w:tr w:rsidR="00212FEA" w:rsidRPr="007B7E30" w:rsidTr="00212FEA">
        <w:tc>
          <w:tcPr>
            <w:tcW w:w="1841"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30</w:t>
            </w:r>
          </w:p>
        </w:tc>
        <w:tc>
          <w:tcPr>
            <w:tcW w:w="1843"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2,83</w:t>
            </w:r>
          </w:p>
        </w:tc>
        <w:tc>
          <w:tcPr>
            <w:tcW w:w="1843"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566,9</w:t>
            </w:r>
          </w:p>
        </w:tc>
        <w:tc>
          <w:tcPr>
            <w:tcW w:w="1843"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7,04</w:t>
            </w:r>
          </w:p>
        </w:tc>
      </w:tr>
      <w:tr w:rsidR="00212FEA" w:rsidRPr="007B7E30" w:rsidTr="00212FEA">
        <w:tc>
          <w:tcPr>
            <w:tcW w:w="1841"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35</w:t>
            </w:r>
          </w:p>
        </w:tc>
        <w:tc>
          <w:tcPr>
            <w:tcW w:w="1843"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3,27</w:t>
            </w:r>
          </w:p>
        </w:tc>
        <w:tc>
          <w:tcPr>
            <w:tcW w:w="1843"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560,9</w:t>
            </w:r>
          </w:p>
        </w:tc>
        <w:tc>
          <w:tcPr>
            <w:tcW w:w="1843"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p>
        </w:tc>
      </w:tr>
      <w:tr w:rsidR="00212FEA" w:rsidRPr="007B7E30" w:rsidTr="00212FEA">
        <w:tc>
          <w:tcPr>
            <w:tcW w:w="1841"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40</w:t>
            </w:r>
          </w:p>
        </w:tc>
        <w:tc>
          <w:tcPr>
            <w:tcW w:w="1843"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3,77</w:t>
            </w:r>
          </w:p>
        </w:tc>
        <w:tc>
          <w:tcPr>
            <w:tcW w:w="1843"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554,7</w:t>
            </w:r>
          </w:p>
        </w:tc>
        <w:tc>
          <w:tcPr>
            <w:tcW w:w="1843"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p>
        </w:tc>
      </w:tr>
      <w:tr w:rsidR="00212FEA" w:rsidRPr="007B7E30" w:rsidTr="00212FEA">
        <w:tc>
          <w:tcPr>
            <w:tcW w:w="1841"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45</w:t>
            </w:r>
          </w:p>
        </w:tc>
        <w:tc>
          <w:tcPr>
            <w:tcW w:w="1843"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4,32</w:t>
            </w:r>
          </w:p>
        </w:tc>
        <w:tc>
          <w:tcPr>
            <w:tcW w:w="1843"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548,5</w:t>
            </w:r>
          </w:p>
        </w:tc>
        <w:tc>
          <w:tcPr>
            <w:tcW w:w="1843"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p>
        </w:tc>
      </w:tr>
      <w:tr w:rsidR="00212FEA" w:rsidRPr="007B7E30" w:rsidTr="00212FEA">
        <w:tc>
          <w:tcPr>
            <w:tcW w:w="1841"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50</w:t>
            </w:r>
          </w:p>
        </w:tc>
        <w:tc>
          <w:tcPr>
            <w:tcW w:w="1843"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4,93</w:t>
            </w:r>
          </w:p>
        </w:tc>
        <w:tc>
          <w:tcPr>
            <w:tcW w:w="1843"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542,0</w:t>
            </w:r>
          </w:p>
        </w:tc>
        <w:tc>
          <w:tcPr>
            <w:tcW w:w="1843"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p>
        </w:tc>
      </w:tr>
    </w:tbl>
    <w:p w:rsidR="00212FEA" w:rsidRPr="007B7E30" w:rsidRDefault="00212FEA" w:rsidP="00212FEA">
      <w:pPr>
        <w:spacing w:after="120"/>
        <w:ind w:left="1134" w:right="1134"/>
        <w:jc w:val="both"/>
        <w:rPr>
          <w:lang w:val="fr-FR"/>
        </w:rPr>
      </w:pPr>
      <w:r w:rsidRPr="007B7E30">
        <w:rPr>
          <w:lang w:val="fr-FR"/>
        </w:rPr>
        <w:br w:type="page"/>
      </w:r>
      <w:r w:rsidRPr="007B7E30">
        <w:rPr>
          <w:lang w:val="fr-FR"/>
        </w:rPr>
        <w:lastRenderedPageBreak/>
        <w:t>Propriétés des matières CHLORURE DE VINYLE STABILISÉ</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3685"/>
        <w:gridCol w:w="3685"/>
      </w:tblGrid>
      <w:tr w:rsidR="00212FEA" w:rsidRPr="007B7E30" w:rsidTr="00212FEA">
        <w:trPr>
          <w:tblHeader/>
        </w:trPr>
        <w:tc>
          <w:tcPr>
            <w:tcW w:w="4819" w:type="dxa"/>
            <w:tcBorders>
              <w:top w:val="single" w:sz="4" w:space="0" w:color="auto"/>
              <w:bottom w:val="nil"/>
            </w:tcBorders>
            <w:shd w:val="clear" w:color="auto" w:fill="auto"/>
            <w:vAlign w:val="bottom"/>
          </w:tcPr>
          <w:p w:rsidR="00212FEA" w:rsidRPr="007B7E30" w:rsidRDefault="00212FEA" w:rsidP="00212FEA">
            <w:pPr>
              <w:suppressAutoHyphens w:val="0"/>
              <w:spacing w:before="40" w:after="120" w:line="220" w:lineRule="exact"/>
              <w:ind w:right="113"/>
              <w:rPr>
                <w:szCs w:val="24"/>
                <w:lang w:val="fr-FR"/>
              </w:rPr>
            </w:pPr>
            <w:r w:rsidRPr="007B7E30">
              <w:rPr>
                <w:szCs w:val="24"/>
                <w:lang w:val="fr-FR"/>
              </w:rPr>
              <w:t>Nom</w:t>
            </w:r>
            <w:r w:rsidR="00353B3F" w:rsidRPr="007B7E30">
              <w:rPr>
                <w:szCs w:val="24"/>
                <w:lang w:val="fr-FR"/>
              </w:rPr>
              <w:t xml:space="preserve"> :</w:t>
            </w:r>
            <w:r w:rsidRPr="007B7E30">
              <w:rPr>
                <w:szCs w:val="24"/>
                <w:lang w:val="fr-FR"/>
              </w:rPr>
              <w:t xml:space="preserve">   </w:t>
            </w:r>
            <w:r w:rsidRPr="007B7E30">
              <w:rPr>
                <w:b/>
                <w:szCs w:val="24"/>
                <w:lang w:val="fr-FR"/>
              </w:rPr>
              <w:t xml:space="preserve">CHLORURE DE VINYLE </w:t>
            </w:r>
            <w:r w:rsidRPr="007B7E30">
              <w:rPr>
                <w:b/>
                <w:szCs w:val="24"/>
                <w:lang w:val="fr-FR"/>
              </w:rPr>
              <w:tab/>
              <w:t>STABILISÉ</w:t>
            </w:r>
          </w:p>
        </w:tc>
        <w:tc>
          <w:tcPr>
            <w:tcW w:w="4820" w:type="dxa"/>
            <w:tcBorders>
              <w:top w:val="single" w:sz="4" w:space="0" w:color="auto"/>
              <w:bottom w:val="nil"/>
            </w:tcBorders>
            <w:shd w:val="clear" w:color="auto" w:fill="auto"/>
            <w:vAlign w:val="bottom"/>
          </w:tcPr>
          <w:p w:rsidR="00212FEA" w:rsidRPr="007B7E30" w:rsidRDefault="00212FEA" w:rsidP="00212FEA">
            <w:pPr>
              <w:suppressAutoHyphens w:val="0"/>
              <w:spacing w:before="40" w:after="120" w:line="220" w:lineRule="exact"/>
              <w:ind w:right="113"/>
              <w:rPr>
                <w:szCs w:val="24"/>
                <w:lang w:val="fr-FR"/>
              </w:rPr>
            </w:pPr>
            <w:r w:rsidRPr="007B7E30">
              <w:rPr>
                <w:szCs w:val="24"/>
                <w:lang w:val="fr-FR"/>
              </w:rPr>
              <w:t>No ONU</w:t>
            </w:r>
            <w:r w:rsidR="00353B3F" w:rsidRPr="007B7E30">
              <w:rPr>
                <w:szCs w:val="24"/>
                <w:lang w:val="fr-FR"/>
              </w:rPr>
              <w:t xml:space="preserve"> :</w:t>
            </w:r>
            <w:r w:rsidRPr="007B7E30">
              <w:rPr>
                <w:szCs w:val="24"/>
                <w:lang w:val="fr-FR"/>
              </w:rPr>
              <w:t xml:space="preserve">     </w:t>
            </w:r>
            <w:r w:rsidRPr="007B7E30">
              <w:rPr>
                <w:b/>
                <w:szCs w:val="24"/>
                <w:lang w:val="fr-FR"/>
              </w:rPr>
              <w:t>1086</w:t>
            </w:r>
          </w:p>
        </w:tc>
      </w:tr>
      <w:tr w:rsidR="00212FEA" w:rsidRPr="007B7E30" w:rsidTr="00212FEA">
        <w:tc>
          <w:tcPr>
            <w:tcW w:w="4819" w:type="dxa"/>
            <w:tcBorders>
              <w:top w:val="nil"/>
            </w:tcBorders>
            <w:shd w:val="clear" w:color="auto" w:fill="auto"/>
          </w:tcPr>
          <w:p w:rsidR="00212FEA" w:rsidRPr="007B7E30" w:rsidRDefault="00212FEA" w:rsidP="00212FEA">
            <w:pPr>
              <w:suppressAutoHyphens w:val="0"/>
              <w:spacing w:before="40" w:after="120" w:line="220" w:lineRule="exact"/>
              <w:ind w:right="113"/>
              <w:rPr>
                <w:szCs w:val="24"/>
                <w:lang w:val="fr-FR"/>
              </w:rPr>
            </w:pPr>
            <w:r w:rsidRPr="007B7E30">
              <w:rPr>
                <w:szCs w:val="24"/>
                <w:lang w:val="fr-FR"/>
              </w:rPr>
              <w:t>Formule</w:t>
            </w:r>
            <w:r w:rsidR="00353B3F" w:rsidRPr="007B7E30">
              <w:rPr>
                <w:szCs w:val="24"/>
                <w:lang w:val="fr-FR"/>
              </w:rPr>
              <w:t xml:space="preserve"> :</w:t>
            </w:r>
            <w:r w:rsidRPr="007B7E30">
              <w:rPr>
                <w:szCs w:val="24"/>
                <w:lang w:val="fr-FR"/>
              </w:rPr>
              <w:t xml:space="preserve">   </w:t>
            </w:r>
            <w:r w:rsidRPr="007B7E30">
              <w:rPr>
                <w:b/>
                <w:szCs w:val="24"/>
                <w:lang w:val="fr-FR"/>
              </w:rPr>
              <w:t>C</w:t>
            </w:r>
            <w:r w:rsidRPr="007B7E30">
              <w:rPr>
                <w:b/>
                <w:szCs w:val="24"/>
                <w:vertAlign w:val="subscript"/>
                <w:lang w:val="fr-FR"/>
              </w:rPr>
              <w:t>2</w:t>
            </w:r>
            <w:r w:rsidRPr="007B7E30">
              <w:rPr>
                <w:b/>
                <w:szCs w:val="24"/>
                <w:lang w:val="fr-FR"/>
              </w:rPr>
              <w:t>H</w:t>
            </w:r>
            <w:r w:rsidRPr="007B7E30">
              <w:rPr>
                <w:b/>
                <w:szCs w:val="24"/>
                <w:vertAlign w:val="subscript"/>
                <w:lang w:val="fr-FR"/>
              </w:rPr>
              <w:t>3</w:t>
            </w:r>
            <w:r w:rsidRPr="007B7E30">
              <w:rPr>
                <w:b/>
                <w:szCs w:val="24"/>
                <w:lang w:val="fr-FR"/>
              </w:rPr>
              <w:t>Cl</w:t>
            </w:r>
          </w:p>
        </w:tc>
        <w:tc>
          <w:tcPr>
            <w:tcW w:w="4820" w:type="dxa"/>
            <w:tcBorders>
              <w:top w:val="nil"/>
            </w:tcBorders>
            <w:shd w:val="clear" w:color="auto" w:fill="auto"/>
          </w:tcPr>
          <w:p w:rsidR="00212FEA" w:rsidRPr="007B7E30" w:rsidRDefault="00212FEA" w:rsidP="00212FEA">
            <w:pPr>
              <w:suppressAutoHyphens w:val="0"/>
              <w:spacing w:before="40" w:after="120" w:line="220" w:lineRule="exact"/>
              <w:ind w:right="113"/>
              <w:rPr>
                <w:lang w:val="fr-FR"/>
              </w:rPr>
            </w:pPr>
          </w:p>
        </w:tc>
      </w:tr>
      <w:tr w:rsidR="00212FEA" w:rsidRPr="007B7E30" w:rsidTr="00212FEA">
        <w:tc>
          <w:tcPr>
            <w:tcW w:w="4819" w:type="dxa"/>
            <w:shd w:val="clear" w:color="auto" w:fill="auto"/>
          </w:tcPr>
          <w:p w:rsidR="00212FEA" w:rsidRPr="007B7E30" w:rsidRDefault="00212FEA" w:rsidP="00212FEA">
            <w:pPr>
              <w:suppressAutoHyphens w:val="0"/>
              <w:spacing w:before="40" w:after="120" w:line="220" w:lineRule="exact"/>
              <w:ind w:right="113"/>
              <w:rPr>
                <w:szCs w:val="24"/>
                <w:lang w:val="fr-FR"/>
              </w:rPr>
            </w:pPr>
            <w:r w:rsidRPr="007B7E30">
              <w:rPr>
                <w:szCs w:val="24"/>
                <w:lang w:val="fr-FR"/>
              </w:rPr>
              <w:t>Point d’ébullition</w:t>
            </w:r>
            <w:r w:rsidR="00353B3F" w:rsidRPr="007B7E30">
              <w:rPr>
                <w:szCs w:val="24"/>
                <w:lang w:val="fr-FR"/>
              </w:rPr>
              <w:t xml:space="preserve"> :</w:t>
            </w:r>
            <w:r w:rsidRPr="007B7E30">
              <w:rPr>
                <w:szCs w:val="24"/>
                <w:lang w:val="fr-FR"/>
              </w:rPr>
              <w:t xml:space="preserve">         </w:t>
            </w:r>
            <w:r w:rsidRPr="007B7E30">
              <w:rPr>
                <w:b/>
                <w:szCs w:val="24"/>
                <w:lang w:val="fr-FR"/>
              </w:rPr>
              <w:t xml:space="preserve">- 13 </w:t>
            </w:r>
            <w:r w:rsidRPr="007B7E30">
              <w:rPr>
                <w:b/>
                <w:lang w:val="fr-FR"/>
              </w:rPr>
              <w:sym w:font="Symbol" w:char="F0B0"/>
            </w:r>
            <w:r w:rsidRPr="007B7E30">
              <w:rPr>
                <w:b/>
                <w:szCs w:val="24"/>
                <w:lang w:val="fr-FR"/>
              </w:rPr>
              <w:t>C</w:t>
            </w:r>
          </w:p>
        </w:tc>
        <w:tc>
          <w:tcPr>
            <w:tcW w:w="4820" w:type="dxa"/>
            <w:shd w:val="clear" w:color="auto" w:fill="auto"/>
          </w:tcPr>
          <w:p w:rsidR="00212FEA" w:rsidRPr="007B7E30" w:rsidRDefault="00212FEA" w:rsidP="00212FEA">
            <w:pPr>
              <w:suppressAutoHyphens w:val="0"/>
              <w:spacing w:before="40" w:after="120" w:line="220" w:lineRule="exact"/>
              <w:ind w:right="113"/>
              <w:rPr>
                <w:szCs w:val="24"/>
                <w:lang w:val="fr-FR"/>
              </w:rPr>
            </w:pPr>
            <w:r w:rsidRPr="007B7E30">
              <w:rPr>
                <w:szCs w:val="24"/>
                <w:lang w:val="fr-FR"/>
              </w:rPr>
              <w:t>Masse molaire</w:t>
            </w:r>
            <w:r w:rsidR="00353B3F" w:rsidRPr="007B7E30">
              <w:rPr>
                <w:szCs w:val="24"/>
                <w:lang w:val="fr-FR"/>
              </w:rPr>
              <w:t xml:space="preserve"> :</w:t>
            </w:r>
            <w:r w:rsidRPr="007B7E30">
              <w:rPr>
                <w:szCs w:val="24"/>
                <w:lang w:val="fr-FR"/>
              </w:rPr>
              <w:t xml:space="preserve"> </w:t>
            </w:r>
            <w:r w:rsidRPr="007B7E30">
              <w:rPr>
                <w:b/>
                <w:i/>
                <w:szCs w:val="24"/>
                <w:lang w:val="fr-FR"/>
              </w:rPr>
              <w:t>M</w:t>
            </w:r>
            <w:r w:rsidRPr="007B7E30">
              <w:rPr>
                <w:b/>
                <w:szCs w:val="24"/>
                <w:lang w:val="fr-FR"/>
              </w:rPr>
              <w:t xml:space="preserve"> = 62,50</w:t>
            </w:r>
          </w:p>
        </w:tc>
      </w:tr>
      <w:tr w:rsidR="00212FEA" w:rsidRPr="007B7E30" w:rsidTr="00212FEA">
        <w:tc>
          <w:tcPr>
            <w:tcW w:w="4819" w:type="dxa"/>
            <w:shd w:val="clear" w:color="auto" w:fill="auto"/>
          </w:tcPr>
          <w:p w:rsidR="00212FEA" w:rsidRPr="007B7E30" w:rsidRDefault="00212FEA" w:rsidP="009E2FAB">
            <w:pPr>
              <w:suppressAutoHyphens w:val="0"/>
              <w:spacing w:before="40" w:after="120" w:line="220" w:lineRule="exact"/>
              <w:ind w:right="113"/>
              <w:rPr>
                <w:szCs w:val="24"/>
                <w:lang w:val="fr-FR"/>
              </w:rPr>
            </w:pPr>
            <w:r w:rsidRPr="007B7E30">
              <w:rPr>
                <w:szCs w:val="24"/>
                <w:lang w:val="fr-FR"/>
              </w:rPr>
              <w:t>Rapport de la densité de vapeur par rapport à celle de l’air = 1 (15</w:t>
            </w:r>
            <w:r w:rsidRPr="007B7E30">
              <w:rPr>
                <w:lang w:val="fr-FR"/>
              </w:rPr>
              <w:sym w:font="Symbol" w:char="F0B0"/>
            </w:r>
            <w:r w:rsidRPr="007B7E30">
              <w:rPr>
                <w:szCs w:val="24"/>
                <w:lang w:val="fr-FR"/>
              </w:rPr>
              <w:t>C)</w:t>
            </w:r>
            <w:r w:rsidR="00353B3F" w:rsidRPr="007B7E30">
              <w:rPr>
                <w:szCs w:val="24"/>
                <w:lang w:val="fr-FR"/>
              </w:rPr>
              <w:t xml:space="preserve"> :</w:t>
            </w:r>
            <w:r w:rsidRPr="007B7E30">
              <w:rPr>
                <w:szCs w:val="24"/>
                <w:lang w:val="fr-FR"/>
              </w:rPr>
              <w:t xml:space="preserve"> </w:t>
            </w:r>
            <w:r w:rsidRPr="007B7E30">
              <w:rPr>
                <w:b/>
                <w:szCs w:val="24"/>
                <w:lang w:val="fr-FR"/>
              </w:rPr>
              <w:t>2,16</w:t>
            </w:r>
          </w:p>
        </w:tc>
        <w:tc>
          <w:tcPr>
            <w:tcW w:w="4820" w:type="dxa"/>
            <w:shd w:val="clear" w:color="auto" w:fill="auto"/>
          </w:tcPr>
          <w:p w:rsidR="00212FEA" w:rsidRPr="007B7E30" w:rsidRDefault="00212FEA" w:rsidP="00212FEA">
            <w:pPr>
              <w:suppressAutoHyphens w:val="0"/>
              <w:spacing w:before="40" w:after="120" w:line="220" w:lineRule="exact"/>
              <w:ind w:right="113"/>
              <w:rPr>
                <w:lang w:val="fr-FR"/>
              </w:rPr>
            </w:pPr>
          </w:p>
        </w:tc>
      </w:tr>
      <w:tr w:rsidR="00212FEA" w:rsidRPr="007B7E30" w:rsidTr="00212FEA">
        <w:tc>
          <w:tcPr>
            <w:tcW w:w="4819" w:type="dxa"/>
            <w:shd w:val="clear" w:color="auto" w:fill="auto"/>
          </w:tcPr>
          <w:p w:rsidR="00212FEA" w:rsidRPr="007B7E30" w:rsidRDefault="00212FEA" w:rsidP="00212FEA">
            <w:pPr>
              <w:suppressAutoHyphens w:val="0"/>
              <w:spacing w:before="40" w:after="120" w:line="220" w:lineRule="exact"/>
              <w:ind w:right="113"/>
              <w:rPr>
                <w:szCs w:val="24"/>
                <w:lang w:val="fr-FR"/>
              </w:rPr>
            </w:pPr>
            <w:r w:rsidRPr="007B7E30">
              <w:rPr>
                <w:szCs w:val="24"/>
                <w:lang w:val="fr-FR"/>
              </w:rPr>
              <w:t>Mélange inflammable gaz/air, Vol.%</w:t>
            </w:r>
            <w:r w:rsidR="00353B3F" w:rsidRPr="007B7E30">
              <w:rPr>
                <w:szCs w:val="24"/>
                <w:lang w:val="fr-FR"/>
              </w:rPr>
              <w:t xml:space="preserve"> :</w:t>
            </w:r>
            <w:r w:rsidRPr="007B7E30">
              <w:rPr>
                <w:szCs w:val="24"/>
                <w:lang w:val="fr-FR"/>
              </w:rPr>
              <w:t xml:space="preserve">   </w:t>
            </w:r>
            <w:r w:rsidRPr="007B7E30">
              <w:rPr>
                <w:b/>
                <w:szCs w:val="24"/>
                <w:lang w:val="fr-FR"/>
              </w:rPr>
              <w:t>–3,8 – 31,0</w:t>
            </w:r>
          </w:p>
        </w:tc>
        <w:tc>
          <w:tcPr>
            <w:tcW w:w="4820" w:type="dxa"/>
            <w:shd w:val="clear" w:color="auto" w:fill="auto"/>
          </w:tcPr>
          <w:p w:rsidR="00212FEA" w:rsidRPr="007B7E30" w:rsidRDefault="00212FEA" w:rsidP="00212FEA">
            <w:pPr>
              <w:suppressAutoHyphens w:val="0"/>
              <w:spacing w:before="40" w:after="120" w:line="220" w:lineRule="exact"/>
              <w:ind w:right="113"/>
              <w:rPr>
                <w:lang w:val="fr-FR"/>
              </w:rPr>
            </w:pPr>
          </w:p>
        </w:tc>
      </w:tr>
      <w:tr w:rsidR="00212FEA" w:rsidRPr="007B7E30" w:rsidTr="00212FEA">
        <w:tc>
          <w:tcPr>
            <w:tcW w:w="4819" w:type="dxa"/>
            <w:shd w:val="clear" w:color="auto" w:fill="auto"/>
          </w:tcPr>
          <w:p w:rsidR="00212FEA" w:rsidRPr="007B7E30" w:rsidRDefault="00212FEA" w:rsidP="00212FEA">
            <w:pPr>
              <w:suppressAutoHyphens w:val="0"/>
              <w:spacing w:before="40" w:after="120" w:line="220" w:lineRule="exact"/>
              <w:ind w:right="113"/>
              <w:rPr>
                <w:szCs w:val="24"/>
                <w:lang w:val="fr-FR"/>
              </w:rPr>
            </w:pPr>
            <w:r w:rsidRPr="007B7E30">
              <w:rPr>
                <w:szCs w:val="24"/>
                <w:lang w:val="fr-FR"/>
              </w:rPr>
              <w:t>Température d’auto-inflammation</w:t>
            </w:r>
            <w:r w:rsidR="00353B3F" w:rsidRPr="007B7E30">
              <w:rPr>
                <w:szCs w:val="24"/>
                <w:lang w:val="fr-FR"/>
              </w:rPr>
              <w:t xml:space="preserve"> :</w:t>
            </w:r>
            <w:r w:rsidRPr="007B7E30">
              <w:rPr>
                <w:szCs w:val="24"/>
                <w:lang w:val="fr-FR"/>
              </w:rPr>
              <w:t xml:space="preserve">   </w:t>
            </w:r>
            <w:r w:rsidRPr="007B7E30">
              <w:rPr>
                <w:b/>
                <w:szCs w:val="24"/>
                <w:lang w:val="fr-FR"/>
              </w:rPr>
              <w:t xml:space="preserve">415 </w:t>
            </w:r>
            <w:r w:rsidRPr="007B7E30">
              <w:rPr>
                <w:b/>
                <w:lang w:val="fr-FR"/>
              </w:rPr>
              <w:sym w:font="Symbol" w:char="F0B0"/>
            </w:r>
            <w:r w:rsidRPr="007B7E30">
              <w:rPr>
                <w:b/>
                <w:szCs w:val="24"/>
                <w:lang w:val="fr-FR"/>
              </w:rPr>
              <w:t>C</w:t>
            </w:r>
          </w:p>
        </w:tc>
        <w:tc>
          <w:tcPr>
            <w:tcW w:w="4820" w:type="dxa"/>
            <w:shd w:val="clear" w:color="auto" w:fill="auto"/>
          </w:tcPr>
          <w:p w:rsidR="00212FEA" w:rsidRPr="007B7E30" w:rsidRDefault="00212FEA" w:rsidP="00212FEA">
            <w:pPr>
              <w:suppressAutoHyphens w:val="0"/>
              <w:spacing w:before="40" w:after="120" w:line="220" w:lineRule="exact"/>
              <w:ind w:right="113"/>
              <w:rPr>
                <w:szCs w:val="24"/>
                <w:lang w:val="fr-FR"/>
              </w:rPr>
            </w:pPr>
            <w:r w:rsidRPr="007B7E30">
              <w:rPr>
                <w:szCs w:val="24"/>
                <w:lang w:val="fr-FR"/>
              </w:rPr>
              <w:t>Température critique</w:t>
            </w:r>
            <w:r w:rsidR="00353B3F" w:rsidRPr="007B7E30">
              <w:rPr>
                <w:szCs w:val="24"/>
                <w:lang w:val="fr-FR"/>
              </w:rPr>
              <w:t xml:space="preserve"> :</w:t>
            </w:r>
            <w:r w:rsidRPr="007B7E30">
              <w:rPr>
                <w:szCs w:val="24"/>
                <w:lang w:val="fr-FR"/>
              </w:rPr>
              <w:t xml:space="preserve"> </w:t>
            </w:r>
            <w:r w:rsidRPr="007B7E30">
              <w:rPr>
                <w:b/>
                <w:szCs w:val="24"/>
                <w:lang w:val="fr-FR"/>
              </w:rPr>
              <w:t xml:space="preserve">158,4 </w:t>
            </w:r>
            <w:r w:rsidRPr="007B7E30">
              <w:rPr>
                <w:b/>
                <w:lang w:val="fr-FR"/>
              </w:rPr>
              <w:sym w:font="Symbol" w:char="F0B0"/>
            </w:r>
            <w:r w:rsidRPr="007B7E30">
              <w:rPr>
                <w:b/>
                <w:szCs w:val="24"/>
                <w:lang w:val="fr-FR"/>
              </w:rPr>
              <w:t>C</w:t>
            </w:r>
          </w:p>
        </w:tc>
      </w:tr>
      <w:tr w:rsidR="00212FEA" w:rsidRPr="007B7E30" w:rsidTr="00212FEA">
        <w:tc>
          <w:tcPr>
            <w:tcW w:w="4819" w:type="dxa"/>
            <w:shd w:val="clear" w:color="auto" w:fill="auto"/>
          </w:tcPr>
          <w:p w:rsidR="00212FEA" w:rsidRPr="007B7E30" w:rsidRDefault="00212FEA" w:rsidP="00212FEA">
            <w:pPr>
              <w:suppressAutoHyphens w:val="0"/>
              <w:spacing w:before="40" w:after="120" w:line="220" w:lineRule="exact"/>
              <w:ind w:right="113"/>
              <w:rPr>
                <w:szCs w:val="24"/>
                <w:lang w:val="fr-FR"/>
              </w:rPr>
            </w:pPr>
            <w:r w:rsidRPr="007B7E30">
              <w:rPr>
                <w:szCs w:val="24"/>
                <w:lang w:val="fr-FR"/>
              </w:rPr>
              <w:t>Valeur limite au travail</w:t>
            </w:r>
            <w:r w:rsidR="00353B3F" w:rsidRPr="007B7E30">
              <w:rPr>
                <w:szCs w:val="24"/>
                <w:lang w:val="fr-FR"/>
              </w:rPr>
              <w:t xml:space="preserve"> :</w:t>
            </w:r>
            <w:r w:rsidRPr="007B7E30">
              <w:rPr>
                <w:szCs w:val="24"/>
                <w:lang w:val="fr-FR"/>
              </w:rPr>
              <w:t xml:space="preserve">   </w:t>
            </w:r>
            <w:r w:rsidRPr="007B7E30">
              <w:rPr>
                <w:b/>
                <w:szCs w:val="24"/>
                <w:lang w:val="fr-FR"/>
              </w:rPr>
              <w:t>3 ppm *</w:t>
            </w:r>
          </w:p>
        </w:tc>
        <w:tc>
          <w:tcPr>
            <w:tcW w:w="4820" w:type="dxa"/>
            <w:shd w:val="clear" w:color="auto" w:fill="auto"/>
          </w:tcPr>
          <w:p w:rsidR="00212FEA" w:rsidRPr="007B7E30" w:rsidRDefault="00212FEA" w:rsidP="00212FEA">
            <w:pPr>
              <w:suppressAutoHyphens w:val="0"/>
              <w:spacing w:before="40" w:after="120" w:line="220" w:lineRule="exact"/>
              <w:ind w:right="113"/>
              <w:rPr>
                <w:lang w:val="fr-FR"/>
              </w:rPr>
            </w:pPr>
          </w:p>
        </w:tc>
      </w:tr>
    </w:tbl>
    <w:p w:rsidR="00212FEA" w:rsidRPr="007B7E30" w:rsidRDefault="00212FEA" w:rsidP="00212FEA">
      <w:pPr>
        <w:spacing w:before="120" w:after="120"/>
        <w:ind w:right="1134" w:firstLine="1134"/>
        <w:jc w:val="both"/>
        <w:rPr>
          <w:lang w:val="fr-FR"/>
        </w:rPr>
      </w:pPr>
      <w:r w:rsidRPr="007B7E30">
        <w:rPr>
          <w:lang w:val="fr-FR"/>
        </w:rPr>
        <w:t xml:space="preserve">  * Le chlorure de vinyle stabilisé est cancérigène.</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1841"/>
        <w:gridCol w:w="1843"/>
        <w:gridCol w:w="1843"/>
        <w:gridCol w:w="1843"/>
      </w:tblGrid>
      <w:tr w:rsidR="00212FEA" w:rsidRPr="007B7E30" w:rsidTr="00212FEA">
        <w:trPr>
          <w:tblHeader/>
        </w:trPr>
        <w:tc>
          <w:tcPr>
            <w:tcW w:w="9639" w:type="dxa"/>
            <w:gridSpan w:val="4"/>
            <w:tcBorders>
              <w:top w:val="single" w:sz="4" w:space="0" w:color="auto"/>
              <w:bottom w:val="single" w:sz="2" w:space="0" w:color="auto"/>
            </w:tcBorders>
            <w:shd w:val="clear" w:color="auto" w:fill="auto"/>
            <w:vAlign w:val="bottom"/>
          </w:tcPr>
          <w:p w:rsidR="00212FEA" w:rsidRPr="007B7E30" w:rsidRDefault="00212FEA" w:rsidP="00212FEA">
            <w:pPr>
              <w:suppressAutoHyphens w:val="0"/>
              <w:spacing w:before="80" w:after="80" w:line="200" w:lineRule="exact"/>
              <w:ind w:right="113"/>
              <w:jc w:val="center"/>
              <w:rPr>
                <w:i/>
                <w:sz w:val="16"/>
                <w:szCs w:val="16"/>
                <w:lang w:val="fr-FR"/>
              </w:rPr>
            </w:pPr>
            <w:r w:rsidRPr="007B7E30">
              <w:rPr>
                <w:i/>
                <w:sz w:val="16"/>
                <w:szCs w:val="16"/>
                <w:lang w:val="fr-FR"/>
              </w:rPr>
              <w:t>Equilibres vapeur/liquide</w:t>
            </w:r>
          </w:p>
        </w:tc>
      </w:tr>
      <w:tr w:rsidR="00212FEA" w:rsidRPr="007B7E30" w:rsidTr="00212FEA">
        <w:tc>
          <w:tcPr>
            <w:tcW w:w="2409" w:type="dxa"/>
            <w:tcBorders>
              <w:top w:val="single" w:sz="2" w:space="0" w:color="auto"/>
              <w:bottom w:val="single" w:sz="12" w:space="0" w:color="auto"/>
            </w:tcBorders>
            <w:shd w:val="clear" w:color="auto" w:fill="auto"/>
          </w:tcPr>
          <w:p w:rsidR="00212FEA" w:rsidRPr="007B7E30" w:rsidRDefault="00212FEA" w:rsidP="00212FEA">
            <w:pPr>
              <w:suppressAutoHyphens w:val="0"/>
              <w:spacing w:before="40" w:after="40" w:line="220" w:lineRule="exact"/>
              <w:ind w:right="113"/>
              <w:jc w:val="center"/>
              <w:rPr>
                <w:sz w:val="18"/>
                <w:szCs w:val="24"/>
                <w:lang w:val="fr-FR"/>
              </w:rPr>
            </w:pPr>
            <w:r w:rsidRPr="007B7E30">
              <w:rPr>
                <w:b/>
                <w:i/>
                <w:sz w:val="18"/>
                <w:szCs w:val="24"/>
                <w:lang w:val="fr-FR"/>
              </w:rPr>
              <w:t xml:space="preserve">T </w:t>
            </w:r>
            <w:r w:rsidRPr="007B7E30">
              <w:rPr>
                <w:b/>
                <w:sz w:val="18"/>
                <w:szCs w:val="24"/>
                <w:lang w:val="fr-FR"/>
              </w:rPr>
              <w:t>[</w:t>
            </w:r>
            <w:r w:rsidRPr="007B7E30">
              <w:rPr>
                <w:b/>
                <w:sz w:val="18"/>
                <w:lang w:val="fr-FR"/>
              </w:rPr>
              <w:sym w:font="Symbol" w:char="F0B0"/>
            </w:r>
            <w:r w:rsidRPr="007B7E30">
              <w:rPr>
                <w:b/>
                <w:sz w:val="18"/>
                <w:szCs w:val="24"/>
                <w:lang w:val="fr-FR"/>
              </w:rPr>
              <w:t>C]</w:t>
            </w:r>
          </w:p>
        </w:tc>
        <w:tc>
          <w:tcPr>
            <w:tcW w:w="2410" w:type="dxa"/>
            <w:tcBorders>
              <w:top w:val="single" w:sz="2" w:space="0" w:color="auto"/>
              <w:bottom w:val="single" w:sz="12" w:space="0" w:color="auto"/>
            </w:tcBorders>
            <w:shd w:val="clear" w:color="auto" w:fill="auto"/>
          </w:tcPr>
          <w:p w:rsidR="00212FEA" w:rsidRPr="007B7E30" w:rsidRDefault="00212FEA" w:rsidP="00212FEA">
            <w:pPr>
              <w:suppressAutoHyphens w:val="0"/>
              <w:spacing w:before="40" w:after="40" w:line="220" w:lineRule="exact"/>
              <w:ind w:right="113"/>
              <w:jc w:val="center"/>
              <w:rPr>
                <w:sz w:val="18"/>
                <w:szCs w:val="24"/>
                <w:lang w:val="fr-FR"/>
              </w:rPr>
            </w:pPr>
            <w:r w:rsidRPr="007B7E30">
              <w:rPr>
                <w:b/>
                <w:i/>
                <w:sz w:val="18"/>
                <w:szCs w:val="24"/>
                <w:lang w:val="fr-FR"/>
              </w:rPr>
              <w:t>p</w:t>
            </w:r>
            <w:r w:rsidRPr="007B7E30">
              <w:rPr>
                <w:b/>
                <w:i/>
                <w:sz w:val="18"/>
                <w:szCs w:val="24"/>
                <w:vertAlign w:val="subscript"/>
                <w:lang w:val="fr-FR"/>
              </w:rPr>
              <w:t xml:space="preserve"> </w:t>
            </w:r>
            <w:r w:rsidRPr="007B7E30">
              <w:rPr>
                <w:b/>
                <w:sz w:val="18"/>
                <w:szCs w:val="24"/>
                <w:vertAlign w:val="subscript"/>
                <w:lang w:val="fr-FR"/>
              </w:rPr>
              <w:t>max</w:t>
            </w:r>
            <w:r w:rsidRPr="007B7E30">
              <w:rPr>
                <w:b/>
                <w:sz w:val="18"/>
                <w:szCs w:val="24"/>
                <w:lang w:val="fr-FR"/>
              </w:rPr>
              <w:t xml:space="preserve"> [bar]</w:t>
            </w:r>
          </w:p>
        </w:tc>
        <w:tc>
          <w:tcPr>
            <w:tcW w:w="2410" w:type="dxa"/>
            <w:tcBorders>
              <w:top w:val="single" w:sz="2" w:space="0" w:color="auto"/>
              <w:bottom w:val="single" w:sz="12" w:space="0" w:color="auto"/>
            </w:tcBorders>
            <w:shd w:val="clear" w:color="auto" w:fill="auto"/>
          </w:tcPr>
          <w:p w:rsidR="00212FEA" w:rsidRPr="007B7E30" w:rsidRDefault="00212FEA" w:rsidP="00212FEA">
            <w:pPr>
              <w:suppressAutoHyphens w:val="0"/>
              <w:spacing w:before="40" w:after="40" w:line="220" w:lineRule="exact"/>
              <w:ind w:right="113"/>
              <w:jc w:val="center"/>
              <w:rPr>
                <w:sz w:val="18"/>
                <w:szCs w:val="24"/>
                <w:lang w:val="fr-FR"/>
              </w:rPr>
            </w:pPr>
            <w:r w:rsidRPr="007B7E30">
              <w:rPr>
                <w:b/>
                <w:sz w:val="18"/>
                <w:lang w:val="fr-FR"/>
              </w:rPr>
              <w:sym w:font="Symbol" w:char="F072"/>
            </w:r>
            <w:r w:rsidRPr="007B7E30">
              <w:rPr>
                <w:b/>
                <w:sz w:val="18"/>
                <w:szCs w:val="24"/>
                <w:vertAlign w:val="subscript"/>
                <w:lang w:val="fr-FR"/>
              </w:rPr>
              <w:t>L</w:t>
            </w:r>
            <w:r w:rsidRPr="007B7E30">
              <w:rPr>
                <w:b/>
                <w:sz w:val="18"/>
                <w:szCs w:val="24"/>
                <w:lang w:val="fr-FR"/>
              </w:rPr>
              <w:t xml:space="preserve"> [kg/m</w:t>
            </w:r>
            <w:r w:rsidRPr="007B7E30">
              <w:rPr>
                <w:b/>
                <w:sz w:val="18"/>
                <w:szCs w:val="24"/>
                <w:vertAlign w:val="superscript"/>
                <w:lang w:val="fr-FR"/>
              </w:rPr>
              <w:t>3</w:t>
            </w:r>
            <w:r w:rsidRPr="007B7E30">
              <w:rPr>
                <w:b/>
                <w:sz w:val="18"/>
                <w:szCs w:val="24"/>
                <w:lang w:val="fr-FR"/>
              </w:rPr>
              <w:t>]</w:t>
            </w:r>
          </w:p>
        </w:tc>
        <w:tc>
          <w:tcPr>
            <w:tcW w:w="2410" w:type="dxa"/>
            <w:tcBorders>
              <w:top w:val="single" w:sz="2" w:space="0" w:color="auto"/>
              <w:bottom w:val="single" w:sz="12" w:space="0" w:color="auto"/>
            </w:tcBorders>
            <w:shd w:val="clear" w:color="auto" w:fill="auto"/>
          </w:tcPr>
          <w:p w:rsidR="00212FEA" w:rsidRPr="007B7E30" w:rsidRDefault="00212FEA" w:rsidP="00212FEA">
            <w:pPr>
              <w:suppressAutoHyphens w:val="0"/>
              <w:spacing w:before="40" w:after="40" w:line="220" w:lineRule="exact"/>
              <w:ind w:right="113"/>
              <w:jc w:val="center"/>
              <w:rPr>
                <w:sz w:val="18"/>
                <w:szCs w:val="24"/>
                <w:lang w:val="fr-FR"/>
              </w:rPr>
            </w:pPr>
            <w:r w:rsidRPr="007B7E30">
              <w:rPr>
                <w:b/>
                <w:sz w:val="18"/>
                <w:lang w:val="fr-FR"/>
              </w:rPr>
              <w:sym w:font="Symbol" w:char="F072"/>
            </w:r>
            <w:r w:rsidRPr="007B7E30">
              <w:rPr>
                <w:b/>
                <w:sz w:val="18"/>
                <w:szCs w:val="24"/>
                <w:vertAlign w:val="subscript"/>
                <w:lang w:val="fr-FR"/>
              </w:rPr>
              <w:t xml:space="preserve">G </w:t>
            </w:r>
            <w:r w:rsidRPr="007B7E30">
              <w:rPr>
                <w:b/>
                <w:sz w:val="18"/>
                <w:szCs w:val="24"/>
                <w:lang w:val="fr-FR"/>
              </w:rPr>
              <w:t>[kg/m</w:t>
            </w:r>
            <w:r w:rsidRPr="007B7E30">
              <w:rPr>
                <w:b/>
                <w:sz w:val="18"/>
                <w:szCs w:val="24"/>
                <w:vertAlign w:val="superscript"/>
                <w:lang w:val="fr-FR"/>
              </w:rPr>
              <w:t>3</w:t>
            </w:r>
            <w:r w:rsidRPr="007B7E30">
              <w:rPr>
                <w:b/>
                <w:sz w:val="18"/>
                <w:szCs w:val="24"/>
                <w:lang w:val="fr-FR"/>
              </w:rPr>
              <w:t>]</w:t>
            </w:r>
          </w:p>
        </w:tc>
      </w:tr>
      <w:tr w:rsidR="00212FEA" w:rsidRPr="007B7E30" w:rsidTr="00212FEA">
        <w:tc>
          <w:tcPr>
            <w:tcW w:w="2409" w:type="dxa"/>
            <w:tcBorders>
              <w:top w:val="single" w:sz="12" w:space="0" w:color="auto"/>
            </w:tcBorders>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- 10</w:t>
            </w:r>
          </w:p>
        </w:tc>
        <w:tc>
          <w:tcPr>
            <w:tcW w:w="2410" w:type="dxa"/>
            <w:tcBorders>
              <w:top w:val="single" w:sz="12" w:space="0" w:color="auto"/>
            </w:tcBorders>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1,16</w:t>
            </w:r>
          </w:p>
        </w:tc>
        <w:tc>
          <w:tcPr>
            <w:tcW w:w="2410" w:type="dxa"/>
            <w:tcBorders>
              <w:top w:val="single" w:sz="12" w:space="0" w:color="auto"/>
            </w:tcBorders>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962,3</w:t>
            </w:r>
          </w:p>
        </w:tc>
        <w:tc>
          <w:tcPr>
            <w:tcW w:w="2410" w:type="dxa"/>
            <w:tcBorders>
              <w:top w:val="single" w:sz="12" w:space="0" w:color="auto"/>
            </w:tcBorders>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3,5</w:t>
            </w:r>
          </w:p>
        </w:tc>
      </w:tr>
      <w:tr w:rsidR="00212FEA" w:rsidRPr="007B7E30" w:rsidTr="00212FEA">
        <w:tc>
          <w:tcPr>
            <w:tcW w:w="2409"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- 5</w:t>
            </w:r>
          </w:p>
        </w:tc>
        <w:tc>
          <w:tcPr>
            <w:tcW w:w="2410"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1,40</w:t>
            </w:r>
          </w:p>
        </w:tc>
        <w:tc>
          <w:tcPr>
            <w:tcW w:w="2410"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954,8</w:t>
            </w:r>
          </w:p>
        </w:tc>
        <w:tc>
          <w:tcPr>
            <w:tcW w:w="2410"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4</w:t>
            </w:r>
          </w:p>
        </w:tc>
      </w:tr>
      <w:tr w:rsidR="00212FEA" w:rsidRPr="007B7E30" w:rsidTr="00212FEA">
        <w:tc>
          <w:tcPr>
            <w:tcW w:w="2409"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0</w:t>
            </w:r>
          </w:p>
        </w:tc>
        <w:tc>
          <w:tcPr>
            <w:tcW w:w="2410"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1,69</w:t>
            </w:r>
          </w:p>
        </w:tc>
        <w:tc>
          <w:tcPr>
            <w:tcW w:w="2410"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947,3</w:t>
            </w:r>
          </w:p>
        </w:tc>
        <w:tc>
          <w:tcPr>
            <w:tcW w:w="2410"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5</w:t>
            </w:r>
          </w:p>
        </w:tc>
      </w:tr>
      <w:tr w:rsidR="00212FEA" w:rsidRPr="007B7E30" w:rsidTr="00212FEA">
        <w:tc>
          <w:tcPr>
            <w:tcW w:w="2409"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5</w:t>
            </w:r>
          </w:p>
        </w:tc>
        <w:tc>
          <w:tcPr>
            <w:tcW w:w="2410"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2,02</w:t>
            </w:r>
          </w:p>
        </w:tc>
        <w:tc>
          <w:tcPr>
            <w:tcW w:w="2410"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939,7</w:t>
            </w:r>
          </w:p>
        </w:tc>
        <w:tc>
          <w:tcPr>
            <w:tcW w:w="2410"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6</w:t>
            </w:r>
          </w:p>
        </w:tc>
      </w:tr>
      <w:tr w:rsidR="00212FEA" w:rsidRPr="007B7E30" w:rsidTr="00212FEA">
        <w:tc>
          <w:tcPr>
            <w:tcW w:w="2409"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10</w:t>
            </w:r>
          </w:p>
        </w:tc>
        <w:tc>
          <w:tcPr>
            <w:tcW w:w="2410"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2,40</w:t>
            </w:r>
          </w:p>
        </w:tc>
        <w:tc>
          <w:tcPr>
            <w:tcW w:w="2410"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931,9</w:t>
            </w:r>
          </w:p>
        </w:tc>
        <w:tc>
          <w:tcPr>
            <w:tcW w:w="2410"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7</w:t>
            </w:r>
          </w:p>
        </w:tc>
      </w:tr>
      <w:tr w:rsidR="00212FEA" w:rsidRPr="007B7E30" w:rsidTr="00212FEA">
        <w:tc>
          <w:tcPr>
            <w:tcW w:w="2409"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15</w:t>
            </w:r>
          </w:p>
        </w:tc>
        <w:tc>
          <w:tcPr>
            <w:tcW w:w="2410"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2,83</w:t>
            </w:r>
          </w:p>
        </w:tc>
        <w:tc>
          <w:tcPr>
            <w:tcW w:w="2410"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924,1</w:t>
            </w:r>
          </w:p>
        </w:tc>
        <w:tc>
          <w:tcPr>
            <w:tcW w:w="2410"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8</w:t>
            </w:r>
          </w:p>
        </w:tc>
      </w:tr>
      <w:tr w:rsidR="00212FEA" w:rsidRPr="007B7E30" w:rsidTr="00212FEA">
        <w:tc>
          <w:tcPr>
            <w:tcW w:w="2409"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20</w:t>
            </w:r>
          </w:p>
        </w:tc>
        <w:tc>
          <w:tcPr>
            <w:tcW w:w="2410"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3,33</w:t>
            </w:r>
          </w:p>
        </w:tc>
        <w:tc>
          <w:tcPr>
            <w:tcW w:w="2410"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916,1</w:t>
            </w:r>
          </w:p>
        </w:tc>
        <w:tc>
          <w:tcPr>
            <w:tcW w:w="2410"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9</w:t>
            </w:r>
          </w:p>
        </w:tc>
      </w:tr>
      <w:tr w:rsidR="00212FEA" w:rsidRPr="007B7E30" w:rsidTr="00212FEA">
        <w:tc>
          <w:tcPr>
            <w:tcW w:w="2409"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25</w:t>
            </w:r>
          </w:p>
        </w:tc>
        <w:tc>
          <w:tcPr>
            <w:tcW w:w="2410"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3,89</w:t>
            </w:r>
          </w:p>
        </w:tc>
        <w:tc>
          <w:tcPr>
            <w:tcW w:w="2410"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907,9</w:t>
            </w:r>
          </w:p>
        </w:tc>
        <w:tc>
          <w:tcPr>
            <w:tcW w:w="2410"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11</w:t>
            </w:r>
          </w:p>
        </w:tc>
      </w:tr>
      <w:tr w:rsidR="00212FEA" w:rsidRPr="007B7E30" w:rsidTr="00212FEA">
        <w:tc>
          <w:tcPr>
            <w:tcW w:w="2409"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30</w:t>
            </w:r>
          </w:p>
        </w:tc>
        <w:tc>
          <w:tcPr>
            <w:tcW w:w="2410"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4,52</w:t>
            </w:r>
          </w:p>
        </w:tc>
        <w:tc>
          <w:tcPr>
            <w:tcW w:w="2410"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899,6</w:t>
            </w:r>
          </w:p>
        </w:tc>
        <w:tc>
          <w:tcPr>
            <w:tcW w:w="2410" w:type="dxa"/>
            <w:shd w:val="clear" w:color="auto" w:fill="auto"/>
          </w:tcPr>
          <w:p w:rsidR="00212FEA" w:rsidRPr="007B7E30" w:rsidRDefault="00212FEA" w:rsidP="00212FEA">
            <w:pPr>
              <w:suppressAutoHyphens w:val="0"/>
              <w:spacing w:before="40" w:after="40" w:line="220" w:lineRule="exact"/>
              <w:ind w:right="113"/>
              <w:jc w:val="center"/>
              <w:rPr>
                <w:sz w:val="18"/>
                <w:lang w:val="fr-FR"/>
              </w:rPr>
            </w:pPr>
            <w:r w:rsidRPr="007B7E30">
              <w:rPr>
                <w:sz w:val="18"/>
                <w:lang w:val="fr-FR"/>
              </w:rPr>
              <w:t>13</w:t>
            </w:r>
          </w:p>
        </w:tc>
      </w:tr>
    </w:tbl>
    <w:p w:rsidR="00212FEA" w:rsidRPr="007B7E30" w:rsidRDefault="00212FEA" w:rsidP="00212FEA"/>
    <w:p w:rsidR="00212FEA" w:rsidRPr="007B7E30" w:rsidRDefault="00212FEA" w:rsidP="00212FEA">
      <w:r w:rsidRPr="007B7E30">
        <w:br w:type="page"/>
      </w:r>
    </w:p>
    <w:tbl>
      <w:tblPr>
        <w:tblW w:w="921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8292"/>
        <w:gridCol w:w="920"/>
      </w:tblGrid>
      <w:tr w:rsidR="00212FEA" w:rsidRPr="007B7E30" w:rsidTr="00212FEA">
        <w:tc>
          <w:tcPr>
            <w:tcW w:w="8292" w:type="dxa"/>
          </w:tcPr>
          <w:p w:rsidR="00212FEA" w:rsidRPr="007B7E30" w:rsidRDefault="00212FEA" w:rsidP="00212FEA">
            <w:pPr>
              <w:rPr>
                <w:color w:val="000000"/>
                <w:szCs w:val="24"/>
                <w:lang w:val="fr-FR"/>
              </w:rPr>
            </w:pPr>
            <w:r w:rsidRPr="007B7E30">
              <w:rPr>
                <w:color w:val="000000"/>
                <w:szCs w:val="24"/>
                <w:lang w:val="fr-FR"/>
              </w:rPr>
              <w:lastRenderedPageBreak/>
              <w:br w:type="page"/>
            </w:r>
            <w:r w:rsidRPr="007B7E30">
              <w:rPr>
                <w:i/>
                <w:color w:val="000000"/>
                <w:szCs w:val="24"/>
                <w:lang w:val="fr-FR"/>
              </w:rPr>
              <w:t>Préparation du chargement</w:t>
            </w:r>
          </w:p>
        </w:tc>
        <w:tc>
          <w:tcPr>
            <w:tcW w:w="920" w:type="dxa"/>
          </w:tcPr>
          <w:p w:rsidR="00212FEA" w:rsidRPr="007B7E30" w:rsidRDefault="00212FEA" w:rsidP="00212FEA">
            <w:pPr>
              <w:rPr>
                <w:color w:val="000000"/>
                <w:szCs w:val="24"/>
                <w:lang w:val="fr-FR"/>
              </w:rPr>
            </w:pPr>
            <w:r w:rsidRPr="007B7E30">
              <w:rPr>
                <w:color w:val="000000"/>
                <w:szCs w:val="24"/>
                <w:lang w:val="fr-FR"/>
              </w:rPr>
              <w:t>A - 1</w:t>
            </w:r>
          </w:p>
        </w:tc>
      </w:tr>
      <w:tr w:rsidR="00212FEA" w:rsidRPr="007B7E30" w:rsidTr="00212FEA">
        <w:tc>
          <w:tcPr>
            <w:tcW w:w="9212" w:type="dxa"/>
            <w:gridSpan w:val="2"/>
          </w:tcPr>
          <w:p w:rsidR="00212FEA" w:rsidRPr="007B7E30" w:rsidRDefault="00212FEA" w:rsidP="00212FEA">
            <w:pPr>
              <w:tabs>
                <w:tab w:val="left" w:pos="567"/>
              </w:tabs>
              <w:suppressAutoHyphens w:val="0"/>
              <w:overflowPunct w:val="0"/>
              <w:autoSpaceDE w:val="0"/>
              <w:autoSpaceDN w:val="0"/>
              <w:adjustRightInd w:val="0"/>
              <w:spacing w:line="240" w:lineRule="auto"/>
              <w:textAlignment w:val="baseline"/>
              <w:rPr>
                <w:color w:val="000000"/>
                <w:szCs w:val="24"/>
                <w:lang w:val="fr-FR"/>
              </w:rPr>
            </w:pPr>
            <w:r w:rsidRPr="007B7E30">
              <w:rPr>
                <w:color w:val="000000"/>
                <w:szCs w:val="24"/>
                <w:lang w:val="fr-FR"/>
              </w:rPr>
              <w:t xml:space="preserve">Donnez une courte énumération d’au moins 5 exigences générales de sécurité applicables </w:t>
            </w:r>
            <w:r w:rsidRPr="007B7E30">
              <w:rPr>
                <w:color w:val="000000"/>
                <w:szCs w:val="24"/>
                <w:lang w:val="fr-FR"/>
              </w:rPr>
              <w:br/>
              <w:t xml:space="preserve">avant le début des opérations de chargement. </w:t>
            </w:r>
          </w:p>
        </w:tc>
      </w:tr>
      <w:tr w:rsidR="00212FEA" w:rsidRPr="007B7E30" w:rsidTr="00212FEA">
        <w:tc>
          <w:tcPr>
            <w:tcW w:w="8292" w:type="dxa"/>
          </w:tcPr>
          <w:p w:rsidR="00212FEA" w:rsidRPr="007B7E30" w:rsidRDefault="00212FEA" w:rsidP="00212FEA">
            <w:pPr>
              <w:jc w:val="right"/>
              <w:rPr>
                <w:color w:val="000000"/>
                <w:szCs w:val="24"/>
                <w:lang w:val="fr-FR"/>
              </w:rPr>
            </w:pPr>
            <w:r w:rsidRPr="007B7E30">
              <w:rPr>
                <w:color w:val="000000"/>
                <w:szCs w:val="24"/>
                <w:lang w:val="fr-FR"/>
              </w:rPr>
              <w:t>Points</w:t>
            </w:r>
            <w:r w:rsidR="00353B3F" w:rsidRPr="007B7E30">
              <w:rPr>
                <w:color w:val="000000"/>
                <w:szCs w:val="24"/>
                <w:lang w:val="fr-FR"/>
              </w:rPr>
              <w:t xml:space="preserve"> :</w:t>
            </w:r>
          </w:p>
        </w:tc>
        <w:tc>
          <w:tcPr>
            <w:tcW w:w="920" w:type="dxa"/>
          </w:tcPr>
          <w:p w:rsidR="00212FEA" w:rsidRPr="007B7E30" w:rsidRDefault="00212FEA" w:rsidP="00212FEA">
            <w:pPr>
              <w:jc w:val="center"/>
              <w:rPr>
                <w:bCs/>
                <w:color w:val="000000"/>
                <w:lang w:val="fr-FR"/>
              </w:rPr>
            </w:pPr>
          </w:p>
        </w:tc>
      </w:tr>
    </w:tbl>
    <w:p w:rsidR="00212FEA" w:rsidRPr="007B7E30" w:rsidRDefault="00212FEA" w:rsidP="00212FEA">
      <w:pPr>
        <w:spacing w:line="200" w:lineRule="exact"/>
        <w:rPr>
          <w:color w:val="000000"/>
          <w:sz w:val="16"/>
          <w:szCs w:val="16"/>
          <w:lang w:val="fr-FR"/>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8292"/>
        <w:gridCol w:w="920"/>
      </w:tblGrid>
      <w:tr w:rsidR="00212FEA" w:rsidRPr="007B7E30" w:rsidTr="00212FEA">
        <w:tc>
          <w:tcPr>
            <w:tcW w:w="8292" w:type="dxa"/>
          </w:tcPr>
          <w:p w:rsidR="00212FEA" w:rsidRPr="007B7E30" w:rsidRDefault="00212FEA" w:rsidP="00212FEA">
            <w:pPr>
              <w:rPr>
                <w:color w:val="000000"/>
                <w:szCs w:val="24"/>
                <w:lang w:val="fr-FR"/>
              </w:rPr>
            </w:pPr>
            <w:r w:rsidRPr="007B7E30">
              <w:rPr>
                <w:i/>
                <w:color w:val="000000"/>
                <w:szCs w:val="24"/>
                <w:lang w:val="fr-FR"/>
              </w:rPr>
              <w:t>Préparation du chargement</w:t>
            </w:r>
          </w:p>
        </w:tc>
        <w:tc>
          <w:tcPr>
            <w:tcW w:w="920" w:type="dxa"/>
          </w:tcPr>
          <w:p w:rsidR="00212FEA" w:rsidRPr="007B7E30" w:rsidRDefault="00212FEA" w:rsidP="00212FEA">
            <w:pPr>
              <w:rPr>
                <w:color w:val="000000"/>
                <w:szCs w:val="24"/>
                <w:lang w:val="fr-FR"/>
              </w:rPr>
            </w:pPr>
            <w:r w:rsidRPr="007B7E30">
              <w:rPr>
                <w:color w:val="000000"/>
                <w:szCs w:val="24"/>
                <w:lang w:val="fr-FR"/>
              </w:rPr>
              <w:t>A – 2b</w:t>
            </w:r>
          </w:p>
        </w:tc>
      </w:tr>
      <w:tr w:rsidR="00212FEA" w:rsidRPr="007B7E30" w:rsidTr="00212FEA">
        <w:tc>
          <w:tcPr>
            <w:tcW w:w="9212" w:type="dxa"/>
            <w:gridSpan w:val="2"/>
          </w:tcPr>
          <w:p w:rsidR="00212FEA" w:rsidRPr="007B7E30" w:rsidRDefault="00212FEA" w:rsidP="00212FEA">
            <w:pPr>
              <w:rPr>
                <w:color w:val="000000"/>
                <w:szCs w:val="24"/>
                <w:lang w:val="fr-FR"/>
              </w:rPr>
            </w:pPr>
            <w:r w:rsidRPr="007B7E30">
              <w:rPr>
                <w:color w:val="000000"/>
                <w:szCs w:val="24"/>
                <w:lang w:val="fr-FR"/>
              </w:rPr>
              <w:t xml:space="preserve">Quelle concentration de BUTANE peut encore se trouver dans les citernes à cargaison avant le début </w:t>
            </w:r>
            <w:r w:rsidRPr="007B7E30">
              <w:rPr>
                <w:color w:val="000000"/>
                <w:szCs w:val="24"/>
                <w:lang w:val="fr-FR"/>
              </w:rPr>
              <w:br/>
              <w:t>du chargement</w:t>
            </w:r>
            <w:r w:rsidR="009E2FAB" w:rsidRPr="007B7E30">
              <w:rPr>
                <w:color w:val="000000"/>
                <w:szCs w:val="24"/>
                <w:lang w:val="fr-FR"/>
              </w:rPr>
              <w:t xml:space="preserve"> </w:t>
            </w:r>
            <w:r w:rsidRPr="007B7E30">
              <w:rPr>
                <w:color w:val="000000"/>
                <w:szCs w:val="24"/>
                <w:lang w:val="fr-FR"/>
              </w:rPr>
              <w:t>?</w:t>
            </w:r>
          </w:p>
        </w:tc>
      </w:tr>
      <w:tr w:rsidR="00212FEA" w:rsidRPr="007B7E30" w:rsidTr="00212FEA">
        <w:tc>
          <w:tcPr>
            <w:tcW w:w="8292" w:type="dxa"/>
          </w:tcPr>
          <w:p w:rsidR="00212FEA" w:rsidRPr="007B7E30" w:rsidRDefault="00212FEA" w:rsidP="00212FEA">
            <w:pPr>
              <w:jc w:val="right"/>
              <w:rPr>
                <w:color w:val="000000"/>
                <w:szCs w:val="24"/>
                <w:lang w:val="fr-FR"/>
              </w:rPr>
            </w:pPr>
            <w:r w:rsidRPr="007B7E30">
              <w:rPr>
                <w:color w:val="000000"/>
                <w:szCs w:val="24"/>
                <w:lang w:val="fr-FR"/>
              </w:rPr>
              <w:t>Points</w:t>
            </w:r>
            <w:r w:rsidR="00353B3F" w:rsidRPr="007B7E30">
              <w:rPr>
                <w:color w:val="000000"/>
                <w:szCs w:val="24"/>
                <w:lang w:val="fr-FR"/>
              </w:rPr>
              <w:t xml:space="preserve"> :</w:t>
            </w:r>
          </w:p>
        </w:tc>
        <w:tc>
          <w:tcPr>
            <w:tcW w:w="920" w:type="dxa"/>
          </w:tcPr>
          <w:p w:rsidR="00212FEA" w:rsidRPr="007B7E30" w:rsidRDefault="00212FEA" w:rsidP="00212FEA">
            <w:pPr>
              <w:jc w:val="center"/>
              <w:rPr>
                <w:bCs/>
                <w:color w:val="000000"/>
                <w:lang w:val="fr-FR"/>
              </w:rPr>
            </w:pPr>
          </w:p>
        </w:tc>
      </w:tr>
    </w:tbl>
    <w:p w:rsidR="00212FEA" w:rsidRPr="007B7E30" w:rsidRDefault="00212FEA" w:rsidP="00212FEA">
      <w:pPr>
        <w:spacing w:line="200" w:lineRule="exact"/>
        <w:rPr>
          <w:color w:val="000000"/>
          <w:sz w:val="16"/>
          <w:szCs w:val="16"/>
          <w:lang w:val="fr-FR"/>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8292"/>
        <w:gridCol w:w="920"/>
      </w:tblGrid>
      <w:tr w:rsidR="00212FEA" w:rsidRPr="007B7E30" w:rsidTr="00212FEA">
        <w:tc>
          <w:tcPr>
            <w:tcW w:w="8292" w:type="dxa"/>
          </w:tcPr>
          <w:p w:rsidR="00212FEA" w:rsidRPr="007B7E30" w:rsidRDefault="00212FEA" w:rsidP="00212FEA">
            <w:pPr>
              <w:rPr>
                <w:color w:val="000000"/>
                <w:szCs w:val="24"/>
                <w:lang w:val="fr-FR"/>
              </w:rPr>
            </w:pPr>
            <w:r w:rsidRPr="007B7E30">
              <w:rPr>
                <w:i/>
                <w:color w:val="000000"/>
                <w:szCs w:val="24"/>
                <w:lang w:val="fr-FR"/>
              </w:rPr>
              <w:t>Préparation du chargement</w:t>
            </w:r>
          </w:p>
        </w:tc>
        <w:tc>
          <w:tcPr>
            <w:tcW w:w="920" w:type="dxa"/>
          </w:tcPr>
          <w:p w:rsidR="00212FEA" w:rsidRPr="007B7E30" w:rsidRDefault="00212FEA" w:rsidP="00212FEA">
            <w:pPr>
              <w:rPr>
                <w:color w:val="000000"/>
                <w:szCs w:val="24"/>
                <w:lang w:val="fr-FR"/>
              </w:rPr>
            </w:pPr>
            <w:r w:rsidRPr="007B7E30">
              <w:rPr>
                <w:color w:val="000000"/>
                <w:szCs w:val="24"/>
                <w:lang w:val="fr-FR"/>
              </w:rPr>
              <w:t>A – 4/1</w:t>
            </w:r>
          </w:p>
        </w:tc>
      </w:tr>
      <w:tr w:rsidR="00212FEA" w:rsidRPr="007B7E30" w:rsidTr="00212FEA">
        <w:tc>
          <w:tcPr>
            <w:tcW w:w="9212" w:type="dxa"/>
            <w:gridSpan w:val="2"/>
          </w:tcPr>
          <w:p w:rsidR="00212FEA" w:rsidRPr="007B7E30" w:rsidRDefault="00212FEA" w:rsidP="00212FEA">
            <w:pPr>
              <w:rPr>
                <w:color w:val="000000"/>
                <w:szCs w:val="24"/>
                <w:lang w:val="fr-FR"/>
              </w:rPr>
            </w:pPr>
            <w:r w:rsidRPr="007B7E30">
              <w:rPr>
                <w:color w:val="000000"/>
                <w:szCs w:val="24"/>
                <w:lang w:val="fr-FR"/>
              </w:rPr>
              <w:t>Pour la matière à charger, faut-il une observation dans le document de transport et si oui, laquelle</w:t>
            </w:r>
            <w:r w:rsidR="009E2FAB" w:rsidRPr="007B7E30">
              <w:rPr>
                <w:color w:val="000000"/>
                <w:szCs w:val="24"/>
                <w:lang w:val="fr-FR"/>
              </w:rPr>
              <w:t xml:space="preserve"> </w:t>
            </w:r>
            <w:r w:rsidRPr="007B7E30">
              <w:rPr>
                <w:color w:val="000000"/>
                <w:szCs w:val="24"/>
                <w:lang w:val="fr-FR"/>
              </w:rPr>
              <w:t>?</w:t>
            </w:r>
          </w:p>
        </w:tc>
      </w:tr>
      <w:tr w:rsidR="00212FEA" w:rsidRPr="007B7E30" w:rsidTr="00212FEA">
        <w:tc>
          <w:tcPr>
            <w:tcW w:w="8292" w:type="dxa"/>
          </w:tcPr>
          <w:p w:rsidR="00212FEA" w:rsidRPr="007B7E30" w:rsidRDefault="00212FEA" w:rsidP="00212FEA">
            <w:pPr>
              <w:jc w:val="right"/>
              <w:rPr>
                <w:color w:val="000000"/>
                <w:szCs w:val="24"/>
                <w:lang w:val="fr-FR"/>
              </w:rPr>
            </w:pPr>
            <w:r w:rsidRPr="007B7E30">
              <w:rPr>
                <w:color w:val="000000"/>
                <w:szCs w:val="24"/>
                <w:lang w:val="fr-FR"/>
              </w:rPr>
              <w:t>Points</w:t>
            </w:r>
            <w:r w:rsidR="00353B3F" w:rsidRPr="007B7E30">
              <w:rPr>
                <w:color w:val="000000"/>
                <w:szCs w:val="24"/>
                <w:lang w:val="fr-FR"/>
              </w:rPr>
              <w:t xml:space="preserve"> :</w:t>
            </w:r>
          </w:p>
        </w:tc>
        <w:tc>
          <w:tcPr>
            <w:tcW w:w="920" w:type="dxa"/>
          </w:tcPr>
          <w:p w:rsidR="00212FEA" w:rsidRPr="007B7E30" w:rsidRDefault="00212FEA" w:rsidP="00212FEA">
            <w:pPr>
              <w:jc w:val="center"/>
              <w:rPr>
                <w:bCs/>
                <w:color w:val="000000"/>
                <w:lang w:val="fr-FR"/>
              </w:rPr>
            </w:pPr>
          </w:p>
        </w:tc>
      </w:tr>
    </w:tbl>
    <w:p w:rsidR="00212FEA" w:rsidRPr="007B7E30" w:rsidRDefault="00212FEA" w:rsidP="00212FEA">
      <w:pPr>
        <w:spacing w:line="200" w:lineRule="exact"/>
        <w:rPr>
          <w:color w:val="000000"/>
          <w:sz w:val="16"/>
          <w:szCs w:val="16"/>
          <w:lang w:val="fr-FR"/>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8292"/>
        <w:gridCol w:w="920"/>
      </w:tblGrid>
      <w:tr w:rsidR="00212FEA" w:rsidRPr="007B7E30" w:rsidTr="00212FEA">
        <w:tc>
          <w:tcPr>
            <w:tcW w:w="8292" w:type="dxa"/>
          </w:tcPr>
          <w:p w:rsidR="00212FEA" w:rsidRPr="007B7E30" w:rsidRDefault="00212FEA" w:rsidP="00212FEA">
            <w:pPr>
              <w:rPr>
                <w:color w:val="000000"/>
                <w:szCs w:val="24"/>
                <w:lang w:val="fr-FR"/>
              </w:rPr>
            </w:pPr>
            <w:r w:rsidRPr="007B7E30">
              <w:rPr>
                <w:i/>
                <w:color w:val="000000"/>
                <w:szCs w:val="24"/>
                <w:lang w:val="fr-FR"/>
              </w:rPr>
              <w:t>Rinçage des citernes à cargaison</w:t>
            </w:r>
          </w:p>
        </w:tc>
        <w:tc>
          <w:tcPr>
            <w:tcW w:w="920" w:type="dxa"/>
          </w:tcPr>
          <w:p w:rsidR="00212FEA" w:rsidRPr="007B7E30" w:rsidRDefault="00212FEA" w:rsidP="00212FEA">
            <w:pPr>
              <w:rPr>
                <w:color w:val="000000"/>
                <w:szCs w:val="24"/>
                <w:lang w:val="fr-FR"/>
              </w:rPr>
            </w:pPr>
            <w:r w:rsidRPr="007B7E30">
              <w:rPr>
                <w:color w:val="000000"/>
                <w:szCs w:val="24"/>
                <w:lang w:val="fr-FR"/>
              </w:rPr>
              <w:t>B - 2</w:t>
            </w:r>
          </w:p>
        </w:tc>
      </w:tr>
      <w:tr w:rsidR="00212FEA" w:rsidRPr="007B7E30" w:rsidTr="00212FEA">
        <w:tc>
          <w:tcPr>
            <w:tcW w:w="9212" w:type="dxa"/>
            <w:gridSpan w:val="2"/>
          </w:tcPr>
          <w:p w:rsidR="00212FEA" w:rsidRPr="007B7E30" w:rsidRDefault="00212FEA" w:rsidP="00212FEA">
            <w:pPr>
              <w:rPr>
                <w:color w:val="000000"/>
                <w:szCs w:val="24"/>
                <w:lang w:val="fr-FR"/>
              </w:rPr>
            </w:pPr>
            <w:r w:rsidRPr="007B7E30">
              <w:rPr>
                <w:color w:val="000000"/>
                <w:szCs w:val="24"/>
                <w:lang w:val="fr-FR"/>
              </w:rPr>
              <w:t>Quelle méthode de rinçage choisissez-vous et pourquoi</w:t>
            </w:r>
            <w:r w:rsidR="009E2FAB" w:rsidRPr="007B7E30">
              <w:rPr>
                <w:color w:val="000000"/>
                <w:szCs w:val="24"/>
                <w:lang w:val="fr-FR"/>
              </w:rPr>
              <w:t xml:space="preserve"> </w:t>
            </w:r>
            <w:r w:rsidRPr="007B7E30">
              <w:rPr>
                <w:color w:val="000000"/>
                <w:szCs w:val="24"/>
                <w:lang w:val="fr-FR"/>
              </w:rPr>
              <w:t>?</w:t>
            </w:r>
          </w:p>
        </w:tc>
      </w:tr>
      <w:tr w:rsidR="00212FEA" w:rsidRPr="007B7E30" w:rsidTr="00212FEA">
        <w:tc>
          <w:tcPr>
            <w:tcW w:w="9212" w:type="dxa"/>
            <w:gridSpan w:val="2"/>
          </w:tcPr>
          <w:p w:rsidR="00212FEA" w:rsidRPr="007B7E30" w:rsidRDefault="00212FEA" w:rsidP="00212FEA">
            <w:pPr>
              <w:spacing w:line="160" w:lineRule="exact"/>
              <w:rPr>
                <w:color w:val="000000"/>
                <w:lang w:val="fr-FR"/>
              </w:rPr>
            </w:pPr>
          </w:p>
        </w:tc>
      </w:tr>
      <w:tr w:rsidR="00212FEA" w:rsidRPr="007B7E30" w:rsidTr="00212FEA">
        <w:tc>
          <w:tcPr>
            <w:tcW w:w="8292" w:type="dxa"/>
          </w:tcPr>
          <w:p w:rsidR="00212FEA" w:rsidRPr="007B7E30" w:rsidRDefault="00212FEA" w:rsidP="00212FEA">
            <w:pPr>
              <w:jc w:val="right"/>
              <w:rPr>
                <w:color w:val="000000"/>
                <w:szCs w:val="24"/>
                <w:lang w:val="fr-FR"/>
              </w:rPr>
            </w:pPr>
            <w:r w:rsidRPr="007B7E30">
              <w:rPr>
                <w:color w:val="000000"/>
                <w:szCs w:val="24"/>
                <w:lang w:val="fr-FR"/>
              </w:rPr>
              <w:t>Points</w:t>
            </w:r>
            <w:r w:rsidR="00353B3F" w:rsidRPr="007B7E30">
              <w:rPr>
                <w:color w:val="000000"/>
                <w:szCs w:val="24"/>
                <w:lang w:val="fr-FR"/>
              </w:rPr>
              <w:t xml:space="preserve"> :</w:t>
            </w:r>
          </w:p>
        </w:tc>
        <w:tc>
          <w:tcPr>
            <w:tcW w:w="920" w:type="dxa"/>
          </w:tcPr>
          <w:p w:rsidR="00212FEA" w:rsidRPr="007B7E30" w:rsidRDefault="00212FEA" w:rsidP="00212FEA">
            <w:pPr>
              <w:jc w:val="center"/>
              <w:rPr>
                <w:bCs/>
                <w:color w:val="000000"/>
                <w:lang w:val="fr-FR"/>
              </w:rPr>
            </w:pPr>
          </w:p>
        </w:tc>
      </w:tr>
    </w:tbl>
    <w:p w:rsidR="00212FEA" w:rsidRPr="007B7E30" w:rsidRDefault="00212FEA" w:rsidP="00212FEA">
      <w:pPr>
        <w:spacing w:line="200" w:lineRule="exact"/>
        <w:rPr>
          <w:color w:val="000000"/>
          <w:sz w:val="16"/>
          <w:szCs w:val="16"/>
          <w:lang w:val="fr-FR"/>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8292"/>
        <w:gridCol w:w="920"/>
      </w:tblGrid>
      <w:tr w:rsidR="00212FEA" w:rsidRPr="007B7E30" w:rsidTr="00212FEA">
        <w:tc>
          <w:tcPr>
            <w:tcW w:w="8292" w:type="dxa"/>
          </w:tcPr>
          <w:p w:rsidR="00212FEA" w:rsidRPr="007B7E30" w:rsidRDefault="00212FEA" w:rsidP="00212FEA">
            <w:pPr>
              <w:rPr>
                <w:color w:val="000000"/>
                <w:szCs w:val="24"/>
                <w:lang w:val="fr-FR"/>
              </w:rPr>
            </w:pPr>
            <w:r w:rsidRPr="007B7E30">
              <w:rPr>
                <w:i/>
                <w:color w:val="000000"/>
                <w:szCs w:val="24"/>
                <w:lang w:val="fr-FR"/>
              </w:rPr>
              <w:t>Rinçage des citernes à cargaison</w:t>
            </w:r>
          </w:p>
        </w:tc>
        <w:tc>
          <w:tcPr>
            <w:tcW w:w="920" w:type="dxa"/>
          </w:tcPr>
          <w:p w:rsidR="00212FEA" w:rsidRPr="007B7E30" w:rsidRDefault="00212FEA" w:rsidP="00212FEA">
            <w:pPr>
              <w:rPr>
                <w:color w:val="000000"/>
                <w:szCs w:val="24"/>
                <w:lang w:val="fr-FR"/>
              </w:rPr>
            </w:pPr>
            <w:r w:rsidRPr="007B7E30">
              <w:rPr>
                <w:color w:val="000000"/>
                <w:szCs w:val="24"/>
                <w:lang w:val="fr-FR"/>
              </w:rPr>
              <w:t>B - 6</w:t>
            </w:r>
          </w:p>
        </w:tc>
      </w:tr>
      <w:tr w:rsidR="00212FEA" w:rsidRPr="007B7E30" w:rsidTr="00212FEA">
        <w:tc>
          <w:tcPr>
            <w:tcW w:w="9212" w:type="dxa"/>
            <w:gridSpan w:val="2"/>
          </w:tcPr>
          <w:p w:rsidR="00212FEA" w:rsidRPr="007B7E30" w:rsidRDefault="00212FEA" w:rsidP="00212FEA">
            <w:pPr>
              <w:rPr>
                <w:color w:val="000000"/>
                <w:szCs w:val="24"/>
                <w:lang w:val="fr-FR"/>
              </w:rPr>
            </w:pPr>
            <w:r w:rsidRPr="007B7E30">
              <w:rPr>
                <w:color w:val="000000"/>
                <w:szCs w:val="24"/>
                <w:lang w:val="fr-FR"/>
              </w:rPr>
              <w:t>Quelle pression voulez-vous atteindre dans les citernes à cargaison après le rinçage et pourquoi</w:t>
            </w:r>
            <w:r w:rsidR="009E2FAB" w:rsidRPr="007B7E30">
              <w:rPr>
                <w:color w:val="000000"/>
                <w:szCs w:val="24"/>
                <w:lang w:val="fr-FR"/>
              </w:rPr>
              <w:t xml:space="preserve"> </w:t>
            </w:r>
            <w:r w:rsidRPr="007B7E30">
              <w:rPr>
                <w:color w:val="000000"/>
                <w:szCs w:val="24"/>
                <w:lang w:val="fr-FR"/>
              </w:rPr>
              <w:t>?</w:t>
            </w:r>
          </w:p>
        </w:tc>
      </w:tr>
      <w:tr w:rsidR="00212FEA" w:rsidRPr="007B7E30" w:rsidTr="00212FEA">
        <w:tc>
          <w:tcPr>
            <w:tcW w:w="8292" w:type="dxa"/>
          </w:tcPr>
          <w:p w:rsidR="00212FEA" w:rsidRPr="007B7E30" w:rsidRDefault="00212FEA" w:rsidP="00212FEA">
            <w:pPr>
              <w:jc w:val="right"/>
              <w:rPr>
                <w:color w:val="000000"/>
                <w:szCs w:val="24"/>
                <w:lang w:val="fr-FR"/>
              </w:rPr>
            </w:pPr>
            <w:r w:rsidRPr="007B7E30">
              <w:rPr>
                <w:color w:val="000000"/>
                <w:szCs w:val="24"/>
                <w:lang w:val="fr-FR"/>
              </w:rPr>
              <w:t>Points</w:t>
            </w:r>
            <w:r w:rsidR="00353B3F" w:rsidRPr="007B7E30">
              <w:rPr>
                <w:color w:val="000000"/>
                <w:szCs w:val="24"/>
                <w:lang w:val="fr-FR"/>
              </w:rPr>
              <w:t xml:space="preserve"> :</w:t>
            </w:r>
          </w:p>
        </w:tc>
        <w:tc>
          <w:tcPr>
            <w:tcW w:w="920" w:type="dxa"/>
          </w:tcPr>
          <w:p w:rsidR="00212FEA" w:rsidRPr="007B7E30" w:rsidRDefault="00212FEA" w:rsidP="00212FEA">
            <w:pPr>
              <w:jc w:val="center"/>
              <w:rPr>
                <w:bCs/>
                <w:color w:val="000000"/>
                <w:lang w:val="fr-FR"/>
              </w:rPr>
            </w:pPr>
          </w:p>
        </w:tc>
      </w:tr>
    </w:tbl>
    <w:p w:rsidR="00212FEA" w:rsidRPr="007B7E30" w:rsidRDefault="00212FEA" w:rsidP="00212FEA">
      <w:pPr>
        <w:spacing w:line="200" w:lineRule="exact"/>
        <w:rPr>
          <w:color w:val="000000"/>
          <w:sz w:val="16"/>
          <w:szCs w:val="16"/>
          <w:lang w:val="fr-FR"/>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8292"/>
        <w:gridCol w:w="920"/>
      </w:tblGrid>
      <w:tr w:rsidR="00212FEA" w:rsidRPr="007B7E30" w:rsidTr="00212FEA">
        <w:tc>
          <w:tcPr>
            <w:tcW w:w="8292" w:type="dxa"/>
          </w:tcPr>
          <w:p w:rsidR="00212FEA" w:rsidRPr="007B7E30" w:rsidRDefault="00212FEA" w:rsidP="00212FEA">
            <w:pPr>
              <w:rPr>
                <w:color w:val="000000"/>
                <w:szCs w:val="24"/>
                <w:lang w:val="fr-FR"/>
              </w:rPr>
            </w:pPr>
            <w:r w:rsidRPr="007B7E30">
              <w:rPr>
                <w:i/>
                <w:color w:val="000000"/>
                <w:szCs w:val="24"/>
                <w:lang w:val="fr-FR"/>
              </w:rPr>
              <w:t>Rinçage des citernes à cargaison</w:t>
            </w:r>
          </w:p>
        </w:tc>
        <w:tc>
          <w:tcPr>
            <w:tcW w:w="920" w:type="dxa"/>
          </w:tcPr>
          <w:p w:rsidR="00212FEA" w:rsidRPr="007B7E30" w:rsidRDefault="00212FEA" w:rsidP="00212FEA">
            <w:pPr>
              <w:rPr>
                <w:color w:val="000000"/>
                <w:szCs w:val="24"/>
                <w:lang w:val="fr-FR"/>
              </w:rPr>
            </w:pPr>
            <w:r w:rsidRPr="007B7E30">
              <w:rPr>
                <w:color w:val="000000"/>
                <w:szCs w:val="24"/>
                <w:lang w:val="fr-FR"/>
              </w:rPr>
              <w:t>B - 10</w:t>
            </w:r>
          </w:p>
        </w:tc>
      </w:tr>
      <w:tr w:rsidR="00212FEA" w:rsidRPr="007B7E30" w:rsidTr="00212FEA">
        <w:tc>
          <w:tcPr>
            <w:tcW w:w="9212" w:type="dxa"/>
            <w:gridSpan w:val="2"/>
          </w:tcPr>
          <w:p w:rsidR="00212FEA" w:rsidRPr="007B7E30" w:rsidRDefault="00212FEA" w:rsidP="00212FEA">
            <w:pPr>
              <w:rPr>
                <w:color w:val="000000"/>
                <w:szCs w:val="24"/>
                <w:lang w:val="fr-FR"/>
              </w:rPr>
            </w:pPr>
            <w:r w:rsidRPr="007B7E30">
              <w:rPr>
                <w:color w:val="000000"/>
                <w:szCs w:val="24"/>
                <w:lang w:val="fr-FR"/>
              </w:rPr>
              <w:t xml:space="preserve">Pour le cas où votre bateau vient du chantier naval, comment testez-vous l’étanchéité du système </w:t>
            </w:r>
            <w:r w:rsidRPr="007B7E30">
              <w:rPr>
                <w:color w:val="000000"/>
                <w:szCs w:val="24"/>
                <w:lang w:val="fr-FR"/>
              </w:rPr>
              <w:br/>
              <w:t>de tuyauteries et les citernes à cargaison</w:t>
            </w:r>
            <w:r w:rsidR="009E2FAB" w:rsidRPr="007B7E30">
              <w:rPr>
                <w:color w:val="000000"/>
                <w:szCs w:val="24"/>
                <w:lang w:val="fr-FR"/>
              </w:rPr>
              <w:t xml:space="preserve"> </w:t>
            </w:r>
            <w:r w:rsidRPr="007B7E30">
              <w:rPr>
                <w:color w:val="000000"/>
                <w:szCs w:val="24"/>
                <w:lang w:val="fr-FR"/>
              </w:rPr>
              <w:t>?</w:t>
            </w:r>
          </w:p>
        </w:tc>
      </w:tr>
      <w:tr w:rsidR="00212FEA" w:rsidRPr="007B7E30" w:rsidTr="00212FEA">
        <w:tc>
          <w:tcPr>
            <w:tcW w:w="8292" w:type="dxa"/>
          </w:tcPr>
          <w:p w:rsidR="00212FEA" w:rsidRPr="007B7E30" w:rsidRDefault="00212FEA" w:rsidP="00212FEA">
            <w:pPr>
              <w:jc w:val="right"/>
              <w:rPr>
                <w:color w:val="000000"/>
                <w:szCs w:val="24"/>
                <w:lang w:val="fr-FR"/>
              </w:rPr>
            </w:pPr>
            <w:r w:rsidRPr="007B7E30">
              <w:rPr>
                <w:color w:val="000000"/>
                <w:szCs w:val="24"/>
                <w:lang w:val="fr-FR"/>
              </w:rPr>
              <w:t>Points</w:t>
            </w:r>
            <w:r w:rsidR="00353B3F" w:rsidRPr="007B7E30">
              <w:rPr>
                <w:color w:val="000000"/>
                <w:szCs w:val="24"/>
                <w:lang w:val="fr-FR"/>
              </w:rPr>
              <w:t xml:space="preserve"> :</w:t>
            </w:r>
          </w:p>
        </w:tc>
        <w:tc>
          <w:tcPr>
            <w:tcW w:w="920" w:type="dxa"/>
          </w:tcPr>
          <w:p w:rsidR="00212FEA" w:rsidRPr="007B7E30" w:rsidRDefault="00212FEA" w:rsidP="00212FEA">
            <w:pPr>
              <w:jc w:val="center"/>
              <w:rPr>
                <w:bCs/>
                <w:color w:val="000000"/>
                <w:lang w:val="fr-FR"/>
              </w:rPr>
            </w:pPr>
          </w:p>
        </w:tc>
      </w:tr>
    </w:tbl>
    <w:p w:rsidR="00212FEA" w:rsidRPr="007B7E30" w:rsidRDefault="00212FEA" w:rsidP="00212FEA">
      <w:pPr>
        <w:spacing w:line="200" w:lineRule="exact"/>
        <w:rPr>
          <w:color w:val="000000"/>
          <w:sz w:val="16"/>
          <w:szCs w:val="16"/>
          <w:lang w:val="fr-FR"/>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8292"/>
        <w:gridCol w:w="920"/>
      </w:tblGrid>
      <w:tr w:rsidR="00212FEA" w:rsidRPr="007B7E30" w:rsidTr="00212FEA">
        <w:tc>
          <w:tcPr>
            <w:tcW w:w="8292" w:type="dxa"/>
          </w:tcPr>
          <w:p w:rsidR="00212FEA" w:rsidRPr="007B7E30" w:rsidRDefault="00212FEA" w:rsidP="00212FEA">
            <w:pPr>
              <w:rPr>
                <w:color w:val="000000"/>
                <w:szCs w:val="24"/>
                <w:lang w:val="fr-FR"/>
              </w:rPr>
            </w:pPr>
            <w:r w:rsidRPr="007B7E30">
              <w:rPr>
                <w:i/>
                <w:color w:val="000000"/>
                <w:szCs w:val="24"/>
                <w:lang w:val="fr-FR"/>
              </w:rPr>
              <w:t>Chargement</w:t>
            </w:r>
          </w:p>
        </w:tc>
        <w:tc>
          <w:tcPr>
            <w:tcW w:w="920" w:type="dxa"/>
          </w:tcPr>
          <w:p w:rsidR="00212FEA" w:rsidRPr="007B7E30" w:rsidRDefault="00212FEA" w:rsidP="00212FEA">
            <w:pPr>
              <w:rPr>
                <w:color w:val="000000"/>
                <w:szCs w:val="24"/>
                <w:lang w:val="fr-FR"/>
              </w:rPr>
            </w:pPr>
            <w:r w:rsidRPr="007B7E30">
              <w:rPr>
                <w:color w:val="000000"/>
                <w:szCs w:val="24"/>
                <w:lang w:val="fr-FR"/>
              </w:rPr>
              <w:t>C - 1</w:t>
            </w:r>
          </w:p>
        </w:tc>
      </w:tr>
      <w:tr w:rsidR="00212FEA" w:rsidRPr="007B7E30" w:rsidTr="00212FEA">
        <w:tc>
          <w:tcPr>
            <w:tcW w:w="9212" w:type="dxa"/>
            <w:gridSpan w:val="2"/>
          </w:tcPr>
          <w:p w:rsidR="00212FEA" w:rsidRPr="007B7E30" w:rsidRDefault="00212FEA" w:rsidP="00212FEA">
            <w:pPr>
              <w:rPr>
                <w:color w:val="000000"/>
                <w:szCs w:val="24"/>
                <w:lang w:val="fr-FR"/>
              </w:rPr>
            </w:pPr>
            <w:r w:rsidRPr="007B7E30">
              <w:rPr>
                <w:color w:val="000000"/>
                <w:szCs w:val="24"/>
                <w:lang w:val="fr-FR"/>
              </w:rPr>
              <w:t xml:space="preserve">Indiquez exactement de quelle manière vous introduisez la première quantité de produit dans votre </w:t>
            </w:r>
            <w:r w:rsidRPr="007B7E30">
              <w:rPr>
                <w:color w:val="000000"/>
                <w:szCs w:val="24"/>
                <w:lang w:val="fr-FR"/>
              </w:rPr>
              <w:br/>
              <w:t>ou vos citernes à cargaison au début du chargement et pourquoi vous procédez ainsi; (Gaz (vapeur)</w:t>
            </w:r>
            <w:r w:rsidR="009E2FAB" w:rsidRPr="007B7E30">
              <w:rPr>
                <w:color w:val="000000"/>
                <w:szCs w:val="24"/>
                <w:lang w:val="fr-FR"/>
              </w:rPr>
              <w:t xml:space="preserve"> </w:t>
            </w:r>
            <w:r w:rsidRPr="007B7E30">
              <w:rPr>
                <w:color w:val="000000"/>
                <w:szCs w:val="24"/>
                <w:lang w:val="fr-FR"/>
              </w:rPr>
              <w:t xml:space="preserve">? </w:t>
            </w:r>
            <w:r w:rsidRPr="007B7E30">
              <w:rPr>
                <w:color w:val="000000"/>
                <w:szCs w:val="24"/>
                <w:lang w:val="fr-FR"/>
              </w:rPr>
              <w:br/>
              <w:t>Liquide</w:t>
            </w:r>
            <w:r w:rsidR="009E2FAB" w:rsidRPr="007B7E30">
              <w:rPr>
                <w:color w:val="000000"/>
                <w:szCs w:val="24"/>
                <w:lang w:val="fr-FR"/>
              </w:rPr>
              <w:t xml:space="preserve"> </w:t>
            </w:r>
            <w:r w:rsidRPr="007B7E30">
              <w:rPr>
                <w:color w:val="000000"/>
                <w:szCs w:val="24"/>
                <w:lang w:val="fr-FR"/>
              </w:rPr>
              <w:t>? Une citerne à cargaison à la fois ou plusieurs citernes à cargaison simultanément</w:t>
            </w:r>
            <w:r w:rsidR="009E2FAB" w:rsidRPr="007B7E30">
              <w:rPr>
                <w:color w:val="000000"/>
                <w:szCs w:val="24"/>
                <w:lang w:val="fr-FR"/>
              </w:rPr>
              <w:t xml:space="preserve"> </w:t>
            </w:r>
            <w:r w:rsidRPr="007B7E30">
              <w:rPr>
                <w:color w:val="000000"/>
                <w:szCs w:val="24"/>
                <w:lang w:val="fr-FR"/>
              </w:rPr>
              <w:t xml:space="preserve">? </w:t>
            </w:r>
            <w:r w:rsidRPr="007B7E30">
              <w:rPr>
                <w:color w:val="000000"/>
                <w:szCs w:val="24"/>
                <w:lang w:val="fr-FR"/>
              </w:rPr>
              <w:br/>
              <w:t>Par la tuyauterie de rinçage ou par la tuyauterie de fond</w:t>
            </w:r>
            <w:r w:rsidR="009E2FAB" w:rsidRPr="007B7E30">
              <w:rPr>
                <w:color w:val="000000"/>
                <w:szCs w:val="24"/>
                <w:lang w:val="fr-FR"/>
              </w:rPr>
              <w:t xml:space="preserve"> </w:t>
            </w:r>
            <w:r w:rsidRPr="007B7E30">
              <w:rPr>
                <w:color w:val="000000"/>
                <w:szCs w:val="24"/>
                <w:lang w:val="fr-FR"/>
              </w:rPr>
              <w:t>?)</w:t>
            </w:r>
          </w:p>
        </w:tc>
      </w:tr>
      <w:tr w:rsidR="00212FEA" w:rsidRPr="007B7E30" w:rsidTr="00212FEA">
        <w:tc>
          <w:tcPr>
            <w:tcW w:w="8292" w:type="dxa"/>
          </w:tcPr>
          <w:p w:rsidR="00212FEA" w:rsidRPr="007B7E30" w:rsidRDefault="00212FEA" w:rsidP="00212FEA">
            <w:pPr>
              <w:jc w:val="right"/>
              <w:rPr>
                <w:color w:val="000000"/>
                <w:szCs w:val="24"/>
                <w:lang w:val="fr-FR"/>
              </w:rPr>
            </w:pPr>
            <w:r w:rsidRPr="007B7E30">
              <w:rPr>
                <w:color w:val="000000"/>
                <w:szCs w:val="24"/>
                <w:lang w:val="fr-FR"/>
              </w:rPr>
              <w:t>Points</w:t>
            </w:r>
            <w:r w:rsidR="00353B3F" w:rsidRPr="007B7E30">
              <w:rPr>
                <w:color w:val="000000"/>
                <w:szCs w:val="24"/>
                <w:lang w:val="fr-FR"/>
              </w:rPr>
              <w:t xml:space="preserve"> :</w:t>
            </w:r>
          </w:p>
        </w:tc>
        <w:tc>
          <w:tcPr>
            <w:tcW w:w="920" w:type="dxa"/>
          </w:tcPr>
          <w:p w:rsidR="00212FEA" w:rsidRPr="007B7E30" w:rsidRDefault="00212FEA" w:rsidP="00212FEA">
            <w:pPr>
              <w:jc w:val="center"/>
              <w:rPr>
                <w:bCs/>
                <w:color w:val="000000"/>
                <w:lang w:val="fr-FR"/>
              </w:rPr>
            </w:pPr>
          </w:p>
        </w:tc>
      </w:tr>
    </w:tbl>
    <w:p w:rsidR="00212FEA" w:rsidRPr="007B7E30" w:rsidRDefault="00212FEA" w:rsidP="00212FEA">
      <w:pPr>
        <w:spacing w:line="200" w:lineRule="exact"/>
        <w:rPr>
          <w:color w:val="000000"/>
          <w:sz w:val="16"/>
          <w:szCs w:val="16"/>
          <w:lang w:val="fr-FR"/>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8292"/>
        <w:gridCol w:w="920"/>
      </w:tblGrid>
      <w:tr w:rsidR="00212FEA" w:rsidRPr="007B7E30" w:rsidTr="00212FEA">
        <w:tc>
          <w:tcPr>
            <w:tcW w:w="8292" w:type="dxa"/>
          </w:tcPr>
          <w:p w:rsidR="00212FEA" w:rsidRPr="007B7E30" w:rsidRDefault="00212FEA" w:rsidP="00212FEA">
            <w:pPr>
              <w:rPr>
                <w:color w:val="000000"/>
                <w:szCs w:val="24"/>
                <w:lang w:val="fr-FR"/>
              </w:rPr>
            </w:pPr>
            <w:r w:rsidRPr="007B7E30">
              <w:rPr>
                <w:i/>
                <w:color w:val="000000"/>
                <w:szCs w:val="24"/>
                <w:lang w:val="fr-FR"/>
              </w:rPr>
              <w:t>Chargement</w:t>
            </w:r>
          </w:p>
        </w:tc>
        <w:tc>
          <w:tcPr>
            <w:tcW w:w="920" w:type="dxa"/>
          </w:tcPr>
          <w:p w:rsidR="00212FEA" w:rsidRPr="007B7E30" w:rsidRDefault="00212FEA" w:rsidP="00212FEA">
            <w:pPr>
              <w:rPr>
                <w:color w:val="000000"/>
                <w:szCs w:val="24"/>
                <w:lang w:val="fr-FR"/>
              </w:rPr>
            </w:pPr>
            <w:r w:rsidRPr="007B7E30">
              <w:rPr>
                <w:color w:val="000000"/>
                <w:szCs w:val="24"/>
                <w:lang w:val="fr-FR"/>
              </w:rPr>
              <w:t>C - 4</w:t>
            </w:r>
          </w:p>
        </w:tc>
      </w:tr>
      <w:tr w:rsidR="00212FEA" w:rsidRPr="007B7E30" w:rsidTr="00212FEA">
        <w:tc>
          <w:tcPr>
            <w:tcW w:w="9212" w:type="dxa"/>
            <w:gridSpan w:val="2"/>
          </w:tcPr>
          <w:p w:rsidR="00212FEA" w:rsidRPr="007B7E30" w:rsidRDefault="00212FEA" w:rsidP="00212FEA">
            <w:pPr>
              <w:rPr>
                <w:color w:val="000000"/>
                <w:szCs w:val="24"/>
                <w:lang w:val="fr-FR"/>
              </w:rPr>
            </w:pPr>
            <w:r w:rsidRPr="007B7E30">
              <w:rPr>
                <w:color w:val="000000"/>
                <w:szCs w:val="24"/>
                <w:lang w:val="fr-FR"/>
              </w:rPr>
              <w:t>Lors du chargement, retournez-vous encore des gaz ou de l’azote</w:t>
            </w:r>
            <w:r w:rsidR="009E2FAB" w:rsidRPr="007B7E30">
              <w:rPr>
                <w:color w:val="000000"/>
                <w:szCs w:val="24"/>
                <w:lang w:val="fr-FR"/>
              </w:rPr>
              <w:t xml:space="preserve"> </w:t>
            </w:r>
            <w:r w:rsidRPr="007B7E30">
              <w:rPr>
                <w:color w:val="000000"/>
                <w:szCs w:val="24"/>
                <w:lang w:val="fr-FR"/>
              </w:rPr>
              <w:t>? Si oui, vers où</w:t>
            </w:r>
            <w:r w:rsidR="009E2FAB" w:rsidRPr="007B7E30">
              <w:rPr>
                <w:color w:val="000000"/>
                <w:szCs w:val="24"/>
                <w:lang w:val="fr-FR"/>
              </w:rPr>
              <w:t xml:space="preserve"> </w:t>
            </w:r>
            <w:r w:rsidRPr="007B7E30">
              <w:rPr>
                <w:color w:val="000000"/>
                <w:szCs w:val="24"/>
                <w:lang w:val="fr-FR"/>
              </w:rPr>
              <w:t xml:space="preserve">? </w:t>
            </w:r>
            <w:r w:rsidRPr="007B7E30">
              <w:rPr>
                <w:color w:val="000000"/>
                <w:szCs w:val="24"/>
                <w:lang w:val="fr-FR"/>
              </w:rPr>
              <w:br/>
              <w:t>Si non, pourquoi pas</w:t>
            </w:r>
            <w:r w:rsidR="009E2FAB" w:rsidRPr="007B7E30">
              <w:rPr>
                <w:color w:val="000000"/>
                <w:szCs w:val="24"/>
                <w:lang w:val="fr-FR"/>
              </w:rPr>
              <w:t xml:space="preserve"> </w:t>
            </w:r>
            <w:r w:rsidRPr="007B7E30">
              <w:rPr>
                <w:color w:val="000000"/>
                <w:szCs w:val="24"/>
                <w:lang w:val="fr-FR"/>
              </w:rPr>
              <w:t>?</w:t>
            </w:r>
          </w:p>
        </w:tc>
      </w:tr>
      <w:tr w:rsidR="00212FEA" w:rsidRPr="007B7E30" w:rsidTr="00212FEA">
        <w:tc>
          <w:tcPr>
            <w:tcW w:w="8292" w:type="dxa"/>
          </w:tcPr>
          <w:p w:rsidR="00212FEA" w:rsidRPr="007B7E30" w:rsidRDefault="00212FEA" w:rsidP="00212FEA">
            <w:pPr>
              <w:jc w:val="right"/>
              <w:rPr>
                <w:color w:val="000000"/>
                <w:szCs w:val="24"/>
                <w:lang w:val="fr-FR"/>
              </w:rPr>
            </w:pPr>
            <w:r w:rsidRPr="007B7E30">
              <w:rPr>
                <w:color w:val="000000"/>
                <w:szCs w:val="24"/>
                <w:lang w:val="fr-FR"/>
              </w:rPr>
              <w:t>Points</w:t>
            </w:r>
            <w:r w:rsidR="00353B3F" w:rsidRPr="007B7E30">
              <w:rPr>
                <w:color w:val="000000"/>
                <w:szCs w:val="24"/>
                <w:lang w:val="fr-FR"/>
              </w:rPr>
              <w:t xml:space="preserve"> :</w:t>
            </w:r>
          </w:p>
        </w:tc>
        <w:tc>
          <w:tcPr>
            <w:tcW w:w="920" w:type="dxa"/>
          </w:tcPr>
          <w:p w:rsidR="00212FEA" w:rsidRPr="007B7E30" w:rsidRDefault="00212FEA" w:rsidP="00212FEA">
            <w:pPr>
              <w:jc w:val="center"/>
              <w:rPr>
                <w:bCs/>
                <w:color w:val="000000"/>
                <w:lang w:val="fr-FR"/>
              </w:rPr>
            </w:pPr>
          </w:p>
        </w:tc>
      </w:tr>
    </w:tbl>
    <w:p w:rsidR="00212FEA" w:rsidRPr="007B7E30" w:rsidRDefault="00212FEA" w:rsidP="00212FEA">
      <w:pPr>
        <w:spacing w:line="200" w:lineRule="exact"/>
        <w:rPr>
          <w:color w:val="000000"/>
          <w:sz w:val="16"/>
          <w:szCs w:val="16"/>
          <w:lang w:val="fr-FR"/>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8292"/>
        <w:gridCol w:w="920"/>
      </w:tblGrid>
      <w:tr w:rsidR="00212FEA" w:rsidRPr="007B7E30" w:rsidTr="00212FEA">
        <w:tc>
          <w:tcPr>
            <w:tcW w:w="8292" w:type="dxa"/>
          </w:tcPr>
          <w:p w:rsidR="00212FEA" w:rsidRPr="007B7E30" w:rsidRDefault="00212FEA" w:rsidP="00212FEA">
            <w:pPr>
              <w:rPr>
                <w:color w:val="000000"/>
                <w:szCs w:val="24"/>
                <w:lang w:val="fr-FR"/>
              </w:rPr>
            </w:pPr>
            <w:r w:rsidRPr="007B7E30">
              <w:rPr>
                <w:i/>
                <w:color w:val="000000"/>
                <w:szCs w:val="24"/>
                <w:lang w:val="fr-FR"/>
              </w:rPr>
              <w:t>Chargement</w:t>
            </w:r>
          </w:p>
        </w:tc>
        <w:tc>
          <w:tcPr>
            <w:tcW w:w="920" w:type="dxa"/>
          </w:tcPr>
          <w:p w:rsidR="00212FEA" w:rsidRPr="007B7E30" w:rsidRDefault="00212FEA" w:rsidP="00212FEA">
            <w:pPr>
              <w:rPr>
                <w:color w:val="000000"/>
                <w:szCs w:val="24"/>
                <w:lang w:val="fr-FR"/>
              </w:rPr>
            </w:pPr>
            <w:r w:rsidRPr="007B7E30">
              <w:rPr>
                <w:color w:val="000000"/>
                <w:szCs w:val="24"/>
                <w:lang w:val="fr-FR"/>
              </w:rPr>
              <w:t>C - 5</w:t>
            </w:r>
          </w:p>
        </w:tc>
      </w:tr>
      <w:tr w:rsidR="00212FEA" w:rsidRPr="007B7E30" w:rsidTr="00212FEA">
        <w:tc>
          <w:tcPr>
            <w:tcW w:w="9212" w:type="dxa"/>
            <w:gridSpan w:val="2"/>
          </w:tcPr>
          <w:p w:rsidR="00212FEA" w:rsidRPr="007B7E30" w:rsidRDefault="00212FEA" w:rsidP="00212FEA">
            <w:pPr>
              <w:rPr>
                <w:color w:val="000000"/>
                <w:szCs w:val="24"/>
                <w:lang w:val="fr-FR"/>
              </w:rPr>
            </w:pPr>
            <w:r w:rsidRPr="007B7E30">
              <w:rPr>
                <w:color w:val="000000"/>
                <w:szCs w:val="24"/>
                <w:lang w:val="fr-FR"/>
              </w:rPr>
              <w:t xml:space="preserve">Quel équipement personnel de protection doit être porté par les personnes connectant </w:t>
            </w:r>
            <w:r w:rsidRPr="007B7E30">
              <w:rPr>
                <w:color w:val="000000"/>
                <w:szCs w:val="24"/>
                <w:lang w:val="fr-FR"/>
              </w:rPr>
              <w:br/>
              <w:t>ou déconnectant les tuyauteries de chargement, de déchargement ou de retour de gaz</w:t>
            </w:r>
            <w:r w:rsidR="009E2FAB" w:rsidRPr="007B7E30">
              <w:rPr>
                <w:color w:val="000000"/>
                <w:szCs w:val="24"/>
                <w:lang w:val="fr-FR"/>
              </w:rPr>
              <w:t xml:space="preserve"> </w:t>
            </w:r>
            <w:r w:rsidRPr="007B7E30">
              <w:rPr>
                <w:color w:val="000000"/>
                <w:szCs w:val="24"/>
                <w:lang w:val="fr-FR"/>
              </w:rPr>
              <w:t xml:space="preserve">? </w:t>
            </w:r>
            <w:r w:rsidRPr="007B7E30">
              <w:rPr>
                <w:color w:val="000000"/>
                <w:szCs w:val="24"/>
                <w:lang w:val="fr-FR"/>
              </w:rPr>
              <w:br/>
              <w:t>Citez également la source dans l’ADN.</w:t>
            </w:r>
          </w:p>
        </w:tc>
      </w:tr>
      <w:tr w:rsidR="00212FEA" w:rsidRPr="007B7E30" w:rsidTr="00212FEA">
        <w:tc>
          <w:tcPr>
            <w:tcW w:w="8292" w:type="dxa"/>
          </w:tcPr>
          <w:p w:rsidR="00212FEA" w:rsidRPr="007B7E30" w:rsidRDefault="00212FEA" w:rsidP="00212FEA">
            <w:pPr>
              <w:jc w:val="right"/>
              <w:rPr>
                <w:color w:val="000000"/>
                <w:szCs w:val="24"/>
                <w:lang w:val="fr-FR"/>
              </w:rPr>
            </w:pPr>
            <w:r w:rsidRPr="007B7E30">
              <w:rPr>
                <w:color w:val="000000"/>
                <w:szCs w:val="24"/>
                <w:lang w:val="fr-FR"/>
              </w:rPr>
              <w:t>Points</w:t>
            </w:r>
            <w:r w:rsidR="00353B3F" w:rsidRPr="007B7E30">
              <w:rPr>
                <w:color w:val="000000"/>
                <w:szCs w:val="24"/>
                <w:lang w:val="fr-FR"/>
              </w:rPr>
              <w:t xml:space="preserve"> :</w:t>
            </w:r>
          </w:p>
        </w:tc>
        <w:tc>
          <w:tcPr>
            <w:tcW w:w="920" w:type="dxa"/>
          </w:tcPr>
          <w:p w:rsidR="00212FEA" w:rsidRPr="007B7E30" w:rsidRDefault="00212FEA" w:rsidP="00212FEA">
            <w:pPr>
              <w:jc w:val="center"/>
              <w:rPr>
                <w:bCs/>
                <w:color w:val="000000"/>
                <w:lang w:val="fr-FR"/>
              </w:rPr>
            </w:pPr>
          </w:p>
        </w:tc>
      </w:tr>
    </w:tbl>
    <w:p w:rsidR="00212FEA" w:rsidRPr="007B7E30" w:rsidRDefault="00212FEA" w:rsidP="00212FEA">
      <w:pPr>
        <w:spacing w:line="200" w:lineRule="exact"/>
        <w:rPr>
          <w:rFonts w:ascii="Arial" w:hAnsi="Arial" w:cs="Arial"/>
          <w:color w:val="000000"/>
          <w:sz w:val="16"/>
          <w:szCs w:val="16"/>
          <w:lang w:val="fr-FR"/>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8292"/>
        <w:gridCol w:w="920"/>
      </w:tblGrid>
      <w:tr w:rsidR="00212FEA" w:rsidRPr="007B7E30" w:rsidTr="00212FEA">
        <w:tc>
          <w:tcPr>
            <w:tcW w:w="8292" w:type="dxa"/>
          </w:tcPr>
          <w:p w:rsidR="00212FEA" w:rsidRPr="007B7E30" w:rsidRDefault="00212FEA" w:rsidP="00212FEA">
            <w:pPr>
              <w:rPr>
                <w:color w:val="000000"/>
                <w:szCs w:val="24"/>
                <w:lang w:val="fr-FR"/>
              </w:rPr>
            </w:pPr>
            <w:r w:rsidRPr="007B7E30">
              <w:rPr>
                <w:i/>
                <w:color w:val="000000"/>
                <w:szCs w:val="24"/>
                <w:lang w:val="fr-FR"/>
              </w:rPr>
              <w:t>Chargement</w:t>
            </w:r>
          </w:p>
        </w:tc>
        <w:tc>
          <w:tcPr>
            <w:tcW w:w="920" w:type="dxa"/>
          </w:tcPr>
          <w:p w:rsidR="00212FEA" w:rsidRPr="007B7E30" w:rsidRDefault="00212FEA" w:rsidP="00212FEA">
            <w:pPr>
              <w:rPr>
                <w:color w:val="000000"/>
                <w:szCs w:val="24"/>
                <w:lang w:val="fr-FR"/>
              </w:rPr>
            </w:pPr>
            <w:r w:rsidRPr="007B7E30">
              <w:rPr>
                <w:color w:val="000000"/>
                <w:szCs w:val="24"/>
                <w:lang w:val="fr-FR"/>
              </w:rPr>
              <w:t>C - 7</w:t>
            </w:r>
          </w:p>
        </w:tc>
      </w:tr>
      <w:tr w:rsidR="00212FEA" w:rsidRPr="007B7E30" w:rsidTr="00212FEA">
        <w:tc>
          <w:tcPr>
            <w:tcW w:w="9212" w:type="dxa"/>
            <w:gridSpan w:val="2"/>
          </w:tcPr>
          <w:p w:rsidR="00212FEA" w:rsidRPr="007B7E30" w:rsidRDefault="00212FEA" w:rsidP="00212FEA">
            <w:pPr>
              <w:rPr>
                <w:color w:val="000000"/>
                <w:szCs w:val="24"/>
                <w:lang w:val="fr-FR"/>
              </w:rPr>
            </w:pPr>
            <w:r w:rsidRPr="007B7E30">
              <w:rPr>
                <w:color w:val="000000"/>
                <w:szCs w:val="24"/>
                <w:lang w:val="fr-FR"/>
              </w:rPr>
              <w:t>À quelle pression vous attendez-vous dans les citernes à cargaison après la fin du chargement</w:t>
            </w:r>
            <w:r w:rsidR="009E2FAB" w:rsidRPr="007B7E30">
              <w:rPr>
                <w:color w:val="000000"/>
                <w:szCs w:val="24"/>
                <w:lang w:val="fr-FR"/>
              </w:rPr>
              <w:t xml:space="preserve"> </w:t>
            </w:r>
            <w:r w:rsidRPr="007B7E30">
              <w:rPr>
                <w:color w:val="000000"/>
                <w:szCs w:val="24"/>
                <w:lang w:val="fr-FR"/>
              </w:rPr>
              <w:t>?</w:t>
            </w:r>
          </w:p>
        </w:tc>
      </w:tr>
      <w:tr w:rsidR="00212FEA" w:rsidRPr="007B7E30" w:rsidTr="00212FEA">
        <w:tc>
          <w:tcPr>
            <w:tcW w:w="8292" w:type="dxa"/>
          </w:tcPr>
          <w:p w:rsidR="00212FEA" w:rsidRPr="007B7E30" w:rsidRDefault="00212FEA" w:rsidP="00212FEA">
            <w:pPr>
              <w:jc w:val="right"/>
              <w:rPr>
                <w:color w:val="000000"/>
                <w:szCs w:val="24"/>
                <w:lang w:val="fr-FR"/>
              </w:rPr>
            </w:pPr>
            <w:r w:rsidRPr="007B7E30">
              <w:rPr>
                <w:color w:val="000000"/>
                <w:szCs w:val="24"/>
                <w:lang w:val="fr-FR"/>
              </w:rPr>
              <w:t>Points</w:t>
            </w:r>
            <w:r w:rsidR="00353B3F" w:rsidRPr="007B7E30">
              <w:rPr>
                <w:color w:val="000000"/>
                <w:szCs w:val="24"/>
                <w:lang w:val="fr-FR"/>
              </w:rPr>
              <w:t xml:space="preserve"> :</w:t>
            </w:r>
          </w:p>
        </w:tc>
        <w:tc>
          <w:tcPr>
            <w:tcW w:w="920" w:type="dxa"/>
          </w:tcPr>
          <w:p w:rsidR="00212FEA" w:rsidRPr="007B7E30" w:rsidRDefault="00212FEA" w:rsidP="00212FEA">
            <w:pPr>
              <w:jc w:val="center"/>
              <w:rPr>
                <w:bCs/>
                <w:color w:val="000000"/>
                <w:lang w:val="fr-FR"/>
              </w:rPr>
            </w:pPr>
          </w:p>
        </w:tc>
      </w:tr>
    </w:tbl>
    <w:p w:rsidR="00212FEA" w:rsidRPr="007B7E30" w:rsidRDefault="00212FEA" w:rsidP="00212FEA">
      <w:r w:rsidRPr="007B7E30">
        <w:br w:type="page"/>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8292"/>
        <w:gridCol w:w="920"/>
      </w:tblGrid>
      <w:tr w:rsidR="00212FEA" w:rsidRPr="007B7E30" w:rsidTr="00212FEA">
        <w:tc>
          <w:tcPr>
            <w:tcW w:w="8292" w:type="dxa"/>
          </w:tcPr>
          <w:p w:rsidR="00212FEA" w:rsidRPr="007B7E30" w:rsidRDefault="00212FEA" w:rsidP="00212FEA">
            <w:pPr>
              <w:rPr>
                <w:i/>
                <w:color w:val="000000"/>
                <w:lang w:val="fr-FR"/>
              </w:rPr>
            </w:pPr>
            <w:r w:rsidRPr="007B7E30">
              <w:rPr>
                <w:color w:val="000000"/>
                <w:lang w:val="fr-FR"/>
              </w:rPr>
              <w:lastRenderedPageBreak/>
              <w:br w:type="page"/>
            </w:r>
            <w:r w:rsidRPr="007B7E30">
              <w:rPr>
                <w:i/>
                <w:lang w:val="fr-FR"/>
              </w:rPr>
              <w:t>Calcul de cargaison</w:t>
            </w:r>
          </w:p>
        </w:tc>
        <w:tc>
          <w:tcPr>
            <w:tcW w:w="920" w:type="dxa"/>
          </w:tcPr>
          <w:p w:rsidR="00212FEA" w:rsidRPr="007B7E30" w:rsidRDefault="00212FEA" w:rsidP="00212FEA">
            <w:pPr>
              <w:rPr>
                <w:color w:val="000000"/>
                <w:lang w:val="fr-FR"/>
              </w:rPr>
            </w:pPr>
            <w:r w:rsidRPr="007B7E30">
              <w:rPr>
                <w:color w:val="000000"/>
                <w:lang w:val="fr-FR"/>
              </w:rPr>
              <w:t>D - 1</w:t>
            </w:r>
          </w:p>
        </w:tc>
      </w:tr>
      <w:tr w:rsidR="00212FEA" w:rsidRPr="007B7E30" w:rsidTr="00212FEA">
        <w:tc>
          <w:tcPr>
            <w:tcW w:w="9212" w:type="dxa"/>
            <w:gridSpan w:val="2"/>
          </w:tcPr>
          <w:p w:rsidR="00212FEA" w:rsidRPr="007B7E30" w:rsidRDefault="00212FEA" w:rsidP="00212FEA">
            <w:pPr>
              <w:rPr>
                <w:color w:val="000000"/>
                <w:lang w:val="fr-FR"/>
              </w:rPr>
            </w:pPr>
            <w:r w:rsidRPr="007B7E30">
              <w:rPr>
                <w:color w:val="000000"/>
                <w:lang w:val="fr-FR"/>
              </w:rPr>
              <w:t>Calculez en kg la masse totale de liquide chargée.</w:t>
            </w:r>
          </w:p>
          <w:p w:rsidR="00212FEA" w:rsidRPr="007B7E30" w:rsidRDefault="00212FEA" w:rsidP="00212FEA">
            <w:pPr>
              <w:rPr>
                <w:color w:val="000000"/>
                <w:lang w:val="fr-FR"/>
              </w:rPr>
            </w:pPr>
            <w:r w:rsidRPr="007B7E30">
              <w:rPr>
                <w:color w:val="000000"/>
                <w:lang w:val="fr-FR"/>
              </w:rPr>
              <w:t>(Inscrivez la méthode de calcul dans sa totalité et non seulement la réponse)</w:t>
            </w:r>
          </w:p>
        </w:tc>
      </w:tr>
      <w:tr w:rsidR="00212FEA" w:rsidRPr="007B7E30" w:rsidTr="00212FEA">
        <w:tc>
          <w:tcPr>
            <w:tcW w:w="8292" w:type="dxa"/>
          </w:tcPr>
          <w:p w:rsidR="00212FEA" w:rsidRPr="007B7E30" w:rsidRDefault="00212FEA" w:rsidP="00212FEA">
            <w:pPr>
              <w:jc w:val="right"/>
              <w:rPr>
                <w:color w:val="000000"/>
                <w:lang w:val="fr-FR"/>
              </w:rPr>
            </w:pPr>
            <w:r w:rsidRPr="007B7E30">
              <w:rPr>
                <w:color w:val="000000"/>
                <w:lang w:val="fr-FR"/>
              </w:rPr>
              <w:t>Points</w:t>
            </w:r>
            <w:r w:rsidR="00353B3F" w:rsidRPr="007B7E30">
              <w:rPr>
                <w:color w:val="000000"/>
                <w:lang w:val="fr-FR"/>
              </w:rPr>
              <w:t xml:space="preserve"> :</w:t>
            </w:r>
          </w:p>
        </w:tc>
        <w:tc>
          <w:tcPr>
            <w:tcW w:w="920" w:type="dxa"/>
          </w:tcPr>
          <w:p w:rsidR="00212FEA" w:rsidRPr="007B7E30" w:rsidRDefault="00212FEA" w:rsidP="00212FEA">
            <w:pPr>
              <w:jc w:val="center"/>
              <w:rPr>
                <w:bCs/>
                <w:color w:val="000000"/>
                <w:lang w:val="fr-FR"/>
              </w:rPr>
            </w:pPr>
          </w:p>
        </w:tc>
      </w:tr>
    </w:tbl>
    <w:p w:rsidR="00212FEA" w:rsidRPr="007B7E30" w:rsidRDefault="00212FEA" w:rsidP="00212FEA">
      <w:pPr>
        <w:rPr>
          <w:color w:val="000000"/>
          <w:lang w:val="fr-FR"/>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8292"/>
        <w:gridCol w:w="920"/>
      </w:tblGrid>
      <w:tr w:rsidR="00212FEA" w:rsidRPr="007B7E30" w:rsidTr="00212FEA">
        <w:tc>
          <w:tcPr>
            <w:tcW w:w="8292" w:type="dxa"/>
          </w:tcPr>
          <w:p w:rsidR="00212FEA" w:rsidRPr="007B7E30" w:rsidRDefault="00212FEA" w:rsidP="00212FEA">
            <w:pPr>
              <w:rPr>
                <w:color w:val="000000"/>
                <w:lang w:val="fr-FR"/>
              </w:rPr>
            </w:pPr>
            <w:r w:rsidRPr="007B7E30">
              <w:rPr>
                <w:i/>
                <w:lang w:val="fr-FR"/>
              </w:rPr>
              <w:t>Calcul de cargaison</w:t>
            </w:r>
          </w:p>
        </w:tc>
        <w:tc>
          <w:tcPr>
            <w:tcW w:w="920" w:type="dxa"/>
          </w:tcPr>
          <w:p w:rsidR="00212FEA" w:rsidRPr="007B7E30" w:rsidRDefault="00212FEA" w:rsidP="00212FEA">
            <w:pPr>
              <w:rPr>
                <w:color w:val="000000"/>
                <w:lang w:val="fr-FR"/>
              </w:rPr>
            </w:pPr>
            <w:r w:rsidRPr="007B7E30">
              <w:rPr>
                <w:color w:val="000000"/>
                <w:lang w:val="fr-FR"/>
              </w:rPr>
              <w:t>D - 2</w:t>
            </w:r>
          </w:p>
        </w:tc>
      </w:tr>
      <w:tr w:rsidR="00212FEA" w:rsidRPr="007B7E30" w:rsidTr="00212FEA">
        <w:tc>
          <w:tcPr>
            <w:tcW w:w="9212" w:type="dxa"/>
            <w:gridSpan w:val="2"/>
          </w:tcPr>
          <w:p w:rsidR="00212FEA" w:rsidRPr="007B7E30" w:rsidRDefault="00212FEA" w:rsidP="00212FEA">
            <w:pPr>
              <w:outlineLvl w:val="1"/>
              <w:rPr>
                <w:color w:val="000000"/>
                <w:lang w:val="fr-FR"/>
              </w:rPr>
            </w:pPr>
            <w:r w:rsidRPr="007B7E30">
              <w:rPr>
                <w:color w:val="000000"/>
                <w:lang w:val="fr-FR"/>
              </w:rPr>
              <w:t>Calculez en kg la masse totale de gaz.</w:t>
            </w:r>
          </w:p>
          <w:p w:rsidR="00212FEA" w:rsidRPr="007B7E30" w:rsidRDefault="00212FEA" w:rsidP="00212FEA">
            <w:pPr>
              <w:rPr>
                <w:color w:val="000000"/>
                <w:lang w:val="fr-FR"/>
              </w:rPr>
            </w:pPr>
            <w:r w:rsidRPr="007B7E30">
              <w:rPr>
                <w:color w:val="000000"/>
                <w:lang w:val="fr-FR"/>
              </w:rPr>
              <w:t>(Inscrivez la méthode de calcul dans sa totalité et non seulement la réponse)</w:t>
            </w:r>
          </w:p>
        </w:tc>
      </w:tr>
      <w:tr w:rsidR="00212FEA" w:rsidRPr="007B7E30" w:rsidTr="00212FEA">
        <w:tc>
          <w:tcPr>
            <w:tcW w:w="8292" w:type="dxa"/>
          </w:tcPr>
          <w:p w:rsidR="00212FEA" w:rsidRPr="007B7E30" w:rsidRDefault="00212FEA" w:rsidP="00212FEA">
            <w:pPr>
              <w:jc w:val="right"/>
              <w:rPr>
                <w:color w:val="000000"/>
                <w:lang w:val="fr-FR"/>
              </w:rPr>
            </w:pPr>
            <w:r w:rsidRPr="007B7E30">
              <w:rPr>
                <w:color w:val="000000"/>
                <w:lang w:val="fr-FR"/>
              </w:rPr>
              <w:t>Points</w:t>
            </w:r>
            <w:r w:rsidR="00353B3F" w:rsidRPr="007B7E30">
              <w:rPr>
                <w:color w:val="000000"/>
                <w:lang w:val="fr-FR"/>
              </w:rPr>
              <w:t xml:space="preserve"> :</w:t>
            </w:r>
          </w:p>
        </w:tc>
        <w:tc>
          <w:tcPr>
            <w:tcW w:w="920" w:type="dxa"/>
          </w:tcPr>
          <w:p w:rsidR="00212FEA" w:rsidRPr="007B7E30" w:rsidRDefault="00212FEA" w:rsidP="00212FEA">
            <w:pPr>
              <w:jc w:val="center"/>
              <w:rPr>
                <w:bCs/>
                <w:color w:val="000000"/>
                <w:lang w:val="fr-FR"/>
              </w:rPr>
            </w:pPr>
          </w:p>
        </w:tc>
      </w:tr>
    </w:tbl>
    <w:p w:rsidR="00212FEA" w:rsidRPr="007B7E30" w:rsidRDefault="00212FEA" w:rsidP="00212FEA">
      <w:pPr>
        <w:rPr>
          <w:color w:val="000000"/>
          <w:lang w:val="fr-FR"/>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8292"/>
        <w:gridCol w:w="920"/>
      </w:tblGrid>
      <w:tr w:rsidR="00212FEA" w:rsidRPr="007B7E30" w:rsidTr="00212FEA">
        <w:tc>
          <w:tcPr>
            <w:tcW w:w="8292" w:type="dxa"/>
          </w:tcPr>
          <w:p w:rsidR="00212FEA" w:rsidRPr="007B7E30" w:rsidRDefault="00212FEA" w:rsidP="00212FEA">
            <w:pPr>
              <w:rPr>
                <w:color w:val="000000"/>
                <w:lang w:val="fr-FR"/>
              </w:rPr>
            </w:pPr>
            <w:r w:rsidRPr="007B7E30">
              <w:rPr>
                <w:i/>
                <w:lang w:val="fr-FR"/>
              </w:rPr>
              <w:t>Calcul de cargaison</w:t>
            </w:r>
          </w:p>
        </w:tc>
        <w:tc>
          <w:tcPr>
            <w:tcW w:w="920" w:type="dxa"/>
          </w:tcPr>
          <w:p w:rsidR="00212FEA" w:rsidRPr="007B7E30" w:rsidRDefault="00212FEA" w:rsidP="00212FEA">
            <w:pPr>
              <w:rPr>
                <w:color w:val="000000"/>
                <w:lang w:val="fr-FR"/>
              </w:rPr>
            </w:pPr>
            <w:r w:rsidRPr="007B7E30">
              <w:rPr>
                <w:color w:val="000000"/>
                <w:lang w:val="fr-FR"/>
              </w:rPr>
              <w:t>D - 3</w:t>
            </w:r>
          </w:p>
        </w:tc>
      </w:tr>
      <w:tr w:rsidR="00212FEA" w:rsidRPr="007B7E30" w:rsidTr="00212FEA">
        <w:tc>
          <w:tcPr>
            <w:tcW w:w="9212" w:type="dxa"/>
            <w:gridSpan w:val="2"/>
          </w:tcPr>
          <w:p w:rsidR="00212FEA" w:rsidRPr="007B7E30" w:rsidRDefault="00212FEA" w:rsidP="00212FEA">
            <w:pPr>
              <w:rPr>
                <w:color w:val="000000"/>
                <w:lang w:val="fr-FR"/>
              </w:rPr>
            </w:pPr>
            <w:r w:rsidRPr="007B7E30">
              <w:rPr>
                <w:color w:val="000000"/>
                <w:lang w:val="fr-FR"/>
              </w:rPr>
              <w:t>Calculez en kg la masse totale chargée</w:t>
            </w:r>
          </w:p>
          <w:p w:rsidR="00212FEA" w:rsidRPr="007B7E30" w:rsidRDefault="00212FEA" w:rsidP="00212FEA">
            <w:pPr>
              <w:rPr>
                <w:color w:val="000000"/>
                <w:lang w:val="fr-FR"/>
              </w:rPr>
            </w:pPr>
            <w:r w:rsidRPr="007B7E30">
              <w:rPr>
                <w:color w:val="000000"/>
                <w:lang w:val="fr-FR"/>
              </w:rPr>
              <w:t>(Inscrivez la méthode de calcul dans sa totalité et non seulement la réponse)</w:t>
            </w:r>
          </w:p>
        </w:tc>
      </w:tr>
      <w:tr w:rsidR="00212FEA" w:rsidRPr="007B7E30" w:rsidTr="00212FEA">
        <w:tc>
          <w:tcPr>
            <w:tcW w:w="8292" w:type="dxa"/>
          </w:tcPr>
          <w:p w:rsidR="00212FEA" w:rsidRPr="007B7E30" w:rsidRDefault="00212FEA" w:rsidP="00212FEA">
            <w:pPr>
              <w:jc w:val="right"/>
              <w:rPr>
                <w:color w:val="000000"/>
                <w:lang w:val="fr-FR"/>
              </w:rPr>
            </w:pPr>
            <w:r w:rsidRPr="007B7E30">
              <w:rPr>
                <w:color w:val="000000"/>
                <w:lang w:val="fr-FR"/>
              </w:rPr>
              <w:t>Points</w:t>
            </w:r>
            <w:r w:rsidR="00353B3F" w:rsidRPr="007B7E30">
              <w:rPr>
                <w:color w:val="000000"/>
                <w:lang w:val="fr-FR"/>
              </w:rPr>
              <w:t xml:space="preserve"> :</w:t>
            </w:r>
          </w:p>
        </w:tc>
        <w:tc>
          <w:tcPr>
            <w:tcW w:w="920" w:type="dxa"/>
          </w:tcPr>
          <w:p w:rsidR="00212FEA" w:rsidRPr="007B7E30" w:rsidRDefault="00212FEA" w:rsidP="00212FEA">
            <w:pPr>
              <w:jc w:val="center"/>
              <w:rPr>
                <w:bCs/>
                <w:color w:val="000000"/>
                <w:lang w:val="fr-FR"/>
              </w:rPr>
            </w:pPr>
          </w:p>
        </w:tc>
      </w:tr>
    </w:tbl>
    <w:p w:rsidR="00212FEA" w:rsidRPr="007B7E30" w:rsidRDefault="00212FEA" w:rsidP="00212FEA">
      <w:pPr>
        <w:rPr>
          <w:color w:val="000000"/>
          <w:lang w:val="fr-FR"/>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8292"/>
        <w:gridCol w:w="920"/>
      </w:tblGrid>
      <w:tr w:rsidR="00212FEA" w:rsidRPr="007B7E30" w:rsidTr="00212FEA">
        <w:tc>
          <w:tcPr>
            <w:tcW w:w="8292" w:type="dxa"/>
          </w:tcPr>
          <w:p w:rsidR="00212FEA" w:rsidRPr="007B7E30" w:rsidRDefault="00212FEA" w:rsidP="00212FEA">
            <w:pPr>
              <w:rPr>
                <w:color w:val="000000"/>
                <w:lang w:val="fr-FR"/>
              </w:rPr>
            </w:pPr>
            <w:r w:rsidRPr="007B7E30">
              <w:rPr>
                <w:i/>
                <w:color w:val="000000"/>
                <w:lang w:val="fr-FR"/>
              </w:rPr>
              <w:t xml:space="preserve">Déchargement </w:t>
            </w:r>
          </w:p>
        </w:tc>
        <w:tc>
          <w:tcPr>
            <w:tcW w:w="920" w:type="dxa"/>
          </w:tcPr>
          <w:p w:rsidR="00212FEA" w:rsidRPr="007B7E30" w:rsidRDefault="00212FEA" w:rsidP="00212FEA">
            <w:pPr>
              <w:rPr>
                <w:color w:val="000000"/>
                <w:lang w:val="fr-FR"/>
              </w:rPr>
            </w:pPr>
            <w:r w:rsidRPr="007B7E30">
              <w:rPr>
                <w:color w:val="000000"/>
                <w:lang w:val="fr-FR"/>
              </w:rPr>
              <w:t>E - 1</w:t>
            </w:r>
          </w:p>
        </w:tc>
      </w:tr>
      <w:tr w:rsidR="00212FEA" w:rsidRPr="007B7E30" w:rsidTr="00212FEA">
        <w:tc>
          <w:tcPr>
            <w:tcW w:w="9212" w:type="dxa"/>
            <w:gridSpan w:val="2"/>
          </w:tcPr>
          <w:p w:rsidR="00212FEA" w:rsidRPr="007B7E30" w:rsidRDefault="00212FEA" w:rsidP="00212FEA">
            <w:pPr>
              <w:rPr>
                <w:color w:val="000000"/>
                <w:lang w:val="fr-FR"/>
              </w:rPr>
            </w:pPr>
            <w:r w:rsidRPr="007B7E30">
              <w:rPr>
                <w:color w:val="000000"/>
                <w:lang w:val="fr-FR"/>
              </w:rPr>
              <w:t xml:space="preserve">Indiquez de quelle manière efficiente (quantités restantes minimales) vous procéderiez au </w:t>
            </w:r>
            <w:r w:rsidRPr="007B7E30">
              <w:rPr>
                <w:color w:val="000000"/>
                <w:lang w:val="fr-FR"/>
              </w:rPr>
              <w:br/>
              <w:t>déchargement pour décharger autant de produit que possible</w:t>
            </w:r>
            <w:r w:rsidRPr="007B7E30">
              <w:rPr>
                <w:color w:val="000000"/>
                <w:lang w:val="fr-FR"/>
              </w:rPr>
              <w:br/>
              <w:t>Á cet égard, pensez à l'utilisation de pompes ou de compresseurs ou de pompes et de compresseurs ; à l'utilisation de conduites d'équilibrage des vapeurs ; à l'ordre de déchargement des citernes à cargaison ; aux modalités de déchargement de liquides, etc.</w:t>
            </w:r>
          </w:p>
        </w:tc>
      </w:tr>
      <w:tr w:rsidR="00212FEA" w:rsidRPr="007B7E30" w:rsidTr="00212FEA">
        <w:tc>
          <w:tcPr>
            <w:tcW w:w="8292" w:type="dxa"/>
          </w:tcPr>
          <w:p w:rsidR="00212FEA" w:rsidRPr="007B7E30" w:rsidRDefault="00212FEA" w:rsidP="00212FEA">
            <w:pPr>
              <w:jc w:val="right"/>
              <w:rPr>
                <w:color w:val="000000"/>
                <w:lang w:val="fr-FR"/>
              </w:rPr>
            </w:pPr>
            <w:r w:rsidRPr="007B7E30">
              <w:rPr>
                <w:color w:val="000000"/>
                <w:lang w:val="fr-FR"/>
              </w:rPr>
              <w:t>Points</w:t>
            </w:r>
            <w:r w:rsidR="00353B3F" w:rsidRPr="007B7E30">
              <w:rPr>
                <w:color w:val="000000"/>
                <w:lang w:val="fr-FR"/>
              </w:rPr>
              <w:t xml:space="preserve"> :</w:t>
            </w:r>
          </w:p>
        </w:tc>
        <w:tc>
          <w:tcPr>
            <w:tcW w:w="920" w:type="dxa"/>
          </w:tcPr>
          <w:p w:rsidR="00212FEA" w:rsidRPr="007B7E30" w:rsidRDefault="00212FEA" w:rsidP="00212FEA">
            <w:pPr>
              <w:jc w:val="center"/>
              <w:rPr>
                <w:bCs/>
                <w:color w:val="000000"/>
                <w:lang w:val="fr-FR"/>
              </w:rPr>
            </w:pPr>
          </w:p>
        </w:tc>
      </w:tr>
    </w:tbl>
    <w:p w:rsidR="00212FEA" w:rsidRPr="007B7E30" w:rsidRDefault="00212FEA" w:rsidP="00212FEA">
      <w:pPr>
        <w:rPr>
          <w:color w:val="000000"/>
          <w:lang w:val="fr-FR"/>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8292"/>
        <w:gridCol w:w="920"/>
      </w:tblGrid>
      <w:tr w:rsidR="00212FEA" w:rsidRPr="007B7E30" w:rsidTr="00212FEA">
        <w:tc>
          <w:tcPr>
            <w:tcW w:w="8292" w:type="dxa"/>
          </w:tcPr>
          <w:p w:rsidR="00212FEA" w:rsidRPr="007B7E30" w:rsidRDefault="00212FEA" w:rsidP="00212FEA">
            <w:pPr>
              <w:rPr>
                <w:color w:val="000000"/>
                <w:lang w:val="fr-FR"/>
              </w:rPr>
            </w:pPr>
            <w:r w:rsidRPr="007B7E30">
              <w:rPr>
                <w:i/>
                <w:color w:val="000000"/>
                <w:lang w:val="fr-FR"/>
              </w:rPr>
              <w:t>Déchargement</w:t>
            </w:r>
          </w:p>
        </w:tc>
        <w:tc>
          <w:tcPr>
            <w:tcW w:w="920" w:type="dxa"/>
          </w:tcPr>
          <w:p w:rsidR="00212FEA" w:rsidRPr="007B7E30" w:rsidRDefault="00212FEA" w:rsidP="00212FEA">
            <w:pPr>
              <w:rPr>
                <w:color w:val="000000"/>
                <w:lang w:val="fr-FR"/>
              </w:rPr>
            </w:pPr>
            <w:r w:rsidRPr="007B7E30">
              <w:rPr>
                <w:color w:val="000000"/>
                <w:lang w:val="fr-FR"/>
              </w:rPr>
              <w:t>E - 2</w:t>
            </w:r>
          </w:p>
        </w:tc>
      </w:tr>
      <w:tr w:rsidR="00212FEA" w:rsidRPr="007B7E30" w:rsidTr="00212FEA">
        <w:tc>
          <w:tcPr>
            <w:tcW w:w="9212" w:type="dxa"/>
            <w:gridSpan w:val="2"/>
          </w:tcPr>
          <w:p w:rsidR="00212FEA" w:rsidRPr="007B7E30" w:rsidRDefault="00212FEA" w:rsidP="00212FEA">
            <w:pPr>
              <w:rPr>
                <w:color w:val="000000"/>
                <w:lang w:val="fr-FR"/>
              </w:rPr>
            </w:pPr>
            <w:r w:rsidRPr="007B7E30">
              <w:rPr>
                <w:color w:val="000000"/>
                <w:lang w:val="fr-FR"/>
              </w:rPr>
              <w:t>À quelles valeurs finales de pression (</w:t>
            </w:r>
            <w:r w:rsidRPr="007B7E30">
              <w:t xml:space="preserve">pression effective de la citerne à cargaison) </w:t>
            </w:r>
            <w:r w:rsidRPr="007B7E30">
              <w:rPr>
                <w:color w:val="000000"/>
                <w:lang w:val="fr-FR"/>
              </w:rPr>
              <w:t>vous attendez-vous après une opération si possible complète de déchargement</w:t>
            </w:r>
            <w:r w:rsidR="009E2FAB" w:rsidRPr="007B7E30">
              <w:rPr>
                <w:color w:val="000000"/>
                <w:lang w:val="fr-FR"/>
              </w:rPr>
              <w:t xml:space="preserve"> </w:t>
            </w:r>
            <w:r w:rsidRPr="007B7E30">
              <w:rPr>
                <w:color w:val="000000"/>
                <w:lang w:val="fr-FR"/>
              </w:rPr>
              <w:t>?</w:t>
            </w:r>
          </w:p>
        </w:tc>
      </w:tr>
      <w:tr w:rsidR="00212FEA" w:rsidRPr="007B7E30" w:rsidTr="00212FEA">
        <w:tc>
          <w:tcPr>
            <w:tcW w:w="8292" w:type="dxa"/>
          </w:tcPr>
          <w:p w:rsidR="00212FEA" w:rsidRPr="007B7E30" w:rsidRDefault="00212FEA" w:rsidP="00212FEA">
            <w:pPr>
              <w:jc w:val="right"/>
              <w:rPr>
                <w:color w:val="000000"/>
                <w:lang w:val="fr-FR"/>
              </w:rPr>
            </w:pPr>
            <w:r w:rsidRPr="007B7E30">
              <w:rPr>
                <w:color w:val="000000"/>
                <w:lang w:val="fr-FR"/>
              </w:rPr>
              <w:t>Points</w:t>
            </w:r>
            <w:r w:rsidR="00353B3F" w:rsidRPr="007B7E30">
              <w:rPr>
                <w:color w:val="000000"/>
                <w:lang w:val="fr-FR"/>
              </w:rPr>
              <w:t xml:space="preserve"> :</w:t>
            </w:r>
          </w:p>
        </w:tc>
        <w:tc>
          <w:tcPr>
            <w:tcW w:w="920" w:type="dxa"/>
          </w:tcPr>
          <w:p w:rsidR="00212FEA" w:rsidRPr="007B7E30" w:rsidRDefault="00212FEA" w:rsidP="00212FEA">
            <w:pPr>
              <w:rPr>
                <w:bCs/>
                <w:color w:val="000000"/>
                <w:lang w:val="fr-FR"/>
              </w:rPr>
            </w:pPr>
          </w:p>
        </w:tc>
      </w:tr>
    </w:tbl>
    <w:p w:rsidR="00212FEA" w:rsidRPr="007B7E30" w:rsidRDefault="00212FEA" w:rsidP="00281552">
      <w:pPr>
        <w:pStyle w:val="HChG"/>
        <w:ind w:firstLine="0"/>
        <w:rPr>
          <w:lang w:val="fr-FR"/>
        </w:rPr>
      </w:pPr>
      <w:r w:rsidRPr="007B7E30">
        <w:rPr>
          <w:lang w:val="fr-FR"/>
        </w:rPr>
        <w:br w:type="page"/>
      </w:r>
      <w:r w:rsidRPr="007B7E30">
        <w:rPr>
          <w:lang w:val="fr-FR"/>
        </w:rPr>
        <w:lastRenderedPageBreak/>
        <w:t>Exemple de question de fond "Chimie"</w:t>
      </w:r>
    </w:p>
    <w:p w:rsidR="00212FEA" w:rsidRPr="007B7E30" w:rsidRDefault="00212FEA" w:rsidP="00212FEA">
      <w:pPr>
        <w:keepNext/>
        <w:keepLines/>
        <w:tabs>
          <w:tab w:val="right" w:pos="851"/>
        </w:tabs>
        <w:spacing w:before="360" w:after="240" w:line="270" w:lineRule="exact"/>
        <w:ind w:left="1134" w:right="1134" w:hanging="1134"/>
        <w:rPr>
          <w:b/>
          <w:sz w:val="24"/>
          <w:lang w:val="fr-FR"/>
        </w:rPr>
      </w:pPr>
      <w:r w:rsidRPr="007B7E30">
        <w:rPr>
          <w:b/>
          <w:sz w:val="24"/>
          <w:lang w:val="fr-FR"/>
        </w:rPr>
        <w:tab/>
      </w:r>
      <w:r w:rsidRPr="007B7E30">
        <w:rPr>
          <w:b/>
          <w:sz w:val="24"/>
          <w:lang w:val="fr-FR"/>
        </w:rPr>
        <w:tab/>
        <w:t>Description de la situation</w:t>
      </w:r>
      <w:r w:rsidR="00353B3F" w:rsidRPr="007B7E30">
        <w:rPr>
          <w:b/>
          <w:sz w:val="24"/>
          <w:lang w:val="fr-FR"/>
        </w:rPr>
        <w:t xml:space="preserve"> :</w:t>
      </w:r>
    </w:p>
    <w:p w:rsidR="00212FEA" w:rsidRPr="007B7E30" w:rsidRDefault="00212FEA" w:rsidP="00212FEA">
      <w:pPr>
        <w:spacing w:after="120"/>
        <w:ind w:left="1134" w:right="1134"/>
        <w:jc w:val="both"/>
        <w:rPr>
          <w:lang w:val="fr-FR"/>
        </w:rPr>
      </w:pPr>
      <w:r w:rsidRPr="007B7E30">
        <w:rPr>
          <w:lang w:val="fr-FR"/>
        </w:rPr>
        <w:t xml:space="preserve">Votre automoteur-citerne </w:t>
      </w:r>
      <w:r w:rsidRPr="007B7E30">
        <w:rPr>
          <w:b/>
          <w:lang w:val="fr-FR"/>
        </w:rPr>
        <w:t>ALBAN</w:t>
      </w:r>
      <w:r w:rsidRPr="007B7E30">
        <w:rPr>
          <w:lang w:val="fr-FR"/>
        </w:rPr>
        <w:t xml:space="preserve"> est muni du certificat d’agrément 01.</w:t>
      </w:r>
    </w:p>
    <w:p w:rsidR="00212FEA" w:rsidRPr="007B7E30" w:rsidRDefault="00212FEA" w:rsidP="00212FEA">
      <w:pPr>
        <w:spacing w:after="120"/>
        <w:ind w:left="1134" w:right="1134"/>
        <w:jc w:val="both"/>
        <w:rPr>
          <w:lang w:val="fr-FR"/>
        </w:rPr>
      </w:pPr>
      <w:r w:rsidRPr="007B7E30">
        <w:rPr>
          <w:lang w:val="fr-FR"/>
        </w:rPr>
        <w:t>Vous avez pour mission de transporter 1 500 tonnes</w:t>
      </w:r>
      <w:r w:rsidRPr="007B7E30">
        <w:rPr>
          <w:b/>
          <w:lang w:val="fr-FR"/>
        </w:rPr>
        <w:t xml:space="preserve"> UN 1662 NITROBENZENE, classe 6.1,</w:t>
      </w:r>
      <w:r w:rsidRPr="007B7E30">
        <w:rPr>
          <w:lang w:val="fr-FR"/>
        </w:rPr>
        <w:t xml:space="preserve"> </w:t>
      </w:r>
      <w:r w:rsidRPr="007B7E30">
        <w:rPr>
          <w:b/>
          <w:lang w:val="fr-FR"/>
        </w:rPr>
        <w:t>code de classification T1</w:t>
      </w:r>
      <w:r w:rsidRPr="007B7E30">
        <w:rPr>
          <w:lang w:val="fr-FR"/>
        </w:rPr>
        <w:t>, groupe d’emballage II.</w:t>
      </w:r>
    </w:p>
    <w:p w:rsidR="00212FEA" w:rsidRPr="007B7E30" w:rsidRDefault="00212FEA" w:rsidP="00212FEA">
      <w:pPr>
        <w:spacing w:after="120"/>
        <w:ind w:left="1134" w:right="1134"/>
        <w:jc w:val="both"/>
        <w:rPr>
          <w:b/>
          <w:lang w:val="fr-FR"/>
        </w:rPr>
      </w:pPr>
      <w:r w:rsidRPr="007B7E30">
        <w:rPr>
          <w:lang w:val="fr-FR"/>
        </w:rPr>
        <w:t xml:space="preserve">Votre bateau-citerne est vide. La cargaison précédente était </w:t>
      </w:r>
      <w:r w:rsidRPr="007B7E30">
        <w:rPr>
          <w:b/>
          <w:lang w:val="fr-FR"/>
        </w:rPr>
        <w:t>UN 2205 ADIPONITRILE, classe 6.1, code de classification T1, groupe d’emballage II.</w:t>
      </w:r>
    </w:p>
    <w:p w:rsidR="00212FEA" w:rsidRPr="007B7E30" w:rsidRDefault="00212FEA" w:rsidP="00212FEA">
      <w:pPr>
        <w:spacing w:after="120"/>
        <w:ind w:left="1134" w:right="1134"/>
        <w:jc w:val="both"/>
        <w:rPr>
          <w:lang w:val="fr-FR"/>
        </w:rPr>
      </w:pPr>
      <w:r w:rsidRPr="007B7E30">
        <w:rPr>
          <w:lang w:val="fr-FR"/>
        </w:rPr>
        <w:t>La température extérieure pendant le chargement est de +9 °C.</w:t>
      </w:r>
    </w:p>
    <w:p w:rsidR="00212FEA" w:rsidRPr="007B7E30" w:rsidRDefault="00212FEA" w:rsidP="00212FEA">
      <w:pPr>
        <w:spacing w:after="120"/>
        <w:ind w:left="1134" w:right="1134"/>
        <w:jc w:val="both"/>
        <w:rPr>
          <w:lang w:val="fr-FR"/>
        </w:rPr>
      </w:pPr>
      <w:r w:rsidRPr="007B7E30">
        <w:rPr>
          <w:lang w:val="fr-FR"/>
        </w:rPr>
        <w:t>Sont autorisés à l’examen les textes des règlements et la littérature technique visés au 8.2.2.7 de l’ADN.</w:t>
      </w:r>
    </w:p>
    <w:p w:rsidR="00212FEA" w:rsidRPr="007B7E30" w:rsidRDefault="00212FEA" w:rsidP="00212FEA">
      <w:pPr>
        <w:spacing w:after="120"/>
        <w:ind w:left="1134" w:right="1134"/>
        <w:jc w:val="both"/>
        <w:rPr>
          <w:lang w:val="fr-FR"/>
        </w:rPr>
      </w:pPr>
      <w:r w:rsidRPr="007B7E30">
        <w:rPr>
          <w:lang w:val="fr-FR"/>
        </w:rPr>
        <w:t>Les documents suivants sont à votre disposition</w:t>
      </w:r>
      <w:r w:rsidR="00353B3F" w:rsidRPr="007B7E30">
        <w:rPr>
          <w:lang w:val="fr-FR"/>
        </w:rPr>
        <w:t xml:space="preserve"> :</w:t>
      </w:r>
    </w:p>
    <w:p w:rsidR="00212FEA" w:rsidRPr="007B7E30" w:rsidRDefault="00212FEA" w:rsidP="00212FEA">
      <w:pPr>
        <w:numPr>
          <w:ilvl w:val="0"/>
          <w:numId w:val="1"/>
        </w:numPr>
        <w:spacing w:after="120"/>
        <w:ind w:right="1134"/>
        <w:jc w:val="both"/>
        <w:rPr>
          <w:lang w:val="fr-FR"/>
        </w:rPr>
      </w:pPr>
      <w:r w:rsidRPr="007B7E30">
        <w:rPr>
          <w:lang w:val="fr-FR"/>
        </w:rPr>
        <w:t>Le certificat d’agrément 01</w:t>
      </w:r>
      <w:r w:rsidR="009E2FAB" w:rsidRPr="007B7E30">
        <w:rPr>
          <w:lang w:val="fr-FR"/>
        </w:rPr>
        <w:t xml:space="preserve"> </w:t>
      </w:r>
      <w:r w:rsidRPr="007B7E30">
        <w:rPr>
          <w:lang w:val="fr-FR"/>
        </w:rPr>
        <w:t>;</w:t>
      </w:r>
    </w:p>
    <w:p w:rsidR="00212FEA" w:rsidRPr="007B7E30" w:rsidRDefault="00212FEA" w:rsidP="00212FEA">
      <w:pPr>
        <w:numPr>
          <w:ilvl w:val="0"/>
          <w:numId w:val="1"/>
        </w:numPr>
        <w:spacing w:after="120"/>
        <w:ind w:right="1134"/>
        <w:jc w:val="both"/>
        <w:rPr>
          <w:lang w:val="fr-FR"/>
        </w:rPr>
      </w:pPr>
      <w:r w:rsidRPr="007B7E30">
        <w:rPr>
          <w:lang w:val="fr-FR"/>
        </w:rPr>
        <w:t>Les fiches de sécurité des deux matières.</w:t>
      </w:r>
    </w:p>
    <w:p w:rsidR="00212FEA" w:rsidRPr="007B7E30" w:rsidRDefault="00212FEA" w:rsidP="00212FEA">
      <w:pPr>
        <w:keepNext/>
        <w:keepLines/>
        <w:tabs>
          <w:tab w:val="right" w:pos="851"/>
        </w:tabs>
        <w:spacing w:before="360" w:after="240" w:line="300" w:lineRule="exact"/>
        <w:ind w:left="1134" w:right="1134"/>
        <w:rPr>
          <w:b/>
          <w:sz w:val="28"/>
          <w:lang w:val="fr-FR"/>
        </w:rPr>
      </w:pPr>
      <w:r w:rsidRPr="007B7E30">
        <w:rPr>
          <w:b/>
          <w:sz w:val="28"/>
          <w:lang w:val="fr-FR"/>
        </w:rPr>
        <w:br w:type="page"/>
      </w:r>
      <w:r w:rsidRPr="007B7E30">
        <w:rPr>
          <w:b/>
          <w:sz w:val="28"/>
          <w:lang w:val="fr-FR"/>
        </w:rPr>
        <w:lastRenderedPageBreak/>
        <w:t>Certificat d’agrément ADN No 01</w:t>
      </w:r>
    </w:p>
    <w:p w:rsidR="00212FEA" w:rsidRPr="007B7E30" w:rsidRDefault="00212FEA" w:rsidP="00212FEA">
      <w:pPr>
        <w:spacing w:after="120"/>
        <w:ind w:left="1134" w:right="1134"/>
        <w:jc w:val="both"/>
        <w:rPr>
          <w:lang w:val="fr-FR"/>
        </w:rPr>
      </w:pPr>
      <w:r w:rsidRPr="007B7E30">
        <w:rPr>
          <w:lang w:val="fr-FR"/>
        </w:rPr>
        <w:t>1.</w:t>
      </w:r>
      <w:r w:rsidRPr="007B7E30">
        <w:rPr>
          <w:lang w:val="fr-FR"/>
        </w:rPr>
        <w:tab/>
        <w:t>Nom du bateau</w:t>
      </w:r>
      <w:r w:rsidR="00353B3F" w:rsidRPr="007B7E30">
        <w:rPr>
          <w:lang w:val="fr-FR"/>
        </w:rPr>
        <w:t xml:space="preserve"> :</w:t>
      </w:r>
      <w:r w:rsidRPr="007B7E30">
        <w:rPr>
          <w:lang w:val="fr-FR"/>
        </w:rPr>
        <w:tab/>
      </w:r>
      <w:r w:rsidRPr="007B7E30">
        <w:rPr>
          <w:lang w:val="fr-FR"/>
        </w:rPr>
        <w:tab/>
        <w:t>ALBAN</w:t>
      </w:r>
    </w:p>
    <w:p w:rsidR="00212FEA" w:rsidRPr="007B7E30" w:rsidRDefault="00212FEA" w:rsidP="00212FEA">
      <w:pPr>
        <w:spacing w:after="120"/>
        <w:ind w:left="1134" w:right="1134"/>
        <w:jc w:val="both"/>
        <w:rPr>
          <w:lang w:val="fr-FR"/>
        </w:rPr>
      </w:pPr>
      <w:r w:rsidRPr="007B7E30">
        <w:rPr>
          <w:lang w:val="fr-FR"/>
        </w:rPr>
        <w:t xml:space="preserve">2. </w:t>
      </w:r>
      <w:r w:rsidRPr="007B7E30">
        <w:rPr>
          <w:lang w:val="fr-FR"/>
        </w:rPr>
        <w:tab/>
        <w:t>Numéro officiel ENI</w:t>
      </w:r>
      <w:r w:rsidR="00353B3F" w:rsidRPr="007B7E30">
        <w:rPr>
          <w:lang w:val="fr-FR"/>
        </w:rPr>
        <w:t xml:space="preserve"> :</w:t>
      </w:r>
      <w:r w:rsidRPr="007B7E30">
        <w:rPr>
          <w:lang w:val="fr-FR"/>
        </w:rPr>
        <w:tab/>
        <w:t>04010000</w:t>
      </w:r>
    </w:p>
    <w:p w:rsidR="00212FEA" w:rsidRPr="007B7E30" w:rsidRDefault="00212FEA" w:rsidP="00212FEA">
      <w:pPr>
        <w:spacing w:after="120"/>
        <w:ind w:left="1134" w:right="1134"/>
        <w:jc w:val="both"/>
        <w:rPr>
          <w:lang w:val="fr-FR"/>
        </w:rPr>
      </w:pPr>
      <w:r w:rsidRPr="007B7E30">
        <w:rPr>
          <w:lang w:val="fr-FR"/>
        </w:rPr>
        <w:t xml:space="preserve">3. </w:t>
      </w:r>
      <w:r w:rsidRPr="007B7E30">
        <w:rPr>
          <w:lang w:val="fr-FR"/>
        </w:rPr>
        <w:tab/>
        <w:t>Type de bateau</w:t>
      </w:r>
      <w:r w:rsidR="00353B3F" w:rsidRPr="007B7E30">
        <w:rPr>
          <w:lang w:val="fr-FR"/>
        </w:rPr>
        <w:t xml:space="preserve"> :</w:t>
      </w:r>
      <w:r w:rsidRPr="007B7E30">
        <w:rPr>
          <w:lang w:val="fr-FR"/>
        </w:rPr>
        <w:tab/>
      </w:r>
      <w:r w:rsidRPr="007B7E30">
        <w:rPr>
          <w:lang w:val="fr-FR"/>
        </w:rPr>
        <w:tab/>
        <w:t xml:space="preserve">automoteur-citerne </w:t>
      </w:r>
    </w:p>
    <w:p w:rsidR="00212FEA" w:rsidRPr="007B7E30" w:rsidRDefault="00212FEA" w:rsidP="00212FEA">
      <w:pPr>
        <w:spacing w:after="120"/>
        <w:ind w:left="1134" w:right="1134"/>
        <w:jc w:val="both"/>
        <w:rPr>
          <w:lang w:val="fr-FR"/>
        </w:rPr>
      </w:pPr>
      <w:r w:rsidRPr="007B7E30">
        <w:rPr>
          <w:lang w:val="fr-FR"/>
        </w:rPr>
        <w:t>4.</w:t>
      </w:r>
      <w:r w:rsidRPr="007B7E30">
        <w:rPr>
          <w:lang w:val="fr-FR"/>
        </w:rPr>
        <w:tab/>
        <w:t>Type de bateau-citerne</w:t>
      </w:r>
      <w:r w:rsidR="00353B3F" w:rsidRPr="007B7E30">
        <w:rPr>
          <w:lang w:val="fr-FR"/>
        </w:rPr>
        <w:t xml:space="preserve"> :</w:t>
      </w:r>
      <w:r w:rsidRPr="007B7E30">
        <w:rPr>
          <w:lang w:val="fr-FR"/>
        </w:rPr>
        <w:tab/>
        <w:t>C</w:t>
      </w:r>
    </w:p>
    <w:p w:rsidR="00212FEA" w:rsidRPr="007B7E30" w:rsidRDefault="00212FEA" w:rsidP="00212FEA">
      <w:pPr>
        <w:ind w:left="1134" w:right="1134"/>
        <w:jc w:val="both"/>
        <w:rPr>
          <w:lang w:val="fr-FR"/>
        </w:rPr>
      </w:pPr>
      <w:r w:rsidRPr="007B7E30">
        <w:rPr>
          <w:lang w:val="fr-FR"/>
        </w:rPr>
        <w:t>5.</w:t>
      </w:r>
      <w:r w:rsidRPr="007B7E30">
        <w:rPr>
          <w:lang w:val="fr-FR"/>
        </w:rPr>
        <w:tab/>
        <w:t>Etat des citernes à cargaison</w:t>
      </w:r>
      <w:r w:rsidR="00353B3F" w:rsidRPr="007B7E30">
        <w:rPr>
          <w:lang w:val="fr-FR"/>
        </w:rPr>
        <w:t xml:space="preserve"> :</w:t>
      </w:r>
      <w:r w:rsidRPr="007B7E30">
        <w:rPr>
          <w:lang w:val="fr-FR"/>
        </w:rPr>
        <w:tab/>
      </w:r>
      <w:r w:rsidRPr="007B7E30">
        <w:rPr>
          <w:strike/>
          <w:lang w:val="fr-FR"/>
        </w:rPr>
        <w:t>1. citernes à cargaison à pression</w:t>
      </w:r>
      <w:r w:rsidRPr="007B7E30">
        <w:rPr>
          <w:lang w:val="fr-FR"/>
        </w:rPr>
        <w:t xml:space="preserve"> </w:t>
      </w:r>
      <w:r w:rsidRPr="007B7E30">
        <w:rPr>
          <w:vertAlign w:val="superscript"/>
          <w:lang w:val="fr-FR"/>
        </w:rPr>
        <w:t>1)2)</w:t>
      </w:r>
    </w:p>
    <w:p w:rsidR="00212FEA" w:rsidRPr="007B7E30" w:rsidRDefault="00212FEA" w:rsidP="00212FEA">
      <w:pPr>
        <w:ind w:left="4536" w:right="1134"/>
        <w:jc w:val="both"/>
        <w:rPr>
          <w:lang w:val="fr-FR"/>
        </w:rPr>
      </w:pPr>
      <w:r w:rsidRPr="007B7E30">
        <w:rPr>
          <w:lang w:val="fr-FR"/>
        </w:rPr>
        <w:t>2. citernes à cargaison fermées</w:t>
      </w:r>
      <w:r w:rsidRPr="007B7E30">
        <w:rPr>
          <w:b/>
          <w:lang w:val="fr-FR"/>
        </w:rPr>
        <w:t xml:space="preserve"> </w:t>
      </w:r>
      <w:r w:rsidRPr="007B7E30">
        <w:rPr>
          <w:vertAlign w:val="superscript"/>
          <w:lang w:val="fr-FR"/>
        </w:rPr>
        <w:t>1)2)</w:t>
      </w:r>
    </w:p>
    <w:p w:rsidR="00212FEA" w:rsidRPr="007B7E30" w:rsidRDefault="00212FEA" w:rsidP="00212FEA">
      <w:pPr>
        <w:ind w:left="4536" w:right="1134"/>
        <w:jc w:val="both"/>
        <w:rPr>
          <w:lang w:val="fr-FR"/>
        </w:rPr>
      </w:pPr>
      <w:r w:rsidRPr="007B7E30">
        <w:rPr>
          <w:strike/>
          <w:lang w:val="fr-FR"/>
        </w:rPr>
        <w:t>3. citernes à cargaison ouvertes avec coupe-flammes</w:t>
      </w:r>
      <w:r w:rsidRPr="007B7E30">
        <w:rPr>
          <w:lang w:val="fr-FR"/>
        </w:rPr>
        <w:t xml:space="preserve"> </w:t>
      </w:r>
      <w:r w:rsidRPr="007B7E30">
        <w:rPr>
          <w:vertAlign w:val="superscript"/>
          <w:lang w:val="fr-FR"/>
        </w:rPr>
        <w:t>1)2)</w:t>
      </w:r>
    </w:p>
    <w:p w:rsidR="00212FEA" w:rsidRPr="007B7E30" w:rsidRDefault="00212FEA" w:rsidP="00212FEA">
      <w:pPr>
        <w:spacing w:after="120" w:line="200" w:lineRule="exact"/>
        <w:ind w:left="4536" w:right="1134"/>
        <w:jc w:val="both"/>
        <w:rPr>
          <w:lang w:val="fr-FR"/>
        </w:rPr>
      </w:pPr>
      <w:r w:rsidRPr="007B7E30">
        <w:rPr>
          <w:strike/>
          <w:lang w:val="fr-FR"/>
        </w:rPr>
        <w:t>4. citernes à cargaison ouvertes</w:t>
      </w:r>
      <w:r w:rsidRPr="007B7E30">
        <w:rPr>
          <w:lang w:val="fr-FR"/>
        </w:rPr>
        <w:t xml:space="preserve"> </w:t>
      </w:r>
      <w:r w:rsidRPr="007B7E30">
        <w:rPr>
          <w:vertAlign w:val="superscript"/>
          <w:lang w:val="fr-FR"/>
        </w:rPr>
        <w:t>1)2)</w:t>
      </w:r>
    </w:p>
    <w:p w:rsidR="00212FEA" w:rsidRPr="007B7E30" w:rsidRDefault="00212FEA" w:rsidP="00212FEA">
      <w:pPr>
        <w:ind w:left="1134" w:right="1134"/>
        <w:jc w:val="both"/>
        <w:rPr>
          <w:lang w:val="fr-FR"/>
        </w:rPr>
      </w:pPr>
      <w:r w:rsidRPr="007B7E30">
        <w:rPr>
          <w:lang w:val="fr-FR"/>
        </w:rPr>
        <w:t>6.</w:t>
      </w:r>
      <w:r w:rsidRPr="007B7E30">
        <w:rPr>
          <w:lang w:val="fr-FR"/>
        </w:rPr>
        <w:tab/>
        <w:t>Types de citernes à cargaison</w:t>
      </w:r>
      <w:r w:rsidR="00353B3F" w:rsidRPr="007B7E30">
        <w:rPr>
          <w:lang w:val="fr-FR"/>
        </w:rPr>
        <w:t xml:space="preserve"> :</w:t>
      </w:r>
      <w:r w:rsidRPr="007B7E30">
        <w:rPr>
          <w:lang w:val="fr-FR"/>
        </w:rPr>
        <w:tab/>
      </w:r>
      <w:r w:rsidRPr="007B7E30">
        <w:rPr>
          <w:strike/>
          <w:lang w:val="fr-FR"/>
        </w:rPr>
        <w:t>1. citernes à cargaison indépendantes</w:t>
      </w:r>
      <w:r w:rsidRPr="007B7E30">
        <w:rPr>
          <w:lang w:val="fr-FR"/>
        </w:rPr>
        <w:t xml:space="preserve"> </w:t>
      </w:r>
      <w:r w:rsidRPr="007B7E30">
        <w:rPr>
          <w:vertAlign w:val="superscript"/>
          <w:lang w:val="fr-FR"/>
        </w:rPr>
        <w:t>1)2)</w:t>
      </w:r>
    </w:p>
    <w:p w:rsidR="00212FEA" w:rsidRPr="007B7E30" w:rsidRDefault="00212FEA" w:rsidP="00212FEA">
      <w:pPr>
        <w:ind w:left="4536" w:right="1134"/>
        <w:jc w:val="both"/>
        <w:rPr>
          <w:lang w:val="fr-FR"/>
        </w:rPr>
      </w:pPr>
      <w:r w:rsidRPr="007B7E30">
        <w:rPr>
          <w:lang w:val="fr-FR"/>
        </w:rPr>
        <w:t>2. citernes à cargaison intégrales</w:t>
      </w:r>
      <w:r w:rsidRPr="007B7E30">
        <w:rPr>
          <w:strike/>
          <w:lang w:val="fr-FR"/>
        </w:rPr>
        <w:t xml:space="preserve"> </w:t>
      </w:r>
      <w:r w:rsidRPr="007B7E30">
        <w:rPr>
          <w:vertAlign w:val="superscript"/>
          <w:lang w:val="fr-FR"/>
        </w:rPr>
        <w:t>1)2)</w:t>
      </w:r>
    </w:p>
    <w:p w:rsidR="00212FEA" w:rsidRPr="007B7E30" w:rsidRDefault="00212FEA" w:rsidP="00212FEA">
      <w:pPr>
        <w:spacing w:after="120" w:line="200" w:lineRule="exact"/>
        <w:ind w:left="4536" w:right="1134"/>
        <w:jc w:val="both"/>
        <w:rPr>
          <w:lang w:val="fr-FR"/>
        </w:rPr>
      </w:pPr>
      <w:r w:rsidRPr="007B7E30">
        <w:rPr>
          <w:strike/>
          <w:lang w:val="fr-FR"/>
        </w:rPr>
        <w:t>3. parois des citernes à cargaison différentes de la coque</w:t>
      </w:r>
      <w:r w:rsidRPr="007B7E30">
        <w:rPr>
          <w:lang w:val="fr-FR"/>
        </w:rPr>
        <w:t xml:space="preserve"> </w:t>
      </w:r>
      <w:r w:rsidRPr="007B7E30">
        <w:rPr>
          <w:vertAlign w:val="superscript"/>
          <w:lang w:val="fr-FR"/>
        </w:rPr>
        <w:t>1)2)</w:t>
      </w:r>
    </w:p>
    <w:p w:rsidR="00212FEA" w:rsidRPr="007B7E30" w:rsidRDefault="00212FEA" w:rsidP="00113B77">
      <w:pPr>
        <w:spacing w:after="120" w:line="200" w:lineRule="exact"/>
        <w:ind w:left="1701" w:right="1134" w:hanging="567"/>
        <w:jc w:val="both"/>
      </w:pPr>
      <w:r w:rsidRPr="007B7E30">
        <w:t>7.</w:t>
      </w:r>
      <w:r w:rsidRPr="007B7E30">
        <w:tab/>
        <w:t xml:space="preserve">Pression d’ouverture </w:t>
      </w:r>
      <w:ins w:id="404" w:author="Martine Moench" w:date="2018-10-08T09:00:00Z">
        <w:r w:rsidR="004A26D8" w:rsidRPr="007B7E30">
          <w:t xml:space="preserve">des soupapes de surpression / </w:t>
        </w:r>
      </w:ins>
      <w:r w:rsidRPr="007B7E30">
        <w:t xml:space="preserve">des soupapes de dégagement </w:t>
      </w:r>
      <w:del w:id="405" w:author="Martine Moench" w:date="2018-10-08T09:00:00Z">
        <w:r w:rsidRPr="007B7E30" w:rsidDel="004A26D8">
          <w:delText xml:space="preserve">des gaz </w:delText>
        </w:r>
      </w:del>
      <w:r w:rsidRPr="007B7E30">
        <w:t>à grande vitesse/</w:t>
      </w:r>
      <w:r w:rsidRPr="007B7E30">
        <w:rPr>
          <w:strike/>
        </w:rPr>
        <w:t>des</w:t>
      </w:r>
      <w:r w:rsidR="004A26D8" w:rsidRPr="007B7E30">
        <w:rPr>
          <w:strike/>
        </w:rPr>
        <w:t xml:space="preserve"> </w:t>
      </w:r>
      <w:r w:rsidRPr="007B7E30">
        <w:rPr>
          <w:strike/>
        </w:rPr>
        <w:t>soupapes de sécurité</w:t>
      </w:r>
      <w:r w:rsidRPr="007B7E30">
        <w:t xml:space="preserve"> </w:t>
      </w:r>
      <w:r w:rsidRPr="007B7E30">
        <w:rPr>
          <w:vertAlign w:val="superscript"/>
        </w:rPr>
        <w:footnoteReference w:id="16"/>
      </w:r>
      <w:r w:rsidRPr="007B7E30">
        <w:rPr>
          <w:vertAlign w:val="superscript"/>
        </w:rPr>
        <w:t xml:space="preserve"> </w:t>
      </w:r>
      <w:r w:rsidRPr="007B7E30">
        <w:rPr>
          <w:vertAlign w:val="superscript"/>
        </w:rPr>
        <w:footnoteReference w:id="17"/>
      </w:r>
      <w:r w:rsidRPr="007B7E30">
        <w:rPr>
          <w:vertAlign w:val="superscript"/>
        </w:rPr>
        <w:t>)</w:t>
      </w:r>
      <w:r w:rsidR="00353B3F" w:rsidRPr="007B7E30">
        <w:t>:</w:t>
      </w:r>
      <w:r w:rsidRPr="007B7E30">
        <w:t xml:space="preserve"> </w:t>
      </w:r>
      <w:r w:rsidRPr="007B7E30">
        <w:tab/>
        <w:t>50 kPa</w:t>
      </w:r>
    </w:p>
    <w:p w:rsidR="00212FEA" w:rsidRPr="007B7E30" w:rsidRDefault="00212FEA" w:rsidP="00212FEA">
      <w:pPr>
        <w:spacing w:after="120" w:line="200" w:lineRule="exact"/>
        <w:ind w:left="1134" w:right="1134"/>
        <w:jc w:val="both"/>
        <w:rPr>
          <w:lang w:val="fr-FR"/>
        </w:rPr>
      </w:pPr>
      <w:r w:rsidRPr="007B7E30">
        <w:rPr>
          <w:lang w:val="fr-FR"/>
        </w:rPr>
        <w:t>8.</w:t>
      </w:r>
      <w:r w:rsidRPr="007B7E30">
        <w:rPr>
          <w:lang w:val="fr-FR"/>
        </w:rPr>
        <w:tab/>
        <w:t>Equipements supplémentaires</w:t>
      </w:r>
      <w:r w:rsidR="00353B3F" w:rsidRPr="007B7E30">
        <w:rPr>
          <w:lang w:val="fr-FR"/>
        </w:rPr>
        <w:t xml:space="preserve"> :</w:t>
      </w:r>
    </w:p>
    <w:p w:rsidR="00212FEA" w:rsidRPr="007B7E30" w:rsidRDefault="00212FEA" w:rsidP="00212FEA">
      <w:pPr>
        <w:numPr>
          <w:ilvl w:val="0"/>
          <w:numId w:val="1"/>
        </w:numPr>
        <w:spacing w:line="200" w:lineRule="exact"/>
        <w:ind w:right="1134"/>
        <w:jc w:val="both"/>
        <w:rPr>
          <w:lang w:val="fr-FR"/>
        </w:rPr>
      </w:pPr>
      <w:r w:rsidRPr="007B7E30">
        <w:rPr>
          <w:lang w:val="fr-FR"/>
        </w:rPr>
        <w:t>dispositif de prise d’échantillons</w:t>
      </w:r>
    </w:p>
    <w:p w:rsidR="00212FEA" w:rsidRPr="007B7E30" w:rsidRDefault="00516256" w:rsidP="00A17FF8">
      <w:pPr>
        <w:spacing w:line="200" w:lineRule="exact"/>
        <w:ind w:left="1134" w:right="425"/>
        <w:jc w:val="both"/>
        <w:rPr>
          <w:lang w:val="fr-FR"/>
        </w:rPr>
      </w:pPr>
      <w:r w:rsidRPr="007B7E30">
        <w:rPr>
          <w:lang w:val="fr-FR"/>
        </w:rPr>
        <w:tab/>
      </w:r>
      <w:r w:rsidR="00212FEA" w:rsidRPr="007B7E30">
        <w:rPr>
          <w:lang w:val="fr-FR"/>
        </w:rPr>
        <w:t>raccord pour dispositif de prise d’échantillon</w:t>
      </w:r>
      <w:r w:rsidR="00212FEA" w:rsidRPr="007B7E30">
        <w:rPr>
          <w:lang w:val="fr-FR"/>
        </w:rPr>
        <w:tab/>
      </w:r>
      <w:r w:rsidR="009E2FAB" w:rsidRPr="007B7E30">
        <w:rPr>
          <w:lang w:val="fr-FR"/>
        </w:rPr>
        <w:tab/>
      </w:r>
      <w:r w:rsidR="00212FEA" w:rsidRPr="007B7E30">
        <w:rPr>
          <w:lang w:val="fr-FR"/>
        </w:rPr>
        <w:t>oui/</w:t>
      </w:r>
      <w:r w:rsidR="00212FEA" w:rsidRPr="007B7E30">
        <w:rPr>
          <w:strike/>
          <w:lang w:val="fr-FR"/>
        </w:rPr>
        <w:t>non</w:t>
      </w:r>
      <w:r w:rsidR="00212FEA" w:rsidRPr="007B7E30">
        <w:rPr>
          <w:b/>
          <w:lang w:val="fr-FR"/>
        </w:rPr>
        <w:t xml:space="preserve"> </w:t>
      </w:r>
      <w:r w:rsidR="00212FEA" w:rsidRPr="007B7E30">
        <w:rPr>
          <w:vertAlign w:val="superscript"/>
          <w:lang w:val="fr-FR"/>
        </w:rPr>
        <w:t>1)2)</w:t>
      </w:r>
    </w:p>
    <w:p w:rsidR="00212FEA" w:rsidRPr="007B7E30" w:rsidRDefault="00516256" w:rsidP="00212FEA">
      <w:pPr>
        <w:spacing w:after="120" w:line="200" w:lineRule="exact"/>
        <w:ind w:left="1134" w:right="1134"/>
        <w:jc w:val="both"/>
        <w:rPr>
          <w:lang w:val="fr-FR"/>
        </w:rPr>
      </w:pPr>
      <w:r w:rsidRPr="007B7E30">
        <w:rPr>
          <w:lang w:val="fr-FR"/>
        </w:rPr>
        <w:tab/>
      </w:r>
      <w:r w:rsidR="00212FEA" w:rsidRPr="007B7E30">
        <w:rPr>
          <w:lang w:val="fr-FR"/>
        </w:rPr>
        <w:t>orifice de prise d’échantillons</w:t>
      </w:r>
      <w:r w:rsidR="00212FEA" w:rsidRPr="007B7E30">
        <w:rPr>
          <w:lang w:val="fr-FR"/>
        </w:rPr>
        <w:tab/>
      </w:r>
      <w:r w:rsidR="00212FEA" w:rsidRPr="007B7E30">
        <w:rPr>
          <w:lang w:val="fr-FR"/>
        </w:rPr>
        <w:tab/>
      </w:r>
      <w:r w:rsidR="00212FEA" w:rsidRPr="007B7E30">
        <w:rPr>
          <w:lang w:val="fr-FR"/>
        </w:rPr>
        <w:tab/>
      </w:r>
      <w:r w:rsidR="00212FEA" w:rsidRPr="007B7E30">
        <w:rPr>
          <w:lang w:val="fr-FR"/>
        </w:rPr>
        <w:tab/>
        <w:t>oui/</w:t>
      </w:r>
      <w:r w:rsidR="00212FEA" w:rsidRPr="007B7E30">
        <w:rPr>
          <w:strike/>
          <w:lang w:val="fr-FR"/>
        </w:rPr>
        <w:t>non</w:t>
      </w:r>
      <w:r w:rsidR="00212FEA" w:rsidRPr="007B7E30">
        <w:rPr>
          <w:b/>
          <w:lang w:val="fr-FR"/>
        </w:rPr>
        <w:t xml:space="preserve"> </w:t>
      </w:r>
      <w:r w:rsidR="00212FEA" w:rsidRPr="007B7E30">
        <w:rPr>
          <w:vertAlign w:val="superscript"/>
          <w:lang w:val="fr-FR"/>
        </w:rPr>
        <w:t>1)2)</w:t>
      </w:r>
    </w:p>
    <w:p w:rsidR="00212FEA" w:rsidRPr="007B7E30" w:rsidRDefault="00212FEA" w:rsidP="00212FEA">
      <w:pPr>
        <w:numPr>
          <w:ilvl w:val="0"/>
          <w:numId w:val="1"/>
        </w:numPr>
        <w:spacing w:line="200" w:lineRule="exact"/>
        <w:ind w:right="1134"/>
        <w:jc w:val="both"/>
        <w:rPr>
          <w:lang w:val="fr-FR"/>
        </w:rPr>
      </w:pPr>
      <w:r w:rsidRPr="007B7E30">
        <w:rPr>
          <w:lang w:val="fr-FR"/>
        </w:rPr>
        <w:t>installation de pulvérisation d’eau</w:t>
      </w:r>
      <w:r w:rsidRPr="007B7E30">
        <w:rPr>
          <w:lang w:val="fr-FR"/>
        </w:rPr>
        <w:tab/>
      </w:r>
      <w:r w:rsidRPr="007B7E30">
        <w:rPr>
          <w:lang w:val="fr-FR"/>
        </w:rPr>
        <w:tab/>
      </w:r>
      <w:r w:rsidRPr="007B7E30">
        <w:rPr>
          <w:lang w:val="fr-FR"/>
        </w:rPr>
        <w:tab/>
      </w:r>
      <w:r w:rsidRPr="007B7E30">
        <w:rPr>
          <w:lang w:val="fr-FR"/>
        </w:rPr>
        <w:tab/>
        <w:t>oui/</w:t>
      </w:r>
      <w:r w:rsidRPr="007B7E30">
        <w:rPr>
          <w:strike/>
          <w:lang w:val="fr-FR"/>
        </w:rPr>
        <w:t>non</w:t>
      </w:r>
      <w:r w:rsidRPr="007B7E30">
        <w:rPr>
          <w:b/>
          <w:lang w:val="fr-FR"/>
        </w:rPr>
        <w:t xml:space="preserve"> </w:t>
      </w:r>
      <w:r w:rsidRPr="007B7E30">
        <w:rPr>
          <w:vertAlign w:val="superscript"/>
          <w:lang w:val="fr-FR"/>
        </w:rPr>
        <w:t>1)2)</w:t>
      </w:r>
    </w:p>
    <w:p w:rsidR="00212FEA" w:rsidRPr="007B7E30" w:rsidRDefault="00516256" w:rsidP="00212FEA">
      <w:pPr>
        <w:spacing w:after="120" w:line="200" w:lineRule="exact"/>
        <w:ind w:left="1134" w:right="1134"/>
        <w:jc w:val="both"/>
        <w:rPr>
          <w:szCs w:val="24"/>
          <w:lang w:val="fr-FR"/>
        </w:rPr>
      </w:pPr>
      <w:r w:rsidRPr="007B7E30">
        <w:rPr>
          <w:szCs w:val="24"/>
          <w:lang w:val="fr-FR"/>
        </w:rPr>
        <w:tab/>
      </w:r>
      <w:r w:rsidR="00212FEA" w:rsidRPr="007B7E30">
        <w:rPr>
          <w:szCs w:val="24"/>
          <w:lang w:val="fr-FR"/>
        </w:rPr>
        <w:t>alarme de pression interne 40 kPa</w:t>
      </w:r>
      <w:r w:rsidR="00212FEA" w:rsidRPr="007B7E30">
        <w:rPr>
          <w:szCs w:val="24"/>
          <w:lang w:val="fr-FR"/>
        </w:rPr>
        <w:tab/>
      </w:r>
      <w:r w:rsidR="00212FEA" w:rsidRPr="007B7E30">
        <w:rPr>
          <w:szCs w:val="24"/>
          <w:lang w:val="fr-FR"/>
        </w:rPr>
        <w:tab/>
      </w:r>
      <w:r w:rsidR="00212FEA" w:rsidRPr="007B7E30">
        <w:rPr>
          <w:szCs w:val="24"/>
          <w:lang w:val="fr-FR"/>
        </w:rPr>
        <w:tab/>
      </w:r>
      <w:r w:rsidR="00212FEA" w:rsidRPr="007B7E30">
        <w:rPr>
          <w:szCs w:val="24"/>
          <w:lang w:val="fr-FR"/>
        </w:rPr>
        <w:tab/>
        <w:t>oui/</w:t>
      </w:r>
      <w:r w:rsidR="00212FEA" w:rsidRPr="007B7E30">
        <w:rPr>
          <w:strike/>
          <w:szCs w:val="24"/>
          <w:lang w:val="fr-FR"/>
        </w:rPr>
        <w:t>non</w:t>
      </w:r>
      <w:r w:rsidR="00212FEA" w:rsidRPr="007B7E30">
        <w:rPr>
          <w:b/>
          <w:szCs w:val="24"/>
          <w:lang w:val="fr-FR"/>
        </w:rPr>
        <w:t xml:space="preserve"> </w:t>
      </w:r>
      <w:r w:rsidR="00212FEA" w:rsidRPr="007B7E30">
        <w:rPr>
          <w:szCs w:val="24"/>
          <w:vertAlign w:val="superscript"/>
          <w:lang w:val="fr-FR"/>
        </w:rPr>
        <w:t>1)2)</w:t>
      </w:r>
    </w:p>
    <w:p w:rsidR="00212FEA" w:rsidRPr="007B7E30" w:rsidRDefault="00212FEA" w:rsidP="00212FEA">
      <w:pPr>
        <w:numPr>
          <w:ilvl w:val="0"/>
          <w:numId w:val="1"/>
        </w:numPr>
        <w:spacing w:line="200" w:lineRule="exact"/>
        <w:ind w:right="1134"/>
        <w:jc w:val="both"/>
        <w:rPr>
          <w:lang w:val="fr-FR"/>
        </w:rPr>
      </w:pPr>
      <w:r w:rsidRPr="007B7E30">
        <w:rPr>
          <w:lang w:val="fr-FR"/>
        </w:rPr>
        <w:t>chauffage de la cargaison</w:t>
      </w:r>
    </w:p>
    <w:p w:rsidR="00212FEA" w:rsidRPr="007B7E30" w:rsidRDefault="00516256" w:rsidP="00212FEA">
      <w:pPr>
        <w:spacing w:line="200" w:lineRule="exact"/>
        <w:ind w:left="1134" w:right="1134"/>
        <w:jc w:val="both"/>
        <w:rPr>
          <w:szCs w:val="24"/>
          <w:lang w:val="fr-FR"/>
        </w:rPr>
      </w:pPr>
      <w:r w:rsidRPr="007B7E30">
        <w:rPr>
          <w:szCs w:val="24"/>
          <w:lang w:val="fr-FR"/>
        </w:rPr>
        <w:tab/>
      </w:r>
      <w:r w:rsidR="00212FEA" w:rsidRPr="007B7E30">
        <w:rPr>
          <w:szCs w:val="24"/>
          <w:lang w:val="fr-FR"/>
        </w:rPr>
        <w:t>chauffage possible à partir de la terre</w:t>
      </w:r>
      <w:r w:rsidR="00212FEA" w:rsidRPr="007B7E30">
        <w:rPr>
          <w:szCs w:val="24"/>
          <w:lang w:val="fr-FR"/>
        </w:rPr>
        <w:tab/>
      </w:r>
      <w:r w:rsidR="00212FEA" w:rsidRPr="007B7E30">
        <w:rPr>
          <w:szCs w:val="24"/>
          <w:lang w:val="fr-FR"/>
        </w:rPr>
        <w:tab/>
      </w:r>
      <w:r w:rsidR="00212FEA" w:rsidRPr="007B7E30">
        <w:rPr>
          <w:szCs w:val="24"/>
          <w:lang w:val="fr-FR"/>
        </w:rPr>
        <w:tab/>
        <w:t>oui/</w:t>
      </w:r>
      <w:r w:rsidR="00212FEA" w:rsidRPr="007B7E30">
        <w:rPr>
          <w:strike/>
          <w:szCs w:val="24"/>
          <w:lang w:val="fr-FR"/>
        </w:rPr>
        <w:t>non</w:t>
      </w:r>
      <w:r w:rsidR="00212FEA" w:rsidRPr="007B7E30">
        <w:rPr>
          <w:b/>
          <w:szCs w:val="24"/>
          <w:lang w:val="fr-FR"/>
        </w:rPr>
        <w:t xml:space="preserve"> </w:t>
      </w:r>
      <w:r w:rsidR="00212FEA" w:rsidRPr="007B7E30">
        <w:rPr>
          <w:szCs w:val="24"/>
          <w:vertAlign w:val="superscript"/>
          <w:lang w:val="fr-FR"/>
        </w:rPr>
        <w:t>1)2)</w:t>
      </w:r>
    </w:p>
    <w:p w:rsidR="00212FEA" w:rsidRPr="007B7E30" w:rsidRDefault="00516256" w:rsidP="00212FEA">
      <w:pPr>
        <w:spacing w:after="120" w:line="200" w:lineRule="exact"/>
        <w:ind w:left="1134" w:right="1134"/>
        <w:jc w:val="both"/>
        <w:rPr>
          <w:szCs w:val="24"/>
          <w:lang w:val="fr-FR"/>
        </w:rPr>
      </w:pPr>
      <w:r w:rsidRPr="007B7E30">
        <w:rPr>
          <w:szCs w:val="24"/>
          <w:lang w:val="fr-FR"/>
        </w:rPr>
        <w:tab/>
      </w:r>
      <w:r w:rsidR="00212FEA" w:rsidRPr="007B7E30">
        <w:rPr>
          <w:szCs w:val="24"/>
          <w:lang w:val="fr-FR"/>
        </w:rPr>
        <w:t>installation de chauffage à bord</w:t>
      </w:r>
      <w:r w:rsidR="00212FEA" w:rsidRPr="007B7E30">
        <w:rPr>
          <w:szCs w:val="24"/>
          <w:lang w:val="fr-FR"/>
        </w:rPr>
        <w:tab/>
      </w:r>
      <w:r w:rsidR="00212FEA" w:rsidRPr="007B7E30">
        <w:rPr>
          <w:szCs w:val="24"/>
          <w:lang w:val="fr-FR"/>
        </w:rPr>
        <w:tab/>
      </w:r>
      <w:r w:rsidR="00212FEA" w:rsidRPr="007B7E30">
        <w:rPr>
          <w:szCs w:val="24"/>
          <w:lang w:val="fr-FR"/>
        </w:rPr>
        <w:tab/>
      </w:r>
      <w:r w:rsidR="00212FEA" w:rsidRPr="007B7E30">
        <w:rPr>
          <w:szCs w:val="24"/>
          <w:lang w:val="fr-FR"/>
        </w:rPr>
        <w:tab/>
        <w:t>oui/</w:t>
      </w:r>
      <w:r w:rsidR="00212FEA" w:rsidRPr="007B7E30">
        <w:rPr>
          <w:strike/>
          <w:szCs w:val="24"/>
          <w:lang w:val="fr-FR"/>
        </w:rPr>
        <w:t>non</w:t>
      </w:r>
      <w:r w:rsidR="00212FEA" w:rsidRPr="007B7E30">
        <w:rPr>
          <w:b/>
          <w:szCs w:val="24"/>
          <w:lang w:val="fr-FR"/>
        </w:rPr>
        <w:t xml:space="preserve"> </w:t>
      </w:r>
      <w:r w:rsidR="00212FEA" w:rsidRPr="007B7E30">
        <w:rPr>
          <w:szCs w:val="24"/>
          <w:vertAlign w:val="superscript"/>
          <w:lang w:val="fr-FR"/>
        </w:rPr>
        <w:t>1)2)</w:t>
      </w:r>
    </w:p>
    <w:p w:rsidR="00212FEA" w:rsidRPr="007B7E30" w:rsidRDefault="00212FEA" w:rsidP="00212FEA">
      <w:pPr>
        <w:numPr>
          <w:ilvl w:val="0"/>
          <w:numId w:val="1"/>
        </w:numPr>
        <w:spacing w:after="120" w:line="200" w:lineRule="exact"/>
        <w:ind w:right="1134"/>
        <w:jc w:val="both"/>
        <w:rPr>
          <w:lang w:val="fr-FR"/>
        </w:rPr>
      </w:pPr>
      <w:r w:rsidRPr="007B7E30">
        <w:rPr>
          <w:lang w:val="fr-FR"/>
        </w:rPr>
        <w:t>installation de réfrigération de la cargaison</w:t>
      </w:r>
      <w:r w:rsidRPr="007B7E30">
        <w:rPr>
          <w:lang w:val="fr-FR"/>
        </w:rPr>
        <w:tab/>
      </w:r>
      <w:r w:rsidRPr="007B7E30">
        <w:rPr>
          <w:lang w:val="fr-FR"/>
        </w:rPr>
        <w:tab/>
      </w:r>
      <w:r w:rsidRPr="007B7E30">
        <w:rPr>
          <w:strike/>
          <w:lang w:val="fr-FR"/>
        </w:rPr>
        <w:t>oui</w:t>
      </w:r>
      <w:r w:rsidRPr="007B7E30">
        <w:rPr>
          <w:lang w:val="fr-FR"/>
        </w:rPr>
        <w:t>/non</w:t>
      </w:r>
      <w:r w:rsidRPr="007B7E30">
        <w:rPr>
          <w:b/>
          <w:lang w:val="fr-FR"/>
        </w:rPr>
        <w:t xml:space="preserve"> </w:t>
      </w:r>
      <w:r w:rsidRPr="007B7E30">
        <w:rPr>
          <w:vertAlign w:val="superscript"/>
          <w:lang w:val="fr-FR"/>
        </w:rPr>
        <w:t>1)2)</w:t>
      </w:r>
    </w:p>
    <w:p w:rsidR="00212FEA" w:rsidRPr="007B7E30" w:rsidRDefault="00212FEA" w:rsidP="00212FEA">
      <w:pPr>
        <w:numPr>
          <w:ilvl w:val="0"/>
          <w:numId w:val="1"/>
        </w:numPr>
        <w:spacing w:after="120" w:line="200" w:lineRule="exact"/>
        <w:ind w:right="1134"/>
        <w:jc w:val="both"/>
        <w:rPr>
          <w:lang w:val="fr-FR"/>
        </w:rPr>
      </w:pPr>
      <w:r w:rsidRPr="007B7E30">
        <w:rPr>
          <w:lang w:val="fr-FR"/>
        </w:rPr>
        <w:t>installation d’inertisation</w:t>
      </w:r>
      <w:r w:rsidRPr="007B7E30">
        <w:rPr>
          <w:lang w:val="fr-FR"/>
        </w:rPr>
        <w:tab/>
      </w:r>
      <w:r w:rsidRPr="007B7E30">
        <w:rPr>
          <w:lang w:val="fr-FR"/>
        </w:rPr>
        <w:tab/>
      </w:r>
      <w:r w:rsidRPr="007B7E30">
        <w:rPr>
          <w:lang w:val="fr-FR"/>
        </w:rPr>
        <w:tab/>
      </w:r>
      <w:r w:rsidRPr="007B7E30">
        <w:rPr>
          <w:lang w:val="fr-FR"/>
        </w:rPr>
        <w:tab/>
      </w:r>
      <w:r w:rsidRPr="007B7E30">
        <w:rPr>
          <w:lang w:val="fr-FR"/>
        </w:rPr>
        <w:tab/>
      </w:r>
      <w:r w:rsidRPr="007B7E30">
        <w:rPr>
          <w:strike/>
          <w:lang w:val="fr-FR"/>
        </w:rPr>
        <w:t>oui</w:t>
      </w:r>
      <w:r w:rsidRPr="007B7E30">
        <w:rPr>
          <w:lang w:val="fr-FR"/>
        </w:rPr>
        <w:t>/non</w:t>
      </w:r>
      <w:r w:rsidRPr="007B7E30">
        <w:rPr>
          <w:b/>
          <w:lang w:val="fr-FR"/>
        </w:rPr>
        <w:t xml:space="preserve"> </w:t>
      </w:r>
      <w:r w:rsidRPr="007B7E30">
        <w:rPr>
          <w:vertAlign w:val="superscript"/>
          <w:lang w:val="fr-FR"/>
        </w:rPr>
        <w:t>1)2)</w:t>
      </w:r>
    </w:p>
    <w:p w:rsidR="00212FEA" w:rsidRPr="007B7E30" w:rsidRDefault="00212FEA" w:rsidP="00212FEA">
      <w:pPr>
        <w:numPr>
          <w:ilvl w:val="0"/>
          <w:numId w:val="1"/>
        </w:numPr>
        <w:spacing w:after="120" w:line="200" w:lineRule="exact"/>
        <w:ind w:right="1134"/>
        <w:jc w:val="both"/>
        <w:rPr>
          <w:lang w:val="fr-FR"/>
        </w:rPr>
      </w:pPr>
      <w:r w:rsidRPr="007B7E30">
        <w:rPr>
          <w:lang w:val="fr-FR"/>
        </w:rPr>
        <w:t>chambre de</w:t>
      </w:r>
      <w:ins w:id="409" w:author="Martine Moench" w:date="2018-10-08T10:21:00Z">
        <w:r w:rsidR="00BD25D0" w:rsidRPr="007B7E30">
          <w:rPr>
            <w:lang w:val="fr-FR"/>
          </w:rPr>
          <w:t>s</w:t>
        </w:r>
      </w:ins>
      <w:r w:rsidRPr="007B7E30">
        <w:rPr>
          <w:lang w:val="fr-FR"/>
        </w:rPr>
        <w:t xml:space="preserve"> pompes sous le pont</w:t>
      </w:r>
      <w:r w:rsidRPr="007B7E30">
        <w:rPr>
          <w:lang w:val="fr-FR"/>
        </w:rPr>
        <w:tab/>
      </w:r>
      <w:r w:rsidRPr="007B7E30">
        <w:rPr>
          <w:lang w:val="fr-FR"/>
        </w:rPr>
        <w:tab/>
      </w:r>
      <w:r w:rsidRPr="007B7E30">
        <w:rPr>
          <w:lang w:val="fr-FR"/>
        </w:rPr>
        <w:tab/>
      </w:r>
      <w:r w:rsidRPr="007B7E30">
        <w:rPr>
          <w:lang w:val="fr-FR"/>
        </w:rPr>
        <w:tab/>
      </w:r>
      <w:r w:rsidRPr="007B7E30">
        <w:rPr>
          <w:strike/>
          <w:lang w:val="fr-FR"/>
        </w:rPr>
        <w:t>oui</w:t>
      </w:r>
      <w:r w:rsidRPr="007B7E30">
        <w:rPr>
          <w:lang w:val="fr-FR"/>
        </w:rPr>
        <w:t>/non</w:t>
      </w:r>
      <w:r w:rsidRPr="007B7E30">
        <w:rPr>
          <w:b/>
          <w:lang w:val="fr-FR"/>
        </w:rPr>
        <w:t xml:space="preserve"> </w:t>
      </w:r>
      <w:r w:rsidRPr="007B7E30">
        <w:rPr>
          <w:vertAlign w:val="superscript"/>
          <w:lang w:val="fr-FR"/>
        </w:rPr>
        <w:t>1)</w:t>
      </w:r>
    </w:p>
    <w:p w:rsidR="00212FEA" w:rsidRPr="007B7E30" w:rsidRDefault="002E676D" w:rsidP="00212FEA">
      <w:pPr>
        <w:numPr>
          <w:ilvl w:val="0"/>
          <w:numId w:val="1"/>
        </w:numPr>
        <w:spacing w:line="200" w:lineRule="exact"/>
        <w:ind w:right="1134"/>
        <w:jc w:val="both"/>
        <w:rPr>
          <w:lang w:val="fr-FR"/>
        </w:rPr>
      </w:pPr>
      <w:ins w:id="410" w:author="Martine Moench" w:date="2018-10-05T15:14:00Z">
        <w:r w:rsidRPr="007B7E30">
          <w:rPr>
            <w:lang w:val="fr-FR"/>
          </w:rPr>
          <w:t>Système de ventilation selon 9.3.x.12.4 b)</w:t>
        </w:r>
        <w:r w:rsidRPr="007B7E30">
          <w:rPr>
            <w:lang w:val="fr-FR"/>
          </w:rPr>
          <w:tab/>
        </w:r>
      </w:ins>
      <w:del w:id="411" w:author="Martine Moench" w:date="2018-10-05T15:14:00Z">
        <w:r w:rsidR="00212FEA" w:rsidRPr="007B7E30" w:rsidDel="002E676D">
          <w:rPr>
            <w:lang w:val="fr-FR"/>
          </w:rPr>
          <w:delText>Dispositif de surpression</w:delText>
        </w:r>
      </w:del>
      <w:r w:rsidR="00212FEA" w:rsidRPr="007B7E30">
        <w:rPr>
          <w:lang w:val="fr-FR"/>
        </w:rPr>
        <w:tab/>
      </w:r>
      <w:r w:rsidR="00212FEA" w:rsidRPr="007B7E30">
        <w:rPr>
          <w:lang w:val="fr-FR"/>
        </w:rPr>
        <w:tab/>
        <w:t>oui/non</w:t>
      </w:r>
      <w:r w:rsidR="00212FEA" w:rsidRPr="007B7E30">
        <w:rPr>
          <w:b/>
          <w:lang w:val="fr-FR"/>
        </w:rPr>
        <w:t xml:space="preserve"> </w:t>
      </w:r>
      <w:r w:rsidR="00212FEA" w:rsidRPr="007B7E30">
        <w:rPr>
          <w:vertAlign w:val="superscript"/>
          <w:lang w:val="fr-FR"/>
        </w:rPr>
        <w:t>1)</w:t>
      </w:r>
      <w:ins w:id="412" w:author="Martine Moench" w:date="2018-10-05T15:14:00Z">
        <w:r w:rsidRPr="007B7E30">
          <w:rPr>
            <w:vertAlign w:val="superscript"/>
            <w:lang w:val="fr-FR"/>
          </w:rPr>
          <w:t>3)</w:t>
        </w:r>
      </w:ins>
    </w:p>
    <w:p w:rsidR="00212FEA" w:rsidRPr="007B7E30" w:rsidDel="002E676D" w:rsidRDefault="00516256" w:rsidP="00212FEA">
      <w:pPr>
        <w:spacing w:after="120" w:line="200" w:lineRule="exact"/>
        <w:ind w:left="1134" w:right="1134"/>
        <w:jc w:val="both"/>
        <w:rPr>
          <w:del w:id="413" w:author="Martine Moench" w:date="2018-10-05T15:14:00Z"/>
        </w:rPr>
      </w:pPr>
      <w:del w:id="414" w:author="Martine Moench" w:date="2018-10-05T15:14:00Z">
        <w:r w:rsidRPr="007B7E30" w:rsidDel="002E676D">
          <w:tab/>
        </w:r>
        <w:r w:rsidR="00212FEA" w:rsidRPr="007B7E30" w:rsidDel="002E676D">
          <w:delText>dans le logement arrière</w:delText>
        </w:r>
      </w:del>
    </w:p>
    <w:p w:rsidR="00212FEA" w:rsidRPr="007B7E30" w:rsidDel="002E676D" w:rsidRDefault="00212FEA" w:rsidP="00212FEA">
      <w:pPr>
        <w:numPr>
          <w:ilvl w:val="0"/>
          <w:numId w:val="1"/>
        </w:numPr>
        <w:spacing w:line="200" w:lineRule="exact"/>
        <w:ind w:right="1134"/>
        <w:jc w:val="both"/>
        <w:rPr>
          <w:del w:id="415" w:author="Martine Moench" w:date="2018-10-05T15:14:00Z"/>
          <w:lang w:val="fr-FR"/>
        </w:rPr>
      </w:pPr>
      <w:del w:id="416" w:author="Martine Moench" w:date="2018-10-05T15:14:00Z">
        <w:r w:rsidRPr="007B7E30" w:rsidDel="002E676D">
          <w:rPr>
            <w:lang w:val="fr-FR"/>
          </w:rPr>
          <w:delText xml:space="preserve">conduite de retour de gaz selon 9.3.2.22.5.c) </w:delText>
        </w:r>
      </w:del>
    </w:p>
    <w:p w:rsidR="00212FEA" w:rsidRPr="007B7E30" w:rsidDel="00FA4668" w:rsidRDefault="00516256" w:rsidP="00FA4668">
      <w:pPr>
        <w:spacing w:line="200" w:lineRule="exact"/>
        <w:ind w:left="1134" w:right="1134"/>
        <w:jc w:val="both"/>
        <w:rPr>
          <w:del w:id="417" w:author="Martine Moench" w:date="2018-10-05T15:24:00Z"/>
          <w:vertAlign w:val="superscript"/>
        </w:rPr>
      </w:pPr>
      <w:del w:id="418" w:author="Martine Moench" w:date="2018-10-05T15:24:00Z">
        <w:r w:rsidRPr="007B7E30" w:rsidDel="00FA4668">
          <w:tab/>
        </w:r>
        <w:r w:rsidR="00212FEA" w:rsidRPr="007B7E30" w:rsidDel="00FA4668">
          <w:delText>conduites et installations chauffées</w:delText>
        </w:r>
        <w:r w:rsidR="00212FEA" w:rsidRPr="007B7E30" w:rsidDel="00FA4668">
          <w:tab/>
        </w:r>
        <w:r w:rsidR="00212FEA" w:rsidRPr="007B7E30" w:rsidDel="00FA4668">
          <w:tab/>
        </w:r>
        <w:r w:rsidR="00212FEA" w:rsidRPr="007B7E30" w:rsidDel="00FA4668">
          <w:tab/>
        </w:r>
        <w:r w:rsidR="00212FEA" w:rsidRPr="007B7E30" w:rsidDel="00FA4668">
          <w:tab/>
          <w:delText>oui/</w:delText>
        </w:r>
        <w:r w:rsidR="00212FEA" w:rsidRPr="007B7E30" w:rsidDel="00FA4668">
          <w:rPr>
            <w:strike/>
          </w:rPr>
          <w:delText>non</w:delText>
        </w:r>
        <w:r w:rsidR="00212FEA" w:rsidRPr="007B7E30" w:rsidDel="00FA4668">
          <w:delText xml:space="preserve"> </w:delText>
        </w:r>
        <w:r w:rsidR="00212FEA" w:rsidRPr="007B7E30" w:rsidDel="00FA4668">
          <w:rPr>
            <w:vertAlign w:val="superscript"/>
          </w:rPr>
          <w:delText>1)2)</w:delText>
        </w:r>
      </w:del>
    </w:p>
    <w:p w:rsidR="00FA4668" w:rsidRPr="007B7E30" w:rsidRDefault="00FA4668" w:rsidP="00FA4668">
      <w:pPr>
        <w:tabs>
          <w:tab w:val="left" w:pos="-1560"/>
          <w:tab w:val="left" w:pos="567"/>
        </w:tabs>
        <w:suppressAutoHyphens w:val="0"/>
        <w:overflowPunct w:val="0"/>
        <w:autoSpaceDE w:val="0"/>
        <w:autoSpaceDN w:val="0"/>
        <w:adjustRightInd w:val="0"/>
        <w:spacing w:line="240" w:lineRule="auto"/>
        <w:ind w:left="1701"/>
        <w:textAlignment w:val="baseline"/>
        <w:rPr>
          <w:ins w:id="419" w:author="Martine Moench" w:date="2018-10-05T15:24:00Z"/>
          <w:lang w:val="fr-FR"/>
        </w:rPr>
      </w:pPr>
      <w:ins w:id="420" w:author="Martine Moench" w:date="2018-10-05T15:25:00Z">
        <w:r w:rsidRPr="007B7E30">
          <w:rPr>
            <w:lang w:val="fr-FR"/>
          </w:rPr>
          <w:t>dans</w:t>
        </w:r>
      </w:ins>
      <w:ins w:id="421" w:author="Martine Moench" w:date="2018-10-05T15:24:00Z">
        <w:r w:rsidRPr="007B7E30">
          <w:rPr>
            <w:lang w:val="fr-FR"/>
          </w:rPr>
          <w:t xml:space="preserve"> ..........................................................................................................</w:t>
        </w:r>
      </w:ins>
    </w:p>
    <w:p w:rsidR="00113B77" w:rsidRPr="007B7E30" w:rsidRDefault="00113B77" w:rsidP="00113B77">
      <w:pPr>
        <w:numPr>
          <w:ilvl w:val="0"/>
          <w:numId w:val="1"/>
        </w:numPr>
        <w:kinsoku w:val="0"/>
        <w:overflowPunct w:val="0"/>
        <w:autoSpaceDE w:val="0"/>
        <w:autoSpaceDN w:val="0"/>
        <w:adjustRightInd w:val="0"/>
        <w:snapToGrid w:val="0"/>
        <w:spacing w:before="120" w:after="120" w:line="200" w:lineRule="exact"/>
        <w:ind w:right="1134"/>
        <w:jc w:val="both"/>
        <w:rPr>
          <w:ins w:id="422" w:author="Martine Moench" w:date="2018-10-08T11:24:00Z"/>
          <w:lang w:val="fr-FR"/>
        </w:rPr>
      </w:pPr>
      <w:ins w:id="423" w:author="Martine Moench" w:date="2018-10-08T11:24:00Z">
        <w:r w:rsidRPr="007B7E30">
          <w:rPr>
            <w:lang w:val="fr-FR"/>
          </w:rPr>
          <w:t xml:space="preserve">répond aux règles de construction visées aux 9.3.x.12.4 b) ou 9.3.x.12.4 c), 9.3.x.51 et 9.3.x.52 </w:t>
        </w:r>
        <w:r w:rsidRPr="007B7E30">
          <w:rPr>
            <w:lang w:val="fr-FR"/>
          </w:rPr>
          <w:tab/>
        </w:r>
        <w:r w:rsidRPr="007B7E30">
          <w:rPr>
            <w:lang w:val="fr-FR"/>
          </w:rPr>
          <w:tab/>
        </w:r>
      </w:ins>
      <w:r w:rsidRPr="007B7E30">
        <w:rPr>
          <w:lang w:val="fr-FR"/>
        </w:rPr>
        <w:tab/>
      </w:r>
      <w:r w:rsidRPr="007B7E30">
        <w:rPr>
          <w:lang w:val="fr-FR"/>
        </w:rPr>
        <w:tab/>
      </w:r>
      <w:r w:rsidRPr="007B7E30">
        <w:rPr>
          <w:lang w:val="fr-FR"/>
        </w:rPr>
        <w:tab/>
      </w:r>
      <w:r w:rsidRPr="007B7E30">
        <w:rPr>
          <w:lang w:val="fr-FR"/>
        </w:rPr>
        <w:tab/>
      </w:r>
      <w:r w:rsidRPr="007B7E30">
        <w:rPr>
          <w:lang w:val="fr-FR"/>
        </w:rPr>
        <w:tab/>
      </w:r>
      <w:ins w:id="424" w:author="Martine Moench" w:date="2018-10-08T11:24:00Z">
        <w:r w:rsidRPr="007B7E30">
          <w:rPr>
            <w:lang w:val="fr-FR"/>
          </w:rPr>
          <w:t>oui/non</w:t>
        </w:r>
        <w:r w:rsidRPr="007B7E30">
          <w:rPr>
            <w:vertAlign w:val="superscript"/>
            <w:lang w:val="fr-FR"/>
          </w:rPr>
          <w:t>1) 3)</w:t>
        </w:r>
      </w:ins>
    </w:p>
    <w:p w:rsidR="00113B77" w:rsidRPr="007B7E30" w:rsidRDefault="00113B77" w:rsidP="00113B77">
      <w:pPr>
        <w:numPr>
          <w:ilvl w:val="0"/>
          <w:numId w:val="1"/>
        </w:numPr>
        <w:kinsoku w:val="0"/>
        <w:overflowPunct w:val="0"/>
        <w:autoSpaceDE w:val="0"/>
        <w:autoSpaceDN w:val="0"/>
        <w:adjustRightInd w:val="0"/>
        <w:snapToGrid w:val="0"/>
        <w:spacing w:before="120" w:after="120" w:line="200" w:lineRule="exact"/>
        <w:ind w:right="1134"/>
        <w:jc w:val="both"/>
        <w:rPr>
          <w:lang w:val="fr-FR"/>
        </w:rPr>
      </w:pPr>
      <w:ins w:id="425" w:author="Martine Moench" w:date="2018-10-08T11:19:00Z">
        <w:r w:rsidRPr="007B7E30">
          <w:rPr>
            <w:rFonts w:asciiTheme="majorBidi" w:eastAsia="Calibri" w:hAnsiTheme="majorBidi" w:cstheme="majorBidi"/>
            <w:lang w:val="fr-FR"/>
          </w:rPr>
          <w:t>Conduite d’évacuation de gaz et installation chauffée</w:t>
        </w:r>
        <w:r w:rsidRPr="007B7E30">
          <w:rPr>
            <w:lang w:val="fr-FR"/>
          </w:rPr>
          <w:tab/>
        </w:r>
        <w:r w:rsidRPr="007B7E30">
          <w:rPr>
            <w:strike/>
            <w:lang w:val="fr-FR"/>
          </w:rPr>
          <w:t>oui</w:t>
        </w:r>
        <w:r w:rsidRPr="007B7E30">
          <w:rPr>
            <w:lang w:val="fr-FR"/>
          </w:rPr>
          <w:t>/non</w:t>
        </w:r>
        <w:r w:rsidRPr="007B7E30">
          <w:rPr>
            <w:b/>
            <w:lang w:val="fr-FR"/>
          </w:rPr>
          <w:t xml:space="preserve"> </w:t>
        </w:r>
        <w:r w:rsidRPr="007B7E30">
          <w:rPr>
            <w:vertAlign w:val="superscript"/>
            <w:lang w:val="fr-FR"/>
          </w:rPr>
          <w:t>1) 2)</w:t>
        </w:r>
      </w:ins>
    </w:p>
    <w:p w:rsidR="00212FEA" w:rsidRPr="007B7E30" w:rsidRDefault="00212FEA" w:rsidP="00212FEA">
      <w:pPr>
        <w:numPr>
          <w:ilvl w:val="0"/>
          <w:numId w:val="1"/>
        </w:numPr>
        <w:spacing w:after="120" w:line="200" w:lineRule="exact"/>
        <w:ind w:right="1134"/>
        <w:jc w:val="both"/>
        <w:rPr>
          <w:lang w:val="fr-FR"/>
        </w:rPr>
      </w:pPr>
      <w:r w:rsidRPr="007B7E30">
        <w:rPr>
          <w:spacing w:val="-4"/>
          <w:lang w:val="fr-FR"/>
        </w:rPr>
        <w:t xml:space="preserve">Répond aux </w:t>
      </w:r>
      <w:del w:id="426" w:author="Martine Moench" w:date="2018-10-08T08:57:00Z">
        <w:r w:rsidRPr="007B7E30" w:rsidDel="00DC28F1">
          <w:rPr>
            <w:spacing w:val="-4"/>
            <w:lang w:val="fr-FR"/>
          </w:rPr>
          <w:delText xml:space="preserve">prescriptions </w:delText>
        </w:r>
      </w:del>
      <w:ins w:id="427" w:author="Martine Moench" w:date="2018-10-08T08:57:00Z">
        <w:r w:rsidR="00DC28F1" w:rsidRPr="007B7E30">
          <w:rPr>
            <w:spacing w:val="-4"/>
            <w:lang w:val="fr-FR"/>
          </w:rPr>
          <w:t xml:space="preserve">règles </w:t>
        </w:r>
      </w:ins>
      <w:r w:rsidRPr="007B7E30">
        <w:rPr>
          <w:spacing w:val="-4"/>
          <w:lang w:val="fr-FR"/>
        </w:rPr>
        <w:t>de construction de l’ (des)</w:t>
      </w:r>
      <w:r w:rsidRPr="007B7E30">
        <w:rPr>
          <w:lang w:val="fr-FR"/>
        </w:rPr>
        <w:t xml:space="preserve"> observation(s)…........................de la colonne (20) du tableau C du chapitre 3 </w:t>
      </w:r>
      <w:r w:rsidRPr="007B7E30">
        <w:rPr>
          <w:vertAlign w:val="superscript"/>
          <w:lang w:val="fr-FR"/>
        </w:rPr>
        <w:t>1)2)</w:t>
      </w:r>
    </w:p>
    <w:p w:rsidR="00212FEA" w:rsidRPr="007B7E30" w:rsidRDefault="00212FEA" w:rsidP="00113B77">
      <w:pPr>
        <w:spacing w:after="120" w:line="200" w:lineRule="exact"/>
        <w:ind w:left="1701" w:right="1134" w:hanging="567"/>
        <w:jc w:val="both"/>
        <w:rPr>
          <w:lang w:val="fr-FR"/>
        </w:rPr>
      </w:pPr>
      <w:r w:rsidRPr="007B7E30">
        <w:rPr>
          <w:lang w:val="fr-FR"/>
        </w:rPr>
        <w:t>9.</w:t>
      </w:r>
      <w:r w:rsidRPr="007B7E30">
        <w:rPr>
          <w:lang w:val="fr-FR"/>
        </w:rPr>
        <w:tab/>
        <w:t xml:space="preserve">Installations </w:t>
      </w:r>
      <w:ins w:id="428" w:author="Martine Moench" w:date="2018-10-08T08:41:00Z">
        <w:r w:rsidR="00014379" w:rsidRPr="007B7E30">
          <w:rPr>
            <w:lang w:val="fr-FR"/>
          </w:rPr>
          <w:t>et équipements électriques et non électriques destinés à être utilisés dans des zones de risque d’explosion</w:t>
        </w:r>
      </w:ins>
      <w:del w:id="429" w:author="Martine Moench" w:date="2018-10-08T08:41:00Z">
        <w:r w:rsidRPr="007B7E30" w:rsidDel="00014379">
          <w:rPr>
            <w:lang w:val="fr-FR"/>
          </w:rPr>
          <w:delText>électriques</w:delText>
        </w:r>
        <w:r w:rsidR="00353B3F" w:rsidRPr="007B7E30" w:rsidDel="00014379">
          <w:rPr>
            <w:lang w:val="fr-FR"/>
          </w:rPr>
          <w:delText xml:space="preserve"> </w:delText>
        </w:r>
      </w:del>
      <w:r w:rsidR="00353B3F" w:rsidRPr="007B7E30">
        <w:rPr>
          <w:lang w:val="fr-FR"/>
        </w:rPr>
        <w:t>:</w:t>
      </w:r>
    </w:p>
    <w:p w:rsidR="00212FEA" w:rsidRPr="007B7E30" w:rsidRDefault="00212FEA" w:rsidP="00212FEA">
      <w:pPr>
        <w:numPr>
          <w:ilvl w:val="0"/>
          <w:numId w:val="1"/>
        </w:numPr>
        <w:spacing w:after="120" w:line="200" w:lineRule="exact"/>
        <w:ind w:right="1134"/>
        <w:jc w:val="both"/>
        <w:rPr>
          <w:lang w:val="fr-FR"/>
        </w:rPr>
      </w:pPr>
      <w:r w:rsidRPr="007B7E30">
        <w:rPr>
          <w:lang w:val="fr-FR"/>
        </w:rPr>
        <w:lastRenderedPageBreak/>
        <w:t>classe de température</w:t>
      </w:r>
      <w:r w:rsidR="00353B3F" w:rsidRPr="007B7E30">
        <w:rPr>
          <w:lang w:val="fr-FR"/>
        </w:rPr>
        <w:t xml:space="preserve"> :</w:t>
      </w:r>
      <w:r w:rsidRPr="007B7E30">
        <w:rPr>
          <w:lang w:val="fr-FR"/>
        </w:rPr>
        <w:t xml:space="preserve"> T4</w:t>
      </w:r>
    </w:p>
    <w:p w:rsidR="00212FEA" w:rsidRPr="007B7E30" w:rsidRDefault="00212FEA" w:rsidP="00212FEA">
      <w:pPr>
        <w:numPr>
          <w:ilvl w:val="0"/>
          <w:numId w:val="1"/>
        </w:numPr>
        <w:spacing w:after="120" w:line="200" w:lineRule="exact"/>
        <w:ind w:right="1134"/>
        <w:jc w:val="both"/>
        <w:rPr>
          <w:lang w:val="fr-FR"/>
        </w:rPr>
      </w:pPr>
      <w:r w:rsidRPr="007B7E30">
        <w:rPr>
          <w:lang w:val="fr-FR"/>
        </w:rPr>
        <w:t>groupe d’explosion</w:t>
      </w:r>
      <w:r w:rsidR="00353B3F" w:rsidRPr="007B7E30">
        <w:rPr>
          <w:lang w:val="fr-FR"/>
        </w:rPr>
        <w:t xml:space="preserve"> :</w:t>
      </w:r>
      <w:r w:rsidRPr="007B7E30">
        <w:rPr>
          <w:lang w:val="fr-FR"/>
        </w:rPr>
        <w:t xml:space="preserve"> IIB</w:t>
      </w:r>
    </w:p>
    <w:p w:rsidR="00014379" w:rsidRPr="007B7E30" w:rsidRDefault="00212FEA" w:rsidP="00014379">
      <w:pPr>
        <w:spacing w:after="120" w:line="200" w:lineRule="exact"/>
        <w:ind w:left="1134" w:right="1134"/>
        <w:jc w:val="both"/>
        <w:rPr>
          <w:ins w:id="430" w:author="Martine Moench" w:date="2018-10-08T08:42:00Z"/>
          <w:bCs/>
          <w:lang w:val="fr-FR"/>
        </w:rPr>
      </w:pPr>
      <w:r w:rsidRPr="007B7E30">
        <w:rPr>
          <w:lang w:val="fr-FR"/>
        </w:rPr>
        <w:t>10.</w:t>
      </w:r>
      <w:r w:rsidRPr="007B7E30">
        <w:rPr>
          <w:lang w:val="fr-FR"/>
        </w:rPr>
        <w:tab/>
      </w:r>
      <w:ins w:id="431" w:author="Martine Moench" w:date="2018-10-08T08:42:00Z">
        <w:r w:rsidR="00014379" w:rsidRPr="007B7E30">
          <w:rPr>
            <w:bCs/>
            <w:lang w:val="fr-FR"/>
          </w:rPr>
          <w:t>Systèmes de protection autonomes :</w:t>
        </w:r>
      </w:ins>
    </w:p>
    <w:p w:rsidR="00014379" w:rsidRPr="007B7E30" w:rsidRDefault="00014379" w:rsidP="00113B77">
      <w:pPr>
        <w:pStyle w:val="Bullet1G"/>
        <w:rPr>
          <w:ins w:id="432" w:author="Martine Moench" w:date="2018-10-08T08:42:00Z"/>
          <w:lang w:val="fr-FR"/>
        </w:rPr>
      </w:pPr>
      <w:ins w:id="433" w:author="Martine Moench" w:date="2018-10-08T08:42:00Z">
        <w:r w:rsidRPr="007B7E30">
          <w:rPr>
            <w:lang w:val="fr-FR"/>
          </w:rPr>
          <w:t>Groupe / sous-groupe d’explosion du groupe d’explosion II B: …………………..</w:t>
        </w:r>
      </w:ins>
    </w:p>
    <w:p w:rsidR="00212FEA" w:rsidRPr="007B7E30" w:rsidRDefault="00014379" w:rsidP="00212FEA">
      <w:pPr>
        <w:spacing w:after="120" w:line="200" w:lineRule="exact"/>
        <w:ind w:left="1134" w:right="1134"/>
        <w:jc w:val="both"/>
        <w:rPr>
          <w:lang w:val="fr-FR"/>
        </w:rPr>
      </w:pPr>
      <w:ins w:id="434" w:author="Martine Moench" w:date="2018-10-08T08:42:00Z">
        <w:r w:rsidRPr="007B7E30">
          <w:rPr>
            <w:lang w:val="fr-FR"/>
          </w:rPr>
          <w:t>11.</w:t>
        </w:r>
        <w:r w:rsidRPr="007B7E30">
          <w:rPr>
            <w:lang w:val="fr-FR"/>
          </w:rPr>
          <w:tab/>
        </w:r>
      </w:ins>
      <w:r w:rsidR="00212FEA" w:rsidRPr="007B7E30">
        <w:rPr>
          <w:lang w:val="fr-FR"/>
        </w:rPr>
        <w:t>Débit de chargement/déchargement</w:t>
      </w:r>
      <w:r w:rsidR="00353B3F" w:rsidRPr="007B7E30">
        <w:rPr>
          <w:lang w:val="fr-FR"/>
        </w:rPr>
        <w:t xml:space="preserve"> :</w:t>
      </w:r>
      <w:r w:rsidR="00212FEA" w:rsidRPr="007B7E30">
        <w:rPr>
          <w:lang w:val="fr-FR"/>
        </w:rPr>
        <w:t xml:space="preserve"> </w:t>
      </w:r>
      <w:r w:rsidR="00212FEA" w:rsidRPr="007B7E30">
        <w:rPr>
          <w:sz w:val="18"/>
          <w:lang w:val="fr-FR"/>
        </w:rPr>
        <w:t>800 m</w:t>
      </w:r>
      <w:r w:rsidR="00212FEA" w:rsidRPr="007B7E30">
        <w:rPr>
          <w:sz w:val="16"/>
          <w:vertAlign w:val="superscript"/>
          <w:lang w:val="fr-FR"/>
        </w:rPr>
        <w:t xml:space="preserve">3 </w:t>
      </w:r>
      <w:r w:rsidR="00212FEA" w:rsidRPr="007B7E30">
        <w:rPr>
          <w:sz w:val="18"/>
          <w:lang w:val="fr-FR"/>
        </w:rPr>
        <w:t>/ h</w:t>
      </w:r>
    </w:p>
    <w:p w:rsidR="00212FEA" w:rsidRPr="007B7E30" w:rsidRDefault="00212FEA" w:rsidP="00212FEA">
      <w:pPr>
        <w:spacing w:after="120" w:line="200" w:lineRule="exact"/>
        <w:ind w:left="1134" w:right="1134"/>
        <w:jc w:val="both"/>
        <w:rPr>
          <w:lang w:val="fr-FR"/>
        </w:rPr>
      </w:pPr>
      <w:r w:rsidRPr="007B7E30">
        <w:rPr>
          <w:lang w:val="fr-FR"/>
        </w:rPr>
        <w:t>1</w:t>
      </w:r>
      <w:ins w:id="435" w:author="Martine Moench" w:date="2018-10-08T08:42:00Z">
        <w:r w:rsidR="00014379" w:rsidRPr="007B7E30">
          <w:rPr>
            <w:lang w:val="fr-FR"/>
          </w:rPr>
          <w:t>2</w:t>
        </w:r>
      </w:ins>
      <w:del w:id="436" w:author="Martine Moench" w:date="2018-10-08T08:42:00Z">
        <w:r w:rsidRPr="007B7E30" w:rsidDel="00014379">
          <w:rPr>
            <w:lang w:val="fr-FR"/>
          </w:rPr>
          <w:delText>1</w:delText>
        </w:r>
      </w:del>
      <w:r w:rsidRPr="007B7E30">
        <w:rPr>
          <w:lang w:val="fr-FR"/>
        </w:rPr>
        <w:t>.</w:t>
      </w:r>
      <w:r w:rsidRPr="007B7E30">
        <w:rPr>
          <w:lang w:val="fr-FR"/>
        </w:rPr>
        <w:tab/>
        <w:t>Masse volumique (densité) relative admise</w:t>
      </w:r>
      <w:r w:rsidR="00353B3F" w:rsidRPr="007B7E30">
        <w:rPr>
          <w:lang w:val="fr-FR"/>
        </w:rPr>
        <w:t xml:space="preserve"> :</w:t>
      </w:r>
      <w:r w:rsidRPr="007B7E30">
        <w:rPr>
          <w:lang w:val="fr-FR"/>
        </w:rPr>
        <w:t xml:space="preserve"> 1,50</w:t>
      </w:r>
    </w:p>
    <w:p w:rsidR="00014379" w:rsidRPr="007B7E30" w:rsidRDefault="00014379" w:rsidP="00014379">
      <w:pPr>
        <w:spacing w:after="120"/>
        <w:ind w:left="1134" w:right="1134"/>
        <w:jc w:val="both"/>
        <w:rPr>
          <w:ins w:id="437" w:author="Martine Moench" w:date="2018-10-08T08:43:00Z"/>
          <w:rFonts w:asciiTheme="majorBidi" w:eastAsia="Calibri" w:hAnsiTheme="majorBidi" w:cstheme="majorBidi"/>
          <w:lang w:val="fr-FR"/>
        </w:rPr>
      </w:pPr>
      <w:ins w:id="438" w:author="Martine Moench" w:date="2018-10-08T08:43:00Z">
        <w:r w:rsidRPr="007B7E30">
          <w:rPr>
            <w:rFonts w:asciiTheme="majorBidi" w:eastAsia="Calibri" w:hAnsiTheme="majorBidi" w:cstheme="majorBidi"/>
            <w:lang w:val="fr-FR"/>
          </w:rPr>
          <w:t>13.</w:t>
        </w:r>
        <w:r w:rsidRPr="007B7E30">
          <w:rPr>
            <w:rFonts w:asciiTheme="majorBidi" w:eastAsia="Calibri" w:hAnsiTheme="majorBidi" w:cstheme="majorBidi"/>
            <w:lang w:val="fr-FR"/>
          </w:rPr>
          <w:tab/>
          <w:t>Observations supplémentaires :</w:t>
        </w:r>
      </w:ins>
    </w:p>
    <w:p w:rsidR="00014379" w:rsidRPr="007B7E30" w:rsidRDefault="00014379" w:rsidP="00014379">
      <w:pPr>
        <w:ind w:left="1689" w:right="1134"/>
        <w:jc w:val="both"/>
        <w:rPr>
          <w:ins w:id="439" w:author="Martine Moench" w:date="2018-10-08T08:43:00Z"/>
          <w:rFonts w:asciiTheme="majorBidi" w:eastAsia="Calibri" w:hAnsiTheme="majorBidi" w:cstheme="majorBidi"/>
          <w:vertAlign w:val="superscript"/>
          <w:lang w:val="fr-FR"/>
        </w:rPr>
      </w:pPr>
      <w:ins w:id="440" w:author="Martine Moench" w:date="2018-10-08T08:43:00Z">
        <w:r w:rsidRPr="007B7E30">
          <w:rPr>
            <w:rFonts w:asciiTheme="majorBidi" w:eastAsia="Calibri" w:hAnsiTheme="majorBidi" w:cstheme="majorBidi"/>
            <w:lang w:val="fr-FR"/>
          </w:rPr>
          <w:t>Le bateau répond aux règles de construction visées aux 9.3.x.12, 9.3.x.51,</w:t>
        </w:r>
        <w:r w:rsidRPr="007B7E30">
          <w:rPr>
            <w:rFonts w:asciiTheme="majorBidi" w:eastAsia="Calibri" w:hAnsiTheme="majorBidi" w:cstheme="majorBidi"/>
            <w:lang w:val="fr-FR"/>
          </w:rPr>
          <w:br/>
          <w:t xml:space="preserve">9.3.x.52  oui/non </w:t>
        </w:r>
        <w:r w:rsidRPr="007B7E30">
          <w:rPr>
            <w:rFonts w:asciiTheme="majorBidi" w:eastAsia="Calibri" w:hAnsiTheme="majorBidi" w:cstheme="majorBidi"/>
            <w:vertAlign w:val="superscript"/>
            <w:lang w:val="fr-FR"/>
          </w:rPr>
          <w:t>1) 3)</w:t>
        </w:r>
      </w:ins>
    </w:p>
    <w:p w:rsidR="00014379" w:rsidRPr="007B7E30" w:rsidRDefault="00014379" w:rsidP="00014379">
      <w:pPr>
        <w:ind w:left="1134" w:right="1134"/>
        <w:jc w:val="both"/>
        <w:rPr>
          <w:ins w:id="441" w:author="Martine Moench" w:date="2018-10-08T08:43:00Z"/>
          <w:rFonts w:asciiTheme="majorBidi" w:eastAsia="Calibri" w:hAnsiTheme="majorBidi" w:cstheme="majorBidi"/>
          <w:lang w:val="fr-FR"/>
        </w:rPr>
      </w:pPr>
      <w:ins w:id="442" w:author="Martine Moench" w:date="2018-10-08T08:43:00Z">
        <w:r w:rsidRPr="007B7E30">
          <w:rPr>
            <w:rFonts w:asciiTheme="majorBidi" w:eastAsia="Calibri" w:hAnsiTheme="majorBidi" w:cstheme="majorBidi"/>
            <w:lang w:val="fr-FR"/>
          </w:rPr>
          <w:tab/>
          <w:t>……………………………………………………………………………………</w:t>
        </w:r>
      </w:ins>
    </w:p>
    <w:p w:rsidR="00014379" w:rsidRPr="007B7E30" w:rsidRDefault="00014379" w:rsidP="00014379">
      <w:pPr>
        <w:ind w:left="1134" w:right="1134"/>
        <w:jc w:val="both"/>
        <w:rPr>
          <w:ins w:id="443" w:author="Martine Moench" w:date="2018-10-08T08:43:00Z"/>
          <w:rFonts w:asciiTheme="majorBidi" w:eastAsia="Calibri" w:hAnsiTheme="majorBidi" w:cstheme="majorBidi"/>
          <w:lang w:val="fr-FR"/>
        </w:rPr>
      </w:pPr>
      <w:ins w:id="444" w:author="Martine Moench" w:date="2018-10-08T08:43:00Z">
        <w:r w:rsidRPr="007B7E30">
          <w:rPr>
            <w:rFonts w:asciiTheme="majorBidi" w:eastAsia="Calibri" w:hAnsiTheme="majorBidi" w:cstheme="majorBidi"/>
            <w:lang w:val="fr-FR"/>
          </w:rPr>
          <w:tab/>
          <w:t>……………………………………………………………………………………</w:t>
        </w:r>
      </w:ins>
    </w:p>
    <w:p w:rsidR="00014379" w:rsidRPr="007B7E30" w:rsidRDefault="00014379" w:rsidP="00014379">
      <w:pPr>
        <w:ind w:left="1134" w:right="1134"/>
        <w:jc w:val="both"/>
        <w:rPr>
          <w:ins w:id="445" w:author="Martine Moench" w:date="2018-10-08T08:43:00Z"/>
          <w:rFonts w:asciiTheme="majorBidi" w:eastAsia="Calibri" w:hAnsiTheme="majorBidi" w:cstheme="majorBidi"/>
          <w:lang w:val="fr-FR"/>
        </w:rPr>
      </w:pPr>
      <w:ins w:id="446" w:author="Martine Moench" w:date="2018-10-08T08:43:00Z">
        <w:r w:rsidRPr="007B7E30">
          <w:rPr>
            <w:rFonts w:asciiTheme="majorBidi" w:eastAsia="Calibri" w:hAnsiTheme="majorBidi" w:cstheme="majorBidi"/>
            <w:lang w:val="fr-FR"/>
          </w:rPr>
          <w:tab/>
          <w:t>……………………………………………………………………………………</w:t>
        </w:r>
      </w:ins>
    </w:p>
    <w:p w:rsidR="00212FEA" w:rsidRPr="007B7E30" w:rsidDel="00014379" w:rsidRDefault="00212FEA" w:rsidP="00212FEA">
      <w:pPr>
        <w:spacing w:after="120" w:line="200" w:lineRule="exact"/>
        <w:ind w:left="1134" w:right="1134"/>
        <w:jc w:val="both"/>
        <w:rPr>
          <w:del w:id="447" w:author="Martine Moench" w:date="2018-10-08T08:43:00Z"/>
          <w:lang w:val="fr-FR"/>
        </w:rPr>
      </w:pPr>
      <w:del w:id="448" w:author="Martine Moench" w:date="2018-10-08T08:43:00Z">
        <w:r w:rsidRPr="007B7E30" w:rsidDel="00014379">
          <w:rPr>
            <w:lang w:val="fr-FR"/>
          </w:rPr>
          <w:delText>12.</w:delText>
        </w:r>
        <w:r w:rsidRPr="007B7E30" w:rsidDel="00014379">
          <w:rPr>
            <w:lang w:val="fr-FR"/>
          </w:rPr>
          <w:tab/>
          <w:delText>Observations supplémentaires</w:delText>
        </w:r>
        <w:r w:rsidRPr="007B7E30" w:rsidDel="00014379">
          <w:rPr>
            <w:vertAlign w:val="superscript"/>
            <w:lang w:val="fr-FR"/>
          </w:rPr>
          <w:delText>1)</w:delText>
        </w:r>
        <w:r w:rsidR="00353B3F" w:rsidRPr="007B7E30" w:rsidDel="00014379">
          <w:rPr>
            <w:lang w:val="fr-FR"/>
          </w:rPr>
          <w:delText xml:space="preserve"> :</w:delText>
        </w:r>
        <w:r w:rsidRPr="007B7E30" w:rsidDel="00014379">
          <w:rPr>
            <w:lang w:val="fr-FR"/>
          </w:rPr>
          <w:tab/>
          <w:delText xml:space="preserve">La possibilité de raccordement du dispositif de </w:delText>
        </w:r>
        <w:r w:rsidRPr="007B7E30" w:rsidDel="00014379">
          <w:rPr>
            <w:lang w:val="fr-FR"/>
          </w:rPr>
          <w:tab/>
          <w:delText>prise d’échantillons est appropriée pour DOPAK, DPM-1000</w:delText>
        </w:r>
      </w:del>
    </w:p>
    <w:p w:rsidR="00014379" w:rsidRPr="007B7E30" w:rsidRDefault="00014379">
      <w:pPr>
        <w:suppressAutoHyphens w:val="0"/>
        <w:spacing w:line="240" w:lineRule="auto"/>
        <w:rPr>
          <w:lang w:val="fr-FR"/>
        </w:rPr>
      </w:pPr>
      <w:r w:rsidRPr="007B7E30">
        <w:rPr>
          <w:lang w:val="fr-FR"/>
        </w:rPr>
        <w:br w:type="page"/>
      </w:r>
    </w:p>
    <w:p w:rsidR="00014379" w:rsidRPr="007B7E30" w:rsidRDefault="00014379" w:rsidP="00212FEA">
      <w:pPr>
        <w:spacing w:after="120" w:line="200" w:lineRule="exact"/>
        <w:ind w:left="1134" w:right="1134"/>
        <w:jc w:val="both"/>
        <w:rPr>
          <w:rFonts w:ascii="Arial" w:hAnsi="Arial" w:cs="Arial"/>
          <w:color w:val="000000"/>
          <w:lang w:val="fr-FR"/>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8292"/>
        <w:gridCol w:w="920"/>
      </w:tblGrid>
      <w:tr w:rsidR="00212FEA" w:rsidRPr="007B7E30" w:rsidTr="00212FEA">
        <w:tc>
          <w:tcPr>
            <w:tcW w:w="8292" w:type="dxa"/>
          </w:tcPr>
          <w:p w:rsidR="00212FEA" w:rsidRPr="007B7E30" w:rsidRDefault="00212FEA" w:rsidP="00212FEA">
            <w:pPr>
              <w:rPr>
                <w:color w:val="000000"/>
                <w:lang w:val="fr-FR"/>
              </w:rPr>
            </w:pPr>
            <w:r w:rsidRPr="007B7E30">
              <w:rPr>
                <w:i/>
                <w:color w:val="000000"/>
                <w:lang w:val="fr-FR"/>
              </w:rPr>
              <w:t>Chargement (y compris préparation)</w:t>
            </w:r>
          </w:p>
        </w:tc>
        <w:tc>
          <w:tcPr>
            <w:tcW w:w="920" w:type="dxa"/>
          </w:tcPr>
          <w:p w:rsidR="00212FEA" w:rsidRPr="007B7E30" w:rsidRDefault="00212FEA" w:rsidP="00212FEA">
            <w:pPr>
              <w:rPr>
                <w:color w:val="000000"/>
                <w:lang w:val="fr-FR"/>
              </w:rPr>
            </w:pPr>
            <w:r w:rsidRPr="007B7E30">
              <w:rPr>
                <w:color w:val="000000"/>
                <w:lang w:val="fr-FR"/>
              </w:rPr>
              <w:t>A - 3</w:t>
            </w:r>
          </w:p>
        </w:tc>
      </w:tr>
      <w:tr w:rsidR="00212FEA" w:rsidRPr="007B7E30" w:rsidTr="00212FEA">
        <w:tc>
          <w:tcPr>
            <w:tcW w:w="9212" w:type="dxa"/>
            <w:gridSpan w:val="2"/>
          </w:tcPr>
          <w:p w:rsidR="00212FEA" w:rsidRPr="007B7E30" w:rsidRDefault="00212FEA" w:rsidP="00212FEA">
            <w:pPr>
              <w:tabs>
                <w:tab w:val="left" w:pos="-720"/>
                <w:tab w:val="left" w:pos="567"/>
                <w:tab w:val="left" w:pos="1134"/>
              </w:tabs>
              <w:rPr>
                <w:color w:val="000000"/>
                <w:lang w:val="fr-FR"/>
              </w:rPr>
            </w:pPr>
            <w:r w:rsidRPr="007B7E30">
              <w:rPr>
                <w:color w:val="000000"/>
                <w:lang w:val="fr-FR"/>
              </w:rPr>
              <w:t xml:space="preserve">Les citernes à cargaison de votre bateau-citerne ont été vidées mais probablement pas nettoyées </w:t>
            </w:r>
            <w:r w:rsidRPr="007B7E30">
              <w:rPr>
                <w:color w:val="000000"/>
                <w:lang w:val="fr-FR"/>
              </w:rPr>
              <w:br/>
              <w:t xml:space="preserve">du produit précédent (voir introduction). Que devez-vous faire du point de vue de la sécurité avant </w:t>
            </w:r>
            <w:r w:rsidRPr="007B7E30">
              <w:rPr>
                <w:color w:val="000000"/>
                <w:lang w:val="fr-FR"/>
              </w:rPr>
              <w:br/>
              <w:t>de prendre une nouvelle cargaison</w:t>
            </w:r>
            <w:r w:rsidR="009E2FAB" w:rsidRPr="007B7E30">
              <w:rPr>
                <w:color w:val="000000"/>
                <w:lang w:val="fr-FR"/>
              </w:rPr>
              <w:t xml:space="preserve"> </w:t>
            </w:r>
            <w:r w:rsidRPr="007B7E30">
              <w:rPr>
                <w:color w:val="000000"/>
                <w:lang w:val="fr-FR"/>
              </w:rPr>
              <w:t>? Citez également la source dans l’ADN.</w:t>
            </w:r>
          </w:p>
        </w:tc>
      </w:tr>
      <w:tr w:rsidR="00212FEA" w:rsidRPr="007B7E30" w:rsidTr="00212FEA">
        <w:tc>
          <w:tcPr>
            <w:tcW w:w="8292" w:type="dxa"/>
          </w:tcPr>
          <w:p w:rsidR="00212FEA" w:rsidRPr="007B7E30" w:rsidRDefault="00212FEA" w:rsidP="00212FEA">
            <w:pPr>
              <w:jc w:val="right"/>
              <w:rPr>
                <w:color w:val="000000"/>
                <w:lang w:val="fr-FR"/>
              </w:rPr>
            </w:pPr>
            <w:r w:rsidRPr="007B7E30">
              <w:rPr>
                <w:color w:val="000000"/>
                <w:lang w:val="fr-FR"/>
              </w:rPr>
              <w:t>Points</w:t>
            </w:r>
            <w:r w:rsidR="00353B3F" w:rsidRPr="007B7E30">
              <w:rPr>
                <w:color w:val="000000"/>
                <w:lang w:val="fr-FR"/>
              </w:rPr>
              <w:t xml:space="preserve"> :</w:t>
            </w:r>
          </w:p>
        </w:tc>
        <w:tc>
          <w:tcPr>
            <w:tcW w:w="920" w:type="dxa"/>
          </w:tcPr>
          <w:p w:rsidR="00212FEA" w:rsidRPr="007B7E30" w:rsidRDefault="00212FEA" w:rsidP="00212FEA">
            <w:pPr>
              <w:jc w:val="center"/>
              <w:rPr>
                <w:bCs/>
                <w:color w:val="000000"/>
                <w:lang w:val="fr-FR"/>
              </w:rPr>
            </w:pPr>
          </w:p>
        </w:tc>
      </w:tr>
    </w:tbl>
    <w:p w:rsidR="00212FEA" w:rsidRPr="007B7E30" w:rsidRDefault="00212FEA" w:rsidP="00212FEA">
      <w:pPr>
        <w:rPr>
          <w:color w:val="000000"/>
          <w:lang w:val="fr-FR"/>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8292"/>
        <w:gridCol w:w="920"/>
      </w:tblGrid>
      <w:tr w:rsidR="00212FEA" w:rsidRPr="007B7E30" w:rsidTr="00212FEA">
        <w:tc>
          <w:tcPr>
            <w:tcW w:w="8292" w:type="dxa"/>
          </w:tcPr>
          <w:p w:rsidR="00212FEA" w:rsidRPr="007B7E30" w:rsidRDefault="00212FEA" w:rsidP="00212FEA">
            <w:pPr>
              <w:rPr>
                <w:color w:val="000000"/>
                <w:lang w:val="fr-FR"/>
              </w:rPr>
            </w:pPr>
            <w:r w:rsidRPr="007B7E30">
              <w:rPr>
                <w:i/>
                <w:color w:val="000000"/>
                <w:lang w:val="fr-FR"/>
              </w:rPr>
              <w:t>Chargement (y compris préparation)</w:t>
            </w:r>
          </w:p>
        </w:tc>
        <w:tc>
          <w:tcPr>
            <w:tcW w:w="920" w:type="dxa"/>
          </w:tcPr>
          <w:p w:rsidR="00212FEA" w:rsidRPr="007B7E30" w:rsidRDefault="00212FEA" w:rsidP="00212FEA">
            <w:pPr>
              <w:rPr>
                <w:color w:val="000000"/>
                <w:lang w:val="fr-FR"/>
              </w:rPr>
            </w:pPr>
            <w:r w:rsidRPr="007B7E30">
              <w:rPr>
                <w:color w:val="000000"/>
                <w:lang w:val="fr-FR"/>
              </w:rPr>
              <w:t>A - 6</w:t>
            </w:r>
          </w:p>
        </w:tc>
      </w:tr>
      <w:tr w:rsidR="00212FEA" w:rsidRPr="007B7E30" w:rsidTr="00212FEA">
        <w:tc>
          <w:tcPr>
            <w:tcW w:w="9212" w:type="dxa"/>
            <w:gridSpan w:val="2"/>
          </w:tcPr>
          <w:p w:rsidR="00212FEA" w:rsidRPr="007B7E30" w:rsidRDefault="00212FEA" w:rsidP="00212FEA">
            <w:pPr>
              <w:rPr>
                <w:color w:val="000000"/>
                <w:lang w:val="fr-FR"/>
              </w:rPr>
            </w:pPr>
            <w:r w:rsidRPr="007B7E30">
              <w:rPr>
                <w:color w:val="000000"/>
                <w:lang w:val="fr-FR"/>
              </w:rPr>
              <w:t xml:space="preserve">Lors du chargement, le collecteur de gaz est raccordé à l’installation à terre. De quoi dépend le débit </w:t>
            </w:r>
            <w:r w:rsidRPr="007B7E30">
              <w:rPr>
                <w:color w:val="000000"/>
                <w:lang w:val="fr-FR"/>
              </w:rPr>
              <w:br/>
              <w:t>maximal de chargement et où est fixé le débit maximal de chargement admissible</w:t>
            </w:r>
            <w:r w:rsidR="009E2FAB" w:rsidRPr="007B7E30">
              <w:rPr>
                <w:color w:val="000000"/>
                <w:lang w:val="fr-FR"/>
              </w:rPr>
              <w:t xml:space="preserve"> </w:t>
            </w:r>
            <w:r w:rsidRPr="007B7E30">
              <w:rPr>
                <w:color w:val="000000"/>
                <w:lang w:val="fr-FR"/>
              </w:rPr>
              <w:t>?</w:t>
            </w:r>
          </w:p>
          <w:p w:rsidR="00212FEA" w:rsidRPr="007B7E30" w:rsidRDefault="00212FEA" w:rsidP="00212FEA">
            <w:pPr>
              <w:tabs>
                <w:tab w:val="left" w:pos="-720"/>
                <w:tab w:val="left" w:pos="567"/>
                <w:tab w:val="left" w:pos="1134"/>
              </w:tabs>
              <w:ind w:left="1134" w:hanging="1134"/>
              <w:rPr>
                <w:color w:val="000000"/>
                <w:lang w:val="fr-FR"/>
              </w:rPr>
            </w:pPr>
            <w:r w:rsidRPr="007B7E30">
              <w:rPr>
                <w:color w:val="000000"/>
                <w:lang w:val="fr-FR"/>
              </w:rPr>
              <w:t>Justifiez votre réponse et citez également la source dans l’ADN.</w:t>
            </w:r>
          </w:p>
        </w:tc>
      </w:tr>
      <w:tr w:rsidR="00212FEA" w:rsidRPr="007B7E30" w:rsidTr="00212FEA">
        <w:tc>
          <w:tcPr>
            <w:tcW w:w="8292" w:type="dxa"/>
          </w:tcPr>
          <w:p w:rsidR="00212FEA" w:rsidRPr="007B7E30" w:rsidRDefault="00212FEA" w:rsidP="00212FEA">
            <w:pPr>
              <w:jc w:val="right"/>
              <w:rPr>
                <w:color w:val="000000"/>
                <w:lang w:val="fr-FR"/>
              </w:rPr>
            </w:pPr>
            <w:r w:rsidRPr="007B7E30">
              <w:rPr>
                <w:color w:val="000000"/>
                <w:lang w:val="fr-FR"/>
              </w:rPr>
              <w:t>Points</w:t>
            </w:r>
            <w:r w:rsidR="00353B3F" w:rsidRPr="007B7E30">
              <w:rPr>
                <w:color w:val="000000"/>
                <w:lang w:val="fr-FR"/>
              </w:rPr>
              <w:t xml:space="preserve"> :</w:t>
            </w:r>
          </w:p>
        </w:tc>
        <w:tc>
          <w:tcPr>
            <w:tcW w:w="920" w:type="dxa"/>
          </w:tcPr>
          <w:p w:rsidR="00212FEA" w:rsidRPr="007B7E30" w:rsidRDefault="00212FEA" w:rsidP="00212FEA">
            <w:pPr>
              <w:jc w:val="center"/>
              <w:rPr>
                <w:bCs/>
                <w:color w:val="000000"/>
                <w:lang w:val="fr-FR"/>
              </w:rPr>
            </w:pPr>
          </w:p>
        </w:tc>
      </w:tr>
    </w:tbl>
    <w:p w:rsidR="00212FEA" w:rsidRPr="007B7E30" w:rsidRDefault="00212FEA" w:rsidP="00212FEA">
      <w:pPr>
        <w:rPr>
          <w:color w:val="000000"/>
          <w:lang w:val="fr-FR"/>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8292"/>
        <w:gridCol w:w="920"/>
      </w:tblGrid>
      <w:tr w:rsidR="00212FEA" w:rsidRPr="007B7E30" w:rsidTr="00212FEA">
        <w:tc>
          <w:tcPr>
            <w:tcW w:w="8292" w:type="dxa"/>
          </w:tcPr>
          <w:p w:rsidR="00212FEA" w:rsidRPr="007B7E30" w:rsidRDefault="00212FEA" w:rsidP="00212FEA">
            <w:pPr>
              <w:rPr>
                <w:color w:val="000000"/>
                <w:lang w:val="fr-FR"/>
              </w:rPr>
            </w:pPr>
            <w:r w:rsidRPr="007B7E30">
              <w:rPr>
                <w:i/>
                <w:color w:val="000000"/>
                <w:lang w:val="fr-FR"/>
              </w:rPr>
              <w:t>Chargement (y compris préparation)</w:t>
            </w:r>
          </w:p>
        </w:tc>
        <w:tc>
          <w:tcPr>
            <w:tcW w:w="920" w:type="dxa"/>
          </w:tcPr>
          <w:p w:rsidR="00212FEA" w:rsidRPr="007B7E30" w:rsidRDefault="00212FEA" w:rsidP="00212FEA">
            <w:pPr>
              <w:rPr>
                <w:color w:val="000000"/>
                <w:lang w:val="fr-FR"/>
              </w:rPr>
            </w:pPr>
            <w:r w:rsidRPr="007B7E30">
              <w:rPr>
                <w:color w:val="000000"/>
                <w:lang w:val="fr-FR"/>
              </w:rPr>
              <w:t>A - 10</w:t>
            </w:r>
          </w:p>
        </w:tc>
      </w:tr>
      <w:tr w:rsidR="00212FEA" w:rsidRPr="007B7E30" w:rsidTr="00212FEA">
        <w:tc>
          <w:tcPr>
            <w:tcW w:w="9212" w:type="dxa"/>
            <w:gridSpan w:val="2"/>
          </w:tcPr>
          <w:p w:rsidR="00212FEA" w:rsidRPr="007B7E30" w:rsidRDefault="00212FEA" w:rsidP="00212FEA">
            <w:pPr>
              <w:tabs>
                <w:tab w:val="left" w:pos="0"/>
              </w:tabs>
              <w:suppressAutoHyphens w:val="0"/>
              <w:overflowPunct w:val="0"/>
              <w:autoSpaceDE w:val="0"/>
              <w:autoSpaceDN w:val="0"/>
              <w:adjustRightInd w:val="0"/>
              <w:spacing w:line="240" w:lineRule="auto"/>
              <w:jc w:val="both"/>
              <w:textAlignment w:val="baseline"/>
              <w:rPr>
                <w:color w:val="000000"/>
                <w:lang w:val="fr-FR"/>
              </w:rPr>
            </w:pPr>
            <w:r w:rsidRPr="007B7E30">
              <w:rPr>
                <w:color w:val="000000"/>
                <w:lang w:val="fr-FR"/>
              </w:rPr>
              <w:t xml:space="preserve">À quel pourcentage doivent se déclencher respectivement l’alarme de niveau et le dispositif </w:t>
            </w:r>
            <w:r w:rsidRPr="007B7E30">
              <w:rPr>
                <w:color w:val="000000"/>
                <w:lang w:val="fr-FR"/>
              </w:rPr>
              <w:br/>
              <w:t>contre le surremplissage? Citez également la source dans l’ADN.</w:t>
            </w:r>
          </w:p>
        </w:tc>
      </w:tr>
      <w:tr w:rsidR="00212FEA" w:rsidRPr="007B7E30" w:rsidTr="00212FEA">
        <w:tc>
          <w:tcPr>
            <w:tcW w:w="8292" w:type="dxa"/>
          </w:tcPr>
          <w:p w:rsidR="00212FEA" w:rsidRPr="007B7E30" w:rsidRDefault="00212FEA" w:rsidP="00212FEA">
            <w:pPr>
              <w:jc w:val="right"/>
              <w:rPr>
                <w:color w:val="000000"/>
                <w:lang w:val="fr-FR"/>
              </w:rPr>
            </w:pPr>
            <w:r w:rsidRPr="007B7E30">
              <w:rPr>
                <w:color w:val="000000"/>
                <w:lang w:val="fr-FR"/>
              </w:rPr>
              <w:t>Points</w:t>
            </w:r>
            <w:r w:rsidR="00353B3F" w:rsidRPr="007B7E30">
              <w:rPr>
                <w:color w:val="000000"/>
                <w:lang w:val="fr-FR"/>
              </w:rPr>
              <w:t xml:space="preserve"> :</w:t>
            </w:r>
          </w:p>
        </w:tc>
        <w:tc>
          <w:tcPr>
            <w:tcW w:w="920" w:type="dxa"/>
          </w:tcPr>
          <w:p w:rsidR="00212FEA" w:rsidRPr="007B7E30" w:rsidRDefault="00212FEA" w:rsidP="00212FEA">
            <w:pPr>
              <w:jc w:val="center"/>
              <w:rPr>
                <w:bCs/>
                <w:color w:val="000000"/>
                <w:lang w:val="fr-FR"/>
              </w:rPr>
            </w:pPr>
          </w:p>
        </w:tc>
      </w:tr>
    </w:tbl>
    <w:p w:rsidR="00212FEA" w:rsidRPr="007B7E30" w:rsidRDefault="00212FEA" w:rsidP="00212FEA">
      <w:pPr>
        <w:rPr>
          <w:color w:val="000000"/>
          <w:lang w:val="fr-FR"/>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8292"/>
        <w:gridCol w:w="920"/>
      </w:tblGrid>
      <w:tr w:rsidR="00212FEA" w:rsidRPr="007B7E30" w:rsidTr="00212FEA">
        <w:tc>
          <w:tcPr>
            <w:tcW w:w="8292" w:type="dxa"/>
          </w:tcPr>
          <w:p w:rsidR="00212FEA" w:rsidRPr="007B7E30" w:rsidRDefault="00212FEA" w:rsidP="00212FEA">
            <w:pPr>
              <w:rPr>
                <w:color w:val="000000"/>
                <w:lang w:val="fr-FR"/>
              </w:rPr>
            </w:pPr>
            <w:r w:rsidRPr="007B7E30">
              <w:rPr>
                <w:i/>
                <w:color w:val="000000"/>
                <w:lang w:val="fr-FR"/>
              </w:rPr>
              <w:t>Question spécifique à la matière</w:t>
            </w:r>
          </w:p>
        </w:tc>
        <w:tc>
          <w:tcPr>
            <w:tcW w:w="920" w:type="dxa"/>
          </w:tcPr>
          <w:p w:rsidR="00212FEA" w:rsidRPr="007B7E30" w:rsidRDefault="00212FEA" w:rsidP="00212FEA">
            <w:pPr>
              <w:rPr>
                <w:color w:val="000000"/>
                <w:lang w:val="fr-FR"/>
              </w:rPr>
            </w:pPr>
            <w:r w:rsidRPr="007B7E30">
              <w:rPr>
                <w:color w:val="000000"/>
                <w:lang w:val="fr-FR"/>
              </w:rPr>
              <w:t>E - 1</w:t>
            </w:r>
          </w:p>
        </w:tc>
      </w:tr>
      <w:tr w:rsidR="00212FEA" w:rsidRPr="007B7E30" w:rsidTr="00212FEA">
        <w:tc>
          <w:tcPr>
            <w:tcW w:w="9212" w:type="dxa"/>
            <w:gridSpan w:val="2"/>
          </w:tcPr>
          <w:p w:rsidR="00212FEA" w:rsidRPr="007B7E30" w:rsidRDefault="00212FEA" w:rsidP="00212FEA">
            <w:pPr>
              <w:widowControl w:val="0"/>
              <w:suppressAutoHyphens w:val="0"/>
              <w:overflowPunct w:val="0"/>
              <w:autoSpaceDE w:val="0"/>
              <w:autoSpaceDN w:val="0"/>
              <w:adjustRightInd w:val="0"/>
              <w:spacing w:line="240" w:lineRule="auto"/>
              <w:textAlignment w:val="baseline"/>
              <w:rPr>
                <w:color w:val="000000"/>
                <w:lang w:val="fr-FR"/>
              </w:rPr>
            </w:pPr>
            <w:r w:rsidRPr="007B7E30">
              <w:rPr>
                <w:color w:val="000000"/>
                <w:lang w:val="fr-FR"/>
              </w:rPr>
              <w:t>À la température extérieure actuelle, pouvez-vous charger cette matière dans votre bateau</w:t>
            </w:r>
            <w:r w:rsidR="009E2FAB" w:rsidRPr="007B7E30">
              <w:rPr>
                <w:color w:val="000000"/>
                <w:lang w:val="fr-FR"/>
              </w:rPr>
              <w:t xml:space="preserve"> </w:t>
            </w:r>
            <w:r w:rsidRPr="007B7E30">
              <w:rPr>
                <w:color w:val="000000"/>
                <w:lang w:val="fr-FR"/>
              </w:rPr>
              <w:t>?</w:t>
            </w:r>
          </w:p>
          <w:p w:rsidR="00212FEA" w:rsidRPr="007B7E30" w:rsidRDefault="00212FEA" w:rsidP="00212FEA">
            <w:pPr>
              <w:widowControl w:val="0"/>
              <w:suppressAutoHyphens w:val="0"/>
              <w:overflowPunct w:val="0"/>
              <w:autoSpaceDE w:val="0"/>
              <w:autoSpaceDN w:val="0"/>
              <w:adjustRightInd w:val="0"/>
              <w:spacing w:line="240" w:lineRule="auto"/>
              <w:textAlignment w:val="baseline"/>
              <w:rPr>
                <w:color w:val="000000"/>
                <w:lang w:val="fr-FR"/>
              </w:rPr>
            </w:pPr>
            <w:r w:rsidRPr="007B7E30">
              <w:rPr>
                <w:color w:val="000000"/>
                <w:lang w:val="fr-FR"/>
              </w:rPr>
              <w:t>Justifiez votre réponse et citez également la source dans l’ADN.</w:t>
            </w:r>
          </w:p>
        </w:tc>
      </w:tr>
      <w:tr w:rsidR="00212FEA" w:rsidRPr="007B7E30" w:rsidTr="00212FEA">
        <w:tc>
          <w:tcPr>
            <w:tcW w:w="8292" w:type="dxa"/>
          </w:tcPr>
          <w:p w:rsidR="00212FEA" w:rsidRPr="007B7E30" w:rsidRDefault="00212FEA" w:rsidP="00212FEA">
            <w:pPr>
              <w:jc w:val="right"/>
              <w:rPr>
                <w:color w:val="000000"/>
                <w:lang w:val="fr-FR"/>
              </w:rPr>
            </w:pPr>
            <w:r w:rsidRPr="007B7E30">
              <w:rPr>
                <w:color w:val="000000"/>
                <w:lang w:val="fr-FR"/>
              </w:rPr>
              <w:t>Points</w:t>
            </w:r>
            <w:r w:rsidR="00353B3F" w:rsidRPr="007B7E30">
              <w:rPr>
                <w:color w:val="000000"/>
                <w:lang w:val="fr-FR"/>
              </w:rPr>
              <w:t xml:space="preserve"> :</w:t>
            </w:r>
          </w:p>
        </w:tc>
        <w:tc>
          <w:tcPr>
            <w:tcW w:w="920" w:type="dxa"/>
          </w:tcPr>
          <w:p w:rsidR="00212FEA" w:rsidRPr="007B7E30" w:rsidRDefault="00212FEA" w:rsidP="00212FEA">
            <w:pPr>
              <w:jc w:val="center"/>
              <w:rPr>
                <w:bCs/>
                <w:color w:val="000000"/>
                <w:lang w:val="fr-FR"/>
              </w:rPr>
            </w:pPr>
          </w:p>
        </w:tc>
      </w:tr>
    </w:tbl>
    <w:p w:rsidR="00212FEA" w:rsidRPr="007B7E30" w:rsidRDefault="00212FEA" w:rsidP="00212FEA">
      <w:pPr>
        <w:rPr>
          <w:color w:val="000000"/>
          <w:lang w:val="fr-FR"/>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8292"/>
        <w:gridCol w:w="920"/>
      </w:tblGrid>
      <w:tr w:rsidR="00212FEA" w:rsidRPr="007B7E30" w:rsidTr="00212FEA">
        <w:tc>
          <w:tcPr>
            <w:tcW w:w="8292" w:type="dxa"/>
          </w:tcPr>
          <w:p w:rsidR="00212FEA" w:rsidRPr="007B7E30" w:rsidRDefault="00212FEA" w:rsidP="00212FEA">
            <w:pPr>
              <w:rPr>
                <w:color w:val="000000"/>
                <w:lang w:val="fr-FR"/>
              </w:rPr>
            </w:pPr>
            <w:r w:rsidRPr="007B7E30">
              <w:rPr>
                <w:i/>
                <w:color w:val="000000"/>
                <w:lang w:val="fr-FR"/>
              </w:rPr>
              <w:t>Transport</w:t>
            </w:r>
          </w:p>
        </w:tc>
        <w:tc>
          <w:tcPr>
            <w:tcW w:w="920" w:type="dxa"/>
          </w:tcPr>
          <w:p w:rsidR="00212FEA" w:rsidRPr="007B7E30" w:rsidRDefault="00212FEA" w:rsidP="00212FEA">
            <w:pPr>
              <w:rPr>
                <w:color w:val="000000"/>
                <w:lang w:val="fr-FR"/>
              </w:rPr>
            </w:pPr>
            <w:r w:rsidRPr="007B7E30">
              <w:rPr>
                <w:color w:val="000000"/>
                <w:lang w:val="fr-FR"/>
              </w:rPr>
              <w:t>B - 2</w:t>
            </w:r>
          </w:p>
        </w:tc>
      </w:tr>
      <w:tr w:rsidR="00212FEA" w:rsidRPr="007B7E30" w:rsidTr="00212FEA">
        <w:tc>
          <w:tcPr>
            <w:tcW w:w="9212" w:type="dxa"/>
            <w:gridSpan w:val="2"/>
          </w:tcPr>
          <w:p w:rsidR="00212FEA" w:rsidRPr="007B7E30" w:rsidRDefault="00212FEA" w:rsidP="00212FEA">
            <w:pPr>
              <w:rPr>
                <w:color w:val="000000"/>
                <w:lang w:val="fr-FR"/>
              </w:rPr>
            </w:pPr>
            <w:r w:rsidRPr="007B7E30">
              <w:rPr>
                <w:color w:val="000000"/>
                <w:lang w:val="fr-FR"/>
              </w:rPr>
              <w:t xml:space="preserve">Citez huit documents qui selon l’ADN doivent au moins se trouver à bord pendant le transport. </w:t>
            </w:r>
          </w:p>
        </w:tc>
      </w:tr>
      <w:tr w:rsidR="00212FEA" w:rsidRPr="007B7E30" w:rsidTr="00212FEA">
        <w:tc>
          <w:tcPr>
            <w:tcW w:w="8292" w:type="dxa"/>
          </w:tcPr>
          <w:p w:rsidR="00212FEA" w:rsidRPr="007B7E30" w:rsidRDefault="00212FEA" w:rsidP="00212FEA">
            <w:pPr>
              <w:jc w:val="right"/>
              <w:rPr>
                <w:color w:val="000000"/>
                <w:lang w:val="fr-FR"/>
              </w:rPr>
            </w:pPr>
            <w:r w:rsidRPr="007B7E30">
              <w:rPr>
                <w:color w:val="000000"/>
                <w:lang w:val="fr-FR"/>
              </w:rPr>
              <w:t>Points</w:t>
            </w:r>
            <w:r w:rsidR="00353B3F" w:rsidRPr="007B7E30">
              <w:rPr>
                <w:color w:val="000000"/>
                <w:lang w:val="fr-FR"/>
              </w:rPr>
              <w:t xml:space="preserve"> :</w:t>
            </w:r>
          </w:p>
        </w:tc>
        <w:tc>
          <w:tcPr>
            <w:tcW w:w="920" w:type="dxa"/>
          </w:tcPr>
          <w:p w:rsidR="00212FEA" w:rsidRPr="007B7E30" w:rsidRDefault="00212FEA" w:rsidP="00212FEA">
            <w:pPr>
              <w:jc w:val="center"/>
              <w:rPr>
                <w:bCs/>
                <w:color w:val="000000"/>
                <w:lang w:val="fr-FR"/>
              </w:rPr>
            </w:pPr>
          </w:p>
        </w:tc>
      </w:tr>
    </w:tbl>
    <w:p w:rsidR="00212FEA" w:rsidRPr="007B7E30" w:rsidRDefault="00212FEA" w:rsidP="00212FEA">
      <w:pPr>
        <w:rPr>
          <w:color w:val="000000"/>
          <w:lang w:val="fr-FR"/>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8292"/>
        <w:gridCol w:w="920"/>
      </w:tblGrid>
      <w:tr w:rsidR="00212FEA" w:rsidRPr="007B7E30" w:rsidTr="00212FEA">
        <w:tc>
          <w:tcPr>
            <w:tcW w:w="8292" w:type="dxa"/>
          </w:tcPr>
          <w:p w:rsidR="00212FEA" w:rsidRPr="007B7E30" w:rsidRDefault="00212FEA" w:rsidP="00212FEA">
            <w:pPr>
              <w:rPr>
                <w:color w:val="000000"/>
                <w:lang w:val="fr-FR"/>
              </w:rPr>
            </w:pPr>
            <w:r w:rsidRPr="007B7E30">
              <w:rPr>
                <w:i/>
                <w:color w:val="000000"/>
                <w:lang w:val="fr-FR"/>
              </w:rPr>
              <w:t>Transport</w:t>
            </w:r>
          </w:p>
        </w:tc>
        <w:tc>
          <w:tcPr>
            <w:tcW w:w="920" w:type="dxa"/>
          </w:tcPr>
          <w:p w:rsidR="00212FEA" w:rsidRPr="007B7E30" w:rsidRDefault="00212FEA" w:rsidP="00212FEA">
            <w:pPr>
              <w:rPr>
                <w:color w:val="000000"/>
                <w:lang w:val="fr-FR"/>
              </w:rPr>
            </w:pPr>
            <w:r w:rsidRPr="007B7E30">
              <w:rPr>
                <w:color w:val="000000"/>
                <w:lang w:val="fr-FR"/>
              </w:rPr>
              <w:t>B - 3</w:t>
            </w:r>
          </w:p>
        </w:tc>
      </w:tr>
      <w:tr w:rsidR="00212FEA" w:rsidRPr="007B7E30" w:rsidTr="00212FEA">
        <w:tc>
          <w:tcPr>
            <w:tcW w:w="9212" w:type="dxa"/>
            <w:gridSpan w:val="2"/>
          </w:tcPr>
          <w:p w:rsidR="00212FEA" w:rsidRPr="007B7E30" w:rsidRDefault="00212FEA" w:rsidP="00212FEA">
            <w:pPr>
              <w:tabs>
                <w:tab w:val="left" w:pos="-720"/>
                <w:tab w:val="left" w:pos="567"/>
              </w:tabs>
              <w:rPr>
                <w:color w:val="000000"/>
                <w:lang w:val="fr-FR"/>
              </w:rPr>
            </w:pPr>
            <w:r w:rsidRPr="007B7E30">
              <w:rPr>
                <w:color w:val="000000"/>
                <w:lang w:val="fr-FR"/>
              </w:rPr>
              <w:t xml:space="preserve">En cours de voyage vous voulez accoster à proximité d’une zone résidentielle. </w:t>
            </w:r>
            <w:r w:rsidRPr="007B7E30">
              <w:rPr>
                <w:color w:val="000000"/>
                <w:lang w:val="fr-FR"/>
              </w:rPr>
              <w:br/>
              <w:t xml:space="preserve">Quelle distance minimale devez-vous respecter si vous ne disposez pas d’une zone </w:t>
            </w:r>
            <w:r w:rsidRPr="007B7E30">
              <w:rPr>
                <w:color w:val="000000"/>
                <w:lang w:val="fr-FR"/>
              </w:rPr>
              <w:br/>
              <w:t>de stationnement indiquée par l’autorité compétente</w:t>
            </w:r>
            <w:r w:rsidR="009E2FAB" w:rsidRPr="007B7E30">
              <w:rPr>
                <w:color w:val="000000"/>
                <w:lang w:val="fr-FR"/>
              </w:rPr>
              <w:t xml:space="preserve"> </w:t>
            </w:r>
            <w:r w:rsidRPr="007B7E30">
              <w:rPr>
                <w:color w:val="000000"/>
                <w:lang w:val="fr-FR"/>
              </w:rPr>
              <w:t>? Citez également la source dans l’ADN.</w:t>
            </w:r>
          </w:p>
        </w:tc>
      </w:tr>
      <w:tr w:rsidR="00212FEA" w:rsidRPr="007B7E30" w:rsidTr="00212FEA">
        <w:tc>
          <w:tcPr>
            <w:tcW w:w="8292" w:type="dxa"/>
          </w:tcPr>
          <w:p w:rsidR="00212FEA" w:rsidRPr="007B7E30" w:rsidRDefault="00212FEA" w:rsidP="00212FEA">
            <w:pPr>
              <w:jc w:val="right"/>
              <w:rPr>
                <w:color w:val="000000"/>
                <w:lang w:val="fr-FR"/>
              </w:rPr>
            </w:pPr>
            <w:r w:rsidRPr="007B7E30">
              <w:rPr>
                <w:color w:val="000000"/>
                <w:lang w:val="fr-FR"/>
              </w:rPr>
              <w:t>Points</w:t>
            </w:r>
            <w:r w:rsidR="00353B3F" w:rsidRPr="007B7E30">
              <w:rPr>
                <w:color w:val="000000"/>
                <w:lang w:val="fr-FR"/>
              </w:rPr>
              <w:t xml:space="preserve"> :</w:t>
            </w:r>
          </w:p>
        </w:tc>
        <w:tc>
          <w:tcPr>
            <w:tcW w:w="920" w:type="dxa"/>
          </w:tcPr>
          <w:p w:rsidR="00212FEA" w:rsidRPr="007B7E30" w:rsidRDefault="00212FEA" w:rsidP="00212FEA">
            <w:pPr>
              <w:jc w:val="center"/>
              <w:rPr>
                <w:bCs/>
                <w:color w:val="000000"/>
                <w:lang w:val="fr-FR"/>
              </w:rPr>
            </w:pPr>
          </w:p>
        </w:tc>
      </w:tr>
    </w:tbl>
    <w:p w:rsidR="00212FEA" w:rsidRPr="007B7E30" w:rsidRDefault="00212FEA" w:rsidP="00212FEA">
      <w:pPr>
        <w:rPr>
          <w:color w:val="000000"/>
          <w:lang w:val="fr-FR"/>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8292"/>
        <w:gridCol w:w="920"/>
      </w:tblGrid>
      <w:tr w:rsidR="00212FEA" w:rsidRPr="007B7E30" w:rsidTr="00212FEA">
        <w:tc>
          <w:tcPr>
            <w:tcW w:w="8292" w:type="dxa"/>
          </w:tcPr>
          <w:p w:rsidR="00212FEA" w:rsidRPr="007B7E30" w:rsidRDefault="00212FEA" w:rsidP="00212FEA">
            <w:pPr>
              <w:rPr>
                <w:color w:val="000000"/>
                <w:lang w:val="fr-FR"/>
              </w:rPr>
            </w:pPr>
            <w:r w:rsidRPr="007B7E30">
              <w:rPr>
                <w:i/>
                <w:color w:val="000000"/>
                <w:lang w:val="fr-FR"/>
              </w:rPr>
              <w:t>Transport</w:t>
            </w:r>
          </w:p>
        </w:tc>
        <w:tc>
          <w:tcPr>
            <w:tcW w:w="920" w:type="dxa"/>
          </w:tcPr>
          <w:p w:rsidR="00212FEA" w:rsidRPr="007B7E30" w:rsidRDefault="00212FEA" w:rsidP="00212FEA">
            <w:pPr>
              <w:rPr>
                <w:color w:val="000000"/>
                <w:lang w:val="fr-FR"/>
              </w:rPr>
            </w:pPr>
            <w:r w:rsidRPr="007B7E30">
              <w:rPr>
                <w:color w:val="000000"/>
                <w:lang w:val="fr-FR"/>
              </w:rPr>
              <w:t>B - 6</w:t>
            </w:r>
          </w:p>
        </w:tc>
      </w:tr>
      <w:tr w:rsidR="00212FEA" w:rsidRPr="007B7E30" w:rsidTr="00212FEA">
        <w:tc>
          <w:tcPr>
            <w:tcW w:w="9212" w:type="dxa"/>
            <w:gridSpan w:val="2"/>
          </w:tcPr>
          <w:p w:rsidR="00212FEA" w:rsidRPr="007B7E30" w:rsidRDefault="00212FEA" w:rsidP="00212FEA">
            <w:pPr>
              <w:tabs>
                <w:tab w:val="left" w:pos="-720"/>
                <w:tab w:val="left" w:pos="0"/>
                <w:tab w:val="left" w:pos="567"/>
              </w:tabs>
              <w:rPr>
                <w:color w:val="000000"/>
                <w:lang w:val="fr-FR"/>
              </w:rPr>
            </w:pPr>
            <w:r w:rsidRPr="007B7E30">
              <w:rPr>
                <w:color w:val="000000"/>
                <w:lang w:val="fr-FR"/>
              </w:rPr>
              <w:t xml:space="preserve">Pendant le transport de certaines matières les personnes de moins de 14 ans ne sont pas autorisées </w:t>
            </w:r>
            <w:r w:rsidRPr="007B7E30">
              <w:rPr>
                <w:color w:val="000000"/>
                <w:lang w:val="fr-FR"/>
              </w:rPr>
              <w:br/>
              <w:t>à bord. Cette prescription est-elle applicable au UN 1662 NITROBENZENE</w:t>
            </w:r>
            <w:r w:rsidR="009E2FAB" w:rsidRPr="007B7E30">
              <w:rPr>
                <w:color w:val="000000"/>
                <w:lang w:val="fr-FR"/>
              </w:rPr>
              <w:t xml:space="preserve"> </w:t>
            </w:r>
            <w:r w:rsidRPr="007B7E30">
              <w:rPr>
                <w:color w:val="000000"/>
                <w:lang w:val="fr-FR"/>
              </w:rPr>
              <w:t>? Citez également la source dans l’ADN.</w:t>
            </w:r>
          </w:p>
        </w:tc>
      </w:tr>
      <w:tr w:rsidR="00212FEA" w:rsidRPr="007B7E30" w:rsidTr="00212FEA">
        <w:tc>
          <w:tcPr>
            <w:tcW w:w="8292" w:type="dxa"/>
          </w:tcPr>
          <w:p w:rsidR="00212FEA" w:rsidRPr="007B7E30" w:rsidRDefault="00212FEA" w:rsidP="00212FEA">
            <w:pPr>
              <w:jc w:val="right"/>
              <w:rPr>
                <w:color w:val="000000"/>
                <w:lang w:val="fr-FR"/>
              </w:rPr>
            </w:pPr>
            <w:r w:rsidRPr="007B7E30">
              <w:rPr>
                <w:color w:val="000000"/>
                <w:lang w:val="fr-FR"/>
              </w:rPr>
              <w:t>Points</w:t>
            </w:r>
            <w:r w:rsidR="00353B3F" w:rsidRPr="007B7E30">
              <w:rPr>
                <w:color w:val="000000"/>
                <w:lang w:val="fr-FR"/>
              </w:rPr>
              <w:t xml:space="preserve"> :</w:t>
            </w:r>
          </w:p>
        </w:tc>
        <w:tc>
          <w:tcPr>
            <w:tcW w:w="920" w:type="dxa"/>
          </w:tcPr>
          <w:p w:rsidR="00212FEA" w:rsidRPr="007B7E30" w:rsidRDefault="00212FEA" w:rsidP="00212FEA">
            <w:pPr>
              <w:jc w:val="center"/>
              <w:rPr>
                <w:bCs/>
                <w:color w:val="000000"/>
                <w:lang w:val="fr-FR"/>
              </w:rPr>
            </w:pPr>
          </w:p>
        </w:tc>
      </w:tr>
    </w:tbl>
    <w:p w:rsidR="00212FEA" w:rsidRPr="007B7E30" w:rsidRDefault="00212FEA" w:rsidP="00212FEA">
      <w:pPr>
        <w:rPr>
          <w:color w:val="000000"/>
          <w:lang w:val="fr-FR"/>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8292"/>
        <w:gridCol w:w="920"/>
      </w:tblGrid>
      <w:tr w:rsidR="00212FEA" w:rsidRPr="007B7E30" w:rsidTr="00212FEA">
        <w:tc>
          <w:tcPr>
            <w:tcW w:w="8292" w:type="dxa"/>
          </w:tcPr>
          <w:p w:rsidR="00212FEA" w:rsidRPr="007B7E30" w:rsidRDefault="00212FEA" w:rsidP="00212FEA">
            <w:pPr>
              <w:rPr>
                <w:color w:val="000000"/>
                <w:lang w:val="fr-FR"/>
              </w:rPr>
            </w:pPr>
            <w:r w:rsidRPr="007B7E30">
              <w:rPr>
                <w:i/>
                <w:color w:val="000000"/>
                <w:lang w:val="fr-FR"/>
              </w:rPr>
              <w:t>Question spécifique à la matière</w:t>
            </w:r>
          </w:p>
        </w:tc>
        <w:tc>
          <w:tcPr>
            <w:tcW w:w="920" w:type="dxa"/>
          </w:tcPr>
          <w:p w:rsidR="00212FEA" w:rsidRPr="007B7E30" w:rsidRDefault="00212FEA" w:rsidP="00212FEA">
            <w:pPr>
              <w:rPr>
                <w:color w:val="000000"/>
                <w:lang w:val="fr-FR"/>
              </w:rPr>
            </w:pPr>
            <w:r w:rsidRPr="007B7E30">
              <w:rPr>
                <w:color w:val="000000"/>
                <w:lang w:val="fr-FR"/>
              </w:rPr>
              <w:t>E - 9</w:t>
            </w:r>
          </w:p>
        </w:tc>
      </w:tr>
      <w:tr w:rsidR="00212FEA" w:rsidRPr="007B7E30" w:rsidTr="00212FEA">
        <w:tc>
          <w:tcPr>
            <w:tcW w:w="9212" w:type="dxa"/>
            <w:gridSpan w:val="2"/>
          </w:tcPr>
          <w:p w:rsidR="00212FEA" w:rsidRPr="007B7E30" w:rsidRDefault="00212FEA" w:rsidP="00212FEA">
            <w:pPr>
              <w:rPr>
                <w:color w:val="000000"/>
                <w:lang w:val="fr-FR"/>
              </w:rPr>
            </w:pPr>
            <w:r w:rsidRPr="007B7E30">
              <w:rPr>
                <w:color w:val="000000"/>
                <w:lang w:val="fr-FR"/>
              </w:rPr>
              <w:t xml:space="preserve">Lors du transport de cette matière vous constatez sur l’instrument de mesure de la pression que </w:t>
            </w:r>
            <w:r w:rsidRPr="007B7E30">
              <w:rPr>
                <w:color w:val="000000"/>
                <w:lang w:val="fr-FR"/>
              </w:rPr>
              <w:br/>
              <w:t>la pression augmente dans une citerne à cargaison. Justifiez votre réponse et citez également la source dans l’ADN.</w:t>
            </w:r>
          </w:p>
        </w:tc>
      </w:tr>
      <w:tr w:rsidR="00212FEA" w:rsidRPr="007B7E30" w:rsidTr="00212FEA">
        <w:tc>
          <w:tcPr>
            <w:tcW w:w="8292" w:type="dxa"/>
          </w:tcPr>
          <w:p w:rsidR="00212FEA" w:rsidRPr="007B7E30" w:rsidRDefault="00212FEA" w:rsidP="00212FEA">
            <w:pPr>
              <w:jc w:val="right"/>
              <w:rPr>
                <w:color w:val="000000"/>
                <w:szCs w:val="24"/>
                <w:lang w:val="fr-FR"/>
              </w:rPr>
            </w:pPr>
            <w:r w:rsidRPr="007B7E30">
              <w:rPr>
                <w:color w:val="000000"/>
                <w:szCs w:val="24"/>
                <w:lang w:val="fr-FR"/>
              </w:rPr>
              <w:t>Points</w:t>
            </w:r>
            <w:r w:rsidR="00353B3F" w:rsidRPr="007B7E30">
              <w:rPr>
                <w:color w:val="000000"/>
                <w:szCs w:val="24"/>
                <w:lang w:val="fr-FR"/>
              </w:rPr>
              <w:t xml:space="preserve"> :</w:t>
            </w:r>
          </w:p>
        </w:tc>
        <w:tc>
          <w:tcPr>
            <w:tcW w:w="920" w:type="dxa"/>
          </w:tcPr>
          <w:p w:rsidR="00212FEA" w:rsidRPr="007B7E30" w:rsidRDefault="00212FEA" w:rsidP="00212FEA">
            <w:pPr>
              <w:jc w:val="center"/>
              <w:rPr>
                <w:bCs/>
                <w:color w:val="000000"/>
                <w:lang w:val="fr-FR"/>
              </w:rPr>
            </w:pPr>
          </w:p>
        </w:tc>
      </w:tr>
    </w:tbl>
    <w:p w:rsidR="008E0108" w:rsidRPr="007B7E30" w:rsidRDefault="00212FEA" w:rsidP="006C39E2">
      <w:pPr>
        <w:pStyle w:val="SingleTxtG"/>
        <w:rPr>
          <w:rFonts w:ascii="Arial" w:hAnsi="Arial" w:cs="Arial"/>
          <w:color w:val="000000"/>
          <w:lang w:val="fr-FR"/>
        </w:rPr>
      </w:pPr>
      <w:r w:rsidRPr="007B7E30">
        <w:rPr>
          <w:rFonts w:ascii="Arial" w:hAnsi="Arial" w:cs="Arial"/>
          <w:color w:val="000000"/>
          <w:lang w:val="fr-FR"/>
        </w:rPr>
        <w:br w:type="page"/>
      </w:r>
    </w:p>
    <w:p w:rsidR="00212FEA" w:rsidRPr="007B7E30" w:rsidRDefault="00212FEA" w:rsidP="00212FEA">
      <w:pPr>
        <w:rPr>
          <w:color w:val="000000"/>
          <w:lang w:val="fr-FR"/>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8292"/>
        <w:gridCol w:w="920"/>
      </w:tblGrid>
      <w:tr w:rsidR="00212FEA" w:rsidRPr="007B7E30" w:rsidTr="00212FEA">
        <w:tc>
          <w:tcPr>
            <w:tcW w:w="8292" w:type="dxa"/>
          </w:tcPr>
          <w:p w:rsidR="00212FEA" w:rsidRPr="007B7E30" w:rsidRDefault="00212FEA" w:rsidP="00212FEA">
            <w:pPr>
              <w:rPr>
                <w:color w:val="000000"/>
                <w:lang w:val="fr-FR"/>
              </w:rPr>
            </w:pPr>
            <w:r w:rsidRPr="007B7E30">
              <w:rPr>
                <w:i/>
                <w:color w:val="000000"/>
                <w:lang w:val="fr-FR"/>
              </w:rPr>
              <w:t>Déchargement (y compris préparation)</w:t>
            </w:r>
          </w:p>
        </w:tc>
        <w:tc>
          <w:tcPr>
            <w:tcW w:w="920" w:type="dxa"/>
          </w:tcPr>
          <w:p w:rsidR="00212FEA" w:rsidRPr="007B7E30" w:rsidRDefault="00212FEA" w:rsidP="00212FEA">
            <w:pPr>
              <w:rPr>
                <w:color w:val="000000"/>
                <w:lang w:val="fr-FR"/>
              </w:rPr>
            </w:pPr>
            <w:r w:rsidRPr="007B7E30">
              <w:rPr>
                <w:color w:val="000000"/>
                <w:lang w:val="fr-FR"/>
              </w:rPr>
              <w:t>C - 1</w:t>
            </w:r>
          </w:p>
        </w:tc>
      </w:tr>
      <w:tr w:rsidR="00212FEA" w:rsidRPr="007B7E30" w:rsidTr="00212FEA">
        <w:tc>
          <w:tcPr>
            <w:tcW w:w="9212" w:type="dxa"/>
            <w:gridSpan w:val="2"/>
          </w:tcPr>
          <w:p w:rsidR="00212FEA" w:rsidRPr="007B7E30" w:rsidRDefault="00212FEA" w:rsidP="00212FEA">
            <w:pPr>
              <w:suppressAutoHyphens w:val="0"/>
              <w:overflowPunct w:val="0"/>
              <w:autoSpaceDE w:val="0"/>
              <w:autoSpaceDN w:val="0"/>
              <w:adjustRightInd w:val="0"/>
              <w:spacing w:line="240" w:lineRule="auto"/>
              <w:jc w:val="both"/>
              <w:textAlignment w:val="baseline"/>
              <w:rPr>
                <w:color w:val="000000"/>
                <w:lang w:val="fr-FR"/>
              </w:rPr>
            </w:pPr>
            <w:r w:rsidRPr="007B7E30">
              <w:rPr>
                <w:color w:val="000000"/>
                <w:lang w:val="fr-FR"/>
              </w:rPr>
              <w:t xml:space="preserve">Pendant le déchargement vous entendez des bruits de crépitement provenant de la pompe </w:t>
            </w:r>
            <w:r w:rsidRPr="007B7E30">
              <w:rPr>
                <w:color w:val="000000"/>
                <w:lang w:val="fr-FR"/>
              </w:rPr>
              <w:br/>
              <w:t>de déchargement placée sur le pont. a</w:t>
            </w:r>
            <w:r w:rsidR="00353B3F" w:rsidRPr="007B7E30">
              <w:rPr>
                <w:color w:val="000000"/>
                <w:lang w:val="fr-FR"/>
              </w:rPr>
              <w:t xml:space="preserve"> :</w:t>
            </w:r>
            <w:r w:rsidRPr="007B7E30">
              <w:rPr>
                <w:color w:val="000000"/>
                <w:lang w:val="fr-FR"/>
              </w:rPr>
              <w:t xml:space="preserve"> Quelle pourrait en être la cause</w:t>
            </w:r>
            <w:r w:rsidR="009E2FAB" w:rsidRPr="007B7E30">
              <w:rPr>
                <w:color w:val="000000"/>
                <w:lang w:val="fr-FR"/>
              </w:rPr>
              <w:t xml:space="preserve"> </w:t>
            </w:r>
            <w:r w:rsidRPr="007B7E30">
              <w:rPr>
                <w:color w:val="000000"/>
                <w:lang w:val="fr-FR"/>
              </w:rPr>
              <w:t>? b</w:t>
            </w:r>
            <w:r w:rsidR="00353B3F" w:rsidRPr="007B7E30">
              <w:rPr>
                <w:color w:val="000000"/>
                <w:lang w:val="fr-FR"/>
              </w:rPr>
              <w:t xml:space="preserve"> :</w:t>
            </w:r>
            <w:r w:rsidRPr="007B7E30">
              <w:rPr>
                <w:color w:val="000000"/>
                <w:lang w:val="fr-FR"/>
              </w:rPr>
              <w:t xml:space="preserve"> Que devez-vous faire</w:t>
            </w:r>
            <w:r w:rsidR="009E2FAB" w:rsidRPr="007B7E30">
              <w:rPr>
                <w:color w:val="000000"/>
                <w:lang w:val="fr-FR"/>
              </w:rPr>
              <w:t xml:space="preserve"> </w:t>
            </w:r>
            <w:r w:rsidRPr="007B7E30">
              <w:rPr>
                <w:color w:val="000000"/>
                <w:lang w:val="fr-FR"/>
              </w:rPr>
              <w:t xml:space="preserve">?      </w:t>
            </w:r>
          </w:p>
        </w:tc>
      </w:tr>
      <w:tr w:rsidR="00212FEA" w:rsidRPr="007B7E30" w:rsidTr="00212FEA">
        <w:tc>
          <w:tcPr>
            <w:tcW w:w="8292" w:type="dxa"/>
          </w:tcPr>
          <w:p w:rsidR="00212FEA" w:rsidRPr="007B7E30" w:rsidRDefault="00212FEA" w:rsidP="00212FEA">
            <w:pPr>
              <w:jc w:val="right"/>
              <w:rPr>
                <w:color w:val="000000"/>
                <w:lang w:val="fr-FR"/>
              </w:rPr>
            </w:pPr>
            <w:r w:rsidRPr="007B7E30">
              <w:rPr>
                <w:color w:val="000000"/>
                <w:lang w:val="fr-FR"/>
              </w:rPr>
              <w:t>Points</w:t>
            </w:r>
            <w:r w:rsidR="00353B3F" w:rsidRPr="007B7E30">
              <w:rPr>
                <w:color w:val="000000"/>
                <w:lang w:val="fr-FR"/>
              </w:rPr>
              <w:t xml:space="preserve"> :</w:t>
            </w:r>
          </w:p>
        </w:tc>
        <w:tc>
          <w:tcPr>
            <w:tcW w:w="920" w:type="dxa"/>
          </w:tcPr>
          <w:p w:rsidR="00212FEA" w:rsidRPr="007B7E30" w:rsidRDefault="00212FEA" w:rsidP="00212FEA">
            <w:pPr>
              <w:jc w:val="center"/>
              <w:rPr>
                <w:bCs/>
                <w:color w:val="000000"/>
                <w:lang w:val="fr-FR"/>
              </w:rPr>
            </w:pPr>
          </w:p>
        </w:tc>
      </w:tr>
    </w:tbl>
    <w:p w:rsidR="00212FEA" w:rsidRPr="007B7E30" w:rsidRDefault="00212FEA" w:rsidP="00212FEA">
      <w:pPr>
        <w:rPr>
          <w:color w:val="000000"/>
          <w:lang w:val="fr-FR"/>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8292"/>
        <w:gridCol w:w="920"/>
      </w:tblGrid>
      <w:tr w:rsidR="00212FEA" w:rsidRPr="007B7E30" w:rsidTr="00212FEA">
        <w:tc>
          <w:tcPr>
            <w:tcW w:w="8292" w:type="dxa"/>
          </w:tcPr>
          <w:p w:rsidR="00212FEA" w:rsidRPr="007B7E30" w:rsidRDefault="00212FEA" w:rsidP="00212FEA">
            <w:pPr>
              <w:rPr>
                <w:color w:val="000000"/>
                <w:lang w:val="fr-FR"/>
              </w:rPr>
            </w:pPr>
            <w:r w:rsidRPr="007B7E30">
              <w:rPr>
                <w:i/>
                <w:color w:val="000000"/>
                <w:lang w:val="fr-FR"/>
              </w:rPr>
              <w:t>Déchargement (y compris préparation)</w:t>
            </w:r>
          </w:p>
        </w:tc>
        <w:tc>
          <w:tcPr>
            <w:tcW w:w="920" w:type="dxa"/>
          </w:tcPr>
          <w:p w:rsidR="00212FEA" w:rsidRPr="007B7E30" w:rsidRDefault="00212FEA" w:rsidP="00212FEA">
            <w:pPr>
              <w:rPr>
                <w:color w:val="000000"/>
                <w:lang w:val="fr-FR"/>
              </w:rPr>
            </w:pPr>
            <w:r w:rsidRPr="007B7E30">
              <w:rPr>
                <w:color w:val="000000"/>
                <w:lang w:val="fr-FR"/>
              </w:rPr>
              <w:t>C - 5</w:t>
            </w:r>
          </w:p>
        </w:tc>
      </w:tr>
      <w:tr w:rsidR="00212FEA" w:rsidRPr="007B7E30" w:rsidTr="00212FEA">
        <w:tc>
          <w:tcPr>
            <w:tcW w:w="9212" w:type="dxa"/>
            <w:gridSpan w:val="2"/>
          </w:tcPr>
          <w:p w:rsidR="00212FEA" w:rsidRPr="007B7E30" w:rsidRDefault="00212FEA" w:rsidP="00212FEA">
            <w:pPr>
              <w:tabs>
                <w:tab w:val="left" w:pos="-720"/>
              </w:tabs>
              <w:rPr>
                <w:color w:val="000000"/>
                <w:lang w:val="fr-FR"/>
              </w:rPr>
            </w:pPr>
            <w:r w:rsidRPr="007B7E30">
              <w:rPr>
                <w:color w:val="000000"/>
                <w:lang w:val="fr-FR"/>
              </w:rPr>
              <w:t>À quoi devez-vous veiller avant tout pendant le déchargement des citernes à cargaison</w:t>
            </w:r>
            <w:r w:rsidR="009E2FAB" w:rsidRPr="007B7E30">
              <w:rPr>
                <w:color w:val="000000"/>
                <w:lang w:val="fr-FR"/>
              </w:rPr>
              <w:t xml:space="preserve"> </w:t>
            </w:r>
            <w:r w:rsidRPr="007B7E30">
              <w:rPr>
                <w:color w:val="000000"/>
                <w:lang w:val="fr-FR"/>
              </w:rPr>
              <w:t xml:space="preserve">? </w:t>
            </w:r>
          </w:p>
          <w:p w:rsidR="00212FEA" w:rsidRPr="007B7E30" w:rsidRDefault="00212FEA" w:rsidP="00212FEA">
            <w:pPr>
              <w:tabs>
                <w:tab w:val="left" w:pos="-720"/>
              </w:tabs>
              <w:rPr>
                <w:color w:val="000000"/>
                <w:lang w:val="fr-FR"/>
              </w:rPr>
            </w:pPr>
            <w:r w:rsidRPr="007B7E30">
              <w:rPr>
                <w:color w:val="000000"/>
                <w:lang w:val="fr-FR"/>
              </w:rPr>
              <w:t>Justifiez votre réponse.</w:t>
            </w:r>
          </w:p>
        </w:tc>
      </w:tr>
      <w:tr w:rsidR="00212FEA" w:rsidRPr="007B7E30" w:rsidTr="00212FEA">
        <w:tc>
          <w:tcPr>
            <w:tcW w:w="8292" w:type="dxa"/>
          </w:tcPr>
          <w:p w:rsidR="00212FEA" w:rsidRPr="007B7E30" w:rsidRDefault="00212FEA" w:rsidP="00212FEA">
            <w:pPr>
              <w:jc w:val="right"/>
              <w:rPr>
                <w:color w:val="000000"/>
                <w:lang w:val="fr-FR"/>
              </w:rPr>
            </w:pPr>
            <w:r w:rsidRPr="007B7E30">
              <w:rPr>
                <w:color w:val="000000"/>
                <w:lang w:val="fr-FR"/>
              </w:rPr>
              <w:t>Points</w:t>
            </w:r>
            <w:r w:rsidR="00353B3F" w:rsidRPr="007B7E30">
              <w:rPr>
                <w:color w:val="000000"/>
                <w:lang w:val="fr-FR"/>
              </w:rPr>
              <w:t xml:space="preserve"> :</w:t>
            </w:r>
          </w:p>
        </w:tc>
        <w:tc>
          <w:tcPr>
            <w:tcW w:w="920" w:type="dxa"/>
          </w:tcPr>
          <w:p w:rsidR="00212FEA" w:rsidRPr="007B7E30" w:rsidRDefault="00212FEA" w:rsidP="00212FEA">
            <w:pPr>
              <w:jc w:val="center"/>
              <w:rPr>
                <w:bCs/>
                <w:color w:val="000000"/>
                <w:lang w:val="fr-FR"/>
              </w:rPr>
            </w:pPr>
          </w:p>
        </w:tc>
      </w:tr>
    </w:tbl>
    <w:p w:rsidR="00212FEA" w:rsidRPr="007B7E30" w:rsidRDefault="00212FEA" w:rsidP="00212FEA">
      <w:pPr>
        <w:rPr>
          <w:color w:val="000000"/>
          <w:lang w:val="fr-FR"/>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8292"/>
        <w:gridCol w:w="920"/>
      </w:tblGrid>
      <w:tr w:rsidR="00212FEA" w:rsidRPr="007B7E30" w:rsidTr="00212FEA">
        <w:tc>
          <w:tcPr>
            <w:tcW w:w="8292" w:type="dxa"/>
          </w:tcPr>
          <w:p w:rsidR="00212FEA" w:rsidRPr="007B7E30" w:rsidRDefault="00212FEA" w:rsidP="00212FEA">
            <w:pPr>
              <w:rPr>
                <w:color w:val="000000"/>
                <w:lang w:val="fr-FR"/>
              </w:rPr>
            </w:pPr>
            <w:r w:rsidRPr="007B7E30">
              <w:rPr>
                <w:i/>
                <w:color w:val="000000"/>
                <w:lang w:val="fr-FR"/>
              </w:rPr>
              <w:t>Déchargement (y compris préparation)</w:t>
            </w:r>
          </w:p>
        </w:tc>
        <w:tc>
          <w:tcPr>
            <w:tcW w:w="920" w:type="dxa"/>
          </w:tcPr>
          <w:p w:rsidR="00212FEA" w:rsidRPr="007B7E30" w:rsidRDefault="00212FEA" w:rsidP="00212FEA">
            <w:pPr>
              <w:rPr>
                <w:color w:val="000000"/>
                <w:lang w:val="fr-FR"/>
              </w:rPr>
            </w:pPr>
            <w:r w:rsidRPr="007B7E30">
              <w:rPr>
                <w:color w:val="000000"/>
                <w:lang w:val="fr-FR"/>
              </w:rPr>
              <w:t>C - 9</w:t>
            </w:r>
          </w:p>
        </w:tc>
      </w:tr>
      <w:tr w:rsidR="00212FEA" w:rsidRPr="007B7E30" w:rsidTr="00212FEA">
        <w:tc>
          <w:tcPr>
            <w:tcW w:w="9212" w:type="dxa"/>
            <w:gridSpan w:val="2"/>
          </w:tcPr>
          <w:p w:rsidR="00212FEA" w:rsidRPr="007B7E30" w:rsidRDefault="00212FEA" w:rsidP="00212FEA">
            <w:pPr>
              <w:tabs>
                <w:tab w:val="left" w:pos="-720"/>
                <w:tab w:val="left" w:pos="567"/>
              </w:tabs>
              <w:rPr>
                <w:color w:val="000000"/>
                <w:lang w:val="fr-FR"/>
              </w:rPr>
            </w:pPr>
            <w:r w:rsidRPr="007B7E30">
              <w:rPr>
                <w:color w:val="000000"/>
                <w:lang w:val="fr-FR"/>
              </w:rPr>
              <w:t>Le bateau arbore uniquement un cône bleu / un feu bleu. Est-il nécessaire de surveiller la procédure de déchargement à bord ? A quoi faut-il être attentif, entre autres ? Citez également la source dans l’ADN.</w:t>
            </w:r>
          </w:p>
        </w:tc>
      </w:tr>
      <w:tr w:rsidR="00212FEA" w:rsidRPr="007B7E30" w:rsidTr="00212FEA">
        <w:tc>
          <w:tcPr>
            <w:tcW w:w="8292" w:type="dxa"/>
          </w:tcPr>
          <w:p w:rsidR="00212FEA" w:rsidRPr="007B7E30" w:rsidRDefault="00212FEA" w:rsidP="00212FEA">
            <w:pPr>
              <w:jc w:val="right"/>
              <w:rPr>
                <w:color w:val="000000"/>
                <w:lang w:val="fr-FR"/>
              </w:rPr>
            </w:pPr>
            <w:r w:rsidRPr="007B7E30">
              <w:rPr>
                <w:color w:val="000000"/>
                <w:lang w:val="fr-FR"/>
              </w:rPr>
              <w:t>Points</w:t>
            </w:r>
            <w:r w:rsidR="00353B3F" w:rsidRPr="007B7E30">
              <w:rPr>
                <w:color w:val="000000"/>
                <w:lang w:val="fr-FR"/>
              </w:rPr>
              <w:t xml:space="preserve"> :</w:t>
            </w:r>
          </w:p>
        </w:tc>
        <w:tc>
          <w:tcPr>
            <w:tcW w:w="920" w:type="dxa"/>
          </w:tcPr>
          <w:p w:rsidR="00212FEA" w:rsidRPr="007B7E30" w:rsidRDefault="00212FEA" w:rsidP="00212FEA">
            <w:pPr>
              <w:jc w:val="center"/>
              <w:rPr>
                <w:bCs/>
                <w:color w:val="000000"/>
                <w:lang w:val="fr-FR"/>
              </w:rPr>
            </w:pPr>
          </w:p>
        </w:tc>
      </w:tr>
    </w:tbl>
    <w:p w:rsidR="00212FEA" w:rsidRPr="007B7E30" w:rsidRDefault="00212FEA" w:rsidP="00212FEA">
      <w:pPr>
        <w:rPr>
          <w:color w:val="000000"/>
          <w:lang w:val="fr-FR"/>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8292"/>
        <w:gridCol w:w="920"/>
      </w:tblGrid>
      <w:tr w:rsidR="00212FEA" w:rsidRPr="007B7E30" w:rsidTr="00212FEA">
        <w:tc>
          <w:tcPr>
            <w:tcW w:w="8292" w:type="dxa"/>
          </w:tcPr>
          <w:p w:rsidR="00212FEA" w:rsidRPr="007B7E30" w:rsidRDefault="00212FEA" w:rsidP="00212FEA">
            <w:pPr>
              <w:rPr>
                <w:color w:val="000000"/>
                <w:lang w:val="fr-FR"/>
              </w:rPr>
            </w:pPr>
            <w:r w:rsidRPr="007B7E30">
              <w:rPr>
                <w:i/>
                <w:color w:val="000000"/>
                <w:lang w:val="fr-FR"/>
              </w:rPr>
              <w:t>Rinçage</w:t>
            </w:r>
          </w:p>
        </w:tc>
        <w:tc>
          <w:tcPr>
            <w:tcW w:w="920" w:type="dxa"/>
          </w:tcPr>
          <w:p w:rsidR="00212FEA" w:rsidRPr="007B7E30" w:rsidRDefault="00212FEA" w:rsidP="00212FEA">
            <w:pPr>
              <w:rPr>
                <w:color w:val="000000"/>
                <w:lang w:val="fr-FR"/>
              </w:rPr>
            </w:pPr>
            <w:r w:rsidRPr="007B7E30">
              <w:rPr>
                <w:color w:val="000000"/>
                <w:lang w:val="fr-FR"/>
              </w:rPr>
              <w:t>D - 1</w:t>
            </w:r>
          </w:p>
        </w:tc>
      </w:tr>
      <w:tr w:rsidR="00212FEA" w:rsidRPr="007B7E30" w:rsidTr="00212FEA">
        <w:tc>
          <w:tcPr>
            <w:tcW w:w="9212" w:type="dxa"/>
            <w:gridSpan w:val="2"/>
          </w:tcPr>
          <w:p w:rsidR="00212FEA" w:rsidRPr="007B7E30" w:rsidRDefault="00212FEA" w:rsidP="00212FEA">
            <w:pPr>
              <w:widowControl w:val="0"/>
              <w:suppressAutoHyphens w:val="0"/>
              <w:overflowPunct w:val="0"/>
              <w:autoSpaceDE w:val="0"/>
              <w:autoSpaceDN w:val="0"/>
              <w:adjustRightInd w:val="0"/>
              <w:spacing w:line="240" w:lineRule="auto"/>
              <w:textAlignment w:val="baseline"/>
              <w:rPr>
                <w:color w:val="000000"/>
                <w:lang w:val="fr-FR"/>
              </w:rPr>
            </w:pPr>
            <w:r w:rsidRPr="007B7E30">
              <w:rPr>
                <w:color w:val="000000"/>
                <w:lang w:val="fr-FR"/>
              </w:rPr>
              <w:t>Selon l’ADN, à quelles conditions peut-on pénétrer dans une citerne à cargaison sans équipement de protection</w:t>
            </w:r>
            <w:r w:rsidR="009E2FAB" w:rsidRPr="007B7E30">
              <w:rPr>
                <w:color w:val="000000"/>
                <w:lang w:val="fr-FR"/>
              </w:rPr>
              <w:t xml:space="preserve"> </w:t>
            </w:r>
            <w:r w:rsidRPr="007B7E30">
              <w:rPr>
                <w:color w:val="000000"/>
                <w:lang w:val="fr-FR"/>
              </w:rPr>
              <w:t>? Citez également la source dans l’ADN.</w:t>
            </w:r>
          </w:p>
        </w:tc>
      </w:tr>
      <w:tr w:rsidR="00212FEA" w:rsidRPr="007B7E30" w:rsidTr="00212FEA">
        <w:tc>
          <w:tcPr>
            <w:tcW w:w="8292" w:type="dxa"/>
          </w:tcPr>
          <w:p w:rsidR="00212FEA" w:rsidRPr="007B7E30" w:rsidRDefault="00212FEA" w:rsidP="00212FEA">
            <w:pPr>
              <w:jc w:val="right"/>
              <w:rPr>
                <w:color w:val="000000"/>
                <w:lang w:val="fr-FR"/>
              </w:rPr>
            </w:pPr>
            <w:r w:rsidRPr="007B7E30">
              <w:rPr>
                <w:color w:val="000000"/>
                <w:lang w:val="fr-FR"/>
              </w:rPr>
              <w:t>Points</w:t>
            </w:r>
            <w:r w:rsidR="00353B3F" w:rsidRPr="007B7E30">
              <w:rPr>
                <w:color w:val="000000"/>
                <w:lang w:val="fr-FR"/>
              </w:rPr>
              <w:t xml:space="preserve"> :</w:t>
            </w:r>
          </w:p>
        </w:tc>
        <w:tc>
          <w:tcPr>
            <w:tcW w:w="920" w:type="dxa"/>
          </w:tcPr>
          <w:p w:rsidR="00212FEA" w:rsidRPr="007B7E30" w:rsidRDefault="00212FEA" w:rsidP="00212FEA">
            <w:pPr>
              <w:jc w:val="center"/>
              <w:rPr>
                <w:bCs/>
                <w:color w:val="000000"/>
                <w:lang w:val="fr-FR"/>
              </w:rPr>
            </w:pPr>
          </w:p>
        </w:tc>
      </w:tr>
    </w:tbl>
    <w:p w:rsidR="00212FEA" w:rsidRPr="007B7E30" w:rsidRDefault="00212FEA" w:rsidP="00212FEA">
      <w:pPr>
        <w:rPr>
          <w:color w:val="000000"/>
          <w:lang w:val="fr-FR"/>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8292"/>
        <w:gridCol w:w="920"/>
      </w:tblGrid>
      <w:tr w:rsidR="00212FEA" w:rsidRPr="007B7E30" w:rsidTr="00212FEA">
        <w:tc>
          <w:tcPr>
            <w:tcW w:w="8292" w:type="dxa"/>
          </w:tcPr>
          <w:p w:rsidR="00212FEA" w:rsidRPr="007B7E30" w:rsidRDefault="00212FEA" w:rsidP="00212FEA">
            <w:pPr>
              <w:rPr>
                <w:color w:val="000000"/>
                <w:lang w:val="fr-FR"/>
              </w:rPr>
            </w:pPr>
            <w:r w:rsidRPr="007B7E30">
              <w:rPr>
                <w:i/>
                <w:color w:val="000000"/>
                <w:lang w:val="fr-FR"/>
              </w:rPr>
              <w:t>Rinçage</w:t>
            </w:r>
          </w:p>
        </w:tc>
        <w:tc>
          <w:tcPr>
            <w:tcW w:w="920" w:type="dxa"/>
          </w:tcPr>
          <w:p w:rsidR="00212FEA" w:rsidRPr="007B7E30" w:rsidRDefault="00212FEA" w:rsidP="00212FEA">
            <w:pPr>
              <w:rPr>
                <w:color w:val="000000"/>
                <w:lang w:val="fr-FR"/>
              </w:rPr>
            </w:pPr>
            <w:r w:rsidRPr="007B7E30">
              <w:rPr>
                <w:color w:val="000000"/>
                <w:lang w:val="fr-FR"/>
              </w:rPr>
              <w:t>D - 4</w:t>
            </w:r>
          </w:p>
        </w:tc>
      </w:tr>
      <w:tr w:rsidR="00212FEA" w:rsidRPr="007B7E30" w:rsidTr="00212FEA">
        <w:tc>
          <w:tcPr>
            <w:tcW w:w="9212" w:type="dxa"/>
            <w:gridSpan w:val="2"/>
          </w:tcPr>
          <w:p w:rsidR="00212FEA" w:rsidRPr="007B7E30" w:rsidRDefault="00212FEA" w:rsidP="00212FEA">
            <w:pPr>
              <w:widowControl w:val="0"/>
              <w:suppressAutoHyphens w:val="0"/>
              <w:overflowPunct w:val="0"/>
              <w:autoSpaceDE w:val="0"/>
              <w:autoSpaceDN w:val="0"/>
              <w:adjustRightInd w:val="0"/>
              <w:spacing w:line="240" w:lineRule="auto"/>
              <w:textAlignment w:val="baseline"/>
              <w:rPr>
                <w:color w:val="000000"/>
                <w:lang w:val="fr-FR"/>
              </w:rPr>
            </w:pPr>
            <w:r w:rsidRPr="007B7E30">
              <w:rPr>
                <w:color w:val="000000"/>
                <w:lang w:val="fr-FR"/>
              </w:rPr>
              <w:t xml:space="preserve">Vous dégazez en cours de route. A proximité de la timonerie vous mesurez une concentration </w:t>
            </w:r>
            <w:r w:rsidRPr="007B7E30">
              <w:rPr>
                <w:color w:val="000000"/>
                <w:lang w:val="fr-FR"/>
              </w:rPr>
              <w:br/>
              <w:t xml:space="preserve">de 25 % sous la limite inférieure d’explosivité de la matière. Devez-vous entreprendre quelque chose </w:t>
            </w:r>
            <w:r w:rsidRPr="007B7E30">
              <w:rPr>
                <w:color w:val="000000"/>
                <w:lang w:val="fr-FR"/>
              </w:rPr>
              <w:br/>
              <w:t>et si oui, quoi</w:t>
            </w:r>
            <w:r w:rsidR="009E2FAB" w:rsidRPr="007B7E30">
              <w:rPr>
                <w:color w:val="000000"/>
                <w:lang w:val="fr-FR"/>
              </w:rPr>
              <w:t xml:space="preserve"> </w:t>
            </w:r>
            <w:r w:rsidRPr="007B7E30">
              <w:rPr>
                <w:color w:val="000000"/>
                <w:lang w:val="fr-FR"/>
              </w:rPr>
              <w:t>? Citez également la source dans l’ADN.</w:t>
            </w:r>
          </w:p>
        </w:tc>
      </w:tr>
      <w:tr w:rsidR="00212FEA" w:rsidRPr="007B7E30" w:rsidTr="00212FEA">
        <w:tc>
          <w:tcPr>
            <w:tcW w:w="8292" w:type="dxa"/>
          </w:tcPr>
          <w:p w:rsidR="00212FEA" w:rsidRPr="007B7E30" w:rsidRDefault="00212FEA" w:rsidP="00212FEA">
            <w:pPr>
              <w:jc w:val="right"/>
              <w:rPr>
                <w:color w:val="000000"/>
                <w:lang w:val="fr-FR"/>
              </w:rPr>
            </w:pPr>
            <w:r w:rsidRPr="007B7E30">
              <w:rPr>
                <w:color w:val="000000"/>
                <w:lang w:val="fr-FR"/>
              </w:rPr>
              <w:t>Points</w:t>
            </w:r>
            <w:r w:rsidR="00353B3F" w:rsidRPr="007B7E30">
              <w:rPr>
                <w:color w:val="000000"/>
                <w:lang w:val="fr-FR"/>
              </w:rPr>
              <w:t xml:space="preserve"> :</w:t>
            </w:r>
          </w:p>
        </w:tc>
        <w:tc>
          <w:tcPr>
            <w:tcW w:w="920" w:type="dxa"/>
          </w:tcPr>
          <w:p w:rsidR="00212FEA" w:rsidRPr="007B7E30" w:rsidRDefault="00212FEA" w:rsidP="00212FEA">
            <w:pPr>
              <w:jc w:val="center"/>
              <w:rPr>
                <w:bCs/>
                <w:color w:val="000000"/>
                <w:lang w:val="fr-FR"/>
              </w:rPr>
            </w:pPr>
          </w:p>
        </w:tc>
      </w:tr>
    </w:tbl>
    <w:p w:rsidR="00212FEA" w:rsidRPr="007B7E30" w:rsidRDefault="00212FEA" w:rsidP="00212FEA">
      <w:pPr>
        <w:rPr>
          <w:color w:val="000000"/>
          <w:lang w:val="fr-FR"/>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8292"/>
        <w:gridCol w:w="920"/>
      </w:tblGrid>
      <w:tr w:rsidR="00212FEA" w:rsidRPr="007B7E30" w:rsidTr="00212FEA">
        <w:tc>
          <w:tcPr>
            <w:tcW w:w="8292" w:type="dxa"/>
          </w:tcPr>
          <w:p w:rsidR="00212FEA" w:rsidRPr="007B7E30" w:rsidRDefault="00212FEA" w:rsidP="00212FEA">
            <w:pPr>
              <w:rPr>
                <w:color w:val="000000"/>
                <w:lang w:val="fr-FR"/>
              </w:rPr>
            </w:pPr>
            <w:r w:rsidRPr="007B7E30">
              <w:rPr>
                <w:i/>
                <w:color w:val="000000"/>
                <w:lang w:val="fr-FR"/>
              </w:rPr>
              <w:t>Rinçage</w:t>
            </w:r>
          </w:p>
        </w:tc>
        <w:tc>
          <w:tcPr>
            <w:tcW w:w="920" w:type="dxa"/>
          </w:tcPr>
          <w:p w:rsidR="00212FEA" w:rsidRPr="007B7E30" w:rsidRDefault="00212FEA" w:rsidP="00212FEA">
            <w:pPr>
              <w:rPr>
                <w:color w:val="000000"/>
                <w:lang w:val="fr-FR"/>
              </w:rPr>
            </w:pPr>
            <w:r w:rsidRPr="007B7E30">
              <w:rPr>
                <w:color w:val="000000"/>
                <w:lang w:val="fr-FR"/>
              </w:rPr>
              <w:t>D - 11</w:t>
            </w:r>
          </w:p>
        </w:tc>
      </w:tr>
      <w:tr w:rsidR="00212FEA" w:rsidRPr="007B7E30" w:rsidTr="00212FEA">
        <w:tc>
          <w:tcPr>
            <w:tcW w:w="9212" w:type="dxa"/>
            <w:gridSpan w:val="2"/>
          </w:tcPr>
          <w:p w:rsidR="00212FEA" w:rsidRPr="007B7E30" w:rsidRDefault="00212FEA" w:rsidP="00212FEA">
            <w:pPr>
              <w:rPr>
                <w:color w:val="000000"/>
                <w:lang w:val="fr-FR"/>
              </w:rPr>
            </w:pPr>
            <w:r w:rsidRPr="007B7E30">
              <w:rPr>
                <w:color w:val="000000"/>
                <w:lang w:val="fr-FR"/>
              </w:rPr>
              <w:t xml:space="preserve">La concentration de gaz doit être mesurée chaque heure pendant les deux premières heures </w:t>
            </w:r>
            <w:r w:rsidRPr="007B7E30">
              <w:rPr>
                <w:color w:val="000000"/>
                <w:lang w:val="fr-FR"/>
              </w:rPr>
              <w:br/>
              <w:t>après le début du dégazage.  Qui doit effectuer ces mesures</w:t>
            </w:r>
            <w:r w:rsidR="009E2FAB" w:rsidRPr="007B7E30">
              <w:rPr>
                <w:color w:val="000000"/>
                <w:lang w:val="fr-FR"/>
              </w:rPr>
              <w:t xml:space="preserve"> </w:t>
            </w:r>
            <w:r w:rsidRPr="007B7E30">
              <w:rPr>
                <w:color w:val="000000"/>
                <w:lang w:val="fr-FR"/>
              </w:rPr>
              <w:t>? Citez également la source dans l’ADN.</w:t>
            </w:r>
          </w:p>
        </w:tc>
      </w:tr>
      <w:tr w:rsidR="00212FEA" w:rsidRPr="007B7E30" w:rsidTr="00212FEA">
        <w:tc>
          <w:tcPr>
            <w:tcW w:w="8292" w:type="dxa"/>
          </w:tcPr>
          <w:p w:rsidR="00212FEA" w:rsidRPr="007B7E30" w:rsidRDefault="00212FEA" w:rsidP="00212FEA">
            <w:pPr>
              <w:jc w:val="right"/>
              <w:rPr>
                <w:color w:val="000000"/>
                <w:lang w:val="fr-FR"/>
              </w:rPr>
            </w:pPr>
            <w:r w:rsidRPr="007B7E30">
              <w:rPr>
                <w:color w:val="000000"/>
                <w:lang w:val="fr-FR"/>
              </w:rPr>
              <w:t>Points</w:t>
            </w:r>
            <w:r w:rsidR="00353B3F" w:rsidRPr="007B7E30">
              <w:rPr>
                <w:color w:val="000000"/>
                <w:lang w:val="fr-FR"/>
              </w:rPr>
              <w:t xml:space="preserve"> :</w:t>
            </w:r>
          </w:p>
        </w:tc>
        <w:tc>
          <w:tcPr>
            <w:tcW w:w="920" w:type="dxa"/>
          </w:tcPr>
          <w:p w:rsidR="00212FEA" w:rsidRPr="007B7E30" w:rsidRDefault="00212FEA" w:rsidP="00212FEA">
            <w:pPr>
              <w:jc w:val="center"/>
              <w:rPr>
                <w:bCs/>
                <w:color w:val="000000"/>
                <w:lang w:val="fr-FR"/>
              </w:rPr>
            </w:pPr>
          </w:p>
        </w:tc>
      </w:tr>
    </w:tbl>
    <w:p w:rsidR="00212FEA" w:rsidRPr="007B7E30" w:rsidRDefault="00212FEA" w:rsidP="00212FEA">
      <w:pPr>
        <w:rPr>
          <w:color w:val="000000"/>
          <w:lang w:val="fr-FR"/>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8292"/>
        <w:gridCol w:w="920"/>
      </w:tblGrid>
      <w:tr w:rsidR="00212FEA" w:rsidRPr="007B7E30" w:rsidTr="00212FEA">
        <w:tc>
          <w:tcPr>
            <w:tcW w:w="8292" w:type="dxa"/>
          </w:tcPr>
          <w:p w:rsidR="00212FEA" w:rsidRPr="007B7E30" w:rsidRDefault="00212FEA" w:rsidP="00212FEA">
            <w:pPr>
              <w:rPr>
                <w:color w:val="000000"/>
                <w:lang w:val="fr-FR"/>
              </w:rPr>
            </w:pPr>
            <w:r w:rsidRPr="007B7E30">
              <w:rPr>
                <w:i/>
                <w:color w:val="000000"/>
                <w:lang w:val="fr-FR"/>
              </w:rPr>
              <w:t>Question spécifique à la matière</w:t>
            </w:r>
          </w:p>
        </w:tc>
        <w:tc>
          <w:tcPr>
            <w:tcW w:w="920" w:type="dxa"/>
          </w:tcPr>
          <w:p w:rsidR="00212FEA" w:rsidRPr="007B7E30" w:rsidRDefault="00212FEA" w:rsidP="00212FEA">
            <w:pPr>
              <w:rPr>
                <w:color w:val="000000"/>
                <w:lang w:val="fr-FR"/>
              </w:rPr>
            </w:pPr>
            <w:r w:rsidRPr="007B7E30">
              <w:rPr>
                <w:color w:val="000000"/>
                <w:lang w:val="fr-FR"/>
              </w:rPr>
              <w:t>E - 12</w:t>
            </w:r>
          </w:p>
        </w:tc>
      </w:tr>
      <w:tr w:rsidR="00212FEA" w:rsidRPr="007B7E30" w:rsidTr="00212FEA">
        <w:tc>
          <w:tcPr>
            <w:tcW w:w="9212" w:type="dxa"/>
            <w:gridSpan w:val="2"/>
          </w:tcPr>
          <w:p w:rsidR="00212FEA" w:rsidRPr="007B7E30" w:rsidRDefault="00212FEA" w:rsidP="00212FEA">
            <w:pPr>
              <w:widowControl w:val="0"/>
              <w:suppressAutoHyphens w:val="0"/>
              <w:overflowPunct w:val="0"/>
              <w:autoSpaceDE w:val="0"/>
              <w:autoSpaceDN w:val="0"/>
              <w:adjustRightInd w:val="0"/>
              <w:spacing w:line="240" w:lineRule="auto"/>
              <w:textAlignment w:val="baseline"/>
              <w:rPr>
                <w:color w:val="000000"/>
                <w:lang w:val="fr-FR"/>
              </w:rPr>
            </w:pPr>
            <w:r w:rsidRPr="007B7E30">
              <w:rPr>
                <w:color w:val="000000"/>
                <w:lang w:val="fr-FR"/>
              </w:rPr>
              <w:t>Quel est le danger prépondérant de cette matière et quels en sont les dangers subsidiaires</w:t>
            </w:r>
            <w:r w:rsidR="009E2FAB" w:rsidRPr="007B7E30">
              <w:rPr>
                <w:color w:val="000000"/>
                <w:lang w:val="fr-FR"/>
              </w:rPr>
              <w:t xml:space="preserve"> </w:t>
            </w:r>
            <w:r w:rsidRPr="007B7E30">
              <w:rPr>
                <w:color w:val="000000"/>
                <w:lang w:val="fr-FR"/>
              </w:rPr>
              <w:t xml:space="preserve">? </w:t>
            </w:r>
            <w:r w:rsidRPr="007B7E30">
              <w:rPr>
                <w:color w:val="000000"/>
                <w:lang w:val="fr-FR"/>
              </w:rPr>
              <w:br/>
              <w:t>Expliquez les types de dangers et citez également la source dans l’ADN.</w:t>
            </w:r>
          </w:p>
        </w:tc>
      </w:tr>
      <w:tr w:rsidR="00212FEA" w:rsidRPr="007B7E30" w:rsidTr="00212FEA">
        <w:tc>
          <w:tcPr>
            <w:tcW w:w="8292" w:type="dxa"/>
          </w:tcPr>
          <w:p w:rsidR="00212FEA" w:rsidRPr="007B7E30" w:rsidRDefault="00212FEA" w:rsidP="00212FEA">
            <w:pPr>
              <w:jc w:val="right"/>
              <w:rPr>
                <w:color w:val="000000"/>
                <w:lang w:val="fr-FR"/>
              </w:rPr>
            </w:pPr>
            <w:r w:rsidRPr="007B7E30">
              <w:rPr>
                <w:color w:val="000000"/>
                <w:lang w:val="fr-FR"/>
              </w:rPr>
              <w:t>Points</w:t>
            </w:r>
            <w:r w:rsidR="00353B3F" w:rsidRPr="007B7E30">
              <w:rPr>
                <w:color w:val="000000"/>
                <w:lang w:val="fr-FR"/>
              </w:rPr>
              <w:t xml:space="preserve"> :</w:t>
            </w:r>
          </w:p>
        </w:tc>
        <w:tc>
          <w:tcPr>
            <w:tcW w:w="920" w:type="dxa"/>
          </w:tcPr>
          <w:p w:rsidR="00212FEA" w:rsidRPr="007B7E30" w:rsidRDefault="00212FEA" w:rsidP="00212FEA">
            <w:pPr>
              <w:jc w:val="center"/>
              <w:rPr>
                <w:b/>
                <w:bCs/>
                <w:color w:val="000000"/>
                <w:lang w:val="fr-FR"/>
              </w:rPr>
            </w:pPr>
          </w:p>
        </w:tc>
      </w:tr>
    </w:tbl>
    <w:p w:rsidR="00212FEA" w:rsidRPr="00281552" w:rsidRDefault="00281552" w:rsidP="00281552">
      <w:pPr>
        <w:pStyle w:val="SingleTxtG"/>
        <w:spacing w:before="240" w:after="0"/>
        <w:jc w:val="center"/>
        <w:rPr>
          <w:rFonts w:eastAsia="Arial"/>
          <w:u w:val="single"/>
        </w:rPr>
      </w:pPr>
      <w:r>
        <w:rPr>
          <w:rFonts w:eastAsia="Arial"/>
          <w:u w:val="single"/>
        </w:rPr>
        <w:tab/>
      </w:r>
      <w:r>
        <w:rPr>
          <w:rFonts w:eastAsia="Arial"/>
          <w:u w:val="single"/>
        </w:rPr>
        <w:tab/>
      </w:r>
      <w:r>
        <w:rPr>
          <w:rFonts w:eastAsia="Arial"/>
          <w:u w:val="single"/>
        </w:rPr>
        <w:tab/>
      </w:r>
    </w:p>
    <w:sectPr w:rsidR="00212FEA" w:rsidRPr="00281552" w:rsidSect="00281552">
      <w:headerReference w:type="even" r:id="rId20"/>
      <w:headerReference w:type="default" r:id="rId21"/>
      <w:footerReference w:type="even" r:id="rId22"/>
      <w:footerReference w:type="default" r:id="rId23"/>
      <w:endnotePr>
        <w:numFmt w:val="decimal"/>
      </w:endnotePr>
      <w:pgSz w:w="11907" w:h="16840"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033D" w:rsidRDefault="0071033D"/>
  </w:endnote>
  <w:endnote w:type="continuationSeparator" w:id="0">
    <w:p w:rsidR="0071033D" w:rsidRDefault="0071033D"/>
  </w:endnote>
  <w:endnote w:type="continuationNotice" w:id="1">
    <w:p w:rsidR="0071033D" w:rsidRDefault="007103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033D" w:rsidRPr="0018568C" w:rsidRDefault="0071033D" w:rsidP="0018568C">
    <w:pPr>
      <w:tabs>
        <w:tab w:val="right" w:pos="9638"/>
      </w:tabs>
      <w:spacing w:line="240" w:lineRule="auto"/>
      <w:rPr>
        <w:sz w:val="16"/>
        <w:lang w:val="fr-FR"/>
      </w:rPr>
    </w:pPr>
    <w:r w:rsidRPr="0018568C">
      <w:rPr>
        <w:b/>
        <w:sz w:val="18"/>
        <w:lang w:val="fr-FR"/>
      </w:rPr>
      <w:fldChar w:fldCharType="begin"/>
    </w:r>
    <w:r w:rsidRPr="0018568C">
      <w:rPr>
        <w:b/>
        <w:sz w:val="18"/>
        <w:lang w:val="fr-FR"/>
      </w:rPr>
      <w:instrText xml:space="preserve"> PAGE  \* MERGEFORMAT </w:instrText>
    </w:r>
    <w:r w:rsidRPr="0018568C">
      <w:rPr>
        <w:b/>
        <w:sz w:val="18"/>
        <w:lang w:val="fr-FR"/>
      </w:rPr>
      <w:fldChar w:fldCharType="separate"/>
    </w:r>
    <w:r w:rsidRPr="0018568C">
      <w:rPr>
        <w:b/>
        <w:sz w:val="18"/>
        <w:lang w:val="fr-FR"/>
      </w:rPr>
      <w:t>2</w:t>
    </w:r>
    <w:r w:rsidRPr="0018568C">
      <w:rPr>
        <w:b/>
        <w:sz w:val="18"/>
        <w:lang w:val="fr-FR"/>
      </w:rPr>
      <w:fldChar w:fldCharType="end"/>
    </w:r>
    <w:r w:rsidRPr="0018568C">
      <w:rPr>
        <w:sz w:val="18"/>
        <w:lang w:val="fr-FR"/>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033D" w:rsidRPr="0018568C" w:rsidRDefault="0071033D" w:rsidP="0018568C">
    <w:pPr>
      <w:tabs>
        <w:tab w:val="right" w:pos="9638"/>
      </w:tabs>
      <w:spacing w:line="240" w:lineRule="auto"/>
      <w:jc w:val="right"/>
      <w:rPr>
        <w:b/>
        <w:sz w:val="18"/>
        <w:lang w:val="fr-FR"/>
      </w:rPr>
    </w:pPr>
    <w:r w:rsidRPr="0018568C">
      <w:rPr>
        <w:b/>
        <w:sz w:val="18"/>
        <w:lang w:val="fr-FR"/>
      </w:rPr>
      <w:fldChar w:fldCharType="begin"/>
    </w:r>
    <w:r w:rsidRPr="0018568C">
      <w:rPr>
        <w:b/>
        <w:sz w:val="18"/>
        <w:lang w:val="fr-FR"/>
      </w:rPr>
      <w:instrText xml:space="preserve"> PAGE  \* MERGEFORMAT </w:instrText>
    </w:r>
    <w:r w:rsidRPr="0018568C">
      <w:rPr>
        <w:b/>
        <w:sz w:val="18"/>
        <w:lang w:val="fr-FR"/>
      </w:rPr>
      <w:fldChar w:fldCharType="separate"/>
    </w:r>
    <w:r w:rsidRPr="0018568C">
      <w:rPr>
        <w:b/>
        <w:sz w:val="18"/>
        <w:lang w:val="fr-FR"/>
      </w:rPr>
      <w:t>3</w:t>
    </w:r>
    <w:r w:rsidRPr="0018568C">
      <w:rPr>
        <w:b/>
        <w:sz w:val="18"/>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033D" w:rsidRDefault="0071033D" w:rsidP="007D4872">
    <w:pPr>
      <w:tabs>
        <w:tab w:val="center" w:pos="4536"/>
        <w:tab w:val="right" w:pos="9072"/>
      </w:tabs>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033D" w:rsidRPr="00212FEA" w:rsidRDefault="0071033D" w:rsidP="00212FEA">
    <w:pPr>
      <w:pStyle w:val="Footer"/>
    </w:pPr>
    <w:r>
      <w:rPr>
        <w:noProof/>
        <w:lang w:val="fr-FR" w:eastAsia="fr-FR"/>
      </w:rPr>
      <mc:AlternateContent>
        <mc:Choice Requires="wps">
          <w:drawing>
            <wp:anchor distT="0" distB="0" distL="114300" distR="114300" simplePos="0" relativeHeight="251682304" behindDoc="0" locked="0" layoutInCell="1" allowOverlap="1" wp14:anchorId="54610744" wp14:editId="2960941F">
              <wp:simplePos x="0" y="0"/>
              <wp:positionH relativeFrom="margin">
                <wp:posOffset>-431800</wp:posOffset>
              </wp:positionH>
              <wp:positionV relativeFrom="margin">
                <wp:posOffset>0</wp:posOffset>
              </wp:positionV>
              <wp:extent cx="222885" cy="6120130"/>
              <wp:effectExtent l="0" t="0" r="5715" b="1397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85" cy="6120130"/>
                      </a:xfrm>
                      <a:prstGeom prst="rect">
                        <a:avLst/>
                      </a:prstGeom>
                      <a:noFill/>
                      <a:ln w="9525" cap="flat" cmpd="sng" algn="ctr">
                        <a:noFill/>
                        <a:prstDash val="solid"/>
                        <a:round/>
                        <a:headEnd type="none" w="med" len="med"/>
                        <a:tailEnd type="none" w="med" len="med"/>
                      </a:ln>
                    </wps:spPr>
                    <wps:txbx>
                      <w:txbxContent>
                        <w:p w:rsidR="0071033D" w:rsidRPr="004169F3" w:rsidRDefault="0071033D" w:rsidP="00212FEA">
                          <w:pPr>
                            <w:pStyle w:val="Footer"/>
                            <w:tabs>
                              <w:tab w:val="right" w:pos="9638"/>
                            </w:tabs>
                            <w:rPr>
                              <w:vanish/>
                            </w:rPr>
                          </w:pPr>
                          <w:r w:rsidRPr="004169F3">
                            <w:rPr>
                              <w:b/>
                              <w:vanish/>
                              <w:sz w:val="18"/>
                            </w:rPr>
                            <w:fldChar w:fldCharType="begin"/>
                          </w:r>
                          <w:r w:rsidRPr="004169F3">
                            <w:rPr>
                              <w:b/>
                              <w:vanish/>
                              <w:sz w:val="18"/>
                            </w:rPr>
                            <w:instrText xml:space="preserve"> PAGE  \* MERGEFORMAT </w:instrText>
                          </w:r>
                          <w:r w:rsidRPr="004169F3">
                            <w:rPr>
                              <w:b/>
                              <w:vanish/>
                              <w:sz w:val="18"/>
                            </w:rPr>
                            <w:fldChar w:fldCharType="separate"/>
                          </w:r>
                          <w:r>
                            <w:rPr>
                              <w:b/>
                              <w:noProof/>
                              <w:vanish/>
                              <w:sz w:val="18"/>
                            </w:rPr>
                            <w:t>34</w:t>
                          </w:r>
                          <w:r w:rsidRPr="004169F3">
                            <w:rPr>
                              <w:b/>
                              <w:vanish/>
                              <w:sz w:val="18"/>
                            </w:rPr>
                            <w:fldChar w:fldCharType="end"/>
                          </w:r>
                          <w:r w:rsidRPr="004169F3">
                            <w:rPr>
                              <w:vanish/>
                              <w:sz w:val="18"/>
                            </w:rPr>
                            <w:tab/>
                          </w:r>
                        </w:p>
                        <w:p w:rsidR="0071033D" w:rsidRPr="004169F3" w:rsidRDefault="0071033D">
                          <w:pPr>
                            <w:rPr>
                              <w:vanish/>
                            </w:rPr>
                          </w:pP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54610744" id="_x0000_t202" coordsize="21600,21600" o:spt="202" path="m,l,21600r21600,l21600,xe">
              <v:stroke joinstyle="miter"/>
              <v:path gradientshapeok="t" o:connecttype="rect"/>
            </v:shapetype>
            <v:shape id="Text Box 8" o:spid="_x0000_s1028" type="#_x0000_t202" style="position:absolute;margin-left:-34pt;margin-top:0;width:17.55pt;height:481.9pt;z-index:25168230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" filled="f" stroked="f">
              <v:stroke joinstyle="round"/>
              <v:textbox style="layout-flow:vertical" inset="0,0,0,0">
                <w:txbxContent>
                  <w:p w:rsidR="0071033D" w:rsidRPr="004169F3" w:rsidRDefault="0071033D" w:rsidP="00212FEA">
                    <w:pPr>
                      <w:pStyle w:val="Footer"/>
                      <w:tabs>
                        <w:tab w:val="right" w:pos="9638"/>
                      </w:tabs>
                      <w:rPr>
                        <w:vanish/>
                      </w:rPr>
                    </w:pPr>
                    <w:r w:rsidRPr="004169F3">
                      <w:rPr>
                        <w:b/>
                        <w:vanish/>
                        <w:sz w:val="18"/>
                      </w:rPr>
                      <w:fldChar w:fldCharType="begin"/>
                    </w:r>
                    <w:r w:rsidRPr="004169F3">
                      <w:rPr>
                        <w:b/>
                        <w:vanish/>
                        <w:sz w:val="18"/>
                      </w:rPr>
                      <w:instrText xml:space="preserve"> PAGE  \* MERGEFORMAT </w:instrText>
                    </w:r>
                    <w:r w:rsidRPr="004169F3">
                      <w:rPr>
                        <w:b/>
                        <w:vanish/>
                        <w:sz w:val="18"/>
                      </w:rPr>
                      <w:fldChar w:fldCharType="separate"/>
                    </w:r>
                    <w:r>
                      <w:rPr>
                        <w:b/>
                        <w:noProof/>
                        <w:vanish/>
                        <w:sz w:val="18"/>
                      </w:rPr>
                      <w:t>34</w:t>
                    </w:r>
                    <w:r w:rsidRPr="004169F3">
                      <w:rPr>
                        <w:b/>
                        <w:vanish/>
                        <w:sz w:val="18"/>
                      </w:rPr>
                      <w:fldChar w:fldCharType="end"/>
                    </w:r>
                    <w:r w:rsidRPr="004169F3">
                      <w:rPr>
                        <w:vanish/>
                        <w:sz w:val="18"/>
                      </w:rPr>
                      <w:tab/>
                    </w:r>
                  </w:p>
                  <w:p w:rsidR="0071033D" w:rsidRPr="004169F3" w:rsidRDefault="0071033D">
                    <w:pPr>
                      <w:rPr>
                        <w:vanish/>
                      </w:rPr>
                    </w:pPr>
                  </w:p>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07F8" w:rsidRPr="005507F8" w:rsidRDefault="005507F8" w:rsidP="005507F8">
    <w:pPr>
      <w:pStyle w:val="Footer"/>
    </w:pPr>
    <w:r>
      <w:rPr>
        <w:noProof/>
      </w:rPr>
      <mc:AlternateContent>
        <mc:Choice Requires="wps">
          <w:drawing>
            <wp:anchor distT="0" distB="0" distL="114300" distR="114300" simplePos="0" relativeHeight="251662336" behindDoc="0" locked="0" layoutInCell="1" allowOverlap="1">
              <wp:simplePos x="0" y="0"/>
              <wp:positionH relativeFrom="margin">
                <wp:posOffset>-431800</wp:posOffset>
              </wp:positionH>
              <wp:positionV relativeFrom="margin">
                <wp:posOffset>0</wp:posOffset>
              </wp:positionV>
              <wp:extent cx="222885" cy="6120130"/>
              <wp:effectExtent l="0" t="0" r="5715" b="1397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85" cy="6120130"/>
                      </a:xfrm>
                      <a:prstGeom prst="rect">
                        <a:avLst/>
                      </a:prstGeom>
                      <a:noFill/>
                      <a:ln w="9525" cap="flat" cmpd="sng" algn="ctr">
                        <a:noFill/>
                        <a:prstDash val="solid"/>
                        <a:round/>
                        <a:headEnd type="none" w="med" len="med"/>
                        <a:tailEnd type="none" w="med" len="med"/>
                      </a:ln>
                    </wps:spPr>
                    <wps:txbx>
                      <w:txbxContent>
                        <w:p w:rsidR="005507F8" w:rsidRPr="0018568C" w:rsidRDefault="005507F8" w:rsidP="005507F8">
                          <w:pPr>
                            <w:tabs>
                              <w:tab w:val="right" w:pos="9638"/>
                            </w:tabs>
                            <w:spacing w:line="240" w:lineRule="auto"/>
                            <w:jc w:val="right"/>
                            <w:rPr>
                              <w:b/>
                              <w:sz w:val="18"/>
                              <w:lang w:val="fr-FR"/>
                            </w:rPr>
                          </w:pPr>
                          <w:r w:rsidRPr="0018568C">
                            <w:rPr>
                              <w:b/>
                              <w:sz w:val="18"/>
                              <w:lang w:val="fr-FR"/>
                            </w:rPr>
                            <w:fldChar w:fldCharType="begin"/>
                          </w:r>
                          <w:r w:rsidRPr="0018568C">
                            <w:rPr>
                              <w:b/>
                              <w:sz w:val="18"/>
                              <w:lang w:val="fr-FR"/>
                            </w:rPr>
                            <w:instrText xml:space="preserve"> PAGE  \* MERGEFORMAT </w:instrText>
                          </w:r>
                          <w:r w:rsidRPr="0018568C">
                            <w:rPr>
                              <w:b/>
                              <w:sz w:val="18"/>
                              <w:lang w:val="fr-FR"/>
                            </w:rPr>
                            <w:fldChar w:fldCharType="separate"/>
                          </w:r>
                          <w:r>
                            <w:rPr>
                              <w:b/>
                              <w:sz w:val="18"/>
                              <w:lang w:val="fr-FR"/>
                            </w:rPr>
                            <w:t>31</w:t>
                          </w:r>
                          <w:r w:rsidRPr="0018568C">
                            <w:rPr>
                              <w:b/>
                              <w:sz w:val="18"/>
                              <w:lang w:val="fr-FR"/>
                            </w:rPr>
                            <w:fldChar w:fldCharType="end"/>
                          </w:r>
                        </w:p>
                        <w:p w:rsidR="005507F8" w:rsidRDefault="005507F8"/>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1" o:spid="_x0000_s1029" type="#_x0000_t202" style="position:absolute;margin-left:-34pt;margin-top:0;width:17.55pt;height:481.9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" filled="f" stroked="f">
              <v:stroke joinstyle="round"/>
              <v:textbox style="layout-flow:vertical" inset="0,0,0,0">
                <w:txbxContent>
                  <w:p w:rsidR="005507F8" w:rsidRPr="0018568C" w:rsidRDefault="005507F8" w:rsidP="005507F8">
                    <w:pPr>
                      <w:tabs>
                        <w:tab w:val="right" w:pos="9638"/>
                      </w:tabs>
                      <w:spacing w:line="240" w:lineRule="auto"/>
                      <w:jc w:val="right"/>
                      <w:rPr>
                        <w:b/>
                        <w:sz w:val="18"/>
                        <w:lang w:val="fr-FR"/>
                      </w:rPr>
                    </w:pPr>
                    <w:r w:rsidRPr="0018568C">
                      <w:rPr>
                        <w:b/>
                        <w:sz w:val="18"/>
                        <w:lang w:val="fr-FR"/>
                      </w:rPr>
                      <w:fldChar w:fldCharType="begin"/>
                    </w:r>
                    <w:r w:rsidRPr="0018568C">
                      <w:rPr>
                        <w:b/>
                        <w:sz w:val="18"/>
                        <w:lang w:val="fr-FR"/>
                      </w:rPr>
                      <w:instrText xml:space="preserve"> PAGE  \* MERGEFORMAT </w:instrText>
                    </w:r>
                    <w:r w:rsidRPr="0018568C">
                      <w:rPr>
                        <w:b/>
                        <w:sz w:val="18"/>
                        <w:lang w:val="fr-FR"/>
                      </w:rPr>
                      <w:fldChar w:fldCharType="separate"/>
                    </w:r>
                    <w:r>
                      <w:rPr>
                        <w:b/>
                        <w:sz w:val="18"/>
                        <w:lang w:val="fr-FR"/>
                      </w:rPr>
                      <w:t>31</w:t>
                    </w:r>
                    <w:r w:rsidRPr="0018568C">
                      <w:rPr>
                        <w:b/>
                        <w:sz w:val="18"/>
                        <w:lang w:val="fr-FR"/>
                      </w:rPr>
                      <w:fldChar w:fldCharType="end"/>
                    </w:r>
                  </w:p>
                  <w:p w:rsidR="005507F8" w:rsidRDefault="005507F8"/>
                </w:txbxContent>
              </v:textbox>
              <w10:wrap anchorx="margin" anchory="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033D" w:rsidRPr="00F83C92" w:rsidRDefault="00F83C92" w:rsidP="00F83C92">
    <w:pPr>
      <w:tabs>
        <w:tab w:val="right" w:pos="9638"/>
      </w:tabs>
      <w:spacing w:line="240" w:lineRule="auto"/>
      <w:rPr>
        <w:sz w:val="16"/>
        <w:lang w:val="fr-FR"/>
      </w:rPr>
    </w:pPr>
    <w:r w:rsidRPr="0018568C">
      <w:rPr>
        <w:b/>
        <w:sz w:val="18"/>
        <w:lang w:val="fr-FR"/>
      </w:rPr>
      <w:fldChar w:fldCharType="begin"/>
    </w:r>
    <w:r w:rsidRPr="0018568C">
      <w:rPr>
        <w:b/>
        <w:sz w:val="18"/>
        <w:lang w:val="fr-FR"/>
      </w:rPr>
      <w:instrText xml:space="preserve"> PAGE  \* MERGEFORMAT </w:instrText>
    </w:r>
    <w:r w:rsidRPr="0018568C">
      <w:rPr>
        <w:b/>
        <w:sz w:val="18"/>
        <w:lang w:val="fr-FR"/>
      </w:rPr>
      <w:fldChar w:fldCharType="separate"/>
    </w:r>
    <w:r>
      <w:rPr>
        <w:b/>
        <w:sz w:val="18"/>
        <w:lang w:val="fr-FR"/>
      </w:rPr>
      <w:t>28</w:t>
    </w:r>
    <w:r w:rsidRPr="0018568C">
      <w:rPr>
        <w:b/>
        <w:sz w:val="18"/>
        <w:lang w:val="fr-FR"/>
      </w:rPr>
      <w:fldChar w:fldCharType="end"/>
    </w:r>
    <w:r w:rsidRPr="0018568C">
      <w:rPr>
        <w:sz w:val="18"/>
        <w:lang w:val="fr-FR"/>
      </w:rP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033D" w:rsidRPr="00F83C92" w:rsidRDefault="00F83C92" w:rsidP="00F83C92">
    <w:pPr>
      <w:tabs>
        <w:tab w:val="right" w:pos="9638"/>
      </w:tabs>
      <w:spacing w:line="240" w:lineRule="auto"/>
      <w:jc w:val="right"/>
      <w:rPr>
        <w:sz w:val="16"/>
        <w:lang w:val="fr-FR"/>
      </w:rPr>
    </w:pPr>
    <w:r w:rsidRPr="0018568C">
      <w:rPr>
        <w:b/>
        <w:sz w:val="18"/>
        <w:lang w:val="fr-FR"/>
      </w:rPr>
      <w:fldChar w:fldCharType="begin"/>
    </w:r>
    <w:r w:rsidRPr="0018568C">
      <w:rPr>
        <w:b/>
        <w:sz w:val="18"/>
        <w:lang w:val="fr-FR"/>
      </w:rPr>
      <w:instrText xml:space="preserve"> PAGE  \* MERGEFORMAT </w:instrText>
    </w:r>
    <w:r w:rsidRPr="0018568C">
      <w:rPr>
        <w:b/>
        <w:sz w:val="18"/>
        <w:lang w:val="fr-FR"/>
      </w:rPr>
      <w:fldChar w:fldCharType="separate"/>
    </w:r>
    <w:r>
      <w:rPr>
        <w:b/>
        <w:sz w:val="18"/>
        <w:lang w:val="fr-FR"/>
      </w:rPr>
      <w:t>54</w:t>
    </w:r>
    <w:r w:rsidRPr="0018568C">
      <w:rPr>
        <w:b/>
        <w:sz w:val="18"/>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033D" w:rsidRPr="00D27D5E" w:rsidRDefault="0071033D" w:rsidP="00D27D5E">
      <w:pPr>
        <w:tabs>
          <w:tab w:val="right" w:pos="2155"/>
        </w:tabs>
        <w:spacing w:after="80"/>
        <w:ind w:left="680"/>
        <w:rPr>
          <w:u w:val="single"/>
        </w:rPr>
      </w:pPr>
      <w:r>
        <w:rPr>
          <w:u w:val="single"/>
        </w:rPr>
        <w:tab/>
      </w:r>
    </w:p>
  </w:footnote>
  <w:footnote w:type="continuationSeparator" w:id="0">
    <w:p w:rsidR="0071033D" w:rsidRPr="00A80554" w:rsidRDefault="0071033D" w:rsidP="00A80554">
      <w:pPr>
        <w:tabs>
          <w:tab w:val="left" w:pos="2155"/>
        </w:tabs>
        <w:spacing w:after="80"/>
        <w:ind w:left="680"/>
        <w:rPr>
          <w:u w:val="single"/>
        </w:rPr>
      </w:pPr>
      <w:r w:rsidRPr="00A80554">
        <w:rPr>
          <w:u w:val="single"/>
        </w:rPr>
        <w:tab/>
      </w:r>
    </w:p>
  </w:footnote>
  <w:footnote w:type="continuationNotice" w:id="1">
    <w:p w:rsidR="0071033D" w:rsidRDefault="0071033D"/>
  </w:footnote>
  <w:footnote w:id="2">
    <w:p w:rsidR="0071033D" w:rsidRPr="002C0963" w:rsidRDefault="0071033D" w:rsidP="0018568C">
      <w:pPr>
        <w:pStyle w:val="FootnoteText"/>
      </w:pPr>
      <w:r>
        <w:rPr>
          <w:rStyle w:val="FootnoteReference"/>
        </w:rPr>
        <w:tab/>
      </w:r>
      <w:r w:rsidRPr="002C0963">
        <w:rPr>
          <w:rStyle w:val="FootnoteReference"/>
          <w:sz w:val="20"/>
          <w:vertAlign w:val="baseline"/>
        </w:rPr>
        <w:t>*</w:t>
      </w:r>
      <w:r>
        <w:rPr>
          <w:rStyle w:val="FootnoteReference"/>
          <w:sz w:val="20"/>
          <w:vertAlign w:val="baseline"/>
        </w:rPr>
        <w:tab/>
      </w:r>
      <w:r w:rsidRPr="002C0963">
        <w:t>Diffusé en langue allemande par la Commission centrale pour la navigation du Rhin sous la cote CCNR/ZKR/ADN/WP.15/AC.2/2019/</w:t>
      </w:r>
      <w:r>
        <w:t>7</w:t>
      </w:r>
      <w:r w:rsidRPr="002C0963">
        <w:t>.</w:t>
      </w:r>
    </w:p>
  </w:footnote>
  <w:footnote w:id="3">
    <w:p w:rsidR="0071033D" w:rsidRPr="002C0963" w:rsidRDefault="0071033D" w:rsidP="0018568C">
      <w:pPr>
        <w:pStyle w:val="FootnoteText"/>
      </w:pPr>
      <w:r>
        <w:rPr>
          <w:sz w:val="20"/>
        </w:rPr>
        <w:tab/>
      </w:r>
      <w:r w:rsidRPr="002C0963">
        <w:rPr>
          <w:rStyle w:val="FootnoteReference"/>
          <w:sz w:val="20"/>
          <w:vertAlign w:val="baseline"/>
        </w:rPr>
        <w:t>**</w:t>
      </w:r>
      <w:r w:rsidRPr="002C0963">
        <w:rPr>
          <w:sz w:val="20"/>
        </w:rPr>
        <w:t xml:space="preserve"> </w:t>
      </w:r>
      <w:r>
        <w:rPr>
          <w:sz w:val="20"/>
        </w:rPr>
        <w:tab/>
      </w:r>
      <w:r w:rsidRPr="002C0963">
        <w:t>Conformément au programme de travail du Comité des transports intérieurs pour 2018-2019 (ECE/TRANS/2018/21/Add.1, (9.3)).</w:t>
      </w:r>
    </w:p>
  </w:footnote>
  <w:footnote w:id="4">
    <w:p w:rsidR="0071033D" w:rsidRPr="00322FDA" w:rsidRDefault="0071033D" w:rsidP="004A26D8">
      <w:pPr>
        <w:pStyle w:val="FootnoteText"/>
        <w:tabs>
          <w:tab w:val="clear" w:pos="1021"/>
          <w:tab w:val="left" w:pos="1418"/>
        </w:tabs>
        <w:ind w:firstLine="0"/>
        <w:rPr>
          <w:lang w:val="fr-FR"/>
        </w:rPr>
      </w:pPr>
      <w:r w:rsidRPr="00322FDA">
        <w:rPr>
          <w:rStyle w:val="FootnoteReference"/>
          <w:szCs w:val="18"/>
          <w:lang w:val="fr-FR"/>
        </w:rPr>
        <w:t>1)</w:t>
      </w:r>
      <w:r w:rsidRPr="00322FDA">
        <w:rPr>
          <w:lang w:val="fr-FR"/>
        </w:rPr>
        <w:t xml:space="preserve"> </w:t>
      </w:r>
      <w:r w:rsidRPr="00322FDA">
        <w:rPr>
          <w:lang w:val="fr-FR"/>
        </w:rPr>
        <w:tab/>
        <w:t>Biffer ce qui ne convient pas.</w:t>
      </w:r>
    </w:p>
  </w:footnote>
  <w:footnote w:id="5">
    <w:p w:rsidR="0071033D" w:rsidRPr="00322FDA" w:rsidRDefault="0071033D" w:rsidP="004A26D8">
      <w:pPr>
        <w:pStyle w:val="FootnoteText"/>
        <w:tabs>
          <w:tab w:val="clear" w:pos="1021"/>
          <w:tab w:val="left" w:pos="1418"/>
        </w:tabs>
        <w:ind w:firstLine="0"/>
        <w:rPr>
          <w:ins w:id="153" w:author="Martine Moench" w:date="2018-10-08T09:03:00Z"/>
          <w:lang w:val="fr-FR"/>
        </w:rPr>
      </w:pPr>
      <w:r w:rsidRPr="00322FDA">
        <w:rPr>
          <w:rStyle w:val="FootnoteReference"/>
          <w:szCs w:val="18"/>
          <w:lang w:val="fr-FR"/>
        </w:rPr>
        <w:t>2)</w:t>
      </w:r>
      <w:r w:rsidRPr="00322FDA">
        <w:rPr>
          <w:lang w:val="fr-FR"/>
        </w:rPr>
        <w:t xml:space="preserve"> </w:t>
      </w:r>
      <w:r w:rsidRPr="00322FDA">
        <w:rPr>
          <w:lang w:val="fr-FR"/>
        </w:rPr>
        <w:tab/>
        <w:t>Si les citernes ne sont pas toutes du même type, voir page 3.</w:t>
      </w:r>
    </w:p>
    <w:p w:rsidR="0071033D" w:rsidRPr="00322FDA" w:rsidRDefault="0071033D" w:rsidP="004A26D8">
      <w:pPr>
        <w:pStyle w:val="FootnoteText"/>
        <w:tabs>
          <w:tab w:val="clear" w:pos="1021"/>
          <w:tab w:val="left" w:pos="1418"/>
        </w:tabs>
        <w:ind w:firstLine="0"/>
        <w:rPr>
          <w:lang w:val="fr-FR"/>
        </w:rPr>
      </w:pPr>
      <w:ins w:id="154" w:author="Martine Moench" w:date="2018-10-08T09:03:00Z">
        <w:r w:rsidRPr="00322FDA">
          <w:rPr>
            <w:vertAlign w:val="superscript"/>
            <w:lang w:val="fr-FR"/>
          </w:rPr>
          <w:t>3)</w:t>
        </w:r>
        <w:r w:rsidRPr="00322FDA">
          <w:rPr>
            <w:lang w:val="fr-FR"/>
          </w:rPr>
          <w:t xml:space="preserve"> </w:t>
        </w:r>
        <w:r w:rsidRPr="00322FDA">
          <w:rPr>
            <w:lang w:val="fr-FR"/>
          </w:rPr>
          <w:tab/>
          <w:t>Pour «x» inscrire l’indication correspondante.</w:t>
        </w:r>
      </w:ins>
    </w:p>
  </w:footnote>
  <w:footnote w:id="6">
    <w:p w:rsidR="0071033D" w:rsidRPr="003A2A43" w:rsidRDefault="0071033D" w:rsidP="004A33D3">
      <w:pPr>
        <w:pStyle w:val="FootnoteText"/>
        <w:tabs>
          <w:tab w:val="clear" w:pos="1021"/>
        </w:tabs>
        <w:ind w:firstLine="0"/>
        <w:rPr>
          <w:lang w:val="fr-FR"/>
        </w:rPr>
      </w:pPr>
      <w:r w:rsidRPr="003A2A43">
        <w:rPr>
          <w:rStyle w:val="FootnoteReference"/>
          <w:szCs w:val="18"/>
          <w:lang w:val="fr-FR"/>
        </w:rPr>
        <w:t>1)</w:t>
      </w:r>
      <w:r w:rsidRPr="003A2A43">
        <w:rPr>
          <w:lang w:val="fr-FR"/>
        </w:rPr>
        <w:t xml:space="preserve"> </w:t>
      </w:r>
      <w:r w:rsidRPr="003A2A43">
        <w:rPr>
          <w:lang w:val="fr-FR"/>
        </w:rPr>
        <w:tab/>
      </w:r>
      <w:r w:rsidRPr="003A2A43">
        <w:t>Biffer</w:t>
      </w:r>
      <w:r w:rsidRPr="003A2A43">
        <w:rPr>
          <w:lang w:val="fr-FR"/>
        </w:rPr>
        <w:t xml:space="preserve"> ce qui ne convient pas.</w:t>
      </w:r>
    </w:p>
  </w:footnote>
  <w:footnote w:id="7">
    <w:p w:rsidR="0071033D" w:rsidRPr="003A2A43" w:rsidRDefault="0071033D" w:rsidP="004A33D3">
      <w:pPr>
        <w:pStyle w:val="FootnoteText"/>
        <w:tabs>
          <w:tab w:val="clear" w:pos="1021"/>
        </w:tabs>
        <w:ind w:firstLine="0"/>
        <w:rPr>
          <w:ins w:id="198" w:author="Martine Moench" w:date="2018-10-05T15:39:00Z"/>
          <w:lang w:val="fr-FR"/>
        </w:rPr>
      </w:pPr>
      <w:r w:rsidRPr="003A2A43">
        <w:rPr>
          <w:rStyle w:val="FootnoteReference"/>
          <w:szCs w:val="18"/>
          <w:lang w:val="fr-FR"/>
        </w:rPr>
        <w:t>2)</w:t>
      </w:r>
      <w:r w:rsidRPr="003A2A43">
        <w:rPr>
          <w:lang w:val="fr-FR"/>
        </w:rPr>
        <w:t xml:space="preserve"> </w:t>
      </w:r>
      <w:r w:rsidRPr="003A2A43">
        <w:rPr>
          <w:lang w:val="fr-FR"/>
        </w:rPr>
        <w:tab/>
        <w:t>Si les citernes ne sont pas toutes du même type, voir page 3.</w:t>
      </w:r>
    </w:p>
    <w:p w:rsidR="0071033D" w:rsidRPr="003A2A43" w:rsidRDefault="0071033D" w:rsidP="004A33D3">
      <w:pPr>
        <w:pStyle w:val="FootnoteText"/>
        <w:tabs>
          <w:tab w:val="clear" w:pos="1021"/>
        </w:tabs>
        <w:ind w:firstLine="0"/>
        <w:rPr>
          <w:ins w:id="199" w:author="Martine Moench" w:date="2018-10-05T15:39:00Z"/>
          <w:lang w:val="fr-FR"/>
        </w:rPr>
      </w:pPr>
      <w:ins w:id="200" w:author="Martine Moench" w:date="2018-10-05T15:39:00Z">
        <w:r w:rsidRPr="003A2A43">
          <w:rPr>
            <w:vertAlign w:val="superscript"/>
            <w:lang w:val="fr-FR"/>
          </w:rPr>
          <w:t>3)</w:t>
        </w:r>
        <w:r w:rsidRPr="003A2A43">
          <w:rPr>
            <w:lang w:val="fr-FR"/>
          </w:rPr>
          <w:t xml:space="preserve"> </w:t>
        </w:r>
      </w:ins>
      <w:r w:rsidRPr="003A2A43">
        <w:rPr>
          <w:lang w:val="fr-FR"/>
        </w:rPr>
        <w:tab/>
      </w:r>
      <w:ins w:id="201" w:author="Martine Moench" w:date="2018-10-05T15:39:00Z">
        <w:r w:rsidRPr="003A2A43">
          <w:rPr>
            <w:lang w:val="fr-FR"/>
          </w:rPr>
          <w:t>Pour «x» inscrire l’indication correspondante.</w:t>
        </w:r>
      </w:ins>
    </w:p>
    <w:p w:rsidR="0071033D" w:rsidRPr="003A2A43" w:rsidRDefault="0071033D" w:rsidP="00516256">
      <w:pPr>
        <w:pStyle w:val="FootnoteText"/>
        <w:rPr>
          <w:lang w:val="fr-FR"/>
        </w:rPr>
      </w:pPr>
    </w:p>
  </w:footnote>
  <w:footnote w:id="8">
    <w:p w:rsidR="0071033D" w:rsidRPr="00865B9D" w:rsidRDefault="0071033D" w:rsidP="003574FE">
      <w:pPr>
        <w:pStyle w:val="FootnoteText"/>
        <w:tabs>
          <w:tab w:val="clear" w:pos="1021"/>
        </w:tabs>
        <w:ind w:left="851" w:firstLine="0"/>
        <w:rPr>
          <w:lang w:val="fr-FR"/>
        </w:rPr>
      </w:pPr>
      <w:r w:rsidRPr="00865B9D">
        <w:rPr>
          <w:rStyle w:val="FootnoteReference"/>
          <w:szCs w:val="18"/>
          <w:lang w:val="fr-FR"/>
        </w:rPr>
        <w:t>1)</w:t>
      </w:r>
      <w:r w:rsidRPr="00865B9D">
        <w:rPr>
          <w:lang w:val="fr-FR"/>
        </w:rPr>
        <w:t xml:space="preserve"> </w:t>
      </w:r>
      <w:r w:rsidRPr="00865B9D">
        <w:rPr>
          <w:lang w:val="fr-FR"/>
        </w:rPr>
        <w:tab/>
        <w:t xml:space="preserve">Biffer ce qui ne </w:t>
      </w:r>
      <w:r w:rsidRPr="00865B9D">
        <w:t>convient</w:t>
      </w:r>
      <w:r w:rsidRPr="00865B9D">
        <w:rPr>
          <w:lang w:val="fr-FR"/>
        </w:rPr>
        <w:t xml:space="preserve"> pas.</w:t>
      </w:r>
    </w:p>
  </w:footnote>
  <w:footnote w:id="9">
    <w:p w:rsidR="0071033D" w:rsidRPr="00865B9D" w:rsidRDefault="0071033D" w:rsidP="003574FE">
      <w:pPr>
        <w:pStyle w:val="FootnoteText"/>
        <w:tabs>
          <w:tab w:val="clear" w:pos="1021"/>
        </w:tabs>
        <w:ind w:left="851" w:firstLine="0"/>
        <w:rPr>
          <w:ins w:id="248" w:author="Martine Moench" w:date="2018-10-05T15:31:00Z"/>
          <w:lang w:val="fr-FR"/>
        </w:rPr>
      </w:pPr>
      <w:r w:rsidRPr="00865B9D">
        <w:rPr>
          <w:rStyle w:val="FootnoteReference"/>
          <w:szCs w:val="18"/>
          <w:lang w:val="fr-FR"/>
        </w:rPr>
        <w:t>2)</w:t>
      </w:r>
      <w:r w:rsidRPr="00865B9D">
        <w:rPr>
          <w:lang w:val="fr-FR"/>
        </w:rPr>
        <w:t xml:space="preserve"> </w:t>
      </w:r>
      <w:r w:rsidRPr="00865B9D">
        <w:rPr>
          <w:lang w:val="fr-FR"/>
        </w:rPr>
        <w:tab/>
        <w:t xml:space="preserve">Si les citernes ne sont pas toutes du même type, voir </w:t>
      </w:r>
      <w:r w:rsidRPr="00865B9D">
        <w:t>page</w:t>
      </w:r>
      <w:r w:rsidRPr="00865B9D">
        <w:rPr>
          <w:lang w:val="fr-FR"/>
        </w:rPr>
        <w:t xml:space="preserve"> 3.</w:t>
      </w:r>
    </w:p>
    <w:p w:rsidR="0071033D" w:rsidRPr="00865B9D" w:rsidRDefault="0071033D" w:rsidP="003574FE">
      <w:pPr>
        <w:pStyle w:val="FootnoteText"/>
        <w:tabs>
          <w:tab w:val="clear" w:pos="1021"/>
        </w:tabs>
        <w:ind w:left="851" w:firstLine="0"/>
        <w:rPr>
          <w:ins w:id="249" w:author="Martine Moench" w:date="2018-10-05T15:31:00Z"/>
          <w:lang w:val="fr-FR"/>
        </w:rPr>
      </w:pPr>
      <w:ins w:id="250" w:author="Martine Moench" w:date="2018-10-05T15:31:00Z">
        <w:r w:rsidRPr="00865B9D">
          <w:rPr>
            <w:vertAlign w:val="superscript"/>
            <w:lang w:val="fr-FR"/>
          </w:rPr>
          <w:t>3)</w:t>
        </w:r>
        <w:r w:rsidRPr="00865B9D">
          <w:rPr>
            <w:lang w:val="fr-FR"/>
          </w:rPr>
          <w:t xml:space="preserve"> </w:t>
        </w:r>
      </w:ins>
      <w:r w:rsidRPr="00865B9D">
        <w:rPr>
          <w:lang w:val="fr-FR"/>
        </w:rPr>
        <w:tab/>
      </w:r>
      <w:ins w:id="251" w:author="Martine Moench" w:date="2018-10-05T15:31:00Z">
        <w:r w:rsidRPr="00865B9D">
          <w:rPr>
            <w:lang w:val="fr-FR"/>
          </w:rPr>
          <w:t>Pour «x» inscrire l’indication correspondante.</w:t>
        </w:r>
      </w:ins>
    </w:p>
    <w:p w:rsidR="0071033D" w:rsidRPr="00865B9D" w:rsidRDefault="0071033D" w:rsidP="003574FE">
      <w:pPr>
        <w:pStyle w:val="FootnoteText"/>
        <w:tabs>
          <w:tab w:val="clear" w:pos="1021"/>
        </w:tabs>
        <w:ind w:firstLine="0"/>
        <w:rPr>
          <w:lang w:val="fr-FR"/>
        </w:rPr>
      </w:pPr>
    </w:p>
  </w:footnote>
  <w:footnote w:id="10">
    <w:p w:rsidR="0071033D" w:rsidRPr="00865B9D" w:rsidRDefault="0071033D" w:rsidP="00C12B87">
      <w:pPr>
        <w:pStyle w:val="FootnoteText"/>
        <w:tabs>
          <w:tab w:val="clear" w:pos="1021"/>
          <w:tab w:val="left" w:pos="1701"/>
        </w:tabs>
        <w:ind w:firstLine="0"/>
      </w:pPr>
      <w:r w:rsidRPr="00865B9D">
        <w:rPr>
          <w:rStyle w:val="FootnoteReference"/>
          <w:szCs w:val="18"/>
          <w:lang w:val="fr-FR"/>
        </w:rPr>
        <w:t>1)</w:t>
      </w:r>
      <w:r w:rsidRPr="00865B9D">
        <w:rPr>
          <w:lang w:val="fr-FR"/>
        </w:rPr>
        <w:t xml:space="preserve"> </w:t>
      </w:r>
      <w:r w:rsidRPr="00865B9D">
        <w:tab/>
        <w:t>Biffer ce qui ne convient pas.</w:t>
      </w:r>
    </w:p>
  </w:footnote>
  <w:footnote w:id="11">
    <w:p w:rsidR="0071033D" w:rsidRPr="00865B9D" w:rsidRDefault="0071033D" w:rsidP="00C12B87">
      <w:pPr>
        <w:pStyle w:val="FootnoteText"/>
        <w:tabs>
          <w:tab w:val="clear" w:pos="1021"/>
          <w:tab w:val="left" w:pos="1701"/>
        </w:tabs>
        <w:ind w:firstLine="0"/>
        <w:rPr>
          <w:ins w:id="295" w:author="Martine Moench" w:date="2018-10-05T15:58:00Z"/>
          <w:lang w:val="fr-FR"/>
        </w:rPr>
      </w:pPr>
      <w:r w:rsidRPr="00865B9D">
        <w:rPr>
          <w:rStyle w:val="FootnoteReference"/>
        </w:rPr>
        <w:t>2)</w:t>
      </w:r>
      <w:r w:rsidRPr="00865B9D">
        <w:t xml:space="preserve"> </w:t>
      </w:r>
      <w:r w:rsidRPr="00865B9D">
        <w:tab/>
        <w:t>Si les citernes ne sont pas</w:t>
      </w:r>
      <w:r w:rsidRPr="00865B9D">
        <w:rPr>
          <w:lang w:val="fr-FR"/>
        </w:rPr>
        <w:t xml:space="preserve"> toutes du même type, voir page 3.</w:t>
      </w:r>
    </w:p>
    <w:p w:rsidR="0071033D" w:rsidRPr="00865B9D" w:rsidRDefault="0071033D" w:rsidP="00C12B87">
      <w:pPr>
        <w:pStyle w:val="FootnoteText"/>
        <w:tabs>
          <w:tab w:val="clear" w:pos="1021"/>
          <w:tab w:val="left" w:pos="1701"/>
        </w:tabs>
        <w:ind w:firstLine="0"/>
        <w:rPr>
          <w:ins w:id="296" w:author="Martine Moench" w:date="2018-10-05T15:59:00Z"/>
          <w:lang w:val="fr-FR"/>
        </w:rPr>
      </w:pPr>
      <w:ins w:id="297" w:author="Martine Moench" w:date="2018-10-05T15:59:00Z">
        <w:r w:rsidRPr="00865B9D">
          <w:rPr>
            <w:vertAlign w:val="superscript"/>
            <w:lang w:val="fr-FR"/>
          </w:rPr>
          <w:t>3)</w:t>
        </w:r>
        <w:r w:rsidRPr="00865B9D">
          <w:rPr>
            <w:lang w:val="fr-FR"/>
          </w:rPr>
          <w:t xml:space="preserve"> </w:t>
        </w:r>
      </w:ins>
      <w:r w:rsidRPr="00865B9D">
        <w:rPr>
          <w:lang w:val="fr-FR"/>
        </w:rPr>
        <w:tab/>
      </w:r>
      <w:ins w:id="298" w:author="Martine Moench" w:date="2018-10-05T15:59:00Z">
        <w:r w:rsidRPr="00865B9D">
          <w:rPr>
            <w:lang w:val="fr-FR"/>
          </w:rPr>
          <w:t>Pour «x» inscrire l’indication correspondante.</w:t>
        </w:r>
      </w:ins>
    </w:p>
    <w:p w:rsidR="0071033D" w:rsidRPr="00865B9D" w:rsidRDefault="0071033D" w:rsidP="00516256">
      <w:pPr>
        <w:pStyle w:val="FootnoteText"/>
        <w:rPr>
          <w:lang w:val="fr-FR"/>
        </w:rPr>
      </w:pPr>
    </w:p>
  </w:footnote>
  <w:footnote w:id="12">
    <w:p w:rsidR="0071033D" w:rsidRPr="00865B9D" w:rsidRDefault="0071033D" w:rsidP="00014379">
      <w:pPr>
        <w:pStyle w:val="FootnoteText"/>
        <w:ind w:firstLine="0"/>
      </w:pPr>
      <w:r w:rsidRPr="00865B9D">
        <w:rPr>
          <w:rStyle w:val="FootnoteReference"/>
        </w:rPr>
        <w:t>1)</w:t>
      </w:r>
      <w:r w:rsidRPr="00865B9D">
        <w:t xml:space="preserve"> </w:t>
      </w:r>
      <w:r w:rsidRPr="00865B9D">
        <w:tab/>
        <w:t>Biffer ce qui ne convient pas.</w:t>
      </w:r>
    </w:p>
  </w:footnote>
  <w:footnote w:id="13">
    <w:p w:rsidR="0071033D" w:rsidRPr="00865B9D" w:rsidRDefault="0071033D" w:rsidP="00014379">
      <w:pPr>
        <w:pStyle w:val="FootnoteText"/>
        <w:ind w:firstLine="0"/>
        <w:rPr>
          <w:lang w:val="fr-FR"/>
        </w:rPr>
      </w:pPr>
      <w:r w:rsidRPr="00865B9D">
        <w:rPr>
          <w:rStyle w:val="FootnoteReference"/>
        </w:rPr>
        <w:t>2)</w:t>
      </w:r>
      <w:r w:rsidRPr="00865B9D">
        <w:t xml:space="preserve"> </w:t>
      </w:r>
      <w:r w:rsidRPr="00865B9D">
        <w:tab/>
        <w:t>Si les citernes ne</w:t>
      </w:r>
      <w:r w:rsidRPr="00865B9D">
        <w:rPr>
          <w:lang w:val="fr-FR"/>
        </w:rPr>
        <w:t xml:space="preserve"> sont pas toutes du même type, voir page 3.</w:t>
      </w:r>
    </w:p>
    <w:p w:rsidR="0071033D" w:rsidRPr="00865B9D" w:rsidRDefault="0071033D" w:rsidP="00014379">
      <w:pPr>
        <w:pStyle w:val="FootnoteText"/>
        <w:tabs>
          <w:tab w:val="clear" w:pos="1021"/>
        </w:tabs>
        <w:ind w:firstLine="0"/>
        <w:rPr>
          <w:ins w:id="337" w:author="Martine Moench" w:date="2018-10-05T15:39:00Z"/>
          <w:lang w:val="fr-FR"/>
        </w:rPr>
      </w:pPr>
      <w:ins w:id="338" w:author="Martine Moench" w:date="2018-10-05T15:39:00Z">
        <w:r w:rsidRPr="00865B9D">
          <w:rPr>
            <w:vertAlign w:val="superscript"/>
            <w:lang w:val="fr-FR"/>
          </w:rPr>
          <w:t>3)</w:t>
        </w:r>
        <w:r w:rsidRPr="00865B9D">
          <w:rPr>
            <w:lang w:val="fr-FR"/>
          </w:rPr>
          <w:t xml:space="preserve"> </w:t>
        </w:r>
      </w:ins>
      <w:r w:rsidRPr="00865B9D">
        <w:rPr>
          <w:lang w:val="fr-FR"/>
        </w:rPr>
        <w:tab/>
      </w:r>
      <w:ins w:id="339" w:author="Martine Moench" w:date="2018-10-05T15:39:00Z">
        <w:r w:rsidRPr="00865B9D">
          <w:rPr>
            <w:lang w:val="fr-FR"/>
          </w:rPr>
          <w:t>Pour «x» inscrire l’indication correspondante.</w:t>
        </w:r>
      </w:ins>
    </w:p>
    <w:p w:rsidR="0071033D" w:rsidRPr="00865B9D" w:rsidRDefault="0071033D" w:rsidP="00516256">
      <w:pPr>
        <w:pStyle w:val="FootnoteText"/>
        <w:rPr>
          <w:sz w:val="20"/>
          <w:lang w:val="fr-FR"/>
        </w:rPr>
      </w:pPr>
    </w:p>
  </w:footnote>
  <w:footnote w:id="14">
    <w:p w:rsidR="0071033D" w:rsidRPr="00865B9D" w:rsidRDefault="0071033D" w:rsidP="00014379">
      <w:pPr>
        <w:pStyle w:val="FootnoteText"/>
        <w:tabs>
          <w:tab w:val="clear" w:pos="1021"/>
        </w:tabs>
        <w:ind w:firstLine="0"/>
      </w:pPr>
      <w:r w:rsidRPr="00865B9D">
        <w:rPr>
          <w:rStyle w:val="FootnoteReference"/>
        </w:rPr>
        <w:t>1)</w:t>
      </w:r>
      <w:r w:rsidRPr="00865B9D">
        <w:t xml:space="preserve"> </w:t>
      </w:r>
      <w:r w:rsidRPr="00865B9D">
        <w:tab/>
        <w:t>Biffer ce qui ne convient pas.</w:t>
      </w:r>
    </w:p>
  </w:footnote>
  <w:footnote w:id="15">
    <w:p w:rsidR="0071033D" w:rsidRPr="00865B9D" w:rsidRDefault="0071033D" w:rsidP="00014379">
      <w:pPr>
        <w:pStyle w:val="FootnoteText"/>
        <w:tabs>
          <w:tab w:val="clear" w:pos="1021"/>
        </w:tabs>
        <w:ind w:firstLine="0"/>
        <w:rPr>
          <w:lang w:val="fr-FR"/>
        </w:rPr>
      </w:pPr>
      <w:r w:rsidRPr="00865B9D">
        <w:rPr>
          <w:rStyle w:val="FootnoteReference"/>
        </w:rPr>
        <w:t>2)</w:t>
      </w:r>
      <w:r w:rsidRPr="00865B9D">
        <w:t xml:space="preserve"> </w:t>
      </w:r>
      <w:r w:rsidRPr="00865B9D">
        <w:tab/>
        <w:t>Si les citernes</w:t>
      </w:r>
      <w:r w:rsidRPr="00865B9D">
        <w:rPr>
          <w:lang w:val="fr-FR"/>
        </w:rPr>
        <w:t xml:space="preserve"> ne sont pas toutes du même type, voir page 3.</w:t>
      </w:r>
    </w:p>
    <w:p w:rsidR="0071033D" w:rsidRPr="00865B9D" w:rsidRDefault="0071033D" w:rsidP="00014379">
      <w:pPr>
        <w:pStyle w:val="FootnoteText"/>
        <w:tabs>
          <w:tab w:val="clear" w:pos="1021"/>
        </w:tabs>
        <w:ind w:firstLine="0"/>
        <w:rPr>
          <w:ins w:id="377" w:author="Martine Moench" w:date="2018-10-05T15:39:00Z"/>
          <w:lang w:val="fr-FR"/>
        </w:rPr>
      </w:pPr>
      <w:ins w:id="378" w:author="Martine Moench" w:date="2018-10-05T15:39:00Z">
        <w:r w:rsidRPr="00865B9D">
          <w:rPr>
            <w:vertAlign w:val="superscript"/>
            <w:lang w:val="fr-FR"/>
          </w:rPr>
          <w:t>3)</w:t>
        </w:r>
        <w:r w:rsidRPr="00865B9D">
          <w:rPr>
            <w:lang w:val="fr-FR"/>
          </w:rPr>
          <w:t xml:space="preserve"> </w:t>
        </w:r>
      </w:ins>
      <w:r w:rsidRPr="00865B9D">
        <w:rPr>
          <w:lang w:val="fr-FR"/>
        </w:rPr>
        <w:tab/>
      </w:r>
      <w:ins w:id="379" w:author="Martine Moench" w:date="2018-10-05T15:39:00Z">
        <w:r w:rsidRPr="00865B9D">
          <w:rPr>
            <w:lang w:val="fr-FR"/>
          </w:rPr>
          <w:t>Pour «x» inscrire l’indication correspondante.</w:t>
        </w:r>
      </w:ins>
    </w:p>
    <w:p w:rsidR="0071033D" w:rsidRPr="00865B9D" w:rsidRDefault="0071033D" w:rsidP="00516256">
      <w:pPr>
        <w:pStyle w:val="FootnoteText"/>
        <w:rPr>
          <w:lang w:val="fr-FR"/>
        </w:rPr>
      </w:pPr>
    </w:p>
  </w:footnote>
  <w:footnote w:id="16">
    <w:p w:rsidR="0071033D" w:rsidRPr="00C42E26" w:rsidRDefault="0071033D" w:rsidP="00014379">
      <w:pPr>
        <w:pStyle w:val="FootnoteText"/>
        <w:tabs>
          <w:tab w:val="clear" w:pos="1021"/>
        </w:tabs>
        <w:ind w:firstLine="0"/>
      </w:pPr>
      <w:r w:rsidRPr="00C42E26">
        <w:rPr>
          <w:rStyle w:val="FootnoteReference"/>
        </w:rPr>
        <w:footnoteRef/>
      </w:r>
      <w:r w:rsidRPr="00C42E26">
        <w:tab/>
      </w:r>
      <w:r w:rsidRPr="00C42E26">
        <w:rPr>
          <w:szCs w:val="18"/>
          <w:lang w:val="fr-FR"/>
        </w:rPr>
        <w:t>Biffer ce qui ne convient pas.</w:t>
      </w:r>
    </w:p>
  </w:footnote>
  <w:footnote w:id="17">
    <w:p w:rsidR="0071033D" w:rsidRPr="00C42E26" w:rsidRDefault="0071033D" w:rsidP="00014379">
      <w:pPr>
        <w:pStyle w:val="FootnoteText"/>
        <w:widowControl w:val="0"/>
        <w:tabs>
          <w:tab w:val="clear" w:pos="1021"/>
        </w:tabs>
        <w:ind w:firstLine="0"/>
      </w:pPr>
      <w:r w:rsidRPr="00C42E26">
        <w:rPr>
          <w:rStyle w:val="FootnoteReference"/>
        </w:rPr>
        <w:footnoteRef/>
      </w:r>
      <w:r w:rsidRPr="00C42E26">
        <w:tab/>
      </w:r>
      <w:r w:rsidRPr="00C42E26">
        <w:rPr>
          <w:szCs w:val="18"/>
          <w:lang w:val="fr-FR"/>
        </w:rPr>
        <w:t>Si les citernes ne sont pas toutes du même type, voir page 3.</w:t>
      </w:r>
    </w:p>
    <w:p w:rsidR="0071033D" w:rsidRPr="00C42E26" w:rsidDel="00113B77" w:rsidRDefault="0071033D" w:rsidP="00281552">
      <w:pPr>
        <w:pStyle w:val="FootnoteText"/>
        <w:widowControl w:val="0"/>
        <w:tabs>
          <w:tab w:val="clear" w:pos="1021"/>
        </w:tabs>
        <w:ind w:firstLine="0"/>
        <w:rPr>
          <w:del w:id="406" w:author="Martine Moench" w:date="2018-10-08T11:25:00Z"/>
          <w:lang w:val="fr-FR"/>
        </w:rPr>
      </w:pPr>
      <w:ins w:id="407" w:author="Martine Moench" w:date="2018-10-05T15:39:00Z">
        <w:r w:rsidRPr="00C42E26">
          <w:rPr>
            <w:vertAlign w:val="superscript"/>
            <w:lang w:val="fr-FR"/>
          </w:rPr>
          <w:t>3)</w:t>
        </w:r>
      </w:ins>
      <w:r w:rsidRPr="00C42E26">
        <w:rPr>
          <w:lang w:val="fr-FR"/>
        </w:rPr>
        <w:tab/>
      </w:r>
      <w:ins w:id="408" w:author="Martine Moench" w:date="2018-10-05T15:39:00Z">
        <w:r w:rsidRPr="00C42E26">
          <w:rPr>
            <w:lang w:val="fr-FR"/>
          </w:rPr>
          <w:t>Pour «x» inscrire l’indication correspondante.</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033D" w:rsidRPr="0018568C" w:rsidRDefault="0071033D" w:rsidP="0018568C">
    <w:pPr>
      <w:pStyle w:val="Header"/>
      <w:rPr>
        <w:lang w:val="en-GB"/>
      </w:rPr>
    </w:pPr>
    <w:r>
      <w:rPr>
        <w:lang w:val="en-GB"/>
      </w:rPr>
      <w:t>ECE/TRANS/WP.15/AC.2/2019/7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033D" w:rsidRPr="0018568C" w:rsidRDefault="0071033D" w:rsidP="0018568C">
    <w:pPr>
      <w:pBdr>
        <w:bottom w:val="single" w:sz="4" w:space="4" w:color="auto"/>
      </w:pBdr>
      <w:spacing w:line="240" w:lineRule="auto"/>
      <w:jc w:val="right"/>
      <w:rPr>
        <w:b/>
        <w:sz w:val="18"/>
        <w:lang w:val="en-GB"/>
      </w:rPr>
    </w:pPr>
    <w:r w:rsidRPr="0018568C">
      <w:rPr>
        <w:b/>
        <w:sz w:val="18"/>
        <w:lang w:val="en-GB"/>
      </w:rPr>
      <w:t>ECE/TRANS/WP.15/AC.2/2019/</w:t>
    </w:r>
    <w:r>
      <w:rPr>
        <w:b/>
        <w:sz w:val="18"/>
        <w:lang w:val="en-GB"/>
      </w:rPr>
      <w:t>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033D" w:rsidRDefault="0071033D" w:rsidP="007D4872">
    <w:pPr>
      <w:tabs>
        <w:tab w:val="center" w:pos="4536"/>
        <w:tab w:val="right" w:pos="9072"/>
      </w:tabs>
      <w:suppressAutoHyphens w:val="0"/>
      <w:overflowPunct w:val="0"/>
      <w:autoSpaceDE w:val="0"/>
      <w:autoSpaceDN w:val="0"/>
      <w:adjustRightInd w:val="0"/>
      <w:spacing w:line="240" w:lineRule="auto"/>
      <w:jc w:val="right"/>
      <w:textAlignment w:val="baseli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033D" w:rsidRPr="00212FEA" w:rsidRDefault="0071033D" w:rsidP="00212FEA">
    <w:r>
      <w:rPr>
        <w:noProof/>
        <w:lang w:val="fr-FR" w:eastAsia="fr-FR"/>
      </w:rPr>
      <mc:AlternateContent>
        <mc:Choice Requires="wps">
          <w:drawing>
            <wp:anchor distT="0" distB="0" distL="114300" distR="114300" simplePos="0" relativeHeight="251656704" behindDoc="0" locked="0" layoutInCell="1" allowOverlap="1" wp14:anchorId="70453013" wp14:editId="29524656">
              <wp:simplePos x="0" y="0"/>
              <wp:positionH relativeFrom="page">
                <wp:posOffset>9791700</wp:posOffset>
              </wp:positionH>
              <wp:positionV relativeFrom="margin">
                <wp:posOffset>0</wp:posOffset>
              </wp:positionV>
              <wp:extent cx="215900" cy="6120130"/>
              <wp:effectExtent l="0" t="0" r="12700" b="1397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noFill/>
                      <a:ln w="9525" cap="flat" cmpd="sng" algn="ctr">
                        <a:noFill/>
                        <a:prstDash val="solid"/>
                        <a:round/>
                        <a:headEnd type="none" w="med" len="med"/>
                        <a:tailEnd type="none" w="med" len="med"/>
                      </a:ln>
                    </wps:spPr>
                    <wps:txbx>
                      <w:txbxContent>
                        <w:p w:rsidR="0071033D" w:rsidRPr="004169F3" w:rsidRDefault="0071033D" w:rsidP="000252A9">
                          <w:pPr>
                            <w:tabs>
                              <w:tab w:val="center" w:pos="4536"/>
                              <w:tab w:val="right" w:pos="9072"/>
                            </w:tabs>
                            <w:suppressAutoHyphens w:val="0"/>
                            <w:overflowPunct w:val="0"/>
                            <w:autoSpaceDE w:val="0"/>
                            <w:autoSpaceDN w:val="0"/>
                            <w:adjustRightInd w:val="0"/>
                            <w:spacing w:line="240" w:lineRule="auto"/>
                            <w:textAlignment w:val="baseline"/>
                            <w:rPr>
                              <w:rFonts w:ascii="Arial" w:hAnsi="Arial" w:cs="Arial"/>
                              <w:vanish/>
                              <w:sz w:val="16"/>
                              <w:lang w:val="nl-NL" w:eastAsia="fr-FR"/>
                            </w:rPr>
                          </w:pPr>
                          <w:r w:rsidRPr="004169F3">
                            <w:rPr>
                              <w:rFonts w:ascii="Arial" w:eastAsia="Arial" w:hAnsi="Arial" w:cs="Arial"/>
                              <w:vanish/>
                              <w:sz w:val="16"/>
                              <w:lang w:val="nl-NL" w:eastAsia="fr-FR"/>
                            </w:rPr>
                            <w:t xml:space="preserve">Page </w:t>
                          </w:r>
                          <w:r w:rsidRPr="004169F3">
                            <w:rPr>
                              <w:rFonts w:ascii="Arial" w:eastAsia="Arial" w:hAnsi="Arial" w:cs="Arial"/>
                              <w:vanish/>
                              <w:sz w:val="16"/>
                              <w:lang w:val="nl-NL" w:eastAsia="fr-FR"/>
                            </w:rPr>
                            <w:fldChar w:fldCharType="begin"/>
                          </w:r>
                          <w:r w:rsidRPr="004169F3">
                            <w:rPr>
                              <w:rFonts w:ascii="Arial" w:eastAsia="Arial" w:hAnsi="Arial" w:cs="Arial"/>
                              <w:vanish/>
                              <w:sz w:val="16"/>
                              <w:lang w:val="nl-NL" w:eastAsia="fr-FR"/>
                            </w:rPr>
                            <w:instrText xml:space="preserve"> PAGE  \* MERGEFORMAT </w:instrText>
                          </w:r>
                          <w:r w:rsidRPr="004169F3">
                            <w:rPr>
                              <w:rFonts w:ascii="Arial" w:eastAsia="Arial" w:hAnsi="Arial" w:cs="Arial"/>
                              <w:vanish/>
                              <w:sz w:val="16"/>
                              <w:lang w:val="nl-NL" w:eastAsia="fr-FR"/>
                            </w:rPr>
                            <w:fldChar w:fldCharType="separate"/>
                          </w:r>
                          <w:r>
                            <w:rPr>
                              <w:rFonts w:ascii="Arial" w:eastAsia="Arial" w:hAnsi="Arial" w:cs="Arial"/>
                              <w:noProof/>
                              <w:vanish/>
                              <w:sz w:val="16"/>
                              <w:lang w:val="nl-NL" w:eastAsia="fr-FR"/>
                            </w:rPr>
                            <w:t>34</w:t>
                          </w:r>
                          <w:r w:rsidRPr="004169F3">
                            <w:rPr>
                              <w:rFonts w:ascii="Arial" w:eastAsia="Arial" w:hAnsi="Arial" w:cs="Arial"/>
                              <w:vanish/>
                              <w:sz w:val="16"/>
                              <w:lang w:val="nl-NL" w:eastAsia="fr-FR"/>
                            </w:rPr>
                            <w:fldChar w:fldCharType="end"/>
                          </w:r>
                        </w:p>
                        <w:p w:rsidR="0071033D" w:rsidRPr="004169F3" w:rsidRDefault="0071033D">
                          <w:pPr>
                            <w:rPr>
                              <w:vanish/>
                              <w:lang w:val="en-GB"/>
                            </w:rPr>
                          </w:pP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70453013" id="_x0000_t202" coordsize="21600,21600" o:spt="202" path="m,l,21600r21600,l21600,xe">
              <v:stroke joinstyle="miter"/>
              <v:path gradientshapeok="t" o:connecttype="rect"/>
            </v:shapetype>
            <v:shape id="Text Box 6" o:spid="_x0000_s1026" type="#_x0000_t202" style="position:absolute;margin-left:771pt;margin-top:0;width:17pt;height:481.9pt;z-index:251656704;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" filled="f" stroked="f">
              <v:stroke joinstyle="round"/>
              <v:textbox style="layout-flow:vertical" inset="0,0,0,0">
                <w:txbxContent>
                  <w:p w:rsidR="0071033D" w:rsidRPr="004169F3" w:rsidRDefault="0071033D" w:rsidP="000252A9">
                    <w:pPr>
                      <w:tabs>
                        <w:tab w:val="center" w:pos="4536"/>
                        <w:tab w:val="right" w:pos="9072"/>
                      </w:tabs>
                      <w:suppressAutoHyphens w:val="0"/>
                      <w:overflowPunct w:val="0"/>
                      <w:autoSpaceDE w:val="0"/>
                      <w:autoSpaceDN w:val="0"/>
                      <w:adjustRightInd w:val="0"/>
                      <w:spacing w:line="240" w:lineRule="auto"/>
                      <w:textAlignment w:val="baseline"/>
                      <w:rPr>
                        <w:rFonts w:ascii="Arial" w:hAnsi="Arial" w:cs="Arial"/>
                        <w:vanish/>
                        <w:sz w:val="16"/>
                        <w:lang w:val="nl-NL" w:eastAsia="fr-FR"/>
                      </w:rPr>
                    </w:pPr>
                    <w:r w:rsidRPr="004169F3">
                      <w:rPr>
                        <w:rFonts w:ascii="Arial" w:eastAsia="Arial" w:hAnsi="Arial" w:cs="Arial"/>
                        <w:vanish/>
                        <w:sz w:val="16"/>
                        <w:lang w:val="nl-NL" w:eastAsia="fr-FR"/>
                      </w:rPr>
                      <w:t xml:space="preserve">Page </w:t>
                    </w:r>
                    <w:r w:rsidRPr="004169F3">
                      <w:rPr>
                        <w:rFonts w:ascii="Arial" w:eastAsia="Arial" w:hAnsi="Arial" w:cs="Arial"/>
                        <w:vanish/>
                        <w:sz w:val="16"/>
                        <w:lang w:val="nl-NL" w:eastAsia="fr-FR"/>
                      </w:rPr>
                      <w:fldChar w:fldCharType="begin"/>
                    </w:r>
                    <w:r w:rsidRPr="004169F3">
                      <w:rPr>
                        <w:rFonts w:ascii="Arial" w:eastAsia="Arial" w:hAnsi="Arial" w:cs="Arial"/>
                        <w:vanish/>
                        <w:sz w:val="16"/>
                        <w:lang w:val="nl-NL" w:eastAsia="fr-FR"/>
                      </w:rPr>
                      <w:instrText xml:space="preserve"> PAGE  \* MERGEFORMAT </w:instrText>
                    </w:r>
                    <w:r w:rsidRPr="004169F3">
                      <w:rPr>
                        <w:rFonts w:ascii="Arial" w:eastAsia="Arial" w:hAnsi="Arial" w:cs="Arial"/>
                        <w:vanish/>
                        <w:sz w:val="16"/>
                        <w:lang w:val="nl-NL" w:eastAsia="fr-FR"/>
                      </w:rPr>
                      <w:fldChar w:fldCharType="separate"/>
                    </w:r>
                    <w:r>
                      <w:rPr>
                        <w:rFonts w:ascii="Arial" w:eastAsia="Arial" w:hAnsi="Arial" w:cs="Arial"/>
                        <w:noProof/>
                        <w:vanish/>
                        <w:sz w:val="16"/>
                        <w:lang w:val="nl-NL" w:eastAsia="fr-FR"/>
                      </w:rPr>
                      <w:t>34</w:t>
                    </w:r>
                    <w:r w:rsidRPr="004169F3">
                      <w:rPr>
                        <w:rFonts w:ascii="Arial" w:eastAsia="Arial" w:hAnsi="Arial" w:cs="Arial"/>
                        <w:vanish/>
                        <w:sz w:val="16"/>
                        <w:lang w:val="nl-NL" w:eastAsia="fr-FR"/>
                      </w:rPr>
                      <w:fldChar w:fldCharType="end"/>
                    </w:r>
                  </w:p>
                  <w:p w:rsidR="0071033D" w:rsidRPr="004169F3" w:rsidRDefault="0071033D">
                    <w:pPr>
                      <w:rPr>
                        <w:vanish/>
                        <w:lang w:val="en-GB"/>
                      </w:rPr>
                    </w:pPr>
                  </w:p>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07F8" w:rsidRPr="005507F8" w:rsidRDefault="005507F8" w:rsidP="005507F8">
    <w:r>
      <w:rPr>
        <w:noProof/>
      </w:rPr>
      <mc:AlternateContent>
        <mc:Choice Requires="wps">
          <w:drawing>
            <wp:anchor distT="0" distB="0" distL="114300" distR="114300" simplePos="0" relativeHeight="251683328" behindDoc="0" locked="0" layoutInCell="1" allowOverlap="1">
              <wp:simplePos x="0" y="0"/>
              <wp:positionH relativeFrom="page">
                <wp:posOffset>9791700</wp:posOffset>
              </wp:positionH>
              <wp:positionV relativeFrom="margin">
                <wp:posOffset>0</wp:posOffset>
              </wp:positionV>
              <wp:extent cx="215900" cy="6120130"/>
              <wp:effectExtent l="0" t="0" r="12700" b="1397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noFill/>
                      <a:ln w="9525" cap="flat" cmpd="sng" algn="ctr">
                        <a:noFill/>
                        <a:prstDash val="solid"/>
                        <a:round/>
                        <a:headEnd type="none" w="med" len="med"/>
                        <a:tailEnd type="none" w="med" len="med"/>
                      </a:ln>
                    </wps:spPr>
                    <wps:txbx>
                      <w:txbxContent>
                        <w:p w:rsidR="005507F8" w:rsidRPr="0018568C" w:rsidRDefault="005507F8" w:rsidP="005507F8">
                          <w:pPr>
                            <w:pBdr>
                              <w:bottom w:val="single" w:sz="4" w:space="4" w:color="auto"/>
                            </w:pBdr>
                            <w:spacing w:line="240" w:lineRule="auto"/>
                            <w:jc w:val="right"/>
                            <w:rPr>
                              <w:b/>
                              <w:sz w:val="18"/>
                              <w:lang w:val="en-GB"/>
                            </w:rPr>
                          </w:pPr>
                          <w:r w:rsidRPr="0018568C">
                            <w:rPr>
                              <w:b/>
                              <w:sz w:val="18"/>
                              <w:lang w:val="en-GB"/>
                            </w:rPr>
                            <w:t>ECE/TRANS/WP.15/AC.2/2019/</w:t>
                          </w:r>
                          <w:r>
                            <w:rPr>
                              <w:b/>
                              <w:sz w:val="18"/>
                              <w:lang w:val="en-GB"/>
                            </w:rPr>
                            <w:t>7</w:t>
                          </w:r>
                        </w:p>
                        <w:p w:rsidR="005507F8" w:rsidRDefault="005507F8"/>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771pt;margin-top:0;width:17pt;height:481.9pt;z-index:251683328;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" filled="f" stroked="f">
              <v:stroke joinstyle="round"/>
              <v:textbox style="layout-flow:vertical" inset="0,0,0,0">
                <w:txbxContent>
                  <w:p w:rsidR="005507F8" w:rsidRPr="0018568C" w:rsidRDefault="005507F8" w:rsidP="005507F8">
                    <w:pPr>
                      <w:pBdr>
                        <w:bottom w:val="single" w:sz="4" w:space="4" w:color="auto"/>
                      </w:pBdr>
                      <w:spacing w:line="240" w:lineRule="auto"/>
                      <w:jc w:val="right"/>
                      <w:rPr>
                        <w:b/>
                        <w:sz w:val="18"/>
                        <w:lang w:val="en-GB"/>
                      </w:rPr>
                    </w:pPr>
                    <w:r w:rsidRPr="0018568C">
                      <w:rPr>
                        <w:b/>
                        <w:sz w:val="18"/>
                        <w:lang w:val="en-GB"/>
                      </w:rPr>
                      <w:t>ECE/TRANS/WP.15/AC.2/2019/</w:t>
                    </w:r>
                    <w:r>
                      <w:rPr>
                        <w:b/>
                        <w:sz w:val="18"/>
                        <w:lang w:val="en-GB"/>
                      </w:rPr>
                      <w:t>7</w:t>
                    </w:r>
                  </w:p>
                  <w:p w:rsidR="005507F8" w:rsidRDefault="005507F8"/>
                </w:txbxContent>
              </v:textbox>
              <w10:wrap anchorx="page" anchory="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033D" w:rsidRDefault="0071033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033D" w:rsidRPr="00F83C92" w:rsidRDefault="00F83C92" w:rsidP="00F83C92">
    <w:pPr>
      <w:pStyle w:val="Header"/>
      <w:rPr>
        <w:lang w:val="en-GB"/>
      </w:rPr>
    </w:pPr>
    <w:r>
      <w:rPr>
        <w:lang w:val="en-GB"/>
      </w:rPr>
      <w:t>ECE/TRANS/WP.15/AC.2/2019/7</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033D" w:rsidRPr="00F83C92" w:rsidRDefault="00F83C92" w:rsidP="00F83C92">
    <w:pPr>
      <w:pBdr>
        <w:bottom w:val="single" w:sz="4" w:space="4" w:color="auto"/>
      </w:pBdr>
      <w:spacing w:line="240" w:lineRule="auto"/>
      <w:jc w:val="right"/>
      <w:rPr>
        <w:b/>
        <w:sz w:val="18"/>
        <w:lang w:val="en-GB"/>
      </w:rPr>
    </w:pPr>
    <w:r w:rsidRPr="0018568C">
      <w:rPr>
        <w:b/>
        <w:sz w:val="18"/>
        <w:lang w:val="en-GB"/>
      </w:rPr>
      <w:t>ECE/TRANS/WP.15/AC.2/2019/</w:t>
    </w:r>
    <w:r>
      <w:rPr>
        <w:b/>
        <w:sz w:val="18"/>
        <w:lang w:val="en-GB"/>
      </w:rP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10A53EA1"/>
    <w:multiLevelType w:val="multilevel"/>
    <w:tmpl w:val="C37C251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F0C547B"/>
    <w:multiLevelType w:val="hybridMultilevel"/>
    <w:tmpl w:val="8B244A98"/>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3" w15:restartNumberingAfterBreak="0">
    <w:nsid w:val="24C25609"/>
    <w:multiLevelType w:val="hybridMultilevel"/>
    <w:tmpl w:val="198C6962"/>
    <w:lvl w:ilvl="0" w:tplc="0D50022E">
      <w:start w:val="5"/>
      <w:numFmt w:val="bullet"/>
      <w:lvlText w:val="-"/>
      <w:lvlJc w:val="left"/>
      <w:pPr>
        <w:ind w:left="2061" w:hanging="360"/>
      </w:pPr>
      <w:rPr>
        <w:rFonts w:ascii="Times New Roman" w:eastAsia="Times New Roman" w:hAnsi="Times New Roman" w:cs="Times New Roman"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4" w15:restartNumberingAfterBreak="0">
    <w:nsid w:val="293C1E3D"/>
    <w:multiLevelType w:val="hybridMultilevel"/>
    <w:tmpl w:val="3886E7FC"/>
    <w:lvl w:ilvl="0" w:tplc="040C0001">
      <w:start w:val="1"/>
      <w:numFmt w:val="bullet"/>
      <w:lvlText w:val=""/>
      <w:lvlJc w:val="left"/>
      <w:pPr>
        <w:ind w:left="2421" w:hanging="360"/>
      </w:pPr>
      <w:rPr>
        <w:rFonts w:ascii="Symbol" w:hAnsi="Symbol" w:hint="default"/>
      </w:rPr>
    </w:lvl>
    <w:lvl w:ilvl="1" w:tplc="040C0003" w:tentative="1">
      <w:start w:val="1"/>
      <w:numFmt w:val="bullet"/>
      <w:lvlText w:val="o"/>
      <w:lvlJc w:val="left"/>
      <w:pPr>
        <w:ind w:left="3141" w:hanging="360"/>
      </w:pPr>
      <w:rPr>
        <w:rFonts w:ascii="Courier New" w:hAnsi="Courier New" w:cs="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cs="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cs="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5" w15:restartNumberingAfterBreak="0">
    <w:nsid w:val="2D5E33AD"/>
    <w:multiLevelType w:val="hybridMultilevel"/>
    <w:tmpl w:val="B5F28126"/>
    <w:lvl w:ilvl="0" w:tplc="F3D60F20">
      <w:start w:val="1"/>
      <w:numFmt w:val="bullet"/>
      <w:lvlText w:val=""/>
      <w:lvlJc w:val="left"/>
      <w:pPr>
        <w:ind w:left="1287" w:hanging="360"/>
      </w:pPr>
      <w:rPr>
        <w:rFonts w:ascii="Symbol" w:hAnsi="Symbol" w:hint="default"/>
        <w:lang w:val="fr-FR"/>
      </w:rPr>
    </w:lvl>
    <w:lvl w:ilvl="1" w:tplc="04070003">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6" w15:restartNumberingAfterBreak="0">
    <w:nsid w:val="325658EB"/>
    <w:multiLevelType w:val="hybridMultilevel"/>
    <w:tmpl w:val="AFC47808"/>
    <w:lvl w:ilvl="0" w:tplc="B150DC30">
      <w:start w:val="9"/>
      <w:numFmt w:val="bullet"/>
      <w:lvlText w:val="–"/>
      <w:lvlJc w:val="left"/>
      <w:pPr>
        <w:ind w:left="1494" w:hanging="360"/>
      </w:pPr>
      <w:rPr>
        <w:rFonts w:ascii="Times New Roman" w:eastAsia="Times New Roman" w:hAnsi="Times New Roman" w:cs="Times New Roman"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7"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8" w15:restartNumberingAfterBreak="0">
    <w:nsid w:val="61070BF4"/>
    <w:multiLevelType w:val="hybridMultilevel"/>
    <w:tmpl w:val="55E226D8"/>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8AD07B2"/>
    <w:multiLevelType w:val="hybridMultilevel"/>
    <w:tmpl w:val="700CD514"/>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0" w15:restartNumberingAfterBreak="0">
    <w:nsid w:val="799345ED"/>
    <w:multiLevelType w:val="hybridMultilevel"/>
    <w:tmpl w:val="CBA03BDA"/>
    <w:lvl w:ilvl="0" w:tplc="A0B85768">
      <w:start w:val="1"/>
      <w:numFmt w:val="lowerLetter"/>
      <w:lvlText w:val="%1)"/>
      <w:lvlJc w:val="left"/>
      <w:pPr>
        <w:ind w:left="900" w:hanging="360"/>
      </w:pPr>
      <w:rPr>
        <w:rFonts w:hint="default"/>
        <w:i w:val="0"/>
      </w:rPr>
    </w:lvl>
    <w:lvl w:ilvl="1" w:tplc="04070019" w:tentative="1">
      <w:start w:val="1"/>
      <w:numFmt w:val="lowerLetter"/>
      <w:lvlText w:val="%2."/>
      <w:lvlJc w:val="left"/>
      <w:pPr>
        <w:ind w:left="1620" w:hanging="360"/>
      </w:pPr>
    </w:lvl>
    <w:lvl w:ilvl="2" w:tplc="0407001B" w:tentative="1">
      <w:start w:val="1"/>
      <w:numFmt w:val="lowerRoman"/>
      <w:lvlText w:val="%3."/>
      <w:lvlJc w:val="right"/>
      <w:pPr>
        <w:ind w:left="2340" w:hanging="180"/>
      </w:pPr>
    </w:lvl>
    <w:lvl w:ilvl="3" w:tplc="0407000F" w:tentative="1">
      <w:start w:val="1"/>
      <w:numFmt w:val="decimal"/>
      <w:lvlText w:val="%4."/>
      <w:lvlJc w:val="left"/>
      <w:pPr>
        <w:ind w:left="3060" w:hanging="360"/>
      </w:pPr>
    </w:lvl>
    <w:lvl w:ilvl="4" w:tplc="04070019" w:tentative="1">
      <w:start w:val="1"/>
      <w:numFmt w:val="lowerLetter"/>
      <w:lvlText w:val="%5."/>
      <w:lvlJc w:val="left"/>
      <w:pPr>
        <w:ind w:left="3780" w:hanging="360"/>
      </w:pPr>
    </w:lvl>
    <w:lvl w:ilvl="5" w:tplc="0407001B" w:tentative="1">
      <w:start w:val="1"/>
      <w:numFmt w:val="lowerRoman"/>
      <w:lvlText w:val="%6."/>
      <w:lvlJc w:val="right"/>
      <w:pPr>
        <w:ind w:left="4500" w:hanging="180"/>
      </w:pPr>
    </w:lvl>
    <w:lvl w:ilvl="6" w:tplc="0407000F" w:tentative="1">
      <w:start w:val="1"/>
      <w:numFmt w:val="decimal"/>
      <w:lvlText w:val="%7."/>
      <w:lvlJc w:val="left"/>
      <w:pPr>
        <w:ind w:left="5220" w:hanging="360"/>
      </w:pPr>
    </w:lvl>
    <w:lvl w:ilvl="7" w:tplc="04070019" w:tentative="1">
      <w:start w:val="1"/>
      <w:numFmt w:val="lowerLetter"/>
      <w:lvlText w:val="%8."/>
      <w:lvlJc w:val="left"/>
      <w:pPr>
        <w:ind w:left="5940" w:hanging="360"/>
      </w:pPr>
    </w:lvl>
    <w:lvl w:ilvl="8" w:tplc="0407001B" w:tentative="1">
      <w:start w:val="1"/>
      <w:numFmt w:val="lowerRoman"/>
      <w:lvlText w:val="%9."/>
      <w:lvlJc w:val="right"/>
      <w:pPr>
        <w:ind w:left="6660" w:hanging="180"/>
      </w:pPr>
    </w:lvl>
  </w:abstractNum>
  <w:abstractNum w:abstractNumId="11" w15:restartNumberingAfterBreak="0">
    <w:nsid w:val="7F1B7FF4"/>
    <w:multiLevelType w:val="hybridMultilevel"/>
    <w:tmpl w:val="83F6D60A"/>
    <w:lvl w:ilvl="0" w:tplc="B7A266B4">
      <w:start w:val="1"/>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num w:numId="1">
    <w:abstractNumId w:val="9"/>
  </w:num>
  <w:num w:numId="2">
    <w:abstractNumId w:val="7"/>
  </w:num>
  <w:num w:numId="3">
    <w:abstractNumId w:val="0"/>
  </w:num>
  <w:num w:numId="4">
    <w:abstractNumId w:val="8"/>
  </w:num>
  <w:num w:numId="5">
    <w:abstractNumId w:val="11"/>
  </w:num>
  <w:num w:numId="6">
    <w:abstractNumId w:val="3"/>
  </w:num>
  <w:num w:numId="7">
    <w:abstractNumId w:val="6"/>
  </w:num>
  <w:num w:numId="8">
    <w:abstractNumId w:val="5"/>
  </w:num>
  <w:num w:numId="9">
    <w:abstractNumId w:val="2"/>
  </w:num>
  <w:num w:numId="10">
    <w:abstractNumId w:val="1"/>
  </w:num>
  <w:num w:numId="11">
    <w:abstractNumId w:val="10"/>
  </w:num>
  <w:num w:numId="12">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5" w:nlCheck="1" w:checkStyle="1"/>
  <w:activeWritingStyle w:appName="MSWord" w:lang="fr-CH" w:vendorID="64" w:dllVersion="6" w:nlCheck="1" w:checkStyle="0"/>
  <w:activeWritingStyle w:appName="MSWord" w:lang="fr-FR" w:vendorID="64" w:dllVersion="6" w:nlCheck="1" w:checkStyle="0"/>
  <w:activeWritingStyle w:appName="MSWord" w:lang="en-GB" w:vendorID="64" w:dllVersion="6" w:nlCheck="1" w:checkStyle="0"/>
  <w:activeWritingStyle w:appName="MSWord" w:lang="en-US" w:vendorID="64" w:dllVersion="6" w:nlCheck="1" w:checkStyle="0"/>
  <w:activeWritingStyle w:appName="MSWord" w:lang="de-DE" w:vendorID="64" w:dllVersion="6" w:nlCheck="1" w:checkStyle="0"/>
  <w:activeWritingStyle w:appName="MSWord" w:lang="es-ES" w:vendorID="64" w:dllVersion="6" w:nlCheck="1" w:checkStyle="1"/>
  <w:activeWritingStyle w:appName="MSWord" w:lang="fr-CA" w:vendorID="64" w:dllVersion="6" w:nlCheck="1" w:checkStyle="1"/>
  <w:activeWritingStyle w:appName="MSWord" w:lang="fr-CH" w:vendorID="64" w:dllVersion="0" w:nlCheck="1" w:checkStyle="0"/>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041A"/>
    <w:rsid w:val="0000195C"/>
    <w:rsid w:val="00003FFB"/>
    <w:rsid w:val="0000754C"/>
    <w:rsid w:val="000121D3"/>
    <w:rsid w:val="000131A5"/>
    <w:rsid w:val="00014379"/>
    <w:rsid w:val="00016AC5"/>
    <w:rsid w:val="000174B1"/>
    <w:rsid w:val="00022680"/>
    <w:rsid w:val="00022BD7"/>
    <w:rsid w:val="000252A9"/>
    <w:rsid w:val="00030ADE"/>
    <w:rsid w:val="000312C0"/>
    <w:rsid w:val="00032C15"/>
    <w:rsid w:val="00033A63"/>
    <w:rsid w:val="0004058B"/>
    <w:rsid w:val="000472A1"/>
    <w:rsid w:val="000507A8"/>
    <w:rsid w:val="00051DE3"/>
    <w:rsid w:val="0006085A"/>
    <w:rsid w:val="0006415C"/>
    <w:rsid w:val="000643B7"/>
    <w:rsid w:val="00066716"/>
    <w:rsid w:val="00071432"/>
    <w:rsid w:val="000758B9"/>
    <w:rsid w:val="00081790"/>
    <w:rsid w:val="000828C8"/>
    <w:rsid w:val="00094EF2"/>
    <w:rsid w:val="000963EA"/>
    <w:rsid w:val="000964C7"/>
    <w:rsid w:val="000A1D21"/>
    <w:rsid w:val="000A49E0"/>
    <w:rsid w:val="000A7EC2"/>
    <w:rsid w:val="000B34CA"/>
    <w:rsid w:val="000C0699"/>
    <w:rsid w:val="000C51AB"/>
    <w:rsid w:val="000D7E12"/>
    <w:rsid w:val="000E68FB"/>
    <w:rsid w:val="000F41F2"/>
    <w:rsid w:val="00104ADE"/>
    <w:rsid w:val="00113B77"/>
    <w:rsid w:val="00114946"/>
    <w:rsid w:val="00115943"/>
    <w:rsid w:val="0011789E"/>
    <w:rsid w:val="00127A72"/>
    <w:rsid w:val="0013180D"/>
    <w:rsid w:val="00135C0D"/>
    <w:rsid w:val="00154636"/>
    <w:rsid w:val="001551B7"/>
    <w:rsid w:val="001568BB"/>
    <w:rsid w:val="00160540"/>
    <w:rsid w:val="00162132"/>
    <w:rsid w:val="00162E33"/>
    <w:rsid w:val="0016419C"/>
    <w:rsid w:val="00164695"/>
    <w:rsid w:val="00164FB7"/>
    <w:rsid w:val="001703B7"/>
    <w:rsid w:val="0017182C"/>
    <w:rsid w:val="00171EA3"/>
    <w:rsid w:val="00174521"/>
    <w:rsid w:val="00177007"/>
    <w:rsid w:val="00180188"/>
    <w:rsid w:val="0018568C"/>
    <w:rsid w:val="00186EE9"/>
    <w:rsid w:val="00190399"/>
    <w:rsid w:val="00192EEB"/>
    <w:rsid w:val="001A20FB"/>
    <w:rsid w:val="001A2CA3"/>
    <w:rsid w:val="001A37C7"/>
    <w:rsid w:val="001A73B7"/>
    <w:rsid w:val="001B6AF6"/>
    <w:rsid w:val="001B6F40"/>
    <w:rsid w:val="001B7E85"/>
    <w:rsid w:val="001C4BBB"/>
    <w:rsid w:val="001D7DF9"/>
    <w:rsid w:val="001D7F8A"/>
    <w:rsid w:val="001E3FEB"/>
    <w:rsid w:val="001E4A02"/>
    <w:rsid w:val="001E706A"/>
    <w:rsid w:val="001F3CC1"/>
    <w:rsid w:val="001F412D"/>
    <w:rsid w:val="001F5816"/>
    <w:rsid w:val="00203B6A"/>
    <w:rsid w:val="002041A8"/>
    <w:rsid w:val="00205B81"/>
    <w:rsid w:val="0020607F"/>
    <w:rsid w:val="002069D5"/>
    <w:rsid w:val="0020787E"/>
    <w:rsid w:val="00212FEA"/>
    <w:rsid w:val="00214D0D"/>
    <w:rsid w:val="00216861"/>
    <w:rsid w:val="00217DA2"/>
    <w:rsid w:val="0022098E"/>
    <w:rsid w:val="00223B89"/>
    <w:rsid w:val="00225A8C"/>
    <w:rsid w:val="00232C61"/>
    <w:rsid w:val="002403AA"/>
    <w:rsid w:val="00260A9C"/>
    <w:rsid w:val="00261C6B"/>
    <w:rsid w:val="002659F1"/>
    <w:rsid w:val="00265FE8"/>
    <w:rsid w:val="0027037E"/>
    <w:rsid w:val="00271C7C"/>
    <w:rsid w:val="00281552"/>
    <w:rsid w:val="00287E79"/>
    <w:rsid w:val="0029101B"/>
    <w:rsid w:val="002928F9"/>
    <w:rsid w:val="0029776B"/>
    <w:rsid w:val="002A1905"/>
    <w:rsid w:val="002A29C3"/>
    <w:rsid w:val="002A5D07"/>
    <w:rsid w:val="002A5F7F"/>
    <w:rsid w:val="002B2881"/>
    <w:rsid w:val="002C052F"/>
    <w:rsid w:val="002C555D"/>
    <w:rsid w:val="002D0474"/>
    <w:rsid w:val="002D7928"/>
    <w:rsid w:val="002E676D"/>
    <w:rsid w:val="002F0F03"/>
    <w:rsid w:val="002F1105"/>
    <w:rsid w:val="002F2735"/>
    <w:rsid w:val="003016B7"/>
    <w:rsid w:val="003025B1"/>
    <w:rsid w:val="00304272"/>
    <w:rsid w:val="00306511"/>
    <w:rsid w:val="00315D17"/>
    <w:rsid w:val="00321245"/>
    <w:rsid w:val="0032270A"/>
    <w:rsid w:val="00322FDA"/>
    <w:rsid w:val="00327E03"/>
    <w:rsid w:val="00330F9C"/>
    <w:rsid w:val="003315DC"/>
    <w:rsid w:val="003338E5"/>
    <w:rsid w:val="00335202"/>
    <w:rsid w:val="003371E0"/>
    <w:rsid w:val="00340C35"/>
    <w:rsid w:val="00343859"/>
    <w:rsid w:val="003470CB"/>
    <w:rsid w:val="00350DD4"/>
    <w:rsid w:val="003515AA"/>
    <w:rsid w:val="00351AD9"/>
    <w:rsid w:val="00353B3F"/>
    <w:rsid w:val="003540B3"/>
    <w:rsid w:val="003574FE"/>
    <w:rsid w:val="00367E6A"/>
    <w:rsid w:val="00370E0F"/>
    <w:rsid w:val="00372345"/>
    <w:rsid w:val="00374106"/>
    <w:rsid w:val="00374296"/>
    <w:rsid w:val="00391403"/>
    <w:rsid w:val="00397250"/>
    <w:rsid w:val="003974E1"/>
    <w:rsid w:val="003976D5"/>
    <w:rsid w:val="003A1FEF"/>
    <w:rsid w:val="003A2A43"/>
    <w:rsid w:val="003A462C"/>
    <w:rsid w:val="003A656C"/>
    <w:rsid w:val="003B6B20"/>
    <w:rsid w:val="003C322F"/>
    <w:rsid w:val="003C5C5B"/>
    <w:rsid w:val="003D1DF3"/>
    <w:rsid w:val="003D46A7"/>
    <w:rsid w:val="003D6C68"/>
    <w:rsid w:val="003D76E4"/>
    <w:rsid w:val="003F118A"/>
    <w:rsid w:val="003F3DFD"/>
    <w:rsid w:val="004005D0"/>
    <w:rsid w:val="00406E74"/>
    <w:rsid w:val="00413736"/>
    <w:rsid w:val="00414425"/>
    <w:rsid w:val="004159D0"/>
    <w:rsid w:val="004169F3"/>
    <w:rsid w:val="00421AC2"/>
    <w:rsid w:val="00423D55"/>
    <w:rsid w:val="004249E7"/>
    <w:rsid w:val="00426DA1"/>
    <w:rsid w:val="00430C92"/>
    <w:rsid w:val="00434168"/>
    <w:rsid w:val="0044289E"/>
    <w:rsid w:val="00454017"/>
    <w:rsid w:val="00461870"/>
    <w:rsid w:val="00471DA9"/>
    <w:rsid w:val="00475DD2"/>
    <w:rsid w:val="00481464"/>
    <w:rsid w:val="00486E96"/>
    <w:rsid w:val="00491EC7"/>
    <w:rsid w:val="0049374F"/>
    <w:rsid w:val="00497A70"/>
    <w:rsid w:val="004A1C96"/>
    <w:rsid w:val="004A26D8"/>
    <w:rsid w:val="004A324B"/>
    <w:rsid w:val="004A331B"/>
    <w:rsid w:val="004A33D3"/>
    <w:rsid w:val="004A3778"/>
    <w:rsid w:val="004A5C90"/>
    <w:rsid w:val="004B154F"/>
    <w:rsid w:val="004C0BFA"/>
    <w:rsid w:val="004C15B0"/>
    <w:rsid w:val="004D0EB7"/>
    <w:rsid w:val="004D53B7"/>
    <w:rsid w:val="004E1AC3"/>
    <w:rsid w:val="004E551E"/>
    <w:rsid w:val="004F73EC"/>
    <w:rsid w:val="00502D1A"/>
    <w:rsid w:val="00504EB2"/>
    <w:rsid w:val="005102E0"/>
    <w:rsid w:val="00514EB1"/>
    <w:rsid w:val="00516256"/>
    <w:rsid w:val="0052158A"/>
    <w:rsid w:val="0052416A"/>
    <w:rsid w:val="00524D9B"/>
    <w:rsid w:val="00530057"/>
    <w:rsid w:val="00531F0F"/>
    <w:rsid w:val="005367EB"/>
    <w:rsid w:val="00543D5E"/>
    <w:rsid w:val="005446F3"/>
    <w:rsid w:val="00545F2F"/>
    <w:rsid w:val="005507F8"/>
    <w:rsid w:val="005611FF"/>
    <w:rsid w:val="005622F9"/>
    <w:rsid w:val="00563346"/>
    <w:rsid w:val="00565A49"/>
    <w:rsid w:val="00566F2F"/>
    <w:rsid w:val="00571F41"/>
    <w:rsid w:val="00575335"/>
    <w:rsid w:val="00576C84"/>
    <w:rsid w:val="005822CB"/>
    <w:rsid w:val="00585A6B"/>
    <w:rsid w:val="0059410B"/>
    <w:rsid w:val="00595BE4"/>
    <w:rsid w:val="00595C56"/>
    <w:rsid w:val="005A041A"/>
    <w:rsid w:val="005B62F9"/>
    <w:rsid w:val="005B738F"/>
    <w:rsid w:val="005B76A3"/>
    <w:rsid w:val="005C6014"/>
    <w:rsid w:val="005D3AFD"/>
    <w:rsid w:val="005E279D"/>
    <w:rsid w:val="005E5D1F"/>
    <w:rsid w:val="005E5E79"/>
    <w:rsid w:val="005F25D1"/>
    <w:rsid w:val="005F302D"/>
    <w:rsid w:val="005F59DB"/>
    <w:rsid w:val="005F7EE1"/>
    <w:rsid w:val="0060132A"/>
    <w:rsid w:val="00603391"/>
    <w:rsid w:val="006049FD"/>
    <w:rsid w:val="00605683"/>
    <w:rsid w:val="00611D43"/>
    <w:rsid w:val="00612D48"/>
    <w:rsid w:val="00616B45"/>
    <w:rsid w:val="0061708F"/>
    <w:rsid w:val="006210B6"/>
    <w:rsid w:val="00625F01"/>
    <w:rsid w:val="00630D9B"/>
    <w:rsid w:val="00631953"/>
    <w:rsid w:val="00640670"/>
    <w:rsid w:val="006425B1"/>
    <w:rsid w:val="006439EC"/>
    <w:rsid w:val="00654B07"/>
    <w:rsid w:val="006635D9"/>
    <w:rsid w:val="00667177"/>
    <w:rsid w:val="00670F36"/>
    <w:rsid w:val="00671CD2"/>
    <w:rsid w:val="006728CD"/>
    <w:rsid w:val="00673231"/>
    <w:rsid w:val="0069653B"/>
    <w:rsid w:val="006A047B"/>
    <w:rsid w:val="006A2C79"/>
    <w:rsid w:val="006A3A23"/>
    <w:rsid w:val="006A4F1F"/>
    <w:rsid w:val="006A5D70"/>
    <w:rsid w:val="006B09E0"/>
    <w:rsid w:val="006B4590"/>
    <w:rsid w:val="006B56EC"/>
    <w:rsid w:val="006C3041"/>
    <w:rsid w:val="006C340C"/>
    <w:rsid w:val="006C39E2"/>
    <w:rsid w:val="006C7BA8"/>
    <w:rsid w:val="006D21A0"/>
    <w:rsid w:val="006D36A8"/>
    <w:rsid w:val="006D638D"/>
    <w:rsid w:val="006E0743"/>
    <w:rsid w:val="006E19BA"/>
    <w:rsid w:val="006E3B48"/>
    <w:rsid w:val="006E5FC7"/>
    <w:rsid w:val="006E7722"/>
    <w:rsid w:val="006F151C"/>
    <w:rsid w:val="00700CF9"/>
    <w:rsid w:val="0070347C"/>
    <w:rsid w:val="0071033D"/>
    <w:rsid w:val="007176C1"/>
    <w:rsid w:val="00737BCE"/>
    <w:rsid w:val="0074123A"/>
    <w:rsid w:val="00742FD7"/>
    <w:rsid w:val="007450F8"/>
    <w:rsid w:val="00745CA1"/>
    <w:rsid w:val="007514EF"/>
    <w:rsid w:val="007527B6"/>
    <w:rsid w:val="00753BDA"/>
    <w:rsid w:val="00766A94"/>
    <w:rsid w:val="007673E8"/>
    <w:rsid w:val="00775567"/>
    <w:rsid w:val="00780EAE"/>
    <w:rsid w:val="007811F7"/>
    <w:rsid w:val="007817A1"/>
    <w:rsid w:val="007820F2"/>
    <w:rsid w:val="00783F37"/>
    <w:rsid w:val="007904AF"/>
    <w:rsid w:val="00790627"/>
    <w:rsid w:val="00790F2F"/>
    <w:rsid w:val="00794BE7"/>
    <w:rsid w:val="00795138"/>
    <w:rsid w:val="007A1AEE"/>
    <w:rsid w:val="007A6076"/>
    <w:rsid w:val="007A6B17"/>
    <w:rsid w:val="007B7E30"/>
    <w:rsid w:val="007C1A44"/>
    <w:rsid w:val="007C57B0"/>
    <w:rsid w:val="007D4872"/>
    <w:rsid w:val="007D78D5"/>
    <w:rsid w:val="007E2F66"/>
    <w:rsid w:val="007F0F13"/>
    <w:rsid w:val="007F297D"/>
    <w:rsid w:val="007F55CB"/>
    <w:rsid w:val="007F638E"/>
    <w:rsid w:val="00804DED"/>
    <w:rsid w:val="00812C1A"/>
    <w:rsid w:val="00813AE0"/>
    <w:rsid w:val="00816FA8"/>
    <w:rsid w:val="0081704B"/>
    <w:rsid w:val="00822F76"/>
    <w:rsid w:val="00823A0B"/>
    <w:rsid w:val="00831329"/>
    <w:rsid w:val="008317F6"/>
    <w:rsid w:val="00835193"/>
    <w:rsid w:val="008353E4"/>
    <w:rsid w:val="00835BFB"/>
    <w:rsid w:val="00836924"/>
    <w:rsid w:val="0083714D"/>
    <w:rsid w:val="00844750"/>
    <w:rsid w:val="00851438"/>
    <w:rsid w:val="00860C9D"/>
    <w:rsid w:val="008644B9"/>
    <w:rsid w:val="00865B9D"/>
    <w:rsid w:val="00867EFD"/>
    <w:rsid w:val="00871051"/>
    <w:rsid w:val="00883D70"/>
    <w:rsid w:val="0088427E"/>
    <w:rsid w:val="00884E9C"/>
    <w:rsid w:val="0088723D"/>
    <w:rsid w:val="008B44C4"/>
    <w:rsid w:val="008B7879"/>
    <w:rsid w:val="008C1BBA"/>
    <w:rsid w:val="008C2211"/>
    <w:rsid w:val="008C7684"/>
    <w:rsid w:val="008D0723"/>
    <w:rsid w:val="008D0C3F"/>
    <w:rsid w:val="008D1AC7"/>
    <w:rsid w:val="008D3919"/>
    <w:rsid w:val="008E0108"/>
    <w:rsid w:val="008E0B16"/>
    <w:rsid w:val="008E3F2C"/>
    <w:rsid w:val="008E5107"/>
    <w:rsid w:val="008E7FAE"/>
    <w:rsid w:val="008F1725"/>
    <w:rsid w:val="008F60FF"/>
    <w:rsid w:val="009066AE"/>
    <w:rsid w:val="00911BF7"/>
    <w:rsid w:val="00922301"/>
    <w:rsid w:val="00922FBA"/>
    <w:rsid w:val="00926E87"/>
    <w:rsid w:val="00927D74"/>
    <w:rsid w:val="00932D7A"/>
    <w:rsid w:val="0094300E"/>
    <w:rsid w:val="00952FDB"/>
    <w:rsid w:val="00953DE0"/>
    <w:rsid w:val="009566B0"/>
    <w:rsid w:val="00957350"/>
    <w:rsid w:val="00960F46"/>
    <w:rsid w:val="00970F62"/>
    <w:rsid w:val="0097794A"/>
    <w:rsid w:val="00977EC8"/>
    <w:rsid w:val="009817BD"/>
    <w:rsid w:val="009837CB"/>
    <w:rsid w:val="009A21FA"/>
    <w:rsid w:val="009A6F85"/>
    <w:rsid w:val="009B060F"/>
    <w:rsid w:val="009B18A3"/>
    <w:rsid w:val="009B25CE"/>
    <w:rsid w:val="009B5EA0"/>
    <w:rsid w:val="009B6025"/>
    <w:rsid w:val="009C1239"/>
    <w:rsid w:val="009C246D"/>
    <w:rsid w:val="009C2848"/>
    <w:rsid w:val="009C38EA"/>
    <w:rsid w:val="009D3A8C"/>
    <w:rsid w:val="009D46B4"/>
    <w:rsid w:val="009E01B8"/>
    <w:rsid w:val="009E2FAB"/>
    <w:rsid w:val="009E698E"/>
    <w:rsid w:val="009E7956"/>
    <w:rsid w:val="00A00320"/>
    <w:rsid w:val="00A11C63"/>
    <w:rsid w:val="00A134EB"/>
    <w:rsid w:val="00A1547F"/>
    <w:rsid w:val="00A160D4"/>
    <w:rsid w:val="00A17FF8"/>
    <w:rsid w:val="00A2492E"/>
    <w:rsid w:val="00A31F07"/>
    <w:rsid w:val="00A41235"/>
    <w:rsid w:val="00A44CBA"/>
    <w:rsid w:val="00A45EBB"/>
    <w:rsid w:val="00A6502C"/>
    <w:rsid w:val="00A70163"/>
    <w:rsid w:val="00A71439"/>
    <w:rsid w:val="00A73DB7"/>
    <w:rsid w:val="00A778A5"/>
    <w:rsid w:val="00A80554"/>
    <w:rsid w:val="00A841C5"/>
    <w:rsid w:val="00A86837"/>
    <w:rsid w:val="00A93320"/>
    <w:rsid w:val="00A963DD"/>
    <w:rsid w:val="00AA0176"/>
    <w:rsid w:val="00AA3C96"/>
    <w:rsid w:val="00AA72C3"/>
    <w:rsid w:val="00AB6447"/>
    <w:rsid w:val="00AC67A1"/>
    <w:rsid w:val="00AC7977"/>
    <w:rsid w:val="00AD1E14"/>
    <w:rsid w:val="00AD3F23"/>
    <w:rsid w:val="00AE352C"/>
    <w:rsid w:val="00AE4F08"/>
    <w:rsid w:val="00AE5E87"/>
    <w:rsid w:val="00AE69A8"/>
    <w:rsid w:val="00AE7BCA"/>
    <w:rsid w:val="00AF1446"/>
    <w:rsid w:val="00AF2F6F"/>
    <w:rsid w:val="00AF684E"/>
    <w:rsid w:val="00B07DE2"/>
    <w:rsid w:val="00B2334D"/>
    <w:rsid w:val="00B255B8"/>
    <w:rsid w:val="00B278CF"/>
    <w:rsid w:val="00B30CFB"/>
    <w:rsid w:val="00B3131C"/>
    <w:rsid w:val="00B318CC"/>
    <w:rsid w:val="00B32A61"/>
    <w:rsid w:val="00B32E2D"/>
    <w:rsid w:val="00B344D9"/>
    <w:rsid w:val="00B357CC"/>
    <w:rsid w:val="00B35B4C"/>
    <w:rsid w:val="00B3753A"/>
    <w:rsid w:val="00B37895"/>
    <w:rsid w:val="00B438C5"/>
    <w:rsid w:val="00B4466B"/>
    <w:rsid w:val="00B52107"/>
    <w:rsid w:val="00B61990"/>
    <w:rsid w:val="00B62922"/>
    <w:rsid w:val="00B6602A"/>
    <w:rsid w:val="00B66CB6"/>
    <w:rsid w:val="00B7107E"/>
    <w:rsid w:val="00B77126"/>
    <w:rsid w:val="00B8102F"/>
    <w:rsid w:val="00B827E8"/>
    <w:rsid w:val="00B85D99"/>
    <w:rsid w:val="00B900C8"/>
    <w:rsid w:val="00B924CA"/>
    <w:rsid w:val="00B936CC"/>
    <w:rsid w:val="00B93E72"/>
    <w:rsid w:val="00B94939"/>
    <w:rsid w:val="00BA0ABA"/>
    <w:rsid w:val="00BA393B"/>
    <w:rsid w:val="00BC5D40"/>
    <w:rsid w:val="00BD0B53"/>
    <w:rsid w:val="00BD25D0"/>
    <w:rsid w:val="00BD50B3"/>
    <w:rsid w:val="00BD5B50"/>
    <w:rsid w:val="00BE3741"/>
    <w:rsid w:val="00BF0556"/>
    <w:rsid w:val="00BF06B0"/>
    <w:rsid w:val="00BF47BD"/>
    <w:rsid w:val="00BF505B"/>
    <w:rsid w:val="00C00C2A"/>
    <w:rsid w:val="00C12B87"/>
    <w:rsid w:val="00C1607E"/>
    <w:rsid w:val="00C218FD"/>
    <w:rsid w:val="00C2232D"/>
    <w:rsid w:val="00C24B53"/>
    <w:rsid w:val="00C261F8"/>
    <w:rsid w:val="00C33100"/>
    <w:rsid w:val="00C34C11"/>
    <w:rsid w:val="00C358CC"/>
    <w:rsid w:val="00C42E26"/>
    <w:rsid w:val="00C4302B"/>
    <w:rsid w:val="00C45121"/>
    <w:rsid w:val="00C51BB4"/>
    <w:rsid w:val="00C617E1"/>
    <w:rsid w:val="00C63AC1"/>
    <w:rsid w:val="00C732D1"/>
    <w:rsid w:val="00C836BC"/>
    <w:rsid w:val="00C940E9"/>
    <w:rsid w:val="00CA047F"/>
    <w:rsid w:val="00CA3500"/>
    <w:rsid w:val="00CA4754"/>
    <w:rsid w:val="00CA5CBD"/>
    <w:rsid w:val="00CB226B"/>
    <w:rsid w:val="00CB2BEA"/>
    <w:rsid w:val="00CB6267"/>
    <w:rsid w:val="00CC075A"/>
    <w:rsid w:val="00CD1A71"/>
    <w:rsid w:val="00CD1FBB"/>
    <w:rsid w:val="00CD4C90"/>
    <w:rsid w:val="00CF1A4E"/>
    <w:rsid w:val="00CF6435"/>
    <w:rsid w:val="00D016B5"/>
    <w:rsid w:val="00D017DF"/>
    <w:rsid w:val="00D034F1"/>
    <w:rsid w:val="00D11B17"/>
    <w:rsid w:val="00D218FC"/>
    <w:rsid w:val="00D27297"/>
    <w:rsid w:val="00D27D5E"/>
    <w:rsid w:val="00D31C83"/>
    <w:rsid w:val="00D34270"/>
    <w:rsid w:val="00D379E6"/>
    <w:rsid w:val="00D40906"/>
    <w:rsid w:val="00D41B47"/>
    <w:rsid w:val="00D428F9"/>
    <w:rsid w:val="00D440EE"/>
    <w:rsid w:val="00D47F24"/>
    <w:rsid w:val="00D52048"/>
    <w:rsid w:val="00D52A86"/>
    <w:rsid w:val="00D60301"/>
    <w:rsid w:val="00D72874"/>
    <w:rsid w:val="00D75A23"/>
    <w:rsid w:val="00D84247"/>
    <w:rsid w:val="00D8534F"/>
    <w:rsid w:val="00D86AD1"/>
    <w:rsid w:val="00D96366"/>
    <w:rsid w:val="00DA1820"/>
    <w:rsid w:val="00DA57D4"/>
    <w:rsid w:val="00DA6BC7"/>
    <w:rsid w:val="00DB4793"/>
    <w:rsid w:val="00DB5C62"/>
    <w:rsid w:val="00DC14B6"/>
    <w:rsid w:val="00DC158C"/>
    <w:rsid w:val="00DC28F1"/>
    <w:rsid w:val="00DC51E3"/>
    <w:rsid w:val="00DD051B"/>
    <w:rsid w:val="00DD5D73"/>
    <w:rsid w:val="00DD7EF2"/>
    <w:rsid w:val="00DE01E3"/>
    <w:rsid w:val="00DE0AF7"/>
    <w:rsid w:val="00DE24A4"/>
    <w:rsid w:val="00DE2B04"/>
    <w:rsid w:val="00DE6D90"/>
    <w:rsid w:val="00DF002F"/>
    <w:rsid w:val="00DF1BEA"/>
    <w:rsid w:val="00DF1F03"/>
    <w:rsid w:val="00DF1F51"/>
    <w:rsid w:val="00DF3492"/>
    <w:rsid w:val="00DF4DCE"/>
    <w:rsid w:val="00DF6551"/>
    <w:rsid w:val="00E0244D"/>
    <w:rsid w:val="00E02CE0"/>
    <w:rsid w:val="00E1118A"/>
    <w:rsid w:val="00E11BBC"/>
    <w:rsid w:val="00E1236D"/>
    <w:rsid w:val="00E15EC6"/>
    <w:rsid w:val="00E22B30"/>
    <w:rsid w:val="00E22F40"/>
    <w:rsid w:val="00E25EF5"/>
    <w:rsid w:val="00E53D77"/>
    <w:rsid w:val="00E5407C"/>
    <w:rsid w:val="00E55D71"/>
    <w:rsid w:val="00E60E30"/>
    <w:rsid w:val="00E6288C"/>
    <w:rsid w:val="00E653A2"/>
    <w:rsid w:val="00E65B70"/>
    <w:rsid w:val="00E6627D"/>
    <w:rsid w:val="00E73AEE"/>
    <w:rsid w:val="00E74F8B"/>
    <w:rsid w:val="00E775A1"/>
    <w:rsid w:val="00E7779B"/>
    <w:rsid w:val="00E81E94"/>
    <w:rsid w:val="00E82607"/>
    <w:rsid w:val="00E87C4C"/>
    <w:rsid w:val="00E90A2D"/>
    <w:rsid w:val="00E95AF8"/>
    <w:rsid w:val="00EA0C87"/>
    <w:rsid w:val="00EA2677"/>
    <w:rsid w:val="00EA31C2"/>
    <w:rsid w:val="00EA4D5A"/>
    <w:rsid w:val="00EA5169"/>
    <w:rsid w:val="00EB16FF"/>
    <w:rsid w:val="00EB4C54"/>
    <w:rsid w:val="00EC0734"/>
    <w:rsid w:val="00EC3132"/>
    <w:rsid w:val="00EC3FA6"/>
    <w:rsid w:val="00EC60C5"/>
    <w:rsid w:val="00ED265E"/>
    <w:rsid w:val="00ED7BEB"/>
    <w:rsid w:val="00EE2EA3"/>
    <w:rsid w:val="00EE43A7"/>
    <w:rsid w:val="00EE7E0C"/>
    <w:rsid w:val="00EF041A"/>
    <w:rsid w:val="00EF2547"/>
    <w:rsid w:val="00F01516"/>
    <w:rsid w:val="00F03FFA"/>
    <w:rsid w:val="00F100D6"/>
    <w:rsid w:val="00F12577"/>
    <w:rsid w:val="00F14D09"/>
    <w:rsid w:val="00F1553C"/>
    <w:rsid w:val="00F169F7"/>
    <w:rsid w:val="00F2271B"/>
    <w:rsid w:val="00F227C9"/>
    <w:rsid w:val="00F35A1F"/>
    <w:rsid w:val="00F405FB"/>
    <w:rsid w:val="00F524AA"/>
    <w:rsid w:val="00F560CD"/>
    <w:rsid w:val="00F57129"/>
    <w:rsid w:val="00F74F44"/>
    <w:rsid w:val="00F83C92"/>
    <w:rsid w:val="00F84E26"/>
    <w:rsid w:val="00F90CFE"/>
    <w:rsid w:val="00F96586"/>
    <w:rsid w:val="00FA40A9"/>
    <w:rsid w:val="00FA43E0"/>
    <w:rsid w:val="00FA4668"/>
    <w:rsid w:val="00FA5A79"/>
    <w:rsid w:val="00FA6422"/>
    <w:rsid w:val="00FB00CB"/>
    <w:rsid w:val="00FB0BFE"/>
    <w:rsid w:val="00FB2419"/>
    <w:rsid w:val="00FB4C51"/>
    <w:rsid w:val="00FB6AC1"/>
    <w:rsid w:val="00FB72A4"/>
    <w:rsid w:val="00FC0CDC"/>
    <w:rsid w:val="00FD64E0"/>
    <w:rsid w:val="00FD7F96"/>
    <w:rsid w:val="00FE1D5F"/>
    <w:rsid w:val="00FE2AF4"/>
    <w:rsid w:val="00FE307F"/>
    <w:rsid w:val="00FE69B3"/>
    <w:rsid w:val="00FF1DBD"/>
    <w:rsid w:val="00FF1E43"/>
    <w:rsid w:val="00FF28B9"/>
    <w:rsid w:val="00FF2D8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1D582EB9"/>
  <w15:docId w15:val="{AB38A2CF-BF4F-49B7-8B99-ECFC87994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F28B9"/>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0964C7"/>
    <w:pPr>
      <w:keepNext/>
      <w:keepLines/>
      <w:spacing w:after="0" w:line="240" w:lineRule="auto"/>
      <w:ind w:right="0"/>
      <w:jc w:val="left"/>
      <w:outlineLvl w:val="0"/>
    </w:pPr>
  </w:style>
  <w:style w:type="paragraph" w:styleId="Heading2">
    <w:name w:val="heading 2"/>
    <w:basedOn w:val="Normal"/>
    <w:next w:val="Normal"/>
    <w:qFormat/>
    <w:rsid w:val="000964C7"/>
    <w:pPr>
      <w:outlineLvl w:val="1"/>
    </w:pPr>
  </w:style>
  <w:style w:type="paragraph" w:styleId="Heading3">
    <w:name w:val="heading 3"/>
    <w:basedOn w:val="Normal"/>
    <w:next w:val="Normal"/>
    <w:qFormat/>
    <w:rsid w:val="000964C7"/>
    <w:pPr>
      <w:outlineLvl w:val="2"/>
    </w:pPr>
  </w:style>
  <w:style w:type="paragraph" w:styleId="Heading4">
    <w:name w:val="heading 4"/>
    <w:basedOn w:val="Normal"/>
    <w:next w:val="Normal"/>
    <w:qFormat/>
    <w:rsid w:val="000964C7"/>
    <w:pPr>
      <w:outlineLvl w:val="3"/>
    </w:pPr>
  </w:style>
  <w:style w:type="paragraph" w:styleId="Heading5">
    <w:name w:val="heading 5"/>
    <w:basedOn w:val="Normal"/>
    <w:next w:val="Normal"/>
    <w:qFormat/>
    <w:rsid w:val="000964C7"/>
    <w:pPr>
      <w:outlineLvl w:val="4"/>
    </w:pPr>
  </w:style>
  <w:style w:type="paragraph" w:styleId="Heading6">
    <w:name w:val="heading 6"/>
    <w:basedOn w:val="Normal"/>
    <w:next w:val="Normal"/>
    <w:qFormat/>
    <w:rsid w:val="000964C7"/>
    <w:pPr>
      <w:outlineLvl w:val="5"/>
    </w:pPr>
  </w:style>
  <w:style w:type="paragraph" w:styleId="Heading7">
    <w:name w:val="heading 7"/>
    <w:basedOn w:val="Normal"/>
    <w:next w:val="Normal"/>
    <w:qFormat/>
    <w:rsid w:val="000964C7"/>
    <w:pPr>
      <w:outlineLvl w:val="6"/>
    </w:pPr>
  </w:style>
  <w:style w:type="paragraph" w:styleId="Heading8">
    <w:name w:val="heading 8"/>
    <w:basedOn w:val="Normal"/>
    <w:next w:val="Normal"/>
    <w:qFormat/>
    <w:rsid w:val="000964C7"/>
    <w:pPr>
      <w:outlineLvl w:val="7"/>
    </w:pPr>
  </w:style>
  <w:style w:type="paragraph" w:styleId="Heading9">
    <w:name w:val="heading 9"/>
    <w:basedOn w:val="Normal"/>
    <w:next w:val="Normal"/>
    <w:qFormat/>
    <w:rsid w:val="000964C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964C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964C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0964C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964C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964C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964C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0964C7"/>
    <w:pPr>
      <w:spacing w:after="120"/>
      <w:ind w:left="1134" w:right="1134"/>
      <w:jc w:val="both"/>
    </w:pPr>
  </w:style>
  <w:style w:type="paragraph" w:customStyle="1" w:styleId="SLG">
    <w:name w:val="__S_L_G"/>
    <w:basedOn w:val="Normal"/>
    <w:next w:val="Normal"/>
    <w:rsid w:val="000964C7"/>
    <w:pPr>
      <w:keepNext/>
      <w:keepLines/>
      <w:spacing w:before="240" w:after="240" w:line="580" w:lineRule="exact"/>
      <w:ind w:left="1134" w:right="1134"/>
    </w:pPr>
    <w:rPr>
      <w:b/>
      <w:sz w:val="56"/>
    </w:rPr>
  </w:style>
  <w:style w:type="paragraph" w:customStyle="1" w:styleId="SMG">
    <w:name w:val="__S_M_G"/>
    <w:basedOn w:val="Normal"/>
    <w:next w:val="Normal"/>
    <w:rsid w:val="000964C7"/>
    <w:pPr>
      <w:keepNext/>
      <w:keepLines/>
      <w:spacing w:before="240" w:after="240" w:line="420" w:lineRule="exact"/>
      <w:ind w:left="1134" w:right="1134"/>
    </w:pPr>
    <w:rPr>
      <w:b/>
      <w:sz w:val="40"/>
    </w:rPr>
  </w:style>
  <w:style w:type="paragraph" w:customStyle="1" w:styleId="SSG">
    <w:name w:val="__S_S_G"/>
    <w:basedOn w:val="Normal"/>
    <w:next w:val="Normal"/>
    <w:rsid w:val="000964C7"/>
    <w:pPr>
      <w:keepNext/>
      <w:keepLines/>
      <w:spacing w:before="240" w:after="240" w:line="300" w:lineRule="exact"/>
      <w:ind w:left="1134" w:right="1134"/>
    </w:pPr>
    <w:rPr>
      <w:b/>
      <w:sz w:val="28"/>
    </w:rPr>
  </w:style>
  <w:style w:type="paragraph" w:customStyle="1" w:styleId="XLargeG">
    <w:name w:val="__XLarge_G"/>
    <w:basedOn w:val="Normal"/>
    <w:next w:val="Normal"/>
    <w:rsid w:val="000964C7"/>
    <w:pPr>
      <w:keepNext/>
      <w:keepLines/>
      <w:spacing w:before="240" w:after="240" w:line="420" w:lineRule="exact"/>
      <w:ind w:left="1134" w:right="1134"/>
    </w:pPr>
    <w:rPr>
      <w:b/>
      <w:sz w:val="40"/>
    </w:rPr>
  </w:style>
  <w:style w:type="paragraph" w:customStyle="1" w:styleId="Bullet1G">
    <w:name w:val="_Bullet 1_G"/>
    <w:basedOn w:val="Normal"/>
    <w:rsid w:val="000964C7"/>
    <w:pPr>
      <w:numPr>
        <w:numId w:val="1"/>
      </w:numPr>
      <w:spacing w:after="120"/>
      <w:ind w:right="1134"/>
      <w:jc w:val="both"/>
    </w:pPr>
  </w:style>
  <w:style w:type="paragraph" w:customStyle="1" w:styleId="Bullet2G">
    <w:name w:val="_Bullet 2_G"/>
    <w:basedOn w:val="Normal"/>
    <w:rsid w:val="000964C7"/>
    <w:pPr>
      <w:numPr>
        <w:numId w:val="2"/>
      </w:numPr>
      <w:spacing w:after="120"/>
      <w:ind w:right="1134"/>
      <w:jc w:val="both"/>
    </w:pPr>
  </w:style>
  <w:style w:type="character" w:styleId="FootnoteReference">
    <w:name w:val="footnote reference"/>
    <w:aliases w:val="4_G,Footnote Reference/"/>
    <w:rsid w:val="000964C7"/>
    <w:rPr>
      <w:rFonts w:ascii="Times New Roman" w:hAnsi="Times New Roman"/>
      <w:sz w:val="18"/>
      <w:vertAlign w:val="superscript"/>
      <w:lang w:val="fr-CH"/>
    </w:rPr>
  </w:style>
  <w:style w:type="character" w:styleId="EndnoteReference">
    <w:name w:val="endnote reference"/>
    <w:aliases w:val="1_G"/>
    <w:rsid w:val="000964C7"/>
    <w:rPr>
      <w:rFonts w:ascii="Times New Roman" w:hAnsi="Times New Roman"/>
      <w:sz w:val="18"/>
      <w:vertAlign w:val="superscript"/>
      <w:lang w:val="fr-CH"/>
    </w:rPr>
  </w:style>
  <w:style w:type="paragraph" w:styleId="Header">
    <w:name w:val="header"/>
    <w:aliases w:val="6_G, Car Car1,Car Car1"/>
    <w:basedOn w:val="Normal"/>
    <w:next w:val="Normal"/>
    <w:link w:val="HeaderChar"/>
    <w:rsid w:val="000964C7"/>
    <w:pPr>
      <w:pBdr>
        <w:bottom w:val="single" w:sz="4" w:space="4" w:color="auto"/>
      </w:pBdr>
      <w:spacing w:line="240" w:lineRule="auto"/>
    </w:pPr>
    <w:rPr>
      <w:b/>
      <w:sz w:val="18"/>
    </w:rPr>
  </w:style>
  <w:style w:type="paragraph" w:styleId="FootnoteText">
    <w:name w:val="footnote text"/>
    <w:aliases w:val="5_G"/>
    <w:basedOn w:val="Normal"/>
    <w:link w:val="FootnoteTextChar"/>
    <w:rsid w:val="000964C7"/>
    <w:pPr>
      <w:tabs>
        <w:tab w:val="right" w:pos="1021"/>
      </w:tabs>
      <w:spacing w:line="220" w:lineRule="exact"/>
      <w:ind w:left="1134" w:right="1134" w:hanging="1134"/>
    </w:pPr>
    <w:rPr>
      <w:sz w:val="18"/>
    </w:rPr>
  </w:style>
  <w:style w:type="paragraph" w:styleId="EndnoteText">
    <w:name w:val="endnote text"/>
    <w:aliases w:val="2_G"/>
    <w:basedOn w:val="FootnoteText"/>
    <w:rsid w:val="000964C7"/>
  </w:style>
  <w:style w:type="character" w:styleId="PageNumber">
    <w:name w:val="page number"/>
    <w:aliases w:val="7_G"/>
    <w:rsid w:val="000964C7"/>
    <w:rPr>
      <w:rFonts w:ascii="Times New Roman" w:hAnsi="Times New Roman"/>
      <w:b/>
      <w:sz w:val="18"/>
      <w:lang w:val="fr-CH"/>
    </w:rPr>
  </w:style>
  <w:style w:type="paragraph" w:styleId="Footer">
    <w:name w:val="footer"/>
    <w:aliases w:val="3_G"/>
    <w:basedOn w:val="Normal"/>
    <w:next w:val="Normal"/>
    <w:link w:val="FooterChar"/>
    <w:rsid w:val="000964C7"/>
    <w:pPr>
      <w:spacing w:line="240" w:lineRule="auto"/>
    </w:pPr>
    <w:rPr>
      <w:sz w:val="16"/>
    </w:rPr>
  </w:style>
  <w:style w:type="table" w:styleId="TableGrid1">
    <w:name w:val="Table Grid 1"/>
    <w:basedOn w:val="TableNormal"/>
    <w:semiHidden/>
    <w:rsid w:val="000964C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
    <w:name w:val="Table Grid"/>
    <w:basedOn w:val="TableNormal"/>
    <w:semiHidden/>
    <w:rsid w:val="000964C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0964C7"/>
    <w:rPr>
      <w:color w:val="auto"/>
      <w:u w:val="none"/>
    </w:rPr>
  </w:style>
  <w:style w:type="character" w:styleId="FollowedHyperlink">
    <w:name w:val="FollowedHyperlink"/>
    <w:semiHidden/>
    <w:rsid w:val="000964C7"/>
    <w:rPr>
      <w:color w:val="auto"/>
      <w:u w:val="none"/>
    </w:rPr>
  </w:style>
  <w:style w:type="character" w:customStyle="1" w:styleId="H1GChar">
    <w:name w:val="_ H_1_G Char"/>
    <w:link w:val="H1G"/>
    <w:rsid w:val="006B09E0"/>
    <w:rPr>
      <w:b/>
      <w:sz w:val="24"/>
      <w:lang w:val="fr-CH" w:eastAsia="en-US"/>
    </w:rPr>
  </w:style>
  <w:style w:type="character" w:customStyle="1" w:styleId="H23GChar">
    <w:name w:val="_ H_2/3_G Char"/>
    <w:link w:val="H23G"/>
    <w:rsid w:val="006B09E0"/>
    <w:rPr>
      <w:b/>
      <w:lang w:val="fr-CH" w:eastAsia="en-US"/>
    </w:rPr>
  </w:style>
  <w:style w:type="character" w:customStyle="1" w:styleId="SingleTxtGChar">
    <w:name w:val="_ Single Txt_G Char"/>
    <w:link w:val="SingleTxtG"/>
    <w:rsid w:val="006B09E0"/>
    <w:rPr>
      <w:lang w:val="fr-CH" w:eastAsia="en-US"/>
    </w:rPr>
  </w:style>
  <w:style w:type="character" w:customStyle="1" w:styleId="FootnoteTextChar">
    <w:name w:val="Footnote Text Char"/>
    <w:aliases w:val="5_G Char"/>
    <w:link w:val="FootnoteText"/>
    <w:rsid w:val="006B09E0"/>
    <w:rPr>
      <w:sz w:val="18"/>
      <w:lang w:val="fr-CH" w:eastAsia="en-US"/>
    </w:rPr>
  </w:style>
  <w:style w:type="character" w:customStyle="1" w:styleId="H1GCar">
    <w:name w:val="_ H_1_G Car"/>
    <w:locked/>
    <w:rsid w:val="00FE2AF4"/>
    <w:rPr>
      <w:b/>
      <w:sz w:val="24"/>
      <w:lang w:val="fr-CH" w:eastAsia="en-US"/>
    </w:rPr>
  </w:style>
  <w:style w:type="character" w:styleId="CommentReference">
    <w:name w:val="annotation reference"/>
    <w:rsid w:val="000963EA"/>
    <w:rPr>
      <w:sz w:val="16"/>
      <w:szCs w:val="16"/>
    </w:rPr>
  </w:style>
  <w:style w:type="paragraph" w:styleId="CommentText">
    <w:name w:val="annotation text"/>
    <w:basedOn w:val="Normal"/>
    <w:link w:val="CommentTextChar"/>
    <w:rsid w:val="000963EA"/>
  </w:style>
  <w:style w:type="character" w:customStyle="1" w:styleId="CommentTextChar">
    <w:name w:val="Comment Text Char"/>
    <w:link w:val="CommentText"/>
    <w:rsid w:val="000963EA"/>
    <w:rPr>
      <w:lang w:val="fr-CH" w:eastAsia="en-US"/>
    </w:rPr>
  </w:style>
  <w:style w:type="paragraph" w:styleId="BalloonText">
    <w:name w:val="Balloon Text"/>
    <w:basedOn w:val="Normal"/>
    <w:link w:val="BalloonTextChar"/>
    <w:rsid w:val="001A37C7"/>
    <w:pPr>
      <w:spacing w:line="240" w:lineRule="auto"/>
    </w:pPr>
    <w:rPr>
      <w:rFonts w:ascii="Tahoma" w:hAnsi="Tahoma" w:cs="Tahoma"/>
      <w:sz w:val="16"/>
      <w:szCs w:val="16"/>
    </w:rPr>
  </w:style>
  <w:style w:type="character" w:customStyle="1" w:styleId="BalloonTextChar">
    <w:name w:val="Balloon Text Char"/>
    <w:link w:val="BalloonText"/>
    <w:rsid w:val="001A37C7"/>
    <w:rPr>
      <w:rFonts w:ascii="Tahoma" w:hAnsi="Tahoma" w:cs="Tahoma"/>
      <w:sz w:val="16"/>
      <w:szCs w:val="16"/>
      <w:lang w:val="fr-CH" w:eastAsia="en-US"/>
    </w:rPr>
  </w:style>
  <w:style w:type="paragraph" w:customStyle="1" w:styleId="TabellenformatKlasse2">
    <w:name w:val="Tabellenformat Klasse 2"/>
    <w:basedOn w:val="Normal"/>
    <w:rsid w:val="00261C6B"/>
    <w:pPr>
      <w:tabs>
        <w:tab w:val="left" w:pos="567"/>
      </w:tabs>
      <w:suppressAutoHyphens w:val="0"/>
      <w:spacing w:line="240" w:lineRule="auto"/>
      <w:ind w:left="567" w:hanging="567"/>
    </w:pPr>
    <w:rPr>
      <w:rFonts w:ascii="Arial" w:hAnsi="Arial"/>
      <w:color w:val="000000"/>
      <w:sz w:val="18"/>
      <w:lang w:val="de-DE" w:eastAsia="de-DE"/>
    </w:rPr>
  </w:style>
  <w:style w:type="paragraph" w:customStyle="1" w:styleId="ParNoG">
    <w:name w:val="_ParNo_G"/>
    <w:basedOn w:val="SingleTxtG"/>
    <w:link w:val="ParNoGCar"/>
    <w:rsid w:val="00E1236D"/>
    <w:pPr>
      <w:numPr>
        <w:numId w:val="3"/>
      </w:numPr>
    </w:pPr>
  </w:style>
  <w:style w:type="character" w:customStyle="1" w:styleId="HChGChar">
    <w:name w:val="_ H _Ch_G Char"/>
    <w:link w:val="HChG"/>
    <w:locked/>
    <w:rsid w:val="00742FD7"/>
    <w:rPr>
      <w:b/>
      <w:sz w:val="28"/>
      <w:lang w:val="fr-CH" w:eastAsia="en-US"/>
    </w:rPr>
  </w:style>
  <w:style w:type="character" w:customStyle="1" w:styleId="SingleTxtGZchnZchn">
    <w:name w:val="_ Single Txt_G Zchn Zchn"/>
    <w:rsid w:val="00742FD7"/>
    <w:rPr>
      <w:lang w:val="en-GB" w:eastAsia="en-US" w:bidi="ar-SA"/>
    </w:rPr>
  </w:style>
  <w:style w:type="character" w:customStyle="1" w:styleId="Heading1Char">
    <w:name w:val="Heading 1 Char"/>
    <w:aliases w:val="Table_G Char"/>
    <w:link w:val="Heading1"/>
    <w:rsid w:val="00742FD7"/>
    <w:rPr>
      <w:lang w:val="fr-CH" w:eastAsia="en-US"/>
    </w:rPr>
  </w:style>
  <w:style w:type="character" w:customStyle="1" w:styleId="SingleTxtGCar">
    <w:name w:val="_ Single Txt_G Car"/>
    <w:rsid w:val="00742FD7"/>
    <w:rPr>
      <w:lang w:val="fr-CH" w:eastAsia="en-US" w:bidi="ar-SA"/>
    </w:rPr>
  </w:style>
  <w:style w:type="paragraph" w:styleId="CommentSubject">
    <w:name w:val="annotation subject"/>
    <w:basedOn w:val="CommentText"/>
    <w:next w:val="CommentText"/>
    <w:link w:val="CommentSubjectChar"/>
    <w:rsid w:val="00742FD7"/>
    <w:rPr>
      <w:b/>
      <w:bCs/>
    </w:rPr>
  </w:style>
  <w:style w:type="character" w:customStyle="1" w:styleId="CommentSubjectChar">
    <w:name w:val="Comment Subject Char"/>
    <w:link w:val="CommentSubject"/>
    <w:rsid w:val="00742FD7"/>
    <w:rPr>
      <w:b/>
      <w:bCs/>
      <w:lang w:val="fr-CH" w:eastAsia="en-US"/>
    </w:rPr>
  </w:style>
  <w:style w:type="paragraph" w:styleId="Revision">
    <w:name w:val="Revision"/>
    <w:hidden/>
    <w:uiPriority w:val="99"/>
    <w:semiHidden/>
    <w:rsid w:val="00742FD7"/>
    <w:rPr>
      <w:lang w:val="fr-CH" w:eastAsia="en-US"/>
    </w:rPr>
  </w:style>
  <w:style w:type="paragraph" w:customStyle="1" w:styleId="Default">
    <w:name w:val="Default"/>
    <w:rsid w:val="00742FD7"/>
    <w:pPr>
      <w:widowControl w:val="0"/>
      <w:autoSpaceDE w:val="0"/>
      <w:autoSpaceDN w:val="0"/>
      <w:adjustRightInd w:val="0"/>
    </w:pPr>
    <w:rPr>
      <w:color w:val="000000"/>
      <w:sz w:val="24"/>
      <w:szCs w:val="24"/>
      <w:lang w:val="en-US" w:eastAsia="en-US"/>
    </w:rPr>
  </w:style>
  <w:style w:type="character" w:customStyle="1" w:styleId="ParNoGCar">
    <w:name w:val="_ParNo_G Car"/>
    <w:link w:val="ParNoG"/>
    <w:rsid w:val="0052158A"/>
    <w:rPr>
      <w:lang w:val="fr-CH" w:eastAsia="en-US"/>
    </w:rPr>
  </w:style>
  <w:style w:type="paragraph" w:customStyle="1" w:styleId="SingleTxt">
    <w:name w:val="__Single Txt"/>
    <w:basedOn w:val="Normal"/>
    <w:qFormat/>
    <w:rsid w:val="00EA5169"/>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after="120" w:line="240" w:lineRule="exact"/>
      <w:ind w:left="1267" w:right="1267"/>
      <w:jc w:val="both"/>
    </w:pPr>
    <w:rPr>
      <w:rFonts w:eastAsiaTheme="minorHAnsi"/>
      <w:spacing w:val="4"/>
      <w:w w:val="103"/>
      <w:kern w:val="14"/>
      <w:szCs w:val="22"/>
      <w:lang w:val="fr-CA"/>
    </w:rPr>
  </w:style>
  <w:style w:type="paragraph" w:styleId="ListParagraph">
    <w:name w:val="List Paragraph"/>
    <w:basedOn w:val="Normal"/>
    <w:uiPriority w:val="34"/>
    <w:qFormat/>
    <w:rsid w:val="0083714D"/>
    <w:pPr>
      <w:ind w:left="720"/>
      <w:contextualSpacing/>
    </w:pPr>
    <w:rPr>
      <w:snapToGrid w:val="0"/>
      <w:lang w:val="en-GB" w:eastAsia="fr-FR"/>
    </w:rPr>
  </w:style>
  <w:style w:type="paragraph" w:customStyle="1" w:styleId="N2">
    <w:name w:val="N2"/>
    <w:basedOn w:val="Normal"/>
    <w:rsid w:val="006C39E2"/>
    <w:pPr>
      <w:tabs>
        <w:tab w:val="left" w:pos="-340"/>
        <w:tab w:val="left" w:pos="284"/>
        <w:tab w:val="left" w:pos="454"/>
        <w:tab w:val="left" w:pos="680"/>
        <w:tab w:val="left" w:pos="1418"/>
      </w:tabs>
      <w:suppressAutoHyphens w:val="0"/>
      <w:overflowPunct w:val="0"/>
      <w:autoSpaceDE w:val="0"/>
      <w:autoSpaceDN w:val="0"/>
      <w:adjustRightInd w:val="0"/>
      <w:spacing w:line="240" w:lineRule="auto"/>
      <w:ind w:hanging="1134"/>
      <w:jc w:val="both"/>
      <w:textAlignment w:val="baseline"/>
    </w:pPr>
    <w:rPr>
      <w:rFonts w:ascii="Tms Rmn" w:hAnsi="Tms Rmn"/>
      <w:sz w:val="22"/>
      <w:lang w:val="fr-FR" w:eastAsia="fr-FR"/>
    </w:rPr>
  </w:style>
  <w:style w:type="paragraph" w:styleId="BodyText">
    <w:name w:val="Body Text"/>
    <w:basedOn w:val="Normal"/>
    <w:link w:val="BodyTextChar"/>
    <w:rsid w:val="006C39E2"/>
    <w:pPr>
      <w:tabs>
        <w:tab w:val="left" w:pos="567"/>
      </w:tabs>
      <w:suppressAutoHyphens w:val="0"/>
      <w:overflowPunct w:val="0"/>
      <w:autoSpaceDE w:val="0"/>
      <w:autoSpaceDN w:val="0"/>
      <w:adjustRightInd w:val="0"/>
      <w:spacing w:line="240" w:lineRule="auto"/>
      <w:jc w:val="both"/>
      <w:textAlignment w:val="baseline"/>
    </w:pPr>
    <w:rPr>
      <w:lang w:val="de-DE" w:eastAsia="fr-FR"/>
    </w:rPr>
  </w:style>
  <w:style w:type="character" w:customStyle="1" w:styleId="BodyTextChar">
    <w:name w:val="Body Text Char"/>
    <w:basedOn w:val="DefaultParagraphFont"/>
    <w:link w:val="BodyText"/>
    <w:rsid w:val="006C39E2"/>
    <w:rPr>
      <w:lang w:val="de-DE" w:eastAsia="fr-FR"/>
    </w:rPr>
  </w:style>
  <w:style w:type="paragraph" w:customStyle="1" w:styleId="BodyText23">
    <w:name w:val="Body Text 23"/>
    <w:basedOn w:val="Normal"/>
    <w:rsid w:val="006C39E2"/>
    <w:pPr>
      <w:widowControl w:val="0"/>
      <w:tabs>
        <w:tab w:val="left" w:pos="567"/>
      </w:tabs>
      <w:suppressAutoHyphens w:val="0"/>
      <w:overflowPunct w:val="0"/>
      <w:autoSpaceDE w:val="0"/>
      <w:autoSpaceDN w:val="0"/>
      <w:adjustRightInd w:val="0"/>
      <w:spacing w:line="240" w:lineRule="auto"/>
      <w:ind w:left="567"/>
      <w:jc w:val="both"/>
      <w:textAlignment w:val="baseline"/>
    </w:pPr>
    <w:rPr>
      <w:sz w:val="22"/>
      <w:lang w:val="fr-FR" w:eastAsia="fr-FR"/>
    </w:rPr>
  </w:style>
  <w:style w:type="paragraph" w:customStyle="1" w:styleId="PlainText1">
    <w:name w:val="Plain Text1"/>
    <w:basedOn w:val="Normal"/>
    <w:rsid w:val="006C39E2"/>
    <w:pPr>
      <w:suppressAutoHyphens w:val="0"/>
      <w:overflowPunct w:val="0"/>
      <w:autoSpaceDE w:val="0"/>
      <w:autoSpaceDN w:val="0"/>
      <w:adjustRightInd w:val="0"/>
      <w:spacing w:line="240" w:lineRule="auto"/>
      <w:textAlignment w:val="baseline"/>
    </w:pPr>
    <w:rPr>
      <w:rFonts w:ascii="Courier New" w:hAnsi="Courier New"/>
      <w:lang w:val="de-CH" w:eastAsia="fr-FR"/>
    </w:rPr>
  </w:style>
  <w:style w:type="paragraph" w:customStyle="1" w:styleId="BodyText22">
    <w:name w:val="Body Text 22"/>
    <w:basedOn w:val="Normal"/>
    <w:rsid w:val="006C39E2"/>
    <w:pPr>
      <w:suppressAutoHyphens w:val="0"/>
      <w:overflowPunct w:val="0"/>
      <w:autoSpaceDE w:val="0"/>
      <w:autoSpaceDN w:val="0"/>
      <w:adjustRightInd w:val="0"/>
      <w:spacing w:line="240" w:lineRule="auto"/>
      <w:ind w:left="540"/>
      <w:textAlignment w:val="baseline"/>
    </w:pPr>
    <w:rPr>
      <w:lang w:val="de-DE" w:eastAsia="fr-FR"/>
    </w:rPr>
  </w:style>
  <w:style w:type="paragraph" w:styleId="Title">
    <w:name w:val="Title"/>
    <w:basedOn w:val="Normal"/>
    <w:link w:val="TitleChar"/>
    <w:qFormat/>
    <w:rsid w:val="006C39E2"/>
    <w:pPr>
      <w:suppressAutoHyphens w:val="0"/>
      <w:overflowPunct w:val="0"/>
      <w:autoSpaceDE w:val="0"/>
      <w:autoSpaceDN w:val="0"/>
      <w:adjustRightInd w:val="0"/>
      <w:spacing w:line="240" w:lineRule="auto"/>
      <w:jc w:val="center"/>
      <w:textAlignment w:val="baseline"/>
    </w:pPr>
    <w:rPr>
      <w:b/>
      <w:sz w:val="24"/>
      <w:lang w:val="de-DE" w:eastAsia="fr-FR"/>
    </w:rPr>
  </w:style>
  <w:style w:type="character" w:customStyle="1" w:styleId="TitleChar">
    <w:name w:val="Title Char"/>
    <w:basedOn w:val="DefaultParagraphFont"/>
    <w:link w:val="Title"/>
    <w:rsid w:val="006C39E2"/>
    <w:rPr>
      <w:b/>
      <w:sz w:val="24"/>
      <w:lang w:val="de-DE" w:eastAsia="fr-FR"/>
    </w:rPr>
  </w:style>
  <w:style w:type="paragraph" w:customStyle="1" w:styleId="Normal5">
    <w:name w:val="Normal5"/>
    <w:rsid w:val="006C39E2"/>
    <w:pPr>
      <w:overflowPunct w:val="0"/>
      <w:autoSpaceDE w:val="0"/>
      <w:autoSpaceDN w:val="0"/>
      <w:adjustRightInd w:val="0"/>
      <w:ind w:left="284" w:hanging="284"/>
      <w:jc w:val="both"/>
      <w:textAlignment w:val="baseline"/>
    </w:pPr>
    <w:rPr>
      <w:sz w:val="22"/>
      <w:lang w:val="fr-FR" w:eastAsia="fr-FR"/>
    </w:rPr>
  </w:style>
  <w:style w:type="paragraph" w:customStyle="1" w:styleId="BodyTextIndent21">
    <w:name w:val="Body Text Indent 21"/>
    <w:basedOn w:val="Normal"/>
    <w:rsid w:val="006C39E2"/>
    <w:pPr>
      <w:tabs>
        <w:tab w:val="left" w:pos="1134"/>
        <w:tab w:val="left" w:pos="1440"/>
      </w:tabs>
      <w:suppressAutoHyphens w:val="0"/>
      <w:overflowPunct w:val="0"/>
      <w:autoSpaceDE w:val="0"/>
      <w:autoSpaceDN w:val="0"/>
      <w:adjustRightInd w:val="0"/>
      <w:spacing w:line="240" w:lineRule="auto"/>
      <w:ind w:left="1440" w:hanging="1440"/>
      <w:textAlignment w:val="baseline"/>
    </w:pPr>
    <w:rPr>
      <w:rFonts w:ascii="Tms Rmn" w:hAnsi="Tms Rmn"/>
      <w:lang w:val="de-DE" w:eastAsia="fr-FR"/>
    </w:rPr>
  </w:style>
  <w:style w:type="paragraph" w:customStyle="1" w:styleId="BodyText21">
    <w:name w:val="Body Text 21"/>
    <w:basedOn w:val="Normal"/>
    <w:rsid w:val="006C39E2"/>
    <w:pPr>
      <w:tabs>
        <w:tab w:val="left" w:pos="567"/>
        <w:tab w:val="left" w:pos="851"/>
      </w:tabs>
      <w:suppressAutoHyphens w:val="0"/>
      <w:overflowPunct w:val="0"/>
      <w:autoSpaceDE w:val="0"/>
      <w:autoSpaceDN w:val="0"/>
      <w:adjustRightInd w:val="0"/>
      <w:spacing w:line="240" w:lineRule="auto"/>
      <w:ind w:left="851" w:hanging="851"/>
      <w:textAlignment w:val="baseline"/>
    </w:pPr>
    <w:rPr>
      <w:lang w:val="de-DE" w:eastAsia="fr-FR"/>
    </w:rPr>
  </w:style>
  <w:style w:type="paragraph" w:customStyle="1" w:styleId="BlockText1">
    <w:name w:val="Block Text1"/>
    <w:basedOn w:val="Normal"/>
    <w:rsid w:val="006C39E2"/>
    <w:pPr>
      <w:tabs>
        <w:tab w:val="left" w:pos="567"/>
        <w:tab w:val="left" w:pos="851"/>
      </w:tabs>
      <w:suppressAutoHyphens w:val="0"/>
      <w:overflowPunct w:val="0"/>
      <w:autoSpaceDE w:val="0"/>
      <w:autoSpaceDN w:val="0"/>
      <w:adjustRightInd w:val="0"/>
      <w:spacing w:line="240" w:lineRule="auto"/>
      <w:ind w:left="851" w:right="-284" w:hanging="851"/>
      <w:textAlignment w:val="baseline"/>
    </w:pPr>
    <w:rPr>
      <w:lang w:val="de-DE" w:eastAsia="fr-FR"/>
    </w:rPr>
  </w:style>
  <w:style w:type="paragraph" w:styleId="BodyTextIndent">
    <w:name w:val="Body Text Indent"/>
    <w:basedOn w:val="Normal"/>
    <w:link w:val="BodyTextIndentChar"/>
    <w:rsid w:val="006C39E2"/>
    <w:pPr>
      <w:suppressAutoHyphens w:val="0"/>
      <w:overflowPunct w:val="0"/>
      <w:autoSpaceDE w:val="0"/>
      <w:autoSpaceDN w:val="0"/>
      <w:adjustRightInd w:val="0"/>
      <w:spacing w:line="240" w:lineRule="auto"/>
      <w:ind w:left="540"/>
      <w:jc w:val="both"/>
      <w:textAlignment w:val="baseline"/>
    </w:pPr>
    <w:rPr>
      <w:lang w:val="de-DE" w:eastAsia="fr-FR"/>
    </w:rPr>
  </w:style>
  <w:style w:type="character" w:customStyle="1" w:styleId="BodyTextIndentChar">
    <w:name w:val="Body Text Indent Char"/>
    <w:basedOn w:val="DefaultParagraphFont"/>
    <w:link w:val="BodyTextIndent"/>
    <w:rsid w:val="006C39E2"/>
    <w:rPr>
      <w:lang w:val="de-DE" w:eastAsia="fr-FR"/>
    </w:rPr>
  </w:style>
  <w:style w:type="character" w:customStyle="1" w:styleId="HeaderChar">
    <w:name w:val="Header Char"/>
    <w:aliases w:val="6_G Char, Car Car1 Char,Car Car1 Char"/>
    <w:link w:val="Header"/>
    <w:rsid w:val="006C39E2"/>
    <w:rPr>
      <w:b/>
      <w:sz w:val="18"/>
      <w:lang w:val="fr-CH" w:eastAsia="en-US"/>
    </w:rPr>
  </w:style>
  <w:style w:type="paragraph" w:customStyle="1" w:styleId="berarbeitung">
    <w:name w:val="Überarbeitung"/>
    <w:hidden/>
    <w:semiHidden/>
    <w:rsid w:val="006C39E2"/>
    <w:rPr>
      <w:sz w:val="24"/>
      <w:lang w:val="nl-NL" w:eastAsia="fr-FR"/>
    </w:rPr>
  </w:style>
  <w:style w:type="character" w:customStyle="1" w:styleId="6GCarCar">
    <w:name w:val="6_G Car Car"/>
    <w:rsid w:val="006C39E2"/>
    <w:rPr>
      <w:lang w:val="en-GB" w:eastAsia="nl-NL" w:bidi="ar-SA"/>
    </w:rPr>
  </w:style>
  <w:style w:type="paragraph" w:styleId="BodyText2">
    <w:name w:val="Body Text 2"/>
    <w:basedOn w:val="Normal"/>
    <w:link w:val="BodyText2Char"/>
    <w:rsid w:val="006C39E2"/>
    <w:pPr>
      <w:widowControl w:val="0"/>
      <w:suppressAutoHyphens w:val="0"/>
      <w:overflowPunct w:val="0"/>
      <w:autoSpaceDE w:val="0"/>
      <w:autoSpaceDN w:val="0"/>
      <w:adjustRightInd w:val="0"/>
      <w:spacing w:after="120" w:line="480" w:lineRule="auto"/>
      <w:textAlignment w:val="baseline"/>
    </w:pPr>
    <w:rPr>
      <w:lang w:val="en-GB" w:eastAsia="nl-NL"/>
    </w:rPr>
  </w:style>
  <w:style w:type="character" w:customStyle="1" w:styleId="BodyText2Char">
    <w:name w:val="Body Text 2 Char"/>
    <w:basedOn w:val="DefaultParagraphFont"/>
    <w:link w:val="BodyText2"/>
    <w:rsid w:val="006C39E2"/>
    <w:rPr>
      <w:lang w:eastAsia="nl-NL"/>
    </w:rPr>
  </w:style>
  <w:style w:type="paragraph" w:styleId="BodyTextIndent2">
    <w:name w:val="Body Text Indent 2"/>
    <w:basedOn w:val="Normal"/>
    <w:link w:val="BodyTextIndent2Char"/>
    <w:rsid w:val="006C39E2"/>
    <w:pPr>
      <w:widowControl w:val="0"/>
      <w:suppressAutoHyphens w:val="0"/>
      <w:overflowPunct w:val="0"/>
      <w:autoSpaceDE w:val="0"/>
      <w:autoSpaceDN w:val="0"/>
      <w:adjustRightInd w:val="0"/>
      <w:spacing w:after="120" w:line="480" w:lineRule="auto"/>
      <w:ind w:left="283"/>
      <w:textAlignment w:val="baseline"/>
    </w:pPr>
    <w:rPr>
      <w:lang w:val="en-GB" w:eastAsia="nl-NL"/>
    </w:rPr>
  </w:style>
  <w:style w:type="character" w:customStyle="1" w:styleId="BodyTextIndent2Char">
    <w:name w:val="Body Text Indent 2 Char"/>
    <w:basedOn w:val="DefaultParagraphFont"/>
    <w:link w:val="BodyTextIndent2"/>
    <w:rsid w:val="006C39E2"/>
    <w:rPr>
      <w:lang w:eastAsia="nl-NL"/>
    </w:rPr>
  </w:style>
  <w:style w:type="character" w:customStyle="1" w:styleId="tw4winMark">
    <w:name w:val="tw4winMark"/>
    <w:rsid w:val="006C39E2"/>
    <w:rPr>
      <w:rFonts w:ascii="Courier New" w:hAnsi="Courier New"/>
      <w:vanish/>
      <w:color w:val="800080"/>
      <w:vertAlign w:val="subscript"/>
    </w:rPr>
  </w:style>
  <w:style w:type="paragraph" w:styleId="PlainText">
    <w:name w:val="Plain Text"/>
    <w:basedOn w:val="Normal"/>
    <w:link w:val="PlainTextChar"/>
    <w:rsid w:val="006C39E2"/>
    <w:pPr>
      <w:suppressAutoHyphens w:val="0"/>
      <w:overflowPunct w:val="0"/>
      <w:autoSpaceDE w:val="0"/>
      <w:autoSpaceDN w:val="0"/>
      <w:adjustRightInd w:val="0"/>
      <w:spacing w:line="240" w:lineRule="auto"/>
      <w:textAlignment w:val="baseline"/>
    </w:pPr>
    <w:rPr>
      <w:rFonts w:ascii="Courier New" w:hAnsi="Courier New"/>
      <w:snapToGrid w:val="0"/>
      <w:lang w:val="de-CH" w:eastAsia="fr-FR"/>
    </w:rPr>
  </w:style>
  <w:style w:type="character" w:customStyle="1" w:styleId="PlainTextChar">
    <w:name w:val="Plain Text Char"/>
    <w:basedOn w:val="DefaultParagraphFont"/>
    <w:link w:val="PlainText"/>
    <w:rsid w:val="006C39E2"/>
    <w:rPr>
      <w:rFonts w:ascii="Courier New" w:hAnsi="Courier New"/>
      <w:snapToGrid w:val="0"/>
      <w:lang w:val="de-CH" w:eastAsia="fr-FR"/>
    </w:rPr>
  </w:style>
  <w:style w:type="paragraph" w:customStyle="1" w:styleId="PlainText2">
    <w:name w:val="Plain Text2"/>
    <w:basedOn w:val="Normal"/>
    <w:rsid w:val="006C39E2"/>
    <w:pPr>
      <w:suppressAutoHyphens w:val="0"/>
      <w:overflowPunct w:val="0"/>
      <w:autoSpaceDE w:val="0"/>
      <w:autoSpaceDN w:val="0"/>
      <w:adjustRightInd w:val="0"/>
      <w:spacing w:line="240" w:lineRule="auto"/>
      <w:textAlignment w:val="baseline"/>
    </w:pPr>
    <w:rPr>
      <w:rFonts w:ascii="Courier New" w:hAnsi="Courier New"/>
      <w:lang w:val="de-CH" w:eastAsia="fr-FR"/>
    </w:rPr>
  </w:style>
  <w:style w:type="character" w:customStyle="1" w:styleId="FooterChar">
    <w:name w:val="Footer Char"/>
    <w:aliases w:val="3_G Char"/>
    <w:link w:val="Footer"/>
    <w:locked/>
    <w:rsid w:val="006C39E2"/>
    <w:rPr>
      <w:sz w:val="16"/>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028669">
      <w:bodyDiv w:val="1"/>
      <w:marLeft w:val="0"/>
      <w:marRight w:val="0"/>
      <w:marTop w:val="0"/>
      <w:marBottom w:val="0"/>
      <w:divBdr>
        <w:top w:val="none" w:sz="0" w:space="0" w:color="auto"/>
        <w:left w:val="none" w:sz="0" w:space="0" w:color="auto"/>
        <w:bottom w:val="none" w:sz="0" w:space="0" w:color="auto"/>
        <w:right w:val="none" w:sz="0" w:space="0" w:color="auto"/>
      </w:divBdr>
    </w:div>
    <w:div w:id="181431670">
      <w:bodyDiv w:val="1"/>
      <w:marLeft w:val="0"/>
      <w:marRight w:val="0"/>
      <w:marTop w:val="0"/>
      <w:marBottom w:val="0"/>
      <w:divBdr>
        <w:top w:val="none" w:sz="0" w:space="0" w:color="auto"/>
        <w:left w:val="none" w:sz="0" w:space="0" w:color="auto"/>
        <w:bottom w:val="none" w:sz="0" w:space="0" w:color="auto"/>
        <w:right w:val="none" w:sz="0" w:space="0" w:color="auto"/>
      </w:divBdr>
    </w:div>
    <w:div w:id="472717421">
      <w:bodyDiv w:val="1"/>
      <w:marLeft w:val="0"/>
      <w:marRight w:val="0"/>
      <w:marTop w:val="0"/>
      <w:marBottom w:val="0"/>
      <w:divBdr>
        <w:top w:val="none" w:sz="0" w:space="0" w:color="auto"/>
        <w:left w:val="none" w:sz="0" w:space="0" w:color="auto"/>
        <w:bottom w:val="none" w:sz="0" w:space="0" w:color="auto"/>
        <w:right w:val="none" w:sz="0" w:space="0" w:color="auto"/>
      </w:divBdr>
    </w:div>
    <w:div w:id="482087641">
      <w:bodyDiv w:val="1"/>
      <w:marLeft w:val="0"/>
      <w:marRight w:val="0"/>
      <w:marTop w:val="0"/>
      <w:marBottom w:val="0"/>
      <w:divBdr>
        <w:top w:val="none" w:sz="0" w:space="0" w:color="auto"/>
        <w:left w:val="none" w:sz="0" w:space="0" w:color="auto"/>
        <w:bottom w:val="none" w:sz="0" w:space="0" w:color="auto"/>
        <w:right w:val="none" w:sz="0" w:space="0" w:color="auto"/>
      </w:divBdr>
    </w:div>
    <w:div w:id="623343030">
      <w:bodyDiv w:val="1"/>
      <w:marLeft w:val="0"/>
      <w:marRight w:val="0"/>
      <w:marTop w:val="0"/>
      <w:marBottom w:val="0"/>
      <w:divBdr>
        <w:top w:val="none" w:sz="0" w:space="0" w:color="auto"/>
        <w:left w:val="none" w:sz="0" w:space="0" w:color="auto"/>
        <w:bottom w:val="none" w:sz="0" w:space="0" w:color="auto"/>
        <w:right w:val="none" w:sz="0" w:space="0" w:color="auto"/>
      </w:divBdr>
    </w:div>
    <w:div w:id="655691264">
      <w:bodyDiv w:val="1"/>
      <w:marLeft w:val="0"/>
      <w:marRight w:val="0"/>
      <w:marTop w:val="0"/>
      <w:marBottom w:val="0"/>
      <w:divBdr>
        <w:top w:val="none" w:sz="0" w:space="0" w:color="auto"/>
        <w:left w:val="none" w:sz="0" w:space="0" w:color="auto"/>
        <w:bottom w:val="none" w:sz="0" w:space="0" w:color="auto"/>
        <w:right w:val="none" w:sz="0" w:space="0" w:color="auto"/>
      </w:divBdr>
    </w:div>
    <w:div w:id="666858311">
      <w:bodyDiv w:val="1"/>
      <w:marLeft w:val="0"/>
      <w:marRight w:val="0"/>
      <w:marTop w:val="0"/>
      <w:marBottom w:val="0"/>
      <w:divBdr>
        <w:top w:val="none" w:sz="0" w:space="0" w:color="auto"/>
        <w:left w:val="none" w:sz="0" w:space="0" w:color="auto"/>
        <w:bottom w:val="none" w:sz="0" w:space="0" w:color="auto"/>
        <w:right w:val="none" w:sz="0" w:space="0" w:color="auto"/>
      </w:divBdr>
    </w:div>
    <w:div w:id="779102306">
      <w:bodyDiv w:val="1"/>
      <w:marLeft w:val="0"/>
      <w:marRight w:val="0"/>
      <w:marTop w:val="0"/>
      <w:marBottom w:val="0"/>
      <w:divBdr>
        <w:top w:val="none" w:sz="0" w:space="0" w:color="auto"/>
        <w:left w:val="none" w:sz="0" w:space="0" w:color="auto"/>
        <w:bottom w:val="none" w:sz="0" w:space="0" w:color="auto"/>
        <w:right w:val="none" w:sz="0" w:space="0" w:color="auto"/>
      </w:divBdr>
    </w:div>
    <w:div w:id="1218276135">
      <w:bodyDiv w:val="1"/>
      <w:marLeft w:val="0"/>
      <w:marRight w:val="0"/>
      <w:marTop w:val="0"/>
      <w:marBottom w:val="0"/>
      <w:divBdr>
        <w:top w:val="none" w:sz="0" w:space="0" w:color="auto"/>
        <w:left w:val="none" w:sz="0" w:space="0" w:color="auto"/>
        <w:bottom w:val="none" w:sz="0" w:space="0" w:color="auto"/>
        <w:right w:val="none" w:sz="0" w:space="0" w:color="auto"/>
      </w:divBdr>
    </w:div>
    <w:div w:id="1417357668">
      <w:bodyDiv w:val="1"/>
      <w:marLeft w:val="0"/>
      <w:marRight w:val="0"/>
      <w:marTop w:val="0"/>
      <w:marBottom w:val="0"/>
      <w:divBdr>
        <w:top w:val="none" w:sz="0" w:space="0" w:color="auto"/>
        <w:left w:val="none" w:sz="0" w:space="0" w:color="auto"/>
        <w:bottom w:val="none" w:sz="0" w:space="0" w:color="auto"/>
        <w:right w:val="none" w:sz="0" w:space="0" w:color="auto"/>
      </w:divBdr>
    </w:div>
    <w:div w:id="1731803893">
      <w:bodyDiv w:val="1"/>
      <w:marLeft w:val="0"/>
      <w:marRight w:val="0"/>
      <w:marTop w:val="0"/>
      <w:marBottom w:val="0"/>
      <w:divBdr>
        <w:top w:val="none" w:sz="0" w:space="0" w:color="auto"/>
        <w:left w:val="none" w:sz="0" w:space="0" w:color="auto"/>
        <w:bottom w:val="none" w:sz="0" w:space="0" w:color="auto"/>
        <w:right w:val="none" w:sz="0" w:space="0" w:color="auto"/>
      </w:divBdr>
    </w:div>
    <w:div w:id="1995602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7.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nsion\AppData\Roaming\Microsoft\Templates\TRANS\TRANS_WP15_AC1_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E460C-A4D9-43B4-82A9-130752B10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TRANS_WP15_AC1_F.dotm</Template>
  <TotalTime>13</TotalTime>
  <Pages>53</Pages>
  <Words>10282</Words>
  <Characters>58611</Characters>
  <Application>Microsoft Office Word</Application>
  <DocSecurity>0</DocSecurity>
  <Lines>488</Lines>
  <Paragraphs>137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ECE/TRANS/WP.15/AC.1/</vt:lpstr>
      <vt:lpstr>ECE/TRANS/WP.15/AC.1/</vt:lpstr>
    </vt:vector>
  </TitlesOfParts>
  <Company>CSD</Company>
  <LinksUpToDate>false</LinksUpToDate>
  <CharactersWithSpaces>68756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ECE/TRANS/WP.15/AC.1/</dc:title>
  <dc:creator>UNECE</dc:creator>
  <cp:lastModifiedBy>Secretariat</cp:lastModifiedBy>
  <cp:revision>9</cp:revision>
  <cp:lastPrinted>2016-05-30T13:37:00Z</cp:lastPrinted>
  <dcterms:created xsi:type="dcterms:W3CDTF">2018-10-18T09:23:00Z</dcterms:created>
  <dcterms:modified xsi:type="dcterms:W3CDTF">2018-10-25T12:37:00Z</dcterms:modified>
</cp:coreProperties>
</file>