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F81468">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81468" w:rsidP="00F81468">
            <w:pPr>
              <w:jc w:val="right"/>
            </w:pPr>
            <w:r w:rsidRPr="00F81468">
              <w:rPr>
                <w:sz w:val="40"/>
              </w:rPr>
              <w:t>ECE</w:t>
            </w:r>
            <w:r>
              <w:t>/TRANS/WP.15/AC.2/2019/3</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F81468" w:rsidP="00387CD4">
            <w:pPr>
              <w:spacing w:before="240"/>
              <w:rPr>
                <w:lang w:val="en-US"/>
              </w:rPr>
            </w:pPr>
            <w:r>
              <w:rPr>
                <w:lang w:val="en-US"/>
              </w:rPr>
              <w:t>Distr.: General</w:t>
            </w:r>
          </w:p>
          <w:p w:rsidR="00F81468" w:rsidRDefault="00F81468" w:rsidP="00F81468">
            <w:pPr>
              <w:spacing w:line="240" w:lineRule="exact"/>
              <w:rPr>
                <w:lang w:val="en-US"/>
              </w:rPr>
            </w:pPr>
            <w:r>
              <w:rPr>
                <w:lang w:val="en-US"/>
              </w:rPr>
              <w:t>31 October 2018</w:t>
            </w:r>
          </w:p>
          <w:p w:rsidR="00F81468" w:rsidRDefault="00F81468" w:rsidP="00F81468">
            <w:pPr>
              <w:spacing w:line="240" w:lineRule="exact"/>
              <w:rPr>
                <w:lang w:val="en-US"/>
              </w:rPr>
            </w:pPr>
            <w:r>
              <w:rPr>
                <w:lang w:val="en-US"/>
              </w:rPr>
              <w:t>Russian</w:t>
            </w:r>
          </w:p>
          <w:p w:rsidR="00F81468" w:rsidRPr="008D53B6" w:rsidRDefault="00F81468" w:rsidP="00F81468">
            <w:pPr>
              <w:spacing w:line="240" w:lineRule="exact"/>
              <w:rPr>
                <w:lang w:val="en-US"/>
              </w:rPr>
            </w:pPr>
            <w:r>
              <w:rPr>
                <w:lang w:val="en-US"/>
              </w:rPr>
              <w:t>Original: French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F81468" w:rsidRPr="00324DB5" w:rsidRDefault="00F81468" w:rsidP="00F81468">
      <w:pPr>
        <w:spacing w:before="120"/>
        <w:rPr>
          <w:sz w:val="28"/>
          <w:szCs w:val="28"/>
        </w:rPr>
      </w:pPr>
      <w:r w:rsidRPr="00324DB5">
        <w:rPr>
          <w:sz w:val="28"/>
          <w:szCs w:val="28"/>
        </w:rPr>
        <w:t>Комитет по внутреннему транспорту</w:t>
      </w:r>
    </w:p>
    <w:p w:rsidR="00F81468" w:rsidRPr="001D5055" w:rsidRDefault="00F81468" w:rsidP="00F81468">
      <w:pPr>
        <w:spacing w:before="120"/>
        <w:rPr>
          <w:b/>
          <w:sz w:val="24"/>
          <w:szCs w:val="24"/>
        </w:rPr>
      </w:pPr>
      <w:r w:rsidRPr="00324DB5">
        <w:rPr>
          <w:b/>
          <w:sz w:val="24"/>
          <w:szCs w:val="24"/>
        </w:rPr>
        <w:t>Рабочая группа по перевозкам опасных грузов</w:t>
      </w:r>
    </w:p>
    <w:p w:rsidR="00F81468" w:rsidRPr="00324DB5" w:rsidRDefault="00F81468" w:rsidP="00F81468">
      <w:pPr>
        <w:spacing w:before="120"/>
        <w:rPr>
          <w:b/>
        </w:rPr>
      </w:pPr>
      <w:r w:rsidRPr="00324DB5">
        <w:rPr>
          <w:b/>
        </w:rPr>
        <w:t>Совместное с</w:t>
      </w:r>
      <w:r>
        <w:rPr>
          <w:b/>
        </w:rPr>
        <w:t>овещание экспертов по Правилам,</w:t>
      </w:r>
      <w:r w:rsidRPr="00324DB5">
        <w:rPr>
          <w:b/>
        </w:rPr>
        <w:br/>
        <w:t>прилаг</w:t>
      </w:r>
      <w:r>
        <w:rPr>
          <w:b/>
        </w:rPr>
        <w:t xml:space="preserve">аемым к </w:t>
      </w:r>
      <w:bookmarkStart w:id="0" w:name="_Hlk529189659"/>
      <w:r>
        <w:rPr>
          <w:b/>
        </w:rPr>
        <w:t>Европейскому соглашению</w:t>
      </w:r>
      <w:r w:rsidRPr="00324DB5">
        <w:rPr>
          <w:b/>
        </w:rPr>
        <w:br/>
        <w:t xml:space="preserve">о международной перевозке опасных </w:t>
      </w:r>
      <w:r>
        <w:rPr>
          <w:b/>
        </w:rPr>
        <w:t>грузов</w:t>
      </w:r>
      <w:r w:rsidRPr="00324DB5">
        <w:rPr>
          <w:b/>
        </w:rPr>
        <w:br/>
        <w:t>по внут</w:t>
      </w:r>
      <w:r>
        <w:rPr>
          <w:b/>
        </w:rPr>
        <w:t>ренним водным путям (ВОПОГ)</w:t>
      </w:r>
      <w:bookmarkEnd w:id="0"/>
      <w:r w:rsidRPr="00324DB5">
        <w:rPr>
          <w:b/>
        </w:rPr>
        <w:br/>
        <w:t>(Комитет по вопросам безопасности ВОПОГ)</w:t>
      </w:r>
    </w:p>
    <w:p w:rsidR="00F81468" w:rsidRPr="00324DB5" w:rsidRDefault="00F81468" w:rsidP="00F81468">
      <w:pPr>
        <w:spacing w:before="120"/>
        <w:rPr>
          <w:b/>
        </w:rPr>
      </w:pPr>
      <w:r>
        <w:rPr>
          <w:b/>
        </w:rPr>
        <w:t xml:space="preserve">Тридцать четвертая </w:t>
      </w:r>
      <w:r w:rsidRPr="00324DB5">
        <w:rPr>
          <w:b/>
        </w:rPr>
        <w:t>сессия</w:t>
      </w:r>
    </w:p>
    <w:p w:rsidR="00F81468" w:rsidRPr="00FC754E" w:rsidRDefault="00F81468" w:rsidP="00F81468">
      <w:r w:rsidRPr="00FC754E">
        <w:t>Женева, 2</w:t>
      </w:r>
      <w:r>
        <w:t>1–25</w:t>
      </w:r>
      <w:r w:rsidRPr="00FC754E">
        <w:t xml:space="preserve"> января 201</w:t>
      </w:r>
      <w:r>
        <w:t>9</w:t>
      </w:r>
      <w:r w:rsidRPr="00FC754E">
        <w:t xml:space="preserve"> года</w:t>
      </w:r>
    </w:p>
    <w:p w:rsidR="00F81468" w:rsidRPr="00FC754E" w:rsidRDefault="00F81468" w:rsidP="00F81468">
      <w:r>
        <w:t xml:space="preserve">Пункт 4 d) </w:t>
      </w:r>
      <w:r w:rsidRPr="00FC754E">
        <w:t>предварительной повестки дня</w:t>
      </w:r>
    </w:p>
    <w:p w:rsidR="00F81468" w:rsidRPr="00A668A1" w:rsidRDefault="00F81468" w:rsidP="00F81468">
      <w:pPr>
        <w:rPr>
          <w:b/>
        </w:rPr>
      </w:pPr>
      <w:r w:rsidRPr="00324DB5">
        <w:rPr>
          <w:b/>
        </w:rPr>
        <w:t xml:space="preserve">Применение </w:t>
      </w:r>
      <w:r w:rsidRPr="00A668A1">
        <w:rPr>
          <w:b/>
        </w:rPr>
        <w:t>Европейско</w:t>
      </w:r>
      <w:r>
        <w:rPr>
          <w:b/>
        </w:rPr>
        <w:t>го соглашения</w:t>
      </w:r>
    </w:p>
    <w:p w:rsidR="00F81468" w:rsidRPr="00A668A1" w:rsidRDefault="00F81468" w:rsidP="00F81468">
      <w:pPr>
        <w:rPr>
          <w:b/>
        </w:rPr>
      </w:pPr>
      <w:r w:rsidRPr="00A668A1">
        <w:rPr>
          <w:b/>
        </w:rPr>
        <w:t>о международной перевозке опасных грузов</w:t>
      </w:r>
    </w:p>
    <w:p w:rsidR="00F81468" w:rsidRPr="00324DB5" w:rsidRDefault="00F81468" w:rsidP="00F81468">
      <w:pPr>
        <w:rPr>
          <w:b/>
        </w:rPr>
      </w:pPr>
      <w:r w:rsidRPr="00A668A1">
        <w:rPr>
          <w:b/>
        </w:rPr>
        <w:t>по внутренним водным путям (ВОПОГ)</w:t>
      </w:r>
      <w:r w:rsidRPr="00324DB5">
        <w:rPr>
          <w:b/>
        </w:rPr>
        <w:t>:</w:t>
      </w:r>
      <w:r>
        <w:rPr>
          <w:b/>
        </w:rPr>
        <w:br/>
      </w:r>
      <w:r w:rsidRPr="00324DB5">
        <w:rPr>
          <w:b/>
        </w:rPr>
        <w:t>подготовка экспертов</w:t>
      </w:r>
    </w:p>
    <w:p w:rsidR="00F81468" w:rsidRPr="00FC754E" w:rsidRDefault="00F81468" w:rsidP="00F81468">
      <w:pPr>
        <w:pStyle w:val="HChGR"/>
      </w:pPr>
      <w:r w:rsidRPr="008900B7">
        <w:tab/>
      </w:r>
      <w:r w:rsidRPr="008900B7">
        <w:tab/>
      </w:r>
      <w:r w:rsidRPr="00FC754E">
        <w:t xml:space="preserve">Каталог вопросов по ВОПОГ </w:t>
      </w:r>
      <w:del w:id="1" w:author="Oleg Kiiamov" w:date="2018-11-05T14:00:00Z">
        <w:r w:rsidDel="00081849">
          <w:delText>2017</w:delText>
        </w:r>
        <w:r w:rsidRPr="00FC754E" w:rsidDel="00081849">
          <w:delText xml:space="preserve"> </w:delText>
        </w:r>
      </w:del>
      <w:ins w:id="2" w:author="Oleg Kiiamov" w:date="2018-11-05T14:00:00Z">
        <w:r>
          <w:t xml:space="preserve">2019 </w:t>
        </w:r>
      </w:ins>
      <w:r w:rsidRPr="00FC754E">
        <w:t>года: химические продукты</w:t>
      </w:r>
    </w:p>
    <w:p w:rsidR="00F81468" w:rsidRPr="00F81468" w:rsidRDefault="00F81468" w:rsidP="00F81468">
      <w:pPr>
        <w:pStyle w:val="H1GR"/>
        <w:rPr>
          <w:spacing w:val="-2"/>
        </w:rPr>
      </w:pPr>
      <w:r w:rsidRPr="00D046D0">
        <w:tab/>
      </w:r>
      <w:r w:rsidRPr="00D046D0">
        <w:tab/>
      </w:r>
      <w:r w:rsidRPr="00F81468">
        <w:rPr>
          <w:spacing w:val="-2"/>
        </w:rPr>
        <w:t>Передано Центральной комиссией судоходства по Рейну (ЦКСР)</w:t>
      </w:r>
      <w:r w:rsidRPr="00F81468">
        <w:rPr>
          <w:b w:val="0"/>
          <w:bCs/>
          <w:spacing w:val="-2"/>
          <w:sz w:val="20"/>
        </w:rPr>
        <w:footnoteReference w:customMarkFollows="1" w:id="1"/>
        <w:t xml:space="preserve">* </w:t>
      </w:r>
      <w:r w:rsidRPr="00F81468">
        <w:rPr>
          <w:b w:val="0"/>
          <w:bCs/>
          <w:spacing w:val="-2"/>
          <w:sz w:val="20"/>
        </w:rPr>
        <w:footnoteReference w:customMarkFollows="1" w:id="2"/>
        <w:t>**</w:t>
      </w:r>
    </w:p>
    <w:p w:rsidR="00F81468" w:rsidRDefault="00F81468">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5"/>
        <w:gridCol w:w="5817"/>
        <w:gridCol w:w="1382"/>
      </w:tblGrid>
      <w:tr w:rsidR="00856F20" w:rsidRPr="00D8486D" w:rsidTr="00856F20">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shd w:val="clear" w:color="auto" w:fill="auto"/>
          </w:tcPr>
          <w:p w:rsidR="00856F20" w:rsidRPr="000E79A4" w:rsidRDefault="00856F20" w:rsidP="00856F20">
            <w:pPr>
              <w:pStyle w:val="HChGR"/>
              <w:spacing w:before="0"/>
            </w:pPr>
            <w:r w:rsidRPr="00B07853">
              <w:lastRenderedPageBreak/>
              <w:tab/>
            </w:r>
            <w:r w:rsidRPr="003A40E0">
              <w:t>Химические продукты − знания по физике и химии</w:t>
            </w:r>
          </w:p>
          <w:p w:rsidR="00856F20" w:rsidRPr="00D8486D" w:rsidRDefault="00856F20" w:rsidP="00856F20">
            <w:pPr>
              <w:pStyle w:val="H23GR"/>
              <w:rPr>
                <w:sz w:val="20"/>
              </w:rPr>
            </w:pPr>
            <w:r w:rsidRPr="00D8486D">
              <w:rPr>
                <w:sz w:val="20"/>
              </w:rPr>
              <w:t>Целевая тема 1: Общие сведения</w:t>
            </w:r>
          </w:p>
        </w:tc>
      </w:tr>
      <w:tr w:rsidR="00856F20" w:rsidRPr="000E79A4" w:rsidTr="00856F20">
        <w:trPr>
          <w:tblHeader/>
        </w:trPr>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12" w:space="0" w:color="auto"/>
            </w:tcBorders>
            <w:shd w:val="clear" w:color="auto" w:fill="auto"/>
          </w:tcPr>
          <w:p w:rsidR="00856F20" w:rsidRPr="000E79A4" w:rsidRDefault="00856F20" w:rsidP="00856F20">
            <w:pPr>
              <w:spacing w:before="80" w:after="80" w:line="200" w:lineRule="exact"/>
              <w:rPr>
                <w:i/>
                <w:sz w:val="16"/>
              </w:rPr>
            </w:pPr>
            <w:r w:rsidRPr="000E79A4">
              <w:rPr>
                <w:i/>
                <w:sz w:val="16"/>
              </w:rPr>
              <w:t>Номер</w:t>
            </w:r>
          </w:p>
        </w:tc>
        <w:tc>
          <w:tcPr>
            <w:tcW w:w="5817" w:type="dxa"/>
            <w:tcBorders>
              <w:top w:val="single" w:sz="4" w:space="0" w:color="auto"/>
              <w:bottom w:val="single" w:sz="12" w:space="0" w:color="auto"/>
            </w:tcBorders>
            <w:shd w:val="clear" w:color="auto" w:fill="auto"/>
          </w:tcPr>
          <w:p w:rsidR="00856F20" w:rsidRPr="000E79A4" w:rsidRDefault="00856F20" w:rsidP="00856F20">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0E79A4">
              <w:rPr>
                <w:i/>
                <w:sz w:val="16"/>
              </w:rPr>
              <w:t>Источник</w:t>
            </w:r>
          </w:p>
        </w:tc>
        <w:tc>
          <w:tcPr>
            <w:tcW w:w="1382" w:type="dxa"/>
            <w:tcBorders>
              <w:top w:val="single" w:sz="4" w:space="0" w:color="auto"/>
              <w:bottom w:val="single" w:sz="12" w:space="0" w:color="auto"/>
            </w:tcBorders>
            <w:shd w:val="clear" w:color="auto" w:fill="auto"/>
          </w:tcPr>
          <w:p w:rsidR="00856F20" w:rsidRPr="000E79A4" w:rsidRDefault="00856F20" w:rsidP="00856F20">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0E79A4">
              <w:rPr>
                <w:i/>
                <w:sz w:val="16"/>
              </w:rPr>
              <w:t>Правильный</w:t>
            </w:r>
            <w:r w:rsidRPr="000E79A4">
              <w:rPr>
                <w:i/>
                <w:sz w:val="16"/>
              </w:rPr>
              <w:br/>
              <w:t>ответ</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12" w:space="0" w:color="auto"/>
              <w:bottom w:val="single" w:sz="4" w:space="0" w:color="auto"/>
            </w:tcBorders>
          </w:tcPr>
          <w:p w:rsidR="00856F20" w:rsidRPr="00D2370F" w:rsidRDefault="00856F20" w:rsidP="00856F20">
            <w:pPr>
              <w:rPr>
                <w:sz w:val="20"/>
              </w:rPr>
            </w:pPr>
            <w:r w:rsidRPr="00D2370F">
              <w:rPr>
                <w:sz w:val="20"/>
              </w:rPr>
              <w:t>331 01.0-01</w:t>
            </w:r>
          </w:p>
        </w:tc>
        <w:tc>
          <w:tcPr>
            <w:tcW w:w="5817" w:type="dxa"/>
            <w:tcBorders>
              <w:top w:val="single" w:sz="12"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12"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B</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Что представляет собой горение бутана?</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A</w:t>
            </w:r>
            <w:r>
              <w:rPr>
                <w:sz w:val="20"/>
              </w:rPr>
              <w:tab/>
              <w:t>Физическая реакция</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Химическая реакция</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bottom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Биологическая реакция</w:t>
            </w:r>
          </w:p>
        </w:tc>
        <w:tc>
          <w:tcPr>
            <w:tcW w:w="1382" w:type="dxa"/>
            <w:tcBorders>
              <w:bottom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top w:val="nil"/>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D2370F">
              <w:rPr>
                <w:sz w:val="20"/>
              </w:rPr>
              <w:t>D</w:t>
            </w:r>
            <w:r w:rsidRPr="00D2370F">
              <w:rPr>
                <w:sz w:val="20"/>
              </w:rPr>
              <w:tab/>
              <w:t>Геологиче</w:t>
            </w:r>
            <w:r>
              <w:rPr>
                <w:sz w:val="20"/>
              </w:rPr>
              <w:t>ская реакция</w:t>
            </w:r>
          </w:p>
        </w:tc>
        <w:tc>
          <w:tcPr>
            <w:tcW w:w="1382" w:type="dxa"/>
            <w:tcBorders>
              <w:top w:val="nil"/>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01.0-02</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D2370F"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Как может изменяться состояние вещества в процессе физических</w:t>
            </w:r>
            <w:r w:rsidRPr="00BF6A2B">
              <w:rPr>
                <w:sz w:val="20"/>
              </w:rPr>
              <w:t xml:space="preserve"> </w:t>
            </w:r>
            <w:r w:rsidRPr="00D2370F">
              <w:rPr>
                <w:sz w:val="20"/>
              </w:rPr>
              <w:t>реакций?</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А</w:t>
            </w:r>
            <w:r w:rsidRPr="00D2370F">
              <w:rPr>
                <w:sz w:val="20"/>
              </w:rPr>
              <w:tab/>
              <w:t>Состояние изменяется, и изменяется также само веще</w:t>
            </w:r>
            <w:r>
              <w:rPr>
                <w:sz w:val="20"/>
              </w:rPr>
              <w:t>ство</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r w:rsidRPr="00D2370F">
              <w:rPr>
                <w:sz w:val="20"/>
              </w:rPr>
              <w:tab/>
              <w:t>Состояние изменяется,</w:t>
            </w:r>
            <w:r>
              <w:rPr>
                <w:sz w:val="20"/>
              </w:rPr>
              <w:t xml:space="preserve"> но само вещество не изменяется</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С</w:t>
            </w:r>
            <w:r w:rsidRPr="00D2370F">
              <w:rPr>
                <w:sz w:val="20"/>
              </w:rPr>
              <w:tab/>
              <w:t>Состояние не изменяет</w:t>
            </w:r>
            <w:r>
              <w:rPr>
                <w:sz w:val="20"/>
              </w:rPr>
              <w:t>ся, но само вещество изменяется</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bottom w:val="single" w:sz="4" w:space="0" w:color="auto"/>
            </w:tcBorders>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D</w:t>
            </w:r>
            <w:r w:rsidRPr="00D2370F">
              <w:rPr>
                <w:sz w:val="20"/>
              </w:rPr>
              <w:tab/>
              <w:t>Состояние не изменяется, и са</w:t>
            </w:r>
            <w:r>
              <w:rPr>
                <w:sz w:val="20"/>
              </w:rPr>
              <w:t>мо вещество также</w:t>
            </w:r>
            <w:r w:rsidR="001D5DBD">
              <w:rPr>
                <w:sz w:val="20"/>
                <w:lang w:val="en-US"/>
              </w:rPr>
              <w:t xml:space="preserve"> </w:t>
            </w:r>
            <w:r>
              <w:rPr>
                <w:sz w:val="20"/>
              </w:rPr>
              <w:t>не изменяется</w:t>
            </w:r>
          </w:p>
        </w:tc>
        <w:tc>
          <w:tcPr>
            <w:tcW w:w="1382" w:type="dxa"/>
            <w:tcBorders>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01.0-03</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С</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D2370F"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Какая из упомянутых ниже реакций представляет собой химическую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Плавление воска свечки</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r w:rsidRPr="00D2370F">
              <w:rPr>
                <w:sz w:val="20"/>
              </w:rPr>
              <w:tab/>
              <w:t>Раство</w:t>
            </w:r>
            <w:r>
              <w:rPr>
                <w:sz w:val="20"/>
              </w:rPr>
              <w:t>рение сахара в воде</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Окисление железа</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Испарение бензина</w:t>
            </w:r>
          </w:p>
        </w:tc>
        <w:tc>
          <w:tcPr>
            <w:tcW w:w="1382" w:type="dxa"/>
            <w:tcBorders>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01.0-04</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D</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Какая из упомянутых ниже реакций представляет собой физическую реакцию?</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Горение дизельного топлива</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r w:rsidRPr="00D2370F">
              <w:rPr>
                <w:sz w:val="20"/>
              </w:rPr>
              <w:tab/>
              <w:t>Разлож</w:t>
            </w:r>
            <w:r>
              <w:rPr>
                <w:sz w:val="20"/>
              </w:rPr>
              <w:t>ение воды на водород и кислород</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D2370F">
              <w:rPr>
                <w:sz w:val="20"/>
              </w:rPr>
              <w:t>С</w:t>
            </w:r>
            <w:r w:rsidRPr="00D2370F">
              <w:rPr>
                <w:sz w:val="20"/>
              </w:rPr>
              <w:tab/>
            </w:r>
            <w:r>
              <w:rPr>
                <w:sz w:val="20"/>
              </w:rPr>
              <w:t>Окисление алюминия</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Затвердевание бензола</w:t>
            </w:r>
          </w:p>
        </w:tc>
        <w:tc>
          <w:tcPr>
            <w:tcW w:w="1382" w:type="dxa"/>
            <w:tcBorders>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01.0-05</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Какая из упомянутых ниже реакций представляет собой физиче</w:t>
            </w:r>
            <w:r>
              <w:rPr>
                <w:sz w:val="20"/>
              </w:rPr>
              <w:t>скую</w:t>
            </w:r>
            <w:r w:rsidRPr="00BF6A2B">
              <w:rPr>
                <w:sz w:val="20"/>
              </w:rPr>
              <w:t xml:space="preserve"> </w:t>
            </w:r>
            <w:r w:rsidRPr="00D2370F">
              <w:rPr>
                <w:sz w:val="20"/>
              </w:rPr>
              <w:t>реакцию?</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А</w:t>
            </w:r>
            <w:r w:rsidRPr="00D2370F">
              <w:rPr>
                <w:sz w:val="20"/>
              </w:rPr>
              <w:tab/>
              <w:t xml:space="preserve">Разложение </w:t>
            </w:r>
            <w:r>
              <w:rPr>
                <w:sz w:val="20"/>
              </w:rPr>
              <w:t>окиси ртути на ртуть и кислород</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bottom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Расширение дизельного топлива</w:t>
            </w:r>
          </w:p>
        </w:tc>
        <w:tc>
          <w:tcPr>
            <w:tcW w:w="1382" w:type="dxa"/>
            <w:tcBorders>
              <w:bottom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top w:val="nil"/>
              <w:bottom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D2370F">
              <w:rPr>
                <w:sz w:val="20"/>
              </w:rPr>
              <w:t>С</w:t>
            </w:r>
            <w:r w:rsidRPr="00D2370F">
              <w:rPr>
                <w:sz w:val="20"/>
              </w:rPr>
              <w:tab/>
              <w:t>Полимеризаци</w:t>
            </w:r>
            <w:r>
              <w:rPr>
                <w:sz w:val="20"/>
              </w:rPr>
              <w:t>я стирола</w:t>
            </w:r>
          </w:p>
        </w:tc>
        <w:tc>
          <w:tcPr>
            <w:tcW w:w="1382" w:type="dxa"/>
            <w:tcBorders>
              <w:top w:val="nil"/>
              <w:bottom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top w:val="nil"/>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Горение печного топлива</w:t>
            </w:r>
          </w:p>
        </w:tc>
        <w:tc>
          <w:tcPr>
            <w:tcW w:w="1382" w:type="dxa"/>
            <w:tcBorders>
              <w:top w:val="nil"/>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1D5DBD">
            <w:pPr>
              <w:pageBreakBefore/>
              <w:rPr>
                <w:sz w:val="20"/>
              </w:rPr>
            </w:pPr>
            <w:r w:rsidRPr="00D2370F">
              <w:rPr>
                <w:sz w:val="20"/>
              </w:rPr>
              <w:lastRenderedPageBreak/>
              <w:t>331 01.0-06</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А</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Что представляет собой испарение № ООН 1846 ТЕТРАХЛОРИД УГЛЕРОДА?</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1D5DBD">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bottom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Физическую реакцию</w:t>
            </w:r>
          </w:p>
        </w:tc>
        <w:tc>
          <w:tcPr>
            <w:tcW w:w="1382" w:type="dxa"/>
            <w:tcBorders>
              <w:bottom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1D5DBD">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top w:val="nil"/>
              <w:bottom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Химическую реакцию</w:t>
            </w:r>
          </w:p>
        </w:tc>
        <w:tc>
          <w:tcPr>
            <w:tcW w:w="1382" w:type="dxa"/>
            <w:tcBorders>
              <w:top w:val="nil"/>
              <w:bottom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1D5DBD">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Borders>
              <w:top w:val="nil"/>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Биологическую реакцию</w:t>
            </w:r>
          </w:p>
        </w:tc>
        <w:tc>
          <w:tcPr>
            <w:tcW w:w="1382" w:type="dxa"/>
            <w:tcBorders>
              <w:top w:val="nil"/>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Геологическую реакцию</w:t>
            </w:r>
          </w:p>
        </w:tc>
        <w:tc>
          <w:tcPr>
            <w:tcW w:w="1382" w:type="dxa"/>
            <w:tcBorders>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01.0-07</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В</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Что представляет собой полимеризация № ООН 2055 СТИРОЛ-МОНОМЕР СТАБИЛИЗИРОВАННЫЙ?</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Физическую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Химическую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Биологическую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bottom w:val="single" w:sz="4" w:space="0" w:color="auto"/>
            </w:tcBorders>
          </w:tcPr>
          <w:p w:rsidR="00856F20" w:rsidRPr="00D2370F" w:rsidRDefault="00856F20" w:rsidP="00856F20">
            <w:pPr>
              <w:rPr>
                <w:sz w:val="20"/>
              </w:rPr>
            </w:pPr>
          </w:p>
        </w:tc>
        <w:tc>
          <w:tcPr>
            <w:tcW w:w="5817" w:type="dxa"/>
            <w:tcBorders>
              <w:bottom w:val="single" w:sz="4" w:space="0" w:color="auto"/>
            </w:tcBorders>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Геологическую реакцию</w:t>
            </w:r>
          </w:p>
        </w:tc>
        <w:tc>
          <w:tcPr>
            <w:tcW w:w="1382" w:type="dxa"/>
            <w:tcBorders>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bottom w:val="single" w:sz="4" w:space="0" w:color="auto"/>
            </w:tcBorders>
          </w:tcPr>
          <w:p w:rsidR="00856F20" w:rsidRPr="00D2370F" w:rsidRDefault="00856F20" w:rsidP="00856F20">
            <w:pPr>
              <w:rPr>
                <w:sz w:val="20"/>
              </w:rPr>
            </w:pPr>
            <w:r w:rsidRPr="00D2370F">
              <w:rPr>
                <w:sz w:val="20"/>
              </w:rPr>
              <w:t>331 01.0-08</w:t>
            </w:r>
          </w:p>
        </w:tc>
        <w:tc>
          <w:tcPr>
            <w:tcW w:w="5817" w:type="dxa"/>
            <w:tcBorders>
              <w:top w:val="single" w:sz="4" w:space="0" w:color="auto"/>
              <w:bottom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Общие сведения</w:t>
            </w:r>
          </w:p>
        </w:tc>
        <w:tc>
          <w:tcPr>
            <w:tcW w:w="1382" w:type="dxa"/>
            <w:tcBorders>
              <w:top w:val="single" w:sz="4" w:space="0" w:color="auto"/>
              <w:bottom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D2370F">
              <w:rPr>
                <w:sz w:val="20"/>
              </w:rPr>
              <w:t>С</w:t>
            </w: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Borders>
              <w:top w:val="single" w:sz="4" w:space="0" w:color="auto"/>
            </w:tcBorders>
          </w:tcPr>
          <w:p w:rsidR="00856F20" w:rsidRPr="00D2370F" w:rsidRDefault="00856F20" w:rsidP="00856F20">
            <w:pPr>
              <w:rPr>
                <w:sz w:val="20"/>
              </w:rPr>
            </w:pPr>
          </w:p>
        </w:tc>
        <w:tc>
          <w:tcPr>
            <w:tcW w:w="5817" w:type="dxa"/>
            <w:tcBorders>
              <w:top w:val="single" w:sz="4" w:space="0" w:color="auto"/>
            </w:tcBorders>
          </w:tcPr>
          <w:p w:rsidR="00856F20" w:rsidRPr="00D2370F"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D2370F">
              <w:rPr>
                <w:sz w:val="20"/>
              </w:rPr>
              <w:t>Что представляет собой горение № ООН 2247 н-ДЕКАН?</w:t>
            </w:r>
          </w:p>
        </w:tc>
        <w:tc>
          <w:tcPr>
            <w:tcW w:w="1382" w:type="dxa"/>
            <w:tcBorders>
              <w:top w:val="single" w:sz="4" w:space="0" w:color="auto"/>
            </w:tcBorders>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Физическую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Химическую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Биологическую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D2370F" w:rsidTr="00856F20">
        <w:tc>
          <w:tcPr>
            <w:cnfStyle w:val="001000000000" w:firstRow="0" w:lastRow="0" w:firstColumn="1" w:lastColumn="0" w:oddVBand="0" w:evenVBand="0" w:oddHBand="0" w:evenHBand="0" w:firstRowFirstColumn="0" w:firstRowLastColumn="0" w:lastRowFirstColumn="0" w:lastRowLastColumn="0"/>
            <w:tcW w:w="1305" w:type="dxa"/>
          </w:tcPr>
          <w:p w:rsidR="00856F20" w:rsidRPr="00D2370F" w:rsidRDefault="00856F20" w:rsidP="00856F20">
            <w:pPr>
              <w:rPr>
                <w:sz w:val="20"/>
              </w:rPr>
            </w:pPr>
          </w:p>
        </w:tc>
        <w:tc>
          <w:tcPr>
            <w:tcW w:w="5817" w:type="dxa"/>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Геологическую реакцию</w:t>
            </w:r>
          </w:p>
        </w:tc>
        <w:tc>
          <w:tcPr>
            <w:tcW w:w="1382" w:type="dxa"/>
          </w:tcPr>
          <w:p w:rsidR="00856F20" w:rsidRPr="00D2370F"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bl>
    <w:p w:rsidR="00856F20" w:rsidRDefault="00856F20">
      <w:pPr>
        <w:suppressAutoHyphens w:val="0"/>
        <w:spacing w:line="240" w:lineRule="auto"/>
        <w:rPr>
          <w:lang w:val="en-US"/>
        </w:rPr>
      </w:pPr>
    </w:p>
    <w:p w:rsidR="00856F20" w:rsidRDefault="00856F20">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1"/>
        <w:gridCol w:w="5822"/>
        <w:gridCol w:w="1381"/>
      </w:tblGrid>
      <w:tr w:rsidR="00856F20" w:rsidRPr="00E7611D" w:rsidTr="00856F20">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tcPr>
          <w:p w:rsidR="00856F20" w:rsidRPr="00B07853" w:rsidRDefault="00856F20" w:rsidP="00856F20">
            <w:pPr>
              <w:pStyle w:val="HChGR"/>
              <w:spacing w:before="0"/>
            </w:pPr>
            <w:r w:rsidRPr="00E7611D">
              <w:lastRenderedPageBreak/>
              <w:br w:type="page"/>
              <w:t>Химические продукты − знания по физике и химии</w:t>
            </w:r>
          </w:p>
          <w:p w:rsidR="00856F20" w:rsidRPr="008E1F04" w:rsidRDefault="00856F20" w:rsidP="00856F20">
            <w:pPr>
              <w:pStyle w:val="H23GR"/>
              <w:rPr>
                <w:sz w:val="20"/>
              </w:rPr>
            </w:pPr>
            <w:r w:rsidRPr="008E1F04">
              <w:rPr>
                <w:sz w:val="20"/>
              </w:rPr>
              <w:t>Целевая тема 2: Температура, давление, объем</w:t>
            </w:r>
          </w:p>
        </w:tc>
      </w:tr>
      <w:tr w:rsidR="00856F20" w:rsidRPr="008E1F04" w:rsidTr="00856F20">
        <w:trPr>
          <w:tblHeader/>
        </w:trPr>
        <w:tc>
          <w:tcPr>
            <w:cnfStyle w:val="001000000000" w:firstRow="0" w:lastRow="0" w:firstColumn="1" w:lastColumn="0" w:oddVBand="0" w:evenVBand="0" w:oddHBand="0" w:evenHBand="0" w:firstRowFirstColumn="0" w:firstRowLastColumn="0" w:lastRowFirstColumn="0" w:lastRowLastColumn="0"/>
            <w:tcW w:w="1301" w:type="dxa"/>
            <w:tcBorders>
              <w:top w:val="single" w:sz="12" w:space="0" w:color="auto"/>
              <w:bottom w:val="single" w:sz="12" w:space="0" w:color="auto"/>
            </w:tcBorders>
            <w:shd w:val="clear" w:color="auto" w:fill="auto"/>
          </w:tcPr>
          <w:p w:rsidR="00856F20" w:rsidRPr="008E1F04" w:rsidRDefault="00856F20" w:rsidP="00856F20">
            <w:pPr>
              <w:spacing w:before="80" w:after="80" w:line="200" w:lineRule="exact"/>
              <w:rPr>
                <w:i/>
                <w:sz w:val="16"/>
              </w:rPr>
            </w:pPr>
            <w:r w:rsidRPr="008E1F04">
              <w:rPr>
                <w:i/>
                <w:sz w:val="16"/>
              </w:rPr>
              <w:t>Номер</w:t>
            </w:r>
          </w:p>
        </w:tc>
        <w:tc>
          <w:tcPr>
            <w:tcW w:w="5822" w:type="dxa"/>
            <w:tcBorders>
              <w:top w:val="single" w:sz="12" w:space="0" w:color="auto"/>
              <w:bottom w:val="single" w:sz="12" w:space="0" w:color="auto"/>
            </w:tcBorders>
            <w:shd w:val="clear" w:color="auto" w:fill="auto"/>
          </w:tcPr>
          <w:p w:rsidR="00856F20" w:rsidRPr="008E1F04" w:rsidRDefault="00856F20" w:rsidP="00856F20">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8E1F04">
              <w:rPr>
                <w:i/>
                <w:sz w:val="16"/>
              </w:rPr>
              <w:t>Источник</w:t>
            </w:r>
          </w:p>
        </w:tc>
        <w:tc>
          <w:tcPr>
            <w:tcW w:w="1381" w:type="dxa"/>
            <w:tcBorders>
              <w:top w:val="single" w:sz="12" w:space="0" w:color="auto"/>
              <w:bottom w:val="single" w:sz="12" w:space="0" w:color="auto"/>
            </w:tcBorders>
            <w:shd w:val="clear" w:color="auto" w:fill="auto"/>
          </w:tcPr>
          <w:p w:rsidR="00856F20" w:rsidRPr="008E1F04" w:rsidRDefault="00856F20" w:rsidP="00856F20">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E1F04">
              <w:rPr>
                <w:i/>
                <w:sz w:val="16"/>
              </w:rPr>
              <w:t>Правильный</w:t>
            </w:r>
            <w:r w:rsidRPr="008E1F04">
              <w:rPr>
                <w:i/>
                <w:sz w:val="16"/>
              </w:rPr>
              <w:br/>
              <w:t>ответ</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12" w:space="0" w:color="auto"/>
              <w:bottom w:val="single" w:sz="4" w:space="0" w:color="auto"/>
            </w:tcBorders>
          </w:tcPr>
          <w:p w:rsidR="00856F20" w:rsidRPr="00E7611D" w:rsidRDefault="00856F20" w:rsidP="00856F20">
            <w:pPr>
              <w:rPr>
                <w:sz w:val="20"/>
              </w:rPr>
            </w:pPr>
            <w:r w:rsidRPr="00E7611D">
              <w:rPr>
                <w:sz w:val="20"/>
              </w:rPr>
              <w:t>331 02.0-01</w:t>
            </w:r>
          </w:p>
        </w:tc>
        <w:tc>
          <w:tcPr>
            <w:tcW w:w="5822" w:type="dxa"/>
            <w:tcBorders>
              <w:top w:val="single" w:sz="12"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12"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Какое значение соответствует 0,5 бара?</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r>
            <w:r>
              <w:rPr>
                <w:sz w:val="20"/>
                <w:lang w:val="en-US"/>
              </w:rPr>
              <w:t xml:space="preserve">    </w:t>
            </w:r>
            <w:r w:rsidRPr="008E1F04">
              <w:rPr>
                <w:sz w:val="20"/>
              </w:rPr>
              <w:t>0,5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B</w:t>
            </w:r>
            <w:r w:rsidRPr="008E1F04">
              <w:rPr>
                <w:sz w:val="20"/>
              </w:rPr>
              <w:tab/>
            </w:r>
            <w:r>
              <w:rPr>
                <w:sz w:val="20"/>
                <w:lang w:val="en-US"/>
              </w:rPr>
              <w:t xml:space="preserve">    </w:t>
            </w:r>
            <w:r w:rsidRPr="008E1F04">
              <w:rPr>
                <w:sz w:val="20"/>
              </w:rPr>
              <w:t>5,0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C</w:t>
            </w:r>
            <w:r w:rsidRPr="008E1F04">
              <w:rPr>
                <w:sz w:val="20"/>
              </w:rPr>
              <w:tab/>
            </w:r>
            <w:r>
              <w:rPr>
                <w:sz w:val="20"/>
                <w:lang w:val="en-US"/>
              </w:rPr>
              <w:t xml:space="preserve">  </w:t>
            </w:r>
            <w:r w:rsidRPr="008E1F04">
              <w:rPr>
                <w:sz w:val="20"/>
              </w:rPr>
              <w:t>50,0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500,0 кПа</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02.0-02</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 закрытом сосуде поддерживается давление 180 кПа при температуре 27 </w:t>
            </w:r>
            <w:r w:rsidRPr="008E1F04">
              <w:rPr>
                <w:sz w:val="20"/>
              </w:rPr>
              <w:sym w:font="Symbol" w:char="F0B0"/>
            </w:r>
            <w:r w:rsidRPr="008E1F04">
              <w:rPr>
                <w:sz w:val="20"/>
              </w:rPr>
              <w:t xml:space="preserve">С. Объем сосуда не изменяется.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Какое избыточное давление будет при температуре 77 </w:t>
            </w:r>
            <w:r w:rsidRPr="008E1F04">
              <w:rPr>
                <w:sz w:val="20"/>
              </w:rPr>
              <w:sym w:font="Symbol" w:char="F0B0"/>
            </w:r>
            <w:r w:rsidRPr="008E1F04">
              <w:rPr>
                <w:sz w:val="20"/>
              </w:rPr>
              <w:t>С?</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154,3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В</w:t>
            </w:r>
            <w:r w:rsidRPr="008E1F04">
              <w:rPr>
                <w:sz w:val="20"/>
              </w:rPr>
              <w:tab/>
              <w:t>210,0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С</w:t>
            </w:r>
            <w:r w:rsidRPr="008E1F04">
              <w:rPr>
                <w:sz w:val="20"/>
              </w:rPr>
              <w:tab/>
              <w:t>230,0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513,3 кПа</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02.0-03</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075085"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Грузовой танк заполнен на 95% емкости № ООН 1547 АНИЛИН.</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Грузовой танк закрыт. До каких пор будет испаряться анилин?</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До тех пор, пока давление паров анилина не сравняется</w:t>
            </w:r>
            <w:r w:rsidR="001D5DBD">
              <w:rPr>
                <w:sz w:val="20"/>
                <w:lang w:val="en-US"/>
              </w:rPr>
              <w:t xml:space="preserve"> </w:t>
            </w:r>
            <w:r w:rsidR="001D5DBD">
              <w:rPr>
                <w:sz w:val="20"/>
              </w:rPr>
              <w:t>с </w:t>
            </w:r>
            <w:r w:rsidRPr="008E1F04">
              <w:rPr>
                <w:sz w:val="20"/>
              </w:rPr>
              <w:t>давлением атмосферного воздуха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До тех пор, пока анилин полностью не испарится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До тех пор, пока не будет достигнута критическая температура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До тех пор, пока давление паров анилина не достигнет</w:t>
            </w:r>
            <w:r w:rsidR="001D5DBD">
              <w:rPr>
                <w:sz w:val="20"/>
                <w:lang w:val="en-US"/>
              </w:rPr>
              <w:t xml:space="preserve"> </w:t>
            </w:r>
            <w:r w:rsidRPr="008E1F04">
              <w:rPr>
                <w:sz w:val="20"/>
              </w:rPr>
              <w:t>давления паров насыщения</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02.0-04</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Давление над поверхностью жидкости повышается.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происходит</w:t>
            </w:r>
            <w:r w:rsidRPr="00275F1F">
              <w:rPr>
                <w:sz w:val="20"/>
              </w:rPr>
              <w:t xml:space="preserve"> </w:t>
            </w:r>
            <w:r w:rsidRPr="008E1F04">
              <w:rPr>
                <w:sz w:val="20"/>
              </w:rPr>
              <w:t>с температурой кипения этой жидкости?</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Температура кипения повышается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D7A8B"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В</w:t>
            </w:r>
            <w:r w:rsidRPr="008E1F04">
              <w:rPr>
                <w:sz w:val="20"/>
              </w:rPr>
              <w:tab/>
              <w:t>Температура кипения снижается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Температ</w:t>
            </w:r>
            <w:r>
              <w:rPr>
                <w:sz w:val="20"/>
              </w:rPr>
              <w:t>ура кипения остается постоянной</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Температура кипения сначала повышается, а затем снижается</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rPr>
                <w:sz w:val="20"/>
              </w:rPr>
            </w:pPr>
            <w:r w:rsidRPr="00E7611D">
              <w:rPr>
                <w:sz w:val="20"/>
              </w:rPr>
              <w:t>331 02.0-05</w:t>
            </w:r>
          </w:p>
        </w:tc>
        <w:tc>
          <w:tcPr>
            <w:tcW w:w="5822" w:type="dxa"/>
            <w:tcBorders>
              <w:top w:val="single" w:sz="4" w:space="0" w:color="auto"/>
              <w:bottom w:val="single" w:sz="4" w:space="0" w:color="auto"/>
            </w:tcBorders>
            <w:vAlign w:val="top"/>
          </w:tcPr>
          <w:p w:rsidR="00856F20" w:rsidRPr="008E1F04" w:rsidRDefault="00856F20" w:rsidP="00856F20">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C</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Закрытый баллон </w:t>
            </w:r>
            <w:r>
              <w:rPr>
                <w:sz w:val="20"/>
              </w:rPr>
              <w:t>с газом нагревается на солнце</w:t>
            </w:r>
            <w:r w:rsidRPr="007A00B0">
              <w:rPr>
                <w:sz w:val="20"/>
              </w:rPr>
              <w:t>.</w:t>
            </w:r>
            <w:r w:rsidRPr="008E1F04">
              <w:rPr>
                <w:sz w:val="20"/>
              </w:rPr>
              <w:t xml:space="preserve">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происходит</w:t>
            </w:r>
            <w:r w:rsidRPr="00DD4987">
              <w:rPr>
                <w:sz w:val="20"/>
              </w:rPr>
              <w:t xml:space="preserve"> </w:t>
            </w:r>
            <w:r w:rsidRPr="008E1F04">
              <w:rPr>
                <w:sz w:val="20"/>
              </w:rPr>
              <w:t>в этом случае?</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Повышается только давление</w:t>
            </w:r>
          </w:p>
        </w:tc>
        <w:tc>
          <w:tcPr>
            <w:tcW w:w="1381" w:type="dxa"/>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Повышается только температура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Повышается как давление, так и температура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Давление снижается, а температура повышается</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pageBreakBefore/>
              <w:rPr>
                <w:sz w:val="20"/>
              </w:rPr>
            </w:pPr>
            <w:r w:rsidRPr="00E7611D">
              <w:rPr>
                <w:sz w:val="20"/>
              </w:rPr>
              <w:lastRenderedPageBreak/>
              <w:t>331 02.0-06</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C</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 закрытом порожнем грузовом танке емкостью 240 м</w:t>
            </w:r>
            <w:r w:rsidRPr="00AB0907">
              <w:rPr>
                <w:sz w:val="20"/>
                <w:vertAlign w:val="superscript"/>
              </w:rPr>
              <w:t>3</w:t>
            </w:r>
            <w:r w:rsidRPr="008E1F04">
              <w:rPr>
                <w:sz w:val="20"/>
              </w:rPr>
              <w:t xml:space="preserve"> поддерживается избыточн</w:t>
            </w:r>
            <w:r w:rsidR="001D5DBD">
              <w:rPr>
                <w:sz w:val="20"/>
              </w:rPr>
              <w:t>ое давление на уровне 10 кПа. В </w:t>
            </w:r>
            <w:r w:rsidRPr="008E1F04">
              <w:rPr>
                <w:sz w:val="20"/>
              </w:rPr>
              <w:t>грузовой танк заливается 80 м</w:t>
            </w:r>
            <w:r w:rsidRPr="009C0E01">
              <w:rPr>
                <w:sz w:val="20"/>
                <w:vertAlign w:val="superscript"/>
              </w:rPr>
              <w:t>3</w:t>
            </w:r>
            <w:r w:rsidRPr="008E1F04">
              <w:rPr>
                <w:sz w:val="20"/>
              </w:rPr>
              <w:t xml:space="preserve"> жидкости. Температура остается постоянной.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Каким будет в этом случае избыточное давление в грузовом танке?</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A</w:t>
            </w:r>
            <w:r>
              <w:rPr>
                <w:sz w:val="20"/>
              </w:rPr>
              <w:tab/>
              <w:t>5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7,5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C</w:t>
            </w:r>
            <w:r w:rsidRPr="008E1F04">
              <w:rPr>
                <w:sz w:val="20"/>
              </w:rPr>
              <w:tab/>
              <w:t>15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7A00B0"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30 кПа</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02.0-07</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означает жидкость при неизменной температуре?</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Определенную форму и определенный объем</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Неопределенную форму, но определенный объем</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Определенную</w:t>
            </w:r>
            <w:r>
              <w:rPr>
                <w:sz w:val="20"/>
              </w:rPr>
              <w:t xml:space="preserve"> форму, но неопределенный объем</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Неопределенн</w:t>
            </w:r>
            <w:r>
              <w:rPr>
                <w:sz w:val="20"/>
              </w:rPr>
              <w:t>ую форму и неопределенный объем</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02.0-08</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означает критическая температура?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Температура, при которой можно сжижать газ</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Самая низкая возможная темпер</w:t>
            </w:r>
            <w:r>
              <w:rPr>
                <w:sz w:val="20"/>
              </w:rPr>
              <w:t>атура, а именно 0 К</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Температура,</w:t>
            </w:r>
            <w:r>
              <w:rPr>
                <w:sz w:val="20"/>
              </w:rPr>
              <w:t xml:space="preserve"> выше которой можно сжижать газ</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Температура, при которой достига</w:t>
            </w:r>
            <w:r>
              <w:rPr>
                <w:sz w:val="20"/>
              </w:rPr>
              <w:t>ется нижний предел</w:t>
            </w:r>
            <w:r w:rsidR="001D5DBD">
              <w:rPr>
                <w:sz w:val="20"/>
                <w:lang w:val="en-US"/>
              </w:rPr>
              <w:t xml:space="preserve"> </w:t>
            </w:r>
            <w:r>
              <w:rPr>
                <w:sz w:val="20"/>
              </w:rPr>
              <w:t>взрываемости</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rPr>
                <w:sz w:val="20"/>
              </w:rPr>
            </w:pPr>
            <w:r w:rsidRPr="00E7611D">
              <w:rPr>
                <w:sz w:val="20"/>
              </w:rPr>
              <w:t>331 02.0-09</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соответствует температуре 353 К?</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 xml:space="preserve">  </w:t>
            </w:r>
            <w:r>
              <w:rPr>
                <w:sz w:val="20"/>
              </w:rPr>
              <w:t>80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253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tcBorders>
              <w:bottom w:val="nil"/>
            </w:tcBorders>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C</w:t>
            </w:r>
            <w:r w:rsidRPr="008E1F04">
              <w:rPr>
                <w:sz w:val="20"/>
              </w:rPr>
              <w:tab/>
              <w:t>353</w:t>
            </w:r>
            <w:r>
              <w:rPr>
                <w:sz w:val="20"/>
              </w:rPr>
              <w:t> ºC</w:t>
            </w:r>
          </w:p>
        </w:tc>
        <w:tc>
          <w:tcPr>
            <w:tcW w:w="1381" w:type="dxa"/>
            <w:tcBorders>
              <w:bottom w:val="nil"/>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top w:val="nil"/>
              <w:bottom w:val="single" w:sz="4" w:space="0" w:color="auto"/>
            </w:tcBorders>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626 ºC</w:t>
            </w:r>
          </w:p>
        </w:tc>
        <w:tc>
          <w:tcPr>
            <w:tcW w:w="1381" w:type="dxa"/>
            <w:tcBorders>
              <w:top w:val="nil"/>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02.0-10</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При 21 ºC объем газов в закрытой емкости составляет 98 литров.</w:t>
            </w:r>
            <w:r w:rsidRPr="00E26B70">
              <w:rPr>
                <w:sz w:val="20"/>
              </w:rPr>
              <w:t xml:space="preserve"> </w:t>
            </w:r>
            <w:r w:rsidRPr="008E1F04">
              <w:rPr>
                <w:sz w:val="20"/>
              </w:rPr>
              <w:t xml:space="preserve">Давление остается постоянным.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Каким будет объем при 30 ºC?</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r>
            <w:r>
              <w:rPr>
                <w:sz w:val="20"/>
                <w:lang w:val="en-US"/>
              </w:rPr>
              <w:t xml:space="preserve">  </w:t>
            </w:r>
            <w:r w:rsidRPr="008E1F04">
              <w:rPr>
                <w:sz w:val="20"/>
              </w:rPr>
              <w:t>95 литров</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В</w:t>
            </w:r>
            <w:r w:rsidRPr="008E1F04">
              <w:rPr>
                <w:sz w:val="20"/>
              </w:rPr>
              <w:tab/>
            </w:r>
            <w:r>
              <w:rPr>
                <w:sz w:val="20"/>
                <w:lang w:val="en-US"/>
              </w:rPr>
              <w:t xml:space="preserve">  </w:t>
            </w:r>
            <w:r w:rsidRPr="008E1F04">
              <w:rPr>
                <w:sz w:val="20"/>
              </w:rPr>
              <w:t>98 литров</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С</w:t>
            </w:r>
            <w:r w:rsidRPr="008E1F04">
              <w:rPr>
                <w:sz w:val="20"/>
              </w:rPr>
              <w:tab/>
              <w:t>101 литр</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140 литров</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pageBreakBefore/>
              <w:rPr>
                <w:sz w:val="20"/>
              </w:rPr>
            </w:pPr>
            <w:r w:rsidRPr="00E7611D">
              <w:rPr>
                <w:sz w:val="20"/>
              </w:rPr>
              <w:lastRenderedPageBreak/>
              <w:t>331 02.0-11</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Какая самая низкая температура может быть достигнута?</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A</w:t>
            </w:r>
            <w:r w:rsidRPr="008E1F04">
              <w:rPr>
                <w:sz w:val="20"/>
              </w:rPr>
              <w:tab/>
              <w:t xml:space="preserve">   </w:t>
            </w:r>
            <w:r>
              <w:rPr>
                <w:sz w:val="20"/>
                <w:lang w:val="en-US"/>
              </w:rPr>
              <w:t xml:space="preserve"> </w:t>
            </w:r>
            <w:r w:rsidR="00CE07EF">
              <w:rPr>
                <w:sz w:val="20"/>
              </w:rPr>
              <w:t xml:space="preserve"> </w:t>
            </w:r>
            <w:r w:rsidRPr="008E1F04">
              <w:rPr>
                <w:sz w:val="20"/>
              </w:rPr>
              <w:t xml:space="preserve"> 0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B</w:t>
            </w:r>
            <w:r w:rsidRPr="008E1F04">
              <w:rPr>
                <w:sz w:val="20"/>
              </w:rPr>
              <w:tab/>
              <w:t xml:space="preserve">     </w:t>
            </w:r>
            <w:r w:rsidR="00CE07EF">
              <w:rPr>
                <w:sz w:val="20"/>
              </w:rPr>
              <w:t xml:space="preserve"> </w:t>
            </w:r>
            <w:r w:rsidRPr="008E1F04">
              <w:rPr>
                <w:sz w:val="20"/>
              </w:rPr>
              <w:t>0 K</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C</w:t>
            </w:r>
            <w:r w:rsidRPr="008E1F04">
              <w:rPr>
                <w:sz w:val="20"/>
              </w:rPr>
              <w:tab/>
            </w:r>
            <w:r w:rsidR="00CE07EF">
              <w:rPr>
                <w:sz w:val="20"/>
              </w:rPr>
              <w:t>–</w:t>
            </w:r>
            <w:r w:rsidRPr="008E1F04">
              <w:rPr>
                <w:sz w:val="20"/>
              </w:rPr>
              <w:t>273 K</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 xml:space="preserve"> </w:t>
            </w:r>
            <w:r w:rsidR="00CE07EF">
              <w:rPr>
                <w:sz w:val="20"/>
              </w:rPr>
              <w:t xml:space="preserve"> </w:t>
            </w:r>
            <w:r w:rsidRPr="008E1F04">
              <w:rPr>
                <w:sz w:val="20"/>
              </w:rPr>
              <w:t>273 K</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02.0-12</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Начиная с какой температуры кипения жидкости считаются</w:t>
            </w:r>
            <w:r w:rsidR="001D5DBD">
              <w:rPr>
                <w:sz w:val="20"/>
                <w:lang w:val="en-US"/>
              </w:rPr>
              <w:t xml:space="preserve"> </w:t>
            </w:r>
            <w:r w:rsidRPr="008E1F04">
              <w:rPr>
                <w:sz w:val="20"/>
              </w:rPr>
              <w:t>жидкостями с низкой температурой кипения?</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 xml:space="preserve">Жидкости с температурой кипения ниже 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 xml:space="preserve">Жидкости с температурой кипения ниже 100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 xml:space="preserve">Жидкости с температурой кипения в диапазоне </w:t>
            </w:r>
            <w:r w:rsidR="001D5DBD">
              <w:rPr>
                <w:sz w:val="20"/>
              </w:rPr>
              <w:br/>
            </w:r>
            <w:r w:rsidRPr="008E1F04">
              <w:rPr>
                <w:sz w:val="20"/>
              </w:rPr>
              <w:t xml:space="preserve">от 100 </w:t>
            </w:r>
            <w:r w:rsidRPr="008E1F04">
              <w:rPr>
                <w:sz w:val="20"/>
              </w:rPr>
              <w:sym w:font="Symbol" w:char="F0B0"/>
            </w:r>
            <w:r w:rsidRPr="008E1F04">
              <w:rPr>
                <w:sz w:val="20"/>
              </w:rPr>
              <w:t>С</w:t>
            </w:r>
            <w:r w:rsidRPr="00B3363C">
              <w:rPr>
                <w:sz w:val="20"/>
              </w:rPr>
              <w:t xml:space="preserve"> </w:t>
            </w:r>
            <w:r w:rsidRPr="008E1F04">
              <w:rPr>
                <w:sz w:val="20"/>
              </w:rPr>
              <w:t xml:space="preserve">до 150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 xml:space="preserve">Жидкости с температурой кипения выше 150 </w:t>
            </w:r>
            <w:r w:rsidRPr="008E1F04">
              <w:rPr>
                <w:sz w:val="20"/>
              </w:rPr>
              <w:sym w:font="Symbol" w:char="F0B0"/>
            </w:r>
            <w:r>
              <w:rPr>
                <w:sz w:val="20"/>
              </w:rPr>
              <w:t>С</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02.0-13</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Каким образом изменяется температура в процессе плавления</w:t>
            </w:r>
            <w:r w:rsidR="001D5DBD">
              <w:rPr>
                <w:sz w:val="20"/>
                <w:lang w:val="en-US"/>
              </w:rPr>
              <w:t xml:space="preserve"> </w:t>
            </w:r>
            <w:r w:rsidRPr="008E1F04">
              <w:rPr>
                <w:sz w:val="20"/>
              </w:rPr>
              <w:t>чистого вещества?</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Повышается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Снижается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Остается постоянной</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Повышается или сниж</w:t>
            </w:r>
            <w:r>
              <w:rPr>
                <w:sz w:val="20"/>
              </w:rPr>
              <w:t>ается в зависимости от вещества</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rPr>
                <w:sz w:val="20"/>
              </w:rPr>
            </w:pPr>
            <w:r w:rsidRPr="00E7611D">
              <w:rPr>
                <w:sz w:val="20"/>
              </w:rPr>
              <w:t>331 02.0-14</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E26B70"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Температура кипения № ООН 1897 ТЕТР</w:t>
            </w:r>
            <w:r w:rsidR="00AE6BDC">
              <w:rPr>
                <w:sz w:val="20"/>
              </w:rPr>
              <w:t>А</w:t>
            </w:r>
            <w:r w:rsidRPr="008E1F04">
              <w:rPr>
                <w:sz w:val="20"/>
              </w:rPr>
              <w:t>ХЛОРЭТИЛЕН составляет 121 </w:t>
            </w:r>
            <w:r w:rsidRPr="008E1F04">
              <w:rPr>
                <w:sz w:val="20"/>
              </w:rPr>
              <w:sym w:font="Symbol" w:char="F0B0"/>
            </w:r>
            <w:r w:rsidRPr="008E1F04">
              <w:rPr>
                <w:sz w:val="20"/>
              </w:rPr>
              <w:t xml:space="preserve">С.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представляет собой тетрахлорэтилен?</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Жидкост</w:t>
            </w:r>
            <w:r>
              <w:rPr>
                <w:sz w:val="20"/>
              </w:rPr>
              <w:t>ь с низкой температурой кипения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 xml:space="preserve">Жидкость </w:t>
            </w:r>
            <w:r>
              <w:rPr>
                <w:sz w:val="20"/>
              </w:rPr>
              <w:t>со средней температурой кипения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 xml:space="preserve">Жидкость с высокой температурой </w:t>
            </w:r>
            <w:r>
              <w:rPr>
                <w:sz w:val="20"/>
              </w:rPr>
              <w:t>кипения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Газ</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02.0-15</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Какому значению соответствует температура 30 </w:t>
            </w:r>
            <w:r w:rsidRPr="008E1F04">
              <w:rPr>
                <w:sz w:val="20"/>
              </w:rPr>
              <w:sym w:font="Symbol" w:char="F0B0"/>
            </w:r>
            <w:r w:rsidRPr="008E1F04">
              <w:rPr>
                <w:sz w:val="20"/>
              </w:rPr>
              <w:t>С?</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A</w:t>
            </w:r>
            <w:r w:rsidRPr="008E1F04">
              <w:rPr>
                <w:sz w:val="20"/>
              </w:rPr>
              <w:tab/>
              <w:t xml:space="preserve">   </w:t>
            </w:r>
            <w:r w:rsidR="00CE07EF">
              <w:rPr>
                <w:sz w:val="20"/>
              </w:rPr>
              <w:t xml:space="preserve"> </w:t>
            </w:r>
            <w:r>
              <w:rPr>
                <w:sz w:val="20"/>
              </w:rPr>
              <w:t>30 K</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r>
            <w:r w:rsidR="00CE07EF">
              <w:rPr>
                <w:sz w:val="20"/>
              </w:rPr>
              <w:t xml:space="preserve"> </w:t>
            </w:r>
            <w:r>
              <w:rPr>
                <w:sz w:val="20"/>
              </w:rPr>
              <w:t xml:space="preserve"> 243 K</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 xml:space="preserve"> </w:t>
            </w:r>
            <w:r w:rsidR="00CE07EF">
              <w:rPr>
                <w:sz w:val="20"/>
              </w:rPr>
              <w:t xml:space="preserve"> </w:t>
            </w:r>
            <w:r>
              <w:rPr>
                <w:sz w:val="20"/>
              </w:rPr>
              <w:t>303 K</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C31832" w:rsidRDefault="00856F20"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r>
            <w:r w:rsidR="00CE07EF">
              <w:rPr>
                <w:sz w:val="20"/>
              </w:rPr>
              <w:t>–</w:t>
            </w:r>
            <w:r>
              <w:rPr>
                <w:sz w:val="20"/>
              </w:rPr>
              <w:t>243 K</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pageBreakBefore/>
              <w:rPr>
                <w:sz w:val="20"/>
              </w:rPr>
            </w:pPr>
            <w:r w:rsidRPr="00E7611D">
              <w:rPr>
                <w:sz w:val="20"/>
              </w:rPr>
              <w:lastRenderedPageBreak/>
              <w:t>331 02.0-16</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Какие жидкости называют жидкостями с высокой температурой</w:t>
            </w:r>
            <w:r w:rsidRPr="00B3363C">
              <w:rPr>
                <w:sz w:val="20"/>
              </w:rPr>
              <w:t xml:space="preserve"> </w:t>
            </w:r>
            <w:r w:rsidRPr="008E1F04">
              <w:rPr>
                <w:sz w:val="20"/>
              </w:rPr>
              <w:t>кипения?</w:t>
            </w:r>
          </w:p>
        </w:tc>
        <w:tc>
          <w:tcPr>
            <w:tcW w:w="1381"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 xml:space="preserve">Жидкости с температурой кипения ниже 50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 xml:space="preserve">Жидкости с температурой кипения ниже 100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 xml:space="preserve">Жидкости с температурой кипения в диапазоне </w:t>
            </w:r>
            <w:r w:rsidRPr="00B3363C">
              <w:rPr>
                <w:sz w:val="20"/>
              </w:rPr>
              <w:br/>
            </w:r>
            <w:r w:rsidRPr="008E1F04">
              <w:rPr>
                <w:sz w:val="20"/>
              </w:rPr>
              <w:t xml:space="preserve">от 100 </w:t>
            </w:r>
            <w:r w:rsidRPr="008E1F04">
              <w:rPr>
                <w:sz w:val="20"/>
              </w:rPr>
              <w:sym w:font="Symbol" w:char="F0B0"/>
            </w:r>
            <w:r w:rsidRPr="008E1F04">
              <w:rPr>
                <w:sz w:val="20"/>
              </w:rPr>
              <w:t>С</w:t>
            </w:r>
            <w:r w:rsidRPr="00B3363C">
              <w:rPr>
                <w:sz w:val="20"/>
              </w:rPr>
              <w:t xml:space="preserve"> </w:t>
            </w:r>
            <w:r w:rsidRPr="008E1F04">
              <w:rPr>
                <w:sz w:val="20"/>
              </w:rPr>
              <w:t xml:space="preserve">до 150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 xml:space="preserve">Жидкости с температурой кипения выше 150 </w:t>
            </w:r>
            <w:r w:rsidRPr="008E1F04">
              <w:rPr>
                <w:sz w:val="20"/>
              </w:rPr>
              <w:sym w:font="Symbol" w:char="F0B0"/>
            </w:r>
            <w:r w:rsidRPr="008E1F04">
              <w:rPr>
                <w:sz w:val="20"/>
              </w:rPr>
              <w:t>С</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02.0-17</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1D5DBD">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В каких единицах должна всегда указываться температура </w:t>
            </w:r>
            <w:r w:rsidR="001D5DBD">
              <w:rPr>
                <w:sz w:val="20"/>
              </w:rPr>
              <w:t>по </w:t>
            </w:r>
            <w:r w:rsidRPr="008E1F04">
              <w:rPr>
                <w:sz w:val="20"/>
              </w:rPr>
              <w:t xml:space="preserve">закону </w:t>
            </w:r>
            <w:r>
              <w:rPr>
                <w:sz w:val="20"/>
              </w:rPr>
              <w:t>Гей</w:t>
            </w:r>
            <w:r w:rsidRPr="000F2FFC">
              <w:rPr>
                <w:sz w:val="20"/>
              </w:rPr>
              <w:t>-</w:t>
            </w:r>
            <w:r w:rsidRPr="008E1F04">
              <w:rPr>
                <w:sz w:val="20"/>
              </w:rPr>
              <w:t>Люссака?</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 xml:space="preserve">В </w:t>
            </w:r>
            <w:r w:rsidRPr="008E1F04">
              <w:rPr>
                <w:sz w:val="20"/>
              </w:rPr>
              <w:sym w:font="Symbol" w:char="F0B0"/>
            </w:r>
            <w:r>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В К</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В 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C31832"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 xml:space="preserve">В </w:t>
            </w:r>
            <w:r w:rsidRPr="008E1F04">
              <w:rPr>
                <w:sz w:val="20"/>
              </w:rPr>
              <w:sym w:font="Symbol" w:char="F0B0"/>
            </w:r>
            <w:r>
              <w:rPr>
                <w:sz w:val="20"/>
              </w:rPr>
              <w:t>F</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rPr>
                <w:sz w:val="20"/>
              </w:rPr>
            </w:pPr>
            <w:r w:rsidRPr="00E7611D">
              <w:rPr>
                <w:sz w:val="20"/>
              </w:rPr>
              <w:t>331 02.0-18</w:t>
            </w:r>
          </w:p>
        </w:tc>
        <w:tc>
          <w:tcPr>
            <w:tcW w:w="5822" w:type="dxa"/>
            <w:tcBorders>
              <w:top w:val="single" w:sz="4" w:space="0" w:color="auto"/>
              <w:bottom w:val="single" w:sz="4" w:space="0" w:color="auto"/>
            </w:tcBorders>
            <w:vAlign w:val="top"/>
          </w:tcPr>
          <w:p w:rsidR="00856F20" w:rsidRPr="008E1F04" w:rsidRDefault="00856F20" w:rsidP="00856F20">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Температура кипения № ООН 1155 ЭФИР ДИЕТИЛОВЫЙ составляет 35 </w:t>
            </w:r>
            <w:r w:rsidRPr="008E1F04">
              <w:rPr>
                <w:sz w:val="20"/>
              </w:rPr>
              <w:sym w:font="Symbol" w:char="F0B0"/>
            </w:r>
            <w:r w:rsidRPr="008E1F04">
              <w:rPr>
                <w:sz w:val="20"/>
              </w:rPr>
              <w:t xml:space="preserve">С.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представляет собой диетиловый эфир?</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Жидкость с низкой температурой кипения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tcBorders>
              <w:bottom w:val="nil"/>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Жидкость со средней температурой кипения</w:t>
            </w:r>
          </w:p>
        </w:tc>
        <w:tc>
          <w:tcPr>
            <w:tcW w:w="1381" w:type="dxa"/>
            <w:tcBorders>
              <w:bottom w:val="nil"/>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tcBorders>
              <w:top w:val="nil"/>
              <w:bottom w:val="nil"/>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Жидкость с высокой температурой кипения</w:t>
            </w:r>
          </w:p>
        </w:tc>
        <w:tc>
          <w:tcPr>
            <w:tcW w:w="1381" w:type="dxa"/>
            <w:tcBorders>
              <w:top w:val="nil"/>
              <w:bottom w:val="nil"/>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top w:val="nil"/>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Жидкость с очень высокой температурой кипения</w:t>
            </w:r>
          </w:p>
        </w:tc>
        <w:tc>
          <w:tcPr>
            <w:tcW w:w="1381" w:type="dxa"/>
            <w:tcBorders>
              <w:top w:val="nil"/>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02.0-19</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 каких единицах выражается давление?</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Кельвинах</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Литрах</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Ньютонах</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Паскалях</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02.0-20</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CE07EF">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Какое значение млн</w:t>
            </w:r>
            <w:r w:rsidR="00CE07EF">
              <w:rPr>
                <w:sz w:val="20"/>
                <w:vertAlign w:val="superscript"/>
              </w:rPr>
              <w:t>–</w:t>
            </w:r>
            <w:r w:rsidRPr="000F2FFC">
              <w:rPr>
                <w:sz w:val="20"/>
                <w:vertAlign w:val="superscript"/>
              </w:rPr>
              <w:t>1</w:t>
            </w:r>
            <w:r w:rsidRPr="008E1F04">
              <w:rPr>
                <w:sz w:val="20"/>
              </w:rPr>
              <w:t xml:space="preserve"> соответствует 100% по объему?</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A</w:t>
            </w:r>
            <w:r w:rsidRPr="008E1F04">
              <w:rPr>
                <w:sz w:val="20"/>
              </w:rPr>
              <w:tab/>
              <w:t xml:space="preserve">              1 млн</w:t>
            </w:r>
            <w:r w:rsidR="00CE07EF">
              <w:rPr>
                <w:sz w:val="20"/>
                <w:vertAlign w:val="superscript"/>
              </w:rPr>
              <w:t>–</w:t>
            </w:r>
            <w:r w:rsidRPr="000F2FFC">
              <w:rPr>
                <w:sz w:val="20"/>
                <w:vertAlign w:val="superscript"/>
              </w:rPr>
              <w:t>1</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B</w:t>
            </w:r>
            <w:r w:rsidRPr="008E1F04">
              <w:rPr>
                <w:sz w:val="20"/>
              </w:rPr>
              <w:tab/>
              <w:t xml:space="preserve">          100 млн</w:t>
            </w:r>
            <w:r w:rsidR="00CE07EF">
              <w:rPr>
                <w:sz w:val="20"/>
                <w:vertAlign w:val="superscript"/>
              </w:rPr>
              <w:t>–</w:t>
            </w:r>
            <w:r w:rsidRPr="0011240B">
              <w:rPr>
                <w:sz w:val="20"/>
                <w:vertAlign w:val="superscript"/>
              </w:rPr>
              <w:t>1</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C</w:t>
            </w:r>
            <w:r w:rsidRPr="008E1F04">
              <w:rPr>
                <w:sz w:val="20"/>
              </w:rPr>
              <w:tab/>
              <w:t xml:space="preserve">       1 000 млн</w:t>
            </w:r>
            <w:r w:rsidR="00CE07EF">
              <w:rPr>
                <w:sz w:val="20"/>
                <w:vertAlign w:val="superscript"/>
              </w:rPr>
              <w:t>–</w:t>
            </w:r>
            <w:r w:rsidRPr="0011240B">
              <w:rPr>
                <w:sz w:val="20"/>
                <w:vertAlign w:val="superscript"/>
              </w:rPr>
              <w:t>1</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377807" w:rsidRDefault="00856F20" w:rsidP="00762F0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t>1 000 000 млн</w:t>
            </w:r>
            <w:r w:rsidR="00CE07EF">
              <w:rPr>
                <w:sz w:val="20"/>
                <w:vertAlign w:val="superscript"/>
              </w:rPr>
              <w:t>–</w:t>
            </w:r>
            <w:r w:rsidRPr="0011240B">
              <w:rPr>
                <w:sz w:val="20"/>
                <w:vertAlign w:val="superscript"/>
              </w:rPr>
              <w:t>1</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pageBreakBefore/>
              <w:rPr>
                <w:sz w:val="20"/>
              </w:rPr>
            </w:pPr>
            <w:r w:rsidRPr="00E7611D">
              <w:rPr>
                <w:sz w:val="20"/>
              </w:rPr>
              <w:lastRenderedPageBreak/>
              <w:t>331 02.0-21</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7308DC"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 xml:space="preserve">В закрытом сосуде поддерживается повышенное давление </w:t>
            </w:r>
            <w:r w:rsidR="001D5DBD">
              <w:rPr>
                <w:sz w:val="20"/>
              </w:rPr>
              <w:t>на </w:t>
            </w:r>
            <w:r w:rsidRPr="008E1F04">
              <w:rPr>
                <w:sz w:val="20"/>
              </w:rPr>
              <w:t xml:space="preserve">уровне 200 кПа при температуре 7 </w:t>
            </w:r>
            <w:r w:rsidRPr="008E1F04">
              <w:rPr>
                <w:sz w:val="20"/>
              </w:rPr>
              <w:sym w:font="Symbol" w:char="F0B0"/>
            </w:r>
            <w:r w:rsidRPr="008E1F04">
              <w:rPr>
                <w:sz w:val="20"/>
              </w:rPr>
              <w:t>С. Повышенное давление достигает</w:t>
            </w:r>
            <w:r w:rsidR="00762F0D">
              <w:rPr>
                <w:sz w:val="20"/>
                <w:lang w:val="en-US"/>
              </w:rPr>
              <w:t xml:space="preserve"> </w:t>
            </w:r>
            <w:r w:rsidRPr="008E1F04">
              <w:rPr>
                <w:sz w:val="20"/>
              </w:rPr>
              <w:t xml:space="preserve">400 кПа. </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Объем не изменяется. Какой будет в этом случае температура?</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A</w:t>
            </w:r>
            <w:r w:rsidRPr="008E1F04">
              <w:rPr>
                <w:sz w:val="20"/>
              </w:rPr>
              <w:tab/>
              <w:t xml:space="preserve">   14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B</w:t>
            </w:r>
            <w:r w:rsidRPr="008E1F04">
              <w:rPr>
                <w:sz w:val="20"/>
              </w:rPr>
              <w:tab/>
              <w:t xml:space="preserve"> 287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C</w:t>
            </w:r>
            <w:r w:rsidRPr="008E1F04">
              <w:rPr>
                <w:sz w:val="20"/>
              </w:rPr>
              <w:tab/>
              <w:t xml:space="preserve"> 560 ºC</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377807" w:rsidRDefault="00856F20" w:rsidP="00762F0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D</w:t>
            </w:r>
            <w:r w:rsidRPr="008E1F04">
              <w:rPr>
                <w:sz w:val="20"/>
              </w:rPr>
              <w:tab/>
            </w:r>
            <w:r w:rsidR="00762F0D">
              <w:rPr>
                <w:sz w:val="20"/>
                <w:lang w:val="en-US"/>
              </w:rPr>
              <w:t>–</w:t>
            </w:r>
            <w:r w:rsidRPr="008E1F04">
              <w:rPr>
                <w:sz w:val="20"/>
              </w:rPr>
              <w:t>133 ºC</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1D5DBD">
            <w:pPr>
              <w:rPr>
                <w:sz w:val="20"/>
              </w:rPr>
            </w:pPr>
            <w:r w:rsidRPr="00E7611D">
              <w:rPr>
                <w:sz w:val="20"/>
              </w:rPr>
              <w:t>331 02.0-22</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 закрытом помещении абсолютная температура снижается наполовину по отношению к первоначальной температуре.</w:t>
            </w:r>
          </w:p>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Каким образом изменяется давление в этом помещении?</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А</w:t>
            </w:r>
            <w:r w:rsidRPr="008E1F04">
              <w:rPr>
                <w:sz w:val="20"/>
              </w:rPr>
              <w:tab/>
              <w:t>Давление удваивается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В</w:t>
            </w:r>
            <w:r w:rsidRPr="008E1F04">
              <w:rPr>
                <w:sz w:val="20"/>
              </w:rPr>
              <w:tab/>
              <w:t>Давление остается неизменным</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377807" w:rsidRDefault="00856F20" w:rsidP="00856F20">
            <w:pPr>
              <w:jc w:val="left"/>
              <w:cnfStyle w:val="000000000000" w:firstRow="0" w:lastRow="0" w:firstColumn="0" w:lastColumn="0" w:oddVBand="0" w:evenVBand="0" w:oddHBand="0" w:evenHBand="0" w:firstRowFirstColumn="0" w:firstRowLastColumn="0" w:lastRowFirstColumn="0" w:lastRowLastColumn="0"/>
              <w:rPr>
                <w:sz w:val="20"/>
                <w:lang w:val="en-US"/>
              </w:rPr>
            </w:pPr>
            <w:r w:rsidRPr="008E1F04">
              <w:rPr>
                <w:sz w:val="20"/>
              </w:rPr>
              <w:t>С</w:t>
            </w:r>
            <w:r w:rsidRPr="008E1F04">
              <w:rPr>
                <w:sz w:val="20"/>
              </w:rPr>
              <w:tab/>
              <w:t>Давление снижается наполовину</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bottom w:val="single" w:sz="4" w:space="0" w:color="auto"/>
            </w:tcBorders>
          </w:tcPr>
          <w:p w:rsidR="00856F20" w:rsidRPr="00E7611D" w:rsidRDefault="00856F20" w:rsidP="00856F20">
            <w:pPr>
              <w:rPr>
                <w:sz w:val="20"/>
              </w:rPr>
            </w:pPr>
          </w:p>
        </w:tc>
        <w:tc>
          <w:tcPr>
            <w:tcW w:w="5822" w:type="dxa"/>
            <w:tcBorders>
              <w:bottom w:val="single" w:sz="4" w:space="0" w:color="auto"/>
            </w:tcBorders>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Давление снижается в четыре раза</w:t>
            </w:r>
          </w:p>
        </w:tc>
        <w:tc>
          <w:tcPr>
            <w:tcW w:w="1381" w:type="dxa"/>
            <w:tcBorders>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bottom w:val="single" w:sz="4" w:space="0" w:color="auto"/>
            </w:tcBorders>
          </w:tcPr>
          <w:p w:rsidR="00856F20" w:rsidRPr="00E7611D" w:rsidRDefault="00856F20" w:rsidP="00856F20">
            <w:pPr>
              <w:rPr>
                <w:sz w:val="20"/>
              </w:rPr>
            </w:pPr>
            <w:r w:rsidRPr="00E7611D">
              <w:rPr>
                <w:sz w:val="20"/>
              </w:rPr>
              <w:t>331 02.0-23</w:t>
            </w:r>
          </w:p>
        </w:tc>
        <w:tc>
          <w:tcPr>
            <w:tcW w:w="5822" w:type="dxa"/>
            <w:tcBorders>
              <w:top w:val="single" w:sz="4" w:space="0" w:color="auto"/>
              <w:bottom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Базовые знания по физике</w:t>
            </w:r>
          </w:p>
        </w:tc>
        <w:tc>
          <w:tcPr>
            <w:tcW w:w="1381" w:type="dxa"/>
            <w:tcBorders>
              <w:top w:val="single" w:sz="4" w:space="0" w:color="auto"/>
              <w:bottom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Borders>
              <w:top w:val="single" w:sz="4" w:space="0" w:color="auto"/>
            </w:tcBorders>
          </w:tcPr>
          <w:p w:rsidR="00856F20" w:rsidRPr="00E7611D" w:rsidRDefault="00856F20" w:rsidP="00856F20">
            <w:pPr>
              <w:rPr>
                <w:sz w:val="20"/>
              </w:rPr>
            </w:pPr>
          </w:p>
        </w:tc>
        <w:tc>
          <w:tcPr>
            <w:tcW w:w="5822" w:type="dxa"/>
            <w:tcBorders>
              <w:top w:val="single" w:sz="4" w:space="0" w:color="auto"/>
            </w:tcBorders>
            <w:vAlign w:val="top"/>
          </w:tcPr>
          <w:p w:rsidR="00856F20" w:rsidRPr="008E1F04"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Что означает температура кипения жидкости?</w:t>
            </w:r>
          </w:p>
        </w:tc>
        <w:tc>
          <w:tcPr>
            <w:tcW w:w="1381" w:type="dxa"/>
            <w:tcBorders>
              <w:top w:val="single" w:sz="4" w:space="0" w:color="auto"/>
            </w:tcBorders>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А</w:t>
            </w:r>
            <w:r w:rsidRPr="008E1F04">
              <w:rPr>
                <w:sz w:val="20"/>
              </w:rPr>
              <w:tab/>
              <w:t xml:space="preserve">Давление жидкости при температуре 100 </w:t>
            </w:r>
            <w:r w:rsidRPr="008E1F04">
              <w:rPr>
                <w:sz w:val="20"/>
              </w:rPr>
              <w:sym w:font="Symbol" w:char="F0B0"/>
            </w:r>
            <w:r w:rsidRPr="008E1F04">
              <w:rPr>
                <w:sz w:val="20"/>
              </w:rPr>
              <w:t>С</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В</w:t>
            </w:r>
            <w:r w:rsidRPr="008E1F04">
              <w:rPr>
                <w:sz w:val="20"/>
              </w:rPr>
              <w:tab/>
              <w:t>Количество жидкости, которая достигает температуры кипения</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С</w:t>
            </w:r>
            <w:r w:rsidRPr="008E1F04">
              <w:rPr>
                <w:sz w:val="20"/>
              </w:rPr>
              <w:tab/>
              <w:t>Температура, при которой жидкость переходит в парообразное состояние при давлении 100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r w:rsidR="00856F20" w:rsidRPr="00E7611D" w:rsidTr="00856F20">
        <w:tc>
          <w:tcPr>
            <w:cnfStyle w:val="001000000000" w:firstRow="0" w:lastRow="0" w:firstColumn="1" w:lastColumn="0" w:oddVBand="0" w:evenVBand="0" w:oddHBand="0" w:evenHBand="0" w:firstRowFirstColumn="0" w:firstRowLastColumn="0" w:lastRowFirstColumn="0" w:lastRowLastColumn="0"/>
            <w:tcW w:w="1301" w:type="dxa"/>
          </w:tcPr>
          <w:p w:rsidR="00856F20" w:rsidRPr="00E7611D" w:rsidRDefault="00856F20" w:rsidP="00856F20">
            <w:pPr>
              <w:rPr>
                <w:sz w:val="20"/>
              </w:rPr>
            </w:pPr>
          </w:p>
        </w:tc>
        <w:tc>
          <w:tcPr>
            <w:tcW w:w="5822" w:type="dxa"/>
            <w:vAlign w:val="top"/>
          </w:tcPr>
          <w:p w:rsidR="00856F20" w:rsidRPr="00B07853" w:rsidRDefault="00856F20" w:rsidP="00856F20">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E1F04">
              <w:rPr>
                <w:sz w:val="20"/>
              </w:rPr>
              <w:t>D</w:t>
            </w:r>
            <w:r w:rsidRPr="008E1F04">
              <w:rPr>
                <w:sz w:val="20"/>
              </w:rPr>
              <w:tab/>
              <w:t xml:space="preserve">Объем жидкости при температуре 100 </w:t>
            </w:r>
            <w:r w:rsidRPr="008E1F04">
              <w:rPr>
                <w:sz w:val="20"/>
              </w:rPr>
              <w:sym w:font="Symbol" w:char="F0B0"/>
            </w:r>
            <w:r w:rsidRPr="008E1F04">
              <w:rPr>
                <w:sz w:val="20"/>
              </w:rPr>
              <w:t>С и давлении</w:t>
            </w:r>
            <w:r w:rsidRPr="00345EC5">
              <w:rPr>
                <w:sz w:val="20"/>
              </w:rPr>
              <w:t xml:space="preserve"> </w:t>
            </w:r>
            <w:r w:rsidRPr="008E1F04">
              <w:rPr>
                <w:sz w:val="20"/>
              </w:rPr>
              <w:t>100 кПа</w:t>
            </w:r>
          </w:p>
        </w:tc>
        <w:tc>
          <w:tcPr>
            <w:tcW w:w="1381" w:type="dxa"/>
            <w:vAlign w:val="top"/>
          </w:tcPr>
          <w:p w:rsidR="00856F20" w:rsidRPr="008E1F04" w:rsidRDefault="00856F20" w:rsidP="00856F20">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6"/>
        <w:gridCol w:w="5814"/>
        <w:gridCol w:w="1384"/>
      </w:tblGrid>
      <w:tr w:rsidR="00DE1881" w:rsidRPr="00FE46CA"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01476D" w:rsidRDefault="00DE1881" w:rsidP="001D5DBD">
            <w:pPr>
              <w:pStyle w:val="HChGR"/>
              <w:spacing w:before="0"/>
            </w:pPr>
            <w:r w:rsidRPr="0001476D">
              <w:lastRenderedPageBreak/>
              <w:t>Химические продукты − знания по физике и химии</w:t>
            </w:r>
          </w:p>
          <w:p w:rsidR="00DE1881" w:rsidRPr="00345EC5" w:rsidRDefault="00DE1881" w:rsidP="001D5DBD">
            <w:pPr>
              <w:pStyle w:val="H23GR"/>
              <w:rPr>
                <w:sz w:val="20"/>
              </w:rPr>
            </w:pPr>
            <w:r w:rsidRPr="00345EC5">
              <w:rPr>
                <w:sz w:val="20"/>
                <w:lang w:val="en-US"/>
              </w:rPr>
              <w:t>Целевая тема 3: Физическое состояние</w:t>
            </w:r>
          </w:p>
        </w:tc>
      </w:tr>
      <w:tr w:rsidR="00DE1881" w:rsidRPr="00345EC5" w:rsidTr="001D5DBD">
        <w:trPr>
          <w:tblHeader/>
        </w:trPr>
        <w:tc>
          <w:tcPr>
            <w:cnfStyle w:val="001000000000" w:firstRow="0" w:lastRow="0" w:firstColumn="1" w:lastColumn="0" w:oddVBand="0" w:evenVBand="0" w:oddHBand="0" w:evenHBand="0" w:firstRowFirstColumn="0" w:firstRowLastColumn="0" w:lastRowFirstColumn="0" w:lastRowLastColumn="0"/>
            <w:tcW w:w="1306" w:type="dxa"/>
            <w:tcBorders>
              <w:top w:val="single" w:sz="12" w:space="0" w:color="auto"/>
              <w:bottom w:val="single" w:sz="12" w:space="0" w:color="auto"/>
            </w:tcBorders>
            <w:shd w:val="clear" w:color="auto" w:fill="auto"/>
          </w:tcPr>
          <w:p w:rsidR="00DE1881" w:rsidRPr="00345EC5" w:rsidRDefault="00DE1881" w:rsidP="001D5DBD">
            <w:pPr>
              <w:spacing w:before="80" w:after="80" w:line="200" w:lineRule="exact"/>
              <w:rPr>
                <w:i/>
                <w:sz w:val="16"/>
              </w:rPr>
            </w:pPr>
            <w:r w:rsidRPr="00345EC5">
              <w:rPr>
                <w:i/>
                <w:sz w:val="16"/>
              </w:rPr>
              <w:t>Номер</w:t>
            </w:r>
          </w:p>
        </w:tc>
        <w:tc>
          <w:tcPr>
            <w:tcW w:w="5814" w:type="dxa"/>
            <w:tcBorders>
              <w:top w:val="single" w:sz="12" w:space="0" w:color="auto"/>
              <w:bottom w:val="single" w:sz="12" w:space="0" w:color="auto"/>
            </w:tcBorders>
            <w:shd w:val="clear" w:color="auto" w:fill="auto"/>
          </w:tcPr>
          <w:p w:rsidR="00DE1881" w:rsidRPr="00345EC5"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345EC5">
              <w:rPr>
                <w:i/>
                <w:sz w:val="16"/>
              </w:rPr>
              <w:t>Источник</w:t>
            </w:r>
          </w:p>
        </w:tc>
        <w:tc>
          <w:tcPr>
            <w:tcW w:w="1384" w:type="dxa"/>
            <w:tcBorders>
              <w:top w:val="single" w:sz="12" w:space="0" w:color="auto"/>
              <w:bottom w:val="single" w:sz="12" w:space="0" w:color="auto"/>
            </w:tcBorders>
            <w:shd w:val="clear" w:color="auto" w:fill="auto"/>
          </w:tcPr>
          <w:p w:rsidR="00DE1881" w:rsidRPr="00345EC5"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345EC5">
              <w:rPr>
                <w:i/>
                <w:sz w:val="16"/>
              </w:rPr>
              <w:t>Правильный</w:t>
            </w:r>
            <w:r w:rsidRPr="00345EC5">
              <w:rPr>
                <w:i/>
                <w:sz w:val="16"/>
              </w:rPr>
              <w:br/>
              <w:t>ответ</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12" w:space="0" w:color="auto"/>
              <w:bottom w:val="single" w:sz="4" w:space="0" w:color="auto"/>
            </w:tcBorders>
            <w:vAlign w:val="top"/>
          </w:tcPr>
          <w:p w:rsidR="00DE1881" w:rsidRPr="00FE46CA" w:rsidRDefault="00DE1881" w:rsidP="001D5DBD">
            <w:pPr>
              <w:rPr>
                <w:sz w:val="20"/>
              </w:rPr>
            </w:pPr>
            <w:r w:rsidRPr="00FE46CA">
              <w:rPr>
                <w:sz w:val="20"/>
              </w:rPr>
              <w:t>331 03.0-01</w:t>
            </w:r>
          </w:p>
        </w:tc>
        <w:tc>
          <w:tcPr>
            <w:tcW w:w="5814" w:type="dxa"/>
            <w:tcBorders>
              <w:top w:val="single" w:sz="12"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12"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С</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Как называется процесс перехода из твердого состояния</w:t>
            </w:r>
            <w:r w:rsidR="001D5DBD">
              <w:rPr>
                <w:sz w:val="20"/>
                <w:lang w:val="en-US"/>
              </w:rPr>
              <w:t xml:space="preserve"> </w:t>
            </w:r>
            <w:r w:rsidRPr="00FE46CA">
              <w:rPr>
                <w:sz w:val="20"/>
              </w:rPr>
              <w:t>в</w:t>
            </w:r>
            <w:r w:rsidR="001D5DBD">
              <w:rPr>
                <w:sz w:val="20"/>
                <w:lang w:val="en-US"/>
              </w:rPr>
              <w:t> </w:t>
            </w:r>
            <w:r w:rsidRPr="00FE46CA">
              <w:rPr>
                <w:sz w:val="20"/>
              </w:rPr>
              <w:t>газообразное?</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FE46CA">
              <w:rPr>
                <w:sz w:val="20"/>
              </w:rPr>
              <w:t>A</w:t>
            </w:r>
            <w:r w:rsidRPr="00FE46CA">
              <w:rPr>
                <w:sz w:val="20"/>
              </w:rPr>
              <w:tab/>
              <w:t>Затвердевание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Конденсация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Возгонка</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Газификация</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03.0-02</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Как называется процесс перехода из газообразного состояния</w:t>
            </w:r>
            <w:r w:rsidR="001D5DBD">
              <w:rPr>
                <w:sz w:val="20"/>
                <w:lang w:val="en-US"/>
              </w:rPr>
              <w:t xml:space="preserve"> </w:t>
            </w:r>
            <w:r w:rsidRPr="00FE46CA">
              <w:rPr>
                <w:sz w:val="20"/>
              </w:rPr>
              <w:t>в</w:t>
            </w:r>
            <w:r w:rsidR="001D5DBD">
              <w:rPr>
                <w:sz w:val="20"/>
                <w:lang w:val="en-US"/>
              </w:rPr>
              <w:t> </w:t>
            </w:r>
            <w:r w:rsidRPr="00FE46CA">
              <w:rPr>
                <w:sz w:val="20"/>
              </w:rPr>
              <w:t>жидкое?</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A</w:t>
            </w:r>
            <w:r>
              <w:rPr>
                <w:sz w:val="20"/>
              </w:rPr>
              <w:tab/>
              <w:t>Затвердевание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Конденсация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Созревание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Возгонка</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03.0-03</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Примером чего служит конденсация?</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А</w:t>
            </w:r>
            <w:r w:rsidRPr="00FE46CA">
              <w:rPr>
                <w:sz w:val="20"/>
              </w:rPr>
              <w:tab/>
              <w:t>Пе</w:t>
            </w:r>
            <w:r>
              <w:rPr>
                <w:sz w:val="20"/>
              </w:rPr>
              <w:t>рехода газа в твердое состояние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r w:rsidRPr="00FE46CA">
              <w:rPr>
                <w:sz w:val="20"/>
              </w:rPr>
              <w:tab/>
              <w:t>П</w:t>
            </w:r>
            <w:r>
              <w:rPr>
                <w:sz w:val="20"/>
              </w:rPr>
              <w:t>ерехода газа в жидкое состояние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С</w:t>
            </w:r>
            <w:r w:rsidRPr="00FE46CA">
              <w:rPr>
                <w:sz w:val="20"/>
              </w:rPr>
              <w:tab/>
              <w:t>Перехода жи</w:t>
            </w:r>
            <w:r>
              <w:rPr>
                <w:sz w:val="20"/>
              </w:rPr>
              <w:t>дкости в газообразное состояние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FE46CA">
              <w:rPr>
                <w:sz w:val="20"/>
              </w:rPr>
              <w:t>D</w:t>
            </w:r>
            <w:r w:rsidRPr="00FE46CA">
              <w:rPr>
                <w:sz w:val="20"/>
              </w:rPr>
              <w:tab/>
              <w:t>Испарения веществ</w:t>
            </w:r>
            <w:r>
              <w:rPr>
                <w:sz w:val="20"/>
              </w:rPr>
              <w:t>а</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03.0-04</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А</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Что может служить примером возгонки?</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Испарение сухого льда</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r w:rsidRPr="00FE46CA">
              <w:rPr>
                <w:sz w:val="20"/>
              </w:rPr>
              <w:tab/>
              <w:t>Образовани</w:t>
            </w:r>
            <w:r>
              <w:rPr>
                <w:sz w:val="20"/>
              </w:rPr>
              <w:t>е конденсата на холодном стекле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Затвердевание жидкого железа</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D</w:t>
            </w:r>
            <w:r w:rsidRPr="00FE46CA">
              <w:rPr>
                <w:sz w:val="20"/>
              </w:rPr>
              <w:tab/>
              <w:t xml:space="preserve">Испарение </w:t>
            </w:r>
            <w:r>
              <w:rPr>
                <w:sz w:val="20"/>
              </w:rPr>
              <w:t>жидкого диксана в соевых жмыхах</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03.0-05</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D</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Что означает затвердевание?</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А</w:t>
            </w:r>
            <w:r w:rsidRPr="00FE46CA">
              <w:rPr>
                <w:sz w:val="20"/>
              </w:rPr>
              <w:tab/>
              <w:t>Переход</w:t>
            </w:r>
            <w:r>
              <w:rPr>
                <w:sz w:val="20"/>
              </w:rPr>
              <w:t xml:space="preserve"> из твердого состояния в жидкое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r w:rsidRPr="00FE46CA">
              <w:rPr>
                <w:sz w:val="20"/>
              </w:rPr>
              <w:tab/>
              <w:t>Переход из ж</w:t>
            </w:r>
            <w:r>
              <w:rPr>
                <w:sz w:val="20"/>
              </w:rPr>
              <w:t>идкого состояния в газообразное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С</w:t>
            </w:r>
            <w:r w:rsidRPr="00FE46CA">
              <w:rPr>
                <w:sz w:val="20"/>
              </w:rPr>
              <w:tab/>
              <w:t>Переход из г</w:t>
            </w:r>
            <w:r>
              <w:rPr>
                <w:sz w:val="20"/>
              </w:rPr>
              <w:t>азообразного состояния в жидкое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D</w:t>
            </w:r>
            <w:r w:rsidRPr="00FE46CA">
              <w:rPr>
                <w:sz w:val="20"/>
              </w:rPr>
              <w:tab/>
              <w:t>Переход</w:t>
            </w:r>
            <w:r>
              <w:rPr>
                <w:sz w:val="20"/>
              </w:rPr>
              <w:t xml:space="preserve"> из жидкого состояния в твердое</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03.0-06</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Исключен (2012)</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03.0-07</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С</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Как называется процесс перехода из твердого состояния</w:t>
            </w:r>
            <w:r w:rsidRPr="00FE46CA">
              <w:rPr>
                <w:sz w:val="20"/>
              </w:rPr>
              <w:br/>
              <w:t>в газообразное?</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Плавление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Затвердевание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Возгонка</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E8040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Газификация</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lastRenderedPageBreak/>
              <w:t>331 03.0-08</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А</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 xml:space="preserve">При нормальном давлении температура вещества превышает температуру кипения этого вещества. </w:t>
            </w:r>
          </w:p>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Что представляет собой в данном случае это вещество с точки зрения физического состояния?</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Газ</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Жидкость</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Твердое вещество</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Жидкость или твердое вещество</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03.0-09</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В</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 xml:space="preserve">В каком физическом состоянии находится № ООН 1605 ЭТИЛЕНДИ-БРОМИД при температуре +5 </w:t>
            </w:r>
            <w:r w:rsidRPr="00FE46CA">
              <w:rPr>
                <w:sz w:val="20"/>
              </w:rPr>
              <w:sym w:font="Symbol" w:char="F0B0"/>
            </w:r>
            <w:r w:rsidRPr="00FE46CA">
              <w:rPr>
                <w:sz w:val="20"/>
              </w:rPr>
              <w:t xml:space="preserve">С? </w:t>
            </w:r>
            <w:r w:rsidRPr="00B07853">
              <w:rPr>
                <w:sz w:val="20"/>
              </w:rPr>
              <w:br/>
            </w:r>
            <w:r w:rsidRPr="00FE46CA">
              <w:rPr>
                <w:sz w:val="20"/>
              </w:rPr>
              <w:t>(1,2 ДИБРОМЕТАН)</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В газообразном состоянии</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В твердом состоянии</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В жидком состоянии</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FE46CA">
              <w:rPr>
                <w:sz w:val="20"/>
              </w:rPr>
              <w:t>D</w:t>
            </w:r>
            <w:r w:rsidRPr="00FE46CA">
              <w:rPr>
                <w:sz w:val="20"/>
              </w:rPr>
              <w:tab/>
              <w:t>В неопределенном со</w:t>
            </w:r>
            <w:r>
              <w:rPr>
                <w:sz w:val="20"/>
              </w:rPr>
              <w:t>стоянии</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03.0-10</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С</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Как называется процесс перехода вещества из твердого состояния в газообразное?</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Испарение</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Конденсация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Возгонка</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FE46CA" w:rsidRDefault="00DE1881" w:rsidP="001D5DBD">
            <w:pPr>
              <w:rPr>
                <w:sz w:val="20"/>
              </w:rPr>
            </w:pPr>
          </w:p>
        </w:tc>
        <w:tc>
          <w:tcPr>
            <w:tcW w:w="5814" w:type="dxa"/>
            <w:tcBorders>
              <w:bottom w:val="single" w:sz="4" w:space="0" w:color="auto"/>
            </w:tcBorders>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Рекомбинация</w:t>
            </w:r>
          </w:p>
        </w:tc>
        <w:tc>
          <w:tcPr>
            <w:tcW w:w="1384" w:type="dxa"/>
            <w:tcBorders>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FE46CA" w:rsidRDefault="00DE1881" w:rsidP="001D5DBD">
            <w:pPr>
              <w:rPr>
                <w:sz w:val="20"/>
              </w:rPr>
            </w:pPr>
            <w:r w:rsidRPr="00FE46CA">
              <w:rPr>
                <w:sz w:val="20"/>
              </w:rPr>
              <w:t>331 03.0-11</w:t>
            </w:r>
          </w:p>
        </w:tc>
        <w:tc>
          <w:tcPr>
            <w:tcW w:w="5814" w:type="dxa"/>
            <w:tcBorders>
              <w:top w:val="single" w:sz="4" w:space="0" w:color="auto"/>
              <w:bottom w:val="single" w:sz="4" w:space="0" w:color="auto"/>
            </w:tcBorders>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Базовые знания по физике</w:t>
            </w:r>
          </w:p>
        </w:tc>
        <w:tc>
          <w:tcPr>
            <w:tcW w:w="1384" w:type="dxa"/>
            <w:tcBorders>
              <w:top w:val="single" w:sz="4" w:space="0" w:color="auto"/>
              <w:bottom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FE46CA">
              <w:rPr>
                <w:sz w:val="20"/>
              </w:rPr>
              <w:t>А</w:t>
            </w: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FE46CA" w:rsidRDefault="00DE1881" w:rsidP="001D5DBD">
            <w:pPr>
              <w:rPr>
                <w:sz w:val="20"/>
              </w:rPr>
            </w:pPr>
          </w:p>
        </w:tc>
        <w:tc>
          <w:tcPr>
            <w:tcW w:w="5814"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 xml:space="preserve">В результате реакции образовалось новое вещество. </w:t>
            </w:r>
          </w:p>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FE46CA">
              <w:rPr>
                <w:sz w:val="20"/>
              </w:rPr>
              <w:t>Какой тип реакции имел место?</w:t>
            </w:r>
          </w:p>
        </w:tc>
        <w:tc>
          <w:tcPr>
            <w:tcW w:w="1384" w:type="dxa"/>
            <w:tcBorders>
              <w:top w:val="single" w:sz="4" w:space="0" w:color="auto"/>
            </w:tcBorders>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Химическая реакция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В</w:t>
            </w:r>
            <w:r>
              <w:rPr>
                <w:sz w:val="20"/>
              </w:rPr>
              <w:tab/>
              <w:t>Физическая реакция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Метеорологическая реакция</w:t>
            </w:r>
          </w:p>
        </w:tc>
        <w:tc>
          <w:tcPr>
            <w:tcW w:w="1384" w:type="dxa"/>
            <w:vAlign w:val="top"/>
          </w:tcPr>
          <w:p w:rsidR="00DE1881" w:rsidRPr="00FE46CA"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FE46CA"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FE46CA" w:rsidRDefault="00DE1881" w:rsidP="001D5DBD">
            <w:pPr>
              <w:rPr>
                <w:sz w:val="20"/>
              </w:rPr>
            </w:pPr>
          </w:p>
        </w:tc>
        <w:tc>
          <w:tcPr>
            <w:tcW w:w="5814"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Логическая реакция</w:t>
            </w:r>
          </w:p>
        </w:tc>
        <w:tc>
          <w:tcPr>
            <w:tcW w:w="1384" w:type="dxa"/>
            <w:vAlign w:val="top"/>
          </w:tcPr>
          <w:p w:rsidR="00DE1881" w:rsidRPr="00FE46CA"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7"/>
        <w:gridCol w:w="5812"/>
        <w:gridCol w:w="1385"/>
      </w:tblGrid>
      <w:tr w:rsidR="00DE1881" w:rsidRPr="00253A6B"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B07853" w:rsidRDefault="00DE1881" w:rsidP="001D5DBD">
            <w:pPr>
              <w:pStyle w:val="HChGR"/>
              <w:spacing w:before="0"/>
            </w:pPr>
            <w:r w:rsidRPr="00253A6B">
              <w:rPr>
                <w:sz w:val="20"/>
              </w:rPr>
              <w:lastRenderedPageBreak/>
              <w:br w:type="page"/>
            </w:r>
            <w:r w:rsidRPr="00253A6B">
              <w:t>Химические продукты − знания по физике и химии</w:t>
            </w:r>
          </w:p>
          <w:p w:rsidR="00DE1881" w:rsidRPr="00253A6B" w:rsidRDefault="00DE1881" w:rsidP="001D5DBD">
            <w:pPr>
              <w:pStyle w:val="H23GR"/>
              <w:rPr>
                <w:sz w:val="20"/>
              </w:rPr>
            </w:pPr>
            <w:r w:rsidRPr="00253A6B">
              <w:rPr>
                <w:sz w:val="20"/>
              </w:rPr>
              <w:t>Целевая тема 4: Огнестойкость, горение</w:t>
            </w:r>
          </w:p>
        </w:tc>
      </w:tr>
      <w:tr w:rsidR="00DE1881" w:rsidRPr="00253A6B" w:rsidTr="001D5DBD">
        <w:trPr>
          <w:tblHeader/>
        </w:trPr>
        <w:tc>
          <w:tcPr>
            <w:cnfStyle w:val="001000000000" w:firstRow="0" w:lastRow="0" w:firstColumn="1" w:lastColumn="0" w:oddVBand="0" w:evenVBand="0" w:oddHBand="0" w:evenHBand="0" w:firstRowFirstColumn="0" w:firstRowLastColumn="0" w:lastRowFirstColumn="0" w:lastRowLastColumn="0"/>
            <w:tcW w:w="1307" w:type="dxa"/>
            <w:tcBorders>
              <w:top w:val="single" w:sz="12" w:space="0" w:color="auto"/>
              <w:bottom w:val="single" w:sz="12" w:space="0" w:color="auto"/>
            </w:tcBorders>
            <w:shd w:val="clear" w:color="auto" w:fill="auto"/>
          </w:tcPr>
          <w:p w:rsidR="00DE1881" w:rsidRPr="00253A6B" w:rsidRDefault="00DE1881" w:rsidP="001D5DBD">
            <w:pPr>
              <w:spacing w:before="80" w:after="80" w:line="200" w:lineRule="exact"/>
              <w:rPr>
                <w:i/>
                <w:sz w:val="16"/>
              </w:rPr>
            </w:pPr>
            <w:r w:rsidRPr="00253A6B">
              <w:rPr>
                <w:i/>
                <w:sz w:val="16"/>
              </w:rPr>
              <w:t>Номер</w:t>
            </w:r>
          </w:p>
        </w:tc>
        <w:tc>
          <w:tcPr>
            <w:tcW w:w="5812" w:type="dxa"/>
            <w:tcBorders>
              <w:top w:val="single" w:sz="12" w:space="0" w:color="auto"/>
              <w:bottom w:val="single" w:sz="12" w:space="0" w:color="auto"/>
            </w:tcBorders>
            <w:shd w:val="clear" w:color="auto" w:fill="auto"/>
          </w:tcPr>
          <w:p w:rsidR="00DE1881" w:rsidRPr="00253A6B"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253A6B">
              <w:rPr>
                <w:i/>
                <w:sz w:val="16"/>
              </w:rPr>
              <w:t>Источник</w:t>
            </w:r>
          </w:p>
        </w:tc>
        <w:tc>
          <w:tcPr>
            <w:tcW w:w="1385" w:type="dxa"/>
            <w:tcBorders>
              <w:top w:val="single" w:sz="12" w:space="0" w:color="auto"/>
              <w:bottom w:val="single" w:sz="12" w:space="0" w:color="auto"/>
            </w:tcBorders>
            <w:shd w:val="clear" w:color="auto" w:fill="auto"/>
          </w:tcPr>
          <w:p w:rsidR="00DE1881" w:rsidRPr="00253A6B"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253A6B">
              <w:rPr>
                <w:i/>
                <w:sz w:val="16"/>
              </w:rPr>
              <w:t>Правильный</w:t>
            </w:r>
            <w:r w:rsidRPr="00253A6B">
              <w:rPr>
                <w:i/>
                <w:sz w:val="16"/>
              </w:rPr>
              <w:br/>
              <w:t>ответ</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12" w:space="0" w:color="auto"/>
              <w:bottom w:val="single" w:sz="4" w:space="0" w:color="auto"/>
            </w:tcBorders>
            <w:vAlign w:val="top"/>
          </w:tcPr>
          <w:p w:rsidR="00DE1881" w:rsidRPr="00253A6B" w:rsidRDefault="00DE1881" w:rsidP="001D5DBD">
            <w:pPr>
              <w:rPr>
                <w:sz w:val="20"/>
              </w:rPr>
            </w:pPr>
            <w:r w:rsidRPr="00253A6B">
              <w:rPr>
                <w:sz w:val="20"/>
              </w:rPr>
              <w:t>331 04.0-01</w:t>
            </w:r>
          </w:p>
        </w:tc>
        <w:tc>
          <w:tcPr>
            <w:tcW w:w="5812" w:type="dxa"/>
            <w:tcBorders>
              <w:top w:val="single" w:sz="12"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12"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Диапазон взрываемости №</w:t>
            </w:r>
            <w:r>
              <w:rPr>
                <w:sz w:val="20"/>
              </w:rPr>
              <w:t xml:space="preserve"> ООН 1547 АНИЛИН составляет </w:t>
            </w:r>
            <w:r w:rsidR="001D5DBD">
              <w:rPr>
                <w:sz w:val="20"/>
              </w:rPr>
              <w:br/>
            </w:r>
            <w:r>
              <w:rPr>
                <w:sz w:val="20"/>
              </w:rPr>
              <w:t>1,2</w:t>
            </w:r>
            <w:r w:rsidRPr="00FF1061">
              <w:rPr>
                <w:sz w:val="20"/>
              </w:rPr>
              <w:t>–</w:t>
            </w:r>
            <w:r w:rsidRPr="00253A6B">
              <w:rPr>
                <w:sz w:val="20"/>
              </w:rPr>
              <w:t>11% (по объему). Имеется смесь, содержащая 0,1% анилина (по объему)</w:t>
            </w:r>
            <w:r w:rsidRPr="00914598">
              <w:rPr>
                <w:sz w:val="20"/>
              </w:rPr>
              <w:t xml:space="preserve"> </w:t>
            </w:r>
            <w:r w:rsidRPr="00253A6B">
              <w:rPr>
                <w:sz w:val="20"/>
              </w:rPr>
              <w:t xml:space="preserve">и 99,9% воздуха (по объему). </w:t>
            </w:r>
          </w:p>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Каким свойством обладает эта смесь?</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А</w:t>
            </w:r>
            <w:r w:rsidRPr="00253A6B">
              <w:rPr>
                <w:sz w:val="20"/>
              </w:rPr>
              <w:tab/>
              <w:t>Легковоспламеняема, но не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r w:rsidRPr="00253A6B">
              <w:rPr>
                <w:sz w:val="20"/>
              </w:rPr>
              <w:tab/>
              <w:t>Не легковоспламеняема и не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r w:rsidRPr="00253A6B">
              <w:rPr>
                <w:sz w:val="20"/>
              </w:rPr>
              <w:tab/>
              <w:t>Легковоспламеняема и не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D</w:t>
            </w:r>
            <w:r w:rsidRPr="00253A6B">
              <w:rPr>
                <w:sz w:val="20"/>
              </w:rPr>
              <w:tab/>
              <w:t>Не легковоспламеняема, но взрывоопасна</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04.0-02</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 xml:space="preserve">Температура самовоспламенения № ООН 1779 МУРАВЬИНАЯ КИСЛОТА составляет 480 </w:t>
            </w:r>
            <w:r w:rsidRPr="00253A6B">
              <w:rPr>
                <w:sz w:val="20"/>
              </w:rPr>
              <w:sym w:font="Symbol" w:char="F0B0"/>
            </w:r>
            <w:r w:rsidRPr="00253A6B">
              <w:rPr>
                <w:sz w:val="20"/>
              </w:rPr>
              <w:t xml:space="preserve">С. </w:t>
            </w:r>
          </w:p>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 xml:space="preserve">Какое из нижеследующих утверждений правильное, если температура смеси муравьиной кислоты и воздуха ниже 480 </w:t>
            </w:r>
            <w:r w:rsidRPr="00253A6B">
              <w:rPr>
                <w:sz w:val="20"/>
              </w:rPr>
              <w:sym w:font="Symbol" w:char="F0B0"/>
            </w:r>
            <w:r w:rsidRPr="00253A6B">
              <w:rPr>
                <w:sz w:val="20"/>
              </w:rPr>
              <w:t>С?</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А</w:t>
            </w:r>
            <w:r w:rsidRPr="00253A6B">
              <w:rPr>
                <w:sz w:val="20"/>
              </w:rPr>
              <w:tab/>
              <w:t>Муравьиную кислоту нельзя поджечь</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r w:rsidRPr="00253A6B">
              <w:rPr>
                <w:sz w:val="20"/>
              </w:rPr>
              <w:tab/>
              <w:t>Муравьиная кислота не может внезапно воспламениться</w:t>
            </w:r>
            <w:r w:rsidR="001D5DBD">
              <w:rPr>
                <w:sz w:val="20"/>
                <w:lang w:val="en-US"/>
              </w:rPr>
              <w:t xml:space="preserve"> </w:t>
            </w:r>
            <w:r w:rsidRPr="00253A6B">
              <w:rPr>
                <w:sz w:val="20"/>
              </w:rPr>
              <w:t>(самопроизвольно)</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r w:rsidRPr="00253A6B">
              <w:rPr>
                <w:sz w:val="20"/>
              </w:rPr>
              <w:tab/>
              <w:t>Муравьиная кислота может внезапно воспламениться</w:t>
            </w:r>
            <w:r w:rsidR="001D5DBD">
              <w:rPr>
                <w:sz w:val="20"/>
                <w:lang w:val="en-US"/>
              </w:rPr>
              <w:t xml:space="preserve"> </w:t>
            </w:r>
            <w:r w:rsidRPr="00253A6B">
              <w:rPr>
                <w:sz w:val="20"/>
              </w:rPr>
              <w:t>(самопроизвольно)</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D</w:t>
            </w:r>
            <w:r w:rsidRPr="00253A6B">
              <w:rPr>
                <w:sz w:val="20"/>
              </w:rPr>
              <w:tab/>
              <w:t>Муравьиная кислота не может внезапно воспламениться</w:t>
            </w:r>
            <w:r w:rsidR="001D5DBD">
              <w:rPr>
                <w:sz w:val="20"/>
                <w:lang w:val="en-US"/>
              </w:rPr>
              <w:t xml:space="preserve"> </w:t>
            </w:r>
            <w:r w:rsidRPr="00253A6B">
              <w:rPr>
                <w:sz w:val="20"/>
              </w:rPr>
              <w:t>(самопроизвольно), но может взорваться</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04.0-03</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Что представляет собой катализатор?</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A</w:t>
            </w:r>
            <w:r w:rsidRPr="00253A6B">
              <w:rPr>
                <w:sz w:val="20"/>
              </w:rPr>
              <w:tab/>
              <w:t>Вещество, имеющее целью предотвратить полимеризацию</w:t>
            </w:r>
            <w:r w:rsidRPr="00914598">
              <w:rPr>
                <w:sz w:val="20"/>
              </w:rPr>
              <w:t xml:space="preserve"> </w:t>
            </w:r>
            <w:r w:rsidRPr="00253A6B">
              <w:rPr>
                <w:sz w:val="20"/>
              </w:rPr>
              <w:t>данного продукта без его загрязнения</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B</w:t>
            </w:r>
            <w:r w:rsidRPr="00253A6B">
              <w:rPr>
                <w:sz w:val="20"/>
              </w:rPr>
              <w:tab/>
              <w:t>Вещество, имеющее целью предотвратить образование статического электричества без загрязнения продукта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C</w:t>
            </w:r>
            <w:r w:rsidRPr="00253A6B">
              <w:rPr>
                <w:sz w:val="20"/>
              </w:rPr>
              <w:tab/>
              <w:t>Вещество, имеющее целью ускорить скорость реакции, не участвуя в ней</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D</w:t>
            </w:r>
            <w:r w:rsidRPr="00253A6B">
              <w:rPr>
                <w:sz w:val="20"/>
              </w:rPr>
              <w:tab/>
              <w:t>Вещество, добавляемое в продукт в качестве красителя</w:t>
            </w:r>
            <w:r w:rsidR="001D5DBD">
              <w:rPr>
                <w:sz w:val="20"/>
                <w:lang w:val="en-US"/>
              </w:rPr>
              <w:t xml:space="preserve"> </w:t>
            </w:r>
            <w:r w:rsidR="001D5DBD">
              <w:rPr>
                <w:sz w:val="20"/>
              </w:rPr>
              <w:t>без </w:t>
            </w:r>
            <w:r w:rsidRPr="00253A6B">
              <w:rPr>
                <w:sz w:val="20"/>
              </w:rPr>
              <w:t>его загрязнения</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04.0-04</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Что представляет собой детонация?</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А</w:t>
            </w:r>
            <w:r w:rsidRPr="00253A6B">
              <w:rPr>
                <w:sz w:val="20"/>
              </w:rPr>
              <w:tab/>
              <w:t>Средство для очистки</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r w:rsidRPr="00253A6B">
              <w:rPr>
                <w:sz w:val="20"/>
              </w:rPr>
              <w:tab/>
              <w:t>Взрыв</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tcBorders>
              <w:bottom w:val="nil"/>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r w:rsidRPr="00253A6B">
              <w:rPr>
                <w:sz w:val="20"/>
              </w:rPr>
              <w:tab/>
              <w:t>Пробирка для взятия пробы</w:t>
            </w:r>
          </w:p>
        </w:tc>
        <w:tc>
          <w:tcPr>
            <w:tcW w:w="1385" w:type="dxa"/>
            <w:tcBorders>
              <w:bottom w:val="nil"/>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top w:val="nil"/>
              <w:bottom w:val="single" w:sz="4" w:space="0" w:color="auto"/>
            </w:tcBorders>
            <w:vAlign w:val="top"/>
          </w:tcPr>
          <w:p w:rsidR="00DE1881" w:rsidRPr="002724C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D</w:t>
            </w:r>
            <w:r w:rsidRPr="00253A6B">
              <w:rPr>
                <w:sz w:val="20"/>
              </w:rPr>
              <w:tab/>
              <w:t>Ингибитор</w:t>
            </w:r>
          </w:p>
        </w:tc>
        <w:tc>
          <w:tcPr>
            <w:tcW w:w="1385" w:type="dxa"/>
            <w:tcBorders>
              <w:top w:val="nil"/>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pageBreakBefore/>
              <w:rPr>
                <w:sz w:val="20"/>
              </w:rPr>
            </w:pPr>
            <w:r w:rsidRPr="00253A6B">
              <w:rPr>
                <w:sz w:val="20"/>
              </w:rPr>
              <w:lastRenderedPageBreak/>
              <w:t>331 04.0-05</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Температура вспышки № ООН 1282 ПИРИДИН составляет 20 </w:t>
            </w:r>
            <w:r w:rsidRPr="00253A6B">
              <w:rPr>
                <w:sz w:val="20"/>
              </w:rPr>
              <w:sym w:font="Symbol" w:char="F0B0"/>
            </w:r>
            <w:r w:rsidRPr="00253A6B">
              <w:rPr>
                <w:sz w:val="20"/>
              </w:rPr>
              <w:t xml:space="preserve">С. </w:t>
            </w:r>
          </w:p>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Что происходит с пиридином при температуре 25</w:t>
            </w:r>
            <w:r w:rsidRPr="00253A6B">
              <w:rPr>
                <w:sz w:val="20"/>
              </w:rPr>
              <w:sym w:font="Symbol" w:char="F0B0"/>
            </w:r>
            <w:r w:rsidRPr="00253A6B">
              <w:rPr>
                <w:sz w:val="20"/>
              </w:rPr>
              <w:t>С?</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А</w:t>
            </w:r>
            <w:r w:rsidRPr="00253A6B">
              <w:rPr>
                <w:sz w:val="20"/>
              </w:rPr>
              <w:tab/>
              <w:t>Пиридин может внезапно воспламениться</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r w:rsidRPr="00253A6B">
              <w:rPr>
                <w:sz w:val="20"/>
              </w:rPr>
              <w:tab/>
              <w:t>Пиридин не образует достаточного количества паров, чтобы его можно было воспламенить</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r w:rsidRPr="00253A6B">
              <w:rPr>
                <w:sz w:val="20"/>
              </w:rPr>
              <w:tab/>
              <w:t>Пиридин образует достаточное количество паров, чтобы его можно было воспламенить</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D</w:t>
            </w:r>
            <w:r w:rsidRPr="00253A6B">
              <w:rPr>
                <w:sz w:val="20"/>
              </w:rPr>
              <w:tab/>
              <w:t>Пиридин образует слишком большое количество паров, чтобы его можно было воспламенить</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04.0-06</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А</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Какая реакция соответствует наибольшей скорости горения?</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А</w:t>
            </w:r>
            <w:r w:rsidRPr="00253A6B">
              <w:rPr>
                <w:sz w:val="20"/>
              </w:rPr>
              <w:tab/>
              <w:t>Детонация</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B</w:t>
            </w:r>
            <w:r w:rsidRPr="00253A6B">
              <w:rPr>
                <w:sz w:val="20"/>
              </w:rPr>
              <w:tab/>
              <w:t>Дефлаграция</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C</w:t>
            </w:r>
            <w:r w:rsidRPr="00253A6B">
              <w:rPr>
                <w:sz w:val="20"/>
              </w:rPr>
              <w:tab/>
              <w:t>Взрыв</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253A6B">
              <w:rPr>
                <w:sz w:val="20"/>
              </w:rPr>
              <w:t>D</w:t>
            </w:r>
            <w:r w:rsidRPr="00253A6B">
              <w:rPr>
                <w:sz w:val="20"/>
              </w:rPr>
              <w:tab/>
              <w:t>Взрыв, направленный внутрь</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04.0-07</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С</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Как можно предотвратить взрыв термическим способом?</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А</w:t>
            </w:r>
            <w:r>
              <w:rPr>
                <w:sz w:val="20"/>
              </w:rPr>
              <w:tab/>
              <w:t>Нагревая вещество</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r w:rsidRPr="00253A6B">
              <w:rPr>
                <w:sz w:val="20"/>
              </w:rPr>
              <w:tab/>
            </w:r>
            <w:r>
              <w:rPr>
                <w:sz w:val="20"/>
              </w:rPr>
              <w:t>Увеличивая давление на вещество</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С</w:t>
            </w:r>
            <w:r>
              <w:rPr>
                <w:sz w:val="20"/>
              </w:rPr>
              <w:tab/>
              <w:t>Охлаждая вещество</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253A6B" w:rsidRDefault="00DE1881" w:rsidP="001D5DBD">
            <w:pPr>
              <w:rPr>
                <w:sz w:val="20"/>
              </w:rPr>
            </w:pPr>
          </w:p>
        </w:tc>
        <w:tc>
          <w:tcPr>
            <w:tcW w:w="5812" w:type="dxa"/>
            <w:tcBorders>
              <w:bottom w:val="single" w:sz="4" w:space="0" w:color="auto"/>
            </w:tcBorders>
            <w:vAlign w:val="top"/>
          </w:tcPr>
          <w:p w:rsidR="00DE1881" w:rsidRPr="00A81B73"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Сжимая вещество</w:t>
            </w:r>
          </w:p>
        </w:tc>
        <w:tc>
          <w:tcPr>
            <w:tcW w:w="1385" w:type="dxa"/>
            <w:tcBorders>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253A6B" w:rsidRDefault="00DE1881" w:rsidP="001D5DBD">
            <w:pPr>
              <w:rPr>
                <w:sz w:val="20"/>
              </w:rPr>
            </w:pPr>
            <w:r w:rsidRPr="00253A6B">
              <w:rPr>
                <w:sz w:val="20"/>
              </w:rPr>
              <w:t>331 04.0-08</w:t>
            </w:r>
          </w:p>
        </w:tc>
        <w:tc>
          <w:tcPr>
            <w:tcW w:w="5812" w:type="dxa"/>
            <w:tcBorders>
              <w:top w:val="single" w:sz="4" w:space="0" w:color="auto"/>
              <w:bottom w:val="single" w:sz="4" w:space="0" w:color="auto"/>
            </w:tcBorders>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Базовые знания по веществам</w:t>
            </w:r>
          </w:p>
        </w:tc>
        <w:tc>
          <w:tcPr>
            <w:tcW w:w="1385" w:type="dxa"/>
            <w:tcBorders>
              <w:top w:val="single" w:sz="4" w:space="0" w:color="auto"/>
              <w:bottom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53A6B">
              <w:rPr>
                <w:sz w:val="20"/>
              </w:rPr>
              <w:t>В</w:t>
            </w: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253A6B" w:rsidRDefault="00DE1881" w:rsidP="001D5DBD">
            <w:pPr>
              <w:rPr>
                <w:sz w:val="20"/>
              </w:rPr>
            </w:pPr>
          </w:p>
        </w:tc>
        <w:tc>
          <w:tcPr>
            <w:tcW w:w="5812"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Диапазон взрываемости № ООН 1114 БЕНЗОЛ составляет 1,2−8,6% (по объему). Имеется смесь, содержащая 5% бензола (по</w:t>
            </w:r>
            <w:r w:rsidR="001D5DBD">
              <w:rPr>
                <w:sz w:val="20"/>
                <w:lang w:val="en-US"/>
              </w:rPr>
              <w:t> </w:t>
            </w:r>
            <w:r w:rsidRPr="00253A6B">
              <w:rPr>
                <w:sz w:val="20"/>
              </w:rPr>
              <w:t>объему)</w:t>
            </w:r>
            <w:r w:rsidRPr="00CB7C93">
              <w:rPr>
                <w:sz w:val="20"/>
              </w:rPr>
              <w:t xml:space="preserve"> </w:t>
            </w:r>
            <w:r w:rsidRPr="00253A6B">
              <w:rPr>
                <w:sz w:val="20"/>
              </w:rPr>
              <w:t xml:space="preserve">и 95% воздуха (по объему). </w:t>
            </w:r>
          </w:p>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Каким свойством обладает эта смесь?</w:t>
            </w:r>
          </w:p>
        </w:tc>
        <w:tc>
          <w:tcPr>
            <w:tcW w:w="1385" w:type="dxa"/>
            <w:tcBorders>
              <w:top w:val="single" w:sz="4" w:space="0" w:color="auto"/>
            </w:tcBorders>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253A6B"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A</w:t>
            </w:r>
            <w:r w:rsidRPr="00253A6B">
              <w:rPr>
                <w:sz w:val="20"/>
              </w:rPr>
              <w:tab/>
              <w:t>Смесь не легковоспламеняема, но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B</w:t>
            </w:r>
            <w:r w:rsidRPr="00253A6B">
              <w:rPr>
                <w:sz w:val="20"/>
              </w:rPr>
              <w:tab/>
              <w:t>Смесь ле</w:t>
            </w:r>
            <w:r>
              <w:rPr>
                <w:sz w:val="20"/>
              </w:rPr>
              <w:t>гковоспламеняема и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C</w:t>
            </w:r>
            <w:r w:rsidRPr="00253A6B">
              <w:rPr>
                <w:sz w:val="20"/>
              </w:rPr>
              <w:tab/>
              <w:t>Смесь не легковоспламеняема и не взрывооп</w:t>
            </w:r>
            <w:r>
              <w:rPr>
                <w:sz w:val="20"/>
              </w:rPr>
              <w:t>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53A6B"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253A6B" w:rsidRDefault="00DE1881" w:rsidP="001D5DBD">
            <w:pPr>
              <w:rPr>
                <w:sz w:val="20"/>
              </w:rPr>
            </w:pPr>
          </w:p>
        </w:tc>
        <w:tc>
          <w:tcPr>
            <w:tcW w:w="5812"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53A6B">
              <w:rPr>
                <w:sz w:val="20"/>
              </w:rPr>
              <w:t>D</w:t>
            </w:r>
            <w:r w:rsidRPr="00253A6B">
              <w:rPr>
                <w:sz w:val="20"/>
              </w:rPr>
              <w:tab/>
              <w:t>Смесь легково</w:t>
            </w:r>
            <w:r>
              <w:rPr>
                <w:sz w:val="20"/>
              </w:rPr>
              <w:t>спламеняема, но не взрывоопасна</w:t>
            </w:r>
          </w:p>
        </w:tc>
        <w:tc>
          <w:tcPr>
            <w:tcW w:w="1385" w:type="dxa"/>
            <w:vAlign w:val="top"/>
          </w:tcPr>
          <w:p w:rsidR="00DE1881" w:rsidRPr="00253A6B"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0"/>
        <w:gridCol w:w="5793"/>
        <w:gridCol w:w="1391"/>
      </w:tblGrid>
      <w:tr w:rsidR="00DE1881" w:rsidRPr="008C41A1"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B07853" w:rsidRDefault="00DE1881" w:rsidP="001D5DBD">
            <w:pPr>
              <w:pStyle w:val="HChGR"/>
              <w:spacing w:before="0"/>
            </w:pPr>
            <w:r w:rsidRPr="008C41A1">
              <w:lastRenderedPageBreak/>
              <w:br w:type="page"/>
              <w:t>Химические продукты − знания по физике и химии</w:t>
            </w:r>
          </w:p>
          <w:p w:rsidR="00DE1881" w:rsidRPr="008C41A1" w:rsidRDefault="00DE1881" w:rsidP="001D5DBD">
            <w:pPr>
              <w:pStyle w:val="H23GR"/>
              <w:rPr>
                <w:sz w:val="20"/>
              </w:rPr>
            </w:pPr>
            <w:r w:rsidRPr="008C41A1">
              <w:rPr>
                <w:sz w:val="20"/>
              </w:rPr>
              <w:t>Целевая тема 5: Плотность</w:t>
            </w:r>
          </w:p>
        </w:tc>
      </w:tr>
      <w:tr w:rsidR="00DE1881" w:rsidRPr="005D1A63" w:rsidTr="001D5DBD">
        <w:trPr>
          <w:tblHeader/>
        </w:trPr>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12" w:space="0" w:color="auto"/>
            </w:tcBorders>
            <w:shd w:val="clear" w:color="auto" w:fill="auto"/>
          </w:tcPr>
          <w:p w:rsidR="00DE1881" w:rsidRPr="005D1A63" w:rsidRDefault="00DE1881" w:rsidP="001D5DBD">
            <w:pPr>
              <w:spacing w:before="80" w:after="80" w:line="200" w:lineRule="exact"/>
              <w:rPr>
                <w:i/>
                <w:sz w:val="16"/>
              </w:rPr>
            </w:pPr>
            <w:r w:rsidRPr="005D1A63">
              <w:rPr>
                <w:i/>
                <w:sz w:val="16"/>
              </w:rPr>
              <w:t>Номер</w:t>
            </w:r>
          </w:p>
        </w:tc>
        <w:tc>
          <w:tcPr>
            <w:tcW w:w="5793" w:type="dxa"/>
            <w:tcBorders>
              <w:top w:val="single" w:sz="12" w:space="0" w:color="auto"/>
              <w:bottom w:val="single" w:sz="12" w:space="0" w:color="auto"/>
            </w:tcBorders>
            <w:shd w:val="clear" w:color="auto" w:fill="auto"/>
          </w:tcPr>
          <w:p w:rsidR="00DE1881" w:rsidRPr="005D1A63"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5D1A63">
              <w:rPr>
                <w:i/>
                <w:sz w:val="16"/>
              </w:rPr>
              <w:t>Источник</w:t>
            </w:r>
          </w:p>
        </w:tc>
        <w:tc>
          <w:tcPr>
            <w:tcW w:w="1391" w:type="dxa"/>
            <w:tcBorders>
              <w:top w:val="single" w:sz="12" w:space="0" w:color="auto"/>
              <w:bottom w:val="single" w:sz="12" w:space="0" w:color="auto"/>
            </w:tcBorders>
            <w:shd w:val="clear" w:color="auto" w:fill="auto"/>
          </w:tcPr>
          <w:p w:rsidR="00DE1881" w:rsidRPr="005D1A63"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D1A63">
              <w:rPr>
                <w:i/>
                <w:sz w:val="16"/>
              </w:rPr>
              <w:t>Правильный</w:t>
            </w:r>
            <w:r w:rsidRPr="005D1A63">
              <w:rPr>
                <w:i/>
                <w:sz w:val="16"/>
              </w:rPr>
              <w:br/>
              <w:t>ответ</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4" w:space="0" w:color="auto"/>
            </w:tcBorders>
            <w:vAlign w:val="top"/>
          </w:tcPr>
          <w:p w:rsidR="00DE1881" w:rsidRPr="008C41A1" w:rsidRDefault="00DE1881" w:rsidP="001D5DBD">
            <w:pPr>
              <w:rPr>
                <w:sz w:val="20"/>
              </w:rPr>
            </w:pPr>
            <w:r w:rsidRPr="008C41A1">
              <w:rPr>
                <w:sz w:val="20"/>
              </w:rPr>
              <w:t>331 05.0-01</w:t>
            </w:r>
          </w:p>
        </w:tc>
        <w:tc>
          <w:tcPr>
            <w:tcW w:w="5793" w:type="dxa"/>
            <w:tcBorders>
              <w:top w:val="single" w:sz="12"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12"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 xml:space="preserve">Масса груза № ООН 2874 ФУРФУРИЛОВЫЙ СПИРТ составляет 550 т. Относительная плотность фурфурилового спирта составляет 1,1.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Какой объем этого груза?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 xml:space="preserve">       5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 xml:space="preserve">   500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t xml:space="preserve">   605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2 000 м</w:t>
            </w:r>
            <w:r w:rsidRPr="005D1A63">
              <w:rPr>
                <w:sz w:val="20"/>
                <w:vertAlign w:val="superscript"/>
              </w:rPr>
              <w:t>3</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05.0-02</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694247"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Объем груза № ООН 1991 ХЛОРОПРЕН СТАБИЛИЗИРОВАННЫЙ составляет 500 м</w:t>
            </w:r>
            <w:r w:rsidRPr="005D1A63">
              <w:rPr>
                <w:sz w:val="20"/>
                <w:vertAlign w:val="superscript"/>
              </w:rPr>
              <w:t>3</w:t>
            </w:r>
            <w:r w:rsidRPr="008C41A1">
              <w:rPr>
                <w:sz w:val="20"/>
              </w:rPr>
              <w:t xml:space="preserve">. Относительная плотность хлоропрена составляет 0,96.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Какая масса этого груза?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r>
            <w:r>
              <w:rPr>
                <w:sz w:val="20"/>
                <w:lang w:val="en-US"/>
              </w:rPr>
              <w:t xml:space="preserve"> </w:t>
            </w:r>
            <w:r w:rsidRPr="008C41A1">
              <w:rPr>
                <w:sz w:val="20"/>
              </w:rPr>
              <w:t xml:space="preserve"> 0,48 т</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192,0 т</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t>480,0 т</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521,0 т</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05.0-03</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 xml:space="preserve">Масса груза № 1218 ИЗОПРЕН </w:t>
            </w:r>
            <w:ins w:id="3" w:author="Oleg Kiiamov" w:date="2018-11-05T14:03:00Z">
              <w:r w:rsidRPr="008C41A1">
                <w:rPr>
                  <w:sz w:val="20"/>
                </w:rPr>
                <w:t xml:space="preserve">СТАБИЛИЗИРОВАННЫЙ </w:t>
              </w:r>
            </w:ins>
            <w:r w:rsidRPr="008C41A1">
              <w:rPr>
                <w:sz w:val="20"/>
              </w:rPr>
              <w:t>объемом 600 м</w:t>
            </w:r>
            <w:r w:rsidRPr="005D1A63">
              <w:rPr>
                <w:sz w:val="20"/>
                <w:vertAlign w:val="superscript"/>
              </w:rPr>
              <w:t>3</w:t>
            </w:r>
            <w:r w:rsidRPr="008C41A1">
              <w:rPr>
                <w:sz w:val="20"/>
              </w:rPr>
              <w:t xml:space="preserve"> составляет 420 т.</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Какая будет в этом случае относительная плотность изопрена?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0,7</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2,03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t>1,43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FE54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2,52</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05.0-04</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 рассчитывается плотность вещества?</w:t>
            </w:r>
          </w:p>
        </w:tc>
        <w:tc>
          <w:tcPr>
            <w:tcW w:w="1391"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A</w:t>
            </w:r>
            <w:r w:rsidRPr="008C41A1">
              <w:rPr>
                <w:sz w:val="20"/>
              </w:rPr>
              <w:tab/>
              <w:t>Путем деления объема на массу</w:t>
            </w:r>
          </w:p>
        </w:tc>
        <w:tc>
          <w:tcPr>
            <w:tcW w:w="1391" w:type="dxa"/>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B</w:t>
            </w:r>
            <w:r w:rsidRPr="008C41A1">
              <w:rPr>
                <w:sz w:val="20"/>
              </w:rPr>
              <w:tab/>
              <w:t>Путем деления массы на объем</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C</w:t>
            </w:r>
            <w:r w:rsidRPr="008C41A1">
              <w:rPr>
                <w:sz w:val="20"/>
              </w:rPr>
              <w:tab/>
              <w:t>Путем умножения объема на массу</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Путем сложения массы и объема</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05.0-05</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Температура определенного количества № ООН 1547 АНИЛИН</w:t>
            </w:r>
            <w:r w:rsidRPr="00251118">
              <w:rPr>
                <w:sz w:val="20"/>
              </w:rPr>
              <w:t xml:space="preserve"> </w:t>
            </w:r>
            <w:r w:rsidRPr="008C41A1">
              <w:rPr>
                <w:sz w:val="20"/>
              </w:rPr>
              <w:t xml:space="preserve">увеличивается.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Что происходит в этом случае с плотностью анилина?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А</w:t>
            </w:r>
            <w:r w:rsidRPr="008C41A1">
              <w:rPr>
                <w:sz w:val="20"/>
              </w:rPr>
              <w:tab/>
              <w:t>Плотность увеличивается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В</w:t>
            </w:r>
            <w:r w:rsidRPr="008C41A1">
              <w:rPr>
                <w:sz w:val="20"/>
              </w:rPr>
              <w:tab/>
              <w:t>Плотность остается постоянной</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С</w:t>
            </w:r>
            <w:r w:rsidRPr="008C41A1">
              <w:rPr>
                <w:sz w:val="20"/>
              </w:rPr>
              <w:tab/>
              <w:t>Плотность уменьшается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Плотность иногда увеличивается и иногда уменьшается</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pageBreakBefore/>
              <w:rPr>
                <w:sz w:val="20"/>
              </w:rPr>
            </w:pPr>
            <w:r w:rsidRPr="008C41A1">
              <w:rPr>
                <w:sz w:val="20"/>
              </w:rPr>
              <w:lastRenderedPageBreak/>
              <w:t>331 05.0-06</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Объемная масса (плотность) д</w:t>
            </w:r>
            <w:r w:rsidR="001D5DBD">
              <w:rPr>
                <w:sz w:val="20"/>
              </w:rPr>
              <w:t>анного вещества составляет 2,15 </w:t>
            </w:r>
            <w:r w:rsidRPr="008C41A1">
              <w:rPr>
                <w:sz w:val="20"/>
              </w:rPr>
              <w:t>кг/дм</w:t>
            </w:r>
            <w:r w:rsidRPr="005D1A63">
              <w:rPr>
                <w:sz w:val="20"/>
                <w:vertAlign w:val="superscript"/>
              </w:rPr>
              <w:t>3</w:t>
            </w:r>
            <w:r w:rsidRPr="008C41A1">
              <w:rPr>
                <w:sz w:val="20"/>
              </w:rPr>
              <w:t xml:space="preserve">.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Какое значение соответствует этой плотности?</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0,00215 т/дм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r>
            <w:r>
              <w:rPr>
                <w:sz w:val="20"/>
                <w:lang w:val="en-US"/>
              </w:rPr>
              <w:t xml:space="preserve">      </w:t>
            </w:r>
            <w:r w:rsidRPr="008C41A1">
              <w:rPr>
                <w:sz w:val="20"/>
              </w:rPr>
              <w:t>2,15 т/дм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r>
            <w:r>
              <w:rPr>
                <w:sz w:val="20"/>
                <w:lang w:val="en-US"/>
              </w:rPr>
              <w:t xml:space="preserve">      </w:t>
            </w:r>
            <w:r w:rsidRPr="008C41A1">
              <w:rPr>
                <w:sz w:val="20"/>
              </w:rPr>
              <w:t>21,5 т/дм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r>
            <w:r>
              <w:rPr>
                <w:sz w:val="20"/>
                <w:lang w:val="en-US"/>
              </w:rPr>
              <w:t xml:space="preserve">      </w:t>
            </w:r>
            <w:r w:rsidRPr="008C41A1">
              <w:rPr>
                <w:sz w:val="20"/>
              </w:rPr>
              <w:t>215 т/дм</w:t>
            </w:r>
            <w:r w:rsidRPr="005D1A63">
              <w:rPr>
                <w:sz w:val="20"/>
                <w:vertAlign w:val="superscript"/>
              </w:rPr>
              <w:t>3</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05.0-07</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 xml:space="preserve">Относительная плотность жидкости составляет 0,95.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Какая масса этой жидкости объемом 1 900 м</w:t>
            </w:r>
            <w:r w:rsidRPr="005D1A63">
              <w:rPr>
                <w:sz w:val="20"/>
                <w:vertAlign w:val="superscript"/>
              </w:rPr>
              <w:t>3</w:t>
            </w:r>
            <w:r w:rsidRPr="008C41A1">
              <w:rPr>
                <w:sz w:val="20"/>
              </w:rPr>
              <w:t>?</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A</w:t>
            </w:r>
            <w:r>
              <w:rPr>
                <w:sz w:val="20"/>
              </w:rPr>
              <w:tab/>
              <w:t>1 805 кг</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B</w:t>
            </w:r>
            <w:r>
              <w:rPr>
                <w:sz w:val="20"/>
              </w:rPr>
              <w:tab/>
              <w:t>1 805 т</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 xml:space="preserve">   200 кг</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251118"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 xml:space="preserve">   200 т</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05.0-08</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Мас</w:t>
            </w:r>
            <w:r>
              <w:rPr>
                <w:sz w:val="20"/>
              </w:rPr>
              <w:t>са 180 л № ООН 1092 АКРОЛЕИН</w:t>
            </w:r>
            <w:r w:rsidRPr="008C41A1">
              <w:rPr>
                <w:sz w:val="20"/>
              </w:rPr>
              <w:t xml:space="preserve"> СТАБИЛИЗИРОВАННЫЙ составляет 144 кг.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Какая относительная плотность этого вещества?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0,8</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1,25</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t>2,59</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3,6</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05.0-09</w:t>
            </w:r>
          </w:p>
        </w:tc>
        <w:tc>
          <w:tcPr>
            <w:tcW w:w="5793" w:type="dxa"/>
            <w:tcBorders>
              <w:top w:val="single" w:sz="4" w:space="0" w:color="auto"/>
              <w:bottom w:val="single" w:sz="4" w:space="0" w:color="auto"/>
            </w:tcBorders>
            <w:vAlign w:val="top"/>
          </w:tcPr>
          <w:p w:rsidR="00DE1881" w:rsidRPr="008C41A1"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 xml:space="preserve">Относительная плотность вещества составляет 1,15.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Какой объем</w:t>
            </w:r>
            <w:r w:rsidRPr="009D61A7">
              <w:rPr>
                <w:sz w:val="20"/>
              </w:rPr>
              <w:t xml:space="preserve"> </w:t>
            </w:r>
            <w:r w:rsidRPr="008C41A1">
              <w:rPr>
                <w:sz w:val="20"/>
              </w:rPr>
              <w:t>этого вещества, если его масса составляет 2 300 т?</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 xml:space="preserve">   250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 xml:space="preserve">   500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C</w:t>
            </w:r>
            <w:r w:rsidRPr="008C41A1">
              <w:rPr>
                <w:sz w:val="20"/>
              </w:rPr>
              <w:tab/>
              <w:t>2 000 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2 645 м</w:t>
            </w:r>
            <w:r w:rsidRPr="005D1A63">
              <w:rPr>
                <w:sz w:val="20"/>
                <w:vertAlign w:val="superscript"/>
              </w:rPr>
              <w:t>3</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05.0-10</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Объем данного количества газа уменьшается. Каким образом изменяется плотность?</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A</w:t>
            </w:r>
            <w:r w:rsidRPr="008C41A1">
              <w:rPr>
                <w:sz w:val="20"/>
              </w:rPr>
              <w:tab/>
              <w:t>Плотность увеличивается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B</w:t>
            </w:r>
            <w:r w:rsidRPr="008C41A1">
              <w:rPr>
                <w:sz w:val="20"/>
              </w:rPr>
              <w:tab/>
              <w:t>Плотность остается постоянной</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005EB1"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C</w:t>
            </w:r>
            <w:r>
              <w:rPr>
                <w:sz w:val="20"/>
              </w:rPr>
              <w:tab/>
              <w:t>Плотность уменьшается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Плотность иногда уве</w:t>
            </w:r>
            <w:r>
              <w:rPr>
                <w:sz w:val="20"/>
              </w:rPr>
              <w:t>личивается и иногда уменьшается</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pageBreakBefore/>
              <w:rPr>
                <w:sz w:val="20"/>
              </w:rPr>
            </w:pPr>
            <w:r w:rsidRPr="008C41A1">
              <w:rPr>
                <w:sz w:val="20"/>
              </w:rPr>
              <w:lastRenderedPageBreak/>
              <w:t>331 05.0-11</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 рассчитывается масса вещества?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r w:rsidRPr="008C41A1">
              <w:rPr>
                <w:sz w:val="20"/>
              </w:rPr>
              <w:tab/>
              <w:t>Путем умножения объемной массы (плотности) на объ</w:t>
            </w:r>
            <w:r>
              <w:rPr>
                <w:sz w:val="20"/>
              </w:rPr>
              <w:t>ем</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r w:rsidRPr="008C41A1">
              <w:rPr>
                <w:sz w:val="20"/>
              </w:rPr>
              <w:tab/>
              <w:t>Путем деления объе</w:t>
            </w:r>
            <w:r>
              <w:rPr>
                <w:sz w:val="20"/>
              </w:rPr>
              <w:t>мной массы (плотности) на объем</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r w:rsidRPr="008C41A1">
              <w:rPr>
                <w:sz w:val="20"/>
              </w:rPr>
              <w:tab/>
              <w:t>Путем деления объем</w:t>
            </w:r>
            <w:r>
              <w:rPr>
                <w:sz w:val="20"/>
              </w:rPr>
              <w:t>а на объемную массу (плотность)</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П</w:t>
            </w:r>
            <w:r>
              <w:rPr>
                <w:sz w:val="20"/>
              </w:rPr>
              <w:t>утем деления объема на давление</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05.0-12</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конкретным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 рассчитывается объем вещества?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r w:rsidRPr="008C41A1">
              <w:rPr>
                <w:sz w:val="20"/>
              </w:rPr>
              <w:tab/>
              <w:t>Путем умножения объемной массы (плотности) на мас</w:t>
            </w:r>
            <w:r>
              <w:rPr>
                <w:sz w:val="20"/>
              </w:rPr>
              <w:t>су</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r w:rsidRPr="008C41A1">
              <w:rPr>
                <w:sz w:val="20"/>
              </w:rPr>
              <w:tab/>
              <w:t>Путем деления объе</w:t>
            </w:r>
            <w:r>
              <w:rPr>
                <w:sz w:val="20"/>
              </w:rPr>
              <w:t>мной массы (плотности) на массу</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r w:rsidRPr="008C41A1">
              <w:rPr>
                <w:sz w:val="20"/>
              </w:rPr>
              <w:tab/>
              <w:t>Путем деления массы на объемную массу</w:t>
            </w:r>
            <w:r>
              <w:rPr>
                <w:sz w:val="20"/>
              </w:rPr>
              <w:t xml:space="preserve"> (плотность)</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B0785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r>
            <w:r>
              <w:rPr>
                <w:sz w:val="20"/>
              </w:rPr>
              <w:t>Путем деления массы на давление</w:t>
            </w:r>
          </w:p>
        </w:tc>
        <w:tc>
          <w:tcPr>
            <w:tcW w:w="1391" w:type="dxa"/>
            <w:tcBorders>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05.0-13</w:t>
            </w:r>
          </w:p>
        </w:tc>
        <w:tc>
          <w:tcPr>
            <w:tcW w:w="5793" w:type="dxa"/>
            <w:tcBorders>
              <w:top w:val="single" w:sz="4" w:space="0" w:color="auto"/>
              <w:bottom w:val="single" w:sz="4" w:space="0" w:color="auto"/>
            </w:tcBorders>
            <w:vAlign w:val="top"/>
          </w:tcPr>
          <w:p w:rsidR="00DE1881" w:rsidRPr="008C41A1"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 xml:space="preserve">Температура данного количества № ООН 2789 УКСУСНАЯ КИСЛОТА, РАСТВОР, снижается. </w:t>
            </w:r>
          </w:p>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 изменяется в этом случае плотность уксусной кислоты?</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А</w:t>
            </w:r>
            <w:r w:rsidRPr="008C41A1">
              <w:rPr>
                <w:sz w:val="20"/>
              </w:rPr>
              <w:tab/>
              <w:t>Плотность увеличивается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r w:rsidRPr="008C41A1">
              <w:rPr>
                <w:sz w:val="20"/>
              </w:rPr>
              <w:tab/>
              <w:t>Плотность уменьшается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r w:rsidRPr="008C41A1">
              <w:rPr>
                <w:sz w:val="20"/>
              </w:rPr>
              <w:tab/>
              <w:t>Плотность остается постоянной</w:t>
            </w:r>
          </w:p>
        </w:tc>
        <w:tc>
          <w:tcPr>
            <w:tcW w:w="1391" w:type="dxa"/>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Плотность иногда увеличивается и иногда уменьшается</w:t>
            </w:r>
          </w:p>
        </w:tc>
        <w:tc>
          <w:tcPr>
            <w:tcW w:w="1391" w:type="dxa"/>
            <w:tcBorders>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05.0-14</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Какая используется единица измерения для объемной массы</w:t>
            </w:r>
            <w:r w:rsidR="001D5DBD">
              <w:rPr>
                <w:sz w:val="20"/>
                <w:lang w:val="en-US"/>
              </w:rPr>
              <w:t xml:space="preserve"> </w:t>
            </w:r>
            <w:r w:rsidRPr="008C41A1">
              <w:rPr>
                <w:sz w:val="20"/>
              </w:rPr>
              <w:t>(плотности) (в соответствии с международной системой единиц</w:t>
            </w:r>
            <w:r w:rsidRPr="009D61A7">
              <w:rPr>
                <w:sz w:val="20"/>
              </w:rPr>
              <w:t xml:space="preserve"> </w:t>
            </w:r>
            <w:r w:rsidRPr="008C41A1">
              <w:rPr>
                <w:sz w:val="20"/>
              </w:rPr>
              <w:t>измере</w:t>
            </w:r>
            <w:r>
              <w:rPr>
                <w:sz w:val="20"/>
              </w:rPr>
              <w:t xml:space="preserve">ния </w:t>
            </w:r>
            <w:r w:rsidRPr="009A1A77">
              <w:rPr>
                <w:sz w:val="20"/>
              </w:rPr>
              <w:t>–</w:t>
            </w:r>
            <w:r w:rsidRPr="008C41A1">
              <w:rPr>
                <w:sz w:val="20"/>
              </w:rPr>
              <w:t xml:space="preserve"> СИ)?</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А</w:t>
            </w:r>
            <w:r w:rsidRPr="008C41A1">
              <w:rPr>
                <w:sz w:val="20"/>
              </w:rPr>
              <w:tab/>
              <w:t>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В</w:t>
            </w:r>
            <w:r w:rsidRPr="008C41A1">
              <w:rPr>
                <w:sz w:val="20"/>
              </w:rPr>
              <w:tab/>
              <w:t>кг</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С</w:t>
            </w:r>
            <w:r w:rsidRPr="008C41A1">
              <w:rPr>
                <w:sz w:val="20"/>
              </w:rPr>
              <w:tab/>
              <w:t>кг/м</w:t>
            </w:r>
            <w:r w:rsidRPr="005D1A63">
              <w:rPr>
                <w:sz w:val="20"/>
                <w:vertAlign w:val="superscript"/>
              </w:rPr>
              <w:t>3</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л</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rPr>
                <w:sz w:val="20"/>
              </w:rPr>
            </w:pPr>
            <w:r w:rsidRPr="008C41A1">
              <w:rPr>
                <w:sz w:val="20"/>
              </w:rPr>
              <w:t>331 05.0-15</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От чего зависит плотность газа?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А</w:t>
            </w:r>
            <w:r w:rsidRPr="008C41A1">
              <w:rPr>
                <w:sz w:val="20"/>
              </w:rPr>
              <w:tab/>
              <w:t>Только от температуры</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В</w:t>
            </w:r>
            <w:r w:rsidRPr="008C41A1">
              <w:rPr>
                <w:sz w:val="20"/>
              </w:rPr>
              <w:tab/>
              <w:t>Только от давления</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С</w:t>
            </w:r>
            <w:r w:rsidRPr="008C41A1">
              <w:rPr>
                <w:sz w:val="20"/>
              </w:rPr>
              <w:tab/>
              <w:t>От давления и температуры</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8C41A1" w:rsidRDefault="00DE1881" w:rsidP="001D5DBD">
            <w:pPr>
              <w:rPr>
                <w:sz w:val="20"/>
              </w:rPr>
            </w:pPr>
          </w:p>
        </w:tc>
        <w:tc>
          <w:tcPr>
            <w:tcW w:w="5793" w:type="dxa"/>
            <w:tcBorders>
              <w:bottom w:val="single" w:sz="4" w:space="0" w:color="auto"/>
            </w:tcBorders>
            <w:vAlign w:val="top"/>
          </w:tcPr>
          <w:p w:rsidR="00DE1881" w:rsidRPr="00D3137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D</w:t>
            </w:r>
            <w:r w:rsidRPr="008C41A1">
              <w:rPr>
                <w:sz w:val="20"/>
              </w:rPr>
              <w:tab/>
              <w:t>Только от объема</w:t>
            </w:r>
          </w:p>
        </w:tc>
        <w:tc>
          <w:tcPr>
            <w:tcW w:w="1391" w:type="dxa"/>
            <w:tcBorders>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8C41A1" w:rsidRDefault="00DE1881" w:rsidP="001D5DBD">
            <w:pPr>
              <w:pageBreakBefore/>
              <w:rPr>
                <w:sz w:val="20"/>
              </w:rPr>
            </w:pPr>
            <w:r w:rsidRPr="008C41A1">
              <w:rPr>
                <w:sz w:val="20"/>
              </w:rPr>
              <w:lastRenderedPageBreak/>
              <w:t>331 05.0-16</w:t>
            </w:r>
          </w:p>
        </w:tc>
        <w:tc>
          <w:tcPr>
            <w:tcW w:w="5793" w:type="dxa"/>
            <w:tcBorders>
              <w:top w:val="single" w:sz="4" w:space="0" w:color="auto"/>
              <w:bottom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Базовые знания по веществам – ρ = m/V</w:t>
            </w:r>
          </w:p>
        </w:tc>
        <w:tc>
          <w:tcPr>
            <w:tcW w:w="1391" w:type="dxa"/>
            <w:tcBorders>
              <w:top w:val="single" w:sz="4" w:space="0" w:color="auto"/>
              <w:bottom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C41A1">
              <w:rPr>
                <w:sz w:val="20"/>
              </w:rPr>
              <w:t>В</w:t>
            </w: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8C41A1" w:rsidRDefault="00DE1881" w:rsidP="001D5DBD">
            <w:pPr>
              <w:rPr>
                <w:sz w:val="20"/>
              </w:rPr>
            </w:pPr>
          </w:p>
        </w:tc>
        <w:tc>
          <w:tcPr>
            <w:tcW w:w="5793" w:type="dxa"/>
            <w:tcBorders>
              <w:top w:val="single" w:sz="4" w:space="0" w:color="auto"/>
            </w:tcBorders>
            <w:vAlign w:val="top"/>
          </w:tcPr>
          <w:p w:rsidR="00DE1881" w:rsidRPr="008C41A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Какова плотность паров жидкостей в большинстве случаев</w:t>
            </w:r>
            <w:r w:rsidR="001D5DBD">
              <w:rPr>
                <w:sz w:val="20"/>
                <w:lang w:val="en-US"/>
              </w:rPr>
              <w:t xml:space="preserve"> </w:t>
            </w:r>
            <w:r w:rsidRPr="008C41A1">
              <w:rPr>
                <w:sz w:val="20"/>
              </w:rPr>
              <w:t>по</w:t>
            </w:r>
            <w:r w:rsidR="001D5DBD">
              <w:rPr>
                <w:sz w:val="20"/>
                <w:lang w:val="en-US"/>
              </w:rPr>
              <w:t> </w:t>
            </w:r>
            <w:r w:rsidRPr="008C41A1">
              <w:rPr>
                <w:sz w:val="20"/>
              </w:rPr>
              <w:t>отношению к плотности атмосферного воздуха?</w:t>
            </w:r>
          </w:p>
        </w:tc>
        <w:tc>
          <w:tcPr>
            <w:tcW w:w="1391" w:type="dxa"/>
            <w:tcBorders>
              <w:top w:val="single" w:sz="4" w:space="0" w:color="auto"/>
            </w:tcBorders>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F5D2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А</w:t>
            </w:r>
            <w:r w:rsidRPr="008C41A1">
              <w:rPr>
                <w:sz w:val="20"/>
              </w:rPr>
              <w:tab/>
              <w:t>Плотность паров одинакова</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F5D2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В</w:t>
            </w:r>
            <w:r w:rsidRPr="008C41A1">
              <w:rPr>
                <w:sz w:val="20"/>
              </w:rPr>
              <w:tab/>
              <w:t>Плотность паров выше</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BF5D2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8C41A1">
              <w:rPr>
                <w:sz w:val="20"/>
              </w:rPr>
              <w:t>С</w:t>
            </w:r>
            <w:r w:rsidRPr="008C41A1">
              <w:rPr>
                <w:sz w:val="20"/>
              </w:rPr>
              <w:tab/>
              <w:t>Плотность паров ниже</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C41A1"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8C41A1" w:rsidRDefault="00DE1881" w:rsidP="001D5DBD">
            <w:pPr>
              <w:rPr>
                <w:sz w:val="20"/>
              </w:rPr>
            </w:pPr>
          </w:p>
        </w:tc>
        <w:tc>
          <w:tcPr>
            <w:tcW w:w="5793" w:type="dxa"/>
            <w:vAlign w:val="top"/>
          </w:tcPr>
          <w:p w:rsidR="00DE1881" w:rsidRPr="008C41A1"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C41A1">
              <w:rPr>
                <w:sz w:val="20"/>
              </w:rPr>
              <w:t>D</w:t>
            </w:r>
            <w:r w:rsidRPr="008C41A1">
              <w:rPr>
                <w:sz w:val="20"/>
              </w:rPr>
              <w:tab/>
              <w:t>Ни один из указанных выше ответов не является правильным</w:t>
            </w:r>
          </w:p>
        </w:tc>
        <w:tc>
          <w:tcPr>
            <w:tcW w:w="1391" w:type="dxa"/>
            <w:vAlign w:val="top"/>
          </w:tcPr>
          <w:p w:rsidR="00DE1881" w:rsidRPr="008C41A1"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7"/>
        <w:gridCol w:w="5784"/>
        <w:gridCol w:w="1393"/>
      </w:tblGrid>
      <w:tr w:rsidR="00DE1881" w:rsidRPr="00E47FF6"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B07853" w:rsidRDefault="00DE1881" w:rsidP="001D5DBD">
            <w:pPr>
              <w:pStyle w:val="HChGR"/>
              <w:spacing w:before="0"/>
            </w:pPr>
            <w:r w:rsidRPr="00E47FF6">
              <w:lastRenderedPageBreak/>
              <w:br w:type="page"/>
              <w:t>Химические продукты − знания по физике и химии</w:t>
            </w:r>
          </w:p>
          <w:p w:rsidR="00DE1881" w:rsidRPr="00E47FF6" w:rsidRDefault="00DE1881" w:rsidP="001D5DBD">
            <w:pPr>
              <w:pStyle w:val="H23GR"/>
              <w:rPr>
                <w:sz w:val="20"/>
              </w:rPr>
            </w:pPr>
            <w:r w:rsidRPr="00E47FF6">
              <w:rPr>
                <w:sz w:val="20"/>
              </w:rPr>
              <w:t>Целевая тема 6: Смеси, соединения</w:t>
            </w:r>
          </w:p>
        </w:tc>
      </w:tr>
      <w:tr w:rsidR="00DE1881" w:rsidRPr="0061743C" w:rsidTr="001D5DBD">
        <w:trPr>
          <w:tblHeader/>
        </w:trPr>
        <w:tc>
          <w:tcPr>
            <w:cnfStyle w:val="001000000000" w:firstRow="0" w:lastRow="0" w:firstColumn="1" w:lastColumn="0" w:oddVBand="0" w:evenVBand="0" w:oddHBand="0" w:evenHBand="0" w:firstRowFirstColumn="0" w:firstRowLastColumn="0" w:lastRowFirstColumn="0" w:lastRowLastColumn="0"/>
            <w:tcW w:w="1327" w:type="dxa"/>
            <w:tcBorders>
              <w:top w:val="single" w:sz="12" w:space="0" w:color="auto"/>
              <w:bottom w:val="single" w:sz="12" w:space="0" w:color="auto"/>
            </w:tcBorders>
            <w:shd w:val="clear" w:color="auto" w:fill="auto"/>
          </w:tcPr>
          <w:p w:rsidR="00DE1881" w:rsidRPr="0061743C" w:rsidRDefault="00DE1881" w:rsidP="001D5DBD">
            <w:pPr>
              <w:spacing w:before="80" w:after="80" w:line="200" w:lineRule="exact"/>
              <w:rPr>
                <w:i/>
                <w:sz w:val="16"/>
              </w:rPr>
            </w:pPr>
            <w:r w:rsidRPr="0061743C">
              <w:rPr>
                <w:i/>
                <w:sz w:val="16"/>
              </w:rPr>
              <w:t>Номер</w:t>
            </w:r>
          </w:p>
        </w:tc>
        <w:tc>
          <w:tcPr>
            <w:tcW w:w="5784" w:type="dxa"/>
            <w:tcBorders>
              <w:top w:val="single" w:sz="12" w:space="0" w:color="auto"/>
              <w:bottom w:val="single" w:sz="12" w:space="0" w:color="auto"/>
            </w:tcBorders>
            <w:shd w:val="clear" w:color="auto" w:fill="auto"/>
          </w:tcPr>
          <w:p w:rsidR="00DE1881" w:rsidRPr="0061743C"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61743C">
              <w:rPr>
                <w:i/>
                <w:sz w:val="16"/>
              </w:rPr>
              <w:t>Источник</w:t>
            </w:r>
          </w:p>
        </w:tc>
        <w:tc>
          <w:tcPr>
            <w:tcW w:w="1393" w:type="dxa"/>
            <w:tcBorders>
              <w:top w:val="single" w:sz="12" w:space="0" w:color="auto"/>
              <w:bottom w:val="single" w:sz="12" w:space="0" w:color="auto"/>
            </w:tcBorders>
            <w:shd w:val="clear" w:color="auto" w:fill="auto"/>
          </w:tcPr>
          <w:p w:rsidR="00DE1881" w:rsidRPr="0061743C"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61743C">
              <w:rPr>
                <w:i/>
                <w:sz w:val="16"/>
              </w:rPr>
              <w:t>Правильный</w:t>
            </w:r>
            <w:r w:rsidRPr="0061743C">
              <w:rPr>
                <w:i/>
                <w:sz w:val="16"/>
              </w:rPr>
              <w:br/>
              <w:t>ответ</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12" w:space="0" w:color="auto"/>
              <w:bottom w:val="single" w:sz="4" w:space="0" w:color="auto"/>
            </w:tcBorders>
            <w:vAlign w:val="top"/>
          </w:tcPr>
          <w:p w:rsidR="00DE1881" w:rsidRPr="00E47FF6" w:rsidRDefault="00DE1881" w:rsidP="001D5DBD">
            <w:pPr>
              <w:rPr>
                <w:sz w:val="20"/>
              </w:rPr>
            </w:pPr>
            <w:r w:rsidRPr="00E47FF6">
              <w:rPr>
                <w:sz w:val="20"/>
              </w:rPr>
              <w:t>331 06.0-01</w:t>
            </w:r>
          </w:p>
        </w:tc>
        <w:tc>
          <w:tcPr>
            <w:tcW w:w="5784" w:type="dxa"/>
            <w:tcBorders>
              <w:top w:val="single" w:sz="12"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12"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 xml:space="preserve">Металл вступает в реакцию с кислородом. В результате образуется черное порошкообразное вещество. </w:t>
            </w:r>
          </w:p>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Как называется это вещество?</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237E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А</w:t>
            </w:r>
            <w:r w:rsidRPr="00E47FF6">
              <w:rPr>
                <w:sz w:val="20"/>
              </w:rPr>
              <w:tab/>
              <w:t>Элемент</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237E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В</w:t>
            </w:r>
            <w:r w:rsidRPr="00E47FF6">
              <w:rPr>
                <w:sz w:val="20"/>
              </w:rPr>
              <w:tab/>
              <w:t>Соединение</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237E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С</w:t>
            </w:r>
            <w:r w:rsidRPr="00E47FF6">
              <w:rPr>
                <w:sz w:val="20"/>
              </w:rPr>
              <w:tab/>
              <w:t>Сплав</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F237E2"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D</w:t>
            </w:r>
            <w:r w:rsidRPr="00E47FF6">
              <w:rPr>
                <w:sz w:val="20"/>
              </w:rPr>
              <w:tab/>
              <w:t>Смесь</w:t>
            </w:r>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06.0-02</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физике</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Какое из приведенных ниже утверждений правильно?</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E47FF6"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r w:rsidRPr="00E47FF6">
              <w:rPr>
                <w:sz w:val="20"/>
              </w:rPr>
              <w:tab/>
              <w:t>Смесь состоит всегда из трех веществ в определенной</w:t>
            </w:r>
            <w:r w:rsidR="001D5DBD">
              <w:rPr>
                <w:sz w:val="20"/>
                <w:lang w:val="en-US"/>
              </w:rPr>
              <w:t xml:space="preserve"> </w:t>
            </w:r>
            <w:r w:rsidRPr="00E47FF6">
              <w:rPr>
                <w:sz w:val="20"/>
              </w:rPr>
              <w:t>пропорции</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E47FF6"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r w:rsidRPr="00E47FF6">
              <w:rPr>
                <w:sz w:val="20"/>
              </w:rPr>
              <w:tab/>
              <w:t>Смесь является результатом химической реакции</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E47FF6"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r w:rsidRPr="00E47FF6">
              <w:rPr>
                <w:sz w:val="20"/>
              </w:rPr>
              <w:tab/>
              <w:t>В процессе образования смеси всегда выделяется тепло</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r w:rsidRPr="00E47FF6">
              <w:rPr>
                <w:sz w:val="20"/>
              </w:rPr>
              <w:tab/>
              <w:t xml:space="preserve">Смесь </w:t>
            </w:r>
            <w:ins w:id="4" w:author="Oleg Kiiamov" w:date="2018-11-05T14:04:00Z">
              <w:r>
                <w:rPr>
                  <w:sz w:val="20"/>
                </w:rPr>
                <w:t>состоит из не менее чем двух веществ</w:t>
              </w:r>
            </w:ins>
            <w:del w:id="5" w:author="Oleg Kiiamov" w:date="2018-11-05T14:04:00Z">
              <w:r w:rsidRPr="00E47FF6" w:rsidDel="00A64FA7">
                <w:rPr>
                  <w:sz w:val="20"/>
                </w:rPr>
                <w:delText>представляет собой физическое понятие</w:delText>
              </w:r>
            </w:del>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06.0-03</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Примером чего является чистая вода (Н</w:t>
            </w:r>
            <w:r w:rsidRPr="009A1A77">
              <w:rPr>
                <w:sz w:val="20"/>
                <w:vertAlign w:val="subscript"/>
              </w:rPr>
              <w:t>2</w:t>
            </w:r>
            <w:r w:rsidRPr="00E47FF6">
              <w:rPr>
                <w:sz w:val="20"/>
              </w:rPr>
              <w:t>О)?</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r w:rsidRPr="00E47FF6">
              <w:rPr>
                <w:sz w:val="20"/>
              </w:rPr>
              <w:tab/>
              <w:t>Сплава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В</w:t>
            </w:r>
            <w:r w:rsidRPr="00E47FF6">
              <w:rPr>
                <w:sz w:val="20"/>
              </w:rPr>
              <w:tab/>
              <w:t>Элемента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С</w:t>
            </w:r>
            <w:r w:rsidRPr="00E47FF6">
              <w:rPr>
                <w:sz w:val="20"/>
              </w:rPr>
              <w:tab/>
              <w:t>Соединения</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D</w:t>
            </w:r>
            <w:r w:rsidRPr="00E47FF6">
              <w:rPr>
                <w:sz w:val="20"/>
              </w:rPr>
              <w:tab/>
              <w:t>Смеси</w:t>
            </w:r>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06.0-04</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Что всегда содержит органическое соединение?</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А</w:t>
            </w:r>
            <w:r w:rsidRPr="00E47FF6">
              <w:rPr>
                <w:sz w:val="20"/>
              </w:rPr>
              <w:tab/>
              <w:t>Атомы водорода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В</w:t>
            </w:r>
            <w:r w:rsidRPr="00E47FF6">
              <w:rPr>
                <w:sz w:val="20"/>
              </w:rPr>
              <w:tab/>
              <w:t>Атомы кислорода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С</w:t>
            </w:r>
            <w:r w:rsidRPr="00E47FF6">
              <w:rPr>
                <w:sz w:val="20"/>
              </w:rPr>
              <w:tab/>
              <w:t>Атомы углерода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D</w:t>
            </w:r>
            <w:r w:rsidRPr="00E47FF6">
              <w:rPr>
                <w:sz w:val="20"/>
              </w:rPr>
              <w:tab/>
              <w:t>Атомы азота</w:t>
            </w:r>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06.0-05</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Что образуется в процессе растворения сахара?</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А</w:t>
            </w:r>
            <w:r w:rsidRPr="00E47FF6">
              <w:rPr>
                <w:sz w:val="20"/>
              </w:rPr>
              <w:tab/>
              <w:t>Смесь</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В</w:t>
            </w:r>
            <w:r w:rsidRPr="00E47FF6">
              <w:rPr>
                <w:sz w:val="20"/>
              </w:rPr>
              <w:tab/>
              <w:t>Соединение</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tcBorders>
              <w:bottom w:val="nil"/>
            </w:tcBorders>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С</w:t>
            </w:r>
            <w:r w:rsidRPr="00E47FF6">
              <w:rPr>
                <w:sz w:val="20"/>
              </w:rPr>
              <w:tab/>
              <w:t>Сплав</w:t>
            </w:r>
          </w:p>
        </w:tc>
        <w:tc>
          <w:tcPr>
            <w:tcW w:w="1393" w:type="dxa"/>
            <w:tcBorders>
              <w:bottom w:val="nil"/>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top w:val="nil"/>
              <w:bottom w:val="single" w:sz="4" w:space="0" w:color="auto"/>
            </w:tcBorders>
            <w:vAlign w:val="top"/>
          </w:tcPr>
          <w:p w:rsidR="00DE1881" w:rsidRPr="00FD00E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E47FF6">
              <w:rPr>
                <w:sz w:val="20"/>
              </w:rPr>
              <w:t>D</w:t>
            </w:r>
            <w:r w:rsidRPr="00E47FF6">
              <w:rPr>
                <w:sz w:val="20"/>
              </w:rPr>
              <w:tab/>
              <w:t>Элемент</w:t>
            </w:r>
          </w:p>
        </w:tc>
        <w:tc>
          <w:tcPr>
            <w:tcW w:w="1393" w:type="dxa"/>
            <w:tcBorders>
              <w:top w:val="nil"/>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pageBreakBefore/>
              <w:rPr>
                <w:sz w:val="20"/>
              </w:rPr>
            </w:pPr>
            <w:r w:rsidRPr="00E47FF6">
              <w:rPr>
                <w:sz w:val="20"/>
              </w:rPr>
              <w:lastRenderedPageBreak/>
              <w:t>331 06.0-06</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Что происходит в том случае, когда из соединения выделяется</w:t>
            </w:r>
            <w:r w:rsidR="001D5DBD">
              <w:rPr>
                <w:sz w:val="20"/>
                <w:lang w:val="en-US"/>
              </w:rPr>
              <w:t xml:space="preserve"> </w:t>
            </w:r>
            <w:r w:rsidRPr="00E47FF6">
              <w:rPr>
                <w:sz w:val="20"/>
              </w:rPr>
              <w:t>водород?</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r w:rsidRPr="00E47FF6">
              <w:rPr>
                <w:sz w:val="20"/>
              </w:rPr>
              <w:tab/>
              <w:t>Он тяжелее воздуха и собирается на земле</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r w:rsidRPr="00E47FF6">
              <w:rPr>
                <w:sz w:val="20"/>
              </w:rPr>
              <w:tab/>
              <w:t>Он легче воздуха и поднимается вверх</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r w:rsidRPr="00E47FF6">
              <w:rPr>
                <w:sz w:val="20"/>
              </w:rPr>
              <w:tab/>
              <w:t>Он сразу же соединяется с азотом воздуха</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r w:rsidRPr="00E47FF6">
              <w:rPr>
                <w:sz w:val="20"/>
              </w:rPr>
              <w:tab/>
              <w:t>В результате каталит</w:t>
            </w:r>
            <w:r>
              <w:rPr>
                <w:sz w:val="20"/>
              </w:rPr>
              <w:t>ической реакции образуется вода</w:t>
            </w:r>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06.0-07</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Какие элементы содержатся в азотной кислоте (HNO</w:t>
            </w:r>
            <w:r w:rsidRPr="0013712D">
              <w:rPr>
                <w:sz w:val="20"/>
                <w:vertAlign w:val="subscript"/>
              </w:rPr>
              <w:t>3</w:t>
            </w:r>
            <w:r w:rsidRPr="00E47FF6">
              <w:rPr>
                <w:sz w:val="20"/>
              </w:rPr>
              <w:t>)?</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r w:rsidRPr="00E47FF6">
              <w:rPr>
                <w:sz w:val="20"/>
              </w:rPr>
              <w:tab/>
              <w:t>Сера, азот и кислород</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r w:rsidRPr="00E47FF6">
              <w:rPr>
                <w:sz w:val="20"/>
              </w:rPr>
              <w:tab/>
              <w:t>Углерод, водород и азот</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r w:rsidRPr="00E47FF6">
              <w:rPr>
                <w:sz w:val="20"/>
              </w:rPr>
              <w:tab/>
              <w:t>Гелий, натрий и кислород</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bottom w:val="single" w:sz="4" w:space="0" w:color="auto"/>
            </w:tcBorders>
            <w:vAlign w:val="top"/>
          </w:tcPr>
          <w:p w:rsidR="00DE1881" w:rsidRPr="00E47FF6" w:rsidRDefault="00DE1881" w:rsidP="001D5DBD">
            <w:pPr>
              <w:rPr>
                <w:sz w:val="20"/>
              </w:rPr>
            </w:pPr>
          </w:p>
        </w:tc>
        <w:tc>
          <w:tcPr>
            <w:tcW w:w="5784" w:type="dxa"/>
            <w:tcBorders>
              <w:bottom w:val="single" w:sz="4" w:space="0" w:color="auto"/>
            </w:tcBorders>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r w:rsidRPr="00E47FF6">
              <w:rPr>
                <w:sz w:val="20"/>
              </w:rPr>
              <w:tab/>
              <w:t>Водород, азот и кислород</w:t>
            </w:r>
          </w:p>
        </w:tc>
        <w:tc>
          <w:tcPr>
            <w:tcW w:w="1393" w:type="dxa"/>
            <w:tcBorders>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bottom w:val="single" w:sz="4" w:space="0" w:color="auto"/>
            </w:tcBorders>
            <w:vAlign w:val="top"/>
          </w:tcPr>
          <w:p w:rsidR="00DE1881" w:rsidRPr="00E47FF6" w:rsidRDefault="00DE1881" w:rsidP="001D5DBD">
            <w:pPr>
              <w:rPr>
                <w:sz w:val="20"/>
              </w:rPr>
            </w:pPr>
            <w:r w:rsidRPr="00E47FF6">
              <w:rPr>
                <w:sz w:val="20"/>
              </w:rPr>
              <w:t>331 06.0-08</w:t>
            </w:r>
          </w:p>
        </w:tc>
        <w:tc>
          <w:tcPr>
            <w:tcW w:w="5784" w:type="dxa"/>
            <w:tcBorders>
              <w:top w:val="single" w:sz="4" w:space="0" w:color="auto"/>
              <w:bottom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Базовые знания по химии</w:t>
            </w:r>
          </w:p>
        </w:tc>
        <w:tc>
          <w:tcPr>
            <w:tcW w:w="1393" w:type="dxa"/>
            <w:tcBorders>
              <w:top w:val="single" w:sz="4" w:space="0" w:color="auto"/>
              <w:bottom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tcBorders>
              <w:top w:val="single" w:sz="4" w:space="0" w:color="auto"/>
            </w:tcBorders>
            <w:vAlign w:val="top"/>
          </w:tcPr>
          <w:p w:rsidR="00DE1881" w:rsidRPr="00E47FF6" w:rsidRDefault="00DE1881" w:rsidP="001D5DBD">
            <w:pPr>
              <w:rPr>
                <w:sz w:val="20"/>
              </w:rPr>
            </w:pPr>
          </w:p>
        </w:tc>
        <w:tc>
          <w:tcPr>
            <w:tcW w:w="5784" w:type="dxa"/>
            <w:tcBorders>
              <w:top w:val="single" w:sz="4" w:space="0" w:color="auto"/>
            </w:tcBorders>
            <w:vAlign w:val="top"/>
          </w:tcPr>
          <w:p w:rsidR="00DE1881" w:rsidRPr="00E47FF6"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Могут ли смешиваться жидкости?</w:t>
            </w:r>
          </w:p>
        </w:tc>
        <w:tc>
          <w:tcPr>
            <w:tcW w:w="1393" w:type="dxa"/>
            <w:tcBorders>
              <w:top w:val="single" w:sz="4" w:space="0" w:color="auto"/>
            </w:tcBorders>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А</w:t>
            </w:r>
            <w:r w:rsidRPr="00E47FF6">
              <w:rPr>
                <w:sz w:val="20"/>
              </w:rPr>
              <w:tab/>
              <w:t>Да, жидкости смешиваются во всех случаях</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В</w:t>
            </w:r>
            <w:r w:rsidRPr="00E47FF6">
              <w:rPr>
                <w:sz w:val="20"/>
              </w:rPr>
              <w:tab/>
              <w:t>Да, но не все жидкости смешиваются между собой</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С</w:t>
            </w:r>
            <w:r w:rsidRPr="00E47FF6">
              <w:rPr>
                <w:sz w:val="20"/>
              </w:rPr>
              <w:tab/>
              <w:t>Нет, жидкости никогда не смешиваются</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E47FF6" w:rsidTr="001D5DBD">
        <w:tc>
          <w:tcPr>
            <w:cnfStyle w:val="001000000000" w:firstRow="0" w:lastRow="0" w:firstColumn="1" w:lastColumn="0" w:oddVBand="0" w:evenVBand="0" w:oddHBand="0" w:evenHBand="0" w:firstRowFirstColumn="0" w:firstRowLastColumn="0" w:lastRowFirstColumn="0" w:lastRowLastColumn="0"/>
            <w:tcW w:w="1327" w:type="dxa"/>
            <w:vAlign w:val="top"/>
          </w:tcPr>
          <w:p w:rsidR="00DE1881" w:rsidRPr="00E47FF6" w:rsidRDefault="00DE1881" w:rsidP="001D5DBD">
            <w:pPr>
              <w:rPr>
                <w:sz w:val="20"/>
              </w:rPr>
            </w:pPr>
          </w:p>
        </w:tc>
        <w:tc>
          <w:tcPr>
            <w:tcW w:w="5784" w:type="dxa"/>
            <w:vAlign w:val="top"/>
          </w:tcPr>
          <w:p w:rsidR="00DE1881" w:rsidRPr="00B0785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E47FF6">
              <w:rPr>
                <w:sz w:val="20"/>
              </w:rPr>
              <w:t>D</w:t>
            </w:r>
            <w:r w:rsidRPr="00E47FF6">
              <w:rPr>
                <w:sz w:val="20"/>
              </w:rPr>
              <w:tab/>
              <w:t>Да, жидкости смешиваются в любых пропорциях</w:t>
            </w:r>
          </w:p>
        </w:tc>
        <w:tc>
          <w:tcPr>
            <w:tcW w:w="1393" w:type="dxa"/>
            <w:vAlign w:val="top"/>
          </w:tcPr>
          <w:p w:rsidR="00DE1881" w:rsidRPr="00E47FF6"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0"/>
        <w:gridCol w:w="5794"/>
        <w:gridCol w:w="1390"/>
      </w:tblGrid>
      <w:tr w:rsidR="00DE1881" w:rsidRPr="008063DF"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B07853" w:rsidRDefault="00DE1881" w:rsidP="001D5DBD">
            <w:pPr>
              <w:pStyle w:val="HChGR"/>
              <w:spacing w:before="0"/>
              <w:rPr>
                <w:sz w:val="20"/>
              </w:rPr>
            </w:pPr>
            <w:r w:rsidRPr="0013712D">
              <w:rPr>
                <w:sz w:val="20"/>
              </w:rPr>
              <w:lastRenderedPageBreak/>
              <w:br w:type="page"/>
            </w:r>
            <w:r w:rsidRPr="008063DF">
              <w:t>Химические продукты − знания по физике и химии</w:t>
            </w:r>
          </w:p>
          <w:p w:rsidR="00DE1881" w:rsidRPr="008063DF" w:rsidRDefault="00DE1881" w:rsidP="001D5DBD">
            <w:pPr>
              <w:pStyle w:val="H23GR"/>
              <w:rPr>
                <w:sz w:val="20"/>
              </w:rPr>
            </w:pPr>
            <w:r w:rsidRPr="008063DF">
              <w:rPr>
                <w:sz w:val="20"/>
              </w:rPr>
              <w:t>Целевая тема 7: Молекулы и атомы</w:t>
            </w:r>
          </w:p>
        </w:tc>
      </w:tr>
      <w:tr w:rsidR="00DE1881" w:rsidRPr="0013712D" w:rsidTr="001D5DBD">
        <w:trPr>
          <w:tblHeader/>
        </w:trPr>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12" w:space="0" w:color="auto"/>
            </w:tcBorders>
            <w:shd w:val="clear" w:color="auto" w:fill="auto"/>
          </w:tcPr>
          <w:p w:rsidR="00DE1881" w:rsidRPr="0013712D" w:rsidRDefault="00DE1881" w:rsidP="001D5DBD">
            <w:pPr>
              <w:spacing w:before="80" w:after="80" w:line="200" w:lineRule="exact"/>
              <w:rPr>
                <w:i/>
                <w:sz w:val="16"/>
              </w:rPr>
            </w:pPr>
            <w:r w:rsidRPr="0013712D">
              <w:rPr>
                <w:i/>
                <w:sz w:val="16"/>
              </w:rPr>
              <w:t>Номер</w:t>
            </w:r>
          </w:p>
        </w:tc>
        <w:tc>
          <w:tcPr>
            <w:tcW w:w="5794" w:type="dxa"/>
            <w:tcBorders>
              <w:top w:val="single" w:sz="12" w:space="0" w:color="auto"/>
              <w:bottom w:val="single" w:sz="12" w:space="0" w:color="auto"/>
            </w:tcBorders>
            <w:shd w:val="clear" w:color="auto" w:fill="auto"/>
          </w:tcPr>
          <w:p w:rsidR="00DE1881" w:rsidRPr="0013712D"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13712D">
              <w:rPr>
                <w:i/>
                <w:sz w:val="16"/>
              </w:rPr>
              <w:t>Источник</w:t>
            </w:r>
          </w:p>
        </w:tc>
        <w:tc>
          <w:tcPr>
            <w:tcW w:w="1390" w:type="dxa"/>
            <w:tcBorders>
              <w:top w:val="single" w:sz="12" w:space="0" w:color="auto"/>
              <w:bottom w:val="single" w:sz="12" w:space="0" w:color="auto"/>
            </w:tcBorders>
            <w:shd w:val="clear" w:color="auto" w:fill="auto"/>
          </w:tcPr>
          <w:p w:rsidR="00DE1881" w:rsidRPr="0013712D"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13712D">
              <w:rPr>
                <w:i/>
                <w:sz w:val="16"/>
              </w:rPr>
              <w:t>Правильный</w:t>
            </w:r>
            <w:r w:rsidRPr="0013712D">
              <w:rPr>
                <w:i/>
                <w:sz w:val="16"/>
              </w:rPr>
              <w:br/>
              <w:t>ответ</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4" w:space="0" w:color="auto"/>
            </w:tcBorders>
            <w:vAlign w:val="top"/>
          </w:tcPr>
          <w:p w:rsidR="00DE1881" w:rsidRPr="0013712D" w:rsidRDefault="00DE1881" w:rsidP="001D5DBD">
            <w:pPr>
              <w:rPr>
                <w:sz w:val="20"/>
              </w:rPr>
            </w:pPr>
            <w:r w:rsidRPr="0013712D">
              <w:rPr>
                <w:sz w:val="20"/>
              </w:rPr>
              <w:t>331 07.0-01</w:t>
            </w:r>
          </w:p>
        </w:tc>
        <w:tc>
          <w:tcPr>
            <w:tcW w:w="5794" w:type="dxa"/>
            <w:tcBorders>
              <w:top w:val="single" w:sz="12"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12"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А</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Что означает NaNO</w:t>
            </w:r>
            <w:r w:rsidRPr="00E0488A">
              <w:rPr>
                <w:sz w:val="20"/>
                <w:vertAlign w:val="subscript"/>
              </w:rPr>
              <w:t>3</w:t>
            </w:r>
            <w:r w:rsidRPr="0013712D">
              <w:rPr>
                <w:sz w:val="20"/>
              </w:rPr>
              <w:t>?</w:t>
            </w:r>
          </w:p>
        </w:tc>
        <w:tc>
          <w:tcPr>
            <w:tcW w:w="1390" w:type="dxa"/>
            <w:tcBorders>
              <w:top w:val="single" w:sz="4" w:space="0" w:color="auto"/>
            </w:tcBorders>
            <w:vAlign w:val="top"/>
          </w:tcPr>
          <w:p w:rsidR="00DE1881" w:rsidRPr="0013712D" w:rsidRDefault="00DE1881" w:rsidP="00B624DC">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A</w:t>
            </w:r>
            <w:r w:rsidRPr="0013712D">
              <w:rPr>
                <w:sz w:val="20"/>
              </w:rPr>
              <w:tab/>
              <w:t>Неорганическое соединение</w:t>
            </w:r>
          </w:p>
        </w:tc>
        <w:tc>
          <w:tcPr>
            <w:tcW w:w="1390" w:type="dxa"/>
            <w:vAlign w:val="top"/>
          </w:tcPr>
          <w:p w:rsidR="00DE1881" w:rsidRPr="0013712D" w:rsidRDefault="00DE1881" w:rsidP="00B624DC">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B</w:t>
            </w:r>
            <w:r w:rsidRPr="0013712D">
              <w:rPr>
                <w:sz w:val="20"/>
              </w:rPr>
              <w:tab/>
              <w:t>Органическое соединение</w:t>
            </w:r>
          </w:p>
        </w:tc>
        <w:tc>
          <w:tcPr>
            <w:tcW w:w="1390" w:type="dxa"/>
            <w:vAlign w:val="top"/>
          </w:tcPr>
          <w:p w:rsidR="00DE1881" w:rsidRPr="0013712D" w:rsidRDefault="00DE1881" w:rsidP="00B624DC">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C</w:t>
            </w:r>
            <w:r w:rsidRPr="0013712D">
              <w:rPr>
                <w:sz w:val="20"/>
              </w:rPr>
              <w:tab/>
              <w:t>Смесь</w:t>
            </w:r>
          </w:p>
        </w:tc>
        <w:tc>
          <w:tcPr>
            <w:tcW w:w="1390" w:type="dxa"/>
            <w:vAlign w:val="top"/>
          </w:tcPr>
          <w:p w:rsidR="00DE1881" w:rsidRPr="0013712D" w:rsidRDefault="00DE1881" w:rsidP="00B624DC">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D</w:t>
            </w:r>
            <w:r w:rsidRPr="0013712D">
              <w:rPr>
                <w:sz w:val="20"/>
              </w:rPr>
              <w:tab/>
              <w:t>Сплав</w:t>
            </w:r>
          </w:p>
        </w:tc>
        <w:tc>
          <w:tcPr>
            <w:tcW w:w="1390" w:type="dxa"/>
            <w:tcBorders>
              <w:bottom w:val="single" w:sz="4" w:space="0" w:color="auto"/>
            </w:tcBorders>
            <w:vAlign w:val="top"/>
          </w:tcPr>
          <w:p w:rsidR="00DE1881" w:rsidRPr="0013712D" w:rsidRDefault="00DE1881" w:rsidP="00B624DC">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07.0-02</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В</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Что означает C</w:t>
            </w:r>
            <w:r w:rsidRPr="00E0488A">
              <w:rPr>
                <w:sz w:val="20"/>
                <w:vertAlign w:val="subscript"/>
              </w:rPr>
              <w:t>3</w:t>
            </w:r>
            <w:r w:rsidRPr="0013712D">
              <w:rPr>
                <w:sz w:val="20"/>
              </w:rPr>
              <w:t>H</w:t>
            </w:r>
            <w:r w:rsidRPr="00E0488A">
              <w:rPr>
                <w:sz w:val="20"/>
                <w:vertAlign w:val="subscript"/>
              </w:rPr>
              <w:t>8</w:t>
            </w:r>
            <w:r w:rsidRPr="0013712D">
              <w:rPr>
                <w:sz w:val="20"/>
              </w:rPr>
              <w:t>?</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A</w:t>
            </w:r>
            <w:r w:rsidRPr="0013712D">
              <w:rPr>
                <w:sz w:val="20"/>
              </w:rPr>
              <w:tab/>
              <w:t>Смесь</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B</w:t>
            </w:r>
            <w:r w:rsidRPr="0013712D">
              <w:rPr>
                <w:sz w:val="20"/>
              </w:rPr>
              <w:tab/>
              <w:t>Органическое соединение</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C</w:t>
            </w:r>
            <w:r w:rsidRPr="0013712D">
              <w:rPr>
                <w:sz w:val="20"/>
              </w:rPr>
              <w:tab/>
              <w:t>Неорганическое соединение</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D</w:t>
            </w:r>
            <w:r w:rsidRPr="0013712D">
              <w:rPr>
                <w:sz w:val="20"/>
              </w:rPr>
              <w:tab/>
              <w:t>Сплав</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07.0-03</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w:t>
            </w:r>
            <w:r>
              <w:rPr>
                <w:sz w:val="20"/>
              </w:rPr>
              <w:t>ой знак соответствует элементу «</w:t>
            </w:r>
            <w:r w:rsidRPr="0013712D">
              <w:rPr>
                <w:sz w:val="20"/>
              </w:rPr>
              <w:t>кислород</w:t>
            </w:r>
            <w:r>
              <w:rPr>
                <w:sz w:val="20"/>
              </w:rPr>
              <w:t>»</w:t>
            </w:r>
            <w:r w:rsidRPr="0013712D">
              <w:rPr>
                <w:sz w:val="20"/>
              </w:rPr>
              <w:t>?</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S</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H</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N</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O</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07.0-04</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В</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w:t>
            </w:r>
            <w:r>
              <w:rPr>
                <w:sz w:val="20"/>
              </w:rPr>
              <w:t>ой знак соответствует элементу «</w:t>
            </w:r>
            <w:r w:rsidRPr="0013712D">
              <w:rPr>
                <w:sz w:val="20"/>
              </w:rPr>
              <w:t>азот</w:t>
            </w:r>
            <w:r>
              <w:rPr>
                <w:sz w:val="20"/>
              </w:rPr>
              <w:t>»</w:t>
            </w:r>
            <w:r w:rsidRPr="0013712D">
              <w:rPr>
                <w:sz w:val="20"/>
              </w:rPr>
              <w:t>?</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S</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N</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O</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H</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07.0-05</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С</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Какое из приведенных ниже утверждений неправильно?</w:t>
            </w:r>
          </w:p>
        </w:tc>
        <w:tc>
          <w:tcPr>
            <w:tcW w:w="1390"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Молекулы состоят из атомов</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Чистое физическое тело состоит из молекул только одного вида</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Соединение во всех случаях состоит из атомов только одного вида</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Элемент состоит из атомов только одного вида</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B624DC">
            <w:pPr>
              <w:rPr>
                <w:sz w:val="20"/>
              </w:rPr>
            </w:pPr>
            <w:r w:rsidRPr="0013712D">
              <w:rPr>
                <w:sz w:val="20"/>
              </w:rPr>
              <w:t>331 07.0-06</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А</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 xml:space="preserve">Какой знак соответствует элементу </w:t>
            </w:r>
            <w:r>
              <w:rPr>
                <w:sz w:val="20"/>
              </w:rPr>
              <w:t>«</w:t>
            </w:r>
            <w:r w:rsidRPr="0013712D">
              <w:rPr>
                <w:sz w:val="20"/>
              </w:rPr>
              <w:t>водород</w:t>
            </w:r>
            <w:r>
              <w:rPr>
                <w:sz w:val="20"/>
              </w:rPr>
              <w:t>»</w:t>
            </w:r>
            <w:r w:rsidRPr="0013712D">
              <w:rPr>
                <w:sz w:val="20"/>
              </w:rPr>
              <w:t>?</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H</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O</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W</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N</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B624DC">
            <w:pPr>
              <w:pageBreakBefore/>
              <w:rPr>
                <w:sz w:val="20"/>
              </w:rPr>
            </w:pPr>
            <w:r w:rsidRPr="0013712D">
              <w:rPr>
                <w:sz w:val="20"/>
              </w:rPr>
              <w:lastRenderedPageBreak/>
              <w:t>331 07.0-07</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А</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Какое из приведенных ниже утверждений правильно?</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А</w:t>
            </w:r>
            <w:r w:rsidRPr="0013712D">
              <w:rPr>
                <w:sz w:val="20"/>
              </w:rPr>
              <w:tab/>
              <w:t>Молекулы являются электрически нейтральными частицами, состоящими из двух или бо</w:t>
            </w:r>
            <w:r>
              <w:rPr>
                <w:sz w:val="20"/>
              </w:rPr>
              <w:t>лее атомов</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Молекула является самой маленькой частью вещества</w:t>
            </w:r>
            <w:r w:rsidR="00CC44EB">
              <w:rPr>
                <w:sz w:val="20"/>
              </w:rPr>
              <w:t>,</w:t>
            </w:r>
            <w:r w:rsidRPr="0013712D">
              <w:rPr>
                <w:sz w:val="20"/>
              </w:rPr>
              <w:t xml:space="preserve"> которое все еще сохраняет все свойства этого вещества</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 xml:space="preserve">Элементы состоят из молекул, которые состоят </w:t>
            </w:r>
            <w:r w:rsidR="00B624DC">
              <w:rPr>
                <w:sz w:val="20"/>
              </w:rPr>
              <w:t>из </w:t>
            </w:r>
            <w:r w:rsidRPr="0013712D">
              <w:rPr>
                <w:sz w:val="20"/>
              </w:rPr>
              <w:t>различных атомов</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762F0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r>
            <w:proofErr w:type="gramStart"/>
            <w:r w:rsidRPr="0013712D">
              <w:rPr>
                <w:sz w:val="20"/>
              </w:rPr>
              <w:t>В</w:t>
            </w:r>
            <w:proofErr w:type="gramEnd"/>
            <w:r w:rsidRPr="0013712D">
              <w:rPr>
                <w:sz w:val="20"/>
              </w:rPr>
              <w:t xml:space="preserve"> мире существует 11 млн различных видов атомов</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07.0-08</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А</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Из чего всегда состоит элемент?</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r>
            <w:proofErr w:type="gramStart"/>
            <w:r w:rsidRPr="0013712D">
              <w:rPr>
                <w:sz w:val="20"/>
              </w:rPr>
              <w:t>Из</w:t>
            </w:r>
            <w:proofErr w:type="gramEnd"/>
            <w:r w:rsidRPr="0013712D">
              <w:rPr>
                <w:sz w:val="20"/>
              </w:rPr>
              <w:t xml:space="preserve"> атомов</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r>
            <w:proofErr w:type="gramStart"/>
            <w:r w:rsidRPr="0013712D">
              <w:rPr>
                <w:sz w:val="20"/>
              </w:rPr>
              <w:t>Из</w:t>
            </w:r>
            <w:proofErr w:type="gramEnd"/>
            <w:r w:rsidRPr="0013712D">
              <w:rPr>
                <w:sz w:val="20"/>
              </w:rPr>
              <w:t xml:space="preserve"> смесей</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r>
            <w:proofErr w:type="gramStart"/>
            <w:r w:rsidRPr="0013712D">
              <w:rPr>
                <w:sz w:val="20"/>
              </w:rPr>
              <w:t>Из</w:t>
            </w:r>
            <w:proofErr w:type="gramEnd"/>
            <w:r w:rsidRPr="0013712D">
              <w:rPr>
                <w:sz w:val="20"/>
              </w:rPr>
              <w:t xml:space="preserve"> соединений</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r>
            <w:proofErr w:type="gramStart"/>
            <w:r w:rsidRPr="0013712D">
              <w:rPr>
                <w:sz w:val="20"/>
              </w:rPr>
              <w:t>Из</w:t>
            </w:r>
            <w:proofErr w:type="gramEnd"/>
            <w:r w:rsidRPr="0013712D">
              <w:rPr>
                <w:sz w:val="20"/>
              </w:rPr>
              <w:t xml:space="preserve"> молекул</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07.0-09</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В</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 называются электрически нейтральные частицы, состоящие из</w:t>
            </w:r>
            <w:r w:rsidR="00B624DC">
              <w:rPr>
                <w:sz w:val="20"/>
                <w:lang w:val="en-US"/>
              </w:rPr>
              <w:t> </w:t>
            </w:r>
            <w:r w:rsidRPr="0013712D">
              <w:rPr>
                <w:sz w:val="20"/>
              </w:rPr>
              <w:t>двух или более атомов?</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А</w:t>
            </w:r>
            <w:r w:rsidRPr="0013712D">
              <w:rPr>
                <w:sz w:val="20"/>
              </w:rPr>
              <w:tab/>
              <w:t>Нейтрон</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Молекула</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Ион</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Протон</w:t>
            </w:r>
          </w:p>
        </w:tc>
        <w:tc>
          <w:tcPr>
            <w:tcW w:w="1390"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07.0-10</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В</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Какое правильное написание для трех молекул воды?</w:t>
            </w:r>
          </w:p>
        </w:tc>
        <w:tc>
          <w:tcPr>
            <w:tcW w:w="1390"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(H</w:t>
            </w:r>
            <w:r w:rsidRPr="00050437">
              <w:rPr>
                <w:sz w:val="20"/>
                <w:vertAlign w:val="subscript"/>
              </w:rPr>
              <w:t>2</w:t>
            </w:r>
            <w:r w:rsidRPr="0013712D">
              <w:rPr>
                <w:sz w:val="20"/>
              </w:rPr>
              <w:t>O)</w:t>
            </w:r>
            <w:r w:rsidRPr="00050437">
              <w:rPr>
                <w:sz w:val="20"/>
                <w:vertAlign w:val="subscript"/>
              </w:rPr>
              <w:t>3</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3 H</w:t>
            </w:r>
            <w:r w:rsidRPr="00140E75">
              <w:rPr>
                <w:sz w:val="20"/>
                <w:vertAlign w:val="subscript"/>
              </w:rPr>
              <w:t>2</w:t>
            </w:r>
            <w:r w:rsidRPr="0013712D">
              <w:rPr>
                <w:sz w:val="20"/>
              </w:rPr>
              <w:t>O</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H</w:t>
            </w:r>
            <w:r w:rsidRPr="00140E75">
              <w:rPr>
                <w:sz w:val="20"/>
                <w:vertAlign w:val="subscript"/>
              </w:rPr>
              <w:t>6</w:t>
            </w:r>
            <w:r w:rsidRPr="0013712D">
              <w:rPr>
                <w:sz w:val="20"/>
              </w:rPr>
              <w:t>O</w:t>
            </w:r>
            <w:r w:rsidRPr="00140E75">
              <w:rPr>
                <w:sz w:val="20"/>
                <w:vertAlign w:val="subscript"/>
              </w:rPr>
              <w:t>3</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H</w:t>
            </w:r>
            <w:r w:rsidRPr="00140E75">
              <w:rPr>
                <w:sz w:val="20"/>
                <w:vertAlign w:val="subscript"/>
              </w:rPr>
              <w:t>2</w:t>
            </w:r>
            <w:r w:rsidRPr="0013712D">
              <w:rPr>
                <w:sz w:val="20"/>
              </w:rPr>
              <w:t>O</w:t>
            </w:r>
          </w:p>
        </w:tc>
        <w:tc>
          <w:tcPr>
            <w:tcW w:w="1390"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B624DC">
            <w:pPr>
              <w:rPr>
                <w:sz w:val="20"/>
              </w:rPr>
            </w:pPr>
            <w:r w:rsidRPr="0013712D">
              <w:rPr>
                <w:sz w:val="20"/>
              </w:rPr>
              <w:t>331 07.0-11</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Какое латинское название кислорода?</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r>
            <w:proofErr w:type="spellStart"/>
            <w:r w:rsidRPr="0013712D">
              <w:rPr>
                <w:sz w:val="20"/>
              </w:rPr>
              <w:t>Ferrum</w:t>
            </w:r>
            <w:proofErr w:type="spellEnd"/>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r>
            <w:proofErr w:type="spellStart"/>
            <w:r w:rsidRPr="0013712D">
              <w:rPr>
                <w:sz w:val="20"/>
              </w:rPr>
              <w:t>Hydrogenium</w:t>
            </w:r>
            <w:proofErr w:type="spellEnd"/>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r>
            <w:proofErr w:type="spellStart"/>
            <w:r w:rsidRPr="0013712D">
              <w:rPr>
                <w:sz w:val="20"/>
              </w:rPr>
              <w:t>Nitrogenium</w:t>
            </w:r>
            <w:proofErr w:type="spellEnd"/>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r>
            <w:proofErr w:type="spellStart"/>
            <w:r w:rsidRPr="0013712D">
              <w:rPr>
                <w:sz w:val="20"/>
              </w:rPr>
              <w:t>Oxygenium</w:t>
            </w:r>
            <w:proofErr w:type="spellEnd"/>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07.0-12</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 xml:space="preserve">Что означает в химических формулах </w:t>
            </w:r>
            <w:r>
              <w:rPr>
                <w:sz w:val="20"/>
              </w:rPr>
              <w:t>буква «</w:t>
            </w:r>
            <w:r w:rsidRPr="0013712D">
              <w:rPr>
                <w:sz w:val="20"/>
              </w:rPr>
              <w:t>N</w:t>
            </w:r>
            <w:r>
              <w:rPr>
                <w:sz w:val="20"/>
              </w:rPr>
              <w:t>»</w:t>
            </w:r>
            <w:r w:rsidRPr="0013712D">
              <w:rPr>
                <w:sz w:val="20"/>
              </w:rPr>
              <w:t>?</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Углерод</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Азот</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Водород</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Кислород</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lastRenderedPageBreak/>
              <w:t>331 07.0-13</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Какое обозначение углерода?</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r w:rsidRPr="0013712D">
              <w:rPr>
                <w:sz w:val="20"/>
              </w:rPr>
              <w:tab/>
              <w:t>C</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r w:rsidRPr="0013712D">
              <w:rPr>
                <w:sz w:val="20"/>
              </w:rPr>
              <w:tab/>
              <w:t>H</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K</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O</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07.0-14</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 xml:space="preserve">Какая молекулярная масса № ООН 1294 </w:t>
            </w:r>
            <w:proofErr w:type="spellStart"/>
            <w:r w:rsidRPr="0013712D">
              <w:rPr>
                <w:sz w:val="20"/>
              </w:rPr>
              <w:t>ТОЛУИДИН</w:t>
            </w:r>
            <w:proofErr w:type="spellEnd"/>
            <w:r w:rsidRPr="0013712D">
              <w:rPr>
                <w:sz w:val="20"/>
              </w:rPr>
              <w:t xml:space="preserve"> (C</w:t>
            </w:r>
            <w:r w:rsidRPr="00FE7497">
              <w:rPr>
                <w:sz w:val="20"/>
                <w:vertAlign w:val="subscript"/>
              </w:rPr>
              <w:t>6</w:t>
            </w:r>
            <w:r w:rsidRPr="0013712D">
              <w:rPr>
                <w:sz w:val="20"/>
              </w:rPr>
              <w:t>H</w:t>
            </w:r>
            <w:r w:rsidRPr="00FE7497">
              <w:rPr>
                <w:sz w:val="20"/>
                <w:vertAlign w:val="subscript"/>
              </w:rPr>
              <w:t>5</w:t>
            </w:r>
            <w:r w:rsidRPr="0013712D">
              <w:rPr>
                <w:sz w:val="20"/>
              </w:rPr>
              <w:t>CH</w:t>
            </w:r>
            <w:r w:rsidRPr="00FE7497">
              <w:rPr>
                <w:sz w:val="20"/>
                <w:vertAlign w:val="subscript"/>
              </w:rPr>
              <w:t>3</w:t>
            </w:r>
            <w:r w:rsidRPr="0013712D">
              <w:rPr>
                <w:sz w:val="20"/>
              </w:rPr>
              <w:t>)?</w:t>
            </w:r>
            <w:r w:rsidRPr="0013712D">
              <w:rPr>
                <w:sz w:val="20"/>
              </w:rPr>
              <w:br/>
              <w:t>(C = 12, H = 1)</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proofErr w:type="gramStart"/>
            <w:r w:rsidRPr="0013712D">
              <w:rPr>
                <w:sz w:val="20"/>
              </w:rPr>
              <w:tab/>
            </w:r>
            <w:r w:rsidR="000D663E">
              <w:rPr>
                <w:sz w:val="20"/>
              </w:rPr>
              <w:t xml:space="preserve">  </w:t>
            </w:r>
            <w:r w:rsidRPr="0013712D">
              <w:rPr>
                <w:sz w:val="20"/>
              </w:rPr>
              <w:t>78</w:t>
            </w:r>
            <w:proofErr w:type="gramEnd"/>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B</w:t>
            </w:r>
            <w:proofErr w:type="gramStart"/>
            <w:r w:rsidRPr="0013712D">
              <w:rPr>
                <w:sz w:val="20"/>
              </w:rPr>
              <w:tab/>
            </w:r>
            <w:r w:rsidR="000D663E">
              <w:rPr>
                <w:sz w:val="20"/>
              </w:rPr>
              <w:t xml:space="preserve">  </w:t>
            </w:r>
            <w:r w:rsidRPr="0013712D">
              <w:rPr>
                <w:sz w:val="20"/>
              </w:rPr>
              <w:t>92</w:t>
            </w:r>
            <w:proofErr w:type="gramEnd"/>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C</w:t>
            </w:r>
            <w:r w:rsidRPr="0013712D">
              <w:rPr>
                <w:sz w:val="20"/>
              </w:rPr>
              <w:tab/>
              <w:t>104</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13712D" w:rsidRDefault="00DE1881" w:rsidP="001D5DBD">
            <w:pPr>
              <w:rPr>
                <w:sz w:val="20"/>
              </w:rPr>
            </w:pPr>
          </w:p>
        </w:tc>
        <w:tc>
          <w:tcPr>
            <w:tcW w:w="5794" w:type="dxa"/>
            <w:tcBorders>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D</w:t>
            </w:r>
            <w:r w:rsidRPr="0013712D">
              <w:rPr>
                <w:sz w:val="20"/>
              </w:rPr>
              <w:tab/>
              <w:t>106</w:t>
            </w:r>
          </w:p>
        </w:tc>
        <w:tc>
          <w:tcPr>
            <w:tcW w:w="1390" w:type="dxa"/>
            <w:tcBorders>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13712D" w:rsidRDefault="00DE1881" w:rsidP="001D5DBD">
            <w:pPr>
              <w:rPr>
                <w:sz w:val="20"/>
              </w:rPr>
            </w:pPr>
            <w:r w:rsidRPr="0013712D">
              <w:rPr>
                <w:sz w:val="20"/>
              </w:rPr>
              <w:t>331 07.0-15</w:t>
            </w:r>
          </w:p>
        </w:tc>
        <w:tc>
          <w:tcPr>
            <w:tcW w:w="5794" w:type="dxa"/>
            <w:tcBorders>
              <w:top w:val="single" w:sz="4" w:space="0" w:color="auto"/>
              <w:bottom w:val="single" w:sz="4" w:space="0" w:color="auto"/>
            </w:tcBorders>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Базовые знания по химии</w:t>
            </w:r>
          </w:p>
        </w:tc>
        <w:tc>
          <w:tcPr>
            <w:tcW w:w="1390" w:type="dxa"/>
            <w:tcBorders>
              <w:top w:val="single" w:sz="4" w:space="0" w:color="auto"/>
              <w:bottom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13712D">
              <w:rPr>
                <w:sz w:val="20"/>
              </w:rPr>
              <w:t>A</w:t>
            </w: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13712D" w:rsidRDefault="00DE1881" w:rsidP="001D5DBD">
            <w:pPr>
              <w:rPr>
                <w:sz w:val="20"/>
              </w:rPr>
            </w:pPr>
          </w:p>
        </w:tc>
        <w:tc>
          <w:tcPr>
            <w:tcW w:w="5794" w:type="dxa"/>
            <w:tcBorders>
              <w:top w:val="single" w:sz="4" w:space="0" w:color="auto"/>
            </w:tcBorders>
            <w:vAlign w:val="top"/>
          </w:tcPr>
          <w:p w:rsidR="00DE1881" w:rsidRPr="0013712D"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13712D">
              <w:rPr>
                <w:sz w:val="20"/>
              </w:rPr>
              <w:t>При какой температуре кинетическая энергия молекул равна 0?</w:t>
            </w:r>
          </w:p>
        </w:tc>
        <w:tc>
          <w:tcPr>
            <w:tcW w:w="1390" w:type="dxa"/>
            <w:tcBorders>
              <w:top w:val="single" w:sz="4" w:space="0" w:color="auto"/>
            </w:tcBorders>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A</w:t>
            </w:r>
            <w:r w:rsidRPr="0013712D">
              <w:rPr>
                <w:sz w:val="20"/>
              </w:rPr>
              <w:tab/>
            </w:r>
            <w:proofErr w:type="gramStart"/>
            <w:r w:rsidRPr="0013712D">
              <w:rPr>
                <w:sz w:val="20"/>
              </w:rPr>
              <w:t>При</w:t>
            </w:r>
            <w:proofErr w:type="gramEnd"/>
            <w:r w:rsidRPr="0013712D">
              <w:rPr>
                <w:sz w:val="20"/>
              </w:rPr>
              <w:t xml:space="preserve"> </w:t>
            </w:r>
            <w:r w:rsidR="00CE07EF">
              <w:rPr>
                <w:sz w:val="20"/>
              </w:rPr>
              <w:t>–</w:t>
            </w:r>
            <w:r w:rsidRPr="0013712D">
              <w:rPr>
                <w:sz w:val="20"/>
              </w:rPr>
              <w:t>273</w:t>
            </w:r>
            <w:r>
              <w:rPr>
                <w:sz w:val="20"/>
                <w:lang w:val="en-US"/>
              </w:rPr>
              <w:t xml:space="preserve"> </w:t>
            </w:r>
            <w:r w:rsidRPr="0013712D">
              <w:rPr>
                <w:sz w:val="20"/>
              </w:rPr>
              <w:t>°C</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B</w:t>
            </w:r>
            <w:r w:rsidRPr="0013712D">
              <w:rPr>
                <w:sz w:val="20"/>
              </w:rPr>
              <w:tab/>
            </w:r>
            <w:proofErr w:type="gramStart"/>
            <w:r w:rsidRPr="0013712D">
              <w:rPr>
                <w:sz w:val="20"/>
              </w:rPr>
              <w:t>При</w:t>
            </w:r>
            <w:proofErr w:type="gramEnd"/>
            <w:r w:rsidRPr="0013712D">
              <w:rPr>
                <w:sz w:val="20"/>
              </w:rPr>
              <w:t xml:space="preserve"> 212 K</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CE07EF">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C</w:t>
            </w:r>
            <w:r w:rsidRPr="0013712D">
              <w:rPr>
                <w:sz w:val="20"/>
              </w:rPr>
              <w:tab/>
            </w:r>
            <w:proofErr w:type="gramStart"/>
            <w:r w:rsidRPr="0013712D">
              <w:rPr>
                <w:sz w:val="20"/>
              </w:rPr>
              <w:t>При</w:t>
            </w:r>
            <w:proofErr w:type="gramEnd"/>
            <w:r w:rsidRPr="0013712D">
              <w:rPr>
                <w:sz w:val="20"/>
              </w:rPr>
              <w:t xml:space="preserve"> 273</w:t>
            </w:r>
            <w:r>
              <w:rPr>
                <w:sz w:val="20"/>
              </w:rPr>
              <w:t xml:space="preserve"> </w:t>
            </w:r>
            <w:r w:rsidRPr="0013712D">
              <w:rPr>
                <w:sz w:val="20"/>
              </w:rPr>
              <w:t>K</w:t>
            </w:r>
            <w:r w:rsidR="00CE07EF">
              <w:rPr>
                <w:sz w:val="20"/>
              </w:rPr>
              <w:t xml:space="preserve"> </w:t>
            </w:r>
          </w:p>
        </w:tc>
        <w:tc>
          <w:tcPr>
            <w:tcW w:w="1390" w:type="dxa"/>
            <w:vAlign w:val="top"/>
          </w:tcPr>
          <w:p w:rsidR="00DE1881" w:rsidRPr="0013712D"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13712D"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13712D" w:rsidRDefault="00DE1881" w:rsidP="001D5DBD">
            <w:pPr>
              <w:rPr>
                <w:sz w:val="20"/>
              </w:rPr>
            </w:pPr>
          </w:p>
        </w:tc>
        <w:tc>
          <w:tcPr>
            <w:tcW w:w="5794" w:type="dxa"/>
            <w:vAlign w:val="top"/>
          </w:tcPr>
          <w:p w:rsidR="00DE1881" w:rsidRPr="00E0488A"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13712D">
              <w:rPr>
                <w:sz w:val="20"/>
              </w:rPr>
              <w:t>D</w:t>
            </w:r>
            <w:r w:rsidRPr="0013712D">
              <w:rPr>
                <w:sz w:val="20"/>
              </w:rPr>
              <w:tab/>
            </w:r>
            <w:proofErr w:type="gramStart"/>
            <w:r w:rsidRPr="0013712D">
              <w:rPr>
                <w:sz w:val="20"/>
              </w:rPr>
              <w:t>При</w:t>
            </w:r>
            <w:proofErr w:type="gramEnd"/>
            <w:r w:rsidRPr="0013712D">
              <w:rPr>
                <w:sz w:val="20"/>
              </w:rPr>
              <w:t xml:space="preserve"> </w:t>
            </w:r>
            <w:r w:rsidR="00CE07EF">
              <w:rPr>
                <w:sz w:val="20"/>
                <w:lang w:val="en-US"/>
              </w:rPr>
              <w:t>–</w:t>
            </w:r>
            <w:r w:rsidRPr="0013712D">
              <w:rPr>
                <w:sz w:val="20"/>
              </w:rPr>
              <w:t>100</w:t>
            </w:r>
            <w:r>
              <w:rPr>
                <w:sz w:val="20"/>
                <w:lang w:val="en-US"/>
              </w:rPr>
              <w:t xml:space="preserve"> </w:t>
            </w:r>
            <w:r w:rsidRPr="0013712D">
              <w:rPr>
                <w:sz w:val="20"/>
              </w:rPr>
              <w:t>°C</w:t>
            </w:r>
          </w:p>
        </w:tc>
        <w:tc>
          <w:tcPr>
            <w:tcW w:w="1390" w:type="dxa"/>
            <w:vAlign w:val="top"/>
          </w:tcPr>
          <w:p w:rsidR="00DE1881" w:rsidRPr="0013712D"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296"/>
        <w:gridCol w:w="5888"/>
        <w:gridCol w:w="1320"/>
      </w:tblGrid>
      <w:tr w:rsidR="00DE1881" w:rsidRPr="0086670E"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86670E">
              <w:rPr>
                <w:sz w:val="20"/>
              </w:rPr>
              <w:lastRenderedPageBreak/>
              <w:br w:type="page"/>
            </w:r>
            <w:r w:rsidRPr="0086670E">
              <w:t>Химические продукты − знания по физике и химии</w:t>
            </w:r>
          </w:p>
          <w:p w:rsidR="00DE1881" w:rsidRPr="0086670E" w:rsidRDefault="00DE1881" w:rsidP="001D5DBD">
            <w:pPr>
              <w:pStyle w:val="H23GR"/>
              <w:rPr>
                <w:sz w:val="20"/>
              </w:rPr>
            </w:pPr>
            <w:r w:rsidRPr="0086670E">
              <w:rPr>
                <w:sz w:val="20"/>
              </w:rPr>
              <w:t>Целевая тема 8: Полимеризация</w:t>
            </w:r>
          </w:p>
        </w:tc>
      </w:tr>
      <w:tr w:rsidR="00DE1881" w:rsidRPr="00FC083D" w:rsidTr="001D5DBD">
        <w:trPr>
          <w:tblHeader/>
        </w:trPr>
        <w:tc>
          <w:tcPr>
            <w:cnfStyle w:val="001000000000" w:firstRow="0" w:lastRow="0" w:firstColumn="1" w:lastColumn="0" w:oddVBand="0" w:evenVBand="0" w:oddHBand="0" w:evenHBand="0" w:firstRowFirstColumn="0" w:firstRowLastColumn="0" w:lastRowFirstColumn="0" w:lastRowLastColumn="0"/>
            <w:tcW w:w="1296" w:type="dxa"/>
            <w:tcBorders>
              <w:top w:val="single" w:sz="12" w:space="0" w:color="auto"/>
              <w:bottom w:val="single" w:sz="12" w:space="0" w:color="auto"/>
            </w:tcBorders>
            <w:shd w:val="clear" w:color="auto" w:fill="auto"/>
          </w:tcPr>
          <w:p w:rsidR="00DE1881" w:rsidRPr="00FC083D" w:rsidRDefault="00DE1881" w:rsidP="001D5DBD">
            <w:pPr>
              <w:spacing w:before="80" w:after="80" w:line="200" w:lineRule="exact"/>
              <w:rPr>
                <w:i/>
                <w:sz w:val="16"/>
              </w:rPr>
            </w:pPr>
            <w:r w:rsidRPr="00FC083D">
              <w:rPr>
                <w:i/>
                <w:sz w:val="16"/>
              </w:rPr>
              <w:t>Номер</w:t>
            </w:r>
          </w:p>
        </w:tc>
        <w:tc>
          <w:tcPr>
            <w:tcW w:w="5888" w:type="dxa"/>
            <w:tcBorders>
              <w:top w:val="single" w:sz="12" w:space="0" w:color="auto"/>
              <w:bottom w:val="single" w:sz="12" w:space="0" w:color="auto"/>
            </w:tcBorders>
            <w:shd w:val="clear" w:color="auto" w:fill="auto"/>
          </w:tcPr>
          <w:p w:rsidR="00DE1881" w:rsidRPr="00FC083D"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FC083D">
              <w:rPr>
                <w:i/>
                <w:sz w:val="16"/>
              </w:rPr>
              <w:t>Источник</w:t>
            </w:r>
          </w:p>
        </w:tc>
        <w:tc>
          <w:tcPr>
            <w:tcW w:w="1320" w:type="dxa"/>
            <w:tcBorders>
              <w:top w:val="single" w:sz="12" w:space="0" w:color="auto"/>
              <w:bottom w:val="single" w:sz="12" w:space="0" w:color="auto"/>
            </w:tcBorders>
            <w:shd w:val="clear" w:color="auto" w:fill="auto"/>
          </w:tcPr>
          <w:p w:rsidR="00DE1881" w:rsidRPr="00FC083D"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FC083D">
              <w:rPr>
                <w:i/>
                <w:sz w:val="16"/>
              </w:rPr>
              <w:t>Правильный</w:t>
            </w:r>
            <w:r w:rsidRPr="00FC083D">
              <w:rPr>
                <w:i/>
                <w:sz w:val="16"/>
              </w:rPr>
              <w:br/>
              <w:t>ответ</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12" w:space="0" w:color="auto"/>
              <w:bottom w:val="single" w:sz="4" w:space="0" w:color="auto"/>
            </w:tcBorders>
            <w:vAlign w:val="top"/>
          </w:tcPr>
          <w:p w:rsidR="00DE1881" w:rsidRPr="0086670E" w:rsidRDefault="00DE1881" w:rsidP="001D5DBD">
            <w:pPr>
              <w:rPr>
                <w:sz w:val="20"/>
              </w:rPr>
            </w:pPr>
            <w:r w:rsidRPr="0086670E">
              <w:rPr>
                <w:sz w:val="20"/>
              </w:rPr>
              <w:t>331 08.0-01</w:t>
            </w:r>
          </w:p>
        </w:tc>
        <w:tc>
          <w:tcPr>
            <w:tcW w:w="5888" w:type="dxa"/>
            <w:tcBorders>
              <w:top w:val="single" w:sz="12"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12"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 ингибитор?</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Вещество, которое ускоряет реакцию</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Вещество, которое препятствует полимеризации</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 xml:space="preserve">Вещество, которое поражает нервную </w:t>
            </w:r>
            <w:r>
              <w:rPr>
                <w:sz w:val="20"/>
              </w:rPr>
              <w:t>систему</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Вещество, которое препятствует созданию электростатическо</w:t>
            </w:r>
            <w:r>
              <w:rPr>
                <w:sz w:val="20"/>
              </w:rPr>
              <w:t>го заряда</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08.0-02</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Какое вещество препятствует полимеризации?</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Ингибитор</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Конденсатор</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Катализатор</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Индикатор</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08.0-03</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Какое из нижеприведенных утверждений правильное?</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Ингибитор должен хорошо перемешиваться с данным</w:t>
            </w:r>
            <w:r w:rsidR="00B624DC">
              <w:rPr>
                <w:sz w:val="20"/>
                <w:lang w:val="en-US"/>
              </w:rPr>
              <w:t xml:space="preserve"> </w:t>
            </w:r>
            <w:r w:rsidRPr="0086670E">
              <w:rPr>
                <w:sz w:val="20"/>
              </w:rPr>
              <w:t>продуктом</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Ингибитор может вступать в реакцию с данным продуктом</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Ингибитор может легко испаряться из продукта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Ингибитор должен иметь низкую температуру вспышки</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08.0-04</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 полимеризация?</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Процесс, в результате которого одна или несколько реакций</w:t>
            </w:r>
            <w:r>
              <w:rPr>
                <w:sz w:val="20"/>
              </w:rPr>
              <w:t xml:space="preserve"> </w:t>
            </w:r>
            <w:r w:rsidRPr="0086670E">
              <w:rPr>
                <w:sz w:val="20"/>
              </w:rPr>
              <w:t>приводят к образованию очень большой молекулы</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Процесс сгорания, в ходе которого высвобождается большое</w:t>
            </w:r>
            <w:r>
              <w:rPr>
                <w:sz w:val="20"/>
              </w:rPr>
              <w:t xml:space="preserve"> </w:t>
            </w:r>
            <w:r w:rsidRPr="0086670E">
              <w:rPr>
                <w:sz w:val="20"/>
              </w:rPr>
              <w:t>количество тепла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Процесс, в результате которого происходит процесс разрушения соединения под воздействием тепла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Процесс, в результате которого происходит процесс разрушения соединения под воздействием электрического тока</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pageBreakBefore/>
              <w:rPr>
                <w:sz w:val="20"/>
              </w:rPr>
            </w:pPr>
            <w:r w:rsidRPr="0086670E">
              <w:rPr>
                <w:sz w:val="20"/>
              </w:rPr>
              <w:lastRenderedPageBreak/>
              <w:t>331 08.0-05</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 xml:space="preserve">Грузовой танк содержит продукт, который может легко подвергаться полимеризации. Для предотвращения полимеризации добавляется ингибитор. Во время перевозки небольшое количество продукта испаряется и оседает впоследствии в виде конденсата на поверхности грузового танка. </w:t>
            </w:r>
          </w:p>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может произойти с этим конденсатом?</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 xml:space="preserve">Конденсат не может </w:t>
            </w:r>
            <w:proofErr w:type="spellStart"/>
            <w:r w:rsidRPr="0086670E">
              <w:rPr>
                <w:sz w:val="20"/>
              </w:rPr>
              <w:t>полимеризоваться</w:t>
            </w:r>
            <w:proofErr w:type="spellEnd"/>
            <w:r w:rsidRPr="0086670E">
              <w:rPr>
                <w:sz w:val="20"/>
              </w:rPr>
              <w:t>, поскольку он содержит ингибитор</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r>
            <w:proofErr w:type="gramStart"/>
            <w:r w:rsidRPr="0086670E">
              <w:rPr>
                <w:sz w:val="20"/>
              </w:rPr>
              <w:t>Этот</w:t>
            </w:r>
            <w:proofErr w:type="gramEnd"/>
            <w:r w:rsidRPr="0086670E">
              <w:rPr>
                <w:sz w:val="20"/>
              </w:rPr>
              <w:t xml:space="preserve"> конденсат не может </w:t>
            </w:r>
            <w:proofErr w:type="spellStart"/>
            <w:r w:rsidRPr="0086670E">
              <w:rPr>
                <w:sz w:val="20"/>
              </w:rPr>
              <w:t>полимеризоваться</w:t>
            </w:r>
            <w:proofErr w:type="spellEnd"/>
            <w:r w:rsidRPr="0086670E">
              <w:rPr>
                <w:sz w:val="20"/>
              </w:rPr>
              <w:t>, поскольку он сначала испаряется</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r>
            <w:proofErr w:type="gramStart"/>
            <w:r w:rsidRPr="0086670E">
              <w:rPr>
                <w:sz w:val="20"/>
              </w:rPr>
              <w:t>Этот</w:t>
            </w:r>
            <w:proofErr w:type="gramEnd"/>
            <w:r w:rsidRPr="0086670E">
              <w:rPr>
                <w:sz w:val="20"/>
              </w:rPr>
              <w:t xml:space="preserve"> конденсат может </w:t>
            </w:r>
            <w:proofErr w:type="spellStart"/>
            <w:r w:rsidRPr="0086670E">
              <w:rPr>
                <w:sz w:val="20"/>
              </w:rPr>
              <w:t>полимеризоваться</w:t>
            </w:r>
            <w:proofErr w:type="spellEnd"/>
            <w:r w:rsidRPr="0086670E">
              <w:rPr>
                <w:sz w:val="20"/>
              </w:rPr>
              <w:t>, поскольку он не содержит ингибитора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r>
            <w:proofErr w:type="gramStart"/>
            <w:r w:rsidRPr="0086670E">
              <w:rPr>
                <w:sz w:val="20"/>
              </w:rPr>
              <w:t>Этот</w:t>
            </w:r>
            <w:proofErr w:type="gramEnd"/>
            <w:r w:rsidRPr="0086670E">
              <w:rPr>
                <w:sz w:val="20"/>
              </w:rPr>
              <w:t xml:space="preserve"> конденсат может </w:t>
            </w:r>
            <w:proofErr w:type="spellStart"/>
            <w:r w:rsidRPr="0086670E">
              <w:rPr>
                <w:sz w:val="20"/>
              </w:rPr>
              <w:t>полимеризоваться</w:t>
            </w:r>
            <w:proofErr w:type="spellEnd"/>
            <w:r w:rsidRPr="0086670E">
              <w:rPr>
                <w:sz w:val="20"/>
              </w:rPr>
              <w:t>, хотя он все еще содержит ингибитор</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08.0-06</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 xml:space="preserve">Во время перевозки груза стирола необходимо принимать меры с целью убедиться в том, что этот груз достаточно стабилизирован. </w:t>
            </w:r>
          </w:p>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Какие данные не должны указываться в транспортном документе?</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Название и количество добавленного стабилизатора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Давление, которое поддерживается над поверхностью стабилизированной жидкости</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Дата добавления стабилизатора и продолжительность эффективности в обычных условиях</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Предельные температуры, которые воздействуют на</w:t>
            </w:r>
            <w:r w:rsidR="00B624DC">
              <w:rPr>
                <w:sz w:val="20"/>
                <w:lang w:val="en-US"/>
              </w:rPr>
              <w:t xml:space="preserve"> </w:t>
            </w:r>
            <w:r w:rsidRPr="0086670E">
              <w:rPr>
                <w:sz w:val="20"/>
              </w:rPr>
              <w:t>стабилизатор</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08.0-07</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 xml:space="preserve">Что означает приставка </w:t>
            </w:r>
            <w:r>
              <w:rPr>
                <w:sz w:val="20"/>
              </w:rPr>
              <w:t>«поли» в слове «полимеризация»</w:t>
            </w:r>
            <w:r w:rsidRPr="0086670E">
              <w:rPr>
                <w:sz w:val="20"/>
              </w:rPr>
              <w:t>?</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Большой</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Длинный</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Атом</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r>
            <w:proofErr w:type="gramStart"/>
            <w:r w:rsidRPr="0086670E">
              <w:rPr>
                <w:sz w:val="20"/>
              </w:rPr>
              <w:t>Много</w:t>
            </w:r>
            <w:proofErr w:type="gramEnd"/>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pageBreakBefore/>
              <w:rPr>
                <w:sz w:val="20"/>
              </w:rPr>
            </w:pPr>
            <w:r w:rsidRPr="0086670E">
              <w:rPr>
                <w:sz w:val="20"/>
              </w:rPr>
              <w:lastRenderedPageBreak/>
              <w:t>331 08.0-08</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характеризует полимеризацию?</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Повышение температуры</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Снижение температуры</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Изменение цвета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Изменение массы</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08.0-09</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 ингибитор?</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Вид клея</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Средство для очистки</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Стабилизатор</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Продукт, снижающий температуру замерзания</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08.0-10</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Вещество представляет собой жидкость при 20</w:t>
            </w:r>
            <w:r>
              <w:rPr>
                <w:sz w:val="20"/>
              </w:rPr>
              <w:t xml:space="preserve"> </w:t>
            </w:r>
            <w:r w:rsidRPr="0086670E">
              <w:rPr>
                <w:sz w:val="20"/>
              </w:rPr>
              <w:t>°C и легко разлагается при температурах, превышающих 35</w:t>
            </w:r>
            <w:r>
              <w:rPr>
                <w:sz w:val="20"/>
              </w:rPr>
              <w:t xml:space="preserve"> </w:t>
            </w:r>
            <w:r w:rsidRPr="0086670E">
              <w:rPr>
                <w:sz w:val="20"/>
              </w:rPr>
              <w:t xml:space="preserve">°C. </w:t>
            </w:r>
          </w:p>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w:t>
            </w:r>
            <w:r>
              <w:rPr>
                <w:sz w:val="20"/>
              </w:rPr>
              <w:t xml:space="preserve"> </w:t>
            </w:r>
            <w:r w:rsidRPr="0086670E">
              <w:rPr>
                <w:sz w:val="20"/>
              </w:rPr>
              <w:t>это вещество?</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t>Устойчивый газ</w:t>
            </w:r>
            <w:r w:rsidRPr="0086670E">
              <w:rPr>
                <w:sz w:val="20"/>
              </w:rPr>
              <w:t xml:space="preserve"> </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Неустойчивый газ</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Устойчивую жидкость</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Неустойчивую жидкость</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08.0-11</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С</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 позитивный катализатор?</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Вещество, которое препятствует полимеризации</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Вещество, которое препятствует образованию электростатического заряда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Вещество, которое ускоряет реакцию</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Вещество, которое препятствует выделению тепла</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08.0-12</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Что представляет собой негативный катализатор?</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Вещество, которое содействует полимеризации</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Вещество, которое замедляет химическую реакцию</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Вещество, которое препятствует образованию электростатического заряда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Вещество, которое препятствует испарению жидкости</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pageBreakBefore/>
              <w:rPr>
                <w:sz w:val="20"/>
              </w:rPr>
            </w:pPr>
            <w:r w:rsidRPr="0086670E">
              <w:rPr>
                <w:sz w:val="20"/>
              </w:rPr>
              <w:lastRenderedPageBreak/>
              <w:t>331 08.0-13</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В</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В чем заключается различие между химически устойчивым</w:t>
            </w:r>
            <w:r w:rsidR="00B624DC">
              <w:rPr>
                <w:sz w:val="20"/>
                <w:lang w:val="en-US"/>
              </w:rPr>
              <w:t xml:space="preserve"> </w:t>
            </w:r>
            <w:r w:rsidRPr="0086670E">
              <w:rPr>
                <w:sz w:val="20"/>
              </w:rPr>
              <w:t>веществом и химически неустойчивым веществом?</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r>
            <w:proofErr w:type="gramStart"/>
            <w:r w:rsidRPr="0086670E">
              <w:rPr>
                <w:sz w:val="20"/>
              </w:rPr>
              <w:t>Химически</w:t>
            </w:r>
            <w:proofErr w:type="gramEnd"/>
            <w:r w:rsidRPr="0086670E">
              <w:rPr>
                <w:sz w:val="20"/>
              </w:rPr>
              <w:t xml:space="preserve"> устойчивое вещество разлагается легче, чем </w:t>
            </w:r>
            <w:r>
              <w:rPr>
                <w:sz w:val="20"/>
              </w:rPr>
              <w:t>химически неустойчивое вещество</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r>
            <w:proofErr w:type="gramStart"/>
            <w:r w:rsidRPr="0086670E">
              <w:rPr>
                <w:sz w:val="20"/>
              </w:rPr>
              <w:t>Химически</w:t>
            </w:r>
            <w:proofErr w:type="gramEnd"/>
            <w:r w:rsidRPr="0086670E">
              <w:rPr>
                <w:sz w:val="20"/>
              </w:rPr>
              <w:t xml:space="preserve"> неустойчивое вещество разлагается легко, а химически устойчиво</w:t>
            </w:r>
            <w:r>
              <w:rPr>
                <w:sz w:val="20"/>
              </w:rPr>
              <w:t>е вещество не разлагается легко</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r>
            <w:proofErr w:type="gramStart"/>
            <w:r w:rsidRPr="0086670E">
              <w:rPr>
                <w:sz w:val="20"/>
              </w:rPr>
              <w:t>Химически</w:t>
            </w:r>
            <w:proofErr w:type="gramEnd"/>
            <w:r w:rsidRPr="0086670E">
              <w:rPr>
                <w:sz w:val="20"/>
              </w:rPr>
              <w:t xml:space="preserve"> неустойчивое вещество испаряется легче, че</w:t>
            </w:r>
            <w:r>
              <w:rPr>
                <w:sz w:val="20"/>
              </w:rPr>
              <w:t>м химически устойчивое вещество</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r>
            <w:proofErr w:type="gramStart"/>
            <w:r w:rsidRPr="0086670E">
              <w:rPr>
                <w:sz w:val="20"/>
              </w:rPr>
              <w:t>Химически</w:t>
            </w:r>
            <w:proofErr w:type="gramEnd"/>
            <w:r w:rsidRPr="0086670E">
              <w:rPr>
                <w:sz w:val="20"/>
              </w:rPr>
              <w:t xml:space="preserve"> неустойчивое вещество обладает повышенной</w:t>
            </w:r>
            <w:r>
              <w:rPr>
                <w:sz w:val="20"/>
              </w:rPr>
              <w:t xml:space="preserve"> </w:t>
            </w:r>
            <w:r w:rsidRPr="0086670E">
              <w:rPr>
                <w:sz w:val="20"/>
              </w:rPr>
              <w:t>температурой плавления по сравнению с химически устойчивым веществом</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08.0-14</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Как называется процесс, при котором мономеры соединяются между собой в результате химической реакции?</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Испарение</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Полимеризация</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Разложение</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Конденсация</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08.0-15</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Знания по химическим продуктам</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В</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Какой продукт должен перевозиться в стабилизированном состоянии?</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t>№ ООН 1114 БЕНЗОЛ</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t xml:space="preserve">№ ООН 1301 ВИНИЛ </w:t>
            </w:r>
            <w:proofErr w:type="gramStart"/>
            <w:r w:rsidRPr="0086670E">
              <w:rPr>
                <w:sz w:val="20"/>
              </w:rPr>
              <w:t>АЦЕТАТ</w:t>
            </w:r>
            <w:proofErr w:type="gramEnd"/>
            <w:r w:rsidRPr="0086670E">
              <w:rPr>
                <w:sz w:val="20"/>
              </w:rPr>
              <w:t xml:space="preserve"> СТАБИЛИЗИРОВАННЫЙ</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t>№ ООН 1863 ТОПЛИВО АВИАЦИОННОЕ ДЛЯ ТУРБИННЫХ ДВИГАТЕЛЕЙ, СОДЕРЖАЩЕЕ БОЛЕЕ</w:t>
            </w:r>
            <w:r>
              <w:rPr>
                <w:sz w:val="20"/>
              </w:rPr>
              <w:t xml:space="preserve"> </w:t>
            </w:r>
            <w:r w:rsidRPr="0086670E">
              <w:rPr>
                <w:sz w:val="20"/>
              </w:rPr>
              <w:t>10% БЕНЗОЛА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t xml:space="preserve">№ ООН 2312 </w:t>
            </w:r>
            <w:proofErr w:type="gramStart"/>
            <w:r w:rsidRPr="0086670E">
              <w:rPr>
                <w:sz w:val="20"/>
              </w:rPr>
              <w:t>ФЕНОЛ</w:t>
            </w:r>
            <w:proofErr w:type="gramEnd"/>
            <w:r w:rsidRPr="0086670E">
              <w:rPr>
                <w:sz w:val="20"/>
              </w:rPr>
              <w:t xml:space="preserve"> РАСПЛАВЛЕННЫЙ</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1D5DBD">
            <w:pPr>
              <w:rPr>
                <w:sz w:val="20"/>
              </w:rPr>
            </w:pPr>
            <w:r w:rsidRPr="0086670E">
              <w:rPr>
                <w:sz w:val="20"/>
              </w:rPr>
              <w:t>331 08.0-16</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С</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Для чего добавляют в некоторые продукты стабилизатор (ингибитор)?</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r>
            <w:proofErr w:type="gramStart"/>
            <w:r w:rsidRPr="0086670E">
              <w:rPr>
                <w:sz w:val="20"/>
              </w:rPr>
              <w:t>Для</w:t>
            </w:r>
            <w:proofErr w:type="gramEnd"/>
            <w:r w:rsidRPr="0086670E">
              <w:rPr>
                <w:sz w:val="20"/>
              </w:rPr>
              <w:t xml:space="preserve"> того чтобы предотвратить их взрыв</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r>
            <w:proofErr w:type="gramStart"/>
            <w:r w:rsidRPr="0086670E">
              <w:rPr>
                <w:sz w:val="20"/>
              </w:rPr>
              <w:t>Для</w:t>
            </w:r>
            <w:proofErr w:type="gramEnd"/>
            <w:r w:rsidRPr="0086670E">
              <w:rPr>
                <w:sz w:val="20"/>
              </w:rPr>
              <w:t xml:space="preserve"> того чтобы предотвратить их испарение</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r>
            <w:proofErr w:type="gramStart"/>
            <w:r w:rsidRPr="0086670E">
              <w:rPr>
                <w:sz w:val="20"/>
              </w:rPr>
              <w:t>Для</w:t>
            </w:r>
            <w:proofErr w:type="gramEnd"/>
            <w:r w:rsidRPr="0086670E">
              <w:rPr>
                <w:sz w:val="20"/>
              </w:rPr>
              <w:t xml:space="preserve"> того чтобы предотвратить их полимеризацию</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bottom w:val="single" w:sz="4" w:space="0" w:color="auto"/>
            </w:tcBorders>
            <w:vAlign w:val="top"/>
          </w:tcPr>
          <w:p w:rsidR="00DE1881" w:rsidRPr="0086670E" w:rsidRDefault="00DE1881" w:rsidP="001D5DBD">
            <w:pPr>
              <w:rPr>
                <w:sz w:val="20"/>
              </w:rPr>
            </w:pPr>
          </w:p>
        </w:tc>
        <w:tc>
          <w:tcPr>
            <w:tcW w:w="5888" w:type="dxa"/>
            <w:tcBorders>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r>
            <w:proofErr w:type="gramStart"/>
            <w:r w:rsidRPr="0086670E">
              <w:rPr>
                <w:sz w:val="20"/>
              </w:rPr>
              <w:t>Для</w:t>
            </w:r>
            <w:proofErr w:type="gramEnd"/>
            <w:r w:rsidRPr="0086670E">
              <w:rPr>
                <w:sz w:val="20"/>
              </w:rPr>
              <w:t xml:space="preserve"> того чтобы предотвратить их замерзание</w:t>
            </w:r>
          </w:p>
        </w:tc>
        <w:tc>
          <w:tcPr>
            <w:tcW w:w="1320" w:type="dxa"/>
            <w:tcBorders>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bottom w:val="single" w:sz="4" w:space="0" w:color="auto"/>
            </w:tcBorders>
            <w:vAlign w:val="top"/>
          </w:tcPr>
          <w:p w:rsidR="00DE1881" w:rsidRPr="0086670E" w:rsidRDefault="00DE1881" w:rsidP="00B624DC">
            <w:pPr>
              <w:rPr>
                <w:sz w:val="20"/>
              </w:rPr>
            </w:pPr>
            <w:r w:rsidRPr="0086670E">
              <w:rPr>
                <w:sz w:val="20"/>
              </w:rPr>
              <w:t>331 08.0-17</w:t>
            </w:r>
          </w:p>
        </w:tc>
        <w:tc>
          <w:tcPr>
            <w:tcW w:w="5888" w:type="dxa"/>
            <w:tcBorders>
              <w:top w:val="single" w:sz="4" w:space="0" w:color="auto"/>
              <w:bottom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Базовые знания по химии</w:t>
            </w:r>
          </w:p>
        </w:tc>
        <w:tc>
          <w:tcPr>
            <w:tcW w:w="1320" w:type="dxa"/>
            <w:tcBorders>
              <w:top w:val="single" w:sz="4" w:space="0" w:color="auto"/>
              <w:bottom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86670E">
              <w:rPr>
                <w:sz w:val="20"/>
              </w:rPr>
              <w:t>С</w:t>
            </w: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tcBorders>
              <w:top w:val="single" w:sz="4" w:space="0" w:color="auto"/>
            </w:tcBorders>
            <w:vAlign w:val="top"/>
          </w:tcPr>
          <w:p w:rsidR="00DE1881" w:rsidRPr="0086670E" w:rsidRDefault="00DE1881" w:rsidP="001D5DBD">
            <w:pPr>
              <w:rPr>
                <w:sz w:val="20"/>
              </w:rPr>
            </w:pPr>
          </w:p>
        </w:tc>
        <w:tc>
          <w:tcPr>
            <w:tcW w:w="5888" w:type="dxa"/>
            <w:tcBorders>
              <w:top w:val="single" w:sz="4" w:space="0" w:color="auto"/>
            </w:tcBorders>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За счет чего зачастую инициируется полимеризация?</w:t>
            </w:r>
          </w:p>
        </w:tc>
        <w:tc>
          <w:tcPr>
            <w:tcW w:w="1320" w:type="dxa"/>
            <w:tcBorders>
              <w:top w:val="single" w:sz="4" w:space="0" w:color="auto"/>
            </w:tcBorders>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A</w:t>
            </w:r>
            <w:r w:rsidRPr="0086670E">
              <w:rPr>
                <w:sz w:val="20"/>
              </w:rPr>
              <w:tab/>
            </w:r>
            <w:proofErr w:type="gramStart"/>
            <w:r w:rsidRPr="0086670E">
              <w:rPr>
                <w:sz w:val="20"/>
              </w:rPr>
              <w:t>За</w:t>
            </w:r>
            <w:proofErr w:type="gramEnd"/>
            <w:r w:rsidRPr="0086670E">
              <w:rPr>
                <w:sz w:val="20"/>
              </w:rPr>
              <w:t xml:space="preserve"> счет ингибитора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B</w:t>
            </w:r>
            <w:r w:rsidRPr="0086670E">
              <w:rPr>
                <w:sz w:val="20"/>
              </w:rPr>
              <w:tab/>
            </w:r>
            <w:proofErr w:type="gramStart"/>
            <w:r w:rsidRPr="0086670E">
              <w:rPr>
                <w:sz w:val="20"/>
              </w:rPr>
              <w:t>За</w:t>
            </w:r>
            <w:proofErr w:type="gramEnd"/>
            <w:r w:rsidRPr="0086670E">
              <w:rPr>
                <w:sz w:val="20"/>
              </w:rPr>
              <w:t xml:space="preserve"> счет избыточного азота</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C</w:t>
            </w:r>
            <w:r w:rsidRPr="0086670E">
              <w:rPr>
                <w:sz w:val="20"/>
              </w:rPr>
              <w:tab/>
            </w:r>
            <w:proofErr w:type="gramStart"/>
            <w:r w:rsidRPr="0086670E">
              <w:rPr>
                <w:sz w:val="20"/>
              </w:rPr>
              <w:t>За</w:t>
            </w:r>
            <w:proofErr w:type="gramEnd"/>
            <w:r w:rsidRPr="0086670E">
              <w:rPr>
                <w:sz w:val="20"/>
              </w:rPr>
              <w:t xml:space="preserve"> счет повышения температуры</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86670E" w:rsidTr="001D5DBD">
        <w:tc>
          <w:tcPr>
            <w:cnfStyle w:val="001000000000" w:firstRow="0" w:lastRow="0" w:firstColumn="1" w:lastColumn="0" w:oddVBand="0" w:evenVBand="0" w:oddHBand="0" w:evenHBand="0" w:firstRowFirstColumn="0" w:firstRowLastColumn="0" w:lastRowFirstColumn="0" w:lastRowLastColumn="0"/>
            <w:tcW w:w="1296" w:type="dxa"/>
            <w:vAlign w:val="top"/>
          </w:tcPr>
          <w:p w:rsidR="00DE1881" w:rsidRPr="0086670E" w:rsidRDefault="00DE1881" w:rsidP="001D5DBD">
            <w:pPr>
              <w:rPr>
                <w:sz w:val="20"/>
              </w:rPr>
            </w:pPr>
          </w:p>
        </w:tc>
        <w:tc>
          <w:tcPr>
            <w:tcW w:w="5888" w:type="dxa"/>
            <w:vAlign w:val="top"/>
          </w:tcPr>
          <w:p w:rsidR="00DE1881" w:rsidRPr="0086670E"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86670E">
              <w:rPr>
                <w:sz w:val="20"/>
              </w:rPr>
              <w:t>D</w:t>
            </w:r>
            <w:r w:rsidRPr="0086670E">
              <w:rPr>
                <w:sz w:val="20"/>
              </w:rPr>
              <w:tab/>
            </w:r>
            <w:proofErr w:type="gramStart"/>
            <w:r w:rsidRPr="0086670E">
              <w:rPr>
                <w:sz w:val="20"/>
              </w:rPr>
              <w:t>За</w:t>
            </w:r>
            <w:proofErr w:type="gramEnd"/>
            <w:r w:rsidRPr="0086670E">
              <w:rPr>
                <w:sz w:val="20"/>
              </w:rPr>
              <w:t xml:space="preserve"> счет снижения температуры</w:t>
            </w:r>
          </w:p>
        </w:tc>
        <w:tc>
          <w:tcPr>
            <w:tcW w:w="1320" w:type="dxa"/>
            <w:vAlign w:val="top"/>
          </w:tcPr>
          <w:p w:rsidR="00DE1881" w:rsidRPr="0086670E"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13"/>
        <w:gridCol w:w="5867"/>
        <w:gridCol w:w="1324"/>
      </w:tblGrid>
      <w:tr w:rsidR="00DE1881" w:rsidRPr="00203183"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bottom w:val="single" w:sz="12" w:space="0" w:color="auto"/>
            </w:tcBorders>
            <w:vAlign w:val="top"/>
          </w:tcPr>
          <w:p w:rsidR="00DE1881" w:rsidRDefault="00DE1881" w:rsidP="001D5DBD">
            <w:pPr>
              <w:pStyle w:val="HChGR"/>
              <w:spacing w:before="0"/>
            </w:pPr>
            <w:r w:rsidRPr="00203183">
              <w:rPr>
                <w:sz w:val="20"/>
              </w:rPr>
              <w:lastRenderedPageBreak/>
              <w:br w:type="page"/>
            </w:r>
            <w:r w:rsidRPr="00203183">
              <w:t>Химические продукты − знания по физике и химии</w:t>
            </w:r>
          </w:p>
          <w:p w:rsidR="00DE1881" w:rsidRPr="00203183" w:rsidRDefault="00DE1881" w:rsidP="001D5DBD">
            <w:pPr>
              <w:pStyle w:val="H23GR"/>
              <w:rPr>
                <w:sz w:val="20"/>
              </w:rPr>
            </w:pPr>
            <w:r w:rsidRPr="00203183">
              <w:rPr>
                <w:sz w:val="20"/>
              </w:rPr>
              <w:t>Целевая тема 9: Кислоты и основания</w:t>
            </w:r>
          </w:p>
        </w:tc>
      </w:tr>
      <w:tr w:rsidR="00DE1881" w:rsidRPr="00556C9C" w:rsidTr="001D5DBD">
        <w:trPr>
          <w:tblHeader/>
        </w:trPr>
        <w:tc>
          <w:tcPr>
            <w:cnfStyle w:val="001000000000" w:firstRow="0" w:lastRow="0" w:firstColumn="1" w:lastColumn="0" w:oddVBand="0" w:evenVBand="0" w:oddHBand="0" w:evenHBand="0" w:firstRowFirstColumn="0" w:firstRowLastColumn="0" w:lastRowFirstColumn="0" w:lastRowLastColumn="0"/>
            <w:tcW w:w="1313" w:type="dxa"/>
            <w:tcBorders>
              <w:top w:val="single" w:sz="12" w:space="0" w:color="auto"/>
              <w:bottom w:val="single" w:sz="12" w:space="0" w:color="auto"/>
            </w:tcBorders>
            <w:shd w:val="clear" w:color="auto" w:fill="auto"/>
          </w:tcPr>
          <w:p w:rsidR="00DE1881" w:rsidRPr="00556C9C" w:rsidRDefault="00DE1881" w:rsidP="001D5DBD">
            <w:pPr>
              <w:spacing w:before="80" w:after="80" w:line="200" w:lineRule="exact"/>
              <w:rPr>
                <w:i/>
                <w:sz w:val="16"/>
              </w:rPr>
            </w:pPr>
            <w:r w:rsidRPr="00556C9C">
              <w:rPr>
                <w:i/>
                <w:sz w:val="16"/>
              </w:rPr>
              <w:t>Номер</w:t>
            </w:r>
          </w:p>
        </w:tc>
        <w:tc>
          <w:tcPr>
            <w:tcW w:w="5867" w:type="dxa"/>
            <w:tcBorders>
              <w:top w:val="single" w:sz="12" w:space="0" w:color="auto"/>
              <w:bottom w:val="single" w:sz="12" w:space="0" w:color="auto"/>
            </w:tcBorders>
            <w:shd w:val="clear" w:color="auto" w:fill="auto"/>
          </w:tcPr>
          <w:p w:rsidR="00DE1881" w:rsidRPr="00556C9C"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556C9C">
              <w:rPr>
                <w:i/>
                <w:sz w:val="16"/>
              </w:rPr>
              <w:t>Источник</w:t>
            </w:r>
          </w:p>
        </w:tc>
        <w:tc>
          <w:tcPr>
            <w:tcW w:w="1324" w:type="dxa"/>
            <w:tcBorders>
              <w:top w:val="single" w:sz="12" w:space="0" w:color="auto"/>
              <w:bottom w:val="single" w:sz="12" w:space="0" w:color="auto"/>
            </w:tcBorders>
            <w:shd w:val="clear" w:color="auto" w:fill="auto"/>
          </w:tcPr>
          <w:p w:rsidR="00DE1881" w:rsidRPr="00556C9C"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56C9C">
              <w:rPr>
                <w:i/>
                <w:sz w:val="16"/>
              </w:rPr>
              <w:t>Правильный</w:t>
            </w:r>
            <w:r w:rsidRPr="00556C9C">
              <w:rPr>
                <w:i/>
                <w:sz w:val="16"/>
              </w:rPr>
              <w:br/>
              <w:t>ответ</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12" w:space="0" w:color="auto"/>
              <w:bottom w:val="single" w:sz="4" w:space="0" w:color="auto"/>
            </w:tcBorders>
            <w:vAlign w:val="top"/>
          </w:tcPr>
          <w:p w:rsidR="00DE1881" w:rsidRPr="00203183" w:rsidRDefault="00DE1881" w:rsidP="001D5DBD">
            <w:pPr>
              <w:rPr>
                <w:sz w:val="20"/>
              </w:rPr>
            </w:pPr>
            <w:r w:rsidRPr="00203183">
              <w:rPr>
                <w:sz w:val="20"/>
              </w:rPr>
              <w:t>331 09.0-01</w:t>
            </w:r>
          </w:p>
        </w:tc>
        <w:tc>
          <w:tcPr>
            <w:tcW w:w="5867" w:type="dxa"/>
            <w:tcBorders>
              <w:top w:val="single" w:sz="12"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12"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 называются растворы, у которых значение рН превышает 7?</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 xml:space="preserve">Основания </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r>
            <w:proofErr w:type="gramStart"/>
            <w:r w:rsidRPr="00203183">
              <w:rPr>
                <w:sz w:val="20"/>
              </w:rPr>
              <w:t>Мыло</w:t>
            </w:r>
            <w:proofErr w:type="gramEnd"/>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Взвеси</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09.0-02</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С</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Примером чего служит № ООН 1824 НАТРИЯ ГИДРОКСИДА РАСТВОР?</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Сильной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Слабой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Сильного основания</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Слабого основания</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09.0-03</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Примером чего служит № ООН 1830 КИСЛОТА СЕРНАЯ</w:t>
            </w:r>
            <w:r>
              <w:rPr>
                <w:sz w:val="20"/>
              </w:rPr>
              <w:t>, содержащая более 51% кислоты</w:t>
            </w:r>
            <w:r w:rsidRPr="00203183">
              <w:rPr>
                <w:sz w:val="20"/>
              </w:rPr>
              <w:t>?</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Сильной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Слабой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Сильного основания</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Слабого основания</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09.0-04</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Какое значение рН имеет основание?</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рН всегда больше 14</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рН всегда меньше 7</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рН всегда равен 7</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рН всегда больше 7</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09.0-05</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С</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Каким образом можно нейтрализовать раствор основания?</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Добавив осторожно мыло</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Добавив осторожно воду</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Добавив осторожно раствор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Добавив осторожно каустическую соду</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pageBreakBefore/>
              <w:rPr>
                <w:sz w:val="20"/>
              </w:rPr>
            </w:pPr>
            <w:r w:rsidRPr="00203183">
              <w:rPr>
                <w:sz w:val="20"/>
              </w:rPr>
              <w:lastRenderedPageBreak/>
              <w:t>331 09.0-06</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Назовите три свойства кислоты:</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 xml:space="preserve">Коррозионная, разъедает определенные металлы, </w:t>
            </w:r>
            <w:r>
              <w:rPr>
                <w:sz w:val="20"/>
              </w:rPr>
              <w:br/>
            </w:r>
            <w:r w:rsidRPr="00203183">
              <w:rPr>
                <w:sz w:val="20"/>
              </w:rPr>
              <w:t>рН больше 7</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 xml:space="preserve">Коррозионная, разъедает определенные металлы, </w:t>
            </w:r>
            <w:r>
              <w:rPr>
                <w:sz w:val="20"/>
              </w:rPr>
              <w:br/>
            </w:r>
            <w:r w:rsidRPr="00203183">
              <w:rPr>
                <w:sz w:val="20"/>
              </w:rPr>
              <w:t>рН меньше 7</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 xml:space="preserve">Коррозионная, разъедает определенные металлы, </w:t>
            </w:r>
            <w:r>
              <w:rPr>
                <w:sz w:val="20"/>
              </w:rPr>
              <w:br/>
            </w:r>
            <w:r w:rsidRPr="00203183">
              <w:rPr>
                <w:sz w:val="20"/>
              </w:rPr>
              <w:t>мыльный вкус</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Коррозионная, окрашивает лакмусовую бумагу</w:t>
            </w:r>
            <w:r>
              <w:rPr>
                <w:sz w:val="20"/>
              </w:rPr>
              <w:t xml:space="preserve"> </w:t>
            </w:r>
            <w:r w:rsidRPr="00203183">
              <w:rPr>
                <w:sz w:val="20"/>
              </w:rPr>
              <w:t>в красный цвет, мыльный вкус</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09.0-07</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 xml:space="preserve">В чем заключается различие между кислотой, у которой </w:t>
            </w:r>
            <w:r>
              <w:rPr>
                <w:sz w:val="20"/>
              </w:rPr>
              <w:br/>
            </w:r>
            <w:r w:rsidRPr="00203183">
              <w:rPr>
                <w:sz w:val="20"/>
              </w:rPr>
              <w:t>рН равно 1,</w:t>
            </w:r>
            <w:r>
              <w:rPr>
                <w:sz w:val="20"/>
              </w:rPr>
              <w:t xml:space="preserve"> </w:t>
            </w:r>
            <w:r w:rsidRPr="00203183">
              <w:rPr>
                <w:sz w:val="20"/>
              </w:rPr>
              <w:t>и кислотой, у которой рН равно 3?</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Раствор, у которого рН равно 1, более щелочной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Раствор, у которого рН равно 1, более нейтральный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С</w:t>
            </w:r>
            <w:r w:rsidRPr="00203183">
              <w:rPr>
                <w:sz w:val="20"/>
              </w:rPr>
              <w:tab/>
              <w:t>Раствор, у которого рН равно 1, более жидкий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Раствор, у которого рН равно 1, более кислый</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09.0-08</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 xml:space="preserve">В чем заключается различие между раствором, у которого </w:t>
            </w:r>
            <w:r>
              <w:rPr>
                <w:sz w:val="20"/>
              </w:rPr>
              <w:br/>
            </w:r>
            <w:r w:rsidRPr="00203183">
              <w:rPr>
                <w:sz w:val="20"/>
              </w:rPr>
              <w:t>рН равно 11, и раствором, у которого рН равно 8?</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Раствор, у которого рН равно 11, более кислый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Раствор, у которого рН равно 11, более щелочной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Раствор, у которого рН равно 11, более слабый</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Никакого различия нет</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09.0-09</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С</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Какое значение рН имеет нейтральный раствор?</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proofErr w:type="gramStart"/>
            <w:r w:rsidRPr="00203183">
              <w:rPr>
                <w:sz w:val="20"/>
              </w:rPr>
              <w:tab/>
              <w:t>  0</w:t>
            </w:r>
            <w:proofErr w:type="gramEnd"/>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roofErr w:type="gramStart"/>
            <w:r w:rsidRPr="00203183">
              <w:rPr>
                <w:sz w:val="20"/>
              </w:rPr>
              <w:tab/>
              <w:t>  1</w:t>
            </w:r>
            <w:proofErr w:type="gramEnd"/>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proofErr w:type="gramStart"/>
            <w:r w:rsidRPr="00203183">
              <w:rPr>
                <w:sz w:val="20"/>
              </w:rPr>
              <w:tab/>
              <w:t>  7</w:t>
            </w:r>
            <w:proofErr w:type="gramEnd"/>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14</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B624DC">
            <w:pPr>
              <w:rPr>
                <w:sz w:val="20"/>
              </w:rPr>
            </w:pPr>
            <w:r w:rsidRPr="00203183">
              <w:rPr>
                <w:sz w:val="20"/>
              </w:rPr>
              <w:t>331 09.0-10</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Какую наибольшую опасность представляют собой кислоты</w:t>
            </w:r>
            <w:r w:rsidRPr="00203183">
              <w:rPr>
                <w:sz w:val="20"/>
              </w:rPr>
              <w:br/>
              <w:t>и основания, перевозимые во внутреннем судоходстве?</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Токсичность</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Воспламеняемость</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Взрывоопасность</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r>
            <w:proofErr w:type="spellStart"/>
            <w:r w:rsidRPr="00203183">
              <w:rPr>
                <w:sz w:val="20"/>
              </w:rPr>
              <w:t>Коррозионность</w:t>
            </w:r>
            <w:proofErr w:type="spellEnd"/>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B624DC">
            <w:pPr>
              <w:pageBreakBefore/>
              <w:rPr>
                <w:sz w:val="20"/>
              </w:rPr>
            </w:pPr>
            <w:r w:rsidRPr="00203183">
              <w:rPr>
                <w:sz w:val="20"/>
              </w:rPr>
              <w:lastRenderedPageBreak/>
              <w:t>331 09.0-11</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Что всегда содержит гидроксиды?</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r>
            <w:proofErr w:type="spellStart"/>
            <w:r w:rsidRPr="00203183">
              <w:rPr>
                <w:sz w:val="20"/>
              </w:rPr>
              <w:t>OH</w:t>
            </w:r>
            <w:proofErr w:type="spellEnd"/>
            <w:r w:rsidR="00CE07EF">
              <w:rPr>
                <w:sz w:val="20"/>
                <w:vertAlign w:val="superscript"/>
              </w:rPr>
              <w:t>–</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r w:rsidRPr="00203183">
              <w:rPr>
                <w:sz w:val="20"/>
              </w:rPr>
              <w:t>H</w:t>
            </w:r>
            <w:r w:rsidRPr="00BC5421">
              <w:rPr>
                <w:sz w:val="20"/>
                <w:vertAlign w:val="superscript"/>
              </w:rPr>
              <w:t>+</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H</w:t>
            </w:r>
            <w:r w:rsidRPr="00BC5421">
              <w:rPr>
                <w:sz w:val="20"/>
                <w:vertAlign w:val="subscript"/>
              </w:rPr>
              <w:t>3</w:t>
            </w:r>
            <w:r w:rsidRPr="00203183">
              <w:rPr>
                <w:sz w:val="20"/>
              </w:rPr>
              <w:t>O</w:t>
            </w:r>
            <w:r w:rsidRPr="00BC5421">
              <w:rPr>
                <w:sz w:val="20"/>
                <w:vertAlign w:val="superscript"/>
              </w:rPr>
              <w:t>+</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CE07EF">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r>
            <w:proofErr w:type="spellStart"/>
            <w:r w:rsidRPr="00203183">
              <w:rPr>
                <w:sz w:val="20"/>
              </w:rPr>
              <w:t>CO</w:t>
            </w:r>
            <w:proofErr w:type="spellEnd"/>
            <w:r w:rsidR="00CE07EF">
              <w:rPr>
                <w:sz w:val="20"/>
                <w:vertAlign w:val="superscript"/>
              </w:rPr>
              <w:t>–</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09.0-12</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В</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 xml:space="preserve">Примером чего служит № </w:t>
            </w:r>
            <w:proofErr w:type="gramStart"/>
            <w:r w:rsidRPr="00203183">
              <w:rPr>
                <w:sz w:val="20"/>
              </w:rPr>
              <w:t>ООН  2790</w:t>
            </w:r>
            <w:proofErr w:type="gramEnd"/>
            <w:r w:rsidRPr="00203183">
              <w:rPr>
                <w:sz w:val="20"/>
              </w:rPr>
              <w:t xml:space="preserve"> КИСЛОТА </w:t>
            </w:r>
            <w:proofErr w:type="spellStart"/>
            <w:r w:rsidRPr="00203183">
              <w:rPr>
                <w:sz w:val="20"/>
              </w:rPr>
              <w:t>НАДУКСУСНАЯ</w:t>
            </w:r>
            <w:proofErr w:type="spellEnd"/>
            <w:r w:rsidRPr="00203183">
              <w:rPr>
                <w:sz w:val="20"/>
              </w:rPr>
              <w:t xml:space="preserve">, </w:t>
            </w:r>
            <w:proofErr w:type="spellStart"/>
            <w:r w:rsidRPr="00203183">
              <w:rPr>
                <w:sz w:val="20"/>
              </w:rPr>
              <w:t>GE</w:t>
            </w:r>
            <w:proofErr w:type="spellEnd"/>
            <w:r w:rsidRPr="00203183">
              <w:rPr>
                <w:sz w:val="20"/>
              </w:rPr>
              <w:t> </w:t>
            </w:r>
            <w:proofErr w:type="spellStart"/>
            <w:r w:rsidRPr="00203183">
              <w:rPr>
                <w:sz w:val="20"/>
              </w:rPr>
              <w:t>III</w:t>
            </w:r>
            <w:proofErr w:type="spellEnd"/>
            <w:r w:rsidRPr="00203183">
              <w:rPr>
                <w:sz w:val="20"/>
              </w:rPr>
              <w:t>?</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Сильной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Слабой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Сильного основания</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Слабого основания</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09.0-13</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 xml:space="preserve">Какое вещество образуется в результате реакции кислоты </w:t>
            </w:r>
            <w:r w:rsidR="00B624DC">
              <w:rPr>
                <w:sz w:val="20"/>
              </w:rPr>
              <w:t>с </w:t>
            </w:r>
            <w:r w:rsidRPr="00203183">
              <w:rPr>
                <w:sz w:val="20"/>
              </w:rPr>
              <w:t>металлом?</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Кислород</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Водород</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Азот</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Вода</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09.0-14</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 еще называются основания?</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Органические вещества</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Неорганические вещества</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r>
            <w:proofErr w:type="spellStart"/>
            <w:r w:rsidRPr="00203183">
              <w:rPr>
                <w:sz w:val="20"/>
              </w:rPr>
              <w:t>Алкановые</w:t>
            </w:r>
            <w:proofErr w:type="spellEnd"/>
            <w:r w:rsidRPr="00203183">
              <w:rPr>
                <w:sz w:val="20"/>
              </w:rPr>
              <w:t xml:space="preserve"> кислоты</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Щелочные вещества</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B624DC">
            <w:pPr>
              <w:rPr>
                <w:sz w:val="20"/>
              </w:rPr>
            </w:pPr>
            <w:r w:rsidRPr="00203183">
              <w:rPr>
                <w:sz w:val="20"/>
              </w:rPr>
              <w:t>331 09.0-15</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Какой из нижеперечисленных продуктов является основанием?</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 xml:space="preserve">№ ООН 1685 НАТРИЯ </w:t>
            </w:r>
            <w:proofErr w:type="spellStart"/>
            <w:r w:rsidRPr="00203183">
              <w:rPr>
                <w:sz w:val="20"/>
              </w:rPr>
              <w:t>АРЕСЕНАТ</w:t>
            </w:r>
            <w:proofErr w:type="spellEnd"/>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 ООН 1814 КАЛИЯ ГИДРОКСИДА РАСТВОР</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 ООН 1230 МЕТАНОЛ</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203183" w:rsidRDefault="00DE1881" w:rsidP="001D5DBD">
            <w:pPr>
              <w:rPr>
                <w:sz w:val="20"/>
              </w:rPr>
            </w:pPr>
          </w:p>
        </w:tc>
        <w:tc>
          <w:tcPr>
            <w:tcW w:w="5867" w:type="dxa"/>
            <w:tcBorders>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 ООН 1573 КАЛЬЦИЯ АРСЕНАТ</w:t>
            </w:r>
          </w:p>
        </w:tc>
        <w:tc>
          <w:tcPr>
            <w:tcW w:w="1324" w:type="dxa"/>
            <w:tcBorders>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203183" w:rsidRDefault="00DE1881" w:rsidP="001D5DBD">
            <w:pPr>
              <w:rPr>
                <w:sz w:val="20"/>
              </w:rPr>
            </w:pPr>
            <w:r w:rsidRPr="00203183">
              <w:rPr>
                <w:sz w:val="20"/>
              </w:rPr>
              <w:t>331 09.0-16</w:t>
            </w:r>
          </w:p>
        </w:tc>
        <w:tc>
          <w:tcPr>
            <w:tcW w:w="5867" w:type="dxa"/>
            <w:tcBorders>
              <w:top w:val="single" w:sz="4" w:space="0" w:color="auto"/>
              <w:bottom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Базовые знания по химии</w:t>
            </w:r>
          </w:p>
        </w:tc>
        <w:tc>
          <w:tcPr>
            <w:tcW w:w="1324" w:type="dxa"/>
            <w:tcBorders>
              <w:top w:val="single" w:sz="4" w:space="0" w:color="auto"/>
              <w:bottom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203183" w:rsidRDefault="00DE1881" w:rsidP="001D5DBD">
            <w:pPr>
              <w:rPr>
                <w:sz w:val="20"/>
              </w:rPr>
            </w:pPr>
          </w:p>
        </w:tc>
        <w:tc>
          <w:tcPr>
            <w:tcW w:w="5867" w:type="dxa"/>
            <w:tcBorders>
              <w:top w:val="single" w:sz="4" w:space="0" w:color="auto"/>
            </w:tcBorders>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Какое значение рН может иметь сильная кислота?</w:t>
            </w:r>
          </w:p>
        </w:tc>
        <w:tc>
          <w:tcPr>
            <w:tcW w:w="1324" w:type="dxa"/>
            <w:tcBorders>
              <w:top w:val="single" w:sz="4" w:space="0" w:color="auto"/>
            </w:tcBorders>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A</w:t>
            </w:r>
            <w:r w:rsidRPr="00203183">
              <w:rPr>
                <w:sz w:val="20"/>
              </w:rPr>
              <w:tab/>
              <w:t>0−3</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B</w:t>
            </w:r>
            <w:r w:rsidRPr="00203183">
              <w:rPr>
                <w:sz w:val="20"/>
              </w:rPr>
              <w:tab/>
              <w:t>7</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C</w:t>
            </w:r>
            <w:r w:rsidRPr="00203183">
              <w:rPr>
                <w:sz w:val="20"/>
              </w:rPr>
              <w:tab/>
              <w:t>8−10</w:t>
            </w:r>
          </w:p>
        </w:tc>
        <w:tc>
          <w:tcPr>
            <w:tcW w:w="1324" w:type="dxa"/>
            <w:vAlign w:val="top"/>
          </w:tcPr>
          <w:p w:rsidR="00DE1881" w:rsidRPr="00203183"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203183"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203183" w:rsidRDefault="00DE1881" w:rsidP="001D5DBD">
            <w:pPr>
              <w:rPr>
                <w:sz w:val="20"/>
              </w:rPr>
            </w:pPr>
          </w:p>
        </w:tc>
        <w:tc>
          <w:tcPr>
            <w:tcW w:w="5867"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203183">
              <w:rPr>
                <w:sz w:val="20"/>
              </w:rPr>
              <w:t>D</w:t>
            </w:r>
            <w:r w:rsidRPr="00203183">
              <w:rPr>
                <w:sz w:val="20"/>
              </w:rPr>
              <w:tab/>
              <w:t>10−12</w:t>
            </w:r>
          </w:p>
        </w:tc>
        <w:tc>
          <w:tcPr>
            <w:tcW w:w="1324" w:type="dxa"/>
            <w:vAlign w:val="top"/>
          </w:tcPr>
          <w:p w:rsidR="00DE1881" w:rsidRPr="00203183"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
        </w:tc>
      </w:tr>
    </w:tbl>
    <w:p w:rsidR="00DE1881" w:rsidRPr="00147059" w:rsidRDefault="00DE1881" w:rsidP="00DE1881">
      <w:pPr>
        <w:spacing w:line="120" w:lineRule="exact"/>
        <w:rPr>
          <w:sz w:val="2"/>
          <w:szCs w:val="2"/>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10"/>
        <w:gridCol w:w="5872"/>
        <w:gridCol w:w="1322"/>
      </w:tblGrid>
      <w:tr w:rsidR="00DE1881" w:rsidRPr="00AF61F5"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AF61F5">
              <w:lastRenderedPageBreak/>
              <w:t>Химические продукты − знания по физике и химии</w:t>
            </w:r>
          </w:p>
          <w:p w:rsidR="00DE1881" w:rsidRPr="00AF61F5" w:rsidRDefault="00DE1881" w:rsidP="001D5DBD">
            <w:pPr>
              <w:pStyle w:val="H23GR"/>
              <w:rPr>
                <w:sz w:val="20"/>
              </w:rPr>
            </w:pPr>
            <w:r w:rsidRPr="00AF61F5">
              <w:rPr>
                <w:sz w:val="20"/>
              </w:rPr>
              <w:t>Целевая тема 10: Окисление</w:t>
            </w:r>
          </w:p>
        </w:tc>
      </w:tr>
      <w:tr w:rsidR="00DE1881" w:rsidRPr="00AF61F5" w:rsidTr="001D5DBD">
        <w:trPr>
          <w:tblHeader/>
        </w:trPr>
        <w:tc>
          <w:tcPr>
            <w:cnfStyle w:val="001000000000" w:firstRow="0" w:lastRow="0" w:firstColumn="1" w:lastColumn="0" w:oddVBand="0" w:evenVBand="0" w:oddHBand="0" w:evenHBand="0" w:firstRowFirstColumn="0" w:firstRowLastColumn="0" w:lastRowFirstColumn="0" w:lastRowLastColumn="0"/>
            <w:tcW w:w="1310" w:type="dxa"/>
            <w:tcBorders>
              <w:top w:val="single" w:sz="12" w:space="0" w:color="auto"/>
              <w:bottom w:val="single" w:sz="12" w:space="0" w:color="auto"/>
            </w:tcBorders>
            <w:shd w:val="clear" w:color="auto" w:fill="auto"/>
          </w:tcPr>
          <w:p w:rsidR="00DE1881" w:rsidRPr="00AF61F5" w:rsidRDefault="00DE1881" w:rsidP="001D5DBD">
            <w:pPr>
              <w:spacing w:before="80" w:after="80" w:line="200" w:lineRule="exact"/>
              <w:rPr>
                <w:i/>
                <w:sz w:val="16"/>
              </w:rPr>
            </w:pPr>
            <w:r w:rsidRPr="00AF61F5">
              <w:rPr>
                <w:i/>
                <w:sz w:val="16"/>
              </w:rPr>
              <w:t>Номер</w:t>
            </w:r>
          </w:p>
        </w:tc>
        <w:tc>
          <w:tcPr>
            <w:tcW w:w="5872" w:type="dxa"/>
            <w:tcBorders>
              <w:top w:val="single" w:sz="12" w:space="0" w:color="auto"/>
              <w:bottom w:val="single" w:sz="12" w:space="0" w:color="auto"/>
            </w:tcBorders>
            <w:shd w:val="clear" w:color="auto" w:fill="auto"/>
          </w:tcPr>
          <w:p w:rsidR="00DE1881" w:rsidRPr="00AF61F5"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AF61F5">
              <w:rPr>
                <w:i/>
                <w:sz w:val="16"/>
              </w:rPr>
              <w:t>Источник</w:t>
            </w:r>
          </w:p>
        </w:tc>
        <w:tc>
          <w:tcPr>
            <w:tcW w:w="1322" w:type="dxa"/>
            <w:tcBorders>
              <w:top w:val="single" w:sz="12" w:space="0" w:color="auto"/>
              <w:bottom w:val="single" w:sz="12" w:space="0" w:color="auto"/>
            </w:tcBorders>
            <w:shd w:val="clear" w:color="auto" w:fill="auto"/>
          </w:tcPr>
          <w:p w:rsidR="00DE1881" w:rsidRPr="00AF61F5"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F61F5">
              <w:rPr>
                <w:i/>
                <w:sz w:val="16"/>
              </w:rPr>
              <w:t>Правильный</w:t>
            </w:r>
            <w:r w:rsidRPr="00AF61F5">
              <w:rPr>
                <w:i/>
                <w:sz w:val="16"/>
              </w:rPr>
              <w:br/>
              <w:t>ответ</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12" w:space="0" w:color="auto"/>
              <w:bottom w:val="single" w:sz="4" w:space="0" w:color="auto"/>
            </w:tcBorders>
            <w:vAlign w:val="top"/>
          </w:tcPr>
          <w:p w:rsidR="00DE1881" w:rsidRPr="00AF61F5" w:rsidRDefault="00DE1881" w:rsidP="001D5DBD">
            <w:pPr>
              <w:rPr>
                <w:sz w:val="20"/>
              </w:rPr>
            </w:pPr>
            <w:r w:rsidRPr="00AF61F5">
              <w:rPr>
                <w:sz w:val="20"/>
              </w:rPr>
              <w:t>331 10.0-01</w:t>
            </w:r>
          </w:p>
        </w:tc>
        <w:tc>
          <w:tcPr>
            <w:tcW w:w="5872" w:type="dxa"/>
            <w:tcBorders>
              <w:top w:val="single" w:sz="12"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12"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Что является примером медленного окисления?</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t>Образование ржавчины на железе</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t>Взрыв сжиженного газа</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t>Горение природного газа</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t>Испарение бензина</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1D5DBD">
            <w:pPr>
              <w:rPr>
                <w:sz w:val="20"/>
              </w:rPr>
            </w:pPr>
            <w:r w:rsidRPr="00AF61F5">
              <w:rPr>
                <w:sz w:val="20"/>
              </w:rPr>
              <w:t>331 10.0-02</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Что называют восстановителями?</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965349"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65349">
              <w:rPr>
                <w:sz w:val="20"/>
              </w:rPr>
              <w:t>A</w:t>
            </w:r>
            <w:r w:rsidRPr="00965349">
              <w:rPr>
                <w:sz w:val="20"/>
              </w:rPr>
              <w:tab/>
              <w:t>Вещества, которые легко высвобождают кислород из других веществ</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965349"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65349">
              <w:rPr>
                <w:sz w:val="20"/>
              </w:rPr>
              <w:t>B</w:t>
            </w:r>
            <w:r w:rsidRPr="00965349">
              <w:rPr>
                <w:sz w:val="20"/>
              </w:rPr>
              <w:tab/>
              <w:t>Вещества, которые легко отнимают кислород у других веществ</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965349"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65349">
              <w:rPr>
                <w:sz w:val="20"/>
              </w:rPr>
              <w:t>C</w:t>
            </w:r>
            <w:r w:rsidRPr="00965349">
              <w:rPr>
                <w:sz w:val="20"/>
              </w:rPr>
              <w:tab/>
              <w:t>Вещества, которые очень легко воспламеняются</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965349"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65349">
              <w:rPr>
                <w:sz w:val="20"/>
              </w:rPr>
              <w:t>D</w:t>
            </w:r>
            <w:r w:rsidRPr="00965349">
              <w:rPr>
                <w:sz w:val="20"/>
              </w:rPr>
              <w:tab/>
              <w:t>Вещества, которые никогда не реагируют с другими веществами</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1D5DBD">
            <w:pPr>
              <w:rPr>
                <w:sz w:val="20"/>
              </w:rPr>
            </w:pPr>
            <w:r w:rsidRPr="00AF61F5">
              <w:rPr>
                <w:sz w:val="20"/>
              </w:rPr>
              <w:t>331 10.0-03</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Что называют окислением?</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t>Образование соединений вещества с углеродом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t>Образование соединений вещества с водородом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t>Образование соединений вещества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t>Образование соединений вещества с азотом</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1D5DBD">
            <w:pPr>
              <w:rPr>
                <w:sz w:val="20"/>
              </w:rPr>
            </w:pPr>
            <w:r w:rsidRPr="00AF61F5">
              <w:rPr>
                <w:sz w:val="20"/>
              </w:rPr>
              <w:t>331 10.0-04</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Что называют окислителями?</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t>Вещества, которые легко высвобождают кислород из других</w:t>
            </w:r>
            <w:r>
              <w:rPr>
                <w:sz w:val="20"/>
              </w:rPr>
              <w:t xml:space="preserve"> </w:t>
            </w:r>
            <w:r w:rsidRPr="00AF61F5">
              <w:rPr>
                <w:sz w:val="20"/>
              </w:rPr>
              <w:t>веществ</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t>Вещества, которые легко отнимают кислород у других веществ</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t>Вещества, которые очень легко воспламеняются</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AF61F5"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t>Вещества, которые никогда не реагируют с другими веществами</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B624DC">
            <w:pPr>
              <w:rPr>
                <w:sz w:val="20"/>
              </w:rPr>
            </w:pPr>
            <w:r w:rsidRPr="00AF61F5">
              <w:rPr>
                <w:sz w:val="20"/>
              </w:rPr>
              <w:t>331 10.0-05</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Какой реакцией характеризуются легковоспламеняющиеся вещества?</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r>
            <w:proofErr w:type="gramStart"/>
            <w:r w:rsidRPr="00AF61F5">
              <w:rPr>
                <w:sz w:val="20"/>
              </w:rPr>
              <w:t>Они</w:t>
            </w:r>
            <w:proofErr w:type="gramEnd"/>
            <w:r w:rsidRPr="00AF61F5">
              <w:rPr>
                <w:sz w:val="20"/>
              </w:rPr>
              <w:t xml:space="preserve"> высвобождают кислород</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r>
            <w:proofErr w:type="gramStart"/>
            <w:r w:rsidRPr="00AF61F5">
              <w:rPr>
                <w:sz w:val="20"/>
              </w:rPr>
              <w:t>Они</w:t>
            </w:r>
            <w:proofErr w:type="gramEnd"/>
            <w:r w:rsidRPr="00AF61F5">
              <w:rPr>
                <w:sz w:val="20"/>
              </w:rPr>
              <w:t xml:space="preserve"> вступают в реакцию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r>
            <w:proofErr w:type="gramStart"/>
            <w:r w:rsidRPr="00AF61F5">
              <w:rPr>
                <w:sz w:val="20"/>
              </w:rPr>
              <w:t>Они</w:t>
            </w:r>
            <w:proofErr w:type="gramEnd"/>
            <w:r w:rsidRPr="00AF61F5">
              <w:rPr>
                <w:sz w:val="20"/>
              </w:rPr>
              <w:t xml:space="preserve"> не вступают в реакцию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r>
            <w:proofErr w:type="gramStart"/>
            <w:r w:rsidRPr="00AF61F5">
              <w:rPr>
                <w:sz w:val="20"/>
              </w:rPr>
              <w:t>Они</w:t>
            </w:r>
            <w:proofErr w:type="gramEnd"/>
            <w:r w:rsidRPr="00AF61F5">
              <w:rPr>
                <w:sz w:val="20"/>
              </w:rPr>
              <w:t xml:space="preserve"> создают кислород</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B624DC">
            <w:pPr>
              <w:pageBreakBefore/>
              <w:rPr>
                <w:sz w:val="20"/>
              </w:rPr>
            </w:pPr>
            <w:r w:rsidRPr="00AF61F5">
              <w:rPr>
                <w:sz w:val="20"/>
              </w:rPr>
              <w:lastRenderedPageBreak/>
              <w:t>331 10.0-06</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Чем характеризуются легковоспламеняющиеся вещества?</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r>
            <w:proofErr w:type="gramStart"/>
            <w:r w:rsidRPr="00AF61F5">
              <w:rPr>
                <w:sz w:val="20"/>
              </w:rPr>
              <w:t>Они</w:t>
            </w:r>
            <w:proofErr w:type="gramEnd"/>
            <w:r w:rsidRPr="00AF61F5">
              <w:rPr>
                <w:sz w:val="20"/>
              </w:rPr>
              <w:t xml:space="preserve"> с трудом вступают в реакцию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r>
            <w:proofErr w:type="gramStart"/>
            <w:r w:rsidRPr="00AF61F5">
              <w:rPr>
                <w:sz w:val="20"/>
              </w:rPr>
              <w:t>Они</w:t>
            </w:r>
            <w:proofErr w:type="gramEnd"/>
            <w:r w:rsidRPr="00AF61F5">
              <w:rPr>
                <w:sz w:val="20"/>
              </w:rPr>
              <w:t xml:space="preserve"> легко вступают в реакцию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0D663E">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r>
            <w:proofErr w:type="gramStart"/>
            <w:r w:rsidRPr="00AF61F5">
              <w:rPr>
                <w:sz w:val="20"/>
              </w:rPr>
              <w:t>Они</w:t>
            </w:r>
            <w:proofErr w:type="gramEnd"/>
            <w:r w:rsidRPr="00AF61F5">
              <w:rPr>
                <w:sz w:val="20"/>
              </w:rPr>
              <w:t xml:space="preserve"> н</w:t>
            </w:r>
            <w:r w:rsidR="000D663E">
              <w:rPr>
                <w:sz w:val="20"/>
              </w:rPr>
              <w:t>и</w:t>
            </w:r>
            <w:r w:rsidRPr="00AF61F5">
              <w:rPr>
                <w:sz w:val="20"/>
              </w:rPr>
              <w:t>когда не вступают в реакцию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bottom w:val="single" w:sz="4" w:space="0" w:color="auto"/>
            </w:tcBorders>
            <w:vAlign w:val="top"/>
          </w:tcPr>
          <w:p w:rsidR="00DE1881" w:rsidRPr="00AF61F5" w:rsidRDefault="00DE1881" w:rsidP="001D5DBD">
            <w:pPr>
              <w:rPr>
                <w:sz w:val="20"/>
              </w:rPr>
            </w:pPr>
          </w:p>
        </w:tc>
        <w:tc>
          <w:tcPr>
            <w:tcW w:w="5872" w:type="dxa"/>
            <w:tcBorders>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r>
            <w:proofErr w:type="gramStart"/>
            <w:r w:rsidRPr="00AF61F5">
              <w:rPr>
                <w:sz w:val="20"/>
              </w:rPr>
              <w:t>Они</w:t>
            </w:r>
            <w:proofErr w:type="gramEnd"/>
            <w:r w:rsidRPr="00AF61F5">
              <w:rPr>
                <w:sz w:val="20"/>
              </w:rPr>
              <w:t xml:space="preserve"> высвобождают кислород</w:t>
            </w:r>
          </w:p>
        </w:tc>
        <w:tc>
          <w:tcPr>
            <w:tcW w:w="1322" w:type="dxa"/>
            <w:tcBorders>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bottom w:val="single" w:sz="4" w:space="0" w:color="auto"/>
            </w:tcBorders>
            <w:vAlign w:val="top"/>
          </w:tcPr>
          <w:p w:rsidR="00DE1881" w:rsidRPr="00AF61F5" w:rsidRDefault="00DE1881" w:rsidP="001D5DBD">
            <w:pPr>
              <w:rPr>
                <w:sz w:val="20"/>
              </w:rPr>
            </w:pPr>
            <w:r w:rsidRPr="00AF61F5">
              <w:rPr>
                <w:sz w:val="20"/>
              </w:rPr>
              <w:t>331 10.0-07</w:t>
            </w:r>
          </w:p>
        </w:tc>
        <w:tc>
          <w:tcPr>
            <w:tcW w:w="5872" w:type="dxa"/>
            <w:tcBorders>
              <w:top w:val="single" w:sz="4" w:space="0" w:color="auto"/>
              <w:bottom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Базовые знания по химии</w:t>
            </w:r>
          </w:p>
        </w:tc>
        <w:tc>
          <w:tcPr>
            <w:tcW w:w="1322" w:type="dxa"/>
            <w:tcBorders>
              <w:top w:val="single" w:sz="4" w:space="0" w:color="auto"/>
              <w:bottom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tcBorders>
              <w:top w:val="single" w:sz="4" w:space="0" w:color="auto"/>
            </w:tcBorders>
            <w:vAlign w:val="top"/>
          </w:tcPr>
          <w:p w:rsidR="00DE1881" w:rsidRPr="00AF61F5" w:rsidRDefault="00DE1881" w:rsidP="001D5DBD">
            <w:pPr>
              <w:rPr>
                <w:sz w:val="20"/>
              </w:rPr>
            </w:pPr>
          </w:p>
        </w:tc>
        <w:tc>
          <w:tcPr>
            <w:tcW w:w="5872" w:type="dxa"/>
            <w:tcBorders>
              <w:top w:val="single" w:sz="4" w:space="0" w:color="auto"/>
            </w:tcBorders>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Что означает окисление?</w:t>
            </w:r>
          </w:p>
        </w:tc>
        <w:tc>
          <w:tcPr>
            <w:tcW w:w="1322" w:type="dxa"/>
            <w:tcBorders>
              <w:top w:val="single" w:sz="4" w:space="0" w:color="auto"/>
            </w:tcBorders>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A</w:t>
            </w:r>
            <w:r w:rsidRPr="00AF61F5">
              <w:rPr>
                <w:sz w:val="20"/>
              </w:rPr>
              <w:tab/>
              <w:t>Реакцию вещества с кислородом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B</w:t>
            </w:r>
            <w:r w:rsidRPr="00AF61F5">
              <w:rPr>
                <w:sz w:val="20"/>
              </w:rPr>
              <w:tab/>
              <w:t>Реакцию вещества с азотом</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C</w:t>
            </w:r>
            <w:r w:rsidRPr="00AF61F5">
              <w:rPr>
                <w:sz w:val="20"/>
              </w:rPr>
              <w:tab/>
              <w:t>Добавление кислорода</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AF61F5" w:rsidTr="001D5DBD">
        <w:tc>
          <w:tcPr>
            <w:cnfStyle w:val="001000000000" w:firstRow="0" w:lastRow="0" w:firstColumn="1" w:lastColumn="0" w:oddVBand="0" w:evenVBand="0" w:oddHBand="0" w:evenHBand="0" w:firstRowFirstColumn="0" w:firstRowLastColumn="0" w:lastRowFirstColumn="0" w:lastRowLastColumn="0"/>
            <w:tcW w:w="1310" w:type="dxa"/>
            <w:vAlign w:val="top"/>
          </w:tcPr>
          <w:p w:rsidR="00DE1881" w:rsidRPr="00AF61F5" w:rsidRDefault="00DE1881" w:rsidP="001D5DBD">
            <w:pPr>
              <w:rPr>
                <w:sz w:val="20"/>
              </w:rPr>
            </w:pPr>
          </w:p>
        </w:tc>
        <w:tc>
          <w:tcPr>
            <w:tcW w:w="5872" w:type="dxa"/>
            <w:vAlign w:val="top"/>
          </w:tcPr>
          <w:p w:rsidR="00DE1881" w:rsidRPr="00AF61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AF61F5">
              <w:rPr>
                <w:sz w:val="20"/>
              </w:rPr>
              <w:t>D</w:t>
            </w:r>
            <w:r w:rsidRPr="00AF61F5">
              <w:rPr>
                <w:sz w:val="20"/>
              </w:rPr>
              <w:tab/>
              <w:t>Добавление азота</w:t>
            </w:r>
          </w:p>
        </w:tc>
        <w:tc>
          <w:tcPr>
            <w:tcW w:w="1322" w:type="dxa"/>
            <w:vAlign w:val="top"/>
          </w:tcPr>
          <w:p w:rsidR="00DE1881" w:rsidRPr="00AF61F5"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297"/>
        <w:gridCol w:w="5888"/>
        <w:gridCol w:w="1319"/>
      </w:tblGrid>
      <w:tr w:rsidR="00DE1881" w:rsidRPr="0061187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611878">
              <w:rPr>
                <w:sz w:val="20"/>
              </w:rPr>
              <w:lastRenderedPageBreak/>
              <w:br w:type="page"/>
            </w:r>
            <w:r w:rsidRPr="00611878">
              <w:t>Химические продукты − знания по физике и химии</w:t>
            </w:r>
          </w:p>
          <w:p w:rsidR="00DE1881" w:rsidRPr="00611878" w:rsidRDefault="00DE1881" w:rsidP="001D5DBD">
            <w:pPr>
              <w:pStyle w:val="H23GR"/>
              <w:rPr>
                <w:sz w:val="20"/>
              </w:rPr>
            </w:pPr>
            <w:r w:rsidRPr="00611878">
              <w:rPr>
                <w:sz w:val="20"/>
              </w:rPr>
              <w:t>Целевая тема 11: Знание продуктов</w:t>
            </w:r>
          </w:p>
        </w:tc>
      </w:tr>
      <w:tr w:rsidR="00DE1881" w:rsidRPr="00B104E7" w:rsidTr="001D5DBD">
        <w:trPr>
          <w:tblHeader/>
        </w:trPr>
        <w:tc>
          <w:tcPr>
            <w:cnfStyle w:val="001000000000" w:firstRow="0" w:lastRow="0" w:firstColumn="1" w:lastColumn="0" w:oddVBand="0" w:evenVBand="0" w:oddHBand="0" w:evenHBand="0" w:firstRowFirstColumn="0" w:firstRowLastColumn="0" w:lastRowFirstColumn="0" w:lastRowLastColumn="0"/>
            <w:tcW w:w="1297" w:type="dxa"/>
            <w:tcBorders>
              <w:top w:val="single" w:sz="12" w:space="0" w:color="auto"/>
              <w:bottom w:val="single" w:sz="12" w:space="0" w:color="auto"/>
            </w:tcBorders>
            <w:shd w:val="clear" w:color="auto" w:fill="auto"/>
          </w:tcPr>
          <w:p w:rsidR="00DE1881" w:rsidRPr="00B104E7" w:rsidRDefault="00DE1881" w:rsidP="001D5DBD">
            <w:pPr>
              <w:spacing w:before="80" w:after="80" w:line="200" w:lineRule="exact"/>
              <w:rPr>
                <w:i/>
                <w:sz w:val="16"/>
              </w:rPr>
            </w:pPr>
            <w:r w:rsidRPr="00B104E7">
              <w:rPr>
                <w:i/>
                <w:sz w:val="16"/>
              </w:rPr>
              <w:t>Номер</w:t>
            </w:r>
          </w:p>
        </w:tc>
        <w:tc>
          <w:tcPr>
            <w:tcW w:w="5888" w:type="dxa"/>
            <w:tcBorders>
              <w:top w:val="single" w:sz="12" w:space="0" w:color="auto"/>
              <w:bottom w:val="single" w:sz="12" w:space="0" w:color="auto"/>
            </w:tcBorders>
            <w:shd w:val="clear" w:color="auto" w:fill="auto"/>
          </w:tcPr>
          <w:p w:rsidR="00DE1881" w:rsidRPr="00B104E7"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B104E7">
              <w:rPr>
                <w:i/>
                <w:sz w:val="16"/>
              </w:rPr>
              <w:t>Источник</w:t>
            </w:r>
          </w:p>
        </w:tc>
        <w:tc>
          <w:tcPr>
            <w:tcW w:w="1319" w:type="dxa"/>
            <w:tcBorders>
              <w:top w:val="single" w:sz="12" w:space="0" w:color="auto"/>
              <w:bottom w:val="single" w:sz="12" w:space="0" w:color="auto"/>
            </w:tcBorders>
            <w:shd w:val="clear" w:color="auto" w:fill="auto"/>
          </w:tcPr>
          <w:p w:rsidR="00DE1881" w:rsidRPr="00B104E7"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104E7">
              <w:rPr>
                <w:i/>
                <w:sz w:val="16"/>
              </w:rPr>
              <w:t>Правильный</w:t>
            </w:r>
            <w:r w:rsidRPr="00B104E7">
              <w:rPr>
                <w:i/>
                <w:sz w:val="16"/>
              </w:rPr>
              <w:br/>
              <w:t>ответ</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12" w:space="0" w:color="auto"/>
              <w:bottom w:val="single" w:sz="4" w:space="0" w:color="auto"/>
            </w:tcBorders>
            <w:vAlign w:val="top"/>
          </w:tcPr>
          <w:p w:rsidR="00DE1881" w:rsidRPr="00611878" w:rsidRDefault="00DE1881" w:rsidP="001D5DBD">
            <w:pPr>
              <w:rPr>
                <w:sz w:val="20"/>
              </w:rPr>
            </w:pPr>
            <w:r w:rsidRPr="00611878">
              <w:rPr>
                <w:sz w:val="20"/>
              </w:rPr>
              <w:t>331 11.0-01</w:t>
            </w:r>
          </w:p>
        </w:tc>
        <w:tc>
          <w:tcPr>
            <w:tcW w:w="5888" w:type="dxa"/>
            <w:tcBorders>
              <w:top w:val="single" w:sz="12"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12"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Примером чего является C</w:t>
            </w:r>
            <w:r w:rsidRPr="005A7B4C">
              <w:rPr>
                <w:sz w:val="20"/>
                <w:vertAlign w:val="subscript"/>
              </w:rPr>
              <w:t>4</w:t>
            </w:r>
            <w:r w:rsidRPr="00611878">
              <w:rPr>
                <w:sz w:val="20"/>
              </w:rPr>
              <w:t>H</w:t>
            </w:r>
            <w:r w:rsidRPr="005A7B4C">
              <w:rPr>
                <w:sz w:val="20"/>
                <w:vertAlign w:val="subscript"/>
              </w:rPr>
              <w:t>10</w:t>
            </w:r>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r>
            <w:proofErr w:type="spellStart"/>
            <w:r w:rsidRPr="00611878">
              <w:rPr>
                <w:sz w:val="20"/>
              </w:rPr>
              <w:t>Алкана</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r>
            <w:proofErr w:type="spellStart"/>
            <w:r w:rsidRPr="00611878">
              <w:rPr>
                <w:sz w:val="20"/>
              </w:rPr>
              <w:t>Алкена</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Ароматического вещества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r>
            <w:proofErr w:type="spellStart"/>
            <w:r w:rsidRPr="00611878">
              <w:rPr>
                <w:sz w:val="20"/>
              </w:rPr>
              <w:t>Циклоалкана</w:t>
            </w:r>
            <w:proofErr w:type="spellEnd"/>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11.0-02</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Какие существуют две крупные группы углеводородов?</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Окислители и восстановители</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Кислоты и основания</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r>
            <w:proofErr w:type="spellStart"/>
            <w:r w:rsidRPr="00611878">
              <w:rPr>
                <w:sz w:val="20"/>
              </w:rPr>
              <w:t>Алканы</w:t>
            </w:r>
            <w:proofErr w:type="spellEnd"/>
            <w:r w:rsidRPr="00611878">
              <w:rPr>
                <w:sz w:val="20"/>
              </w:rPr>
              <w:t xml:space="preserve"> и </w:t>
            </w:r>
            <w:proofErr w:type="spellStart"/>
            <w:r w:rsidRPr="00611878">
              <w:rPr>
                <w:sz w:val="20"/>
              </w:rPr>
              <w:t>алкены</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 xml:space="preserve">Основания и </w:t>
            </w:r>
            <w:proofErr w:type="spellStart"/>
            <w:r w:rsidRPr="00611878">
              <w:rPr>
                <w:sz w:val="20"/>
              </w:rPr>
              <w:t>гидрооксиды</w:t>
            </w:r>
            <w:proofErr w:type="spellEnd"/>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11.0-03</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 xml:space="preserve">Что представляет собой </w:t>
            </w:r>
            <w:proofErr w:type="spellStart"/>
            <w:r w:rsidRPr="00611878">
              <w:rPr>
                <w:sz w:val="20"/>
              </w:rPr>
              <w:t>плимер</w:t>
            </w:r>
            <w:proofErr w:type="spellEnd"/>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Соединение, молекулы которого состоят из повторяющихся молекуляр</w:t>
            </w:r>
            <w:r>
              <w:rPr>
                <w:sz w:val="20"/>
              </w:rPr>
              <w:t>ных групп</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Продукт, который необходим для предотвращения полимери</w:t>
            </w:r>
            <w:r>
              <w:rPr>
                <w:sz w:val="20"/>
              </w:rPr>
              <w:t>зации некоторого вещества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Продукт, который ускоряет реакцию, не п</w:t>
            </w:r>
            <w:r>
              <w:rPr>
                <w:sz w:val="20"/>
              </w:rPr>
              <w:t>ринимая в ней участия</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Легковоспламеняющийся продукт, который может явиться причиной хи</w:t>
            </w:r>
            <w:r>
              <w:rPr>
                <w:sz w:val="20"/>
              </w:rPr>
              <w:t>мической реакции</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11.0-04</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Что представляют собой органические соединения, содержащие азот?</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Ароматические вещества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Нитрилы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Эфиры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Сложные эфиры</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B624DC">
            <w:pPr>
              <w:rPr>
                <w:sz w:val="20"/>
              </w:rPr>
            </w:pPr>
            <w:r w:rsidRPr="00611878">
              <w:rPr>
                <w:sz w:val="20"/>
              </w:rPr>
              <w:t>331 11.0-05</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 xml:space="preserve">Как называются углеводороды, у которых один или несколько атомов водорода замещены гидроксильной группой (радикал </w:t>
            </w:r>
            <w:proofErr w:type="spellStart"/>
            <w:r w:rsidRPr="00611878">
              <w:rPr>
                <w:sz w:val="20"/>
              </w:rPr>
              <w:t>OH</w:t>
            </w:r>
            <w:proofErr w:type="spellEnd"/>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t>Сложные эфиры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Эфиры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t>Спирты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r>
            <w:r>
              <w:rPr>
                <w:sz w:val="20"/>
              </w:rPr>
              <w:t>Кетоны</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B624DC">
            <w:pPr>
              <w:pageBreakBefore/>
              <w:rPr>
                <w:sz w:val="20"/>
              </w:rPr>
            </w:pPr>
            <w:r w:rsidRPr="00611878">
              <w:rPr>
                <w:sz w:val="20"/>
              </w:rPr>
              <w:lastRenderedPageBreak/>
              <w:t>331 11.0-06</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 называются вещества, молекулы которых содержат большое количество углерода?</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r>
            <w:proofErr w:type="spellStart"/>
            <w:r>
              <w:rPr>
                <w:sz w:val="20"/>
              </w:rPr>
              <w:t>Алкены</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Кетоны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t>Пероксиды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Нитрилы</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11.0-07</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Примером чего является кетон?</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t>№ ООН 170 ЭТАНОЛ</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 ООН 1203 БЕНЗИН</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 xml:space="preserve">№ ООН 2055 </w:t>
            </w:r>
            <w:proofErr w:type="gramStart"/>
            <w:r w:rsidRPr="00611878">
              <w:rPr>
                <w:sz w:val="20"/>
              </w:rPr>
              <w:t>СТИРОЛ-МОНОМЕР</w:t>
            </w:r>
            <w:proofErr w:type="gramEnd"/>
            <w:r w:rsidRPr="00611878">
              <w:rPr>
                <w:sz w:val="20"/>
              </w:rPr>
              <w:t xml:space="preserve"> СТАБИЛИЗИРОВАННЫЙ</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 ООН 1090 АЦЕТОН</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11.0-08</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Какая существует крупная группа сложных эфиров?</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Спирты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Пероксиды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t>Основания</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Масла и смазочные материалы</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11.0-09</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 xml:space="preserve">Атомная масса водорода равна 1, атомная масса кислорода равна 16, атомная масса серы равна 32. </w:t>
            </w:r>
          </w:p>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Чему равна молекулярная масса серной кислоты (H</w:t>
            </w:r>
            <w:r w:rsidRPr="00F75C1F">
              <w:rPr>
                <w:sz w:val="20"/>
                <w:vertAlign w:val="subscript"/>
              </w:rPr>
              <w:t>2</w:t>
            </w:r>
            <w:r w:rsidRPr="00611878">
              <w:rPr>
                <w:sz w:val="20"/>
              </w:rPr>
              <w:t>SO</w:t>
            </w:r>
            <w:r w:rsidRPr="00F75C1F">
              <w:rPr>
                <w:sz w:val="20"/>
                <w:vertAlign w:val="subscript"/>
              </w:rPr>
              <w:t>4</w:t>
            </w:r>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proofErr w:type="gramStart"/>
            <w:r>
              <w:rPr>
                <w:sz w:val="20"/>
              </w:rPr>
              <w:tab/>
              <w:t xml:space="preserve">  49</w:t>
            </w:r>
            <w:proofErr w:type="gram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proofErr w:type="gramStart"/>
            <w:r>
              <w:rPr>
                <w:sz w:val="20"/>
              </w:rPr>
              <w:tab/>
              <w:t xml:space="preserve">  98</w:t>
            </w:r>
            <w:proofErr w:type="gram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tcBorders>
              <w:bottom w:val="nil"/>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t>129</w:t>
            </w:r>
          </w:p>
        </w:tc>
        <w:tc>
          <w:tcPr>
            <w:tcW w:w="1319" w:type="dxa"/>
            <w:tcBorders>
              <w:bottom w:val="nil"/>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top w:val="nil"/>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146</w:t>
            </w:r>
          </w:p>
        </w:tc>
        <w:tc>
          <w:tcPr>
            <w:tcW w:w="1319" w:type="dxa"/>
            <w:tcBorders>
              <w:top w:val="nil"/>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11.0-10</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 xml:space="preserve">Атомная масса углерода равна 12, атомная масса кислорода равна 16. </w:t>
            </w:r>
          </w:p>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Чему равна молекулярная масса диоксида углерода (CO</w:t>
            </w:r>
            <w:r w:rsidRPr="00F75C1F">
              <w:rPr>
                <w:sz w:val="20"/>
                <w:vertAlign w:val="subscript"/>
              </w:rPr>
              <w:t>2</w:t>
            </w:r>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t>38</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40</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Pr>
                <w:sz w:val="20"/>
              </w:rPr>
              <w:tab/>
              <w:t>44</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76</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B624DC">
            <w:pPr>
              <w:pageBreakBefore/>
              <w:rPr>
                <w:sz w:val="20"/>
              </w:rPr>
            </w:pPr>
            <w:r w:rsidRPr="00611878">
              <w:rPr>
                <w:sz w:val="20"/>
              </w:rPr>
              <w:lastRenderedPageBreak/>
              <w:t>331 11.0-11</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Атомная масса кальция равна 40, атомная масса кислорода равна 16</w:t>
            </w:r>
            <w:r>
              <w:rPr>
                <w:sz w:val="20"/>
              </w:rPr>
              <w:t xml:space="preserve"> </w:t>
            </w:r>
            <w:r w:rsidRPr="00611878">
              <w:rPr>
                <w:sz w:val="20"/>
              </w:rPr>
              <w:t xml:space="preserve">и атомная масса углерода равна 1. </w:t>
            </w:r>
          </w:p>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Чему равна молекулярная масса</w:t>
            </w:r>
            <w:r>
              <w:rPr>
                <w:sz w:val="20"/>
              </w:rPr>
              <w:t xml:space="preserve"> </w:t>
            </w:r>
            <w:r w:rsidRPr="00611878">
              <w:rPr>
                <w:sz w:val="20"/>
              </w:rPr>
              <w:t>гидроксида кальция (</w:t>
            </w:r>
            <w:proofErr w:type="spellStart"/>
            <w:r w:rsidRPr="00611878">
              <w:rPr>
                <w:sz w:val="20"/>
              </w:rPr>
              <w:t>Ca</w:t>
            </w:r>
            <w:proofErr w:type="spellEnd"/>
            <w:r w:rsidRPr="00611878">
              <w:rPr>
                <w:sz w:val="20"/>
              </w:rPr>
              <w:t>(</w:t>
            </w:r>
            <w:proofErr w:type="spellStart"/>
            <w:r w:rsidRPr="00611878">
              <w:rPr>
                <w:sz w:val="20"/>
              </w:rPr>
              <w:t>OH</w:t>
            </w:r>
            <w:proofErr w:type="spellEnd"/>
            <w:r w:rsidRPr="00611878">
              <w:rPr>
                <w:sz w:val="20"/>
              </w:rPr>
              <w:t>)</w:t>
            </w:r>
            <w:r w:rsidRPr="00F75C1F">
              <w:rPr>
                <w:sz w:val="20"/>
                <w:vertAlign w:val="subscript"/>
              </w:rPr>
              <w:t>2</w:t>
            </w:r>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proofErr w:type="gramStart"/>
            <w:r w:rsidRPr="00611878">
              <w:rPr>
                <w:sz w:val="20"/>
              </w:rPr>
              <w:tab/>
              <w:t xml:space="preserve">  58</w:t>
            </w:r>
            <w:proofErr w:type="gram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roofErr w:type="gramStart"/>
            <w:r w:rsidRPr="00611878">
              <w:rPr>
                <w:sz w:val="20"/>
              </w:rPr>
              <w:tab/>
              <w:t xml:space="preserve">  74</w:t>
            </w:r>
            <w:proofErr w:type="gram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roofErr w:type="gramStart"/>
            <w:r w:rsidRPr="00611878">
              <w:rPr>
                <w:sz w:val="20"/>
              </w:rPr>
              <w:tab/>
              <w:t xml:space="preserve">  96</w:t>
            </w:r>
            <w:proofErr w:type="gram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114</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11.0-12</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Почему ароматические вещества называют ароматическими?</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r>
            <w:proofErr w:type="gramStart"/>
            <w:r w:rsidRPr="00611878">
              <w:rPr>
                <w:sz w:val="20"/>
              </w:rPr>
              <w:t>Из-за</w:t>
            </w:r>
            <w:proofErr w:type="gramEnd"/>
            <w:r w:rsidRPr="00611878">
              <w:rPr>
                <w:sz w:val="20"/>
              </w:rPr>
              <w:t xml:space="preserve"> их запаха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r>
            <w:proofErr w:type="gramStart"/>
            <w:r w:rsidRPr="00611878">
              <w:rPr>
                <w:sz w:val="20"/>
              </w:rPr>
              <w:t>Из-за</w:t>
            </w:r>
            <w:proofErr w:type="gramEnd"/>
            <w:r w:rsidRPr="00611878">
              <w:rPr>
                <w:sz w:val="20"/>
              </w:rPr>
              <w:t xml:space="preserve"> их цвета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r>
            <w:proofErr w:type="gramStart"/>
            <w:r w:rsidRPr="00611878">
              <w:rPr>
                <w:sz w:val="20"/>
              </w:rPr>
              <w:t>Из-за</w:t>
            </w:r>
            <w:proofErr w:type="gramEnd"/>
            <w:r w:rsidRPr="00611878">
              <w:rPr>
                <w:sz w:val="20"/>
              </w:rPr>
              <w:t xml:space="preserve"> их токсичности</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r>
            <w:proofErr w:type="gramStart"/>
            <w:r w:rsidRPr="00611878">
              <w:rPr>
                <w:sz w:val="20"/>
              </w:rPr>
              <w:t>Из-за</w:t>
            </w:r>
            <w:proofErr w:type="gramEnd"/>
            <w:r w:rsidRPr="00611878">
              <w:rPr>
                <w:sz w:val="20"/>
              </w:rPr>
              <w:t xml:space="preserve"> их растворимости</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11.0-13</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Что является примером азотного соединения?</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 xml:space="preserve">№ ООН 2312 </w:t>
            </w:r>
            <w:proofErr w:type="gramStart"/>
            <w:r w:rsidRPr="00611878">
              <w:rPr>
                <w:sz w:val="20"/>
              </w:rPr>
              <w:t>ФЕНОЛ</w:t>
            </w:r>
            <w:proofErr w:type="gramEnd"/>
            <w:r w:rsidRPr="00611878">
              <w:rPr>
                <w:sz w:val="20"/>
              </w:rPr>
              <w:t xml:space="preserve"> РАСПРАВЛЕННЫЙ</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 ООН 1090 АЦЕТОН</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 ООН 1203 БЕНЗИН</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 xml:space="preserve">№ ООН 1664 </w:t>
            </w:r>
            <w:proofErr w:type="spellStart"/>
            <w:r w:rsidRPr="00611878">
              <w:rPr>
                <w:sz w:val="20"/>
              </w:rPr>
              <w:t>НИТРОТОУЛОЛЫ</w:t>
            </w:r>
            <w:proofErr w:type="spellEnd"/>
            <w:r w:rsidRPr="00611878">
              <w:rPr>
                <w:sz w:val="20"/>
              </w:rPr>
              <w:t xml:space="preserve"> ЖИДКИЕ</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11.0-14</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Примером какого вещества является № ООН 1230 МЕТАНОЛ?</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Сложного эфира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Спирта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tcBorders>
              <w:bottom w:val="nil"/>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Нитрила</w:t>
            </w:r>
          </w:p>
        </w:tc>
        <w:tc>
          <w:tcPr>
            <w:tcW w:w="1319" w:type="dxa"/>
            <w:tcBorders>
              <w:bottom w:val="nil"/>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top w:val="nil"/>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Эфира</w:t>
            </w:r>
          </w:p>
        </w:tc>
        <w:tc>
          <w:tcPr>
            <w:tcW w:w="1319" w:type="dxa"/>
            <w:tcBorders>
              <w:top w:val="nil"/>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B624DC">
            <w:pPr>
              <w:rPr>
                <w:sz w:val="20"/>
              </w:rPr>
            </w:pPr>
            <w:r w:rsidRPr="00611878">
              <w:rPr>
                <w:sz w:val="20"/>
              </w:rPr>
              <w:t>331 11.0-15</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 xml:space="preserve">Что является примером </w:t>
            </w:r>
            <w:proofErr w:type="spellStart"/>
            <w:r w:rsidRPr="00611878">
              <w:rPr>
                <w:sz w:val="20"/>
              </w:rPr>
              <w:t>алкина</w:t>
            </w:r>
            <w:proofErr w:type="spellEnd"/>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 ООН 1011 БУТАН</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 xml:space="preserve">№ ООН 1077 </w:t>
            </w:r>
            <w:proofErr w:type="spellStart"/>
            <w:r w:rsidRPr="00611878">
              <w:rPr>
                <w:sz w:val="20"/>
              </w:rPr>
              <w:t>ПРОПЕН</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 ООН 1170 ЭТАНОЛ</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 xml:space="preserve">№ ООН 1001 </w:t>
            </w:r>
            <w:proofErr w:type="gramStart"/>
            <w:r w:rsidRPr="00611878">
              <w:rPr>
                <w:sz w:val="20"/>
              </w:rPr>
              <w:t>АЦЕТИЛЕН</w:t>
            </w:r>
            <w:proofErr w:type="gramEnd"/>
            <w:r w:rsidRPr="00611878">
              <w:rPr>
                <w:sz w:val="20"/>
              </w:rPr>
              <w:t xml:space="preserve"> РАСТВОРЕННЫЙ</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11.0-16</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В</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Какое из следующих веществ является насыщенным?</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 xml:space="preserve">№ ООН 1077 </w:t>
            </w:r>
            <w:proofErr w:type="spellStart"/>
            <w:r w:rsidRPr="00611878">
              <w:rPr>
                <w:sz w:val="20"/>
              </w:rPr>
              <w:t>ПРОПЕН</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t>№ ООН 1265 ПЕНТАНЫ</w:t>
            </w:r>
            <w:r w:rsidRPr="00611878">
              <w:rPr>
                <w:sz w:val="20"/>
              </w:rPr>
              <w:t xml:space="preserve"> ЖИДКИЕ</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 xml:space="preserve">№ ООН 1962 </w:t>
            </w:r>
            <w:proofErr w:type="gramStart"/>
            <w:r w:rsidRPr="00611878">
              <w:rPr>
                <w:sz w:val="20"/>
              </w:rPr>
              <w:t>ЭТИЛЕН</w:t>
            </w:r>
            <w:proofErr w:type="gramEnd"/>
            <w:r w:rsidRPr="00611878">
              <w:rPr>
                <w:sz w:val="20"/>
              </w:rPr>
              <w:t xml:space="preserve"> РАСТВОРЕННЫЙ</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 ООН 1055 ИЗОБУТИЛЕН</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B624DC">
            <w:pPr>
              <w:pageBreakBefore/>
              <w:rPr>
                <w:sz w:val="20"/>
              </w:rPr>
            </w:pPr>
            <w:r w:rsidRPr="00611878">
              <w:rPr>
                <w:sz w:val="20"/>
              </w:rPr>
              <w:lastRenderedPageBreak/>
              <w:t>331 11.0-17</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Какая группа веществ является, как правило, токсичной</w:t>
            </w:r>
            <w:r w:rsidR="00B624DC">
              <w:rPr>
                <w:sz w:val="20"/>
                <w:lang w:val="en-US"/>
              </w:rPr>
              <w:t xml:space="preserve"> </w:t>
            </w:r>
            <w:r w:rsidR="00B624DC">
              <w:rPr>
                <w:sz w:val="20"/>
              </w:rPr>
              <w:t>и </w:t>
            </w:r>
            <w:r w:rsidRPr="00611878">
              <w:rPr>
                <w:sz w:val="20"/>
              </w:rPr>
              <w:t>канцерогенной?</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Спирты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t>Ароматические вещества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r>
            <w:proofErr w:type="spellStart"/>
            <w:r w:rsidRPr="00611878">
              <w:rPr>
                <w:sz w:val="20"/>
              </w:rPr>
              <w:t>Алкановые</w:t>
            </w:r>
            <w:proofErr w:type="spellEnd"/>
            <w:r w:rsidRPr="00611878">
              <w:rPr>
                <w:sz w:val="20"/>
              </w:rPr>
              <w:t xml:space="preserve"> кислоты</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r>
            <w:proofErr w:type="spellStart"/>
            <w:r w:rsidRPr="00611878">
              <w:rPr>
                <w:sz w:val="20"/>
              </w:rPr>
              <w:t>Алканы</w:t>
            </w:r>
            <w:proofErr w:type="spellEnd"/>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11.0-18</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Что</w:t>
            </w:r>
            <w:r>
              <w:rPr>
                <w:sz w:val="20"/>
              </w:rPr>
              <w:t xml:space="preserve"> означает «</w:t>
            </w:r>
            <w:proofErr w:type="spellStart"/>
            <w:r w:rsidRPr="00611878">
              <w:rPr>
                <w:sz w:val="20"/>
              </w:rPr>
              <w:t>ПВХ</w:t>
            </w:r>
            <w:proofErr w:type="spellEnd"/>
            <w:r>
              <w:rPr>
                <w:sz w:val="20"/>
              </w:rPr>
              <w:t>»</w:t>
            </w:r>
            <w:r w:rsidRPr="00611878">
              <w:rPr>
                <w:sz w:val="20"/>
              </w:rPr>
              <w:t>?</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t>Мономер</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r>
            <w:proofErr w:type="spellStart"/>
            <w:r w:rsidRPr="00611878">
              <w:rPr>
                <w:sz w:val="20"/>
              </w:rPr>
              <w:t>Алкановая</w:t>
            </w:r>
            <w:proofErr w:type="spellEnd"/>
            <w:r w:rsidRPr="00611878">
              <w:rPr>
                <w:sz w:val="20"/>
              </w:rPr>
              <w:t xml:space="preserve"> кислота</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t>Полимер</w:t>
            </w:r>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t>Ароматическое вещество</w:t>
            </w:r>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bottom w:val="single" w:sz="4" w:space="0" w:color="auto"/>
            </w:tcBorders>
            <w:vAlign w:val="top"/>
          </w:tcPr>
          <w:p w:rsidR="00DE1881" w:rsidRPr="00611878" w:rsidRDefault="00DE1881" w:rsidP="001D5DBD">
            <w:pPr>
              <w:rPr>
                <w:sz w:val="20"/>
              </w:rPr>
            </w:pPr>
            <w:r w:rsidRPr="00611878">
              <w:rPr>
                <w:sz w:val="20"/>
              </w:rPr>
              <w:t>331 11.0-19</w:t>
            </w:r>
          </w:p>
        </w:tc>
        <w:tc>
          <w:tcPr>
            <w:tcW w:w="5888" w:type="dxa"/>
            <w:tcBorders>
              <w:top w:val="single" w:sz="4" w:space="0" w:color="auto"/>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Базовые знания по химии</w:t>
            </w:r>
          </w:p>
        </w:tc>
        <w:tc>
          <w:tcPr>
            <w:tcW w:w="1319" w:type="dxa"/>
            <w:tcBorders>
              <w:top w:val="single" w:sz="4" w:space="0" w:color="auto"/>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p>
        </w:tc>
        <w:tc>
          <w:tcPr>
            <w:tcW w:w="5888" w:type="dxa"/>
            <w:tcBorders>
              <w:top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Как называются углеводороды с двойной связью?</w:t>
            </w:r>
          </w:p>
        </w:tc>
        <w:tc>
          <w:tcPr>
            <w:tcW w:w="1319" w:type="dxa"/>
            <w:tcBorders>
              <w:top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A</w:t>
            </w:r>
            <w:r w:rsidRPr="00611878">
              <w:rPr>
                <w:sz w:val="20"/>
              </w:rPr>
              <w:tab/>
            </w:r>
            <w:proofErr w:type="spellStart"/>
            <w:r w:rsidRPr="00611878">
              <w:rPr>
                <w:sz w:val="20"/>
              </w:rPr>
              <w:t>Алкены</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B</w:t>
            </w:r>
            <w:r w:rsidRPr="00611878">
              <w:rPr>
                <w:sz w:val="20"/>
              </w:rPr>
              <w:tab/>
            </w:r>
            <w:proofErr w:type="spellStart"/>
            <w:r w:rsidRPr="00611878">
              <w:rPr>
                <w:sz w:val="20"/>
              </w:rPr>
              <w:t>Алканы</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vAlign w:val="top"/>
          </w:tcPr>
          <w:p w:rsidR="00DE1881" w:rsidRPr="00611878" w:rsidRDefault="00DE1881" w:rsidP="001D5DBD">
            <w:pPr>
              <w:rPr>
                <w:sz w:val="20"/>
              </w:rPr>
            </w:pPr>
          </w:p>
        </w:tc>
        <w:tc>
          <w:tcPr>
            <w:tcW w:w="5888" w:type="dxa"/>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C</w:t>
            </w:r>
            <w:r w:rsidRPr="00611878">
              <w:rPr>
                <w:sz w:val="20"/>
              </w:rPr>
              <w:tab/>
            </w:r>
            <w:proofErr w:type="spellStart"/>
            <w:r w:rsidRPr="00611878">
              <w:rPr>
                <w:sz w:val="20"/>
              </w:rPr>
              <w:t>Алкины</w:t>
            </w:r>
            <w:proofErr w:type="spellEnd"/>
          </w:p>
        </w:tc>
        <w:tc>
          <w:tcPr>
            <w:tcW w:w="1319" w:type="dxa"/>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bottom w:val="single" w:sz="4" w:space="0" w:color="auto"/>
            </w:tcBorders>
            <w:vAlign w:val="top"/>
          </w:tcPr>
          <w:p w:rsidR="00DE1881" w:rsidRPr="00611878" w:rsidRDefault="00DE1881" w:rsidP="001D5DBD">
            <w:pPr>
              <w:rPr>
                <w:sz w:val="20"/>
              </w:rPr>
            </w:pPr>
          </w:p>
        </w:tc>
        <w:tc>
          <w:tcPr>
            <w:tcW w:w="5888" w:type="dxa"/>
            <w:tcBorders>
              <w:bottom w:val="single" w:sz="4"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D</w:t>
            </w:r>
            <w:r w:rsidRPr="00611878">
              <w:rPr>
                <w:sz w:val="20"/>
              </w:rPr>
              <w:tab/>
            </w:r>
            <w:proofErr w:type="spellStart"/>
            <w:r w:rsidRPr="00611878">
              <w:rPr>
                <w:sz w:val="20"/>
              </w:rPr>
              <w:t>Алкионы</w:t>
            </w:r>
            <w:proofErr w:type="spellEnd"/>
          </w:p>
        </w:tc>
        <w:tc>
          <w:tcPr>
            <w:tcW w:w="1319" w:type="dxa"/>
            <w:tcBorders>
              <w:bottom w:val="single" w:sz="4"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611878" w:rsidTr="001D5DBD">
        <w:tc>
          <w:tcPr>
            <w:cnfStyle w:val="001000000000" w:firstRow="0" w:lastRow="0" w:firstColumn="1" w:lastColumn="0" w:oddVBand="0" w:evenVBand="0" w:oddHBand="0" w:evenHBand="0" w:firstRowFirstColumn="0" w:firstRowLastColumn="0" w:lastRowFirstColumn="0" w:lastRowLastColumn="0"/>
            <w:tcW w:w="1297" w:type="dxa"/>
            <w:tcBorders>
              <w:top w:val="single" w:sz="4" w:space="0" w:color="auto"/>
            </w:tcBorders>
            <w:vAlign w:val="top"/>
          </w:tcPr>
          <w:p w:rsidR="00DE1881" w:rsidRPr="00611878" w:rsidRDefault="00DE1881" w:rsidP="001D5DBD">
            <w:pPr>
              <w:rPr>
                <w:sz w:val="20"/>
              </w:rPr>
            </w:pPr>
            <w:r w:rsidRPr="00611878">
              <w:rPr>
                <w:sz w:val="20"/>
              </w:rPr>
              <w:t>331 11.0-20</w:t>
            </w:r>
          </w:p>
        </w:tc>
        <w:tc>
          <w:tcPr>
            <w:tcW w:w="5888" w:type="dxa"/>
            <w:tcBorders>
              <w:top w:val="single" w:sz="4" w:space="0" w:color="auto"/>
              <w:bottom w:val="single" w:sz="12" w:space="0" w:color="auto"/>
            </w:tcBorders>
            <w:vAlign w:val="top"/>
          </w:tcPr>
          <w:p w:rsidR="00DE1881" w:rsidRPr="0061187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611878">
              <w:rPr>
                <w:sz w:val="20"/>
              </w:rPr>
              <w:t>Исключен (2011)</w:t>
            </w:r>
          </w:p>
        </w:tc>
        <w:tc>
          <w:tcPr>
            <w:tcW w:w="1319" w:type="dxa"/>
            <w:tcBorders>
              <w:top w:val="single" w:sz="4" w:space="0" w:color="auto"/>
              <w:bottom w:val="single" w:sz="12" w:space="0" w:color="auto"/>
            </w:tcBorders>
            <w:vAlign w:val="top"/>
          </w:tcPr>
          <w:p w:rsidR="00DE1881" w:rsidRPr="0061187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3"/>
        <w:gridCol w:w="5880"/>
        <w:gridCol w:w="1321"/>
      </w:tblGrid>
      <w:tr w:rsidR="00DE1881" w:rsidRPr="004341E0"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Pr="002E14C4" w:rsidRDefault="00DE1881" w:rsidP="001D5DBD">
            <w:pPr>
              <w:pStyle w:val="HChGR"/>
              <w:spacing w:before="0"/>
            </w:pPr>
            <w:r w:rsidRPr="004341E0">
              <w:rPr>
                <w:sz w:val="20"/>
              </w:rPr>
              <w:lastRenderedPageBreak/>
              <w:br w:type="page"/>
            </w:r>
            <w:r w:rsidRPr="0090134A">
              <w:t>Химические продукты − знания по физике и химии</w:t>
            </w:r>
          </w:p>
          <w:p w:rsidR="00DE1881" w:rsidRPr="0090134A" w:rsidRDefault="00DE1881" w:rsidP="001D5DBD">
            <w:pPr>
              <w:pStyle w:val="H23GR"/>
              <w:rPr>
                <w:sz w:val="20"/>
              </w:rPr>
            </w:pPr>
            <w:r w:rsidRPr="0090134A">
              <w:rPr>
                <w:sz w:val="20"/>
              </w:rPr>
              <w:t>Целевая тема 12: Химические реакции</w:t>
            </w:r>
          </w:p>
        </w:tc>
      </w:tr>
      <w:tr w:rsidR="00DE1881" w:rsidRPr="0090134A" w:rsidTr="001D5DBD">
        <w:trPr>
          <w:tblHeader/>
        </w:trPr>
        <w:tc>
          <w:tcPr>
            <w:cnfStyle w:val="001000000000" w:firstRow="0" w:lastRow="0" w:firstColumn="1" w:lastColumn="0" w:oddVBand="0" w:evenVBand="0" w:oddHBand="0" w:evenHBand="0" w:firstRowFirstColumn="0" w:firstRowLastColumn="0" w:lastRowFirstColumn="0" w:lastRowLastColumn="0"/>
            <w:tcW w:w="1303" w:type="dxa"/>
            <w:tcBorders>
              <w:top w:val="single" w:sz="12" w:space="0" w:color="auto"/>
              <w:bottom w:val="single" w:sz="12" w:space="0" w:color="auto"/>
            </w:tcBorders>
            <w:shd w:val="clear" w:color="auto" w:fill="auto"/>
          </w:tcPr>
          <w:p w:rsidR="00DE1881" w:rsidRPr="0090134A" w:rsidRDefault="00DE1881" w:rsidP="001D5DBD">
            <w:pPr>
              <w:spacing w:before="80" w:after="80" w:line="200" w:lineRule="exact"/>
              <w:rPr>
                <w:i/>
                <w:sz w:val="16"/>
              </w:rPr>
            </w:pPr>
            <w:r w:rsidRPr="0090134A">
              <w:rPr>
                <w:i/>
                <w:sz w:val="16"/>
              </w:rPr>
              <w:t>Номер</w:t>
            </w:r>
          </w:p>
        </w:tc>
        <w:tc>
          <w:tcPr>
            <w:tcW w:w="5880" w:type="dxa"/>
            <w:tcBorders>
              <w:top w:val="single" w:sz="12" w:space="0" w:color="auto"/>
              <w:bottom w:val="single" w:sz="12" w:space="0" w:color="auto"/>
            </w:tcBorders>
            <w:shd w:val="clear" w:color="auto" w:fill="auto"/>
          </w:tcPr>
          <w:p w:rsidR="00DE1881" w:rsidRPr="0090134A"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90134A">
              <w:rPr>
                <w:i/>
                <w:sz w:val="16"/>
              </w:rPr>
              <w:t>Источник</w:t>
            </w:r>
          </w:p>
        </w:tc>
        <w:tc>
          <w:tcPr>
            <w:tcW w:w="1321" w:type="dxa"/>
            <w:tcBorders>
              <w:top w:val="single" w:sz="12" w:space="0" w:color="auto"/>
              <w:bottom w:val="single" w:sz="12" w:space="0" w:color="auto"/>
            </w:tcBorders>
            <w:shd w:val="clear" w:color="auto" w:fill="auto"/>
          </w:tcPr>
          <w:p w:rsidR="00DE1881" w:rsidRPr="0090134A"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90134A">
              <w:rPr>
                <w:i/>
                <w:sz w:val="16"/>
              </w:rPr>
              <w:t>Правильный</w:t>
            </w:r>
            <w:r w:rsidRPr="0090134A">
              <w:rPr>
                <w:i/>
                <w:sz w:val="16"/>
              </w:rPr>
              <w:br/>
              <w:t>ответ</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12" w:space="0" w:color="auto"/>
              <w:bottom w:val="single" w:sz="4" w:space="0" w:color="auto"/>
            </w:tcBorders>
            <w:vAlign w:val="top"/>
          </w:tcPr>
          <w:p w:rsidR="00DE1881" w:rsidRPr="004341E0" w:rsidRDefault="00DE1881" w:rsidP="001D5DBD">
            <w:pPr>
              <w:rPr>
                <w:sz w:val="20"/>
              </w:rPr>
            </w:pPr>
            <w:r w:rsidRPr="004341E0">
              <w:rPr>
                <w:sz w:val="20"/>
              </w:rPr>
              <w:t>331 12.0-01</w:t>
            </w:r>
          </w:p>
        </w:tc>
        <w:tc>
          <w:tcPr>
            <w:tcW w:w="5880" w:type="dxa"/>
            <w:tcBorders>
              <w:top w:val="single" w:sz="12"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12"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Почему следует избегать попадания воды в концентрированную СЕРНУЮ КИСЛОТУ, содержащую более 51% кислоты (№</w:t>
            </w:r>
            <w:r>
              <w:rPr>
                <w:sz w:val="20"/>
                <w:lang w:val="en-US"/>
              </w:rPr>
              <w:t> </w:t>
            </w:r>
            <w:r w:rsidR="00B624DC">
              <w:rPr>
                <w:sz w:val="20"/>
              </w:rPr>
              <w:t>ООН </w:t>
            </w:r>
            <w:r w:rsidRPr="004341E0">
              <w:rPr>
                <w:sz w:val="20"/>
              </w:rPr>
              <w:t>1830)?</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Поскольку</w:t>
            </w:r>
            <w:proofErr w:type="gramEnd"/>
            <w:r w:rsidRPr="004341E0">
              <w:rPr>
                <w:sz w:val="20"/>
              </w:rPr>
              <w:t xml:space="preserve"> в результате попадания воды образуется легковоспламеняющийся газ − водород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0F641B"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Поскольку</w:t>
            </w:r>
            <w:proofErr w:type="gramEnd"/>
            <w:r w:rsidRPr="004341E0">
              <w:rPr>
                <w:sz w:val="20"/>
              </w:rPr>
              <w:t xml:space="preserve"> это приводит к высвобождению большого количества тепла, в результате которого вода испаряется и начинает</w:t>
            </w:r>
            <w:r w:rsidRPr="000F641B">
              <w:rPr>
                <w:sz w:val="20"/>
              </w:rPr>
              <w:t xml:space="preserve"> </w:t>
            </w:r>
            <w:r w:rsidRPr="004341E0">
              <w:rPr>
                <w:sz w:val="20"/>
              </w:rPr>
              <w:t>разбрызгиваться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Поскольку</w:t>
            </w:r>
            <w:proofErr w:type="gramEnd"/>
            <w:r w:rsidRPr="004341E0">
              <w:rPr>
                <w:sz w:val="20"/>
              </w:rPr>
              <w:t xml:space="preserve"> это вызывает полимеризацию серной кислоты</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Поскольку</w:t>
            </w:r>
            <w:proofErr w:type="gramEnd"/>
            <w:r w:rsidRPr="004341E0">
              <w:rPr>
                <w:sz w:val="20"/>
              </w:rPr>
              <w:t xml:space="preserve"> серная кислота вступает в реакцию с водой,</w:t>
            </w:r>
            <w:r w:rsidR="00B624DC">
              <w:rPr>
                <w:sz w:val="20"/>
                <w:lang w:val="en-US"/>
              </w:rPr>
              <w:t xml:space="preserve"> </w:t>
            </w:r>
            <w:r w:rsidR="00B624DC">
              <w:rPr>
                <w:sz w:val="20"/>
              </w:rPr>
              <w:t>что </w:t>
            </w:r>
            <w:r w:rsidRPr="004341E0">
              <w:rPr>
                <w:sz w:val="20"/>
              </w:rPr>
              <w:t>приводит к выделению очень ядовитых паров</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12.0-02</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Какая из реакций ниже является известной каталитической самопроизвольной реакцией?</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Полимеризация стирола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Разложение воды на водород и кислород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Реакция азота с водой</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Окисление железа</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12.0-03</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Вы загружаете продукт, который подвержен полимеризации. Смежный грузовой танк содержит другой продукт.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На что в</w:t>
            </w:r>
            <w:r w:rsidRPr="004341E0">
              <w:rPr>
                <w:sz w:val="20"/>
              </w:rPr>
              <w:t>ы должны</w:t>
            </w:r>
            <w:r w:rsidRPr="000F641B">
              <w:rPr>
                <w:sz w:val="20"/>
              </w:rPr>
              <w:t xml:space="preserve"> </w:t>
            </w:r>
            <w:r w:rsidRPr="004341E0">
              <w:rPr>
                <w:sz w:val="20"/>
              </w:rPr>
              <w:t>обратить внимание в случае продукта, находящегося в смежном</w:t>
            </w:r>
            <w:r w:rsidRPr="000F641B">
              <w:rPr>
                <w:sz w:val="20"/>
              </w:rPr>
              <w:t xml:space="preserve"> </w:t>
            </w:r>
            <w:r w:rsidRPr="004341E0">
              <w:rPr>
                <w:sz w:val="20"/>
              </w:rPr>
              <w:t>грузовом танке?</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Этот</w:t>
            </w:r>
            <w:proofErr w:type="gramEnd"/>
            <w:r w:rsidRPr="004341E0">
              <w:rPr>
                <w:sz w:val="20"/>
              </w:rPr>
              <w:t xml:space="preserve"> продукт не должен содержать воду</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Этот</w:t>
            </w:r>
            <w:proofErr w:type="gramEnd"/>
            <w:r w:rsidRPr="004341E0">
              <w:rPr>
                <w:sz w:val="20"/>
              </w:rPr>
              <w:t xml:space="preserve"> продукт не должен быть слишком горячим</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Этот</w:t>
            </w:r>
            <w:proofErr w:type="gramEnd"/>
            <w:r w:rsidRPr="004341E0">
              <w:rPr>
                <w:sz w:val="20"/>
              </w:rPr>
              <w:t xml:space="preserve"> продукт не должен быть легковоспламеняющимся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Этот</w:t>
            </w:r>
            <w:proofErr w:type="gramEnd"/>
            <w:r w:rsidRPr="004341E0">
              <w:rPr>
                <w:sz w:val="20"/>
              </w:rPr>
              <w:t xml:space="preserve"> продукт не должен содержать ингибитор</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12.0-04</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может вызвать самопроизвольную реакцию того или иного</w:t>
            </w:r>
            <w:r w:rsidR="00B624DC">
              <w:rPr>
                <w:sz w:val="20"/>
                <w:lang w:val="en-US"/>
              </w:rPr>
              <w:t xml:space="preserve"> </w:t>
            </w:r>
            <w:r w:rsidRPr="004341E0">
              <w:rPr>
                <w:sz w:val="20"/>
              </w:rPr>
              <w:t>вещества?</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0F641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Нагревание</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tcBorders>
              <w:bottom w:val="nil"/>
            </w:tcBorders>
            <w:vAlign w:val="top"/>
          </w:tcPr>
          <w:p w:rsidR="00DE1881" w:rsidRPr="000F641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Добавление стабилизатора</w:t>
            </w:r>
          </w:p>
        </w:tc>
        <w:tc>
          <w:tcPr>
            <w:tcW w:w="1321" w:type="dxa"/>
            <w:tcBorders>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tcBorders>
              <w:top w:val="nil"/>
              <w:bottom w:val="nil"/>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Предотвращение загрязнения другим грузом</w:t>
            </w:r>
          </w:p>
        </w:tc>
        <w:tc>
          <w:tcPr>
            <w:tcW w:w="1321" w:type="dxa"/>
            <w:tcBorders>
              <w:top w:val="nil"/>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top w:val="nil"/>
              <w:bottom w:val="single" w:sz="4" w:space="0" w:color="auto"/>
            </w:tcBorders>
            <w:vAlign w:val="top"/>
          </w:tcPr>
          <w:p w:rsidR="00DE1881" w:rsidRPr="000F641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Добавление инертного газа</w:t>
            </w:r>
          </w:p>
        </w:tc>
        <w:tc>
          <w:tcPr>
            <w:tcW w:w="1321" w:type="dxa"/>
            <w:tcBorders>
              <w:top w:val="nil"/>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331 12.0-05</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Каким образом можно предотвратить реакцию груза с воздухом?</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0F641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r>
            <w:proofErr w:type="gramStart"/>
            <w:r w:rsidRPr="004341E0">
              <w:rPr>
                <w:sz w:val="20"/>
              </w:rPr>
              <w:t>Путем</w:t>
            </w:r>
            <w:proofErr w:type="gramEnd"/>
            <w:r w:rsidRPr="004341E0">
              <w:rPr>
                <w:sz w:val="20"/>
              </w:rPr>
              <w:t xml:space="preserve"> нагревания груза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0F641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r>
            <w:proofErr w:type="gramStart"/>
            <w:r w:rsidRPr="004341E0">
              <w:rPr>
                <w:sz w:val="20"/>
              </w:rPr>
              <w:t>Путем</w:t>
            </w:r>
            <w:proofErr w:type="gramEnd"/>
            <w:r w:rsidRPr="004341E0">
              <w:rPr>
                <w:sz w:val="20"/>
              </w:rPr>
              <w:t xml:space="preserve"> охлаждения груза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Путе</w:t>
            </w:r>
            <w:r>
              <w:rPr>
                <w:sz w:val="20"/>
              </w:rPr>
              <w:t>м</w:t>
            </w:r>
            <w:proofErr w:type="gramEnd"/>
            <w:r>
              <w:rPr>
                <w:sz w:val="20"/>
              </w:rPr>
              <w:t xml:space="preserve"> покрытия груза инертным газом</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Путем</w:t>
            </w:r>
            <w:proofErr w:type="gramEnd"/>
            <w:r w:rsidRPr="004341E0">
              <w:rPr>
                <w:sz w:val="20"/>
              </w:rPr>
              <w:t xml:space="preserve"> обеспече</w:t>
            </w:r>
            <w:r>
              <w:rPr>
                <w:sz w:val="20"/>
              </w:rPr>
              <w:t>ния постоянной циркуляции груза</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B624DC">
            <w:pPr>
              <w:pageBreakBefore/>
              <w:rPr>
                <w:sz w:val="20"/>
              </w:rPr>
            </w:pPr>
            <w:r w:rsidRPr="004341E0">
              <w:rPr>
                <w:sz w:val="20"/>
              </w:rPr>
              <w:lastRenderedPageBreak/>
              <w:t>331 12.0-06</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Какие существуют два вида веществ, обладающих коррозионными</w:t>
            </w:r>
            <w:r>
              <w:rPr>
                <w:sz w:val="20"/>
              </w:rPr>
              <w:t xml:space="preserve"> </w:t>
            </w:r>
            <w:r w:rsidRPr="004341E0">
              <w:rPr>
                <w:sz w:val="20"/>
              </w:rPr>
              <w:t>свойствами?</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Спирты и кислоты</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Спирты и основания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Драгоценные металлы и основания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Кислоты и основания</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12.0-07</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Когда какой-либо металл вступает в реакцию с кислотой, происходит выделение газа.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Какой это газ?</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Кислород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Водород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Метан</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Pr>
                <w:sz w:val="20"/>
              </w:rPr>
              <w:t>D</w:t>
            </w:r>
            <w:r>
              <w:rPr>
                <w:sz w:val="20"/>
              </w:rPr>
              <w:tab/>
              <w:t>Хлор</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12.0-08</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образуется в результате полного сжигания пропана?</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Кислород и водород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spellStart"/>
            <w:r w:rsidRPr="004341E0">
              <w:rPr>
                <w:sz w:val="20"/>
              </w:rPr>
              <w:t>Моноксид</w:t>
            </w:r>
            <w:proofErr w:type="spellEnd"/>
            <w:r w:rsidRPr="004341E0">
              <w:rPr>
                <w:sz w:val="20"/>
              </w:rPr>
              <w:t xml:space="preserve">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Диоксид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Углерод и водород</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12.0-09</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образуется в результате неполного сгорания пропана?</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Кислород и водород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spellStart"/>
            <w:r w:rsidRPr="004341E0">
              <w:rPr>
                <w:sz w:val="20"/>
              </w:rPr>
              <w:t>Моноксид</w:t>
            </w:r>
            <w:proofErr w:type="spellEnd"/>
            <w:r w:rsidRPr="004341E0">
              <w:rPr>
                <w:sz w:val="20"/>
              </w:rPr>
              <w:t xml:space="preserve">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Диоксид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Углерод и водород</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331 12.0-10</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Каким образом можно предотвратить реакцию груза, вызываемую</w:t>
            </w:r>
            <w:r>
              <w:rPr>
                <w:sz w:val="20"/>
              </w:rPr>
              <w:t xml:space="preserve"> </w:t>
            </w:r>
            <w:r w:rsidRPr="004341E0">
              <w:rPr>
                <w:sz w:val="20"/>
              </w:rPr>
              <w:t>кислородом?</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Путем</w:t>
            </w:r>
            <w:proofErr w:type="gramEnd"/>
            <w:r w:rsidRPr="004341E0">
              <w:rPr>
                <w:sz w:val="20"/>
              </w:rPr>
              <w:t xml:space="preserve"> его покрытия инертным газом</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Путем</w:t>
            </w:r>
            <w:proofErr w:type="gramEnd"/>
            <w:r w:rsidRPr="004341E0">
              <w:rPr>
                <w:sz w:val="20"/>
              </w:rPr>
              <w:t xml:space="preserve"> его дополнительного загрязнения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r>
            <w:proofErr w:type="gramStart"/>
            <w:r w:rsidRPr="004341E0">
              <w:rPr>
                <w:sz w:val="20"/>
              </w:rPr>
              <w:t>Путем</w:t>
            </w:r>
            <w:proofErr w:type="gramEnd"/>
            <w:r w:rsidRPr="004341E0">
              <w:rPr>
                <w:sz w:val="20"/>
              </w:rPr>
              <w:t xml:space="preserve"> его нагревания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Путем</w:t>
            </w:r>
            <w:proofErr w:type="gramEnd"/>
            <w:r w:rsidRPr="004341E0">
              <w:rPr>
                <w:sz w:val="20"/>
              </w:rPr>
              <w:t xml:space="preserve"> его постоянной перекачки</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12.0-11</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Чему препятствует добавление ингибитора?</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Полимеризации</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Кипению</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Падению давления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Конденсации</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lastRenderedPageBreak/>
              <w:t>331 12.0-12</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образуется в результате полного сгорания пентана?</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Кислород и водород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Диоксид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Углерод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Оксид пентана и вода</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12.0-13</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Что образуется в результате неполного сгорания </w:t>
            </w:r>
            <w:proofErr w:type="spellStart"/>
            <w:r w:rsidRPr="004341E0">
              <w:rPr>
                <w:sz w:val="20"/>
              </w:rPr>
              <w:t>гексана</w:t>
            </w:r>
            <w:proofErr w:type="spellEnd"/>
            <w:r w:rsidRPr="004341E0">
              <w:rPr>
                <w:sz w:val="20"/>
              </w:rPr>
              <w:t>?</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r>
            <w:proofErr w:type="spellStart"/>
            <w:r w:rsidRPr="004341E0">
              <w:rPr>
                <w:sz w:val="20"/>
              </w:rPr>
              <w:t>Гексанол</w:t>
            </w:r>
            <w:proofErr w:type="spellEnd"/>
            <w:r w:rsidRPr="004341E0">
              <w:rPr>
                <w:sz w:val="20"/>
              </w:rPr>
              <w:t xml:space="preserve">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Диоксид углерода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BC10C6"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Кислород и вода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spellStart"/>
            <w:r w:rsidRPr="004341E0">
              <w:rPr>
                <w:sz w:val="20"/>
              </w:rPr>
              <w:t>Моноксид</w:t>
            </w:r>
            <w:proofErr w:type="spellEnd"/>
            <w:r w:rsidRPr="004341E0">
              <w:rPr>
                <w:sz w:val="20"/>
              </w:rPr>
              <w:t xml:space="preserve"> углерода и вода</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12.0-14</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результате химической реакции высвобождается тепло.</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 называется эта реакция?</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Эндотермическая реакция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Экзотермическая реакция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tcBorders>
              <w:bottom w:val="nil"/>
            </w:tcBorders>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Гетерогенная реакция</w:t>
            </w:r>
          </w:p>
        </w:tc>
        <w:tc>
          <w:tcPr>
            <w:tcW w:w="1321" w:type="dxa"/>
            <w:tcBorders>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top w:val="nil"/>
              <w:bottom w:val="single" w:sz="4" w:space="0" w:color="auto"/>
            </w:tcBorders>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Гомогенная реакция</w:t>
            </w:r>
          </w:p>
        </w:tc>
        <w:tc>
          <w:tcPr>
            <w:tcW w:w="1321" w:type="dxa"/>
            <w:tcBorders>
              <w:top w:val="nil"/>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331 12.0-15</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В результате реакции образуется новое вещество.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 называется</w:t>
            </w:r>
            <w:r>
              <w:rPr>
                <w:sz w:val="20"/>
                <w:lang w:val="en-US"/>
              </w:rPr>
              <w:t xml:space="preserve"> </w:t>
            </w:r>
            <w:r w:rsidRPr="004341E0">
              <w:rPr>
                <w:sz w:val="20"/>
              </w:rPr>
              <w:t>такая реакция?</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Химическая реакция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Физическая реакция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Метеорологическая реакция</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bottom w:val="single" w:sz="4" w:space="0" w:color="auto"/>
            </w:tcBorders>
            <w:vAlign w:val="top"/>
          </w:tcPr>
          <w:p w:rsidR="00DE1881" w:rsidRPr="004341E0" w:rsidRDefault="00DE1881" w:rsidP="001D5DBD">
            <w:pPr>
              <w:rPr>
                <w:sz w:val="20"/>
              </w:rPr>
            </w:pPr>
          </w:p>
        </w:tc>
        <w:tc>
          <w:tcPr>
            <w:tcW w:w="5880" w:type="dxa"/>
            <w:tcBorders>
              <w:bottom w:val="single" w:sz="4" w:space="0" w:color="auto"/>
            </w:tcBorders>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Логическая реакция</w:t>
            </w:r>
          </w:p>
        </w:tc>
        <w:tc>
          <w:tcPr>
            <w:tcW w:w="1321"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331 12.0-16</w:t>
            </w:r>
          </w:p>
        </w:tc>
        <w:tc>
          <w:tcPr>
            <w:tcW w:w="5880"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Базовые знания по химии</w:t>
            </w:r>
          </w:p>
        </w:tc>
        <w:tc>
          <w:tcPr>
            <w:tcW w:w="1321"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tcBorders>
              <w:top w:val="single" w:sz="4" w:space="0" w:color="auto"/>
            </w:tcBorders>
            <w:vAlign w:val="top"/>
          </w:tcPr>
          <w:p w:rsidR="00DE1881" w:rsidRPr="004341E0" w:rsidRDefault="00DE1881" w:rsidP="001D5DBD">
            <w:pPr>
              <w:rPr>
                <w:sz w:val="20"/>
              </w:rPr>
            </w:pPr>
          </w:p>
        </w:tc>
        <w:tc>
          <w:tcPr>
            <w:tcW w:w="5880" w:type="dxa"/>
            <w:tcBorders>
              <w:top w:val="single" w:sz="4" w:space="0" w:color="auto"/>
            </w:tcBorders>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Самоокисление представляет собой химическую реакцию, в ходе которой компонентом этой реакции является само вещество.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это за компонент?</w:t>
            </w:r>
          </w:p>
        </w:tc>
        <w:tc>
          <w:tcPr>
            <w:tcW w:w="1321"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Диоксид углерода</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Углекислый газ</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Азот</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3" w:type="dxa"/>
            <w:vAlign w:val="top"/>
          </w:tcPr>
          <w:p w:rsidR="00DE1881" w:rsidRPr="004341E0" w:rsidRDefault="00DE1881" w:rsidP="001D5DBD">
            <w:pPr>
              <w:rPr>
                <w:sz w:val="20"/>
              </w:rPr>
            </w:pPr>
          </w:p>
        </w:tc>
        <w:tc>
          <w:tcPr>
            <w:tcW w:w="5880" w:type="dxa"/>
            <w:vAlign w:val="top"/>
          </w:tcPr>
          <w:p w:rsidR="00DE1881" w:rsidRPr="00AD1FF5"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Кислород</w:t>
            </w:r>
          </w:p>
        </w:tc>
        <w:tc>
          <w:tcPr>
            <w:tcW w:w="1321"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3"/>
        <w:gridCol w:w="5853"/>
        <w:gridCol w:w="1328"/>
      </w:tblGrid>
      <w:tr w:rsidR="00DE1881" w:rsidRPr="004341E0"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rPr>
                <w:lang w:val="en-US"/>
              </w:rPr>
            </w:pPr>
            <w:r w:rsidRPr="004341E0">
              <w:rPr>
                <w:sz w:val="20"/>
              </w:rPr>
              <w:lastRenderedPageBreak/>
              <w:br w:type="page"/>
            </w:r>
            <w:r w:rsidRPr="00AD1FF5">
              <w:t>Практика</w:t>
            </w:r>
          </w:p>
          <w:p w:rsidR="00DE1881" w:rsidRPr="00AD1FF5" w:rsidRDefault="00DE1881" w:rsidP="001D5DBD">
            <w:pPr>
              <w:pStyle w:val="H23GR"/>
              <w:rPr>
                <w:sz w:val="20"/>
              </w:rPr>
            </w:pPr>
            <w:r w:rsidRPr="00AD1FF5">
              <w:rPr>
                <w:sz w:val="20"/>
              </w:rPr>
              <w:t>Целевая тема 1: Меры</w:t>
            </w:r>
          </w:p>
        </w:tc>
      </w:tr>
      <w:tr w:rsidR="00DE1881" w:rsidRPr="00AD1FF5" w:rsidTr="001D5DBD">
        <w:trPr>
          <w:tblHeader/>
        </w:trPr>
        <w:tc>
          <w:tcPr>
            <w:cnfStyle w:val="001000000000" w:firstRow="0" w:lastRow="0" w:firstColumn="1" w:lastColumn="0" w:oddVBand="0" w:evenVBand="0" w:oddHBand="0" w:evenHBand="0" w:firstRowFirstColumn="0" w:firstRowLastColumn="0" w:lastRowFirstColumn="0" w:lastRowLastColumn="0"/>
            <w:tcW w:w="1323" w:type="dxa"/>
            <w:tcBorders>
              <w:top w:val="single" w:sz="12" w:space="0" w:color="auto"/>
              <w:bottom w:val="single" w:sz="12" w:space="0" w:color="auto"/>
            </w:tcBorders>
            <w:shd w:val="clear" w:color="auto" w:fill="auto"/>
          </w:tcPr>
          <w:p w:rsidR="00DE1881" w:rsidRPr="00AD1FF5" w:rsidRDefault="00DE1881" w:rsidP="001D5DBD">
            <w:pPr>
              <w:spacing w:before="80" w:after="80" w:line="200" w:lineRule="exact"/>
              <w:rPr>
                <w:i/>
                <w:sz w:val="16"/>
              </w:rPr>
            </w:pPr>
            <w:r w:rsidRPr="00AD1FF5">
              <w:rPr>
                <w:i/>
                <w:sz w:val="16"/>
              </w:rPr>
              <w:t>Номер</w:t>
            </w:r>
          </w:p>
        </w:tc>
        <w:tc>
          <w:tcPr>
            <w:tcW w:w="5853" w:type="dxa"/>
            <w:tcBorders>
              <w:top w:val="single" w:sz="12" w:space="0" w:color="auto"/>
              <w:bottom w:val="single" w:sz="12" w:space="0" w:color="auto"/>
            </w:tcBorders>
            <w:shd w:val="clear" w:color="auto" w:fill="auto"/>
          </w:tcPr>
          <w:p w:rsidR="00DE1881" w:rsidRPr="00AD1FF5"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AD1FF5">
              <w:rPr>
                <w:i/>
                <w:sz w:val="16"/>
              </w:rPr>
              <w:t>Источник</w:t>
            </w:r>
          </w:p>
        </w:tc>
        <w:tc>
          <w:tcPr>
            <w:tcW w:w="1328" w:type="dxa"/>
            <w:tcBorders>
              <w:top w:val="single" w:sz="12" w:space="0" w:color="auto"/>
              <w:bottom w:val="single" w:sz="12" w:space="0" w:color="auto"/>
            </w:tcBorders>
            <w:shd w:val="clear" w:color="auto" w:fill="auto"/>
          </w:tcPr>
          <w:p w:rsidR="00DE1881" w:rsidRPr="00AD1FF5"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D1FF5">
              <w:rPr>
                <w:i/>
                <w:sz w:val="16"/>
              </w:rPr>
              <w:t>Правильный</w:t>
            </w:r>
            <w:r w:rsidRPr="00AD1FF5">
              <w:rPr>
                <w:i/>
                <w:sz w:val="16"/>
              </w:rPr>
              <w:br/>
              <w:t>ответ</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12" w:space="0" w:color="auto"/>
              <w:bottom w:val="single" w:sz="4" w:space="0" w:color="auto"/>
            </w:tcBorders>
            <w:vAlign w:val="top"/>
          </w:tcPr>
          <w:p w:rsidR="00DE1881" w:rsidRPr="004341E0" w:rsidRDefault="00DE1881" w:rsidP="001D5DBD">
            <w:pPr>
              <w:rPr>
                <w:sz w:val="20"/>
              </w:rPr>
            </w:pPr>
            <w:r w:rsidRPr="004341E0">
              <w:rPr>
                <w:sz w:val="20"/>
              </w:rPr>
              <w:t>332 01.0-01</w:t>
            </w:r>
          </w:p>
        </w:tc>
        <w:tc>
          <w:tcPr>
            <w:tcW w:w="5853" w:type="dxa"/>
            <w:tcBorders>
              <w:top w:val="single" w:sz="12"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12"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означает предельное значение на рабочем месте?</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Предельное значение на рабочем месте означает юридическое предписание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Предельное значение на рабочем месте означает рекомендацию изготовителя опасного груза</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 xml:space="preserve">Предельное значение на рабочем месте означает рекомендацию </w:t>
            </w:r>
            <w:proofErr w:type="spellStart"/>
            <w:r w:rsidRPr="004341E0">
              <w:rPr>
                <w:sz w:val="20"/>
              </w:rPr>
              <w:t>ЕЭК</w:t>
            </w:r>
            <w:proofErr w:type="spellEnd"/>
            <w:r w:rsidRPr="004341E0">
              <w:rPr>
                <w:sz w:val="20"/>
              </w:rPr>
              <w:t> ООН</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Предельное значение на рабочем месте означает рекомендацию эксперта по вопросам газа</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01.0-02</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 сопровождается бук</w:t>
            </w:r>
            <w:r w:rsidR="00B624DC">
              <w:rPr>
                <w:sz w:val="20"/>
              </w:rPr>
              <w:t>вой </w:t>
            </w:r>
            <w:r>
              <w:rPr>
                <w:sz w:val="20"/>
              </w:rPr>
              <w:t>«</w:t>
            </w:r>
            <w:r w:rsidRPr="004341E0">
              <w:rPr>
                <w:sz w:val="20"/>
              </w:rPr>
              <w:t>P</w:t>
            </w:r>
            <w:r>
              <w:rPr>
                <w:sz w:val="20"/>
              </w:rPr>
              <w:t>»</w:t>
            </w:r>
            <w:r w:rsidRPr="004341E0">
              <w:rPr>
                <w:sz w:val="20"/>
              </w:rPr>
              <w:t xml:space="preserve">.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означает буква P?</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Сокращение страны, в которой применимо данное предельное</w:t>
            </w:r>
            <w:r>
              <w:rPr>
                <w:sz w:val="20"/>
              </w:rPr>
              <w:t xml:space="preserve"> </w:t>
            </w:r>
            <w:r w:rsidRPr="004341E0">
              <w:rPr>
                <w:sz w:val="20"/>
              </w:rPr>
              <w:t>значение на рабочем месте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Что</w:t>
            </w:r>
            <w:proofErr w:type="gramEnd"/>
            <w:r w:rsidRPr="004341E0">
              <w:rPr>
                <w:sz w:val="20"/>
              </w:rPr>
              <w:t xml:space="preserve"> данный токсический продукт может также проникать через кожу</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Что</w:t>
            </w:r>
            <w:proofErr w:type="gramEnd"/>
            <w:r w:rsidRPr="004341E0">
              <w:rPr>
                <w:sz w:val="20"/>
              </w:rPr>
              <w:t xml:space="preserve"> речь в данном случае идет о допустимом значении</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w:t>
            </w:r>
            <w:proofErr w:type="gramEnd"/>
            <w:r w:rsidRPr="004341E0">
              <w:rPr>
                <w:sz w:val="20"/>
              </w:rPr>
              <w:t xml:space="preserve"> этот продукт может вызвать заболевание кожи</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01.0-03</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мерной проб</w:t>
            </w:r>
            <w:r>
              <w:rPr>
                <w:sz w:val="20"/>
              </w:rPr>
              <w:t>ирке для газа нанесена надпись «</w:t>
            </w:r>
            <w:r w:rsidRPr="004341E0">
              <w:rPr>
                <w:sz w:val="20"/>
              </w:rPr>
              <w:t>n=10</w:t>
            </w:r>
            <w:r>
              <w:rPr>
                <w:sz w:val="20"/>
              </w:rPr>
              <w:t>»</w:t>
            </w:r>
            <w:r w:rsidRPr="004341E0">
              <w:rPr>
                <w:sz w:val="20"/>
              </w:rPr>
              <w:t>.</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она означает?</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Погрешность измерения с помощью этой пробирки</w:t>
            </w:r>
            <w:r w:rsidR="00B624DC">
              <w:rPr>
                <w:sz w:val="20"/>
                <w:lang w:val="en-US"/>
              </w:rPr>
              <w:t xml:space="preserve"> </w:t>
            </w:r>
            <w:r w:rsidRPr="004341E0">
              <w:rPr>
                <w:sz w:val="20"/>
              </w:rPr>
              <w:t>составляет 10%</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Для</w:t>
            </w:r>
            <w:proofErr w:type="gramEnd"/>
            <w:r w:rsidRPr="004341E0">
              <w:rPr>
                <w:sz w:val="20"/>
              </w:rPr>
              <w:t xml:space="preserve"> получения точного значения необходимо произвести</w:t>
            </w:r>
            <w:r>
              <w:rPr>
                <w:sz w:val="20"/>
              </w:rPr>
              <w:t xml:space="preserve"> </w:t>
            </w:r>
            <w:r w:rsidRPr="004341E0">
              <w:rPr>
                <w:sz w:val="20"/>
              </w:rPr>
              <w:t>10</w:t>
            </w:r>
            <w:r w:rsidR="00B624DC">
              <w:rPr>
                <w:sz w:val="20"/>
                <w:lang w:val="en-US"/>
              </w:rPr>
              <w:t> </w:t>
            </w:r>
            <w:r w:rsidRPr="004341E0">
              <w:rPr>
                <w:sz w:val="20"/>
              </w:rPr>
              <w:t>замеров</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Для</w:t>
            </w:r>
            <w:proofErr w:type="gramEnd"/>
            <w:r w:rsidRPr="004341E0">
              <w:rPr>
                <w:sz w:val="20"/>
              </w:rPr>
              <w:t xml:space="preserve"> того чтобы произвести замер, необходимо сделать</w:t>
            </w:r>
            <w:r w:rsidR="00B624DC">
              <w:rPr>
                <w:sz w:val="20"/>
                <w:lang w:val="en-US"/>
              </w:rPr>
              <w:t xml:space="preserve"> </w:t>
            </w:r>
            <w:r w:rsidRPr="004341E0">
              <w:rPr>
                <w:sz w:val="20"/>
              </w:rPr>
              <w:t xml:space="preserve">10 качков насосом </w:t>
            </w:r>
            <w:proofErr w:type="spellStart"/>
            <w:r w:rsidRPr="004341E0">
              <w:rPr>
                <w:sz w:val="20"/>
              </w:rPr>
              <w:t>токсиметра</w:t>
            </w:r>
            <w:proofErr w:type="spellEnd"/>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Измеренное значение необходимо умножить на 10</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01.0-04</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Общие базовые знания</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Какое процентное содержание кислорода в воздухе в обычных</w:t>
            </w:r>
            <w:r w:rsidR="00B624DC">
              <w:rPr>
                <w:sz w:val="20"/>
                <w:lang w:val="en-US"/>
              </w:rPr>
              <w:t xml:space="preserve"> </w:t>
            </w:r>
            <w:r w:rsidRPr="004341E0">
              <w:rPr>
                <w:sz w:val="20"/>
              </w:rPr>
              <w:t>условиях?</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17%</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19%</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tcBorders>
              <w:bottom w:val="nil"/>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21%</w:t>
            </w:r>
          </w:p>
        </w:tc>
        <w:tc>
          <w:tcPr>
            <w:tcW w:w="1328" w:type="dxa"/>
            <w:tcBorders>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top w:val="nil"/>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22%</w:t>
            </w:r>
          </w:p>
        </w:tc>
        <w:tc>
          <w:tcPr>
            <w:tcW w:w="1328" w:type="dxa"/>
            <w:tcBorders>
              <w:top w:val="nil"/>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pageBreakBefore/>
              <w:rPr>
                <w:sz w:val="20"/>
              </w:rPr>
            </w:pPr>
            <w:r w:rsidRPr="004341E0">
              <w:rPr>
                <w:sz w:val="20"/>
              </w:rPr>
              <w:lastRenderedPageBreak/>
              <w:t>332 01.0-05</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780EA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Вы хотите измерить с помощью прибора для измерения теплового эффекта, содержатся ли в грузовом танке взрывчатые смеси газа и воздуха. </w:t>
            </w:r>
          </w:p>
          <w:p w:rsidR="00DE1881" w:rsidRPr="004341E0"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Имеет ли в этом случае значение также содержание кислорода?</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Да</w:t>
            </w:r>
            <w:proofErr w:type="gramEnd"/>
            <w:r w:rsidRPr="004341E0">
              <w:rPr>
                <w:sz w:val="20"/>
              </w:rPr>
              <w:t xml:space="preserve">, поскольку замер производится на основе процесса горения, содержание кислорода оказывает влияние </w:t>
            </w:r>
            <w:r w:rsidR="00B624DC">
              <w:rPr>
                <w:sz w:val="20"/>
              </w:rPr>
              <w:t>на </w:t>
            </w:r>
            <w:r w:rsidRPr="004341E0">
              <w:rPr>
                <w:sz w:val="20"/>
              </w:rPr>
              <w:t>результат измерения</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Нет</w:t>
            </w:r>
            <w:proofErr w:type="gramEnd"/>
            <w:r w:rsidRPr="004341E0">
              <w:rPr>
                <w:sz w:val="20"/>
              </w:rPr>
              <w:t>, если в контролируемом грузовом танке, содержится меньше 21% кислорода, то</w:t>
            </w:r>
            <w:r w:rsidR="00B624DC">
              <w:rPr>
                <w:sz w:val="20"/>
              </w:rPr>
              <w:t xml:space="preserve"> взрывчатые смеси газа (пара) и </w:t>
            </w:r>
            <w:r w:rsidRPr="004341E0">
              <w:rPr>
                <w:sz w:val="20"/>
              </w:rPr>
              <w:t>воздуха</w:t>
            </w:r>
            <w:r>
              <w:rPr>
                <w:sz w:val="20"/>
              </w:rPr>
              <w:t xml:space="preserve"> </w:t>
            </w:r>
            <w:r w:rsidRPr="004341E0">
              <w:rPr>
                <w:sz w:val="20"/>
              </w:rPr>
              <w:t>образоваться не могут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Нет</w:t>
            </w:r>
            <w:proofErr w:type="gramEnd"/>
            <w:r w:rsidRPr="004341E0">
              <w:rPr>
                <w:sz w:val="20"/>
              </w:rPr>
              <w:t>, работа прибора для измерения теплового эффекта</w:t>
            </w:r>
            <w:r w:rsidR="00B624DC">
              <w:rPr>
                <w:sz w:val="20"/>
                <w:lang w:val="en-US"/>
              </w:rPr>
              <w:t xml:space="preserve"> </w:t>
            </w:r>
            <w:r w:rsidRPr="004341E0">
              <w:rPr>
                <w:sz w:val="20"/>
              </w:rPr>
              <w:t>не зависит от содержания кислорода</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Нет</w:t>
            </w:r>
            <w:proofErr w:type="gramEnd"/>
            <w:r w:rsidRPr="004341E0">
              <w:rPr>
                <w:sz w:val="20"/>
              </w:rPr>
              <w:t>, замер должен производиться вне контролируемого</w:t>
            </w:r>
            <w:r w:rsidR="00B624DC">
              <w:rPr>
                <w:sz w:val="20"/>
                <w:lang w:val="en-US"/>
              </w:rPr>
              <w:t xml:space="preserve"> </w:t>
            </w:r>
            <w:r w:rsidRPr="004341E0">
              <w:rPr>
                <w:sz w:val="20"/>
              </w:rPr>
              <w:t>грузового танка, в котором должен производиться замер.</w:t>
            </w:r>
            <w:r w:rsidR="00B624DC">
              <w:rPr>
                <w:sz w:val="20"/>
                <w:lang w:val="en-US"/>
              </w:rPr>
              <w:t xml:space="preserve"> </w:t>
            </w:r>
            <w:r w:rsidRPr="004341E0">
              <w:rPr>
                <w:sz w:val="20"/>
              </w:rPr>
              <w:t>Поэтому содержание кислорода не имеет значения</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01.0-06</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Проводится проверка </w:t>
            </w:r>
            <w:proofErr w:type="spellStart"/>
            <w:r w:rsidRPr="004341E0">
              <w:rPr>
                <w:sz w:val="20"/>
              </w:rPr>
              <w:t>взрываемости</w:t>
            </w:r>
            <w:proofErr w:type="spellEnd"/>
            <w:r w:rsidRPr="004341E0">
              <w:rPr>
                <w:sz w:val="20"/>
              </w:rPr>
              <w:t xml:space="preserve"> газовой смеси в грузовом танке. Предельное значение для такого решения на 20% ниже нижнего предела </w:t>
            </w:r>
            <w:proofErr w:type="spellStart"/>
            <w:r w:rsidRPr="004341E0">
              <w:rPr>
                <w:sz w:val="20"/>
              </w:rPr>
              <w:t>взрываемости</w:t>
            </w:r>
            <w:proofErr w:type="spellEnd"/>
            <w:r w:rsidRPr="004341E0">
              <w:rPr>
                <w:sz w:val="20"/>
              </w:rPr>
              <w:t xml:space="preserve">.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 какой причине?</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Поскольку</w:t>
            </w:r>
            <w:proofErr w:type="gramEnd"/>
            <w:r w:rsidRPr="004341E0">
              <w:rPr>
                <w:sz w:val="20"/>
              </w:rPr>
              <w:t xml:space="preserve"> предельное значение </w:t>
            </w:r>
            <w:proofErr w:type="spellStart"/>
            <w:r w:rsidRPr="004341E0">
              <w:rPr>
                <w:sz w:val="20"/>
              </w:rPr>
              <w:t>взрываемости</w:t>
            </w:r>
            <w:proofErr w:type="spellEnd"/>
            <w:r w:rsidRPr="004341E0">
              <w:rPr>
                <w:sz w:val="20"/>
              </w:rPr>
              <w:t xml:space="preserve"> тесно связано</w:t>
            </w:r>
            <w:r>
              <w:rPr>
                <w:sz w:val="20"/>
              </w:rPr>
              <w:t xml:space="preserve"> </w:t>
            </w:r>
            <w:r w:rsidRPr="004341E0">
              <w:rPr>
                <w:sz w:val="20"/>
              </w:rPr>
              <w:t>с температурой и степенью влажности в грузовом танке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Чтобы</w:t>
            </w:r>
            <w:proofErr w:type="gramEnd"/>
            <w:r w:rsidRPr="004341E0">
              <w:rPr>
                <w:sz w:val="20"/>
              </w:rPr>
              <w:t xml:space="preserve"> убедиться в том что концентрация газа действительно меньше</w:t>
            </w:r>
            <w:r w:rsidR="00B624DC">
              <w:rPr>
                <w:sz w:val="20"/>
              </w:rPr>
              <w:t xml:space="preserve"> нижнего предела </w:t>
            </w:r>
            <w:proofErr w:type="spellStart"/>
            <w:r w:rsidR="00B624DC">
              <w:rPr>
                <w:sz w:val="20"/>
              </w:rPr>
              <w:t>взрываемости</w:t>
            </w:r>
            <w:proofErr w:type="spellEnd"/>
            <w:r w:rsidR="00B624DC">
              <w:rPr>
                <w:sz w:val="20"/>
              </w:rPr>
              <w:t xml:space="preserve"> в </w:t>
            </w:r>
            <w:r w:rsidRPr="004341E0">
              <w:rPr>
                <w:sz w:val="20"/>
              </w:rPr>
              <w:t>танке в целом</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Чтобы</w:t>
            </w:r>
            <w:proofErr w:type="gramEnd"/>
            <w:r w:rsidRPr="004341E0">
              <w:rPr>
                <w:sz w:val="20"/>
              </w:rPr>
              <w:t xml:space="preserve"> даже в том случае, когда напряжение очень слабое (аккумулятор практически на нуле), можно было тем не менее произвести надежный замер</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Поскольку</w:t>
            </w:r>
            <w:proofErr w:type="gramEnd"/>
            <w:r w:rsidRPr="004341E0">
              <w:rPr>
                <w:sz w:val="20"/>
              </w:rPr>
              <w:t xml:space="preserve"> в случае изменения содержания кислорода газовая смесь не сразу становится взрывоопасной</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332 01.0-07</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Вы должны проверить, содержатся ли в грузовом танке токсичные</w:t>
            </w:r>
            <w:r>
              <w:rPr>
                <w:sz w:val="20"/>
              </w:rPr>
              <w:t xml:space="preserve"> </w:t>
            </w:r>
            <w:r w:rsidRPr="004341E0">
              <w:rPr>
                <w:sz w:val="20"/>
              </w:rPr>
              <w:t xml:space="preserve">газы.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каком месте вы должны измерить самые высокие концентрации токсичных газов?</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7E71E9">
            <w:pPr>
              <w:ind w:left="567" w:hanging="567"/>
              <w:jc w:val="left"/>
              <w:cnfStyle w:val="000000000000" w:firstRow="0" w:lastRow="0" w:firstColumn="0" w:lastColumn="0" w:oddVBand="0" w:evenVBand="0" w:oddHBand="0" w:evenHBand="0" w:firstRowFirstColumn="0" w:firstRowLastColumn="0" w:lastRowFirstColumn="0" w:lastRowLastColumn="0"/>
              <w:rPr>
                <w:sz w:val="20"/>
              </w:rPr>
              <w:pPrChange w:id="6" w:author="Anna Petelina" w:date="2018-11-06T14:29:00Z">
                <w:pPr>
                  <w:ind w:left="567" w:hanging="567"/>
                  <w:jc w:val="left"/>
                  <w:cnfStyle w:val="000000000000" w:firstRow="0" w:lastRow="0" w:firstColumn="0" w:lastColumn="0" w:oddVBand="0" w:evenVBand="0" w:oddHBand="0" w:evenHBand="0" w:firstRowFirstColumn="0" w:firstRowLastColumn="0" w:lastRowFirstColumn="0" w:lastRowLastColumn="0"/>
                </w:pPr>
              </w:pPrChange>
            </w:pPr>
            <w:r w:rsidRPr="004341E0">
              <w:rPr>
                <w:sz w:val="20"/>
              </w:rPr>
              <w:t>A</w:t>
            </w:r>
            <w:r w:rsidRPr="004341E0">
              <w:rPr>
                <w:sz w:val="20"/>
              </w:rPr>
              <w:tab/>
              <w:t xml:space="preserve">Это зависит от </w:t>
            </w:r>
            <w:del w:id="7" w:author="Anna Petelina" w:date="2018-11-06T14:29:00Z">
              <w:r w:rsidRPr="004341E0" w:rsidDel="007E71E9">
                <w:rPr>
                  <w:sz w:val="20"/>
                </w:rPr>
                <w:delText>относительной п</w:delText>
              </w:r>
            </w:del>
            <w:bookmarkStart w:id="8" w:name="_GoBack"/>
            <w:bookmarkEnd w:id="8"/>
            <w:del w:id="9" w:author="Oleg Kiiamov" w:date="2018-11-05T14:05:00Z">
              <w:r w:rsidRPr="004341E0" w:rsidDel="003B6997">
                <w:rPr>
                  <w:sz w:val="20"/>
                </w:rPr>
                <w:delText xml:space="preserve">лотности </w:delText>
              </w:r>
            </w:del>
            <w:r w:rsidRPr="004341E0">
              <w:rPr>
                <w:sz w:val="20"/>
              </w:rPr>
              <w:t>газа. Наибольшая</w:t>
            </w:r>
            <w:r>
              <w:rPr>
                <w:sz w:val="20"/>
              </w:rPr>
              <w:t xml:space="preserve"> </w:t>
            </w:r>
            <w:r w:rsidRPr="004341E0">
              <w:rPr>
                <w:sz w:val="20"/>
              </w:rPr>
              <w:t>концентрация обычно определяется в зависимости от плотности газа: наверху или внизу грузового танка</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В</w:t>
            </w:r>
            <w:proofErr w:type="gramEnd"/>
            <w:r w:rsidRPr="004341E0">
              <w:rPr>
                <w:sz w:val="20"/>
              </w:rPr>
              <w:t xml:space="preserve"> грузовом танке концентрация </w:t>
            </w:r>
            <w:del w:id="10" w:author="Oleg Kiiamov" w:date="2018-11-05T14:06:00Z">
              <w:r w:rsidRPr="004341E0" w:rsidDel="003B6997">
                <w:rPr>
                  <w:sz w:val="20"/>
                </w:rPr>
                <w:delText xml:space="preserve">во всех случаях </w:delText>
              </w:r>
            </w:del>
            <w:ins w:id="11" w:author="Oleg Kiiamov" w:date="2018-11-05T14:06:00Z">
              <w:r>
                <w:rPr>
                  <w:sz w:val="20"/>
                </w:rPr>
                <w:t xml:space="preserve">повсюду </w:t>
              </w:r>
            </w:ins>
            <w:r w:rsidRPr="004341E0">
              <w:rPr>
                <w:sz w:val="20"/>
              </w:rPr>
              <w:t>одинакова.</w:t>
            </w:r>
            <w:del w:id="12" w:author="Oleg Kiiamov" w:date="2018-11-05T14:07:00Z">
              <w:r w:rsidRPr="004341E0" w:rsidDel="00E83584">
                <w:rPr>
                  <w:sz w:val="20"/>
                </w:rPr>
                <w:delText xml:space="preserve"> Мест, где концентрация самая высокая, нет</w:delText>
              </w:r>
            </w:del>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Наверху</w:t>
            </w:r>
            <w:proofErr w:type="gramEnd"/>
            <w:r w:rsidRPr="004341E0">
              <w:rPr>
                <w:sz w:val="20"/>
              </w:rPr>
              <w:t xml:space="preserve"> грузового танка, поскольку токсичный газ всегда</w:t>
            </w:r>
            <w:r>
              <w:rPr>
                <w:sz w:val="20"/>
              </w:rPr>
              <w:t xml:space="preserve"> </w:t>
            </w:r>
            <w:r w:rsidRPr="004341E0">
              <w:rPr>
                <w:sz w:val="20"/>
              </w:rPr>
              <w:t>легче воздуха</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Внизу</w:t>
            </w:r>
            <w:proofErr w:type="gramEnd"/>
            <w:r w:rsidRPr="004341E0">
              <w:rPr>
                <w:sz w:val="20"/>
              </w:rPr>
              <w:t xml:space="preserve"> грузового танка, поскольку токсичный газ всегда</w:t>
            </w:r>
            <w:r w:rsidR="00B624DC">
              <w:rPr>
                <w:sz w:val="20"/>
                <w:lang w:val="en-US"/>
              </w:rPr>
              <w:t xml:space="preserve"> </w:t>
            </w:r>
            <w:r w:rsidRPr="004341E0">
              <w:rPr>
                <w:sz w:val="20"/>
              </w:rPr>
              <w:t>тяжелее воздуха</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B624DC">
            <w:pPr>
              <w:pageBreakBefore/>
              <w:rPr>
                <w:sz w:val="20"/>
              </w:rPr>
            </w:pPr>
            <w:r w:rsidRPr="004341E0">
              <w:rPr>
                <w:sz w:val="20"/>
              </w:rPr>
              <w:lastRenderedPageBreak/>
              <w:t>332 01.0-08</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Значение максимально допустимой концентрации на рабочем месте сопровождается буквой </w:t>
            </w:r>
            <w:r>
              <w:rPr>
                <w:sz w:val="20"/>
              </w:rPr>
              <w:t>«</w:t>
            </w:r>
            <w:r w:rsidRPr="004341E0">
              <w:rPr>
                <w:sz w:val="20"/>
              </w:rPr>
              <w:t>С</w:t>
            </w:r>
            <w:r>
              <w:rPr>
                <w:sz w:val="20"/>
              </w:rPr>
              <w:t>»</w:t>
            </w:r>
            <w:r w:rsidRPr="004341E0">
              <w:rPr>
                <w:sz w:val="20"/>
              </w:rPr>
              <w:t xml:space="preserve">.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что указывает это сокращение в виде буквы C?</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r>
            <w:proofErr w:type="gramStart"/>
            <w:r>
              <w:rPr>
                <w:sz w:val="20"/>
              </w:rPr>
              <w:t>На</w:t>
            </w:r>
            <w:proofErr w:type="gramEnd"/>
            <w:r>
              <w:rPr>
                <w:sz w:val="20"/>
              </w:rPr>
              <w:t xml:space="preserve"> термин «</w:t>
            </w:r>
            <w:proofErr w:type="spellStart"/>
            <w:r w:rsidRPr="004341E0">
              <w:rPr>
                <w:sz w:val="20"/>
              </w:rPr>
              <w:t>carbone</w:t>
            </w:r>
            <w:proofErr w:type="spellEnd"/>
            <w:r>
              <w:rPr>
                <w:sz w:val="20"/>
              </w:rPr>
              <w:t>»</w:t>
            </w:r>
            <w:r w:rsidRPr="004341E0">
              <w:rPr>
                <w:sz w:val="20"/>
              </w:rPr>
              <w:t xml:space="preserve"> (</w:t>
            </w:r>
            <w:r>
              <w:rPr>
                <w:sz w:val="20"/>
              </w:rPr>
              <w:t>«</w:t>
            </w:r>
            <w:r w:rsidRPr="004341E0">
              <w:rPr>
                <w:sz w:val="20"/>
              </w:rPr>
              <w:t>углерод</w:t>
            </w:r>
            <w:r>
              <w:rPr>
                <w:sz w:val="20"/>
              </w:rPr>
              <w:t>»</w:t>
            </w:r>
            <w:r w:rsidRPr="004341E0">
              <w:rPr>
                <w:sz w:val="20"/>
              </w:rPr>
              <w:t>), и речь в данном случае идет</w:t>
            </w:r>
            <w:r>
              <w:rPr>
                <w:sz w:val="20"/>
              </w:rPr>
              <w:t xml:space="preserve"> </w:t>
            </w:r>
            <w:r w:rsidRPr="004341E0">
              <w:rPr>
                <w:sz w:val="20"/>
              </w:rPr>
              <w:t>о максимально допустимой концентрации углеводородов</w:t>
            </w:r>
            <w:r>
              <w:rPr>
                <w:sz w:val="20"/>
              </w:rPr>
              <w:t xml:space="preserve"> </w:t>
            </w:r>
            <w:r w:rsidRPr="004341E0">
              <w:rPr>
                <w:sz w:val="20"/>
              </w:rPr>
              <w:t>на рабочем месте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proofErr w:type="gramStart"/>
            <w:r>
              <w:rPr>
                <w:sz w:val="20"/>
              </w:rPr>
              <w:t>На</w:t>
            </w:r>
            <w:proofErr w:type="gramEnd"/>
            <w:r>
              <w:rPr>
                <w:sz w:val="20"/>
              </w:rPr>
              <w:t xml:space="preserve"> слово «</w:t>
            </w:r>
            <w:proofErr w:type="spellStart"/>
            <w:r w:rsidRPr="004341E0">
              <w:rPr>
                <w:sz w:val="20"/>
              </w:rPr>
              <w:t>сountry</w:t>
            </w:r>
            <w:proofErr w:type="spellEnd"/>
            <w:r>
              <w:rPr>
                <w:sz w:val="20"/>
              </w:rPr>
              <w:t>»</w:t>
            </w:r>
            <w:r w:rsidRPr="004341E0">
              <w:rPr>
                <w:sz w:val="20"/>
              </w:rPr>
              <w:t xml:space="preserve"> − страна, в которой применима эта максимальная концентрация на рабочем месте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r>
            <w:proofErr w:type="gramStart"/>
            <w:r>
              <w:rPr>
                <w:sz w:val="20"/>
              </w:rPr>
              <w:t>На</w:t>
            </w:r>
            <w:proofErr w:type="gramEnd"/>
            <w:r>
              <w:rPr>
                <w:sz w:val="20"/>
              </w:rPr>
              <w:t xml:space="preserve"> термин «</w:t>
            </w:r>
            <w:proofErr w:type="spellStart"/>
            <w:r>
              <w:rPr>
                <w:sz w:val="20"/>
              </w:rPr>
              <w:t>сeiling</w:t>
            </w:r>
            <w:proofErr w:type="spellEnd"/>
            <w:r>
              <w:rPr>
                <w:sz w:val="20"/>
              </w:rPr>
              <w:t>»</w:t>
            </w:r>
            <w:r w:rsidRPr="004341E0">
              <w:rPr>
                <w:sz w:val="20"/>
              </w:rPr>
              <w:t xml:space="preserve"> (</w:t>
            </w:r>
            <w:r>
              <w:rPr>
                <w:sz w:val="20"/>
              </w:rPr>
              <w:t>«предельное значение»</w:t>
            </w:r>
            <w:r w:rsidRPr="004341E0">
              <w:rPr>
                <w:sz w:val="20"/>
              </w:rPr>
              <w:t>), т.</w:t>
            </w:r>
            <w:r w:rsidR="00B624DC">
              <w:rPr>
                <w:sz w:val="20"/>
                <w:lang w:val="en-US"/>
              </w:rPr>
              <w:t> </w:t>
            </w:r>
            <w:r w:rsidRPr="004341E0">
              <w:rPr>
                <w:sz w:val="20"/>
              </w:rPr>
              <w:t>е. на то, что превышение этой максимально допустимой концентрации на рабочем месте не допускается ни в каком случае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r>
            <w:proofErr w:type="gramStart"/>
            <w:r>
              <w:rPr>
                <w:sz w:val="20"/>
              </w:rPr>
              <w:t>На</w:t>
            </w:r>
            <w:proofErr w:type="gramEnd"/>
            <w:r>
              <w:rPr>
                <w:sz w:val="20"/>
              </w:rPr>
              <w:t xml:space="preserve"> термин «</w:t>
            </w:r>
            <w:proofErr w:type="spellStart"/>
            <w:r w:rsidRPr="004341E0">
              <w:rPr>
                <w:sz w:val="20"/>
              </w:rPr>
              <w:t>сarzinogen</w:t>
            </w:r>
            <w:proofErr w:type="spellEnd"/>
            <w:r>
              <w:rPr>
                <w:sz w:val="20"/>
              </w:rPr>
              <w:t>» («</w:t>
            </w:r>
            <w:r w:rsidRPr="004341E0">
              <w:rPr>
                <w:sz w:val="20"/>
              </w:rPr>
              <w:t>канцерогенное вещество</w:t>
            </w:r>
            <w:r>
              <w:rPr>
                <w:sz w:val="20"/>
              </w:rPr>
              <w:t>»</w:t>
            </w:r>
            <w:r w:rsidRPr="004341E0">
              <w:rPr>
                <w:sz w:val="20"/>
              </w:rPr>
              <w:t>), т.</w:t>
            </w:r>
            <w:r w:rsidR="00B624DC">
              <w:rPr>
                <w:sz w:val="20"/>
                <w:lang w:val="en-US"/>
              </w:rPr>
              <w:t> </w:t>
            </w:r>
            <w:r w:rsidR="00B624DC">
              <w:rPr>
                <w:sz w:val="20"/>
              </w:rPr>
              <w:t>е. </w:t>
            </w:r>
            <w:r w:rsidRPr="004341E0">
              <w:rPr>
                <w:sz w:val="20"/>
              </w:rPr>
              <w:t>на</w:t>
            </w:r>
            <w:r w:rsidR="00B624DC">
              <w:rPr>
                <w:sz w:val="20"/>
                <w:lang w:val="en-US"/>
              </w:rPr>
              <w:t> </w:t>
            </w:r>
            <w:r w:rsidRPr="004341E0">
              <w:rPr>
                <w:sz w:val="20"/>
              </w:rPr>
              <w:t>то, что данное вещество является канцерогенным</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332 01.0-09</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Максимально допустимое значение концентрации на рабочем месте сопровождается символом TGG-15.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он означает?</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Что</w:t>
            </w:r>
            <w:proofErr w:type="gramEnd"/>
            <w:r w:rsidRPr="004341E0">
              <w:rPr>
                <w:sz w:val="20"/>
              </w:rPr>
              <w:t xml:space="preserve"> средняя взвешенная продолжительность времени может приниматься в расчет лишь по прошествии 15</w:t>
            </w:r>
            <w:r>
              <w:rPr>
                <w:sz w:val="20"/>
              </w:rPr>
              <w:t> </w:t>
            </w:r>
            <w:r w:rsidRPr="004341E0">
              <w:rPr>
                <w:sz w:val="20"/>
              </w:rPr>
              <w:t>минут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Что</w:t>
            </w:r>
            <w:proofErr w:type="gramEnd"/>
            <w:r w:rsidRPr="004341E0">
              <w:rPr>
                <w:sz w:val="20"/>
              </w:rPr>
              <w:t xml:space="preserve"> превышение допустимой максимальной концентрации</w:t>
            </w:r>
            <w:r>
              <w:rPr>
                <w:sz w:val="20"/>
              </w:rPr>
              <w:t xml:space="preserve"> </w:t>
            </w:r>
            <w:r w:rsidRPr="004341E0">
              <w:rPr>
                <w:sz w:val="20"/>
              </w:rPr>
              <w:t>на рабочем месте допускается в течение не более 15</w:t>
            </w:r>
            <w:r>
              <w:rPr>
                <w:sz w:val="20"/>
              </w:rPr>
              <w:t> </w:t>
            </w:r>
            <w:r w:rsidRPr="004341E0">
              <w:rPr>
                <w:sz w:val="20"/>
              </w:rPr>
              <w:t>минут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Что</w:t>
            </w:r>
            <w:proofErr w:type="gramEnd"/>
            <w:r w:rsidRPr="004341E0">
              <w:rPr>
                <w:sz w:val="20"/>
              </w:rPr>
              <w:t xml:space="preserve"> значение допустимой максимальной концентрации на рабочем месте должно со</w:t>
            </w:r>
            <w:r w:rsidR="00B624DC">
              <w:rPr>
                <w:sz w:val="20"/>
              </w:rPr>
              <w:t>храняться в течение не менее 15 </w:t>
            </w:r>
            <w:r w:rsidRPr="004341E0">
              <w:rPr>
                <w:sz w:val="20"/>
              </w:rPr>
              <w:t>минут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w:t>
            </w:r>
            <w:proofErr w:type="gramEnd"/>
            <w:r w:rsidRPr="004341E0">
              <w:rPr>
                <w:sz w:val="20"/>
              </w:rPr>
              <w:t xml:space="preserve"> значение допустимой максимальной концентрации на рабочем месте применимо только в том случае, если работа с этим веществом должна </w:t>
            </w:r>
            <w:r w:rsidR="00B624DC">
              <w:rPr>
                <w:sz w:val="20"/>
              </w:rPr>
              <w:t>продолжаться в течение более 15 </w:t>
            </w:r>
            <w:r w:rsidRPr="004341E0">
              <w:rPr>
                <w:sz w:val="20"/>
              </w:rPr>
              <w:t>минут</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01.0-10</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представляет собой оценочный перечень значений допустимой максимальной концентрации на рабочем месте?</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Оценочный перечень, установленный на международном уровне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Оценочный перечень, установленный на европейском уровне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Оценочный перечень, установленный на национальном уровне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Оценочный перечень, не являющийся обязательным</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pageBreakBefore/>
              <w:rPr>
                <w:sz w:val="20"/>
              </w:rPr>
            </w:pPr>
            <w:r w:rsidRPr="004341E0">
              <w:rPr>
                <w:sz w:val="20"/>
              </w:rPr>
              <w:lastRenderedPageBreak/>
              <w:t>332 01.0-11</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вы должны сделать, если вы хотите произвести с помощью прибора для измерения концентрации газов замер с целью определить наличие смесе</w:t>
            </w:r>
            <w:r w:rsidR="00B624DC">
              <w:rPr>
                <w:sz w:val="20"/>
              </w:rPr>
              <w:t>й взрывоопасных паров/воздуха в </w:t>
            </w:r>
            <w:r w:rsidRPr="004341E0">
              <w:rPr>
                <w:sz w:val="20"/>
              </w:rPr>
              <w:t>грузовом танке?</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Вы должны учитывать содержание кислорода, поскольку</w:t>
            </w:r>
            <w:r w:rsidR="00B624DC">
              <w:rPr>
                <w:sz w:val="20"/>
                <w:lang w:val="en-US"/>
              </w:rPr>
              <w:t xml:space="preserve"> </w:t>
            </w:r>
            <w:r w:rsidRPr="004341E0">
              <w:rPr>
                <w:sz w:val="20"/>
              </w:rPr>
              <w:t>в</w:t>
            </w:r>
            <w:r w:rsidR="00B624DC">
              <w:rPr>
                <w:sz w:val="20"/>
                <w:lang w:val="en-US"/>
              </w:rPr>
              <w:t> </w:t>
            </w:r>
            <w:r w:rsidRPr="004341E0">
              <w:rPr>
                <w:sz w:val="20"/>
              </w:rPr>
              <w:t>противном случае результат измерения будет ненадежным</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Вы должны просто произвести замер, поскольку содержание кислорода не имеет большого значения</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Вы должны измерить токсичность, поскольку в противном</w:t>
            </w:r>
            <w:r>
              <w:rPr>
                <w:sz w:val="20"/>
              </w:rPr>
              <w:t xml:space="preserve"> </w:t>
            </w:r>
            <w:r w:rsidRPr="004341E0">
              <w:rPr>
                <w:sz w:val="20"/>
              </w:rPr>
              <w:t>случае результат замера будет ненадежным</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Вы должны сначала замерить содержание кислорода и токсичность, поскольку в противном случае результат измерения</w:t>
            </w:r>
            <w:r>
              <w:rPr>
                <w:sz w:val="20"/>
              </w:rPr>
              <w:t xml:space="preserve"> </w:t>
            </w:r>
            <w:r w:rsidRPr="004341E0">
              <w:rPr>
                <w:sz w:val="20"/>
              </w:rPr>
              <w:t>будет ненадежным</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01.0-12</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Меры концентрации газов</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мерной пробирке нанесена надпись</w:t>
            </w:r>
            <w:r>
              <w:rPr>
                <w:sz w:val="20"/>
              </w:rPr>
              <w:t xml:space="preserve"> «n=10»</w:t>
            </w:r>
            <w:r w:rsidRPr="004341E0">
              <w:rPr>
                <w:sz w:val="20"/>
              </w:rPr>
              <w:t xml:space="preserve">.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это озна</w:t>
            </w:r>
            <w:r>
              <w:rPr>
                <w:sz w:val="20"/>
              </w:rPr>
              <w:t>ч</w:t>
            </w:r>
            <w:r w:rsidRPr="004341E0">
              <w:rPr>
                <w:sz w:val="20"/>
              </w:rPr>
              <w:t>ает?</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Что</w:t>
            </w:r>
            <w:proofErr w:type="gramEnd"/>
            <w:r w:rsidRPr="004341E0">
              <w:rPr>
                <w:sz w:val="20"/>
              </w:rPr>
              <w:t xml:space="preserve"> эту пробирку можно будет использовать вновь через</w:t>
            </w:r>
            <w:r w:rsidRPr="00B43A9B">
              <w:rPr>
                <w:sz w:val="20"/>
              </w:rPr>
              <w:t xml:space="preserve"> </w:t>
            </w:r>
            <w:r w:rsidRPr="004341E0">
              <w:rPr>
                <w:sz w:val="20"/>
              </w:rPr>
              <w:t>10</w:t>
            </w:r>
            <w:r w:rsidR="00B624DC">
              <w:rPr>
                <w:sz w:val="20"/>
                <w:lang w:val="en-US"/>
              </w:rPr>
              <w:t> </w:t>
            </w:r>
            <w:r w:rsidRPr="004341E0">
              <w:rPr>
                <w:sz w:val="20"/>
              </w:rPr>
              <w:t>минут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Что</w:t>
            </w:r>
            <w:proofErr w:type="gramEnd"/>
            <w:r w:rsidRPr="004341E0">
              <w:rPr>
                <w:sz w:val="20"/>
              </w:rPr>
              <w:t xml:space="preserve"> необходимо дать парам подействовать в течение </w:t>
            </w:r>
            <w:r w:rsidR="00B624DC">
              <w:rPr>
                <w:sz w:val="20"/>
              </w:rPr>
              <w:t>10 </w:t>
            </w:r>
            <w:r w:rsidRPr="004341E0">
              <w:rPr>
                <w:sz w:val="20"/>
              </w:rPr>
              <w:t>минут, после чего можно считать результат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Что</w:t>
            </w:r>
            <w:proofErr w:type="gramEnd"/>
            <w:r w:rsidRPr="004341E0">
              <w:rPr>
                <w:sz w:val="20"/>
              </w:rPr>
              <w:t xml:space="preserve"> результат замера можно считать не позднее чем через</w:t>
            </w:r>
            <w:r w:rsidRPr="00B43A9B">
              <w:rPr>
                <w:sz w:val="20"/>
              </w:rPr>
              <w:t xml:space="preserve"> </w:t>
            </w:r>
            <w:r w:rsidRPr="004341E0">
              <w:rPr>
                <w:sz w:val="20"/>
              </w:rPr>
              <w:t>10</w:t>
            </w:r>
            <w:r w:rsidR="00B624DC">
              <w:rPr>
                <w:sz w:val="20"/>
                <w:lang w:val="en-US"/>
              </w:rPr>
              <w:t> </w:t>
            </w:r>
            <w:r w:rsidRPr="004341E0">
              <w:rPr>
                <w:sz w:val="20"/>
              </w:rPr>
              <w:t>минут</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w:t>
            </w:r>
            <w:proofErr w:type="gramEnd"/>
            <w:r w:rsidRPr="004341E0">
              <w:rPr>
                <w:sz w:val="20"/>
              </w:rPr>
              <w:t xml:space="preserve"> для получения надежного результата необходимо</w:t>
            </w:r>
            <w:r w:rsidR="00B624DC">
              <w:rPr>
                <w:sz w:val="20"/>
                <w:lang w:val="en-US"/>
              </w:rPr>
              <w:t xml:space="preserve"> </w:t>
            </w:r>
            <w:r w:rsidRPr="004341E0">
              <w:rPr>
                <w:sz w:val="20"/>
              </w:rPr>
              <w:t>произвести насосом десять качков</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01.0-13</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Предельное значение на рабочем месте</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За какой период в течение 24 часов рассчитывается допустимая максимальная концентрация на рабочем месте?</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 xml:space="preserve"> 4 часа</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 xml:space="preserve"> 6 часов</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C</w:t>
            </w:r>
            <w:r w:rsidRPr="004341E0">
              <w:rPr>
                <w:sz w:val="20"/>
              </w:rPr>
              <w:tab/>
              <w:t xml:space="preserve"> 8 часов</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3" w:type="dxa"/>
            <w:tcBorders>
              <w:bottom w:val="single" w:sz="4" w:space="0" w:color="auto"/>
            </w:tcBorders>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12 часов</w:t>
            </w:r>
          </w:p>
        </w:tc>
        <w:tc>
          <w:tcPr>
            <w:tcW w:w="1328"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B624DC">
            <w:pPr>
              <w:rPr>
                <w:sz w:val="20"/>
              </w:rPr>
            </w:pPr>
            <w:r w:rsidRPr="004341E0">
              <w:rPr>
                <w:sz w:val="20"/>
              </w:rPr>
              <w:t>332 01.0-14</w:t>
            </w:r>
          </w:p>
        </w:tc>
        <w:tc>
          <w:tcPr>
            <w:tcW w:w="5853"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Общие базовые знания</w:t>
            </w:r>
          </w:p>
        </w:tc>
        <w:tc>
          <w:tcPr>
            <w:tcW w:w="1328"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3"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означает 1 млн</w:t>
            </w:r>
            <w:r w:rsidR="00CE07EF">
              <w:rPr>
                <w:sz w:val="20"/>
                <w:vertAlign w:val="superscript"/>
              </w:rPr>
              <w:t>–</w:t>
            </w:r>
            <w:r w:rsidRPr="00176B43">
              <w:rPr>
                <w:sz w:val="20"/>
                <w:vertAlign w:val="superscript"/>
              </w:rPr>
              <w:t>1</w:t>
            </w:r>
            <w:r w:rsidRPr="004341E0">
              <w:rPr>
                <w:sz w:val="20"/>
              </w:rPr>
              <w:t>?</w:t>
            </w:r>
          </w:p>
        </w:tc>
        <w:tc>
          <w:tcPr>
            <w:tcW w:w="1328"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A</w:t>
            </w:r>
            <w:r w:rsidRPr="004341E0">
              <w:rPr>
                <w:sz w:val="20"/>
              </w:rPr>
              <w:tab/>
              <w:t>1 часть на миллион</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B</w:t>
            </w:r>
            <w:r w:rsidRPr="004341E0">
              <w:rPr>
                <w:sz w:val="20"/>
              </w:rPr>
              <w:tab/>
              <w:t>1 часть по массе</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2E14C4"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1 часть на метрическую тонну</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3" w:type="dxa"/>
            <w:vAlign w:val="top"/>
          </w:tcPr>
          <w:p w:rsidR="00DE1881" w:rsidRPr="00B43A9B" w:rsidRDefault="00DE1881" w:rsidP="001D5DBD">
            <w:pPr>
              <w:jc w:val="left"/>
              <w:cnfStyle w:val="000000000000" w:firstRow="0" w:lastRow="0" w:firstColumn="0" w:lastColumn="0" w:oddVBand="0" w:evenVBand="0" w:oddHBand="0" w:evenHBand="0" w:firstRowFirstColumn="0" w:firstRowLastColumn="0" w:lastRowFirstColumn="0" w:lastRowLastColumn="0"/>
              <w:rPr>
                <w:sz w:val="20"/>
                <w:lang w:val="en-US"/>
              </w:rPr>
            </w:pPr>
            <w:r w:rsidRPr="004341E0">
              <w:rPr>
                <w:sz w:val="20"/>
              </w:rPr>
              <w:t>D</w:t>
            </w:r>
            <w:r w:rsidRPr="004341E0">
              <w:rPr>
                <w:sz w:val="20"/>
              </w:rPr>
              <w:tab/>
              <w:t>1 часть на миллиграмм</w:t>
            </w:r>
          </w:p>
        </w:tc>
        <w:tc>
          <w:tcPr>
            <w:tcW w:w="1328"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3"/>
        <w:gridCol w:w="5854"/>
        <w:gridCol w:w="1327"/>
      </w:tblGrid>
      <w:tr w:rsidR="00DE1881" w:rsidRPr="004341E0"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4341E0">
              <w:lastRenderedPageBreak/>
              <w:br w:type="page"/>
              <w:t>Практика</w:t>
            </w:r>
          </w:p>
          <w:p w:rsidR="00DE1881" w:rsidRPr="004A412C" w:rsidRDefault="00DE1881" w:rsidP="001D5DBD">
            <w:pPr>
              <w:pStyle w:val="H23GR"/>
              <w:rPr>
                <w:sz w:val="20"/>
              </w:rPr>
            </w:pPr>
            <w:r w:rsidRPr="004A412C">
              <w:rPr>
                <w:sz w:val="20"/>
              </w:rPr>
              <w:t>Целевая тема 2: Взятие проб</w:t>
            </w:r>
          </w:p>
        </w:tc>
      </w:tr>
      <w:tr w:rsidR="00DE1881" w:rsidRPr="004A412C" w:rsidTr="001D5DBD">
        <w:trPr>
          <w:tblHeader/>
        </w:trPr>
        <w:tc>
          <w:tcPr>
            <w:cnfStyle w:val="001000000000" w:firstRow="0" w:lastRow="0" w:firstColumn="1" w:lastColumn="0" w:oddVBand="0" w:evenVBand="0" w:oddHBand="0" w:evenHBand="0" w:firstRowFirstColumn="0" w:firstRowLastColumn="0" w:lastRowFirstColumn="0" w:lastRowLastColumn="0"/>
            <w:tcW w:w="1323" w:type="dxa"/>
            <w:tcBorders>
              <w:top w:val="single" w:sz="12" w:space="0" w:color="auto"/>
              <w:bottom w:val="single" w:sz="12" w:space="0" w:color="auto"/>
            </w:tcBorders>
            <w:shd w:val="clear" w:color="auto" w:fill="auto"/>
          </w:tcPr>
          <w:p w:rsidR="00DE1881" w:rsidRPr="004A412C" w:rsidRDefault="00DE1881" w:rsidP="001D5DBD">
            <w:pPr>
              <w:spacing w:before="80" w:after="80" w:line="200" w:lineRule="exact"/>
              <w:rPr>
                <w:i/>
                <w:sz w:val="16"/>
              </w:rPr>
            </w:pPr>
            <w:r w:rsidRPr="004A412C">
              <w:rPr>
                <w:i/>
                <w:sz w:val="16"/>
              </w:rPr>
              <w:t>Номер</w:t>
            </w:r>
          </w:p>
        </w:tc>
        <w:tc>
          <w:tcPr>
            <w:tcW w:w="5854" w:type="dxa"/>
            <w:tcBorders>
              <w:top w:val="single" w:sz="12" w:space="0" w:color="auto"/>
              <w:bottom w:val="single" w:sz="12" w:space="0" w:color="auto"/>
            </w:tcBorders>
            <w:shd w:val="clear" w:color="auto" w:fill="auto"/>
          </w:tcPr>
          <w:p w:rsidR="00DE1881" w:rsidRPr="004A412C"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4A412C">
              <w:rPr>
                <w:i/>
                <w:sz w:val="16"/>
              </w:rPr>
              <w:t>Источник</w:t>
            </w:r>
          </w:p>
        </w:tc>
        <w:tc>
          <w:tcPr>
            <w:tcW w:w="1327" w:type="dxa"/>
            <w:tcBorders>
              <w:top w:val="single" w:sz="12" w:space="0" w:color="auto"/>
              <w:bottom w:val="single" w:sz="12" w:space="0" w:color="auto"/>
            </w:tcBorders>
            <w:shd w:val="clear" w:color="auto" w:fill="auto"/>
          </w:tcPr>
          <w:p w:rsidR="00DE1881" w:rsidRPr="004A412C"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4A412C">
              <w:rPr>
                <w:i/>
                <w:sz w:val="16"/>
              </w:rPr>
              <w:t>Правильный</w:t>
            </w:r>
            <w:r w:rsidRPr="004A412C">
              <w:rPr>
                <w:i/>
                <w:sz w:val="16"/>
              </w:rPr>
              <w:br/>
              <w:t>ответ</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12" w:space="0" w:color="auto"/>
              <w:bottom w:val="single" w:sz="4" w:space="0" w:color="auto"/>
            </w:tcBorders>
            <w:vAlign w:val="top"/>
          </w:tcPr>
          <w:p w:rsidR="00DE1881" w:rsidRPr="004341E0" w:rsidRDefault="00DE1881" w:rsidP="001D5DBD">
            <w:pPr>
              <w:rPr>
                <w:sz w:val="20"/>
              </w:rPr>
            </w:pPr>
            <w:r w:rsidRPr="004341E0">
              <w:rPr>
                <w:sz w:val="20"/>
              </w:rPr>
              <w:t>332 02.0-01</w:t>
            </w:r>
          </w:p>
        </w:tc>
        <w:tc>
          <w:tcPr>
            <w:tcW w:w="5854" w:type="dxa"/>
            <w:tcBorders>
              <w:top w:val="single" w:sz="12"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1.2.1</w:t>
            </w:r>
          </w:p>
        </w:tc>
        <w:tc>
          <w:tcPr>
            <w:tcW w:w="1327" w:type="dxa"/>
            <w:tcBorders>
              <w:top w:val="single" w:sz="12"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Какое правильное описание устройства для взятия проб полузакрытого типа?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Устройство, которое обеспечивает проход через стенку грузового танка, сконструированное таким образом, что во время взятия проб из грузового танка выделяется лишь минимальное количество груза в газообразном или жидком состоянии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Устройство, которое обеспечивает проход через стенку грузового танка, но которое тем не менее является частью закрытой системы, сконструированное таким образом, что во время взятия проб никакой утечки газа или жидкости из грузового танка нет</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rPr>
          <w:trHeight w:val="270"/>
        </w:trPr>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Устройство с отверстием диаметром не более 0,30 м, снабженное пламегасителем с автоматическим закрытием</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Устройство, с помощью которого продукт под давлением подается в пробирку через редуктор</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02.0-02</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Где предписан тип устройства для взятия проб, с помощью которого необходимо брать пробы груза?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 xml:space="preserve">В </w:t>
            </w:r>
            <w:proofErr w:type="spellStart"/>
            <w:r w:rsidRPr="004341E0">
              <w:rPr>
                <w:sz w:val="20"/>
              </w:rPr>
              <w:t>ВОПОГ</w:t>
            </w:r>
            <w:proofErr w:type="spellEnd"/>
            <w:r w:rsidRPr="004341E0">
              <w:rPr>
                <w:sz w:val="20"/>
              </w:rPr>
              <w:t>, часть 1</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roofErr w:type="gramStart"/>
            <w:r>
              <w:rPr>
                <w:sz w:val="20"/>
              </w:rPr>
              <w:t>В</w:t>
            </w:r>
            <w:r>
              <w:rPr>
                <w:sz w:val="20"/>
              </w:rPr>
              <w:tab/>
              <w:t>В</w:t>
            </w:r>
            <w:proofErr w:type="gramEnd"/>
            <w:r w:rsidRPr="004341E0">
              <w:rPr>
                <w:sz w:val="20"/>
              </w:rPr>
              <w:t xml:space="preserve"> </w:t>
            </w:r>
            <w:proofErr w:type="spellStart"/>
            <w:r w:rsidRPr="004341E0">
              <w:rPr>
                <w:sz w:val="20"/>
              </w:rPr>
              <w:t>ВОПОГ</w:t>
            </w:r>
            <w:proofErr w:type="spellEnd"/>
            <w:r w:rsidRPr="004341E0">
              <w:rPr>
                <w:sz w:val="20"/>
              </w:rPr>
              <w:t>, часть 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В свидетельстве о допущении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В</w:t>
            </w:r>
            <w:proofErr w:type="gramEnd"/>
            <w:r w:rsidRPr="004341E0">
              <w:rPr>
                <w:sz w:val="20"/>
              </w:rPr>
              <w:t xml:space="preserve"> письменных инструкциях</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02.0-03</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7.2.4.22.4</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780EA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Взятие проб производится через отверстие для взятия проб.</w:t>
            </w:r>
          </w:p>
          <w:p w:rsidR="00DE1881" w:rsidRPr="004341E0" w:rsidRDefault="00DE1881" w:rsidP="00B624DC">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Почему никогда нельзя использовать по соображениям безопасности нейлоновую нить?</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Нить может разорваться под воздействием продукта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B624DC">
            <w:pPr>
              <w:ind w:left="567" w:hanging="567"/>
              <w:jc w:val="left"/>
              <w:cnfStyle w:val="000000000000" w:firstRow="0" w:lastRow="0" w:firstColumn="0" w:lastColumn="0" w:oddVBand="0" w:evenVBand="0" w:oddHBand="0" w:evenHBand="0" w:firstRowFirstColumn="0" w:firstRowLastColumn="0" w:lastRowFirstColumn="0" w:lastRowLastColumn="0"/>
              <w:rPr>
                <w:sz w:val="20"/>
              </w:rPr>
            </w:pPr>
            <w:proofErr w:type="gramStart"/>
            <w:r>
              <w:rPr>
                <w:sz w:val="20"/>
              </w:rPr>
              <w:t>В</w:t>
            </w:r>
            <w:r>
              <w:rPr>
                <w:sz w:val="20"/>
              </w:rPr>
              <w:tab/>
              <w:t>В</w:t>
            </w:r>
            <w:proofErr w:type="gramEnd"/>
            <w:r w:rsidRPr="004341E0">
              <w:rPr>
                <w:sz w:val="20"/>
              </w:rPr>
              <w:t xml:space="preserve"> случае использования нейлоновой нити склянка может</w:t>
            </w:r>
            <w:r>
              <w:rPr>
                <w:sz w:val="20"/>
              </w:rPr>
              <w:t xml:space="preserve"> </w:t>
            </w:r>
            <w:r w:rsidRPr="004341E0">
              <w:rPr>
                <w:sz w:val="20"/>
              </w:rPr>
              <w:t>соскользнуть</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Использование нейлоновой нити может создать электростатический заряд</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Использование нейлоновой нити запрещено инструкциями</w:t>
            </w:r>
            <w:r>
              <w:rPr>
                <w:sz w:val="20"/>
              </w:rPr>
              <w:t xml:space="preserve"> </w:t>
            </w:r>
            <w:r w:rsidRPr="004341E0">
              <w:rPr>
                <w:sz w:val="20"/>
              </w:rPr>
              <w:t>по технике безопасности</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pageBreakBefore/>
              <w:rPr>
                <w:sz w:val="20"/>
              </w:rPr>
            </w:pPr>
            <w:r w:rsidRPr="004341E0">
              <w:rPr>
                <w:sz w:val="20"/>
              </w:rPr>
              <w:lastRenderedPageBreak/>
              <w:t>332 02.0-04</w:t>
            </w:r>
          </w:p>
        </w:tc>
        <w:tc>
          <w:tcPr>
            <w:tcW w:w="5854" w:type="dxa"/>
            <w:tcBorders>
              <w:top w:val="single" w:sz="4" w:space="0" w:color="auto"/>
              <w:bottom w:val="single" w:sz="4" w:space="0" w:color="auto"/>
            </w:tcBorders>
            <w:vAlign w:val="top"/>
          </w:tcPr>
          <w:p w:rsidR="00DE1881" w:rsidRPr="004341E0"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w:t>
            </w:r>
          </w:p>
        </w:tc>
        <w:tc>
          <w:tcPr>
            <w:tcW w:w="1327" w:type="dxa"/>
            <w:tcBorders>
              <w:top w:val="single" w:sz="4" w:space="0" w:color="auto"/>
              <w:bottom w:val="single" w:sz="4" w:space="0" w:color="auto"/>
            </w:tcBorders>
            <w:vAlign w:val="top"/>
          </w:tcPr>
          <w:p w:rsidR="00DE1881" w:rsidRPr="004341E0"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После загрузки № ООН 2486 ИЗОБУТИЛ </w:t>
            </w:r>
            <w:proofErr w:type="spellStart"/>
            <w:r w:rsidRPr="004341E0">
              <w:rPr>
                <w:sz w:val="20"/>
              </w:rPr>
              <w:t>ИЗОЦИАНАТ</w:t>
            </w:r>
            <w:proofErr w:type="spellEnd"/>
            <w:r w:rsidRPr="004341E0">
              <w:rPr>
                <w:sz w:val="20"/>
              </w:rPr>
              <w:t xml:space="preserve"> необходимо взять пробу.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Какой как минимум тип устройства следует использовать для</w:t>
            </w:r>
            <w:r>
              <w:rPr>
                <w:sz w:val="20"/>
              </w:rPr>
              <w:t> </w:t>
            </w:r>
            <w:r w:rsidRPr="004341E0">
              <w:rPr>
                <w:sz w:val="20"/>
              </w:rPr>
              <w:t>этой цели?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Отверстие для взятия проб</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Устройство для взятия проб 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Устройство для взятия проб закрытого типа с камерой</w:t>
            </w:r>
            <w:r w:rsidR="000F64C3">
              <w:rPr>
                <w:sz w:val="20"/>
                <w:lang w:val="en-US"/>
              </w:rPr>
              <w:t xml:space="preserve"> </w:t>
            </w:r>
            <w:r w:rsidRPr="004341E0">
              <w:rPr>
                <w:sz w:val="20"/>
              </w:rPr>
              <w:t>расширения</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Устройство для взятия проб полузакрытого типа</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02.0-05</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После загрузки № ООН 1203 БЕНЗИН МОТОРНЫЙ необходимо взять пробу.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Какой как минимум тип устройства следует использовать для</w:t>
            </w:r>
            <w:r>
              <w:rPr>
                <w:sz w:val="20"/>
              </w:rPr>
              <w:t> </w:t>
            </w:r>
            <w:r w:rsidRPr="004341E0">
              <w:rPr>
                <w:sz w:val="20"/>
              </w:rPr>
              <w:t>этой цели?</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Отверстие для взятия проб</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Устройство для взятия проб 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Устройство для взятия проб закрытого типа с камерой</w:t>
            </w:r>
            <w:r w:rsidR="000F64C3">
              <w:rPr>
                <w:sz w:val="20"/>
                <w:lang w:val="en-US"/>
              </w:rPr>
              <w:t xml:space="preserve"> </w:t>
            </w:r>
            <w:r w:rsidRPr="004341E0">
              <w:rPr>
                <w:sz w:val="20"/>
              </w:rPr>
              <w:t>расширения</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Устройство для взятия проб полузакрытого типа</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02.0-06</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 7.2.4.16.8, 8.1.5</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Какое защитное оборудование необходимо использовать во время</w:t>
            </w:r>
            <w:r>
              <w:rPr>
                <w:sz w:val="20"/>
              </w:rPr>
              <w:t xml:space="preserve"> </w:t>
            </w:r>
            <w:r w:rsidRPr="004341E0">
              <w:rPr>
                <w:sz w:val="20"/>
              </w:rPr>
              <w:t>взятия проб с помощью устройства закрытого типа?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Никакое, поскольку в данном случае используется устройство 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proofErr w:type="gramStart"/>
            <w:r w:rsidRPr="004341E0">
              <w:rPr>
                <w:sz w:val="20"/>
              </w:rPr>
              <w:t>В</w:t>
            </w:r>
            <w:r w:rsidRPr="004341E0">
              <w:rPr>
                <w:sz w:val="20"/>
              </w:rPr>
              <w:tab/>
              <w:t>В</w:t>
            </w:r>
            <w:proofErr w:type="gramEnd"/>
            <w:r w:rsidRPr="004341E0">
              <w:rPr>
                <w:sz w:val="20"/>
              </w:rPr>
              <w:t xml:space="preserve"> зависимости от груза − то же оборудование, что и в случае других рабо</w:t>
            </w:r>
            <w:r>
              <w:rPr>
                <w:sz w:val="20"/>
              </w:rPr>
              <w:t>т во время погрузки и разгрузки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Только</w:t>
            </w:r>
            <w:proofErr w:type="gramEnd"/>
            <w:r w:rsidRPr="004341E0">
              <w:rPr>
                <w:sz w:val="20"/>
              </w:rPr>
              <w:t xml:space="preserve"> аппарат для защиты дыхательных путей</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Это</w:t>
            </w:r>
            <w:proofErr w:type="gramEnd"/>
            <w:r w:rsidRPr="004341E0">
              <w:rPr>
                <w:sz w:val="20"/>
              </w:rPr>
              <w:t xml:space="preserve"> неизвестно, поскольку в данном случае никакой замер</w:t>
            </w:r>
            <w:r>
              <w:rPr>
                <w:sz w:val="20"/>
              </w:rPr>
              <w:t xml:space="preserve"> не производится</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02.0-07</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1.2.1</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Вы берете пробы с использованием устройства полузакрытого типа.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Каким образом удаляются возду</w:t>
            </w:r>
            <w:r w:rsidR="000F64C3">
              <w:rPr>
                <w:sz w:val="20"/>
              </w:rPr>
              <w:t>х и пары, которые содержались в </w:t>
            </w:r>
            <w:r w:rsidRPr="004341E0">
              <w:rPr>
                <w:sz w:val="20"/>
              </w:rPr>
              <w:t>пробирке?</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Через</w:t>
            </w:r>
            <w:proofErr w:type="gramEnd"/>
            <w:r w:rsidRPr="004341E0">
              <w:rPr>
                <w:sz w:val="20"/>
              </w:rPr>
              <w:t xml:space="preserve"> погрузочный трубопровод</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Возвращаются</w:t>
            </w:r>
            <w:proofErr w:type="gramEnd"/>
            <w:r w:rsidRPr="004341E0">
              <w:rPr>
                <w:sz w:val="20"/>
              </w:rPr>
              <w:t xml:space="preserve"> в грузовую цистерну</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В атмосферу через газоотводный трубопровод</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Через</w:t>
            </w:r>
            <w:proofErr w:type="gramEnd"/>
            <w:r w:rsidRPr="004341E0">
              <w:rPr>
                <w:sz w:val="20"/>
              </w:rPr>
              <w:t xml:space="preserve"> трубопровод судна для отвода газов</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0F64C3">
            <w:pPr>
              <w:pageBreakBefore/>
              <w:rPr>
                <w:sz w:val="20"/>
              </w:rPr>
            </w:pPr>
            <w:r w:rsidRPr="004341E0">
              <w:rPr>
                <w:sz w:val="20"/>
              </w:rPr>
              <w:lastRenderedPageBreak/>
              <w:t>332 02.0-08</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Некоторые вещества должны перевозиться в танкерах типа С. </w:t>
            </w:r>
          </w:p>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Какой тип устройства для взятия проб не должен использоваться в</w:t>
            </w:r>
            <w:r w:rsidR="000F64C3">
              <w:rPr>
                <w:sz w:val="20"/>
                <w:lang w:val="en-US"/>
              </w:rPr>
              <w:t> </w:t>
            </w:r>
            <w:r w:rsidRPr="004341E0">
              <w:rPr>
                <w:sz w:val="20"/>
              </w:rPr>
              <w:t>случае этих веществ?</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Отверстие для взятия проб открытого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Устройство для взятия проб полузакрытого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Устройство для взятия проб 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Устройство д</w:t>
            </w:r>
            <w:r w:rsidR="000F64C3">
              <w:rPr>
                <w:sz w:val="20"/>
              </w:rPr>
              <w:t>ля взятия проб закрытого типа с </w:t>
            </w:r>
            <w:r w:rsidRPr="004341E0">
              <w:rPr>
                <w:sz w:val="20"/>
              </w:rPr>
              <w:t>расширительной камерой</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02.0-09</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7.2.4.22.3</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каком случае вы должны подождать 10 мин., прежде чем брать</w:t>
            </w:r>
            <w:r>
              <w:rPr>
                <w:sz w:val="20"/>
              </w:rPr>
              <w:t xml:space="preserve"> </w:t>
            </w:r>
            <w:r w:rsidRPr="004341E0">
              <w:rPr>
                <w:sz w:val="20"/>
              </w:rPr>
              <w:t>пробы?</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Всегда</w:t>
            </w:r>
            <w:proofErr w:type="gramEnd"/>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proofErr w:type="gramStart"/>
            <w:r w:rsidRPr="004341E0">
              <w:rPr>
                <w:sz w:val="20"/>
              </w:rPr>
              <w:t>В</w:t>
            </w:r>
            <w:r w:rsidRPr="004341E0">
              <w:rPr>
                <w:sz w:val="20"/>
              </w:rPr>
              <w:tab/>
              <w:t>В</w:t>
            </w:r>
            <w:proofErr w:type="gramEnd"/>
            <w:r w:rsidRPr="004341E0">
              <w:rPr>
                <w:sz w:val="20"/>
              </w:rPr>
              <w:t xml:space="preserve"> том случае, если используется отверстие для взятия проб открытого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В том случае, если используется устройство для взятия проб</w:t>
            </w:r>
            <w:r>
              <w:rPr>
                <w:sz w:val="20"/>
              </w:rPr>
              <w:t xml:space="preserve"> </w:t>
            </w:r>
            <w:r w:rsidRPr="004341E0">
              <w:rPr>
                <w:sz w:val="20"/>
              </w:rPr>
              <w:t>полузакрытого типа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Только</w:t>
            </w:r>
            <w:proofErr w:type="gramEnd"/>
            <w:r w:rsidRPr="004341E0">
              <w:rPr>
                <w:sz w:val="20"/>
              </w:rPr>
              <w:t xml:space="preserve"> в том случае, если речь идет о воспламеняющихся</w:t>
            </w:r>
            <w:r>
              <w:rPr>
                <w:sz w:val="20"/>
              </w:rPr>
              <w:t xml:space="preserve"> </w:t>
            </w:r>
            <w:r w:rsidRPr="004341E0">
              <w:rPr>
                <w:sz w:val="20"/>
              </w:rPr>
              <w:t>жидкостях</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02.0-10</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3.2.3.2, таблица С</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каком случае следует использовать устройство для взятия проб закрытого типа?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В том случае, если перевозятся вещества, для которых предписана сигнализация в виде синего конуса или огня</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proofErr w:type="gramStart"/>
            <w:r w:rsidRPr="004341E0">
              <w:rPr>
                <w:sz w:val="20"/>
              </w:rPr>
              <w:t>В</w:t>
            </w:r>
            <w:r w:rsidRPr="004341E0">
              <w:rPr>
                <w:sz w:val="20"/>
              </w:rPr>
              <w:tab/>
              <w:t>В</w:t>
            </w:r>
            <w:proofErr w:type="gramEnd"/>
            <w:r w:rsidRPr="004341E0">
              <w:rPr>
                <w:sz w:val="20"/>
              </w:rPr>
              <w:t xml:space="preserve"> том случае, если перевозятся вещества, для которых предписана сигнализация в виде двух синих конусов или огней</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В том случае, если перевозятся вещества, для которых не предписана никакая сигнализация в виде синего конуса или огня</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В</w:t>
            </w:r>
            <w:proofErr w:type="gramEnd"/>
            <w:r w:rsidRPr="004341E0">
              <w:rPr>
                <w:sz w:val="20"/>
              </w:rPr>
              <w:t xml:space="preserve"> том случае, если перевозятся вещества, для которых требуемое оборудование предписано в таблице С</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02.0-11</w:t>
            </w:r>
          </w:p>
        </w:tc>
        <w:tc>
          <w:tcPr>
            <w:tcW w:w="5854" w:type="dxa"/>
            <w:tcBorders>
              <w:top w:val="single" w:sz="4" w:space="0" w:color="auto"/>
              <w:bottom w:val="single" w:sz="4" w:space="0" w:color="auto"/>
            </w:tcBorders>
            <w:vAlign w:val="top"/>
          </w:tcPr>
          <w:p w:rsidR="00DE1881" w:rsidRPr="00656179"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7.2.4.22.3</w:t>
            </w:r>
            <w:r>
              <w:rPr>
                <w:sz w:val="20"/>
                <w:lang w:val="en-US"/>
              </w:rPr>
              <w:t xml:space="preserve">, </w:t>
            </w:r>
            <w:r>
              <w:rPr>
                <w:sz w:val="20"/>
              </w:rPr>
              <w:t>базовые знания по физике</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ins w:id="13" w:author="Oleg Kiiamov" w:date="2018-11-05T14:09:00Z">
              <w:r>
                <w:rPr>
                  <w:sz w:val="20"/>
                </w:rPr>
                <w:t xml:space="preserve">В отношении некоторых веществ </w:t>
              </w:r>
            </w:ins>
            <w:proofErr w:type="spellStart"/>
            <w:r w:rsidRPr="004341E0">
              <w:rPr>
                <w:sz w:val="20"/>
              </w:rPr>
              <w:t>ВОПОГ</w:t>
            </w:r>
            <w:proofErr w:type="spellEnd"/>
            <w:r w:rsidRPr="004341E0">
              <w:rPr>
                <w:sz w:val="20"/>
              </w:rPr>
              <w:t xml:space="preserve"> предписывает, что отверстие для взятия проб может быть</w:t>
            </w:r>
            <w:r>
              <w:rPr>
                <w:sz w:val="20"/>
              </w:rPr>
              <w:t xml:space="preserve"> </w:t>
            </w:r>
            <w:r w:rsidRPr="004341E0">
              <w:rPr>
                <w:sz w:val="20"/>
              </w:rPr>
              <w:t xml:space="preserve">открыто лишь по прошествии 10 мин. после приостановления погрузки.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 какой причине это сделано?</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A41FC3"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Поскольку</w:t>
            </w:r>
            <w:proofErr w:type="gramEnd"/>
            <w:r w:rsidRPr="004341E0">
              <w:rPr>
                <w:sz w:val="20"/>
              </w:rPr>
              <w:t xml:space="preserve"> давление снижается лишь через 10 минут</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Поскольку</w:t>
            </w:r>
            <w:proofErr w:type="gramEnd"/>
            <w:r w:rsidRPr="004341E0">
              <w:rPr>
                <w:sz w:val="20"/>
              </w:rPr>
              <w:t xml:space="preserve"> жидкость в грузовом танке достигает нормальной температуры лишь через 10 минут</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Поскольку</w:t>
            </w:r>
            <w:proofErr w:type="gramEnd"/>
            <w:r w:rsidRPr="004341E0">
              <w:rPr>
                <w:sz w:val="20"/>
              </w:rPr>
              <w:t xml:space="preserve"> возможный электростатический заряд исчезает лишь через 10 минут</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bottom w:val="single" w:sz="4" w:space="0" w:color="auto"/>
            </w:tcBorders>
            <w:vAlign w:val="top"/>
          </w:tcPr>
          <w:p w:rsidR="00DE1881" w:rsidRPr="004341E0" w:rsidRDefault="00DE1881" w:rsidP="001D5DBD">
            <w:pPr>
              <w:rPr>
                <w:sz w:val="20"/>
              </w:rPr>
            </w:pPr>
          </w:p>
        </w:tc>
        <w:tc>
          <w:tcPr>
            <w:tcW w:w="5854"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Поскольку</w:t>
            </w:r>
            <w:proofErr w:type="gramEnd"/>
            <w:r w:rsidRPr="004341E0">
              <w:rPr>
                <w:sz w:val="20"/>
              </w:rPr>
              <w:t xml:space="preserve"> меры безопасности можно принимать лишь</w:t>
            </w:r>
            <w:r w:rsidR="000F64C3">
              <w:rPr>
                <w:sz w:val="20"/>
                <w:lang w:val="en-US"/>
              </w:rPr>
              <w:t xml:space="preserve"> </w:t>
            </w:r>
            <w:r w:rsidRPr="004341E0">
              <w:rPr>
                <w:sz w:val="20"/>
              </w:rPr>
              <w:t>через 10 минут</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lastRenderedPageBreak/>
              <w:t>332 02.0-12</w:t>
            </w:r>
          </w:p>
        </w:tc>
        <w:tc>
          <w:tcPr>
            <w:tcW w:w="5854"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1.2.1</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tcBorders>
              <w:top w:val="single" w:sz="4" w:space="0" w:color="auto"/>
            </w:tcBorders>
            <w:vAlign w:val="top"/>
          </w:tcPr>
          <w:p w:rsidR="00DE1881" w:rsidRPr="004341E0" w:rsidRDefault="00DE1881" w:rsidP="001D5DBD">
            <w:pPr>
              <w:rPr>
                <w:sz w:val="20"/>
              </w:rPr>
            </w:pPr>
          </w:p>
        </w:tc>
        <w:tc>
          <w:tcPr>
            <w:tcW w:w="5854"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Какова цель устройства для взятия проб закрытого типа?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Не</w:t>
            </w:r>
            <w:proofErr w:type="gramEnd"/>
            <w:r w:rsidRPr="004341E0">
              <w:rPr>
                <w:sz w:val="20"/>
              </w:rPr>
              <w:t xml:space="preserve"> допустить высвобождения газа в окружающую среду</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Взять</w:t>
            </w:r>
            <w:proofErr w:type="gramEnd"/>
            <w:r w:rsidRPr="004341E0">
              <w:rPr>
                <w:sz w:val="20"/>
              </w:rPr>
              <w:t xml:space="preserve"> как можно меньше загруженной жидкости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Свести</w:t>
            </w:r>
            <w:proofErr w:type="gramEnd"/>
            <w:r w:rsidRPr="004341E0">
              <w:rPr>
                <w:sz w:val="20"/>
              </w:rPr>
              <w:t xml:space="preserve"> до минимума испарение, поскольку это приводит</w:t>
            </w:r>
            <w:r w:rsidR="000F64C3">
              <w:rPr>
                <w:sz w:val="20"/>
                <w:lang w:val="en-US"/>
              </w:rPr>
              <w:t xml:space="preserve"> </w:t>
            </w:r>
            <w:r w:rsidR="000F64C3">
              <w:rPr>
                <w:sz w:val="20"/>
              </w:rPr>
              <w:t>к </w:t>
            </w:r>
            <w:r w:rsidRPr="004341E0">
              <w:rPr>
                <w:sz w:val="20"/>
              </w:rPr>
              <w:t>потере груза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3" w:type="dxa"/>
            <w:vAlign w:val="top"/>
          </w:tcPr>
          <w:p w:rsidR="00DE1881" w:rsidRPr="004341E0" w:rsidRDefault="00DE1881" w:rsidP="001D5DBD">
            <w:pPr>
              <w:rPr>
                <w:sz w:val="20"/>
              </w:rPr>
            </w:pPr>
          </w:p>
        </w:tc>
        <w:tc>
          <w:tcPr>
            <w:tcW w:w="5854"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Получить</w:t>
            </w:r>
            <w:proofErr w:type="gramEnd"/>
            <w:r w:rsidRPr="004341E0">
              <w:rPr>
                <w:sz w:val="20"/>
              </w:rPr>
              <w:t xml:space="preserve"> чистую пробу</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9"/>
        <w:gridCol w:w="5872"/>
        <w:gridCol w:w="1323"/>
      </w:tblGrid>
      <w:tr w:rsidR="00DE1881" w:rsidRPr="004341E0"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4341E0">
              <w:lastRenderedPageBreak/>
              <w:br w:type="page"/>
              <w:t>Практика</w:t>
            </w:r>
          </w:p>
          <w:p w:rsidR="00DE1881" w:rsidRPr="003C7DA7" w:rsidRDefault="00DE1881" w:rsidP="000F64C3">
            <w:pPr>
              <w:pStyle w:val="H23GR"/>
              <w:spacing w:line="230" w:lineRule="exact"/>
              <w:rPr>
                <w:sz w:val="20"/>
              </w:rPr>
            </w:pPr>
            <w:r w:rsidRPr="003C7DA7">
              <w:rPr>
                <w:sz w:val="20"/>
              </w:rPr>
              <w:t>Целевая тема 3: Очистка грузовых танков</w:t>
            </w:r>
          </w:p>
        </w:tc>
      </w:tr>
      <w:tr w:rsidR="00DE1881" w:rsidRPr="003C7DA7" w:rsidTr="001D5DBD">
        <w:trPr>
          <w:tblHeader/>
        </w:trPr>
        <w:tc>
          <w:tcPr>
            <w:cnfStyle w:val="001000000000" w:firstRow="0" w:lastRow="0" w:firstColumn="1" w:lastColumn="0" w:oddVBand="0" w:evenVBand="0" w:oddHBand="0" w:evenHBand="0" w:firstRowFirstColumn="0" w:firstRowLastColumn="0" w:lastRowFirstColumn="0" w:lastRowLastColumn="0"/>
            <w:tcW w:w="1309" w:type="dxa"/>
            <w:tcBorders>
              <w:top w:val="single" w:sz="12" w:space="0" w:color="auto"/>
              <w:bottom w:val="single" w:sz="12" w:space="0" w:color="auto"/>
            </w:tcBorders>
            <w:shd w:val="clear" w:color="auto" w:fill="auto"/>
          </w:tcPr>
          <w:p w:rsidR="00DE1881" w:rsidRPr="003C7DA7" w:rsidRDefault="00DE1881" w:rsidP="001D5DBD">
            <w:pPr>
              <w:spacing w:before="80" w:after="80" w:line="200" w:lineRule="exact"/>
              <w:rPr>
                <w:i/>
                <w:sz w:val="16"/>
              </w:rPr>
            </w:pPr>
            <w:r w:rsidRPr="003C7DA7">
              <w:rPr>
                <w:i/>
                <w:sz w:val="16"/>
              </w:rPr>
              <w:t>Номер</w:t>
            </w:r>
          </w:p>
        </w:tc>
        <w:tc>
          <w:tcPr>
            <w:tcW w:w="5872" w:type="dxa"/>
            <w:tcBorders>
              <w:top w:val="single" w:sz="12" w:space="0" w:color="auto"/>
              <w:bottom w:val="single" w:sz="12" w:space="0" w:color="auto"/>
            </w:tcBorders>
            <w:shd w:val="clear" w:color="auto" w:fill="auto"/>
          </w:tcPr>
          <w:p w:rsidR="00DE1881" w:rsidRPr="003C7DA7"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3C7DA7">
              <w:rPr>
                <w:i/>
                <w:sz w:val="16"/>
              </w:rPr>
              <w:t>Источник</w:t>
            </w:r>
          </w:p>
        </w:tc>
        <w:tc>
          <w:tcPr>
            <w:tcW w:w="1323" w:type="dxa"/>
            <w:tcBorders>
              <w:top w:val="single" w:sz="12" w:space="0" w:color="auto"/>
              <w:bottom w:val="single" w:sz="12" w:space="0" w:color="auto"/>
            </w:tcBorders>
            <w:shd w:val="clear" w:color="auto" w:fill="auto"/>
          </w:tcPr>
          <w:p w:rsidR="00DE1881" w:rsidRPr="003C7DA7"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3C7DA7">
              <w:rPr>
                <w:i/>
                <w:sz w:val="16"/>
              </w:rPr>
              <w:t>Правильный</w:t>
            </w:r>
            <w:r w:rsidRPr="003C7DA7">
              <w:rPr>
                <w:i/>
                <w:sz w:val="16"/>
              </w:rPr>
              <w:br/>
              <w:t>ответ</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12" w:space="0" w:color="auto"/>
              <w:bottom w:val="single" w:sz="4" w:space="0" w:color="auto"/>
            </w:tcBorders>
            <w:vAlign w:val="top"/>
          </w:tcPr>
          <w:p w:rsidR="00DE1881" w:rsidRPr="004341E0" w:rsidRDefault="00DE1881" w:rsidP="001D5DBD">
            <w:pPr>
              <w:rPr>
                <w:sz w:val="20"/>
              </w:rPr>
            </w:pPr>
            <w:r w:rsidRPr="004341E0">
              <w:rPr>
                <w:sz w:val="20"/>
              </w:rPr>
              <w:t>332 03.0-01</w:t>
            </w:r>
          </w:p>
        </w:tc>
        <w:tc>
          <w:tcPr>
            <w:tcW w:w="5872" w:type="dxa"/>
            <w:tcBorders>
              <w:top w:val="single" w:sz="12"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7.2.3.44</w:t>
            </w:r>
          </w:p>
        </w:tc>
        <w:tc>
          <w:tcPr>
            <w:tcW w:w="1323" w:type="dxa"/>
            <w:tcBorders>
              <w:top w:val="single" w:sz="12"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После разгрузки танкера типа С грузовые танки необходимо очистить. Для этой цели вы получаете средство для очистки, обладающее следующими физическими свойствами: температура кипения 161 °С,</w:t>
            </w:r>
            <w:r>
              <w:rPr>
                <w:sz w:val="20"/>
              </w:rPr>
              <w:t xml:space="preserve"> температура плавления &lt;−</w:t>
            </w:r>
            <w:r w:rsidRPr="004341E0">
              <w:rPr>
                <w:sz w:val="20"/>
              </w:rPr>
              <w:t>40 °С, температура вспышки 36 °С.</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Можете ли вы использовать это средство?</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956AB">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Да</w:t>
            </w:r>
            <w:proofErr w:type="gramEnd"/>
            <w:r w:rsidRPr="004341E0">
              <w:rPr>
                <w:sz w:val="20"/>
              </w:rPr>
              <w:t xml:space="preserve">, в соответствии с </w:t>
            </w:r>
            <w:proofErr w:type="spellStart"/>
            <w:r w:rsidRPr="004341E0">
              <w:rPr>
                <w:sz w:val="20"/>
              </w:rPr>
              <w:t>ВОПОГ</w:t>
            </w:r>
            <w:proofErr w:type="spellEnd"/>
            <w:r w:rsidRPr="004341E0">
              <w:rPr>
                <w:sz w:val="20"/>
              </w:rPr>
              <w:t xml:space="preserve"> в</w:t>
            </w:r>
            <w:ins w:id="14" w:author="Oleg Kiiamov" w:date="2018-11-05T14:12:00Z">
              <w:r>
                <w:rPr>
                  <w:sz w:val="20"/>
                </w:rPr>
                <w:t>о</w:t>
              </w:r>
            </w:ins>
            <w:r w:rsidRPr="004341E0">
              <w:rPr>
                <w:sz w:val="20"/>
              </w:rPr>
              <w:t xml:space="preserve"> </w:t>
            </w:r>
            <w:ins w:id="15" w:author="Oleg Kiiamov" w:date="2018-11-05T14:11:00Z">
              <w:r>
                <w:rPr>
                  <w:sz w:val="20"/>
                </w:rPr>
                <w:t>в</w:t>
              </w:r>
              <w:r w:rsidRPr="001D7DB7">
                <w:rPr>
                  <w:sz w:val="20"/>
                </w:rPr>
                <w:t>зрывоопасн</w:t>
              </w:r>
              <w:r>
                <w:rPr>
                  <w:sz w:val="20"/>
                </w:rPr>
                <w:t>ой</w:t>
              </w:r>
              <w:r w:rsidRPr="001D7DB7">
                <w:rPr>
                  <w:sz w:val="20"/>
                </w:rPr>
                <w:t xml:space="preserve"> зон</w:t>
              </w:r>
              <w:r>
                <w:rPr>
                  <w:sz w:val="20"/>
                </w:rPr>
                <w:t>е</w:t>
              </w:r>
            </w:ins>
            <w:del w:id="16" w:author="Oleg Kiiamov" w:date="2018-11-05T14:11:00Z">
              <w:r w:rsidRPr="004341E0" w:rsidDel="001D7DB7">
                <w:rPr>
                  <w:sz w:val="20"/>
                </w:rPr>
                <w:delText>грузовом пространстве</w:delText>
              </w:r>
            </w:del>
            <w:r w:rsidRPr="004341E0">
              <w:rPr>
                <w:sz w:val="20"/>
              </w:rPr>
              <w:t xml:space="preserve"> допускается использование средства для очистки с температу</w:t>
            </w:r>
            <w:r>
              <w:rPr>
                <w:sz w:val="20"/>
              </w:rPr>
              <w:t>рой вспышки &lt;</w:t>
            </w:r>
            <w:r w:rsidRPr="004341E0">
              <w:rPr>
                <w:sz w:val="20"/>
              </w:rPr>
              <w:t>55 °С</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Нет</w:t>
            </w:r>
            <w:proofErr w:type="gramEnd"/>
            <w:r w:rsidRPr="004341E0">
              <w:rPr>
                <w:sz w:val="20"/>
              </w:rPr>
              <w:t>, средство для очистки, обладающее указанными выше физическими свойствами, не может растворять жиры и в этой связи</w:t>
            </w:r>
            <w:r>
              <w:rPr>
                <w:sz w:val="20"/>
              </w:rPr>
              <w:t xml:space="preserve"> </w:t>
            </w:r>
            <w:r w:rsidRPr="004341E0">
              <w:rPr>
                <w:sz w:val="20"/>
              </w:rPr>
              <w:t>в качестве средства для очистки не подходит</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Нет</w:t>
            </w:r>
            <w:proofErr w:type="gramEnd"/>
            <w:r w:rsidRPr="004341E0">
              <w:rPr>
                <w:sz w:val="20"/>
              </w:rPr>
              <w:t xml:space="preserve">, в соответствии с </w:t>
            </w:r>
            <w:proofErr w:type="spellStart"/>
            <w:r w:rsidRPr="004341E0">
              <w:rPr>
                <w:sz w:val="20"/>
              </w:rPr>
              <w:t>ВОПОГ</w:t>
            </w:r>
            <w:proofErr w:type="spellEnd"/>
            <w:r w:rsidRPr="004341E0">
              <w:rPr>
                <w:sz w:val="20"/>
              </w:rPr>
              <w:t xml:space="preserve"> для очистки грузовых танков</w:t>
            </w:r>
            <w:r>
              <w:rPr>
                <w:sz w:val="20"/>
              </w:rPr>
              <w:t xml:space="preserve"> </w:t>
            </w:r>
            <w:r w:rsidRPr="004341E0">
              <w:rPr>
                <w:sz w:val="20"/>
              </w:rPr>
              <w:t>на танкерах типа С средства для очистки использоваться</w:t>
            </w:r>
            <w:r>
              <w:rPr>
                <w:sz w:val="20"/>
              </w:rPr>
              <w:t xml:space="preserve"> </w:t>
            </w:r>
            <w:r w:rsidRPr="004341E0">
              <w:rPr>
                <w:sz w:val="20"/>
              </w:rPr>
              <w:t>не должны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Нет</w:t>
            </w:r>
            <w:proofErr w:type="gramEnd"/>
            <w:r w:rsidRPr="004341E0">
              <w:rPr>
                <w:sz w:val="20"/>
              </w:rPr>
              <w:t xml:space="preserve">, в соответствии с </w:t>
            </w:r>
            <w:proofErr w:type="spellStart"/>
            <w:r w:rsidRPr="004341E0">
              <w:rPr>
                <w:sz w:val="20"/>
              </w:rPr>
              <w:t>ВОПОГ</w:t>
            </w:r>
            <w:proofErr w:type="spellEnd"/>
            <w:r w:rsidRPr="004341E0">
              <w:rPr>
                <w:sz w:val="20"/>
              </w:rPr>
              <w:t xml:space="preserve"> температура вспышки сре</w:t>
            </w:r>
            <w:r>
              <w:rPr>
                <w:sz w:val="20"/>
              </w:rPr>
              <w:t>дства для очистки должна быть &gt;</w:t>
            </w:r>
            <w:r w:rsidRPr="004341E0">
              <w:rPr>
                <w:sz w:val="20"/>
              </w:rPr>
              <w:t>60 °С</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03.0-02</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означает группа сре</w:t>
            </w:r>
            <w:r>
              <w:rPr>
                <w:sz w:val="20"/>
              </w:rPr>
              <w:t>дств для очистки под названием «</w:t>
            </w:r>
            <w:r w:rsidRPr="004341E0">
              <w:rPr>
                <w:sz w:val="20"/>
              </w:rPr>
              <w:t>омыляющие средства</w:t>
            </w:r>
            <w:r>
              <w:rPr>
                <w:sz w:val="20"/>
              </w:rPr>
              <w:t>»</w:t>
            </w:r>
            <w:r w:rsidRPr="004341E0">
              <w:rPr>
                <w:sz w:val="20"/>
              </w:rPr>
              <w:t>?</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Кислота, используемая в качестве средства для очистки танков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Средство, которое в результате химической реакции</w:t>
            </w:r>
            <w:r w:rsidR="000F64C3">
              <w:rPr>
                <w:sz w:val="20"/>
                <w:lang w:val="en-US"/>
              </w:rPr>
              <w:t xml:space="preserve"> </w:t>
            </w:r>
            <w:r w:rsidRPr="004341E0">
              <w:rPr>
                <w:sz w:val="20"/>
              </w:rPr>
              <w:t>преобразует маслянистый продукт в мыльную эмульсию</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Синтетическое средство для очистки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Прибор, который позволяет преобразовать твердое мыло</w:t>
            </w:r>
            <w:r>
              <w:rPr>
                <w:sz w:val="20"/>
              </w:rPr>
              <w:t xml:space="preserve"> </w:t>
            </w:r>
            <w:r w:rsidR="000F64C3">
              <w:rPr>
                <w:sz w:val="20"/>
              </w:rPr>
              <w:t>в </w:t>
            </w:r>
            <w:r w:rsidRPr="004341E0">
              <w:rPr>
                <w:sz w:val="20"/>
              </w:rPr>
              <w:t>жидкое за счет добавления воды</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03.0-03</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Каким типом средства для очистки является гидроокись натрия</w:t>
            </w:r>
            <w:r>
              <w:rPr>
                <w:sz w:val="20"/>
              </w:rPr>
              <w:t xml:space="preserve"> </w:t>
            </w:r>
            <w:r w:rsidRPr="004341E0">
              <w:rPr>
                <w:sz w:val="20"/>
              </w:rPr>
              <w:t>(каустическая сода)?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Моющим средством</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Эмульсией</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Омыляющим средством</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Кислотным чистящим средством</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03.0-04</w:t>
            </w:r>
          </w:p>
        </w:tc>
        <w:tc>
          <w:tcPr>
            <w:tcW w:w="5872" w:type="dxa"/>
            <w:tcBorders>
              <w:top w:val="single" w:sz="4" w:space="0" w:color="auto"/>
              <w:bottom w:val="single" w:sz="4" w:space="0" w:color="auto"/>
            </w:tcBorders>
            <w:vAlign w:val="top"/>
          </w:tcPr>
          <w:p w:rsidR="00DE1881" w:rsidRPr="004341E0"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Под каким названием известны машины для мойки танков, которые обычно используются в области внутреннего судоходства?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А</w:t>
            </w:r>
            <w:r>
              <w:rPr>
                <w:sz w:val="20"/>
              </w:rPr>
              <w:tab/>
              <w:t>Машины «</w:t>
            </w:r>
            <w:proofErr w:type="spellStart"/>
            <w:r w:rsidRPr="004341E0">
              <w:rPr>
                <w:sz w:val="20"/>
              </w:rPr>
              <w:t>Батеруош</w:t>
            </w:r>
            <w:proofErr w:type="spellEnd"/>
            <w:r>
              <w:rPr>
                <w:sz w:val="20"/>
              </w:rPr>
              <w:t>»</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Центробежные распылители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Пульверизаторы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Распылители типа С</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pageBreakBefore/>
              <w:rPr>
                <w:sz w:val="20"/>
              </w:rPr>
            </w:pPr>
            <w:r w:rsidRPr="004341E0">
              <w:rPr>
                <w:sz w:val="20"/>
              </w:rPr>
              <w:lastRenderedPageBreak/>
              <w:t>332 03.0-05</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7.2.3.44</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Для работ по очистке используются жидкости с температурой</w:t>
            </w:r>
            <w:r w:rsidR="000F64C3">
              <w:rPr>
                <w:sz w:val="20"/>
                <w:lang w:val="en-US"/>
              </w:rPr>
              <w:t xml:space="preserve"> </w:t>
            </w:r>
            <w:r w:rsidRPr="004341E0">
              <w:rPr>
                <w:sz w:val="20"/>
              </w:rPr>
              <w:t xml:space="preserve">вспышки ниже 55 °С.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Где можно использовать эти средства?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В машинном отделении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Только</w:t>
            </w:r>
            <w:proofErr w:type="gramEnd"/>
            <w:r w:rsidRPr="004341E0">
              <w:rPr>
                <w:sz w:val="20"/>
              </w:rPr>
              <w:t xml:space="preserve"> в</w:t>
            </w:r>
            <w:ins w:id="17" w:author="Oleg Kiiamov" w:date="2018-11-05T14:12:00Z">
              <w:r>
                <w:rPr>
                  <w:sz w:val="20"/>
                </w:rPr>
                <w:t>о</w:t>
              </w:r>
            </w:ins>
            <w:r w:rsidRPr="004341E0">
              <w:rPr>
                <w:sz w:val="20"/>
              </w:rPr>
              <w:t xml:space="preserve"> </w:t>
            </w:r>
            <w:ins w:id="18" w:author="Oleg Kiiamov" w:date="2018-11-05T14:12:00Z">
              <w:r>
                <w:rPr>
                  <w:sz w:val="20"/>
                </w:rPr>
                <w:t>в</w:t>
              </w:r>
              <w:r w:rsidRPr="002C0084">
                <w:rPr>
                  <w:sz w:val="20"/>
                </w:rPr>
                <w:t>зрывоопасн</w:t>
              </w:r>
              <w:r>
                <w:rPr>
                  <w:sz w:val="20"/>
                </w:rPr>
                <w:t>ой</w:t>
              </w:r>
              <w:r w:rsidRPr="002C0084">
                <w:rPr>
                  <w:sz w:val="20"/>
                </w:rPr>
                <w:t xml:space="preserve"> зон</w:t>
              </w:r>
              <w:r>
                <w:rPr>
                  <w:sz w:val="20"/>
                </w:rPr>
                <w:t>е</w:t>
              </w:r>
            </w:ins>
            <w:del w:id="19" w:author="Oleg Kiiamov" w:date="2018-11-05T14:12:00Z">
              <w:r w:rsidRPr="004341E0" w:rsidDel="002C0084">
                <w:rPr>
                  <w:sz w:val="20"/>
                </w:rPr>
                <w:delText>грузовом пространстве</w:delText>
              </w:r>
            </w:del>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Только</w:t>
            </w:r>
            <w:proofErr w:type="gramEnd"/>
            <w:r w:rsidRPr="004341E0">
              <w:rPr>
                <w:sz w:val="20"/>
              </w:rPr>
              <w:t xml:space="preserve"> в грузовых танках</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Только</w:t>
            </w:r>
            <w:proofErr w:type="gramEnd"/>
            <w:r w:rsidRPr="004341E0">
              <w:rPr>
                <w:sz w:val="20"/>
              </w:rPr>
              <w:t xml:space="preserve"> на палубе как в</w:t>
            </w:r>
            <w:ins w:id="20" w:author="Oleg Kiiamov" w:date="2018-11-05T14:13:00Z">
              <w:r>
                <w:rPr>
                  <w:sz w:val="20"/>
                </w:rPr>
                <w:t>о</w:t>
              </w:r>
            </w:ins>
            <w:r w:rsidRPr="004341E0">
              <w:rPr>
                <w:sz w:val="20"/>
              </w:rPr>
              <w:t xml:space="preserve"> </w:t>
            </w:r>
            <w:ins w:id="21" w:author="Oleg Kiiamov" w:date="2018-11-05T14:13:00Z">
              <w:r>
                <w:rPr>
                  <w:sz w:val="20"/>
                </w:rPr>
                <w:t>в</w:t>
              </w:r>
              <w:r w:rsidRPr="002C0084">
                <w:rPr>
                  <w:sz w:val="20"/>
                </w:rPr>
                <w:t>зрывоопасн</w:t>
              </w:r>
              <w:r>
                <w:rPr>
                  <w:sz w:val="20"/>
                </w:rPr>
                <w:t>ой</w:t>
              </w:r>
              <w:r w:rsidRPr="002C0084">
                <w:rPr>
                  <w:sz w:val="20"/>
                </w:rPr>
                <w:t xml:space="preserve"> зон</w:t>
              </w:r>
              <w:r>
                <w:rPr>
                  <w:sz w:val="20"/>
                </w:rPr>
                <w:t>е</w:t>
              </w:r>
            </w:ins>
            <w:del w:id="22" w:author="Oleg Kiiamov" w:date="2018-11-05T14:13:00Z">
              <w:r w:rsidRPr="004341E0" w:rsidDel="002C0084">
                <w:rPr>
                  <w:sz w:val="20"/>
                </w:rPr>
                <w:delText>грузовом пространстве</w:delText>
              </w:r>
            </w:del>
            <w:r w:rsidRPr="004341E0">
              <w:rPr>
                <w:sz w:val="20"/>
              </w:rPr>
              <w:t xml:space="preserve">, так и вне </w:t>
            </w:r>
            <w:ins w:id="23" w:author="Oleg Kiiamov" w:date="2018-11-05T14:14:00Z">
              <w:r>
                <w:rPr>
                  <w:sz w:val="20"/>
                </w:rPr>
                <w:t>ее</w:t>
              </w:r>
            </w:ins>
            <w:del w:id="24" w:author="Oleg Kiiamov" w:date="2018-11-05T14:14:00Z">
              <w:r w:rsidRPr="004341E0" w:rsidDel="00F86FC5">
                <w:rPr>
                  <w:sz w:val="20"/>
                </w:rPr>
                <w:delText>его</w:delText>
              </w:r>
            </w:del>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03.0-06</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Чего можно опасаться во время очистки паром грузовых танков, содержащих взрывоопасные смеси?</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Нагревания грузового танка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Окисления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Повышения концентрации газа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Электростатического заряда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03.0-07</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означает моющее средство?</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Смесь чистящих средств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Эмульгатор</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Синтетическое мыло</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Растворитель</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03.0-08</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Исключен</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03.0-09</w:t>
            </w:r>
          </w:p>
        </w:tc>
        <w:tc>
          <w:tcPr>
            <w:tcW w:w="5872" w:type="dxa"/>
            <w:tcBorders>
              <w:top w:val="single" w:sz="4" w:space="0" w:color="auto"/>
              <w:bottom w:val="single" w:sz="4" w:space="0" w:color="auto"/>
            </w:tcBorders>
            <w:vAlign w:val="top"/>
          </w:tcPr>
          <w:p w:rsidR="00DE1881" w:rsidRPr="004341E0"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Судно загружено веществами, не растворимыми в воде.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что</w:t>
            </w:r>
            <w:r>
              <w:rPr>
                <w:sz w:val="20"/>
              </w:rPr>
              <w:t xml:space="preserve"> </w:t>
            </w:r>
            <w:r w:rsidRPr="004341E0">
              <w:rPr>
                <w:sz w:val="20"/>
              </w:rPr>
              <w:t>следует обращать внимание во время чистки грузовых танков?</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Чтобы</w:t>
            </w:r>
            <w:proofErr w:type="gramEnd"/>
            <w:r w:rsidRPr="004341E0">
              <w:rPr>
                <w:sz w:val="20"/>
              </w:rPr>
              <w:t xml:space="preserve"> для мойки использовалась наружная вода в целях</w:t>
            </w:r>
            <w:r w:rsidR="000F64C3">
              <w:rPr>
                <w:sz w:val="20"/>
                <w:lang w:val="en-US"/>
              </w:rPr>
              <w:t xml:space="preserve"> </w:t>
            </w:r>
            <w:r w:rsidRPr="004341E0">
              <w:rPr>
                <w:sz w:val="20"/>
              </w:rPr>
              <w:t xml:space="preserve">снижения вредного </w:t>
            </w:r>
            <w:r>
              <w:rPr>
                <w:sz w:val="20"/>
              </w:rPr>
              <w:t>воздействия на окружающую среду</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Чтобы</w:t>
            </w:r>
            <w:proofErr w:type="gramEnd"/>
            <w:r w:rsidRPr="004341E0">
              <w:rPr>
                <w:sz w:val="20"/>
              </w:rPr>
              <w:t xml:space="preserve"> во время мойки грузовой танк был герметически закрыт</w:t>
            </w:r>
            <w:r>
              <w:rPr>
                <w:sz w:val="20"/>
              </w:rPr>
              <w:t xml:space="preserve"> </w:t>
            </w:r>
            <w:r w:rsidRPr="004341E0">
              <w:rPr>
                <w:sz w:val="20"/>
              </w:rPr>
              <w:t>с целью свести до минимума вредное воздей</w:t>
            </w:r>
            <w:r>
              <w:rPr>
                <w:sz w:val="20"/>
              </w:rPr>
              <w:t>ствие на окружающую среду</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На</w:t>
            </w:r>
            <w:proofErr w:type="gramEnd"/>
            <w:r w:rsidRPr="004341E0">
              <w:rPr>
                <w:sz w:val="20"/>
              </w:rPr>
              <w:t xml:space="preserve"> температуру палубной части грузовых танков. Если палубная часть слишком нагревается, то это может оказать воздействие</w:t>
            </w:r>
            <w:r>
              <w:rPr>
                <w:sz w:val="20"/>
              </w:rPr>
              <w:t xml:space="preserve"> на покрытие грузовых танков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Чтобы</w:t>
            </w:r>
            <w:proofErr w:type="gramEnd"/>
            <w:r w:rsidRPr="004341E0">
              <w:rPr>
                <w:sz w:val="20"/>
              </w:rPr>
              <w:t xml:space="preserve"> струя воды попадала во все части грузового </w:t>
            </w:r>
            <w:r>
              <w:rPr>
                <w:sz w:val="20"/>
              </w:rPr>
              <w:t>танка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03.0-10</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Исключен</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pageBreakBefore/>
              <w:rPr>
                <w:sz w:val="20"/>
              </w:rPr>
            </w:pPr>
            <w:r w:rsidRPr="004341E0">
              <w:rPr>
                <w:sz w:val="20"/>
              </w:rPr>
              <w:lastRenderedPageBreak/>
              <w:t>332 03.0-11</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 помощью только какого шланга можно производить мойку грузовых танков?</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 xml:space="preserve">С помощью армированного шланга, устойчивого </w:t>
            </w:r>
            <w:r w:rsidR="000F64C3">
              <w:rPr>
                <w:sz w:val="20"/>
              </w:rPr>
              <w:t>к </w:t>
            </w:r>
            <w:r w:rsidRPr="004341E0">
              <w:rPr>
                <w:sz w:val="20"/>
              </w:rPr>
              <w:t>воз</w:t>
            </w:r>
            <w:r>
              <w:rPr>
                <w:sz w:val="20"/>
              </w:rPr>
              <w:t>действию давления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proofErr w:type="gramStart"/>
            <w:r w:rsidRPr="004341E0">
              <w:rPr>
                <w:sz w:val="20"/>
              </w:rPr>
              <w:t>В</w:t>
            </w:r>
            <w:r w:rsidRPr="004341E0">
              <w:rPr>
                <w:sz w:val="20"/>
              </w:rPr>
              <w:tab/>
              <w:t>С</w:t>
            </w:r>
            <w:proofErr w:type="gramEnd"/>
            <w:r w:rsidRPr="004341E0">
              <w:rPr>
                <w:sz w:val="20"/>
              </w:rPr>
              <w:t xml:space="preserve"> помощью жаростойкого шланга в связи с высокими</w:t>
            </w:r>
            <w:r w:rsidR="000F64C3">
              <w:rPr>
                <w:sz w:val="20"/>
                <w:lang w:val="en-US"/>
              </w:rPr>
              <w:t xml:space="preserve"> </w:t>
            </w:r>
            <w:r>
              <w:rPr>
                <w:sz w:val="20"/>
              </w:rPr>
              <w:t>температурами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С помощью специального шланга для мойки танков в целях</w:t>
            </w:r>
            <w:r>
              <w:rPr>
                <w:sz w:val="20"/>
              </w:rPr>
              <w:t xml:space="preserve"> </w:t>
            </w:r>
            <w:r w:rsidRPr="004341E0">
              <w:rPr>
                <w:sz w:val="20"/>
              </w:rPr>
              <w:t>предотвращ</w:t>
            </w:r>
            <w:r>
              <w:rPr>
                <w:sz w:val="20"/>
              </w:rPr>
              <w:t>ения электростатических зарядов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С</w:t>
            </w:r>
            <w:proofErr w:type="gramEnd"/>
            <w:r w:rsidRPr="004341E0">
              <w:rPr>
                <w:sz w:val="20"/>
              </w:rPr>
              <w:t xml:space="preserve"> помощью синтетического шланга во избежание корро</w:t>
            </w:r>
            <w:r>
              <w:rPr>
                <w:sz w:val="20"/>
              </w:rPr>
              <w:t>зии</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03.0-12</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После очистки грузового танка проверка показывает отсутствие</w:t>
            </w:r>
            <w:r>
              <w:rPr>
                <w:sz w:val="20"/>
              </w:rPr>
              <w:t xml:space="preserve"> </w:t>
            </w:r>
            <w:r w:rsidRPr="004341E0">
              <w:rPr>
                <w:sz w:val="20"/>
              </w:rPr>
              <w:t>опасной концентрации газа в танке. Спустя шесть часов производится повторный замер, показывающий наличие опасной концентрации.</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чем может быть причина этого повышения концентрации?</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О</w:t>
            </w:r>
            <w:r>
              <w:rPr>
                <w:sz w:val="20"/>
              </w:rPr>
              <w:t>чень</w:t>
            </w:r>
            <w:proofErr w:type="gramEnd"/>
            <w:r>
              <w:rPr>
                <w:sz w:val="20"/>
              </w:rPr>
              <w:t xml:space="preserve"> низкая температура кипения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Оче</w:t>
            </w:r>
            <w:r>
              <w:rPr>
                <w:sz w:val="20"/>
              </w:rPr>
              <w:t>нь</w:t>
            </w:r>
            <w:proofErr w:type="gramEnd"/>
            <w:r>
              <w:rPr>
                <w:sz w:val="20"/>
              </w:rPr>
              <w:t xml:space="preserve"> низкая температура плавления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Очень</w:t>
            </w:r>
            <w:proofErr w:type="gramEnd"/>
            <w:r w:rsidRPr="004341E0">
              <w:rPr>
                <w:sz w:val="20"/>
              </w:rPr>
              <w:t xml:space="preserve"> низкая плотность паров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r>
            <w:proofErr w:type="gramStart"/>
            <w:r>
              <w:rPr>
                <w:sz w:val="20"/>
              </w:rPr>
              <w:t>Очень</w:t>
            </w:r>
            <w:proofErr w:type="gramEnd"/>
            <w:r>
              <w:rPr>
                <w:sz w:val="20"/>
              </w:rPr>
              <w:t xml:space="preserve"> низкое давление паров</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03.0-13</w:t>
            </w:r>
          </w:p>
        </w:tc>
        <w:tc>
          <w:tcPr>
            <w:tcW w:w="5872" w:type="dxa"/>
            <w:tcBorders>
              <w:top w:val="single" w:sz="4" w:space="0" w:color="auto"/>
              <w:bottom w:val="single" w:sz="4" w:space="0" w:color="auto"/>
            </w:tcBorders>
            <w:vAlign w:val="top"/>
          </w:tcPr>
          <w:p w:rsidR="00DE1881" w:rsidRPr="004341E0"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 какой причине оснащают газоотводную систему нагревательной установкой?</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Поскольку</w:t>
            </w:r>
            <w:proofErr w:type="gramEnd"/>
            <w:r w:rsidRPr="004341E0">
              <w:rPr>
                <w:sz w:val="20"/>
              </w:rPr>
              <w:t xml:space="preserve"> она облегчает работу по мойке грузовых танков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Поскольку</w:t>
            </w:r>
            <w:proofErr w:type="gramEnd"/>
            <w:r w:rsidRPr="004341E0">
              <w:rPr>
                <w:sz w:val="20"/>
              </w:rPr>
              <w:t xml:space="preserve"> она проверена на продуктах, для которых она</w:t>
            </w:r>
            <w:r>
              <w:rPr>
                <w:sz w:val="20"/>
              </w:rPr>
              <w:t xml:space="preserve"> </w:t>
            </w:r>
            <w:r w:rsidRPr="004341E0">
              <w:rPr>
                <w:sz w:val="20"/>
              </w:rPr>
              <w:t>используется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Чтобы</w:t>
            </w:r>
            <w:proofErr w:type="gramEnd"/>
            <w:r w:rsidRPr="004341E0">
              <w:rPr>
                <w:sz w:val="20"/>
              </w:rPr>
              <w:t xml:space="preserve"> предотвратить кристаллизацию некоторых продуктов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Для</w:t>
            </w:r>
            <w:proofErr w:type="gramEnd"/>
            <w:r w:rsidRPr="004341E0">
              <w:rPr>
                <w:sz w:val="20"/>
              </w:rPr>
              <w:t xml:space="preserve"> автоматической очистки коллектора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03.0-14</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Для мойки грузового танка необходимо использовать как можно</w:t>
            </w:r>
            <w:r>
              <w:rPr>
                <w:sz w:val="20"/>
              </w:rPr>
              <w:t xml:space="preserve"> </w:t>
            </w:r>
            <w:r w:rsidRPr="004341E0">
              <w:rPr>
                <w:sz w:val="20"/>
              </w:rPr>
              <w:t xml:space="preserve">меньше воды.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 какой причине это делается?</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Для</w:t>
            </w:r>
            <w:proofErr w:type="gramEnd"/>
            <w:r w:rsidRPr="004341E0">
              <w:rPr>
                <w:sz w:val="20"/>
              </w:rPr>
              <w:t xml:space="preserve"> защиты окружающей среды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Поскольку</w:t>
            </w:r>
            <w:proofErr w:type="gramEnd"/>
            <w:r w:rsidRPr="004341E0">
              <w:rPr>
                <w:sz w:val="20"/>
              </w:rPr>
              <w:t xml:space="preserve"> это лучше для стенок грузового танка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Поскольку</w:t>
            </w:r>
            <w:proofErr w:type="gramEnd"/>
            <w:r w:rsidRPr="004341E0">
              <w:rPr>
                <w:sz w:val="20"/>
              </w:rPr>
              <w:t xml:space="preserve"> некоторые продукты вступают в реакцию с</w:t>
            </w:r>
            <w:r>
              <w:rPr>
                <w:sz w:val="20"/>
              </w:rPr>
              <w:t> </w:t>
            </w:r>
            <w:r w:rsidRPr="004341E0">
              <w:rPr>
                <w:sz w:val="20"/>
              </w:rPr>
              <w:t>водой</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Чтобы</w:t>
            </w:r>
            <w:proofErr w:type="gramEnd"/>
            <w:r w:rsidRPr="004341E0">
              <w:rPr>
                <w:sz w:val="20"/>
              </w:rPr>
              <w:t xml:space="preserve"> получить как можно большую концентрацию мыла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pageBreakBefore/>
              <w:rPr>
                <w:sz w:val="20"/>
              </w:rPr>
            </w:pPr>
            <w:r w:rsidRPr="004341E0">
              <w:rPr>
                <w:sz w:val="20"/>
              </w:rPr>
              <w:lastRenderedPageBreak/>
              <w:t>332 03.0-15</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Перед включением машины для мойки танков необходимо хорошо прополоскать подводящие трубопроводы водой.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Почему это</w:t>
            </w:r>
            <w:r>
              <w:rPr>
                <w:sz w:val="20"/>
              </w:rPr>
              <w:t xml:space="preserve"> </w:t>
            </w:r>
            <w:r w:rsidRPr="004341E0">
              <w:rPr>
                <w:sz w:val="20"/>
              </w:rPr>
              <w:t>необходимо?</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Чтобы</w:t>
            </w:r>
            <w:proofErr w:type="gramEnd"/>
            <w:r w:rsidRPr="004341E0">
              <w:rPr>
                <w:sz w:val="20"/>
              </w:rPr>
              <w:t xml:space="preserve"> довести трубопроводы до нужной температуры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Чтобы</w:t>
            </w:r>
            <w:proofErr w:type="gramEnd"/>
            <w:r w:rsidRPr="004341E0">
              <w:rPr>
                <w:sz w:val="20"/>
              </w:rPr>
              <w:t xml:space="preserve"> воспрепятствовать проникновению грязи, содержащейся в трубопроводах, в машину для мойки танков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Чтобы</w:t>
            </w:r>
            <w:proofErr w:type="gramEnd"/>
            <w:r w:rsidRPr="004341E0">
              <w:rPr>
                <w:sz w:val="20"/>
              </w:rPr>
              <w:t xml:space="preserve"> проверить, не забиты ли трубопроводы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Чтобы</w:t>
            </w:r>
            <w:proofErr w:type="gramEnd"/>
            <w:r w:rsidRPr="004341E0">
              <w:rPr>
                <w:sz w:val="20"/>
              </w:rPr>
              <w:t xml:space="preserve"> проверить, нет ли в трубопроводах течи</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03.0-16</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От чего зависит метод и продолжительность очистки?</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От</w:t>
            </w:r>
            <w:proofErr w:type="gramEnd"/>
            <w:r w:rsidRPr="004341E0">
              <w:rPr>
                <w:sz w:val="20"/>
              </w:rPr>
              <w:t xml:space="preserve"> продукта, а также от материала и конструкции грузового</w:t>
            </w:r>
            <w:r>
              <w:rPr>
                <w:sz w:val="20"/>
              </w:rPr>
              <w:t xml:space="preserve"> </w:t>
            </w:r>
            <w:r w:rsidRPr="004341E0">
              <w:rPr>
                <w:sz w:val="20"/>
              </w:rPr>
              <w:t>танка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От</w:t>
            </w:r>
            <w:proofErr w:type="gramEnd"/>
            <w:r w:rsidRPr="004341E0">
              <w:rPr>
                <w:sz w:val="20"/>
              </w:rPr>
              <w:t xml:space="preserve"> </w:t>
            </w:r>
            <w:r>
              <w:rPr>
                <w:sz w:val="20"/>
              </w:rPr>
              <w:t>разрешения компетентного органа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tcBorders>
              <w:bottom w:val="nil"/>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От</w:t>
            </w:r>
            <w:proofErr w:type="gramEnd"/>
            <w:r w:rsidRPr="004341E0">
              <w:rPr>
                <w:sz w:val="20"/>
              </w:rPr>
              <w:t xml:space="preserve"> ра</w:t>
            </w:r>
            <w:r>
              <w:rPr>
                <w:sz w:val="20"/>
              </w:rPr>
              <w:t>зрешения предприятия по очистке</w:t>
            </w:r>
          </w:p>
        </w:tc>
        <w:tc>
          <w:tcPr>
            <w:tcW w:w="1323" w:type="dxa"/>
            <w:tcBorders>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top w:val="nil"/>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От</w:t>
            </w:r>
            <w:proofErr w:type="gramEnd"/>
            <w:r w:rsidRPr="004341E0">
              <w:rPr>
                <w:sz w:val="20"/>
              </w:rPr>
              <w:t xml:space="preserve"> вязкости исп</w:t>
            </w:r>
            <w:r>
              <w:rPr>
                <w:sz w:val="20"/>
              </w:rPr>
              <w:t>ользуемого продукта для очистки</w:t>
            </w:r>
          </w:p>
        </w:tc>
        <w:tc>
          <w:tcPr>
            <w:tcW w:w="1323" w:type="dxa"/>
            <w:tcBorders>
              <w:top w:val="nil"/>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rPr>
                <w:sz w:val="20"/>
              </w:rPr>
            </w:pPr>
            <w:r w:rsidRPr="004341E0">
              <w:rPr>
                <w:sz w:val="20"/>
              </w:rPr>
              <w:t>332 03.0-17</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Исключен</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03.0-18</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Вы должны очистить грузовой танк, который был загружен продуктами, характеризующимися быстрой кристаллизацией.</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что вы</w:t>
            </w:r>
            <w:r>
              <w:rPr>
                <w:sz w:val="20"/>
              </w:rPr>
              <w:t xml:space="preserve"> </w:t>
            </w:r>
            <w:r w:rsidRPr="004341E0">
              <w:rPr>
                <w:sz w:val="20"/>
              </w:rPr>
              <w:t>должны обратить особое внимание?</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Если</w:t>
            </w:r>
            <w:proofErr w:type="gramEnd"/>
            <w:r w:rsidRPr="004341E0">
              <w:rPr>
                <w:sz w:val="20"/>
              </w:rPr>
              <w:t xml:space="preserve"> газоотводные системы и их арматура не изолированы или не нагреваются, то они могут засориться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Система работы машины для мойки танков может быть нарушена в результате формирования небольших кристаллов</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Зимой</w:t>
            </w:r>
            <w:proofErr w:type="gramEnd"/>
            <w:r w:rsidRPr="004341E0">
              <w:rPr>
                <w:sz w:val="20"/>
              </w:rPr>
              <w:t xml:space="preserve"> кристаллы быстро испаряются, что может привести</w:t>
            </w:r>
            <w:r>
              <w:rPr>
                <w:sz w:val="20"/>
              </w:rPr>
              <w:t xml:space="preserve"> </w:t>
            </w:r>
            <w:r w:rsidRPr="004341E0">
              <w:rPr>
                <w:sz w:val="20"/>
              </w:rPr>
              <w:t>к образованию взрывоопасной смеси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Кристаллы представляют собой твердые элементы, которые</w:t>
            </w:r>
            <w:r>
              <w:rPr>
                <w:sz w:val="20"/>
              </w:rPr>
              <w:t xml:space="preserve"> </w:t>
            </w:r>
            <w:r w:rsidRPr="004341E0">
              <w:rPr>
                <w:sz w:val="20"/>
              </w:rPr>
              <w:t>не должны попасть в танк для хранения, принадлежащий</w:t>
            </w:r>
            <w:r>
              <w:rPr>
                <w:sz w:val="20"/>
              </w:rPr>
              <w:t xml:space="preserve"> </w:t>
            </w:r>
            <w:r w:rsidRPr="004341E0">
              <w:rPr>
                <w:sz w:val="20"/>
              </w:rPr>
              <w:t>предприятию по очистке</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03.0-19</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7.2.3.1.5</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При какой концентрации газа в соответствии с </w:t>
            </w:r>
            <w:proofErr w:type="spellStart"/>
            <w:r w:rsidRPr="004341E0">
              <w:rPr>
                <w:sz w:val="20"/>
              </w:rPr>
              <w:t>ВОПОГ</w:t>
            </w:r>
            <w:proofErr w:type="spellEnd"/>
            <w:r w:rsidRPr="004341E0">
              <w:rPr>
                <w:sz w:val="20"/>
              </w:rPr>
              <w:t xml:space="preserve"> можно</w:t>
            </w:r>
            <w:r w:rsidR="000F64C3">
              <w:rPr>
                <w:sz w:val="20"/>
                <w:lang w:val="en-US"/>
              </w:rPr>
              <w:t xml:space="preserve"> </w:t>
            </w:r>
            <w:r w:rsidRPr="004341E0">
              <w:rPr>
                <w:sz w:val="20"/>
              </w:rPr>
              <w:t>спуститься в грузовой танк в целях очистки?</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Не</w:t>
            </w:r>
            <w:proofErr w:type="gramEnd"/>
            <w:r w:rsidRPr="004341E0">
              <w:rPr>
                <w:sz w:val="20"/>
              </w:rPr>
              <w:t xml:space="preserve"> более 50% нижнего предела </w:t>
            </w:r>
            <w:proofErr w:type="spellStart"/>
            <w:r w:rsidRPr="004341E0">
              <w:rPr>
                <w:sz w:val="20"/>
              </w:rPr>
              <w:t>взрываемости</w:t>
            </w:r>
            <w:proofErr w:type="spellEnd"/>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Не</w:t>
            </w:r>
            <w:proofErr w:type="gramEnd"/>
            <w:r w:rsidRPr="004341E0">
              <w:rPr>
                <w:sz w:val="20"/>
              </w:rPr>
              <w:t xml:space="preserve"> более 40% нижнего предела </w:t>
            </w:r>
            <w:proofErr w:type="spellStart"/>
            <w:r w:rsidRPr="004341E0">
              <w:rPr>
                <w:sz w:val="20"/>
              </w:rPr>
              <w:t>взрываемости</w:t>
            </w:r>
            <w:proofErr w:type="spellEnd"/>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Не</w:t>
            </w:r>
            <w:proofErr w:type="gramEnd"/>
            <w:r w:rsidRPr="004341E0">
              <w:rPr>
                <w:sz w:val="20"/>
              </w:rPr>
              <w:t xml:space="preserve"> более 20% нижнего предела </w:t>
            </w:r>
            <w:proofErr w:type="spellStart"/>
            <w:r w:rsidRPr="004341E0">
              <w:rPr>
                <w:sz w:val="20"/>
              </w:rPr>
              <w:t>взрываемости</w:t>
            </w:r>
            <w:proofErr w:type="spellEnd"/>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Не</w:t>
            </w:r>
            <w:proofErr w:type="gramEnd"/>
            <w:r w:rsidRPr="004341E0">
              <w:rPr>
                <w:sz w:val="20"/>
              </w:rPr>
              <w:t xml:space="preserve"> более 10% нижнего предела </w:t>
            </w:r>
            <w:proofErr w:type="spellStart"/>
            <w:r w:rsidRPr="004341E0">
              <w:rPr>
                <w:sz w:val="20"/>
              </w:rPr>
              <w:t>взрываемости</w:t>
            </w:r>
            <w:proofErr w:type="spellEnd"/>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pageBreakBefore/>
              <w:rPr>
                <w:sz w:val="20"/>
              </w:rPr>
            </w:pPr>
            <w:r w:rsidRPr="004341E0">
              <w:rPr>
                <w:sz w:val="20"/>
              </w:rPr>
              <w:lastRenderedPageBreak/>
              <w:t>332 03.0-20</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0F64C3">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 процессе очистки грузового танка паром на что следует обращать внимание, помимо опасности образования электростатического</w:t>
            </w:r>
            <w:r>
              <w:rPr>
                <w:sz w:val="20"/>
              </w:rPr>
              <w:t xml:space="preserve"> </w:t>
            </w:r>
            <w:r w:rsidRPr="004341E0">
              <w:rPr>
                <w:sz w:val="20"/>
              </w:rPr>
              <w:t>заряда?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Чтобы</w:t>
            </w:r>
            <w:proofErr w:type="gramEnd"/>
            <w:r w:rsidRPr="004341E0">
              <w:rPr>
                <w:sz w:val="20"/>
              </w:rPr>
              <w:t xml:space="preserve"> в грузовом танке не возникло явление кавитации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Чтобы</w:t>
            </w:r>
            <w:proofErr w:type="gramEnd"/>
            <w:r w:rsidRPr="004341E0">
              <w:rPr>
                <w:sz w:val="20"/>
              </w:rPr>
              <w:t xml:space="preserve"> в грузовом танке не возникло избыточное давлени</w:t>
            </w:r>
            <w:r>
              <w:rPr>
                <w:sz w:val="20"/>
              </w:rPr>
              <w:t>е</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Чтобы</w:t>
            </w:r>
            <w:proofErr w:type="gramEnd"/>
            <w:r w:rsidRPr="004341E0">
              <w:rPr>
                <w:sz w:val="20"/>
              </w:rPr>
              <w:t xml:space="preserve"> в грузовой танк не попала холодная вода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Чтобы</w:t>
            </w:r>
            <w:proofErr w:type="gramEnd"/>
            <w:r w:rsidRPr="004341E0">
              <w:rPr>
                <w:sz w:val="20"/>
              </w:rPr>
              <w:t xml:space="preserve"> в пар не попало средство для очистки</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03.0-21</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От чего зависит продолжительность обработки паром для нормальной очистки грузового танка?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От</w:t>
            </w:r>
            <w:proofErr w:type="gramEnd"/>
            <w:r w:rsidRPr="004341E0">
              <w:rPr>
                <w:sz w:val="20"/>
              </w:rPr>
              <w:t xml:space="preserve"> жесткости воды и давления пара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От</w:t>
            </w:r>
            <w:proofErr w:type="gramEnd"/>
            <w:r w:rsidRPr="004341E0">
              <w:rPr>
                <w:sz w:val="20"/>
              </w:rPr>
              <w:t xml:space="preserve"> средств для очистки и жесткости воды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tcBorders>
              <w:bottom w:val="nil"/>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От</w:t>
            </w:r>
            <w:proofErr w:type="gramEnd"/>
            <w:r w:rsidRPr="004341E0">
              <w:rPr>
                <w:sz w:val="20"/>
              </w:rPr>
              <w:t xml:space="preserve"> средств для очистки и состояния грузового танка</w:t>
            </w:r>
          </w:p>
        </w:tc>
        <w:tc>
          <w:tcPr>
            <w:tcW w:w="1323" w:type="dxa"/>
            <w:tcBorders>
              <w:bottom w:val="nil"/>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top w:val="nil"/>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Pr>
                <w:sz w:val="20"/>
              </w:rPr>
              <w:t>От</w:t>
            </w:r>
            <w:proofErr w:type="gramEnd"/>
            <w:r>
              <w:rPr>
                <w:sz w:val="20"/>
              </w:rPr>
              <w:t xml:space="preserve"> способа последующей загрузки</w:t>
            </w:r>
          </w:p>
        </w:tc>
        <w:tc>
          <w:tcPr>
            <w:tcW w:w="1323" w:type="dxa"/>
            <w:tcBorders>
              <w:top w:val="nil"/>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03.0-22</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7.2.3.1.6</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Требуется ли спасательная лебедка в том случае, если человек входит</w:t>
            </w:r>
            <w:r>
              <w:rPr>
                <w:sz w:val="20"/>
              </w:rPr>
              <w:t xml:space="preserve"> </w:t>
            </w:r>
            <w:r w:rsidRPr="004341E0">
              <w:rPr>
                <w:sz w:val="20"/>
              </w:rPr>
              <w:t>в грузовой танк в целях очистки?</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Нет</w:t>
            </w:r>
            <w:proofErr w:type="gramEnd"/>
            <w:r w:rsidRPr="004341E0">
              <w:rPr>
                <w:sz w:val="20"/>
              </w:rPr>
              <w:t>, спасательная лебедка не требуется никогда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Да</w:t>
            </w:r>
            <w:proofErr w:type="gramEnd"/>
            <w:r w:rsidRPr="004341E0">
              <w:rPr>
                <w:sz w:val="20"/>
              </w:rPr>
              <w:t>, спасательная лебедка требуется всегда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Да</w:t>
            </w:r>
            <w:proofErr w:type="gramEnd"/>
            <w:r w:rsidRPr="004341E0">
              <w:rPr>
                <w:sz w:val="20"/>
              </w:rPr>
              <w:t>, спасательная лебедка требуется в том случае, если на борту есть только три человека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Да</w:t>
            </w:r>
            <w:proofErr w:type="gramEnd"/>
            <w:r w:rsidRPr="004341E0">
              <w:rPr>
                <w:sz w:val="20"/>
              </w:rPr>
              <w:t>, спасательная лебедка требуется в том случае, если на борту есть только два человека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03.0-23</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После дегазации и мойки из грузового танка необходимо извлечь</w:t>
            </w:r>
            <w:r>
              <w:rPr>
                <w:sz w:val="20"/>
              </w:rPr>
              <w:t xml:space="preserve"> </w:t>
            </w:r>
            <w:r w:rsidRPr="004341E0">
              <w:rPr>
                <w:sz w:val="20"/>
              </w:rPr>
              <w:t xml:space="preserve">отстои, которые не поддаются откачке.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что необходимо обратить внимание?</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На</w:t>
            </w:r>
            <w:proofErr w:type="gramEnd"/>
            <w:r w:rsidRPr="004341E0">
              <w:rPr>
                <w:sz w:val="20"/>
              </w:rPr>
              <w:t xml:space="preserve"> н</w:t>
            </w:r>
            <w:r>
              <w:rPr>
                <w:sz w:val="20"/>
              </w:rPr>
              <w:t>аличие достаточного числа ведер</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На</w:t>
            </w:r>
            <w:proofErr w:type="gramEnd"/>
            <w:r w:rsidRPr="004341E0">
              <w:rPr>
                <w:sz w:val="20"/>
              </w:rPr>
              <w:t xml:space="preserve"> то, что из отстоев также может выделять</w:t>
            </w:r>
            <w:r>
              <w:rPr>
                <w:sz w:val="20"/>
              </w:rPr>
              <w:t>ся газ</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На</w:t>
            </w:r>
            <w:proofErr w:type="gramEnd"/>
            <w:r w:rsidRPr="004341E0">
              <w:rPr>
                <w:sz w:val="20"/>
              </w:rPr>
              <w:t xml:space="preserve"> то, что установку очистки танков необходимо ото</w:t>
            </w:r>
            <w:r>
              <w:rPr>
                <w:sz w:val="20"/>
              </w:rPr>
              <w:t>двинуть</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На</w:t>
            </w:r>
            <w:proofErr w:type="gramEnd"/>
            <w:r w:rsidRPr="004341E0">
              <w:rPr>
                <w:sz w:val="20"/>
              </w:rPr>
              <w:t xml:space="preserve"> то, что отстои можно перегр</w:t>
            </w:r>
            <w:r>
              <w:rPr>
                <w:sz w:val="20"/>
              </w:rPr>
              <w:t>узить в танк для остатков груза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pageBreakBefore/>
              <w:spacing w:after="30"/>
              <w:rPr>
                <w:sz w:val="20"/>
              </w:rPr>
            </w:pPr>
            <w:r w:rsidRPr="004341E0">
              <w:rPr>
                <w:sz w:val="20"/>
              </w:rPr>
              <w:lastRenderedPageBreak/>
              <w:t>332 03.0-24</w:t>
            </w:r>
          </w:p>
        </w:tc>
        <w:tc>
          <w:tcPr>
            <w:tcW w:w="5872"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Из грузового танка необходимо извлечь отстои класса 3, которые не поддаются откачке. </w:t>
            </w:r>
          </w:p>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 помощь какого оборудования это можно сделать?</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Только</w:t>
            </w:r>
            <w:proofErr w:type="gramEnd"/>
            <w:r w:rsidRPr="004341E0">
              <w:rPr>
                <w:sz w:val="20"/>
              </w:rPr>
              <w:t xml:space="preserve"> с помощью оборудования, которое не искрит</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Только</w:t>
            </w:r>
            <w:proofErr w:type="gramEnd"/>
            <w:r w:rsidRPr="004341E0">
              <w:rPr>
                <w:sz w:val="20"/>
              </w:rPr>
              <w:t xml:space="preserve"> с помощью оборудования, созданного для этой цели</w:t>
            </w:r>
            <w:r>
              <w:rPr>
                <w:sz w:val="20"/>
              </w:rPr>
              <w:t xml:space="preserve"> </w:t>
            </w:r>
            <w:r w:rsidRPr="004341E0">
              <w:rPr>
                <w:sz w:val="20"/>
              </w:rPr>
              <w:t>и утвержденного ЕС</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0F64C3">
        <w:trPr>
          <w:trHeight w:val="143"/>
        </w:trPr>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Это</w:t>
            </w:r>
            <w:proofErr w:type="gramEnd"/>
            <w:r w:rsidRPr="004341E0">
              <w:rPr>
                <w:sz w:val="20"/>
              </w:rPr>
              <w:t xml:space="preserve"> можно сделать с помощью любого оборудования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0F64C3">
            <w:pPr>
              <w:spacing w:after="30"/>
              <w:rPr>
                <w:sz w:val="20"/>
              </w:rPr>
            </w:pPr>
          </w:p>
        </w:tc>
        <w:tc>
          <w:tcPr>
            <w:tcW w:w="5872" w:type="dxa"/>
            <w:tcBorders>
              <w:bottom w:val="single" w:sz="4" w:space="0" w:color="auto"/>
            </w:tcBorders>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Только</w:t>
            </w:r>
            <w:proofErr w:type="gramEnd"/>
            <w:r w:rsidRPr="004341E0">
              <w:rPr>
                <w:sz w:val="20"/>
              </w:rPr>
              <w:t xml:space="preserve"> с помощью оборудования, разработанного с этой целью</w:t>
            </w:r>
            <w:r>
              <w:rPr>
                <w:sz w:val="20"/>
              </w:rPr>
              <w:t xml:space="preserve"> </w:t>
            </w:r>
            <w:r w:rsidRPr="004341E0">
              <w:rPr>
                <w:sz w:val="20"/>
              </w:rPr>
              <w:t xml:space="preserve">и утвержденного </w:t>
            </w:r>
            <w:proofErr w:type="spellStart"/>
            <w:r w:rsidRPr="004341E0">
              <w:rPr>
                <w:sz w:val="20"/>
              </w:rPr>
              <w:t>ЕЭК</w:t>
            </w:r>
            <w:proofErr w:type="spellEnd"/>
            <w:r w:rsidRPr="004341E0">
              <w:rPr>
                <w:sz w:val="20"/>
              </w:rPr>
              <w:t xml:space="preserve"> ООН</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spacing w:after="30"/>
              <w:rPr>
                <w:sz w:val="20"/>
              </w:rPr>
            </w:pPr>
            <w:r w:rsidRPr="004341E0">
              <w:rPr>
                <w:sz w:val="20"/>
              </w:rPr>
              <w:t>332 03.0-25</w:t>
            </w:r>
          </w:p>
        </w:tc>
        <w:tc>
          <w:tcPr>
            <w:tcW w:w="5872" w:type="dxa"/>
            <w:tcBorders>
              <w:top w:val="single" w:sz="4" w:space="0" w:color="auto"/>
              <w:bottom w:val="single" w:sz="4" w:space="0" w:color="auto"/>
            </w:tcBorders>
            <w:vAlign w:val="top"/>
          </w:tcPr>
          <w:p w:rsidR="00DE1881" w:rsidRPr="004341E0" w:rsidRDefault="00DE1881" w:rsidP="000F64C3">
            <w:pPr>
              <w:pageBreakBefore/>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0F64C3">
            <w:pPr>
              <w:pageBreakBefore/>
              <w:spacing w:after="30"/>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Pr="00780EA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Во время очистки танка образуется взрывоопасная смесь.</w:t>
            </w:r>
          </w:p>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Что необходимо сделать?</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Немедленно</w:t>
            </w:r>
            <w:proofErr w:type="gramEnd"/>
            <w:r w:rsidRPr="004341E0">
              <w:rPr>
                <w:sz w:val="20"/>
              </w:rPr>
              <w:t xml:space="preserve"> прекратить мойку и произвести дегазацию</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Снизить</w:t>
            </w:r>
            <w:proofErr w:type="gramEnd"/>
            <w:r w:rsidRPr="004341E0">
              <w:rPr>
                <w:sz w:val="20"/>
              </w:rPr>
              <w:t xml:space="preserve"> давление струи воды в целях создания меньшего</w:t>
            </w:r>
            <w:r>
              <w:rPr>
                <w:sz w:val="20"/>
              </w:rPr>
              <w:t xml:space="preserve"> </w:t>
            </w:r>
            <w:r w:rsidRPr="004341E0">
              <w:rPr>
                <w:sz w:val="20"/>
              </w:rPr>
              <w:t>количества газа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Увеличить</w:t>
            </w:r>
            <w:proofErr w:type="gramEnd"/>
            <w:r w:rsidRPr="004341E0">
              <w:rPr>
                <w:sz w:val="20"/>
              </w:rPr>
              <w:t xml:space="preserve"> давление струи воды, с тем чтобы пары могли</w:t>
            </w:r>
            <w:r w:rsidR="000F64C3">
              <w:rPr>
                <w:sz w:val="20"/>
                <w:lang w:val="en-US"/>
              </w:rPr>
              <w:t xml:space="preserve"> </w:t>
            </w:r>
            <w:r w:rsidRPr="004341E0">
              <w:rPr>
                <w:sz w:val="20"/>
              </w:rPr>
              <w:t>быстрее выйти из грузового танка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Открыть</w:t>
            </w:r>
            <w:proofErr w:type="gramEnd"/>
            <w:r w:rsidRPr="004341E0">
              <w:rPr>
                <w:sz w:val="20"/>
              </w:rPr>
              <w:t xml:space="preserve"> крышку танка, с тем чтобы облегчить выход газа</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spacing w:after="30"/>
              <w:rPr>
                <w:sz w:val="20"/>
              </w:rPr>
            </w:pPr>
            <w:r w:rsidRPr="004341E0">
              <w:rPr>
                <w:sz w:val="20"/>
              </w:rPr>
              <w:t>332 03.0-26</w:t>
            </w:r>
          </w:p>
        </w:tc>
        <w:tc>
          <w:tcPr>
            <w:tcW w:w="5872" w:type="dxa"/>
            <w:tcBorders>
              <w:top w:val="single" w:sz="4" w:space="0" w:color="auto"/>
              <w:bottom w:val="single" w:sz="4" w:space="0" w:color="auto"/>
            </w:tcBorders>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7.2.3.1.6</w:t>
            </w:r>
          </w:p>
        </w:tc>
        <w:tc>
          <w:tcPr>
            <w:tcW w:w="1323" w:type="dxa"/>
            <w:tcBorders>
              <w:top w:val="single" w:sz="4" w:space="0" w:color="auto"/>
              <w:bottom w:val="single" w:sz="4" w:space="0" w:color="auto"/>
            </w:tcBorders>
            <w:vAlign w:val="top"/>
          </w:tcPr>
          <w:p w:rsidR="00DE1881" w:rsidRPr="004341E0" w:rsidRDefault="00DE1881" w:rsidP="000F64C3">
            <w:pPr>
              <w:spacing w:after="30"/>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Грузовые танки, содержавшие продукты класса 3, были опорожнены. Во время плавания вы производите очистку грузовых танков. На борту присутствует два человека. Вы намерены извлечь отстои, которые не поддаются откачке, из грузового танка, дегазация которого была произведена не полностью, и у вас есть наготове спасательная лебедка, обслуживаемая одним человеком, выполняющим функции наблюдения. </w:t>
            </w:r>
          </w:p>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Можете ли вы спуститься в грузовой танк?</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Да</w:t>
            </w:r>
            <w:proofErr w:type="gramEnd"/>
            <w:r w:rsidRPr="004341E0">
              <w:rPr>
                <w:sz w:val="20"/>
              </w:rPr>
              <w:t>, если приняты соответствующие защитные меры</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Нет</w:t>
            </w:r>
            <w:proofErr w:type="gramEnd"/>
            <w:r w:rsidRPr="004341E0">
              <w:rPr>
                <w:sz w:val="20"/>
              </w:rPr>
              <w:t xml:space="preserve">, во время плавания никто не должен спускаться </w:t>
            </w:r>
            <w:r w:rsidR="000F64C3">
              <w:rPr>
                <w:sz w:val="20"/>
              </w:rPr>
              <w:t>в </w:t>
            </w:r>
            <w:r w:rsidRPr="004341E0">
              <w:rPr>
                <w:sz w:val="20"/>
              </w:rPr>
              <w:t>грузовые танки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Нет</w:t>
            </w:r>
            <w:proofErr w:type="gramEnd"/>
            <w:r w:rsidRPr="004341E0">
              <w:rPr>
                <w:sz w:val="20"/>
              </w:rPr>
              <w:t xml:space="preserve">, поскольку в этом случае нужен еще один человек </w:t>
            </w:r>
            <w:r w:rsidR="000F64C3">
              <w:rPr>
                <w:sz w:val="20"/>
              </w:rPr>
              <w:t>в </w:t>
            </w:r>
            <w:r w:rsidRPr="004341E0">
              <w:rPr>
                <w:sz w:val="20"/>
              </w:rPr>
              <w:t>пределах слышимости голосового сигнала, который мог бы оказать помощь в чрезвычайной ситуации</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bottom w:val="single" w:sz="4" w:space="0" w:color="auto"/>
            </w:tcBorders>
            <w:vAlign w:val="top"/>
          </w:tcPr>
          <w:p w:rsidR="00DE1881" w:rsidRPr="004341E0" w:rsidRDefault="00DE1881" w:rsidP="001D5DBD">
            <w:pPr>
              <w:rPr>
                <w:sz w:val="20"/>
              </w:rPr>
            </w:pPr>
          </w:p>
        </w:tc>
        <w:tc>
          <w:tcPr>
            <w:tcW w:w="5872" w:type="dxa"/>
            <w:tcBorders>
              <w:bottom w:val="single" w:sz="4" w:space="0" w:color="auto"/>
            </w:tcBorders>
            <w:vAlign w:val="top"/>
          </w:tcPr>
          <w:p w:rsidR="00DE1881" w:rsidRPr="004341E0" w:rsidRDefault="00DE1881" w:rsidP="000F64C3">
            <w:pPr>
              <w:spacing w:after="30"/>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Нет</w:t>
            </w:r>
            <w:proofErr w:type="gramEnd"/>
            <w:r w:rsidRPr="004341E0">
              <w:rPr>
                <w:sz w:val="20"/>
              </w:rPr>
              <w:t xml:space="preserve">, поскольку в этом случае нужны еще два человека </w:t>
            </w:r>
            <w:r w:rsidR="000F64C3">
              <w:rPr>
                <w:sz w:val="20"/>
              </w:rPr>
              <w:t>в </w:t>
            </w:r>
            <w:r w:rsidRPr="004341E0">
              <w:rPr>
                <w:sz w:val="20"/>
              </w:rPr>
              <w:t>пределах слышимости голосового сигнала, которые могли бы оказать помощь в чрезвычайной ситуации</w:t>
            </w:r>
          </w:p>
        </w:tc>
        <w:tc>
          <w:tcPr>
            <w:tcW w:w="1323"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bottom w:val="single" w:sz="4" w:space="0" w:color="auto"/>
            </w:tcBorders>
            <w:vAlign w:val="top"/>
          </w:tcPr>
          <w:p w:rsidR="00DE1881" w:rsidRPr="004341E0" w:rsidRDefault="00DE1881" w:rsidP="000F64C3">
            <w:pPr>
              <w:spacing w:after="30"/>
              <w:rPr>
                <w:sz w:val="20"/>
              </w:rPr>
            </w:pPr>
            <w:r w:rsidRPr="004341E0">
              <w:rPr>
                <w:sz w:val="20"/>
              </w:rPr>
              <w:t>332 03.0-27</w:t>
            </w:r>
          </w:p>
        </w:tc>
        <w:tc>
          <w:tcPr>
            <w:tcW w:w="5872" w:type="dxa"/>
            <w:tcBorders>
              <w:top w:val="single" w:sz="4" w:space="0" w:color="auto"/>
              <w:bottom w:val="single" w:sz="4" w:space="0" w:color="auto"/>
            </w:tcBorders>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Очистка грузовых танков</w:t>
            </w:r>
          </w:p>
        </w:tc>
        <w:tc>
          <w:tcPr>
            <w:tcW w:w="1323" w:type="dxa"/>
            <w:tcBorders>
              <w:top w:val="single" w:sz="4" w:space="0" w:color="auto"/>
              <w:bottom w:val="single" w:sz="4" w:space="0" w:color="auto"/>
            </w:tcBorders>
            <w:vAlign w:val="top"/>
          </w:tcPr>
          <w:p w:rsidR="00DE1881" w:rsidRPr="004341E0" w:rsidRDefault="00DE1881" w:rsidP="000F64C3">
            <w:pPr>
              <w:spacing w:after="30"/>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tcBorders>
              <w:top w:val="single" w:sz="4" w:space="0" w:color="auto"/>
            </w:tcBorders>
            <w:vAlign w:val="top"/>
          </w:tcPr>
          <w:p w:rsidR="00DE1881" w:rsidRPr="004341E0" w:rsidRDefault="00DE1881" w:rsidP="001D5DBD">
            <w:pPr>
              <w:rPr>
                <w:sz w:val="20"/>
              </w:rPr>
            </w:pPr>
          </w:p>
        </w:tc>
        <w:tc>
          <w:tcPr>
            <w:tcW w:w="5872" w:type="dxa"/>
            <w:tcBorders>
              <w:top w:val="single" w:sz="4" w:space="0" w:color="auto"/>
            </w:tcBorders>
            <w:vAlign w:val="top"/>
          </w:tcPr>
          <w:p w:rsidR="00DE1881"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Вы намерены помыть грузовые танки. </w:t>
            </w:r>
          </w:p>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Где разрешается мойка?</w:t>
            </w:r>
          </w:p>
        </w:tc>
        <w:tc>
          <w:tcPr>
            <w:tcW w:w="1323"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r>
            <w:proofErr w:type="gramStart"/>
            <w:r w:rsidRPr="004341E0">
              <w:rPr>
                <w:sz w:val="20"/>
              </w:rPr>
              <w:t>Только</w:t>
            </w:r>
            <w:proofErr w:type="gramEnd"/>
            <w:r w:rsidRPr="004341E0">
              <w:rPr>
                <w:sz w:val="20"/>
              </w:rPr>
              <w:t xml:space="preserve"> в порту</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Только</w:t>
            </w:r>
            <w:proofErr w:type="gramEnd"/>
            <w:r w:rsidRPr="004341E0">
              <w:rPr>
                <w:sz w:val="20"/>
              </w:rPr>
              <w:t xml:space="preserve"> на реке</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r>
            <w:proofErr w:type="gramStart"/>
            <w:r w:rsidRPr="004341E0">
              <w:rPr>
                <w:sz w:val="20"/>
              </w:rPr>
              <w:t>Это</w:t>
            </w:r>
            <w:proofErr w:type="gramEnd"/>
            <w:r w:rsidRPr="004341E0">
              <w:rPr>
                <w:sz w:val="20"/>
              </w:rPr>
              <w:t xml:space="preserve"> не зависит от места</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09" w:type="dxa"/>
            <w:vAlign w:val="top"/>
          </w:tcPr>
          <w:p w:rsidR="00DE1881" w:rsidRPr="004341E0" w:rsidRDefault="00DE1881" w:rsidP="001D5DBD">
            <w:pPr>
              <w:rPr>
                <w:sz w:val="20"/>
              </w:rPr>
            </w:pPr>
          </w:p>
        </w:tc>
        <w:tc>
          <w:tcPr>
            <w:tcW w:w="5872" w:type="dxa"/>
            <w:vAlign w:val="top"/>
          </w:tcPr>
          <w:p w:rsidR="00DE1881" w:rsidRPr="004341E0" w:rsidRDefault="00DE1881" w:rsidP="000F64C3">
            <w:pPr>
              <w:spacing w:after="30"/>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Только</w:t>
            </w:r>
            <w:proofErr w:type="gramEnd"/>
            <w:r w:rsidRPr="004341E0">
              <w:rPr>
                <w:sz w:val="20"/>
              </w:rPr>
              <w:t xml:space="preserve"> во время плавания</w:t>
            </w:r>
          </w:p>
        </w:tc>
        <w:tc>
          <w:tcPr>
            <w:tcW w:w="1323"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rsidP="000F64C3">
      <w:pPr>
        <w:suppressAutoHyphens w:val="0"/>
        <w:spacing w:line="12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0"/>
        <w:gridCol w:w="5857"/>
        <w:gridCol w:w="1327"/>
      </w:tblGrid>
      <w:tr w:rsidR="00DE1881" w:rsidRPr="004341E0"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4341E0">
              <w:lastRenderedPageBreak/>
              <w:br w:type="page"/>
              <w:t>Практика</w:t>
            </w:r>
          </w:p>
          <w:p w:rsidR="00DE1881" w:rsidRPr="00A041DF" w:rsidRDefault="00DE1881" w:rsidP="00B01FF4">
            <w:pPr>
              <w:pStyle w:val="H23GR"/>
              <w:tabs>
                <w:tab w:val="clear" w:pos="851"/>
              </w:tabs>
              <w:ind w:left="0" w:right="-26" w:firstLine="0"/>
              <w:rPr>
                <w:sz w:val="20"/>
              </w:rPr>
            </w:pPr>
            <w:r w:rsidRPr="00A041DF">
              <w:rPr>
                <w:sz w:val="20"/>
              </w:rPr>
              <w:t>Целевая тема 4: Работа с отстоями, остатками груза и цистернами для остатков груза</w:t>
            </w:r>
          </w:p>
        </w:tc>
      </w:tr>
      <w:tr w:rsidR="00DE1881" w:rsidRPr="00A041DF" w:rsidTr="001D5DBD">
        <w:trPr>
          <w:tblHeader/>
        </w:trPr>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12" w:space="0" w:color="auto"/>
            </w:tcBorders>
            <w:shd w:val="clear" w:color="auto" w:fill="auto"/>
          </w:tcPr>
          <w:p w:rsidR="00DE1881" w:rsidRPr="00A041DF" w:rsidRDefault="00DE1881" w:rsidP="001D5DBD">
            <w:pPr>
              <w:spacing w:before="80" w:after="80" w:line="200" w:lineRule="exact"/>
              <w:rPr>
                <w:i/>
                <w:sz w:val="16"/>
              </w:rPr>
            </w:pPr>
            <w:r w:rsidRPr="00A041DF">
              <w:rPr>
                <w:i/>
                <w:sz w:val="16"/>
              </w:rPr>
              <w:t>Номер</w:t>
            </w:r>
          </w:p>
        </w:tc>
        <w:tc>
          <w:tcPr>
            <w:tcW w:w="5857" w:type="dxa"/>
            <w:tcBorders>
              <w:top w:val="single" w:sz="12" w:space="0" w:color="auto"/>
              <w:bottom w:val="single" w:sz="12" w:space="0" w:color="auto"/>
            </w:tcBorders>
            <w:shd w:val="clear" w:color="auto" w:fill="auto"/>
          </w:tcPr>
          <w:p w:rsidR="00DE1881" w:rsidRPr="00A041DF"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A041DF">
              <w:rPr>
                <w:i/>
                <w:sz w:val="16"/>
              </w:rPr>
              <w:t>Источник</w:t>
            </w:r>
          </w:p>
        </w:tc>
        <w:tc>
          <w:tcPr>
            <w:tcW w:w="1327" w:type="dxa"/>
            <w:tcBorders>
              <w:top w:val="single" w:sz="12" w:space="0" w:color="auto"/>
              <w:bottom w:val="single" w:sz="12" w:space="0" w:color="auto"/>
            </w:tcBorders>
            <w:shd w:val="clear" w:color="auto" w:fill="auto"/>
          </w:tcPr>
          <w:p w:rsidR="00DE1881" w:rsidRPr="00A041DF"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041DF">
              <w:rPr>
                <w:i/>
                <w:sz w:val="16"/>
              </w:rPr>
              <w:t>Правильный</w:t>
            </w:r>
            <w:r w:rsidRPr="00A041DF">
              <w:rPr>
                <w:i/>
                <w:sz w:val="16"/>
              </w:rPr>
              <w:br/>
              <w:t>ответ</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12" w:space="0" w:color="auto"/>
              <w:bottom w:val="single" w:sz="4" w:space="0" w:color="auto"/>
            </w:tcBorders>
            <w:vAlign w:val="top"/>
          </w:tcPr>
          <w:p w:rsidR="00DE1881" w:rsidRPr="004341E0" w:rsidRDefault="00DE1881" w:rsidP="001D5DBD">
            <w:pPr>
              <w:rPr>
                <w:sz w:val="20"/>
              </w:rPr>
            </w:pPr>
            <w:r w:rsidRPr="004341E0">
              <w:rPr>
                <w:sz w:val="20"/>
              </w:rPr>
              <w:t>332 04.0-01</w:t>
            </w:r>
          </w:p>
        </w:tc>
        <w:tc>
          <w:tcPr>
            <w:tcW w:w="5857" w:type="dxa"/>
            <w:tcBorders>
              <w:top w:val="single" w:sz="12"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del w:id="25" w:author="Oleg Kiiamov" w:date="2018-11-05T14:15:00Z">
              <w:r w:rsidRPr="004341E0" w:rsidDel="00F86FC5">
                <w:rPr>
                  <w:sz w:val="20"/>
                </w:rPr>
                <w:delText xml:space="preserve">9.3.2.22.4, </w:delText>
              </w:r>
            </w:del>
            <w:r w:rsidRPr="004341E0">
              <w:rPr>
                <w:sz w:val="20"/>
              </w:rPr>
              <w:t>9.3.2.26.</w:t>
            </w:r>
            <w:del w:id="26" w:author="Oleg Kiiamov" w:date="2018-11-05T14:15:00Z">
              <w:r w:rsidRPr="004341E0" w:rsidDel="00F86FC5">
                <w:rPr>
                  <w:sz w:val="20"/>
                </w:rPr>
                <w:delText>4</w:delText>
              </w:r>
            </w:del>
            <w:ins w:id="27" w:author="Oleg Kiiamov" w:date="2018-11-05T14:15:00Z">
              <w:r>
                <w:rPr>
                  <w:sz w:val="20"/>
                </w:rPr>
                <w:t>2</w:t>
              </w:r>
            </w:ins>
          </w:p>
        </w:tc>
        <w:tc>
          <w:tcPr>
            <w:tcW w:w="1327" w:type="dxa"/>
            <w:tcBorders>
              <w:top w:val="single" w:sz="12"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Согласно </w:t>
            </w:r>
            <w:proofErr w:type="spellStart"/>
            <w:r w:rsidRPr="004341E0">
              <w:rPr>
                <w:sz w:val="20"/>
              </w:rPr>
              <w:t>ВОПОГ</w:t>
            </w:r>
            <w:proofErr w:type="spellEnd"/>
            <w:r w:rsidRPr="004341E0">
              <w:rPr>
                <w:sz w:val="20"/>
              </w:rPr>
              <w:t xml:space="preserve"> каждый грузовой танк или группа грузовых танков должны иметь газоотводную систему для безопасного отвода на берег газов, высвободившихся во время загрузки.</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Должна ли быть соединена с газоотводной системой и цистерна для остатков груза?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0956AB">
            <w:pPr>
              <w:ind w:left="567" w:hanging="567"/>
              <w:jc w:val="left"/>
              <w:cnfStyle w:val="000000000000" w:firstRow="0" w:lastRow="0" w:firstColumn="0" w:lastColumn="0" w:oddVBand="0" w:evenVBand="0" w:oddHBand="0" w:evenHBand="0" w:firstRowFirstColumn="0" w:firstRowLastColumn="0" w:lastRowFirstColumn="0" w:lastRowLastColumn="0"/>
              <w:rPr>
                <w:sz w:val="20"/>
              </w:rPr>
              <w:pPrChange w:id="28" w:author="Anna Petelina" w:date="2018-11-06T12:24:00Z">
                <w:pPr>
                  <w:ind w:left="567" w:hanging="567"/>
                  <w:jc w:val="left"/>
                  <w:cnfStyle w:val="000000000000" w:firstRow="0" w:lastRow="0" w:firstColumn="0" w:lastColumn="0" w:oddVBand="0" w:evenVBand="0" w:oddHBand="0" w:evenHBand="0" w:firstRowFirstColumn="0" w:firstRowLastColumn="0" w:lastRowFirstColumn="0" w:lastRowLastColumn="0"/>
                </w:pPr>
              </w:pPrChange>
            </w:pPr>
            <w:r w:rsidRPr="004341E0">
              <w:rPr>
                <w:sz w:val="20"/>
              </w:rPr>
              <w:t>А</w:t>
            </w:r>
            <w:r w:rsidRPr="004341E0">
              <w:rPr>
                <w:sz w:val="20"/>
              </w:rPr>
              <w:tab/>
            </w:r>
            <w:proofErr w:type="gramStart"/>
            <w:r w:rsidRPr="004341E0">
              <w:rPr>
                <w:sz w:val="20"/>
              </w:rPr>
              <w:t>Нет</w:t>
            </w:r>
            <w:proofErr w:type="gramEnd"/>
            <w:r w:rsidRPr="004341E0">
              <w:rPr>
                <w:sz w:val="20"/>
              </w:rPr>
              <w:t xml:space="preserve">, </w:t>
            </w:r>
            <w:ins w:id="29" w:author="Oleg Kiiamov" w:date="2018-11-05T14:16:00Z">
              <w:r w:rsidRPr="004341E0">
                <w:rPr>
                  <w:sz w:val="20"/>
                </w:rPr>
                <w:t xml:space="preserve">цистерна для остатков груза </w:t>
              </w:r>
              <w:r>
                <w:rPr>
                  <w:sz w:val="20"/>
                </w:rPr>
                <w:t>не д</w:t>
              </w:r>
              <w:r w:rsidRPr="004341E0">
                <w:rPr>
                  <w:sz w:val="20"/>
                </w:rPr>
                <w:t>олжна быть соединена с газоотводной системой</w:t>
              </w:r>
            </w:ins>
            <w:del w:id="30" w:author="Oleg Kiiamov" w:date="2018-11-05T14:16:00Z">
              <w:r w:rsidRPr="004341E0" w:rsidDel="00761471">
                <w:rPr>
                  <w:sz w:val="20"/>
                </w:rPr>
                <w:delText xml:space="preserve">за исключением того времени, </w:delText>
              </w:r>
            </w:del>
            <w:del w:id="31" w:author="Anna Petelina" w:date="2018-11-06T12:24:00Z">
              <w:r w:rsidR="000956AB" w:rsidDel="000956AB">
                <w:rPr>
                  <w:sz w:val="20"/>
                </w:rPr>
                <w:delText xml:space="preserve">в течение </w:delText>
              </w:r>
            </w:del>
            <w:del w:id="32" w:author="Oleg Kiiamov" w:date="2018-11-05T14:16:00Z">
              <w:r w:rsidRPr="004341E0" w:rsidDel="00761471">
                <w:rPr>
                  <w:sz w:val="20"/>
                </w:rPr>
                <w:delText>которого цистерна для остатков груза находится в</w:delText>
              </w:r>
            </w:del>
            <w:del w:id="33" w:author="Anna Petelina" w:date="2018-11-06T12:21:00Z">
              <w:r w:rsidR="00B01FF4" w:rsidDel="000956AB">
                <w:rPr>
                  <w:sz w:val="20"/>
                </w:rPr>
                <w:delText> </w:delText>
              </w:r>
            </w:del>
            <w:del w:id="34" w:author="Oleg Kiiamov" w:date="2018-11-05T14:16:00Z">
              <w:r w:rsidRPr="004341E0" w:rsidDel="00761471">
                <w:rPr>
                  <w:sz w:val="20"/>
                </w:rPr>
                <w:delText>процессе заполнения</w:delText>
              </w:r>
            </w:del>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Да</w:t>
            </w:r>
            <w:proofErr w:type="gramEnd"/>
            <w:r w:rsidRPr="004341E0">
              <w:rPr>
                <w:sz w:val="20"/>
              </w:rPr>
              <w:t>, всегда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Да</w:t>
            </w:r>
            <w:proofErr w:type="gramEnd"/>
            <w:r w:rsidRPr="004341E0">
              <w:rPr>
                <w:sz w:val="20"/>
              </w:rPr>
              <w:t>, но только в том случае, если в цистерне для остатков груза действительно есть остатки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Да</w:t>
            </w:r>
            <w:proofErr w:type="gramEnd"/>
            <w:r w:rsidRPr="004341E0">
              <w:rPr>
                <w:sz w:val="20"/>
              </w:rPr>
              <w:t>, но только в том случае, если в цистерне для остатков груза нет измерительного отверстия, оборудованного пламегасителем</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04.0-02</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Работа с отстоями</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Почему целесообразно отделять гликоли и спирты от других веществ во время заполнения цистерн для остатков груза?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t>Гликоли и спирты слишком жирны. Их невозможно потом</w:t>
            </w:r>
            <w:r>
              <w:rPr>
                <w:sz w:val="20"/>
              </w:rPr>
              <w:t xml:space="preserve"> </w:t>
            </w:r>
            <w:r w:rsidRPr="004341E0">
              <w:rPr>
                <w:sz w:val="20"/>
              </w:rPr>
              <w:t>отделить от других веществ</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t>Гликоли и спирты слишком растворимы в воде. По этой причине они представляют собой существенный фактор загрязнения</w:t>
            </w:r>
            <w:r>
              <w:rPr>
                <w:sz w:val="20"/>
              </w:rPr>
              <w:t xml:space="preserve"> </w:t>
            </w:r>
            <w:r w:rsidRPr="004341E0">
              <w:rPr>
                <w:sz w:val="20"/>
              </w:rPr>
              <w:t>окружающей среды</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t>Гликоли и спирты реагируют с водой. Эти реакции неопасны</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Гликоли и спирты нерастворимы в воде. По этой причине они представляют собой существенный фактор загрязнения</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04.0-03</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Работа с отстоями</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Вы хотите закачать вместе два разных продукта в одну и ту же</w:t>
            </w:r>
            <w:r w:rsidR="00B01FF4">
              <w:rPr>
                <w:sz w:val="20"/>
              </w:rPr>
              <w:t xml:space="preserve"> </w:t>
            </w:r>
            <w:r w:rsidRPr="004341E0">
              <w:rPr>
                <w:sz w:val="20"/>
              </w:rPr>
              <w:t xml:space="preserve">цистерну для остатков груза.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На что вы должны обратить внимание?</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На</w:t>
            </w:r>
            <w:proofErr w:type="gramEnd"/>
            <w:r w:rsidRPr="004341E0">
              <w:rPr>
                <w:sz w:val="20"/>
              </w:rPr>
              <w:t xml:space="preserve"> то, чтобы эти продукты имели один и тот же идентификационный номер</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На</w:t>
            </w:r>
            <w:proofErr w:type="gramEnd"/>
            <w:r w:rsidRPr="004341E0">
              <w:rPr>
                <w:sz w:val="20"/>
              </w:rPr>
              <w:t xml:space="preserve"> то, чтобы эти продукты имели одно и то же наименование</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На</w:t>
            </w:r>
            <w:proofErr w:type="gramEnd"/>
            <w:r w:rsidRPr="004341E0">
              <w:rPr>
                <w:sz w:val="20"/>
              </w:rPr>
              <w:t xml:space="preserve"> то, чтобы эти продукты нейтрализовали друг друга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На</w:t>
            </w:r>
            <w:proofErr w:type="gramEnd"/>
            <w:r w:rsidRPr="004341E0">
              <w:rPr>
                <w:sz w:val="20"/>
              </w:rPr>
              <w:t xml:space="preserve"> то, чтобы эти продукты не реагировали между собой</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pageBreakBefore/>
              <w:rPr>
                <w:sz w:val="20"/>
              </w:rPr>
            </w:pPr>
            <w:r w:rsidRPr="004341E0">
              <w:rPr>
                <w:sz w:val="20"/>
              </w:rPr>
              <w:lastRenderedPageBreak/>
              <w:t>332 04.0-04</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9.3.2.26.</w:t>
            </w:r>
            <w:del w:id="35" w:author="Oleg Kiiamov" w:date="2018-11-05T14:17:00Z">
              <w:r w:rsidRPr="004341E0" w:rsidDel="00161AFF">
                <w:rPr>
                  <w:sz w:val="20"/>
                </w:rPr>
                <w:delText>3</w:delText>
              </w:r>
            </w:del>
            <w:ins w:id="36" w:author="Oleg Kiiamov" w:date="2018-11-05T14:17:00Z">
              <w:r>
                <w:rPr>
                  <w:sz w:val="20"/>
                </w:rPr>
                <w:t>2</w:t>
              </w:r>
            </w:ins>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Какой может быть максимальная вместимость цистерны для</w:t>
            </w:r>
            <w:r>
              <w:rPr>
                <w:sz w:val="20"/>
              </w:rPr>
              <w:t> </w:t>
            </w:r>
            <w:r w:rsidRPr="004341E0">
              <w:rPr>
                <w:sz w:val="20"/>
              </w:rPr>
              <w:t>остатков груза?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10 м</w:t>
            </w:r>
            <w:r w:rsidRPr="003E6ADE">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t>20 м</w:t>
            </w:r>
            <w:r w:rsidRPr="003E6ADE">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r w:rsidRPr="004341E0">
              <w:rPr>
                <w:sz w:val="20"/>
              </w:rPr>
              <w:tab/>
              <w:t>30 м</w:t>
            </w:r>
            <w:r w:rsidRPr="003E6ADE">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50 м</w:t>
            </w:r>
            <w:r w:rsidRPr="003E6ADE">
              <w:rPr>
                <w:sz w:val="20"/>
                <w:vertAlign w:val="superscript"/>
              </w:rPr>
              <w:t>3</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04.0-05</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del w:id="37" w:author="Oleg Kiiamov" w:date="2018-11-05T14:17:00Z">
              <w:r w:rsidRPr="004341E0" w:rsidDel="00161AFF">
                <w:rPr>
                  <w:sz w:val="20"/>
                </w:rPr>
                <w:delText>9.3.2.26.2</w:delText>
              </w:r>
            </w:del>
            <w:ins w:id="38" w:author="Oleg Kiiamov" w:date="2018-11-05T14:17:00Z">
              <w:r>
                <w:rPr>
                  <w:sz w:val="20"/>
                </w:rPr>
                <w:t>1.2.1</w:t>
              </w:r>
            </w:ins>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Pr="004341E0" w:rsidRDefault="00DE1881" w:rsidP="00B01FF4">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Должна ли быть предусмотрена возможность закрытия отстойных</w:t>
            </w:r>
            <w:r>
              <w:rPr>
                <w:sz w:val="20"/>
              </w:rPr>
              <w:t xml:space="preserve"> </w:t>
            </w:r>
            <w:r w:rsidRPr="004341E0">
              <w:rPr>
                <w:sz w:val="20"/>
              </w:rPr>
              <w:t>цистерн крышками?</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Нет</w:t>
            </w:r>
            <w:proofErr w:type="gramEnd"/>
            <w:r w:rsidRPr="004341E0">
              <w:rPr>
                <w:sz w:val="20"/>
              </w:rPr>
              <w:t>, но они должны быть пожароустойчивыми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Нет</w:t>
            </w:r>
            <w:proofErr w:type="gramEnd"/>
            <w:r w:rsidRPr="004341E0">
              <w:rPr>
                <w:sz w:val="20"/>
              </w:rPr>
              <w:t>, но должна быть предусмотрена возможность их</w:t>
            </w:r>
            <w:r>
              <w:rPr>
                <w:sz w:val="20"/>
              </w:rPr>
              <w:t> </w:t>
            </w:r>
            <w:r w:rsidRPr="004341E0">
              <w:rPr>
                <w:sz w:val="20"/>
              </w:rPr>
              <w:t>легкой</w:t>
            </w:r>
            <w:r>
              <w:rPr>
                <w:sz w:val="20"/>
              </w:rPr>
              <w:t xml:space="preserve"> </w:t>
            </w:r>
            <w:r w:rsidRPr="004341E0">
              <w:rPr>
                <w:sz w:val="20"/>
              </w:rPr>
              <w:t>манипуляции и маркировки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Да</w:t>
            </w:r>
            <w:proofErr w:type="gramEnd"/>
            <w:r w:rsidRPr="004341E0">
              <w:rPr>
                <w:sz w:val="20"/>
              </w:rPr>
              <w:t>, но только в том случае, если их вместимость более</w:t>
            </w:r>
            <w:r>
              <w:rPr>
                <w:sz w:val="20"/>
              </w:rPr>
              <w:t> </w:t>
            </w:r>
            <w:r w:rsidRPr="004341E0">
              <w:rPr>
                <w:sz w:val="20"/>
              </w:rPr>
              <w:t>2</w:t>
            </w:r>
            <w:r>
              <w:rPr>
                <w:sz w:val="20"/>
              </w:rPr>
              <w:t> </w:t>
            </w:r>
            <w:r w:rsidRPr="004341E0">
              <w:rPr>
                <w:sz w:val="20"/>
              </w:rPr>
              <w:t>м</w:t>
            </w:r>
            <w:r w:rsidRPr="003E6ADE">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Да</w:t>
            </w:r>
            <w:proofErr w:type="gramEnd"/>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04.0-06</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7.2.4.1.1, 9.3.2.26.1</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Вместо цистерны для остатков груза, установленной стационарно,</w:t>
            </w:r>
            <w:r>
              <w:rPr>
                <w:sz w:val="20"/>
              </w:rPr>
              <w:t xml:space="preserve"> </w:t>
            </w:r>
            <w:r w:rsidRPr="004341E0">
              <w:rPr>
                <w:sz w:val="20"/>
              </w:rPr>
              <w:t xml:space="preserve">допускаются </w:t>
            </w:r>
            <w:ins w:id="39" w:author="Oleg Kiiamov" w:date="2018-11-05T14:18:00Z">
              <w:r>
                <w:rPr>
                  <w:sz w:val="20"/>
                </w:rPr>
                <w:t xml:space="preserve">также </w:t>
              </w:r>
            </w:ins>
            <w:r w:rsidRPr="004341E0">
              <w:rPr>
                <w:sz w:val="20"/>
              </w:rPr>
              <w:t>контейнеры средней грузоподъемности для массовых грузов (</w:t>
            </w:r>
            <w:proofErr w:type="spellStart"/>
            <w:r w:rsidRPr="004341E0">
              <w:rPr>
                <w:sz w:val="20"/>
              </w:rPr>
              <w:t>КСГМГ</w:t>
            </w:r>
            <w:proofErr w:type="spellEnd"/>
            <w:r w:rsidRPr="004341E0">
              <w:rPr>
                <w:sz w:val="20"/>
              </w:rPr>
              <w:t xml:space="preserve">), контейнеры-цистерны или переносные цистерны.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Какова </w:t>
            </w:r>
            <w:ins w:id="40" w:author="Oleg Kiiamov" w:date="2018-11-05T14:19:00Z">
              <w:r>
                <w:rPr>
                  <w:sz w:val="20"/>
                </w:rPr>
                <w:t xml:space="preserve">общая </w:t>
              </w:r>
            </w:ins>
            <w:r w:rsidRPr="004341E0">
              <w:rPr>
                <w:sz w:val="20"/>
              </w:rPr>
              <w:t xml:space="preserve">допустимая максимальная вместимость </w:t>
            </w:r>
            <w:ins w:id="41" w:author="Oleg Kiiamov" w:date="2018-11-05T14:19:00Z">
              <w:r>
                <w:rPr>
                  <w:sz w:val="20"/>
                </w:rPr>
                <w:t xml:space="preserve">всех </w:t>
              </w:r>
            </w:ins>
            <w:r w:rsidRPr="004341E0">
              <w:rPr>
                <w:sz w:val="20"/>
              </w:rPr>
              <w:t>этих</w:t>
            </w:r>
            <w:ins w:id="42" w:author="Oleg Kiiamov" w:date="2018-11-05T14:20:00Z">
              <w:r>
                <w:rPr>
                  <w:sz w:val="20"/>
                </w:rPr>
                <w:t xml:space="preserve"> </w:t>
              </w:r>
              <w:r w:rsidRPr="004341E0">
                <w:rPr>
                  <w:sz w:val="20"/>
                </w:rPr>
                <w:t>отстойных</w:t>
              </w:r>
              <w:r>
                <w:rPr>
                  <w:sz w:val="20"/>
                </w:rPr>
                <w:t xml:space="preserve"> </w:t>
              </w:r>
              <w:r w:rsidRPr="004341E0">
                <w:rPr>
                  <w:sz w:val="20"/>
                </w:rPr>
                <w:t>цистерн</w:t>
              </w:r>
            </w:ins>
            <w:del w:id="43" w:author="Oleg Kiiamov" w:date="2018-11-05T14:19:00Z">
              <w:r w:rsidRPr="004341E0" w:rsidDel="007F1DF7">
                <w:rPr>
                  <w:sz w:val="20"/>
                </w:rPr>
                <w:delText xml:space="preserve"> КСГМГ,</w:delText>
              </w:r>
              <w:r w:rsidDel="007F1DF7">
                <w:rPr>
                  <w:sz w:val="20"/>
                </w:rPr>
                <w:delText xml:space="preserve"> </w:delText>
              </w:r>
              <w:r w:rsidRPr="004341E0" w:rsidDel="007F1DF7">
                <w:rPr>
                  <w:sz w:val="20"/>
                </w:rPr>
                <w:delText>контейнеров-цистерн и переносных цистерн</w:delText>
              </w:r>
            </w:del>
            <w:r w:rsidRPr="004341E0">
              <w:rPr>
                <w:sz w:val="20"/>
              </w:rPr>
              <w:t>?</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A</w:t>
            </w:r>
            <w:r w:rsidRPr="004341E0">
              <w:rPr>
                <w:sz w:val="20"/>
              </w:rPr>
              <w:tab/>
              <w:t xml:space="preserve">  </w:t>
            </w:r>
            <w:del w:id="44" w:author="Oleg Kiiamov" w:date="2018-11-05T14:18:00Z">
              <w:r w:rsidRPr="004341E0" w:rsidDel="00161AFF">
                <w:rPr>
                  <w:sz w:val="20"/>
                </w:rPr>
                <w:delText>0,</w:delText>
              </w:r>
            </w:del>
            <w:r w:rsidRPr="004341E0">
              <w:rPr>
                <w:sz w:val="20"/>
              </w:rPr>
              <w:t>20</w:t>
            </w:r>
            <w:ins w:id="45" w:author="Oleg Kiiamov" w:date="2018-11-05T14:18:00Z">
              <w:r>
                <w:rPr>
                  <w:sz w:val="20"/>
                </w:rPr>
                <w:t>,00</w:t>
              </w:r>
            </w:ins>
            <w:r w:rsidRPr="004341E0">
              <w:rPr>
                <w:sz w:val="20"/>
              </w:rPr>
              <w:t xml:space="preserve"> м</w:t>
            </w:r>
            <w:r w:rsidRPr="003E6ADE">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roofErr w:type="gramStart"/>
            <w:r w:rsidRPr="004341E0">
              <w:rPr>
                <w:sz w:val="20"/>
              </w:rPr>
              <w:tab/>
              <w:t xml:space="preserve">  1</w:t>
            </w:r>
            <w:ins w:id="46" w:author="Oleg Kiiamov" w:date="2018-11-05T14:18:00Z">
              <w:r>
                <w:rPr>
                  <w:sz w:val="20"/>
                </w:rPr>
                <w:t>0</w:t>
              </w:r>
            </w:ins>
            <w:proofErr w:type="gramEnd"/>
            <w:r w:rsidRPr="004341E0">
              <w:rPr>
                <w:sz w:val="20"/>
              </w:rPr>
              <w:t>,00 м</w:t>
            </w:r>
            <w:r w:rsidRPr="00761FCD">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C</w:t>
            </w:r>
            <w:proofErr w:type="gramStart"/>
            <w:r w:rsidRPr="004341E0">
              <w:rPr>
                <w:sz w:val="20"/>
              </w:rPr>
              <w:tab/>
              <w:t xml:space="preserve">  </w:t>
            </w:r>
            <w:ins w:id="47" w:author="Oleg Kiiamov" w:date="2018-11-05T14:18:00Z">
              <w:r>
                <w:rPr>
                  <w:sz w:val="20"/>
                </w:rPr>
                <w:t>1</w:t>
              </w:r>
            </w:ins>
            <w:r w:rsidRPr="004341E0">
              <w:rPr>
                <w:sz w:val="20"/>
              </w:rPr>
              <w:t>2</w:t>
            </w:r>
            <w:proofErr w:type="gramEnd"/>
            <w:r w:rsidRPr="004341E0">
              <w:rPr>
                <w:sz w:val="20"/>
              </w:rPr>
              <w:t>,00 м</w:t>
            </w:r>
            <w:r w:rsidRPr="00761FCD">
              <w:rPr>
                <w:sz w:val="20"/>
                <w:vertAlign w:val="superscript"/>
              </w:rPr>
              <w:t>3</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roofErr w:type="gramStart"/>
            <w:r w:rsidRPr="004341E0">
              <w:rPr>
                <w:sz w:val="20"/>
              </w:rPr>
              <w:tab/>
            </w:r>
            <w:ins w:id="48" w:author="Oleg Kiiamov" w:date="2018-11-05T14:20:00Z">
              <w:r>
                <w:rPr>
                  <w:sz w:val="20"/>
                </w:rPr>
                <w:t xml:space="preserve">  </w:t>
              </w:r>
            </w:ins>
            <w:r w:rsidRPr="004341E0">
              <w:rPr>
                <w:sz w:val="20"/>
              </w:rPr>
              <w:t>30</w:t>
            </w:r>
            <w:proofErr w:type="gramEnd"/>
            <w:r w:rsidRPr="004341E0">
              <w:rPr>
                <w:sz w:val="20"/>
              </w:rPr>
              <w:t>,00 м</w:t>
            </w:r>
            <w:r w:rsidRPr="00761FCD">
              <w:rPr>
                <w:sz w:val="20"/>
                <w:vertAlign w:val="superscript"/>
              </w:rPr>
              <w:t>3</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04.0-07</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Исключен (2012)</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04.0-08</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Остаточные грузы</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Где вы можете сдать </w:t>
            </w:r>
            <w:proofErr w:type="spellStart"/>
            <w:r w:rsidRPr="004341E0">
              <w:rPr>
                <w:sz w:val="20"/>
              </w:rPr>
              <w:t>мытьевые</w:t>
            </w:r>
            <w:proofErr w:type="spellEnd"/>
            <w:r w:rsidRPr="004341E0">
              <w:rPr>
                <w:sz w:val="20"/>
              </w:rPr>
              <w:t xml:space="preserve"> воды и отстои?</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Во</w:t>
            </w:r>
            <w:proofErr w:type="gramEnd"/>
            <w:r w:rsidRPr="004341E0">
              <w:rPr>
                <w:sz w:val="20"/>
              </w:rPr>
              <w:t xml:space="preserve"> всех пунктах разгрузки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Во</w:t>
            </w:r>
            <w:proofErr w:type="gramEnd"/>
            <w:r w:rsidRPr="004341E0">
              <w:rPr>
                <w:sz w:val="20"/>
              </w:rPr>
              <w:t xml:space="preserve"> всех пунктах погрузки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Только</w:t>
            </w:r>
            <w:proofErr w:type="gramEnd"/>
            <w:r w:rsidRPr="004341E0">
              <w:rPr>
                <w:sz w:val="20"/>
              </w:rPr>
              <w:t xml:space="preserve"> в местах, утвержденных компетентным органом</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На</w:t>
            </w:r>
            <w:proofErr w:type="gramEnd"/>
            <w:r w:rsidRPr="004341E0">
              <w:rPr>
                <w:sz w:val="20"/>
              </w:rPr>
              <w:t xml:space="preserve"> всех заправочных станциях</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pageBreakBefore/>
              <w:rPr>
                <w:sz w:val="20"/>
              </w:rPr>
            </w:pPr>
            <w:r w:rsidRPr="004341E0">
              <w:rPr>
                <w:sz w:val="20"/>
              </w:rPr>
              <w:lastRenderedPageBreak/>
              <w:t>332 04.0-09</w:t>
            </w:r>
          </w:p>
        </w:tc>
        <w:tc>
          <w:tcPr>
            <w:tcW w:w="5857" w:type="dxa"/>
            <w:tcBorders>
              <w:top w:val="single" w:sz="4" w:space="0" w:color="auto"/>
              <w:bottom w:val="single" w:sz="4" w:space="0" w:color="auto"/>
            </w:tcBorders>
            <w:vAlign w:val="top"/>
          </w:tcPr>
          <w:p w:rsidR="00DE1881" w:rsidRPr="004341E0"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7.2.3.7.5</w:t>
            </w:r>
          </w:p>
        </w:tc>
        <w:tc>
          <w:tcPr>
            <w:tcW w:w="1327" w:type="dxa"/>
            <w:tcBorders>
              <w:top w:val="single" w:sz="4" w:space="0" w:color="auto"/>
              <w:bottom w:val="single" w:sz="4" w:space="0" w:color="auto"/>
            </w:tcBorders>
            <w:vAlign w:val="top"/>
          </w:tcPr>
          <w:p w:rsidR="00DE1881" w:rsidRPr="004341E0"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 xml:space="preserve">Судоводитель принимает решение снять синий конус. </w:t>
            </w:r>
          </w:p>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Должна ли быть дегазиро</w:t>
            </w:r>
            <w:r>
              <w:rPr>
                <w:sz w:val="20"/>
              </w:rPr>
              <w:t>вана в этом случае цистерна для </w:t>
            </w:r>
            <w:r w:rsidRPr="004341E0">
              <w:rPr>
                <w:sz w:val="20"/>
              </w:rPr>
              <w:t>остатков груза?</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Да</w:t>
            </w:r>
            <w:proofErr w:type="gramEnd"/>
            <w:r w:rsidRPr="004341E0">
              <w:rPr>
                <w:sz w:val="20"/>
              </w:rPr>
              <w:t>, поскольку цистерна для остатков груза является частью</w:t>
            </w:r>
            <w:r>
              <w:rPr>
                <w:sz w:val="20"/>
              </w:rPr>
              <w:t xml:space="preserve"> </w:t>
            </w:r>
            <w:r w:rsidRPr="004341E0">
              <w:rPr>
                <w:sz w:val="20"/>
              </w:rPr>
              <w:t>системы грузовых танков, которые должны быть дегазированы</w:t>
            </w:r>
            <w:r>
              <w:rPr>
                <w:sz w:val="20"/>
              </w:rPr>
              <w:t xml:space="preserve"> </w:t>
            </w:r>
            <w:r w:rsidRPr="004341E0">
              <w:rPr>
                <w:sz w:val="20"/>
              </w:rPr>
              <w:t xml:space="preserve">(менее 10% нижнего предела </w:t>
            </w:r>
            <w:proofErr w:type="spellStart"/>
            <w:r w:rsidRPr="004341E0">
              <w:rPr>
                <w:sz w:val="20"/>
              </w:rPr>
              <w:t>взрываемости</w:t>
            </w:r>
            <w:proofErr w:type="spellEnd"/>
            <w:r w:rsidRPr="004341E0">
              <w:rPr>
                <w:sz w:val="20"/>
              </w:rPr>
              <w:t>)</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В</w:t>
            </w:r>
            <w:r w:rsidRPr="004341E0">
              <w:rPr>
                <w:sz w:val="20"/>
              </w:rPr>
              <w:tab/>
            </w:r>
            <w:proofErr w:type="gramStart"/>
            <w:r w:rsidRPr="004341E0">
              <w:rPr>
                <w:sz w:val="20"/>
              </w:rPr>
              <w:t>Да</w:t>
            </w:r>
            <w:proofErr w:type="gramEnd"/>
            <w:r w:rsidRPr="004341E0">
              <w:rPr>
                <w:sz w:val="20"/>
              </w:rPr>
              <w:t>, поскольку цистерна для остатков груза, которая не дегазирована, продолжает оставаться источником опасности</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Нет</w:t>
            </w:r>
            <w:proofErr w:type="gramEnd"/>
            <w:r w:rsidRPr="004341E0">
              <w:rPr>
                <w:sz w:val="20"/>
              </w:rPr>
              <w:t>, поскольку ника</w:t>
            </w:r>
            <w:r>
              <w:rPr>
                <w:sz w:val="20"/>
              </w:rPr>
              <w:t>кой утечки газа из цистерны для </w:t>
            </w:r>
            <w:r w:rsidRPr="004341E0">
              <w:rPr>
                <w:sz w:val="20"/>
              </w:rPr>
              <w:t>остатков груза быть не может</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auto"/>
            </w:tcBorders>
            <w:vAlign w:val="top"/>
          </w:tcPr>
          <w:p w:rsidR="00DE1881" w:rsidRPr="004341E0" w:rsidRDefault="00DE1881" w:rsidP="001D5DBD">
            <w:pPr>
              <w:rPr>
                <w:sz w:val="20"/>
              </w:rPr>
            </w:pPr>
          </w:p>
        </w:tc>
        <w:tc>
          <w:tcPr>
            <w:tcW w:w="5857" w:type="dxa"/>
            <w:tcBorders>
              <w:bottom w:val="single" w:sz="4" w:space="0" w:color="auto"/>
            </w:tcBorders>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r>
            <w:proofErr w:type="gramStart"/>
            <w:r w:rsidRPr="004341E0">
              <w:rPr>
                <w:sz w:val="20"/>
              </w:rPr>
              <w:t>Нет</w:t>
            </w:r>
            <w:proofErr w:type="gramEnd"/>
            <w:r w:rsidRPr="004341E0">
              <w:rPr>
                <w:sz w:val="20"/>
              </w:rPr>
              <w:t xml:space="preserve">, поскольку в соответствии с </w:t>
            </w:r>
            <w:proofErr w:type="spellStart"/>
            <w:r w:rsidRPr="004341E0">
              <w:rPr>
                <w:sz w:val="20"/>
              </w:rPr>
              <w:t>ВОПОГ</w:t>
            </w:r>
            <w:proofErr w:type="spellEnd"/>
            <w:r w:rsidRPr="004341E0">
              <w:rPr>
                <w:sz w:val="20"/>
              </w:rPr>
              <w:t xml:space="preserve"> концентрация газа</w:t>
            </w:r>
            <w:r>
              <w:rPr>
                <w:sz w:val="20"/>
              </w:rPr>
              <w:t xml:space="preserve"> </w:t>
            </w:r>
            <w:r w:rsidRPr="004341E0">
              <w:rPr>
                <w:sz w:val="20"/>
              </w:rPr>
              <w:t xml:space="preserve">менее 20% нижнего предела </w:t>
            </w:r>
            <w:proofErr w:type="spellStart"/>
            <w:r w:rsidRPr="004341E0">
              <w:rPr>
                <w:sz w:val="20"/>
              </w:rPr>
              <w:t>взрываемости</w:t>
            </w:r>
            <w:proofErr w:type="spellEnd"/>
            <w:r w:rsidRPr="004341E0">
              <w:rPr>
                <w:sz w:val="20"/>
              </w:rPr>
              <w:t xml:space="preserve"> должна быть только</w:t>
            </w:r>
            <w:r>
              <w:rPr>
                <w:sz w:val="20"/>
              </w:rPr>
              <w:t xml:space="preserve"> </w:t>
            </w:r>
            <w:r w:rsidRPr="004341E0">
              <w:rPr>
                <w:sz w:val="20"/>
              </w:rPr>
              <w:t>в грузовых танках</w:t>
            </w:r>
          </w:p>
        </w:tc>
        <w:tc>
          <w:tcPr>
            <w:tcW w:w="1327" w:type="dxa"/>
            <w:tcBorders>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bottom w:val="single" w:sz="4" w:space="0" w:color="auto"/>
            </w:tcBorders>
            <w:vAlign w:val="top"/>
          </w:tcPr>
          <w:p w:rsidR="00DE1881" w:rsidRPr="004341E0" w:rsidRDefault="00DE1881" w:rsidP="001D5DBD">
            <w:pPr>
              <w:rPr>
                <w:sz w:val="20"/>
              </w:rPr>
            </w:pPr>
            <w:r w:rsidRPr="004341E0">
              <w:rPr>
                <w:sz w:val="20"/>
              </w:rPr>
              <w:t>332 04.0-10</w:t>
            </w:r>
          </w:p>
        </w:tc>
        <w:tc>
          <w:tcPr>
            <w:tcW w:w="5857" w:type="dxa"/>
            <w:tcBorders>
              <w:top w:val="single" w:sz="4" w:space="0" w:color="auto"/>
              <w:bottom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9.3.2.26.1</w:t>
            </w:r>
          </w:p>
        </w:tc>
        <w:tc>
          <w:tcPr>
            <w:tcW w:w="1327" w:type="dxa"/>
            <w:tcBorders>
              <w:top w:val="single" w:sz="4" w:space="0" w:color="auto"/>
              <w:bottom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auto"/>
            </w:tcBorders>
            <w:vAlign w:val="top"/>
          </w:tcPr>
          <w:p w:rsidR="00DE1881" w:rsidRPr="004341E0" w:rsidRDefault="00DE1881" w:rsidP="001D5DBD">
            <w:pPr>
              <w:rPr>
                <w:sz w:val="20"/>
              </w:rPr>
            </w:pPr>
          </w:p>
        </w:tc>
        <w:tc>
          <w:tcPr>
            <w:tcW w:w="5857" w:type="dxa"/>
            <w:tcBorders>
              <w:top w:val="single" w:sz="4" w:space="0" w:color="auto"/>
            </w:tcBorders>
            <w:vAlign w:val="top"/>
          </w:tcPr>
          <w:p w:rsidR="00DE1881" w:rsidRPr="004341E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Где должны размещаться резервуары для остатков груза на</w:t>
            </w:r>
            <w:r>
              <w:rPr>
                <w:sz w:val="20"/>
              </w:rPr>
              <w:t> </w:t>
            </w:r>
            <w:r w:rsidRPr="004341E0">
              <w:rPr>
                <w:sz w:val="20"/>
              </w:rPr>
              <w:t>палубе танкера типа С?</w:t>
            </w:r>
          </w:p>
        </w:tc>
        <w:tc>
          <w:tcPr>
            <w:tcW w:w="1327" w:type="dxa"/>
            <w:tcBorders>
              <w:top w:val="single" w:sz="4" w:space="0" w:color="auto"/>
            </w:tcBorders>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А</w:t>
            </w:r>
            <w:r w:rsidRPr="004341E0">
              <w:rPr>
                <w:sz w:val="20"/>
              </w:rPr>
              <w:tab/>
            </w:r>
            <w:proofErr w:type="gramStart"/>
            <w:r w:rsidRPr="004341E0">
              <w:rPr>
                <w:sz w:val="20"/>
              </w:rPr>
              <w:t>Всегда</w:t>
            </w:r>
            <w:proofErr w:type="gramEnd"/>
            <w:r w:rsidRPr="004341E0">
              <w:rPr>
                <w:sz w:val="20"/>
              </w:rPr>
              <w:t xml:space="preserve"> под палубой в грузовом пространстве на минимальном расстоянии от корпуса, равном четверти длины судна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B</w:t>
            </w:r>
            <w:r w:rsidRPr="004341E0">
              <w:rPr>
                <w:sz w:val="20"/>
              </w:rPr>
              <w:tab/>
            </w:r>
            <w:proofErr w:type="gramStart"/>
            <w:r w:rsidRPr="004341E0">
              <w:rPr>
                <w:sz w:val="20"/>
              </w:rPr>
              <w:t>В</w:t>
            </w:r>
            <w:proofErr w:type="gramEnd"/>
            <w:r w:rsidRPr="004341E0">
              <w:rPr>
                <w:sz w:val="20"/>
              </w:rPr>
              <w:t xml:space="preserve"> грузовом пространстве на минимальном расстоянии</w:t>
            </w:r>
            <w:r w:rsidR="00E9420A">
              <w:rPr>
                <w:sz w:val="20"/>
              </w:rPr>
              <w:t xml:space="preserve"> от </w:t>
            </w:r>
            <w:r w:rsidRPr="004341E0">
              <w:rPr>
                <w:sz w:val="20"/>
              </w:rPr>
              <w:t>корпуса, равном четверти длины судна</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С</w:t>
            </w:r>
            <w:r w:rsidRPr="004341E0">
              <w:rPr>
                <w:sz w:val="20"/>
              </w:rPr>
              <w:tab/>
            </w:r>
            <w:proofErr w:type="gramStart"/>
            <w:r w:rsidRPr="004341E0">
              <w:rPr>
                <w:sz w:val="20"/>
              </w:rPr>
              <w:t>Всегда</w:t>
            </w:r>
            <w:proofErr w:type="gramEnd"/>
            <w:r w:rsidRPr="004341E0">
              <w:rPr>
                <w:sz w:val="20"/>
              </w:rPr>
              <w:t xml:space="preserve"> под палубой в грузовом пространстве</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4341E0" w:rsidTr="001D5DBD">
        <w:tc>
          <w:tcPr>
            <w:cnfStyle w:val="001000000000" w:firstRow="0" w:lastRow="0" w:firstColumn="1" w:lastColumn="0" w:oddVBand="0" w:evenVBand="0" w:oddHBand="0" w:evenHBand="0" w:firstRowFirstColumn="0" w:firstRowLastColumn="0" w:lastRowFirstColumn="0" w:lastRowLastColumn="0"/>
            <w:tcW w:w="1320" w:type="dxa"/>
            <w:vAlign w:val="top"/>
          </w:tcPr>
          <w:p w:rsidR="00DE1881" w:rsidRPr="004341E0" w:rsidRDefault="00DE1881" w:rsidP="001D5DBD">
            <w:pPr>
              <w:rPr>
                <w:sz w:val="20"/>
              </w:rPr>
            </w:pPr>
          </w:p>
        </w:tc>
        <w:tc>
          <w:tcPr>
            <w:tcW w:w="5857" w:type="dxa"/>
            <w:vAlign w:val="top"/>
          </w:tcPr>
          <w:p w:rsidR="00DE1881" w:rsidRPr="004341E0"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4341E0">
              <w:rPr>
                <w:sz w:val="20"/>
              </w:rPr>
              <w:t>D</w:t>
            </w:r>
            <w:r w:rsidRPr="004341E0">
              <w:rPr>
                <w:sz w:val="20"/>
              </w:rPr>
              <w:tab/>
              <w:t xml:space="preserve">Никакого предписания в </w:t>
            </w:r>
            <w:proofErr w:type="spellStart"/>
            <w:r w:rsidRPr="004341E0">
              <w:rPr>
                <w:sz w:val="20"/>
              </w:rPr>
              <w:t>ВОПОГ</w:t>
            </w:r>
            <w:proofErr w:type="spellEnd"/>
            <w:r w:rsidRPr="004341E0">
              <w:rPr>
                <w:sz w:val="20"/>
              </w:rPr>
              <w:t xml:space="preserve"> по этому вопросу</w:t>
            </w:r>
            <w:r w:rsidR="00E9420A">
              <w:rPr>
                <w:sz w:val="20"/>
              </w:rPr>
              <w:t xml:space="preserve"> </w:t>
            </w:r>
            <w:r w:rsidRPr="004341E0">
              <w:rPr>
                <w:sz w:val="20"/>
              </w:rPr>
              <w:t>не</w:t>
            </w:r>
            <w:r w:rsidR="00E9420A">
              <w:rPr>
                <w:sz w:val="20"/>
              </w:rPr>
              <w:t> </w:t>
            </w:r>
            <w:r w:rsidRPr="004341E0">
              <w:rPr>
                <w:sz w:val="20"/>
              </w:rPr>
              <w:t>предусмотрено</w:t>
            </w:r>
          </w:p>
        </w:tc>
        <w:tc>
          <w:tcPr>
            <w:tcW w:w="1327" w:type="dxa"/>
            <w:vAlign w:val="top"/>
          </w:tcPr>
          <w:p w:rsidR="00DE1881" w:rsidRPr="004341E0"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6"/>
        <w:gridCol w:w="5876"/>
        <w:gridCol w:w="1322"/>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t>Практика</w:t>
            </w:r>
          </w:p>
          <w:p w:rsidR="00DE1881" w:rsidRPr="00C836CA" w:rsidRDefault="00DE1881" w:rsidP="001D5DBD">
            <w:pPr>
              <w:pStyle w:val="H23GR"/>
              <w:rPr>
                <w:sz w:val="20"/>
              </w:rPr>
            </w:pPr>
            <w:r w:rsidRPr="00C836CA">
              <w:rPr>
                <w:sz w:val="20"/>
              </w:rPr>
              <w:t>Целевая тема 5: Отвод газов</w:t>
            </w:r>
          </w:p>
        </w:tc>
      </w:tr>
      <w:tr w:rsidR="00DE1881" w:rsidRPr="00C836CA" w:rsidTr="001D5DBD">
        <w:trPr>
          <w:tblHeader/>
        </w:trPr>
        <w:tc>
          <w:tcPr>
            <w:cnfStyle w:val="001000000000" w:firstRow="0" w:lastRow="0" w:firstColumn="1" w:lastColumn="0" w:oddVBand="0" w:evenVBand="0" w:oddHBand="0" w:evenHBand="0" w:firstRowFirstColumn="0" w:firstRowLastColumn="0" w:lastRowFirstColumn="0" w:lastRowLastColumn="0"/>
            <w:tcW w:w="1306" w:type="dxa"/>
            <w:tcBorders>
              <w:top w:val="single" w:sz="12" w:space="0" w:color="auto"/>
              <w:bottom w:val="single" w:sz="12" w:space="0" w:color="auto"/>
            </w:tcBorders>
            <w:shd w:val="clear" w:color="auto" w:fill="auto"/>
          </w:tcPr>
          <w:p w:rsidR="00DE1881" w:rsidRPr="00C836CA" w:rsidRDefault="00DE1881" w:rsidP="001D5DBD">
            <w:pPr>
              <w:spacing w:before="80" w:after="80" w:line="200" w:lineRule="exact"/>
              <w:rPr>
                <w:i/>
                <w:sz w:val="16"/>
              </w:rPr>
            </w:pPr>
            <w:r w:rsidRPr="00C836CA">
              <w:rPr>
                <w:i/>
                <w:sz w:val="16"/>
              </w:rPr>
              <w:t>Номер</w:t>
            </w:r>
          </w:p>
        </w:tc>
        <w:tc>
          <w:tcPr>
            <w:tcW w:w="5876" w:type="dxa"/>
            <w:tcBorders>
              <w:top w:val="single" w:sz="12" w:space="0" w:color="auto"/>
              <w:bottom w:val="single" w:sz="12" w:space="0" w:color="auto"/>
            </w:tcBorders>
            <w:shd w:val="clear" w:color="auto" w:fill="auto"/>
          </w:tcPr>
          <w:p w:rsidR="00DE1881" w:rsidRPr="00C836CA"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C836CA">
              <w:rPr>
                <w:i/>
                <w:sz w:val="16"/>
              </w:rPr>
              <w:t>Источник</w:t>
            </w:r>
          </w:p>
        </w:tc>
        <w:tc>
          <w:tcPr>
            <w:tcW w:w="1322" w:type="dxa"/>
            <w:tcBorders>
              <w:top w:val="single" w:sz="12" w:space="0" w:color="auto"/>
              <w:bottom w:val="single" w:sz="12" w:space="0" w:color="auto"/>
            </w:tcBorders>
            <w:shd w:val="clear" w:color="auto" w:fill="auto"/>
          </w:tcPr>
          <w:p w:rsidR="00DE1881" w:rsidRPr="00C836CA"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C836CA">
              <w:rPr>
                <w:i/>
                <w:sz w:val="16"/>
              </w:rPr>
              <w:t>Правильный</w:t>
            </w:r>
            <w:r w:rsidRPr="00C836CA">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332 05.0-01</w:t>
            </w:r>
          </w:p>
        </w:tc>
        <w:tc>
          <w:tcPr>
            <w:tcW w:w="5876"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7.2.3.7.1</w:t>
            </w:r>
            <w:ins w:id="49" w:author="Oleg Kiiamov" w:date="2018-11-05T14:21:00Z">
              <w:r>
                <w:rPr>
                  <w:sz w:val="20"/>
                </w:rPr>
                <w:t>.1</w:t>
              </w:r>
            </w:ins>
          </w:p>
        </w:tc>
        <w:tc>
          <w:tcPr>
            <w:tcW w:w="1322"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случае намерения произвести дегазацию разгруженных танков,</w:t>
            </w:r>
            <w:r>
              <w:rPr>
                <w:sz w:val="20"/>
              </w:rPr>
              <w:t xml:space="preserve"> </w:t>
            </w:r>
            <w:r w:rsidRPr="009E10F8">
              <w:rPr>
                <w:sz w:val="20"/>
              </w:rPr>
              <w:t xml:space="preserve">содержавших вещества класса 6.1, </w:t>
            </w:r>
            <w:ins w:id="50" w:author="Oleg Kiiamov" w:date="2018-11-05T14:23:00Z">
              <w:r>
                <w:rPr>
                  <w:sz w:val="20"/>
                </w:rPr>
                <w:t xml:space="preserve">в атмосферу </w:t>
              </w:r>
            </w:ins>
            <w:r w:rsidRPr="009E10F8">
              <w:rPr>
                <w:sz w:val="20"/>
              </w:rPr>
              <w:t>где это разрешается делать?</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Только</w:t>
            </w:r>
            <w:proofErr w:type="gramEnd"/>
            <w:r w:rsidRPr="009E10F8">
              <w:rPr>
                <w:sz w:val="20"/>
              </w:rPr>
              <w:t xml:space="preserve"> в местах, </w:t>
            </w:r>
            <w:ins w:id="51" w:author="Oleg Kiiamov" w:date="2018-11-05T14:24:00Z">
              <w:r>
                <w:rPr>
                  <w:sz w:val="20"/>
                </w:rPr>
                <w:t xml:space="preserve">в которых это разрешено </w:t>
              </w:r>
            </w:ins>
            <w:del w:id="52" w:author="Oleg Kiiamov" w:date="2018-11-05T14:24:00Z">
              <w:r w:rsidRPr="009E10F8" w:rsidDel="00E82953">
                <w:rPr>
                  <w:sz w:val="20"/>
                </w:rPr>
                <w:delText xml:space="preserve">указанных или утвержденных для этой цели </w:delText>
              </w:r>
            </w:del>
            <w:r w:rsidRPr="009E10F8">
              <w:rPr>
                <w:sz w:val="20"/>
              </w:rPr>
              <w:t>компетентным органом</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Всегда</w:t>
            </w:r>
            <w:proofErr w:type="gramEnd"/>
            <w:r w:rsidRPr="009E10F8">
              <w:rPr>
                <w:sz w:val="20"/>
              </w:rPr>
              <w:t xml:space="preserve"> во время плавания, но крышки танков должны оставаться закрытыми</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Всегда</w:t>
            </w:r>
            <w:proofErr w:type="gramEnd"/>
            <w:r w:rsidRPr="009E10F8">
              <w:rPr>
                <w:sz w:val="20"/>
              </w:rPr>
              <w:t xml:space="preserve"> во время плавания, но вблизи шлюзов и соответствующих мест отстоя судов</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Всегда</w:t>
            </w:r>
            <w:proofErr w:type="gramEnd"/>
            <w:r w:rsidRPr="009E10F8">
              <w:rPr>
                <w:sz w:val="20"/>
              </w:rPr>
              <w:t xml:space="preserve"> во время плавания, однако дегазация должна производиться с помощью вентиляционной установки</w:t>
            </w:r>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05.0-02</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w:t>
            </w:r>
            <w:del w:id="53" w:author="Oleg Kiiamov" w:date="2018-11-05T14:24:00Z">
              <w:r w:rsidRPr="009E10F8" w:rsidDel="00E82953">
                <w:rPr>
                  <w:sz w:val="20"/>
                </w:rPr>
                <w:delText>3</w:delText>
              </w:r>
            </w:del>
            <w:ins w:id="54" w:author="Oleg Kiiamov" w:date="2018-11-05T14:24:00Z">
              <w:r>
                <w:rPr>
                  <w:sz w:val="20"/>
                </w:rPr>
                <w:t>1.2</w:t>
              </w:r>
            </w:ins>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Грузовые танки содержали № ООН 2054 </w:t>
            </w:r>
            <w:proofErr w:type="spellStart"/>
            <w:r w:rsidRPr="009E10F8">
              <w:rPr>
                <w:sz w:val="20"/>
              </w:rPr>
              <w:t>МОРФОЛИН</w:t>
            </w:r>
            <w:proofErr w:type="spellEnd"/>
            <w:r w:rsidRPr="009E10F8">
              <w:rPr>
                <w:sz w:val="20"/>
              </w:rPr>
              <w:t xml:space="preserve">.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Какая может быть максимальная концентрация </w:t>
            </w:r>
            <w:ins w:id="55" w:author="Oleg Kiiamov" w:date="2018-11-05T14:27:00Z">
              <w:r w:rsidRPr="00D1214C">
                <w:rPr>
                  <w:sz w:val="20"/>
                </w:rPr>
                <w:t xml:space="preserve">легковоспламеняющихся газов и паров </w:t>
              </w:r>
            </w:ins>
            <w:del w:id="56" w:author="Oleg Kiiamov" w:date="2018-11-05T14:27:00Z">
              <w:r w:rsidRPr="009E10F8" w:rsidDel="00D1214C">
                <w:rPr>
                  <w:sz w:val="20"/>
                </w:rPr>
                <w:delText xml:space="preserve">газа </w:delText>
              </w:r>
            </w:del>
            <w:r w:rsidRPr="009E10F8">
              <w:rPr>
                <w:sz w:val="20"/>
              </w:rPr>
              <w:t>в смеси на выходе для целей дегазации во время перевозки?</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Менее</w:t>
            </w:r>
            <w:proofErr w:type="gramEnd"/>
            <w:r w:rsidRPr="009E10F8">
              <w:rPr>
                <w:sz w:val="20"/>
              </w:rPr>
              <w:t xml:space="preserve"> 1%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Менее</w:t>
            </w:r>
            <w:proofErr w:type="gramEnd"/>
            <w:r w:rsidRPr="009E10F8">
              <w:rPr>
                <w:sz w:val="20"/>
              </w:rPr>
              <w:t xml:space="preserve"> 10%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Не</w:t>
            </w:r>
            <w:proofErr w:type="gramEnd"/>
            <w:r w:rsidRPr="009E10F8">
              <w:rPr>
                <w:sz w:val="20"/>
              </w:rPr>
              <w:t xml:space="preserve"> более 20%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Менее</w:t>
            </w:r>
            <w:proofErr w:type="gramEnd"/>
            <w:r w:rsidRPr="009E10F8">
              <w:rPr>
                <w:sz w:val="20"/>
              </w:rPr>
              <w:t xml:space="preserve"> 50% нижнего предела </w:t>
            </w:r>
            <w:proofErr w:type="spellStart"/>
            <w:r w:rsidRPr="009E10F8">
              <w:rPr>
                <w:sz w:val="20"/>
              </w:rPr>
              <w:t>взрываемости</w:t>
            </w:r>
            <w:proofErr w:type="spellEnd"/>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05.0-03</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w:t>
            </w:r>
            <w:ins w:id="57" w:author="Anna Petelina" w:date="2018-11-06T12:30:00Z">
              <w:r w:rsidR="00435570">
                <w:rPr>
                  <w:sz w:val="20"/>
                </w:rPr>
                <w:t>1.</w:t>
              </w:r>
            </w:ins>
            <w:r w:rsidRPr="009E10F8">
              <w:rPr>
                <w:sz w:val="20"/>
              </w:rPr>
              <w:t>4</w:t>
            </w:r>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случае какой концентрации </w:t>
            </w:r>
            <w:ins w:id="58" w:author="Oleg Kiiamov" w:date="2018-11-05T14:27:00Z">
              <w:r w:rsidRPr="00D1214C">
                <w:rPr>
                  <w:sz w:val="20"/>
                </w:rPr>
                <w:t xml:space="preserve">легковоспламеняющихся газов и паров </w:t>
              </w:r>
            </w:ins>
            <w:del w:id="59" w:author="Oleg Kiiamov" w:date="2018-11-05T14:27:00Z">
              <w:r w:rsidRPr="009E10F8" w:rsidDel="00D1214C">
                <w:rPr>
                  <w:sz w:val="20"/>
                </w:rPr>
                <w:delText xml:space="preserve">газа в зоне жилых помещений </w:delText>
              </w:r>
            </w:del>
            <w:ins w:id="60" w:author="Oleg Kiiamov" w:date="2018-11-05T14:28:00Z">
              <w:r>
                <w:rPr>
                  <w:sz w:val="20"/>
                </w:rPr>
                <w:t>перед жилым помещением</w:t>
              </w:r>
            </w:ins>
            <w:ins w:id="61" w:author="Oleg Kiiamov" w:date="2018-11-05T14:27:00Z">
              <w:r w:rsidRPr="00AF3EED">
                <w:rPr>
                  <w:sz w:val="20"/>
                </w:rPr>
                <w:t xml:space="preserve"> </w:t>
              </w:r>
            </w:ins>
            <w:r w:rsidRPr="009E10F8">
              <w:rPr>
                <w:sz w:val="20"/>
              </w:rPr>
              <w:t>необходимо прекратить операции по дегазации порожних грузовых танков</w:t>
            </w:r>
            <w:ins w:id="62" w:author="Oleg Kiiamov" w:date="2018-11-05T14:29:00Z">
              <w:r>
                <w:rPr>
                  <w:sz w:val="20"/>
                </w:rPr>
                <w:t xml:space="preserve"> в атмосферу</w:t>
              </w:r>
            </w:ins>
            <w:r w:rsidRPr="009E10F8">
              <w:rPr>
                <w:sz w:val="20"/>
              </w:rPr>
              <w:t>?</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При</w:t>
            </w:r>
            <w:proofErr w:type="gramEnd"/>
            <w:r w:rsidRPr="009E10F8">
              <w:rPr>
                <w:sz w:val="20"/>
              </w:rPr>
              <w:t xml:space="preserve"> концентрации газа, превышающей 1%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При</w:t>
            </w:r>
            <w:proofErr w:type="gramEnd"/>
            <w:r w:rsidRPr="009E10F8">
              <w:rPr>
                <w:sz w:val="20"/>
              </w:rPr>
              <w:t xml:space="preserve"> концентрации газа, превышающей 10%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t xml:space="preserve">При концентрации газа, превышающей 20%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При</w:t>
            </w:r>
            <w:proofErr w:type="gramEnd"/>
            <w:r w:rsidRPr="009E10F8">
              <w:rPr>
                <w:sz w:val="20"/>
              </w:rPr>
              <w:t xml:space="preserve"> концентрации газа, превышающей 50% нижнего предела </w:t>
            </w:r>
            <w:proofErr w:type="spellStart"/>
            <w:r w:rsidRPr="009E10F8">
              <w:rPr>
                <w:sz w:val="20"/>
              </w:rPr>
              <w:t>взрываемости</w:t>
            </w:r>
            <w:proofErr w:type="spellEnd"/>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05.0-04</w:t>
            </w:r>
          </w:p>
        </w:tc>
        <w:tc>
          <w:tcPr>
            <w:tcW w:w="5876"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w:t>
            </w:r>
            <w:del w:id="63" w:author="Oleg Kiiamov" w:date="2018-11-05T14:30:00Z">
              <w:r w:rsidRPr="009E10F8" w:rsidDel="00AF3EED">
                <w:rPr>
                  <w:sz w:val="20"/>
                </w:rPr>
                <w:delText>2</w:delText>
              </w:r>
            </w:del>
            <w:ins w:id="64" w:author="Oleg Kiiamov" w:date="2018-11-05T14:30:00Z">
              <w:r>
                <w:rPr>
                  <w:sz w:val="20"/>
                </w:rPr>
                <w:t>1.3</w:t>
              </w:r>
            </w:ins>
          </w:p>
        </w:tc>
        <w:tc>
          <w:tcPr>
            <w:tcW w:w="1322"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Можно ли производить дегазацию </w:t>
            </w:r>
            <w:ins w:id="65" w:author="Oleg Kiiamov" w:date="2018-11-05T14:30:00Z">
              <w:r>
                <w:rPr>
                  <w:sz w:val="20"/>
                </w:rPr>
                <w:t xml:space="preserve">в атмосферу </w:t>
              </w:r>
            </w:ins>
            <w:r w:rsidRPr="009E10F8">
              <w:rPr>
                <w:sz w:val="20"/>
              </w:rPr>
              <w:t>в месте отстоя судов в шлюзовых зонах?</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Да</w:t>
            </w:r>
            <w:proofErr w:type="gramEnd"/>
            <w:r w:rsidRPr="009E10F8">
              <w:rPr>
                <w:sz w:val="20"/>
              </w:rPr>
              <w:t>, но необходимо соблюдать все условия, касающиеся</w:t>
            </w:r>
            <w:r w:rsidR="00E9420A">
              <w:rPr>
                <w:sz w:val="20"/>
              </w:rPr>
              <w:t xml:space="preserve"> </w:t>
            </w:r>
            <w:r w:rsidRPr="009E10F8">
              <w:rPr>
                <w:sz w:val="20"/>
              </w:rPr>
              <w:t>дегазации</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но только в том случае, если место отстоя не расположено</w:t>
            </w:r>
            <w:r>
              <w:rPr>
                <w:sz w:val="20"/>
              </w:rPr>
              <w:t xml:space="preserve"> </w:t>
            </w:r>
            <w:r w:rsidRPr="009E10F8">
              <w:rPr>
                <w:sz w:val="20"/>
              </w:rPr>
              <w:t>в зоне с большой плотностью населения</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Да</w:t>
            </w:r>
            <w:proofErr w:type="gramEnd"/>
            <w:r w:rsidRPr="009E10F8">
              <w:rPr>
                <w:sz w:val="20"/>
              </w:rPr>
              <w:t>, но только в том случае, если это не создает опасность</w:t>
            </w:r>
            <w:r>
              <w:rPr>
                <w:sz w:val="20"/>
              </w:rPr>
              <w:t xml:space="preserve"> </w:t>
            </w:r>
            <w:r w:rsidRPr="009E10F8">
              <w:rPr>
                <w:sz w:val="20"/>
              </w:rPr>
              <w:t>для экипажа</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в этом месте дегазация запрещается во всех случаях</w:t>
            </w:r>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05.0-05</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w:t>
            </w:r>
            <w:del w:id="66" w:author="Oleg Kiiamov" w:date="2018-11-05T14:31:00Z">
              <w:r w:rsidRPr="009E10F8" w:rsidDel="00F2540D">
                <w:rPr>
                  <w:sz w:val="20"/>
                </w:rPr>
                <w:delText>3</w:delText>
              </w:r>
            </w:del>
            <w:ins w:id="67" w:author="Oleg Kiiamov" w:date="2018-11-05T14:31:00Z">
              <w:r>
                <w:rPr>
                  <w:sz w:val="20"/>
                </w:rPr>
                <w:t>1.2</w:t>
              </w:r>
            </w:ins>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Грузовые танки содержали продукт класса 6.1, дополнительная опасность класса 3. Произвести дегазацию </w:t>
            </w:r>
            <w:ins w:id="68" w:author="Oleg Kiiamov" w:date="2018-11-05T14:31:00Z">
              <w:r>
                <w:rPr>
                  <w:sz w:val="20"/>
                </w:rPr>
                <w:t xml:space="preserve">в атмосферу </w:t>
              </w:r>
            </w:ins>
            <w:r w:rsidRPr="009E10F8">
              <w:rPr>
                <w:sz w:val="20"/>
              </w:rPr>
              <w:t xml:space="preserve">в месте, установленном и утвержденном в этих целях компетентным органом, не представляется возможным.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Какой может быть максимальная концентрация </w:t>
            </w:r>
            <w:ins w:id="69" w:author="Oleg Kiiamov" w:date="2018-11-05T14:31:00Z">
              <w:r w:rsidRPr="00F2540D">
                <w:rPr>
                  <w:sz w:val="20"/>
                </w:rPr>
                <w:t xml:space="preserve">легковоспламеняющихся газов и паров </w:t>
              </w:r>
            </w:ins>
            <w:del w:id="70" w:author="Oleg Kiiamov" w:date="2018-11-05T14:31:00Z">
              <w:r w:rsidRPr="009E10F8" w:rsidDel="00F2540D">
                <w:rPr>
                  <w:sz w:val="20"/>
                </w:rPr>
                <w:delText xml:space="preserve">газа </w:delText>
              </w:r>
            </w:del>
            <w:r w:rsidRPr="009E10F8">
              <w:rPr>
                <w:sz w:val="20"/>
              </w:rPr>
              <w:t>в смеси на выходе во время дегазации, производимой на ходу судна</w:t>
            </w:r>
            <w:r w:rsidR="00E9420A">
              <w:rPr>
                <w:sz w:val="20"/>
              </w:rPr>
              <w:t xml:space="preserve"> </w:t>
            </w:r>
            <w:r w:rsidRPr="009E10F8">
              <w:rPr>
                <w:sz w:val="20"/>
              </w:rPr>
              <w:t>в нормальных условиях?</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Не</w:t>
            </w:r>
            <w:proofErr w:type="gramEnd"/>
            <w:r w:rsidRPr="009E10F8">
              <w:rPr>
                <w:sz w:val="20"/>
              </w:rPr>
              <w:t xml:space="preserve"> более 1%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w:t>
            </w:r>
            <w:proofErr w:type="gramEnd"/>
            <w:r w:rsidRPr="009E10F8">
              <w:rPr>
                <w:sz w:val="20"/>
              </w:rPr>
              <w:t xml:space="preserve"> более 10%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Не</w:t>
            </w:r>
            <w:proofErr w:type="gramEnd"/>
            <w:r w:rsidRPr="009E10F8">
              <w:rPr>
                <w:sz w:val="20"/>
              </w:rPr>
              <w:t xml:space="preserve"> более 20% нижнего предела </w:t>
            </w:r>
            <w:proofErr w:type="spellStart"/>
            <w:r w:rsidRPr="009E10F8">
              <w:rPr>
                <w:sz w:val="20"/>
              </w:rPr>
              <w:t>взрываемости</w:t>
            </w:r>
            <w:proofErr w:type="spellEnd"/>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w:t>
            </w:r>
            <w:proofErr w:type="gramEnd"/>
            <w:r w:rsidRPr="009E10F8">
              <w:rPr>
                <w:sz w:val="20"/>
              </w:rPr>
              <w:t xml:space="preserve"> более 50% нижнего предела </w:t>
            </w:r>
            <w:proofErr w:type="spellStart"/>
            <w:r w:rsidRPr="009E10F8">
              <w:rPr>
                <w:sz w:val="20"/>
              </w:rPr>
              <w:t>взрываемости</w:t>
            </w:r>
            <w:proofErr w:type="spellEnd"/>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05.0-06</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ins w:id="71" w:author="Oleg Kiiamov" w:date="2018-11-05T14:32:00Z">
              <w:r w:rsidRPr="00F2540D">
                <w:rPr>
                  <w:sz w:val="20"/>
                </w:rPr>
                <w:t>7.2.3.7.1.6, 7.2.3.7.2.6</w:t>
              </w:r>
            </w:ins>
            <w:del w:id="72" w:author="Oleg Kiiamov" w:date="2018-11-05T14:32:00Z">
              <w:r w:rsidRPr="009E10F8" w:rsidDel="00F2540D">
                <w:rPr>
                  <w:sz w:val="20"/>
                </w:rPr>
                <w:delText>8.3.5</w:delText>
              </w:r>
            </w:del>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За пределами грузового пространства предусматривается проведение ремонтных работ, которые требуют использования открытого пламени.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Разрешается ли это делать во время дегазации без разрешения компетентного органа?</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Да</w:t>
            </w:r>
            <w:proofErr w:type="gramEnd"/>
            <w:r w:rsidRPr="009E10F8">
              <w:rPr>
                <w:sz w:val="20"/>
              </w:rPr>
              <w:t>, но только в том случае, если двери и окна в этих служебных помещениях закрыты</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в служебных помещениях, расположенных вне грузового пространства, это разрешается делать во всех случаях</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Да</w:t>
            </w:r>
            <w:proofErr w:type="gramEnd"/>
            <w:r w:rsidRPr="009E10F8">
              <w:rPr>
                <w:sz w:val="20"/>
              </w:rPr>
              <w:t>, в случае работы вне грузового пространства разрешение компетентного органа не требуется</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05.0-07</w:t>
            </w:r>
          </w:p>
        </w:tc>
        <w:tc>
          <w:tcPr>
            <w:tcW w:w="5876"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7.2.3.7.1</w:t>
            </w:r>
            <w:ins w:id="73" w:author="Oleg Kiiamov" w:date="2018-11-05T14:32:00Z">
              <w:r>
                <w:rPr>
                  <w:sz w:val="20"/>
                </w:rPr>
                <w:t>.1</w:t>
              </w:r>
            </w:ins>
          </w:p>
        </w:tc>
        <w:tc>
          <w:tcPr>
            <w:tcW w:w="1322"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Кто компетентен определять места</w:t>
            </w:r>
            <w:ins w:id="74" w:author="Oleg Kiiamov" w:date="2018-11-05T14:33:00Z">
              <w:r>
                <w:rPr>
                  <w:sz w:val="20"/>
                </w:rPr>
                <w:t>, в которых разрешается дегазация в атмосферу</w:t>
              </w:r>
            </w:ins>
            <w:del w:id="75" w:author="Oleg Kiiamov" w:date="2018-11-05T14:33:00Z">
              <w:r w:rsidRPr="009E10F8" w:rsidDel="00B66C83">
                <w:rPr>
                  <w:sz w:val="20"/>
                </w:rPr>
                <w:delText xml:space="preserve"> дегазации</w:delText>
              </w:r>
            </w:del>
            <w:r w:rsidRPr="009E10F8">
              <w:rPr>
                <w:sz w:val="20"/>
              </w:rPr>
              <w:t>?</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t>Компетентный орган</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Орган по освидетельствованию судов</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t>Медико-санитарная служба</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Речная полиция</w:t>
            </w:r>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05.0-08</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8.3.5</w:t>
            </w:r>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каких случаях следует иметь на борту свидетельство, подтверждающее полную дегазацию судна?</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t>В том случае, если после разгрузки предусматривается снятие синих конусов или огней</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w:t>
            </w:r>
            <w:proofErr w:type="gramEnd"/>
            <w:r w:rsidRPr="009E10F8">
              <w:rPr>
                <w:sz w:val="20"/>
              </w:rPr>
              <w:t xml:space="preserve"> том случае, если после разгрузки предусматривается загрузить другой продукт</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t>В том случае, если необходимо произвести ремонт корпуса</w:t>
            </w:r>
            <w:r>
              <w:rPr>
                <w:sz w:val="20"/>
              </w:rPr>
              <w:t xml:space="preserve"> </w:t>
            </w:r>
            <w:r w:rsidRPr="009E10F8">
              <w:rPr>
                <w:sz w:val="20"/>
              </w:rPr>
              <w:t>на судоверфи</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В</w:t>
            </w:r>
            <w:proofErr w:type="gramEnd"/>
            <w:r w:rsidRPr="009E10F8">
              <w:rPr>
                <w:sz w:val="20"/>
              </w:rPr>
              <w:t xml:space="preserve"> том случае, если необходимо зайти в грузовой танк</w:t>
            </w:r>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05.0-09</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del w:id="76" w:author="Oleg Kiiamov" w:date="2018-11-05T14:34:00Z">
              <w:r w:rsidRPr="009E10F8" w:rsidDel="00B66C83">
                <w:rPr>
                  <w:sz w:val="20"/>
                </w:rPr>
                <w:delText>7.2.3.7.3</w:delText>
              </w:r>
            </w:del>
            <w:ins w:id="77" w:author="Oleg Kiiamov" w:date="2018-11-05T14:34:00Z">
              <w:r>
                <w:rPr>
                  <w:sz w:val="20"/>
                </w:rPr>
                <w:t>Исключен (19.09.2018)</w:t>
              </w:r>
            </w:ins>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Del="00B66C83" w:rsidRDefault="00DE1881" w:rsidP="001D5DBD">
            <w:pPr>
              <w:jc w:val="left"/>
              <w:cnfStyle w:val="000000000000" w:firstRow="0" w:lastRow="0" w:firstColumn="0" w:lastColumn="0" w:oddVBand="0" w:evenVBand="0" w:oddHBand="0" w:evenHBand="0" w:firstRowFirstColumn="0" w:firstRowLastColumn="0" w:lastRowFirstColumn="0" w:lastRowLastColumn="0"/>
              <w:rPr>
                <w:del w:id="78" w:author="Oleg Kiiamov" w:date="2018-11-05T14:34:00Z"/>
                <w:sz w:val="20"/>
              </w:rPr>
            </w:pPr>
            <w:del w:id="79" w:author="Oleg Kiiamov" w:date="2018-11-05T14:34:00Z">
              <w:r w:rsidRPr="009E10F8" w:rsidDel="00B66C83">
                <w:rPr>
                  <w:sz w:val="20"/>
                </w:rPr>
                <w:delText xml:space="preserve">Произвести дегазацию в месте, указанном или утвержденном для этой цели компетентным органом, невозможно. Вы производите на ходу судна дегазацию грузовых танков, содержавших № ООН 1093 АКРИЛОНИТРИЛ СТАБИЛИЗИРОВАННЫЙ. </w:delText>
              </w:r>
            </w:del>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del w:id="80" w:author="Oleg Kiiamov" w:date="2018-11-05T14:34:00Z">
              <w:r w:rsidRPr="009E10F8" w:rsidDel="00B66C83">
                <w:rPr>
                  <w:sz w:val="20"/>
                </w:rPr>
                <w:delText>Должны ли вы</w:delText>
              </w:r>
              <w:r w:rsidDel="00B66C83">
                <w:rPr>
                  <w:sz w:val="20"/>
                </w:rPr>
                <w:delText xml:space="preserve"> </w:delText>
              </w:r>
              <w:r w:rsidRPr="009E10F8" w:rsidDel="00B66C83">
                <w:rPr>
                  <w:sz w:val="20"/>
                </w:rPr>
                <w:delText>приостановить дегазацию в момент прохождения под мостом?</w:delText>
              </w:r>
            </w:del>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81" w:author="Oleg Kiiamov" w:date="2018-11-05T14:34:00Z">
              <w:r w:rsidRPr="009E10F8" w:rsidDel="00B66C83">
                <w:rPr>
                  <w:sz w:val="20"/>
                </w:rPr>
                <w:delText>А</w:delText>
              </w:r>
              <w:r w:rsidRPr="009E10F8" w:rsidDel="00B66C83">
                <w:rPr>
                  <w:sz w:val="20"/>
                </w:rPr>
                <w:tab/>
                <w:delText>Да, поскольку этот способ дегазации под мостами запрещен</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82" w:author="Oleg Kiiamov" w:date="2018-11-05T14:34:00Z">
              <w:r w:rsidRPr="009E10F8" w:rsidDel="00B66C83">
                <w:rPr>
                  <w:sz w:val="20"/>
                </w:rPr>
                <w:delText>B</w:delText>
              </w:r>
              <w:r w:rsidRPr="009E10F8" w:rsidDel="00B66C83">
                <w:rPr>
                  <w:sz w:val="20"/>
                </w:rPr>
                <w:tab/>
                <w:delText>Да, поскольку под мостом никогда нельзя проводить дегазацию независимо от продукта</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83" w:author="Oleg Kiiamov" w:date="2018-11-05T14:34:00Z">
              <w:r w:rsidRPr="009E10F8" w:rsidDel="00B66C83">
                <w:rPr>
                  <w:sz w:val="20"/>
                </w:rPr>
                <w:delText>С</w:delText>
              </w:r>
              <w:r w:rsidRPr="009E10F8" w:rsidDel="00B66C83">
                <w:rPr>
                  <w:sz w:val="20"/>
                </w:rPr>
                <w:tab/>
                <w:delText>Нет, в случае этого продукта вы можете продолжить дегазацию</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84" w:author="Oleg Kiiamov" w:date="2018-11-05T14:34:00Z">
              <w:r w:rsidRPr="009E10F8" w:rsidDel="00B66C83">
                <w:rPr>
                  <w:sz w:val="20"/>
                </w:rPr>
                <w:delText>D</w:delText>
              </w:r>
              <w:r w:rsidRPr="009E10F8" w:rsidDel="00B66C83">
                <w:rPr>
                  <w:sz w:val="20"/>
                </w:rPr>
                <w:tab/>
                <w:delText>Нет, поскольку грузовые танки, содержавшие этот продукт,</w:delText>
              </w:r>
              <w:r w:rsidDel="00B66C83">
                <w:rPr>
                  <w:sz w:val="20"/>
                </w:rPr>
                <w:delText xml:space="preserve"> </w:delText>
              </w:r>
              <w:r w:rsidRPr="009E10F8" w:rsidDel="00B66C83">
                <w:rPr>
                  <w:sz w:val="20"/>
                </w:rPr>
                <w:delText>никогда не должны дегазироваться на ходу судна</w:delText>
              </w:r>
            </w:del>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05.0-10</w:t>
            </w:r>
          </w:p>
        </w:tc>
        <w:tc>
          <w:tcPr>
            <w:tcW w:w="5876"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del w:id="85" w:author="Oleg Kiiamov" w:date="2018-11-05T14:35:00Z">
              <w:r w:rsidRPr="009E10F8" w:rsidDel="00005035">
                <w:rPr>
                  <w:sz w:val="20"/>
                </w:rPr>
                <w:delText>7.2.3.7.2</w:delText>
              </w:r>
            </w:del>
            <w:ins w:id="86" w:author="Oleg Kiiamov" w:date="2018-11-05T14:35:00Z">
              <w:r>
                <w:rPr>
                  <w:sz w:val="20"/>
                </w:rPr>
                <w:t>Исключен (19.09.2018)</w:t>
              </w:r>
            </w:ins>
          </w:p>
        </w:tc>
        <w:tc>
          <w:tcPr>
            <w:tcW w:w="1322"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Del="00005035" w:rsidRDefault="00DE1881" w:rsidP="001D5DBD">
            <w:pPr>
              <w:jc w:val="left"/>
              <w:cnfStyle w:val="000000000000" w:firstRow="0" w:lastRow="0" w:firstColumn="0" w:lastColumn="0" w:oddVBand="0" w:evenVBand="0" w:oddHBand="0" w:evenHBand="0" w:firstRowFirstColumn="0" w:firstRowLastColumn="0" w:lastRowFirstColumn="0" w:lastRowLastColumn="0"/>
              <w:rPr>
                <w:del w:id="87" w:author="Oleg Kiiamov" w:date="2018-11-05T14:35:00Z"/>
                <w:sz w:val="20"/>
              </w:rPr>
            </w:pPr>
            <w:del w:id="88" w:author="Oleg Kiiamov" w:date="2018-11-05T14:35:00Z">
              <w:r w:rsidRPr="009E10F8" w:rsidDel="00005035">
                <w:rPr>
                  <w:sz w:val="20"/>
                </w:rPr>
                <w:delText xml:space="preserve">Вы производите на ходу судна дегазацию грузовых танков, содержавших № ООН 1106 АМИЛАМИНЫ. </w:delText>
              </w:r>
            </w:del>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del w:id="89" w:author="Oleg Kiiamov" w:date="2018-11-05T14:35:00Z">
              <w:r w:rsidRPr="009E10F8" w:rsidDel="00005035">
                <w:rPr>
                  <w:sz w:val="20"/>
                </w:rPr>
                <w:delText>Должны ли вы приостановить</w:delText>
              </w:r>
              <w:r w:rsidDel="00005035">
                <w:rPr>
                  <w:sz w:val="20"/>
                </w:rPr>
                <w:delText xml:space="preserve"> </w:delText>
              </w:r>
              <w:r w:rsidRPr="009E10F8" w:rsidDel="00005035">
                <w:rPr>
                  <w:sz w:val="20"/>
                </w:rPr>
                <w:delText>дегазацию в момент прохождения под мостом?</w:delText>
              </w:r>
            </w:del>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90" w:author="Oleg Kiiamov" w:date="2018-11-05T14:35:00Z">
              <w:r w:rsidRPr="009E10F8" w:rsidDel="00005035">
                <w:rPr>
                  <w:sz w:val="20"/>
                </w:rPr>
                <w:delText>А</w:delText>
              </w:r>
              <w:r w:rsidRPr="009E10F8" w:rsidDel="00005035">
                <w:rPr>
                  <w:sz w:val="20"/>
                </w:rPr>
                <w:tab/>
                <w:delText>Да, поскольку этот способ дегазации под мостами запрещен</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91" w:author="Oleg Kiiamov" w:date="2018-11-05T14:35:00Z">
              <w:r w:rsidRPr="009E10F8" w:rsidDel="00005035">
                <w:rPr>
                  <w:sz w:val="20"/>
                </w:rPr>
                <w:delText>B</w:delText>
              </w:r>
              <w:r w:rsidRPr="009E10F8" w:rsidDel="00005035">
                <w:rPr>
                  <w:sz w:val="20"/>
                </w:rPr>
                <w:tab/>
                <w:delText>Да, поскольку под мостом никогда нельзя проводить дегазацию независимо от продукта</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92" w:author="Oleg Kiiamov" w:date="2018-11-05T14:35:00Z">
              <w:r w:rsidRPr="009E10F8" w:rsidDel="00005035">
                <w:rPr>
                  <w:sz w:val="20"/>
                </w:rPr>
                <w:delText>С</w:delText>
              </w:r>
              <w:r w:rsidRPr="009E10F8" w:rsidDel="00005035">
                <w:rPr>
                  <w:sz w:val="20"/>
                </w:rPr>
                <w:tab/>
                <w:delText>Нет, в случае этого продукта дегазация может быть продолжена</w:delText>
              </w:r>
            </w:del>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del w:id="93" w:author="Oleg Kiiamov" w:date="2018-11-05T14:35:00Z">
              <w:r w:rsidRPr="009E10F8" w:rsidDel="00005035">
                <w:rPr>
                  <w:sz w:val="20"/>
                </w:rPr>
                <w:delText>D</w:delText>
              </w:r>
              <w:r w:rsidRPr="009E10F8" w:rsidDel="00005035">
                <w:rPr>
                  <w:sz w:val="20"/>
                </w:rPr>
                <w:tab/>
                <w:delText>Нет, поскольку грузовые танки, содержавшие этот продукт,</w:delText>
              </w:r>
              <w:r w:rsidDel="00005035">
                <w:rPr>
                  <w:sz w:val="20"/>
                </w:rPr>
                <w:delText xml:space="preserve"> </w:delText>
              </w:r>
              <w:r w:rsidRPr="009E10F8" w:rsidDel="00005035">
                <w:rPr>
                  <w:sz w:val="20"/>
                </w:rPr>
                <w:delText>никогда не должны дегазироваться на ходу судна</w:delText>
              </w:r>
            </w:del>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05.0-11</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8.1.2.1 g)</w:t>
            </w:r>
            <w:ins w:id="94" w:author="Oleg Kiiamov" w:date="2018-11-05T14:35:00Z">
              <w:r>
                <w:rPr>
                  <w:sz w:val="20"/>
                </w:rPr>
                <w:t xml:space="preserve">, </w:t>
              </w:r>
              <w:r w:rsidRPr="00D67470">
                <w:rPr>
                  <w:sz w:val="20"/>
                  <w:lang w:val="fr-FR"/>
                </w:rPr>
                <w:t>7.2.3.7.1.5, 7.2.3.7.2.5</w:t>
              </w:r>
            </w:ins>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Произведя соответствующие замеры, судоводитель принял самостоятельное решение снять синие конусы или огни.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он должен сделать еще?</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t>Он больше ничего не должен сделать</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r w:rsidRPr="009E10F8">
              <w:rPr>
                <w:sz w:val="20"/>
              </w:rPr>
              <w:tab/>
              <w:t>Он должен сообщить результат замеров ближайшему</w:t>
            </w:r>
            <w:r w:rsidR="00E9420A">
              <w:rPr>
                <w:sz w:val="20"/>
              </w:rPr>
              <w:t xml:space="preserve"> </w:t>
            </w:r>
            <w:r w:rsidRPr="009E10F8">
              <w:rPr>
                <w:sz w:val="20"/>
              </w:rPr>
              <w:t>компетентному органу</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t>Он должен занести результаты замеров в журнал для</w:t>
            </w:r>
            <w:r w:rsidR="00E9420A">
              <w:rPr>
                <w:sz w:val="20"/>
              </w:rPr>
              <w:t xml:space="preserve"> </w:t>
            </w:r>
            <w:r w:rsidRPr="009E10F8">
              <w:rPr>
                <w:sz w:val="20"/>
              </w:rPr>
              <w:t>регистрации</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bottom w:val="single" w:sz="4" w:space="0" w:color="auto"/>
            </w:tcBorders>
            <w:vAlign w:val="top"/>
          </w:tcPr>
          <w:p w:rsidR="00DE1881" w:rsidRPr="009E10F8" w:rsidRDefault="00DE1881" w:rsidP="001D5DBD">
            <w:pPr>
              <w:rPr>
                <w:sz w:val="20"/>
              </w:rPr>
            </w:pPr>
          </w:p>
        </w:tc>
        <w:tc>
          <w:tcPr>
            <w:tcW w:w="5876"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Он должен сообщить о своем решении речной полиции</w:t>
            </w:r>
          </w:p>
        </w:tc>
        <w:tc>
          <w:tcPr>
            <w:tcW w:w="1322"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05.0-12</w:t>
            </w:r>
          </w:p>
        </w:tc>
        <w:tc>
          <w:tcPr>
            <w:tcW w:w="5876"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ins w:id="95" w:author="Oleg Kiiamov" w:date="2018-11-05T14:36:00Z">
              <w:r w:rsidRPr="00D67470">
                <w:rPr>
                  <w:sz w:val="20"/>
                  <w:lang w:val="fr-FR"/>
                </w:rPr>
                <w:t>7.2.3.7.1.5, 7.2.3.7.2.5</w:t>
              </w:r>
            </w:ins>
            <w:del w:id="96" w:author="Oleg Kiiamov" w:date="2018-11-05T14:36:00Z">
              <w:r w:rsidRPr="009E10F8" w:rsidDel="00D67470">
                <w:rPr>
                  <w:sz w:val="20"/>
                </w:rPr>
                <w:delText>7.2.3.7.5</w:delText>
              </w:r>
            </w:del>
          </w:p>
        </w:tc>
        <w:tc>
          <w:tcPr>
            <w:tcW w:w="1322"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tcBorders>
              <w:top w:val="single" w:sz="4" w:space="0" w:color="auto"/>
            </w:tcBorders>
            <w:vAlign w:val="top"/>
          </w:tcPr>
          <w:p w:rsidR="00DE1881" w:rsidRPr="009E10F8" w:rsidRDefault="00DE1881" w:rsidP="001D5DBD">
            <w:pPr>
              <w:rPr>
                <w:sz w:val="20"/>
              </w:rPr>
            </w:pPr>
          </w:p>
        </w:tc>
        <w:tc>
          <w:tcPr>
            <w:tcW w:w="5876"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Какие части судна должны быть дегазированы, прежде чем</w:t>
            </w:r>
            <w:r w:rsidR="00E9420A">
              <w:rPr>
                <w:sz w:val="20"/>
              </w:rPr>
              <w:t xml:space="preserve"> </w:t>
            </w:r>
            <w:r w:rsidRPr="009E10F8">
              <w:rPr>
                <w:sz w:val="20"/>
              </w:rPr>
              <w:t>судоводитель может снять синие конусы и огни?</w:t>
            </w:r>
          </w:p>
        </w:tc>
        <w:tc>
          <w:tcPr>
            <w:tcW w:w="1322"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r w:rsidRPr="009E10F8">
              <w:rPr>
                <w:sz w:val="20"/>
              </w:rPr>
              <w:tab/>
            </w:r>
            <w:proofErr w:type="gramStart"/>
            <w:r w:rsidRPr="009E10F8">
              <w:rPr>
                <w:sz w:val="20"/>
              </w:rPr>
              <w:t>Все</w:t>
            </w:r>
            <w:proofErr w:type="gramEnd"/>
            <w:r w:rsidRPr="009E10F8">
              <w:rPr>
                <w:sz w:val="20"/>
              </w:rPr>
              <w:t xml:space="preserve"> грузовые танки, погрузочно-разгрузочные трубопроводы, цистерны для остатков груза и отливные насосы</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Все</w:t>
            </w:r>
            <w:proofErr w:type="gramEnd"/>
            <w:r w:rsidRPr="009E10F8">
              <w:rPr>
                <w:sz w:val="20"/>
              </w:rPr>
              <w:t xml:space="preserve"> грузовые танки</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Все</w:t>
            </w:r>
            <w:proofErr w:type="gramEnd"/>
            <w:r w:rsidRPr="009E10F8">
              <w:rPr>
                <w:sz w:val="20"/>
              </w:rPr>
              <w:t xml:space="preserve"> грузовые танки и погрузочно-разгрузочные трубопроводы</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6" w:type="dxa"/>
            <w:vAlign w:val="top"/>
          </w:tcPr>
          <w:p w:rsidR="00DE1881" w:rsidRPr="009E10F8" w:rsidRDefault="00DE1881" w:rsidP="001D5DBD">
            <w:pPr>
              <w:rPr>
                <w:sz w:val="20"/>
              </w:rPr>
            </w:pPr>
          </w:p>
        </w:tc>
        <w:tc>
          <w:tcPr>
            <w:tcW w:w="5876"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Все</w:t>
            </w:r>
            <w:proofErr w:type="gramEnd"/>
            <w:r w:rsidRPr="009E10F8">
              <w:rPr>
                <w:sz w:val="20"/>
              </w:rPr>
              <w:t xml:space="preserve"> грузовые танки и цистерны для остатков груза</w:t>
            </w:r>
          </w:p>
        </w:tc>
        <w:tc>
          <w:tcPr>
            <w:tcW w:w="1322"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299"/>
        <w:gridCol w:w="5885"/>
        <w:gridCol w:w="1320"/>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t>Практика</w:t>
            </w:r>
          </w:p>
          <w:p w:rsidR="00DE1881" w:rsidRPr="0070471F" w:rsidRDefault="00DE1881" w:rsidP="001D5DBD">
            <w:pPr>
              <w:pStyle w:val="H23GR"/>
              <w:rPr>
                <w:sz w:val="20"/>
              </w:rPr>
            </w:pPr>
            <w:r w:rsidRPr="0070471F">
              <w:rPr>
                <w:sz w:val="20"/>
              </w:rPr>
              <w:t>Целевая тема 6: Погрузка, разгрузка</w:t>
            </w:r>
          </w:p>
        </w:tc>
      </w:tr>
      <w:tr w:rsidR="00DE1881" w:rsidRPr="0070471F" w:rsidTr="001D5DBD">
        <w:trPr>
          <w:tblHeader/>
        </w:trPr>
        <w:tc>
          <w:tcPr>
            <w:cnfStyle w:val="001000000000" w:firstRow="0" w:lastRow="0" w:firstColumn="1" w:lastColumn="0" w:oddVBand="0" w:evenVBand="0" w:oddHBand="0" w:evenHBand="0" w:firstRowFirstColumn="0" w:firstRowLastColumn="0" w:lastRowFirstColumn="0" w:lastRowLastColumn="0"/>
            <w:tcW w:w="1299" w:type="dxa"/>
            <w:tcBorders>
              <w:top w:val="single" w:sz="12" w:space="0" w:color="auto"/>
              <w:bottom w:val="single" w:sz="12" w:space="0" w:color="auto"/>
            </w:tcBorders>
            <w:shd w:val="clear" w:color="auto" w:fill="auto"/>
          </w:tcPr>
          <w:p w:rsidR="00DE1881" w:rsidRPr="0070471F" w:rsidRDefault="00DE1881" w:rsidP="001D5DBD">
            <w:pPr>
              <w:spacing w:before="80" w:after="80" w:line="200" w:lineRule="exact"/>
              <w:rPr>
                <w:i/>
                <w:sz w:val="16"/>
              </w:rPr>
            </w:pPr>
            <w:r w:rsidRPr="0070471F">
              <w:rPr>
                <w:i/>
                <w:sz w:val="16"/>
              </w:rPr>
              <w:t>Номер</w:t>
            </w:r>
          </w:p>
        </w:tc>
        <w:tc>
          <w:tcPr>
            <w:tcW w:w="5885" w:type="dxa"/>
            <w:tcBorders>
              <w:top w:val="single" w:sz="12" w:space="0" w:color="auto"/>
              <w:bottom w:val="single" w:sz="12" w:space="0" w:color="auto"/>
            </w:tcBorders>
            <w:shd w:val="clear" w:color="auto" w:fill="auto"/>
          </w:tcPr>
          <w:p w:rsidR="00DE1881" w:rsidRPr="0070471F"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70471F">
              <w:rPr>
                <w:i/>
                <w:sz w:val="16"/>
              </w:rPr>
              <w:t>Источник</w:t>
            </w:r>
          </w:p>
        </w:tc>
        <w:tc>
          <w:tcPr>
            <w:tcW w:w="1320" w:type="dxa"/>
            <w:tcBorders>
              <w:top w:val="single" w:sz="12" w:space="0" w:color="auto"/>
              <w:bottom w:val="single" w:sz="12" w:space="0" w:color="auto"/>
            </w:tcBorders>
            <w:shd w:val="clear" w:color="auto" w:fill="auto"/>
          </w:tcPr>
          <w:p w:rsidR="00DE1881" w:rsidRPr="0070471F"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70471F">
              <w:rPr>
                <w:i/>
                <w:sz w:val="16"/>
              </w:rPr>
              <w:t>Правильный</w:t>
            </w:r>
            <w:r w:rsidRPr="0070471F">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332 06.0-01</w:t>
            </w:r>
          </w:p>
        </w:tc>
        <w:tc>
          <w:tcPr>
            <w:tcW w:w="5885"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9.3.2.21.1</w:t>
            </w:r>
          </w:p>
        </w:tc>
        <w:tc>
          <w:tcPr>
            <w:tcW w:w="1320"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Грузовые танки танкера типа С должны быть снабжены отметкой внутри танка, указывающей степень наполнения.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Какая степень</w:t>
            </w:r>
            <w:r>
              <w:rPr>
                <w:sz w:val="20"/>
              </w:rPr>
              <w:t xml:space="preserve"> </w:t>
            </w:r>
            <w:r w:rsidRPr="009E10F8">
              <w:rPr>
                <w:sz w:val="20"/>
              </w:rPr>
              <w:t>наполнения должна соответствовать этой отметке?</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90%</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97,5%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98%</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06.0-02</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9.3.2.21.1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Каждый грузовой танк танкера типа С должен быть снабжен автоматическим датчиком, приводящим в действие устройство, предотвращающее </w:t>
            </w:r>
            <w:proofErr w:type="spellStart"/>
            <w:r w:rsidRPr="009E10F8">
              <w:rPr>
                <w:sz w:val="20"/>
              </w:rPr>
              <w:t>перенаполнение</w:t>
            </w:r>
            <w:proofErr w:type="spellEnd"/>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До достижения какой степени наполнения</w:t>
            </w:r>
            <w:r>
              <w:rPr>
                <w:sz w:val="20"/>
              </w:rPr>
              <w:t xml:space="preserve"> </w:t>
            </w:r>
            <w:r w:rsidRPr="009E10F8">
              <w:rPr>
                <w:sz w:val="20"/>
              </w:rPr>
              <w:t>должен сработать этот датчик?</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До</w:t>
            </w:r>
            <w:proofErr w:type="gramEnd"/>
            <w:r w:rsidRPr="009E10F8">
              <w:rPr>
                <w:sz w:val="20"/>
              </w:rPr>
              <w:t xml:space="preserve"> достижения 90%</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До</w:t>
            </w:r>
            <w:proofErr w:type="gramEnd"/>
            <w:r w:rsidRPr="009E10F8">
              <w:rPr>
                <w:sz w:val="20"/>
              </w:rPr>
              <w:t xml:space="preserve"> достижения 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До</w:t>
            </w:r>
            <w:proofErr w:type="gramEnd"/>
            <w:r w:rsidRPr="009E10F8">
              <w:rPr>
                <w:sz w:val="20"/>
              </w:rPr>
              <w:t xml:space="preserve"> достижения 97,5%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До</w:t>
            </w:r>
            <w:proofErr w:type="gramEnd"/>
            <w:r w:rsidRPr="009E10F8">
              <w:rPr>
                <w:sz w:val="20"/>
              </w:rPr>
              <w:t xml:space="preserve"> достижения 98%</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06.0-03</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9.3.2.21.1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Каждый грузовой танк танкера типа С должен быть оснащен аварийно-предупредительным сигнализатором уровня.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До достижения какой степени наполнения должен срабатывать этот сигнализатор?</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r>
            <w:proofErr w:type="gramStart"/>
            <w:r>
              <w:rPr>
                <w:sz w:val="20"/>
              </w:rPr>
              <w:t>До</w:t>
            </w:r>
            <w:proofErr w:type="gramEnd"/>
            <w:r>
              <w:rPr>
                <w:sz w:val="20"/>
              </w:rPr>
              <w:t xml:space="preserve"> достижения 90%</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proofErr w:type="gramStart"/>
            <w:r>
              <w:rPr>
                <w:sz w:val="20"/>
              </w:rPr>
              <w:t>До</w:t>
            </w:r>
            <w:proofErr w:type="gramEnd"/>
            <w:r>
              <w:rPr>
                <w:sz w:val="20"/>
              </w:rPr>
              <w:t xml:space="preserve"> достижения 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До</w:t>
            </w:r>
            <w:proofErr w:type="gramEnd"/>
            <w:r w:rsidRPr="009E10F8">
              <w:rPr>
                <w:sz w:val="20"/>
              </w:rPr>
              <w:t xml:space="preserve"> достижения 97,5%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До</w:t>
            </w:r>
            <w:proofErr w:type="gramEnd"/>
            <w:r w:rsidRPr="009E10F8">
              <w:rPr>
                <w:sz w:val="20"/>
              </w:rPr>
              <w:t xml:space="preserve"> достижения 98%</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06.0-04</w:t>
            </w:r>
          </w:p>
        </w:tc>
        <w:tc>
          <w:tcPr>
            <w:tcW w:w="5885"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1.2.1</w:t>
            </w:r>
          </w:p>
        </w:tc>
        <w:tc>
          <w:tcPr>
            <w:tcW w:w="1320"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чем заключается назначение быстродействующего выпускного</w:t>
            </w:r>
            <w:r>
              <w:rPr>
                <w:sz w:val="20"/>
              </w:rPr>
              <w:t xml:space="preserve"> </w:t>
            </w:r>
            <w:r w:rsidRPr="009E10F8">
              <w:rPr>
                <w:sz w:val="20"/>
              </w:rPr>
              <w:t>устройства?</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Оно</w:t>
            </w:r>
            <w:proofErr w:type="gramEnd"/>
            <w:r w:rsidRPr="009E10F8">
              <w:rPr>
                <w:sz w:val="20"/>
              </w:rPr>
              <w:t xml:space="preserve"> позволяет быстро взять пробы груза из грузового танка</w:t>
            </w:r>
            <w:r>
              <w:rPr>
                <w:sz w:val="20"/>
              </w:rPr>
              <w:t xml:space="preserve"> </w:t>
            </w:r>
            <w:r w:rsidRPr="009E10F8">
              <w:rPr>
                <w:sz w:val="20"/>
              </w:rPr>
              <w:t>без необходимости его открытия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Оно</w:t>
            </w:r>
            <w:proofErr w:type="gramEnd"/>
            <w:r w:rsidRPr="009E10F8">
              <w:rPr>
                <w:sz w:val="20"/>
              </w:rPr>
              <w:t xml:space="preserve"> позволяет предохранить грузовой танк от возможного</w:t>
            </w:r>
            <w:r>
              <w:rPr>
                <w:sz w:val="20"/>
              </w:rPr>
              <w:t xml:space="preserve"> </w:t>
            </w:r>
            <w:r w:rsidRPr="009E10F8">
              <w:rPr>
                <w:sz w:val="20"/>
              </w:rPr>
              <w:t>взрыва в газоотводном трубопроводе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Оно</w:t>
            </w:r>
            <w:proofErr w:type="gramEnd"/>
            <w:r w:rsidRPr="009E10F8">
              <w:rPr>
                <w:sz w:val="20"/>
              </w:rPr>
              <w:t xml:space="preserve"> сигнализирует о достижении степени наполнения 97,5% и, таким образом, позволяет обезопасить танк от перелива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Он предотвращает создание недопустимого избыточного</w:t>
            </w:r>
            <w:r w:rsidR="00E9420A">
              <w:rPr>
                <w:sz w:val="20"/>
              </w:rPr>
              <w:t xml:space="preserve"> </w:t>
            </w:r>
            <w:r w:rsidRPr="009E10F8">
              <w:rPr>
                <w:sz w:val="20"/>
              </w:rPr>
              <w:t>давления в грузовых танках</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06.0-05</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7.2.4.16.12</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чем заключается назначение пламегасителя?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Он отводит газы во время загрузки и регулирует изменение давления в грузовых танках</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 xml:space="preserve">Он позволяет предохранить грузовой танк от </w:t>
            </w:r>
            <w:del w:id="97" w:author="Oleg Kiiamov" w:date="2018-11-05T14:37:00Z">
              <w:r w:rsidRPr="009E10F8" w:rsidDel="00CA531C">
                <w:rPr>
                  <w:sz w:val="20"/>
                </w:rPr>
                <w:delText>возможного</w:delText>
              </w:r>
              <w:r w:rsidDel="00CA531C">
                <w:rPr>
                  <w:sz w:val="20"/>
                </w:rPr>
                <w:delText xml:space="preserve"> </w:delText>
              </w:r>
              <w:r w:rsidRPr="009E10F8" w:rsidDel="00CA531C">
                <w:rPr>
                  <w:sz w:val="20"/>
                </w:rPr>
                <w:delText xml:space="preserve">взрыва </w:delText>
              </w:r>
            </w:del>
            <w:ins w:id="98" w:author="Oleg Kiiamov" w:date="2018-11-05T14:37:00Z">
              <w:r>
                <w:rPr>
                  <w:sz w:val="20"/>
                </w:rPr>
                <w:t xml:space="preserve">возможной детонации </w:t>
              </w:r>
            </w:ins>
            <w:r w:rsidRPr="009E10F8">
              <w:rPr>
                <w:sz w:val="20"/>
              </w:rPr>
              <w:t>в газоотводном трубопроводе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Он контролирует давление в газоотводном трубопроводе во время погрузки, разгрузки, очистки и перевозки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Он представляет собой элемент безопасности, предотвращающий перелив, который срабатывает при достижении 97,5%</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06.0-06</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780EA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перевозить № ООН 1098 СПИРТ </w:t>
            </w:r>
            <w:proofErr w:type="spellStart"/>
            <w:r w:rsidRPr="009E10F8">
              <w:rPr>
                <w:sz w:val="20"/>
              </w:rPr>
              <w:t>АЛЛИЛОВЫЙ</w:t>
            </w:r>
            <w:proofErr w:type="spellEnd"/>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Какое должно быть минимальное давление запрессовки быстродействующих выпускных устройств?</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10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20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40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50 кПа</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06.0-07</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1.2</w:t>
            </w:r>
            <w:r>
              <w:rPr>
                <w:sz w:val="20"/>
              </w:rPr>
              <w:t>.1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чем заключается преимущество системы зачистки?</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В</w:t>
            </w:r>
            <w:proofErr w:type="gramEnd"/>
            <w:r w:rsidRPr="009E10F8">
              <w:rPr>
                <w:sz w:val="20"/>
              </w:rPr>
              <w:t xml:space="preserve"> том, что в грузовых танках и погрузочно-разгрузочных трубопроводах остается лишь небольшое количество остатков груза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w:t>
            </w:r>
            <w:proofErr w:type="gramEnd"/>
            <w:r w:rsidRPr="009E10F8">
              <w:rPr>
                <w:sz w:val="20"/>
              </w:rPr>
              <w:t xml:space="preserve"> том, что в промежутке между разгрузкой одного продукта и загрузкой другого продукта </w:t>
            </w:r>
            <w:r>
              <w:rPr>
                <w:sz w:val="20"/>
              </w:rPr>
              <w:t>их можно не чистить</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В</w:t>
            </w:r>
            <w:proofErr w:type="gramEnd"/>
            <w:r w:rsidRPr="009E10F8">
              <w:rPr>
                <w:sz w:val="20"/>
              </w:rPr>
              <w:t xml:space="preserve"> том, что в грузовых танках остается большое количество</w:t>
            </w:r>
            <w:r>
              <w:rPr>
                <w:sz w:val="20"/>
              </w:rPr>
              <w:t xml:space="preserve"> остатков груза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В</w:t>
            </w:r>
            <w:proofErr w:type="gramEnd"/>
            <w:r w:rsidRPr="009E10F8">
              <w:rPr>
                <w:sz w:val="20"/>
              </w:rPr>
              <w:t xml:space="preserve"> том, что отпадает необходимость опорожнения погруз</w:t>
            </w:r>
            <w:r>
              <w:rPr>
                <w:sz w:val="20"/>
              </w:rPr>
              <w:t>очно-разгрузочных трубопроводов</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06.0-08</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9.3.2.25.2</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Разрешено ли наличие погрузочно-разгрузочных трубопроводов</w:t>
            </w:r>
            <w:r>
              <w:rPr>
                <w:sz w:val="20"/>
              </w:rPr>
              <w:t xml:space="preserve"> </w:t>
            </w:r>
            <w:r w:rsidRPr="009E10F8">
              <w:rPr>
                <w:sz w:val="20"/>
              </w:rPr>
              <w:t>на палубе?</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если на них</w:t>
            </w:r>
            <w:r>
              <w:rPr>
                <w:sz w:val="20"/>
              </w:rPr>
              <w:t xml:space="preserve"> нанесена надлежащая маркировка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если они расположены от корпуса на расстоянии, равном одной четвертой ширины судна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r w:rsidRPr="009E10F8">
              <w:rPr>
                <w:sz w:val="20"/>
              </w:rPr>
              <w:tab/>
            </w:r>
            <w:proofErr w:type="gramStart"/>
            <w:r w:rsidRPr="009E10F8">
              <w:rPr>
                <w:sz w:val="20"/>
              </w:rPr>
              <w:t>Нет</w:t>
            </w:r>
            <w:proofErr w:type="gramEnd"/>
            <w:r w:rsidRPr="009E10F8">
              <w:rPr>
                <w:sz w:val="20"/>
              </w:rPr>
              <w:t>, если только они не расположены в грузовых танках</w:t>
            </w:r>
            <w:r w:rsidR="00E9420A">
              <w:rPr>
                <w:sz w:val="20"/>
              </w:rPr>
              <w:t xml:space="preserve"> </w:t>
            </w:r>
            <w:r w:rsidRPr="009E10F8">
              <w:rPr>
                <w:sz w:val="20"/>
              </w:rPr>
              <w:t>или насосном отделении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Они</w:t>
            </w:r>
            <w:proofErr w:type="gramEnd"/>
            <w:r w:rsidRPr="009E10F8">
              <w:rPr>
                <w:sz w:val="20"/>
              </w:rPr>
              <w:t xml:space="preserve"> не допускаются ни в каких случаях</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06.0-09</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Исключен (2007)</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06.0-10</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перевозить № ООН 2218 КИСЛОТА АКРИЛОВАЯ СТАБИЛИЗИРОВАННАЯ.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Какая разрешается максимальная степень наполнения?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91%</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97%</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98%</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06.0-11</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перевозить № ООН 2218 </w:t>
            </w:r>
            <w:proofErr w:type="spellStart"/>
            <w:r w:rsidRPr="009E10F8">
              <w:rPr>
                <w:sz w:val="20"/>
              </w:rPr>
              <w:t>ЭТАНОЛАМИН</w:t>
            </w:r>
            <w:proofErr w:type="spellEnd"/>
            <w:r w:rsidRPr="009E10F8">
              <w:rPr>
                <w:sz w:val="20"/>
              </w:rPr>
              <w:t>.</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Какая разрешается максимальная степень наполнения?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91%</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tcBorders>
              <w:bottom w:val="nil"/>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97%</w:t>
            </w:r>
          </w:p>
        </w:tc>
        <w:tc>
          <w:tcPr>
            <w:tcW w:w="1320" w:type="dxa"/>
            <w:tcBorders>
              <w:bottom w:val="nil"/>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top w:val="nil"/>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98%</w:t>
            </w:r>
          </w:p>
        </w:tc>
        <w:tc>
          <w:tcPr>
            <w:tcW w:w="1320" w:type="dxa"/>
            <w:tcBorders>
              <w:top w:val="nil"/>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06.0-12</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Вы должны перевозить № ООН 1208 н</w:t>
            </w:r>
            <w:r w:rsidRPr="009E10F8">
              <w:rPr>
                <w:sz w:val="20"/>
              </w:rPr>
              <w:noBreakHyphen/>
            </w:r>
            <w:proofErr w:type="spellStart"/>
            <w:r w:rsidRPr="009E10F8">
              <w:rPr>
                <w:sz w:val="20"/>
              </w:rPr>
              <w:t>ГЕКСАН</w:t>
            </w:r>
            <w:proofErr w:type="spellEnd"/>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Какая должна быть минимальная запрессовка быстродействующего выпускного клапана?</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50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35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25 кПа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10 кПа</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06.0-13</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перевозить № ООН 2023 </w:t>
            </w:r>
            <w:proofErr w:type="spellStart"/>
            <w:r w:rsidRPr="009E10F8">
              <w:rPr>
                <w:sz w:val="20"/>
              </w:rPr>
              <w:t>ЭПИХЛОРГИДРИН</w:t>
            </w:r>
            <w:proofErr w:type="spellEnd"/>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Какой тип устройства вы должны, как минимум, использовать для взятия проб?</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 xml:space="preserve">Устройство </w:t>
            </w:r>
            <w:r>
              <w:rPr>
                <w:sz w:val="20"/>
              </w:rPr>
              <w:t>для взятия проб закрытого типа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Устройство для</w:t>
            </w:r>
            <w:r>
              <w:rPr>
                <w:sz w:val="20"/>
              </w:rPr>
              <w:t xml:space="preserve"> взятия проб полузакрытого типа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С</w:t>
            </w:r>
            <w:r>
              <w:rPr>
                <w:sz w:val="20"/>
              </w:rPr>
              <w:tab/>
              <w:t>Отверстие для взятия проб</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Для</w:t>
            </w:r>
            <w:proofErr w:type="gramEnd"/>
            <w:r w:rsidRPr="009E10F8">
              <w:rPr>
                <w:sz w:val="20"/>
              </w:rPr>
              <w:t xml:space="preserve"> продукта этого типа взятие образцов не предписы</w:t>
            </w:r>
            <w:r>
              <w:rPr>
                <w:sz w:val="20"/>
              </w:rPr>
              <w:t>вается</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06.0-14</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9.3.2.21.5</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Может ли быть соединен аварийно-предупредительный сигнализатор уровня с датчиком высокого уровня?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но он может бы</w:t>
            </w:r>
            <w:r>
              <w:rPr>
                <w:sz w:val="20"/>
              </w:rPr>
              <w:t>ть соединен с указателем уровня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и он может быть также соединен с указателем ров</w:t>
            </w:r>
            <w:r>
              <w:rPr>
                <w:sz w:val="20"/>
              </w:rPr>
              <w:t>ня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он может зави</w:t>
            </w:r>
            <w:r>
              <w:rPr>
                <w:sz w:val="20"/>
              </w:rPr>
              <w:t>сеть от датчика высокого уровня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он должен зависеть от д</w:t>
            </w:r>
            <w:r>
              <w:rPr>
                <w:sz w:val="20"/>
              </w:rPr>
              <w:t>атчика высокого уровня</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pageBreakBefore/>
              <w:rPr>
                <w:sz w:val="20"/>
              </w:rPr>
            </w:pPr>
            <w:r w:rsidRPr="009E10F8">
              <w:rPr>
                <w:sz w:val="20"/>
              </w:rPr>
              <w:lastRenderedPageBreak/>
              <w:t>332 06.0-15</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Общие базовые знания</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Почему поплавок некоторых указателей уровня снабжен магнитом?</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Для</w:t>
            </w:r>
            <w:proofErr w:type="gramEnd"/>
            <w:r w:rsidRPr="009E10F8">
              <w:rPr>
                <w:sz w:val="20"/>
              </w:rPr>
              <w:t xml:space="preserve"> того чтобы можно было проводить одновременно</w:t>
            </w:r>
            <w:r w:rsidR="00E9420A">
              <w:rPr>
                <w:sz w:val="20"/>
              </w:rPr>
              <w:t xml:space="preserve"> </w:t>
            </w:r>
            <w:r w:rsidRPr="009E10F8">
              <w:rPr>
                <w:sz w:val="20"/>
              </w:rPr>
              <w:t>два замера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Для</w:t>
            </w:r>
            <w:proofErr w:type="gramEnd"/>
            <w:r w:rsidRPr="009E10F8">
              <w:rPr>
                <w:sz w:val="20"/>
              </w:rPr>
              <w:t xml:space="preserve"> того чтобы можно было проверить, что поплавок всегда</w:t>
            </w:r>
            <w:r>
              <w:rPr>
                <w:sz w:val="20"/>
              </w:rPr>
              <w:t xml:space="preserve"> </w:t>
            </w:r>
            <w:r w:rsidRPr="009E10F8">
              <w:rPr>
                <w:sz w:val="20"/>
              </w:rPr>
              <w:t>находится на поверхности груза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Для</w:t>
            </w:r>
            <w:proofErr w:type="gramEnd"/>
            <w:r w:rsidRPr="009E10F8">
              <w:rPr>
                <w:sz w:val="20"/>
              </w:rPr>
              <w:t xml:space="preserve"> того чтобы обеспечить надежное разделение между грузом</w:t>
            </w:r>
            <w:r>
              <w:rPr>
                <w:sz w:val="20"/>
              </w:rPr>
              <w:t xml:space="preserve"> </w:t>
            </w:r>
            <w:r w:rsidRPr="009E10F8">
              <w:rPr>
                <w:sz w:val="20"/>
              </w:rPr>
              <w:t>и измерительным прибором в целях предотвращения взрыва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Для</w:t>
            </w:r>
            <w:proofErr w:type="gramEnd"/>
            <w:r w:rsidRPr="009E10F8">
              <w:rPr>
                <w:sz w:val="20"/>
              </w:rPr>
              <w:t xml:space="preserve"> того чтобы можно было опустить поплавок во время</w:t>
            </w:r>
            <w:r w:rsidR="00E9420A">
              <w:rPr>
                <w:sz w:val="20"/>
              </w:rPr>
              <w:t xml:space="preserve"> </w:t>
            </w:r>
            <w:r w:rsidRPr="009E10F8">
              <w:rPr>
                <w:sz w:val="20"/>
              </w:rPr>
              <w:t>разгрузки</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06.0-16</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1.2.1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чем заключается назначение </w:t>
            </w:r>
            <w:proofErr w:type="spellStart"/>
            <w:r w:rsidRPr="009E10F8">
              <w:rPr>
                <w:sz w:val="20"/>
              </w:rPr>
              <w:t>газовозвратного</w:t>
            </w:r>
            <w:proofErr w:type="spellEnd"/>
            <w:r w:rsidRPr="009E10F8">
              <w:rPr>
                <w:sz w:val="20"/>
              </w:rPr>
              <w:t xml:space="preserve"> или газоотводного трубопровода?</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Этот</w:t>
            </w:r>
            <w:proofErr w:type="gramEnd"/>
            <w:r w:rsidRPr="009E10F8">
              <w:rPr>
                <w:sz w:val="20"/>
              </w:rPr>
              <w:t xml:space="preserve"> трубопровод служит для сбора газа, который образуется</w:t>
            </w:r>
            <w:r>
              <w:rPr>
                <w:sz w:val="20"/>
              </w:rPr>
              <w:t xml:space="preserve"> </w:t>
            </w:r>
            <w:r w:rsidRPr="009E10F8">
              <w:rPr>
                <w:sz w:val="20"/>
              </w:rPr>
              <w:t>во время перевозки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Этот</w:t>
            </w:r>
            <w:proofErr w:type="gramEnd"/>
            <w:r w:rsidRPr="009E10F8">
              <w:rPr>
                <w:sz w:val="20"/>
              </w:rPr>
              <w:t xml:space="preserve"> трубопровод служит для отвода газов и паров, которые</w:t>
            </w:r>
            <w:r>
              <w:rPr>
                <w:sz w:val="20"/>
              </w:rPr>
              <w:t xml:space="preserve"> </w:t>
            </w:r>
            <w:r w:rsidRPr="009E10F8">
              <w:rPr>
                <w:sz w:val="20"/>
              </w:rPr>
              <w:t>образуются во время погрузки, на береговое сооружение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Этот</w:t>
            </w:r>
            <w:proofErr w:type="gramEnd"/>
            <w:r w:rsidRPr="009E10F8">
              <w:rPr>
                <w:sz w:val="20"/>
              </w:rPr>
              <w:t xml:space="preserve"> трубопровод служит для отвода газов и паров, которые</w:t>
            </w:r>
            <w:r>
              <w:rPr>
                <w:sz w:val="20"/>
              </w:rPr>
              <w:t xml:space="preserve"> </w:t>
            </w:r>
            <w:r w:rsidRPr="009E10F8">
              <w:rPr>
                <w:sz w:val="20"/>
              </w:rPr>
              <w:t>образуются во время погрузки, в грузовой танк, который</w:t>
            </w:r>
            <w:r>
              <w:rPr>
                <w:sz w:val="20"/>
              </w:rPr>
              <w:t xml:space="preserve"> </w:t>
            </w:r>
            <w:r w:rsidRPr="009E10F8">
              <w:rPr>
                <w:sz w:val="20"/>
              </w:rPr>
              <w:t>находится под загрузкой</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Этот</w:t>
            </w:r>
            <w:proofErr w:type="gramEnd"/>
            <w:r w:rsidRPr="009E10F8">
              <w:rPr>
                <w:sz w:val="20"/>
              </w:rPr>
              <w:t xml:space="preserve"> трубопровод существует лишь на танкерах типа G</w:t>
            </w:r>
            <w:r w:rsidR="00E9420A">
              <w:rPr>
                <w:sz w:val="20"/>
              </w:rPr>
              <w:t xml:space="preserve"> и </w:t>
            </w:r>
            <w:r w:rsidRPr="009E10F8">
              <w:rPr>
                <w:sz w:val="20"/>
              </w:rPr>
              <w:t>предназначен для перевозки некоторых газов</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06.0-17</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Кубический коэффициент расширения</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Грузовой танк содержит 20 000 л вещества при температуре 8</w:t>
            </w:r>
            <w:r>
              <w:rPr>
                <w:sz w:val="20"/>
              </w:rPr>
              <w:t> </w:t>
            </w:r>
            <w:r w:rsidRPr="009E10F8">
              <w:rPr>
                <w:sz w:val="20"/>
              </w:rPr>
              <w:t>°C. Температура груза доводится до 50 °C. Коэффициент расширения</w:t>
            </w:r>
            <w:r>
              <w:rPr>
                <w:sz w:val="20"/>
              </w:rPr>
              <w:t xml:space="preserve"> </w:t>
            </w:r>
            <w:r w:rsidRPr="009E10F8">
              <w:rPr>
                <w:sz w:val="20"/>
              </w:rPr>
              <w:t>этого вещества составляет 0,001 К</w:t>
            </w:r>
            <w:r w:rsidR="009E55D1">
              <w:rPr>
                <w:sz w:val="20"/>
                <w:vertAlign w:val="superscript"/>
              </w:rPr>
              <w:t>–</w:t>
            </w:r>
            <w:r w:rsidRPr="00D37CDC">
              <w:rPr>
                <w:sz w:val="20"/>
                <w:vertAlign w:val="superscript"/>
              </w:rPr>
              <w:t>1</w:t>
            </w:r>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Каким будет в этом случае</w:t>
            </w:r>
            <w:r>
              <w:rPr>
                <w:sz w:val="20"/>
              </w:rPr>
              <w:t xml:space="preserve"> </w:t>
            </w:r>
            <w:r w:rsidRPr="009E10F8">
              <w:rPr>
                <w:sz w:val="20"/>
              </w:rPr>
              <w:t>новый объем?</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19 160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20 840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21 000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22 520 л</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06.0-18</w:t>
            </w:r>
          </w:p>
        </w:tc>
        <w:tc>
          <w:tcPr>
            <w:tcW w:w="5885"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Кубический коэффициент расширения</w:t>
            </w:r>
          </w:p>
        </w:tc>
        <w:tc>
          <w:tcPr>
            <w:tcW w:w="1320"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Температура анилина в количестве 3 000 л составляет 2 °C. Коэффициент расширения анилина составляет 0,00084 К</w:t>
            </w:r>
            <w:r w:rsidR="009E55D1">
              <w:rPr>
                <w:sz w:val="20"/>
                <w:vertAlign w:val="superscript"/>
              </w:rPr>
              <w:t>–</w:t>
            </w:r>
            <w:r w:rsidRPr="00D37CDC">
              <w:rPr>
                <w:sz w:val="20"/>
                <w:vertAlign w:val="superscript"/>
              </w:rPr>
              <w:t>1</w:t>
            </w:r>
            <w:r w:rsidRPr="009E10F8">
              <w:rPr>
                <w:sz w:val="20"/>
              </w:rPr>
              <w:t xml:space="preserve">.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Каким будет объем этого количества анилина при 20 °C?</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2 955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3 045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3 136 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3 733 л</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06.0-19</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Исключен (2011)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06.0-20</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7.2.4.24</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Можно ли во время разгрузки танкера наполнять топливные цистерны?</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поскольку разгрузка грузовых танков и заправка топлива</w:t>
            </w:r>
            <w:r>
              <w:rPr>
                <w:sz w:val="20"/>
              </w:rPr>
              <w:t xml:space="preserve"> </w:t>
            </w:r>
            <w:r w:rsidRPr="009E10F8">
              <w:rPr>
                <w:sz w:val="20"/>
              </w:rPr>
              <w:t>не имеют ничего общего</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если только компетентный орган не разрешил отступление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поскольку во время погрузки и разгрузки ничего другого загружать нельзя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Это</w:t>
            </w:r>
            <w:proofErr w:type="gramEnd"/>
            <w:r w:rsidRPr="009E10F8">
              <w:rPr>
                <w:sz w:val="20"/>
              </w:rPr>
              <w:t xml:space="preserve"> допускается только в том случае, если судно-заправщик имеет соответствующее свидетельство о допущении</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06.0-21</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7.2.4.11</w:t>
            </w:r>
            <w:r>
              <w:rPr>
                <w:sz w:val="20"/>
              </w:rPr>
              <w:t>.2</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Можно ли одновременно загружать в танкер различные опасные грузы, если судно удовлетворяет соответствующим техническим требованиям?</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но только с согласия компетентного органа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но только одновременно два различных опасных груза</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06.0-22</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7.2.4.21.3</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От чего зависит максимальная степень наполнения грузовых танков?</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От</w:t>
            </w:r>
            <w:proofErr w:type="gramEnd"/>
            <w:r w:rsidRPr="009E10F8">
              <w:rPr>
                <w:sz w:val="20"/>
              </w:rPr>
              <w:t xml:space="preserve"> плотности вещ</w:t>
            </w:r>
            <w:r w:rsidR="00E9420A">
              <w:rPr>
                <w:sz w:val="20"/>
              </w:rPr>
              <w:t>ества, подлежащего перевозке, и </w:t>
            </w:r>
            <w:r w:rsidRPr="009E10F8">
              <w:rPr>
                <w:sz w:val="20"/>
              </w:rPr>
              <w:t>максимально до</w:t>
            </w:r>
            <w:r w:rsidR="00E9420A">
              <w:rPr>
                <w:sz w:val="20"/>
              </w:rPr>
              <w:t>пустимой плотности, указанной в </w:t>
            </w:r>
            <w:r w:rsidRPr="009E10F8">
              <w:rPr>
                <w:sz w:val="20"/>
              </w:rPr>
              <w:t>свидетельстве о допущении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От</w:t>
            </w:r>
            <w:proofErr w:type="gramEnd"/>
            <w:r w:rsidRPr="009E10F8">
              <w:rPr>
                <w:sz w:val="20"/>
              </w:rPr>
              <w:t xml:space="preserve"> типа танкера и максимально допустимой плотности,</w:t>
            </w:r>
            <w:r w:rsidR="00E9420A">
              <w:rPr>
                <w:sz w:val="20"/>
              </w:rPr>
              <w:t xml:space="preserve"> </w:t>
            </w:r>
            <w:r w:rsidRPr="009E10F8">
              <w:rPr>
                <w:sz w:val="20"/>
              </w:rPr>
              <w:t>указанной в свидетельстве о допущении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От</w:t>
            </w:r>
            <w:proofErr w:type="gramEnd"/>
            <w:r w:rsidRPr="009E10F8">
              <w:rPr>
                <w:sz w:val="20"/>
              </w:rPr>
              <w:t xml:space="preserve"> давления открытия быстродействующего выпускного клапана и относительной плотности вещества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От</w:t>
            </w:r>
            <w:proofErr w:type="gramEnd"/>
            <w:r w:rsidRPr="009E10F8">
              <w:rPr>
                <w:sz w:val="20"/>
              </w:rPr>
              <w:t xml:space="preserve"> типа танкера и давления открытия быстродействующего</w:t>
            </w:r>
            <w:r>
              <w:rPr>
                <w:sz w:val="20"/>
              </w:rPr>
              <w:t xml:space="preserve"> </w:t>
            </w:r>
            <w:r w:rsidRPr="009E10F8">
              <w:rPr>
                <w:sz w:val="20"/>
              </w:rPr>
              <w:t>выпускного клапана</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rPr>
                <w:sz w:val="20"/>
              </w:rPr>
            </w:pPr>
            <w:r w:rsidRPr="009E10F8">
              <w:rPr>
                <w:sz w:val="20"/>
              </w:rPr>
              <w:lastRenderedPageBreak/>
              <w:t>332 06.0-23</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3.2.</w:t>
            </w:r>
            <w:r w:rsidRPr="009E10F8">
              <w:rPr>
                <w:sz w:val="20"/>
              </w:rPr>
              <w:t>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На ваш танкер вы должны взять груз № ООН 1167 ЭФИР </w:t>
            </w:r>
            <w:proofErr w:type="spellStart"/>
            <w:r w:rsidRPr="009E10F8">
              <w:rPr>
                <w:sz w:val="20"/>
              </w:rPr>
              <w:t>ДИВИНИЛОВЫЙ</w:t>
            </w:r>
            <w:proofErr w:type="spellEnd"/>
            <w:r w:rsidRPr="009E10F8">
              <w:rPr>
                <w:sz w:val="20"/>
              </w:rPr>
              <w:t xml:space="preserve"> СТАБИЛИЗИРОВАННЫЙ.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Следует ли сначала</w:t>
            </w:r>
            <w:r>
              <w:rPr>
                <w:sz w:val="20"/>
              </w:rPr>
              <w:t xml:space="preserve"> </w:t>
            </w:r>
            <w:r w:rsidRPr="009E10F8">
              <w:rPr>
                <w:sz w:val="20"/>
              </w:rPr>
              <w:t xml:space="preserve">удалить воздух из грузовых танков </w:t>
            </w:r>
            <w:r w:rsidR="00E9420A">
              <w:rPr>
                <w:sz w:val="20"/>
              </w:rPr>
              <w:t>и </w:t>
            </w:r>
            <w:r w:rsidRPr="009E10F8">
              <w:rPr>
                <w:sz w:val="20"/>
              </w:rPr>
              <w:t>погрузочно-разгрузочных</w:t>
            </w:r>
            <w:r>
              <w:rPr>
                <w:sz w:val="20"/>
              </w:rPr>
              <w:t xml:space="preserve"> </w:t>
            </w:r>
            <w:r w:rsidRPr="009E10F8">
              <w:rPr>
                <w:sz w:val="20"/>
              </w:rPr>
              <w:t>трубопроводов с помощью инертных газов?</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для данного вещества это не нужно</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речь идет о веществе класса 3, поэтому эта операция</w:t>
            </w:r>
            <w:r>
              <w:rPr>
                <w:sz w:val="20"/>
              </w:rPr>
              <w:t xml:space="preserve"> </w:t>
            </w:r>
            <w:r w:rsidRPr="009E10F8">
              <w:rPr>
                <w:sz w:val="20"/>
              </w:rPr>
              <w:t>не нужна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поскольку речь идет о веществе, относящемся к</w:t>
            </w:r>
            <w:r>
              <w:rPr>
                <w:sz w:val="20"/>
              </w:rPr>
              <w:t> </w:t>
            </w:r>
            <w:r w:rsidRPr="009E10F8">
              <w:rPr>
                <w:sz w:val="20"/>
              </w:rPr>
              <w:t>группе</w:t>
            </w:r>
            <w:r>
              <w:rPr>
                <w:sz w:val="20"/>
              </w:rPr>
              <w:t xml:space="preserve"> </w:t>
            </w:r>
            <w:r w:rsidRPr="009E10F8">
              <w:rPr>
                <w:sz w:val="20"/>
              </w:rPr>
              <w:t>упаковки I</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поскольку это предусмотрено колонкой 20 таблицы</w:t>
            </w:r>
            <w:r>
              <w:rPr>
                <w:sz w:val="20"/>
              </w:rPr>
              <w:t> </w:t>
            </w:r>
            <w:r w:rsidRPr="009E10F8">
              <w:rPr>
                <w:sz w:val="20"/>
              </w:rPr>
              <w:t>С</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06.0-24</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3.3.</w:t>
            </w:r>
            <w:r w:rsidRPr="009E10F8">
              <w:rPr>
                <w:sz w:val="20"/>
              </w:rPr>
              <w:t>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взять на танкер груз № ООН 1218 ИЗОПРЕН СТАБИЛИЗИРОВАННЫЙ.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Следует ли сначала удалить воздух из грузовых танков </w:t>
            </w:r>
            <w:r w:rsidR="00E9420A">
              <w:rPr>
                <w:sz w:val="20"/>
              </w:rPr>
              <w:t>и </w:t>
            </w:r>
            <w:r w:rsidRPr="009E10F8">
              <w:rPr>
                <w:sz w:val="20"/>
              </w:rPr>
              <w:t>погрузочно-разгрузочных трубопроводов с помощью</w:t>
            </w:r>
            <w:r w:rsidR="00E9420A">
              <w:rPr>
                <w:sz w:val="20"/>
              </w:rPr>
              <w:t xml:space="preserve"> </w:t>
            </w:r>
            <w:r w:rsidRPr="009E10F8">
              <w:rPr>
                <w:sz w:val="20"/>
              </w:rPr>
              <w:t>инертных газов?</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поскольку это предусмотрено колонкой 20 таблицы С</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поскольку это требуется лишь для веществ класса 6.1</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поскольку речь идет о веществе, относящемся к</w:t>
            </w:r>
            <w:r>
              <w:rPr>
                <w:sz w:val="20"/>
              </w:rPr>
              <w:t> </w:t>
            </w:r>
            <w:r w:rsidRPr="009E10F8">
              <w:rPr>
                <w:sz w:val="20"/>
              </w:rPr>
              <w:t>группе упаковки I</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для данного вещества это не нужно</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rPr>
                <w:sz w:val="20"/>
              </w:rPr>
            </w:pPr>
            <w:r w:rsidRPr="009E10F8">
              <w:rPr>
                <w:sz w:val="20"/>
              </w:rPr>
              <w:lastRenderedPageBreak/>
              <w:t>332 06.0-25</w:t>
            </w:r>
          </w:p>
        </w:tc>
        <w:tc>
          <w:tcPr>
            <w:tcW w:w="5885"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Pr>
                <w:sz w:val="20"/>
              </w:rPr>
              <w:t>3.2.</w:t>
            </w:r>
            <w:r w:rsidRPr="009E10F8">
              <w:rPr>
                <w:sz w:val="20"/>
              </w:rPr>
              <w:t>3.2, таблица C</w:t>
            </w:r>
          </w:p>
        </w:tc>
        <w:tc>
          <w:tcPr>
            <w:tcW w:w="1320"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Вы должны взять на танкер груз № ООН 1307 КСИЛОЛЫ.</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Следует ли сначала удалить воздух из грузовых танков и погрузочно-разгрузочных трубопроводов с помощью инертных газов?</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поскольку это предусмотрено колонкой 20 таблицы С</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поскольку это требуется лишь для веществ класса 6.1</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для веществ, относящихся к группе упаковки I, это</w:t>
            </w:r>
            <w:r w:rsidR="00E9420A">
              <w:rPr>
                <w:sz w:val="20"/>
              </w:rPr>
              <w:t xml:space="preserve"> </w:t>
            </w:r>
            <w:r w:rsidRPr="009E10F8">
              <w:rPr>
                <w:sz w:val="20"/>
              </w:rPr>
              <w:t>не требуется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для данного вещества это не нужно</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06.0-26</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7.2.4.21.3</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взять на танкер груз № ООН 1593 </w:t>
            </w:r>
            <w:proofErr w:type="spellStart"/>
            <w:r w:rsidRPr="009E10F8">
              <w:rPr>
                <w:sz w:val="20"/>
              </w:rPr>
              <w:t>ДИХЛОРМЕТАН</w:t>
            </w:r>
            <w:proofErr w:type="spellEnd"/>
            <w:r w:rsidRPr="009E10F8">
              <w:rPr>
                <w:sz w:val="20"/>
              </w:rPr>
              <w:t>.</w:t>
            </w:r>
            <w:r>
              <w:rPr>
                <w:sz w:val="20"/>
              </w:rPr>
              <w:t xml:space="preserve"> </w:t>
            </w:r>
            <w:r w:rsidRPr="009E10F8">
              <w:rPr>
                <w:sz w:val="20"/>
              </w:rPr>
              <w:t>В</w:t>
            </w:r>
            <w:r w:rsidR="00E9420A">
              <w:rPr>
                <w:sz w:val="20"/>
              </w:rPr>
              <w:t> </w:t>
            </w:r>
            <w:r w:rsidRPr="009E10F8">
              <w:rPr>
                <w:sz w:val="20"/>
              </w:rPr>
              <w:t>свидетельстве о допущении допустимая плотность установлена</w:t>
            </w:r>
            <w:r>
              <w:rPr>
                <w:sz w:val="20"/>
              </w:rPr>
              <w:t xml:space="preserve"> </w:t>
            </w:r>
            <w:r w:rsidRPr="009E10F8">
              <w:rPr>
                <w:sz w:val="20"/>
              </w:rPr>
              <w:t xml:space="preserve">на уровне 1,1.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Какой будет в этом случае степень наполнения?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82,7%</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97%</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97,5%</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06.0-27</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7.2.4.21.3</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взять на танкер груз № ООН 1708 </w:t>
            </w:r>
            <w:proofErr w:type="spellStart"/>
            <w:r w:rsidRPr="009E10F8">
              <w:rPr>
                <w:sz w:val="20"/>
              </w:rPr>
              <w:t>ТОЛУИДИНЫ</w:t>
            </w:r>
            <w:proofErr w:type="spellEnd"/>
            <w:r>
              <w:rPr>
                <w:sz w:val="20"/>
              </w:rPr>
              <w:t xml:space="preserve"> ЖИДКИЕ</w:t>
            </w:r>
            <w:r w:rsidRPr="009E10F8">
              <w:rPr>
                <w:sz w:val="20"/>
              </w:rPr>
              <w:t>. В свидетельстве о допущении допустимая плотность установлена</w:t>
            </w:r>
            <w:r>
              <w:rPr>
                <w:sz w:val="20"/>
              </w:rPr>
              <w:t xml:space="preserve"> </w:t>
            </w:r>
            <w:r w:rsidRPr="009E10F8">
              <w:rPr>
                <w:sz w:val="20"/>
              </w:rPr>
              <w:t xml:space="preserve">на уровне 1,1.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Какой будет в этом случае степень наполнения?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90,9%</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91%</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97%</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pageBreakBefore/>
              <w:rPr>
                <w:sz w:val="20"/>
              </w:rPr>
            </w:pPr>
            <w:r w:rsidRPr="009E10F8">
              <w:rPr>
                <w:sz w:val="20"/>
              </w:rPr>
              <w:t>332 06.0-28</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7.2.4.21.3</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Вы должны взять на танкер груз № ООН 1848 </w:t>
            </w:r>
            <w:r>
              <w:rPr>
                <w:sz w:val="20"/>
              </w:rPr>
              <w:t xml:space="preserve">КИСЛОТА </w:t>
            </w:r>
            <w:proofErr w:type="spellStart"/>
            <w:r>
              <w:rPr>
                <w:sz w:val="20"/>
              </w:rPr>
              <w:t>ПРОПИ</w:t>
            </w:r>
            <w:r w:rsidRPr="009E10F8">
              <w:rPr>
                <w:sz w:val="20"/>
              </w:rPr>
              <w:t>ОНОВАЯ</w:t>
            </w:r>
            <w:proofErr w:type="spellEnd"/>
            <w:r w:rsidRPr="009E10F8">
              <w:rPr>
                <w:sz w:val="20"/>
              </w:rPr>
              <w:t>. В свидетельстве о допущении допустимая плотность</w:t>
            </w:r>
            <w:r w:rsidRPr="00424E9D">
              <w:rPr>
                <w:sz w:val="20"/>
              </w:rPr>
              <w:t xml:space="preserve"> </w:t>
            </w:r>
            <w:r w:rsidRPr="009E10F8">
              <w:rPr>
                <w:sz w:val="20"/>
              </w:rPr>
              <w:t xml:space="preserve">установлена на уровне 1,0.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Какой будет в этом случае степень наполнения?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96%</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95%</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97%</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99%</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rPr>
                <w:sz w:val="20"/>
              </w:rPr>
            </w:pPr>
            <w:r w:rsidRPr="009E10F8">
              <w:rPr>
                <w:sz w:val="20"/>
              </w:rPr>
              <w:lastRenderedPageBreak/>
              <w:t>332 06.0-29</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1.4.3.3 m), 7.2.4.10</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Приступают к погрузке. На данный момент перечень обязательных проверок подписан только судоводителем. Ответственный за операции в месте погрузки заверяет вас в том, что он подпишет его после загрузки.</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Разрешается ли такой порядок?</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xml:space="preserve">, такой порядок </w:t>
            </w:r>
            <w:r>
              <w:rPr>
                <w:sz w:val="20"/>
              </w:rPr>
              <w:t>не разрешается</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xml:space="preserve">, такой порядок разрешается только в том случае, если предыдущий груз не </w:t>
            </w:r>
            <w:r>
              <w:rPr>
                <w:sz w:val="20"/>
              </w:rPr>
              <w:t>был таким же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поскольку перечень обязательных проверок уже был подписан судоводителем</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поскольку судоводитель знает, что он должен загрузить</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06.0-30</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Исключен (2011)</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06.0-31</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7.2.3.20.1,</w:t>
            </w:r>
            <w:r w:rsidRPr="009E10F8">
              <w:rPr>
                <w:sz w:val="20"/>
              </w:rPr>
              <w:t xml:space="preserve"> 9.3.2.11.5</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Можете ли вы использовать на танкере типа С </w:t>
            </w:r>
            <w:proofErr w:type="spellStart"/>
            <w:r w:rsidRPr="009E10F8">
              <w:rPr>
                <w:sz w:val="20"/>
              </w:rPr>
              <w:t>междубортовые</w:t>
            </w:r>
            <w:proofErr w:type="spellEnd"/>
            <w:r w:rsidR="00E9420A">
              <w:rPr>
                <w:sz w:val="20"/>
              </w:rPr>
              <w:t xml:space="preserve"> и </w:t>
            </w:r>
            <w:r w:rsidRPr="009E10F8">
              <w:rPr>
                <w:sz w:val="20"/>
              </w:rPr>
              <w:t>междудонные пространства для балласта?</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без ограничения в случае перевозки веществ,</w:t>
            </w:r>
            <w:r>
              <w:rPr>
                <w:sz w:val="20"/>
              </w:rPr>
              <w:t xml:space="preserve"> для которых тип С не предписан</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Pr>
                <w:sz w:val="20"/>
              </w:rPr>
              <w:t>, даже во время порожних рейсов</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xml:space="preserve">, </w:t>
            </w:r>
            <w:proofErr w:type="spellStart"/>
            <w:r w:rsidRPr="009E10F8">
              <w:rPr>
                <w:sz w:val="20"/>
              </w:rPr>
              <w:t>междубортовые</w:t>
            </w:r>
            <w:proofErr w:type="spellEnd"/>
            <w:r w:rsidRPr="009E10F8">
              <w:rPr>
                <w:sz w:val="20"/>
              </w:rPr>
              <w:t xml:space="preserve"> и междудонные пространства должны</w:t>
            </w:r>
            <w:r>
              <w:rPr>
                <w:sz w:val="20"/>
              </w:rPr>
              <w:t xml:space="preserve"> </w:t>
            </w:r>
            <w:r w:rsidRPr="009E10F8">
              <w:rPr>
                <w:sz w:val="20"/>
              </w:rPr>
              <w:t>во всех случаях поддерживаться в сухом состоянии и в этой</w:t>
            </w:r>
            <w:r>
              <w:rPr>
                <w:sz w:val="20"/>
              </w:rPr>
              <w:t xml:space="preserve"> </w:t>
            </w:r>
            <w:r w:rsidRPr="009E10F8">
              <w:rPr>
                <w:sz w:val="20"/>
              </w:rPr>
              <w:t>связи не могут оснащаться системой балла</w:t>
            </w:r>
            <w:r>
              <w:rPr>
                <w:sz w:val="20"/>
              </w:rPr>
              <w:t>стировки</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если это принято во внимание в расчетах остойчивости</w:t>
            </w:r>
            <w:r>
              <w:rPr>
                <w:sz w:val="20"/>
              </w:rPr>
              <w:t xml:space="preserve"> </w:t>
            </w:r>
            <w:r w:rsidRPr="009E10F8">
              <w:rPr>
                <w:sz w:val="20"/>
              </w:rPr>
              <w:t>и</w:t>
            </w:r>
            <w:r w:rsidR="00E9420A">
              <w:rPr>
                <w:sz w:val="20"/>
              </w:rPr>
              <w:t> </w:t>
            </w:r>
            <w:r w:rsidRPr="009E10F8">
              <w:rPr>
                <w:sz w:val="20"/>
              </w:rPr>
              <w:t>не</w:t>
            </w:r>
            <w:r>
              <w:rPr>
                <w:sz w:val="20"/>
              </w:rPr>
              <w:t xml:space="preserve"> запрещается согласно таблице С</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06.0-32</w:t>
            </w:r>
          </w:p>
        </w:tc>
        <w:tc>
          <w:tcPr>
            <w:tcW w:w="5885"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9.3.2.25.8 b)</w:t>
            </w:r>
          </w:p>
        </w:tc>
        <w:tc>
          <w:tcPr>
            <w:tcW w:w="1320"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Танкер типа С оснащен трубопроводом забора водяного балласта</w:t>
            </w:r>
            <w:r>
              <w:rPr>
                <w:sz w:val="20"/>
              </w:rPr>
              <w:t xml:space="preserve"> </w:t>
            </w:r>
            <w:r w:rsidRPr="009E10F8">
              <w:rPr>
                <w:sz w:val="20"/>
              </w:rPr>
              <w:t>в</w:t>
            </w:r>
            <w:r w:rsidR="00E9420A">
              <w:rPr>
                <w:sz w:val="20"/>
              </w:rPr>
              <w:t> </w:t>
            </w:r>
            <w:r w:rsidRPr="009E10F8">
              <w:rPr>
                <w:sz w:val="20"/>
              </w:rPr>
              <w:t xml:space="preserve">грузовой танк.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должно быть установлено в месте его соединения с погрузочно-разгрузочным трубопроводом?</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Быстродействующий выпускной клапан</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Автоматически</w:t>
            </w:r>
            <w:proofErr w:type="gramEnd"/>
            <w:r w:rsidRPr="009E10F8">
              <w:rPr>
                <w:sz w:val="20"/>
              </w:rPr>
              <w:t xml:space="preserve"> закрывающийся клапан</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Пламегаситель</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Невозвратный клапан</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pageBreakBefore/>
              <w:rPr>
                <w:sz w:val="20"/>
              </w:rPr>
            </w:pPr>
            <w:r w:rsidRPr="009E10F8">
              <w:rPr>
                <w:sz w:val="20"/>
              </w:rPr>
              <w:t>332 06.0-33</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Какое из перечисленных ниже веществ кристаллизуется при</w:t>
            </w:r>
            <w:r w:rsidR="00E9420A">
              <w:rPr>
                <w:sz w:val="20"/>
              </w:rPr>
              <w:t xml:space="preserve"> </w:t>
            </w:r>
            <w:r w:rsidRPr="009E10F8">
              <w:rPr>
                <w:sz w:val="20"/>
              </w:rPr>
              <w:t xml:space="preserve">температуре около </w:t>
            </w:r>
            <w:del w:id="99" w:author="Oleg Kiiamov" w:date="2018-11-05T14:38:00Z">
              <w:r w:rsidRPr="009E10F8" w:rsidDel="00CA531C">
                <w:rPr>
                  <w:sz w:val="20"/>
                </w:rPr>
                <w:delText>4</w:delText>
              </w:r>
            </w:del>
            <w:ins w:id="100" w:author="Oleg Kiiamov" w:date="2018-11-05T14:38:00Z">
              <w:r>
                <w:rPr>
                  <w:sz w:val="20"/>
                </w:rPr>
                <w:t>6</w:t>
              </w:r>
            </w:ins>
            <w:r>
              <w:rPr>
                <w:sz w:val="20"/>
              </w:rPr>
              <w:t xml:space="preserve"> </w:t>
            </w:r>
            <w:r w:rsidRPr="009E10F8">
              <w:rPr>
                <w:sz w:val="20"/>
              </w:rPr>
              <w:sym w:font="Symbol" w:char="F0B0"/>
            </w:r>
            <w:r>
              <w:rPr>
                <w:sz w:val="20"/>
              </w:rPr>
              <w:t>С</w:t>
            </w:r>
            <w:r w:rsidRPr="009E10F8">
              <w:rPr>
                <w:sz w:val="20"/>
              </w:rPr>
              <w:t>?</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 ООН 1090 АЦЕТОН</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 ООН 1114 БЕНЗОЛ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ООН 1125 н-</w:t>
            </w:r>
            <w:proofErr w:type="spellStart"/>
            <w:r w:rsidRPr="009E10F8">
              <w:rPr>
                <w:sz w:val="20"/>
              </w:rPr>
              <w:t>БУТИЛАМИН</w:t>
            </w:r>
            <w:proofErr w:type="spellEnd"/>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 ООН 1282 ПИРИДИН</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435570">
            <w:pPr>
              <w:rPr>
                <w:sz w:val="20"/>
              </w:rPr>
            </w:pPr>
            <w:r w:rsidRPr="009E10F8">
              <w:rPr>
                <w:sz w:val="20"/>
              </w:rPr>
              <w:lastRenderedPageBreak/>
              <w:t>332 06.0-34</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Какое из перечисленных ниже веществ может перевозиться</w:t>
            </w:r>
            <w:r w:rsidR="00E9420A">
              <w:rPr>
                <w:sz w:val="20"/>
              </w:rPr>
              <w:t xml:space="preserve"> без </w:t>
            </w:r>
            <w:r w:rsidRPr="009E10F8">
              <w:rPr>
                <w:sz w:val="20"/>
              </w:rPr>
              <w:t xml:space="preserve">подогрева при температуре ниже 4 </w:t>
            </w:r>
            <w:r w:rsidRPr="009E10F8">
              <w:rPr>
                <w:sz w:val="20"/>
              </w:rPr>
              <w:sym w:font="Symbol" w:char="F0B0"/>
            </w:r>
            <w:r w:rsidRPr="009E10F8">
              <w:rPr>
                <w:sz w:val="20"/>
              </w:rPr>
              <w:t>С?</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 ООН 1114 БЕНЗОЛ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 ООН 1145 ЦИКЛОГЕКСАН</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ООН 1307 КСИЛОЛЫ (п-КСИЛОЛ)</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bottom w:val="single" w:sz="4" w:space="0" w:color="auto"/>
            </w:tcBorders>
            <w:vAlign w:val="top"/>
          </w:tcPr>
          <w:p w:rsidR="00DE1881" w:rsidRPr="009E10F8" w:rsidRDefault="00DE1881" w:rsidP="001D5DBD">
            <w:pPr>
              <w:rPr>
                <w:sz w:val="20"/>
              </w:rPr>
            </w:pPr>
          </w:p>
        </w:tc>
        <w:tc>
          <w:tcPr>
            <w:tcW w:w="5885"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D</w:t>
            </w:r>
            <w:r>
              <w:rPr>
                <w:sz w:val="20"/>
              </w:rPr>
              <w:tab/>
              <w:t xml:space="preserve">№ ООН 2055 </w:t>
            </w:r>
            <w:proofErr w:type="gramStart"/>
            <w:r>
              <w:rPr>
                <w:sz w:val="20"/>
              </w:rPr>
              <w:t>СТИРОЛ-</w:t>
            </w:r>
            <w:r w:rsidRPr="009E10F8">
              <w:rPr>
                <w:sz w:val="20"/>
              </w:rPr>
              <w:t>МОНОМЕР</w:t>
            </w:r>
            <w:proofErr w:type="gramEnd"/>
            <w:r w:rsidRPr="009E10F8">
              <w:rPr>
                <w:sz w:val="20"/>
              </w:rPr>
              <w:t xml:space="preserve"> СТАБИЛИЗИРОВАННЫЙ</w:t>
            </w:r>
          </w:p>
        </w:tc>
        <w:tc>
          <w:tcPr>
            <w:tcW w:w="1320"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06.0-35</w:t>
            </w:r>
          </w:p>
        </w:tc>
        <w:tc>
          <w:tcPr>
            <w:tcW w:w="5885"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proofErr w:type="spellStart"/>
            <w:r w:rsidRPr="009E10F8">
              <w:rPr>
                <w:sz w:val="20"/>
              </w:rPr>
              <w:t>Инертизирование</w:t>
            </w:r>
            <w:proofErr w:type="spellEnd"/>
          </w:p>
        </w:tc>
        <w:tc>
          <w:tcPr>
            <w:tcW w:w="1320"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tcBorders>
              <w:top w:val="single" w:sz="4" w:space="0" w:color="auto"/>
            </w:tcBorders>
            <w:vAlign w:val="top"/>
          </w:tcPr>
          <w:p w:rsidR="00DE1881" w:rsidRPr="009E10F8" w:rsidRDefault="00DE1881" w:rsidP="001D5DBD">
            <w:pPr>
              <w:rPr>
                <w:sz w:val="20"/>
              </w:rPr>
            </w:pPr>
          </w:p>
        </w:tc>
        <w:tc>
          <w:tcPr>
            <w:tcW w:w="5885"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ходе перевозки опасных грузов груз иногда покрывается слоем</w:t>
            </w:r>
            <w:r>
              <w:rPr>
                <w:sz w:val="20"/>
              </w:rPr>
              <w:t xml:space="preserve"> </w:t>
            </w:r>
            <w:r w:rsidRPr="009E10F8">
              <w:rPr>
                <w:sz w:val="20"/>
              </w:rPr>
              <w:t xml:space="preserve">азота.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Для чего это делается?</w:t>
            </w:r>
          </w:p>
        </w:tc>
        <w:tc>
          <w:tcPr>
            <w:tcW w:w="1320"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435570">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Для</w:t>
            </w:r>
            <w:proofErr w:type="gramEnd"/>
            <w:r w:rsidRPr="009E10F8">
              <w:rPr>
                <w:sz w:val="20"/>
              </w:rPr>
              <w:t xml:space="preserve"> того чтобы предотвратить перемещение груза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proofErr w:type="gramStart"/>
            <w:r>
              <w:rPr>
                <w:sz w:val="20"/>
              </w:rPr>
              <w:t>Для</w:t>
            </w:r>
            <w:proofErr w:type="gramEnd"/>
            <w:r>
              <w:rPr>
                <w:sz w:val="20"/>
              </w:rPr>
              <w:t xml:space="preserve"> того чтобы охладить груз</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Для</w:t>
            </w:r>
            <w:proofErr w:type="gramEnd"/>
            <w:r w:rsidRPr="009E10F8">
              <w:rPr>
                <w:sz w:val="20"/>
              </w:rPr>
              <w:t xml:space="preserve"> того чтобы изолировать груз от атмосферного воз</w:t>
            </w:r>
            <w:r>
              <w:rPr>
                <w:sz w:val="20"/>
              </w:rPr>
              <w:t>духа</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299" w:type="dxa"/>
            <w:vAlign w:val="top"/>
          </w:tcPr>
          <w:p w:rsidR="00DE1881" w:rsidRPr="009E10F8" w:rsidRDefault="00DE1881" w:rsidP="001D5DBD">
            <w:pPr>
              <w:rPr>
                <w:sz w:val="20"/>
              </w:rPr>
            </w:pPr>
          </w:p>
        </w:tc>
        <w:tc>
          <w:tcPr>
            <w:tcW w:w="5885"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Для</w:t>
            </w:r>
            <w:proofErr w:type="gramEnd"/>
            <w:r w:rsidRPr="009E10F8">
              <w:rPr>
                <w:sz w:val="20"/>
              </w:rPr>
              <w:t xml:space="preserve"> того чтобы поддерживать температуру груза</w:t>
            </w:r>
            <w:r w:rsidR="00E9420A">
              <w:rPr>
                <w:sz w:val="20"/>
              </w:rPr>
              <w:t xml:space="preserve"> на </w:t>
            </w:r>
            <w:r w:rsidRPr="009E10F8">
              <w:rPr>
                <w:sz w:val="20"/>
              </w:rPr>
              <w:t>постоянном</w:t>
            </w:r>
            <w:r>
              <w:rPr>
                <w:sz w:val="20"/>
              </w:rPr>
              <w:t xml:space="preserve"> уровне</w:t>
            </w:r>
          </w:p>
        </w:tc>
        <w:tc>
          <w:tcPr>
            <w:tcW w:w="1320"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07"/>
        <w:gridCol w:w="5874"/>
        <w:gridCol w:w="1323"/>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t>Практика</w:t>
            </w:r>
          </w:p>
          <w:p w:rsidR="00DE1881" w:rsidRPr="00C4359D" w:rsidRDefault="00DE1881" w:rsidP="001D5DBD">
            <w:pPr>
              <w:pStyle w:val="H23GR"/>
              <w:rPr>
                <w:sz w:val="20"/>
              </w:rPr>
            </w:pPr>
            <w:r w:rsidRPr="00C4359D">
              <w:rPr>
                <w:sz w:val="20"/>
              </w:rPr>
              <w:t>Целевая тема 7: Нагревание</w:t>
            </w:r>
          </w:p>
        </w:tc>
      </w:tr>
      <w:tr w:rsidR="00DE1881" w:rsidRPr="00C4359D" w:rsidTr="001D5DBD">
        <w:trPr>
          <w:tblHeader/>
        </w:trPr>
        <w:tc>
          <w:tcPr>
            <w:cnfStyle w:val="001000000000" w:firstRow="0" w:lastRow="0" w:firstColumn="1" w:lastColumn="0" w:oddVBand="0" w:evenVBand="0" w:oddHBand="0" w:evenHBand="0" w:firstRowFirstColumn="0" w:firstRowLastColumn="0" w:lastRowFirstColumn="0" w:lastRowLastColumn="0"/>
            <w:tcW w:w="1307" w:type="dxa"/>
            <w:tcBorders>
              <w:top w:val="single" w:sz="12" w:space="0" w:color="auto"/>
              <w:bottom w:val="single" w:sz="12" w:space="0" w:color="auto"/>
            </w:tcBorders>
            <w:shd w:val="clear" w:color="auto" w:fill="auto"/>
          </w:tcPr>
          <w:p w:rsidR="00DE1881" w:rsidRPr="00C4359D" w:rsidRDefault="00DE1881" w:rsidP="001D5DBD">
            <w:pPr>
              <w:spacing w:before="80" w:after="80" w:line="200" w:lineRule="exact"/>
              <w:rPr>
                <w:i/>
                <w:sz w:val="16"/>
              </w:rPr>
            </w:pPr>
            <w:r w:rsidRPr="00C4359D">
              <w:rPr>
                <w:i/>
                <w:sz w:val="16"/>
              </w:rPr>
              <w:t>Номер</w:t>
            </w:r>
          </w:p>
        </w:tc>
        <w:tc>
          <w:tcPr>
            <w:tcW w:w="5874" w:type="dxa"/>
            <w:tcBorders>
              <w:top w:val="single" w:sz="12" w:space="0" w:color="auto"/>
              <w:bottom w:val="single" w:sz="12" w:space="0" w:color="auto"/>
            </w:tcBorders>
            <w:shd w:val="clear" w:color="auto" w:fill="auto"/>
          </w:tcPr>
          <w:p w:rsidR="00DE1881" w:rsidRPr="00C4359D"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C4359D">
              <w:rPr>
                <w:i/>
                <w:sz w:val="16"/>
              </w:rPr>
              <w:t>Источник</w:t>
            </w:r>
          </w:p>
        </w:tc>
        <w:tc>
          <w:tcPr>
            <w:tcW w:w="1323" w:type="dxa"/>
            <w:tcBorders>
              <w:top w:val="single" w:sz="12" w:space="0" w:color="auto"/>
              <w:bottom w:val="single" w:sz="12" w:space="0" w:color="auto"/>
            </w:tcBorders>
            <w:shd w:val="clear" w:color="auto" w:fill="auto"/>
          </w:tcPr>
          <w:p w:rsidR="00DE1881" w:rsidRPr="00C4359D"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C4359D">
              <w:rPr>
                <w:i/>
                <w:sz w:val="16"/>
              </w:rPr>
              <w:t>Правильный</w:t>
            </w:r>
            <w:r w:rsidRPr="00C4359D">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332 07.0-01</w:t>
            </w:r>
          </w:p>
        </w:tc>
        <w:tc>
          <w:tcPr>
            <w:tcW w:w="5874"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Целесообразно ли подогревать груз № ООН 2348 н</w:t>
            </w:r>
            <w:r w:rsidRPr="009E10F8">
              <w:rPr>
                <w:sz w:val="20"/>
              </w:rPr>
              <w:noBreakHyphen/>
            </w:r>
            <w:proofErr w:type="spellStart"/>
            <w:r w:rsidRPr="009E10F8">
              <w:rPr>
                <w:sz w:val="20"/>
              </w:rPr>
              <w:t>БУТИЛАКРИЛАТ</w:t>
            </w:r>
            <w:proofErr w:type="spellEnd"/>
            <w:r w:rsidRPr="009E10F8">
              <w:rPr>
                <w:sz w:val="20"/>
              </w:rPr>
              <w:t xml:space="preserve"> СТАБИЛИЗИРОВАННЫЙ во время перевозки?</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поскольку это может вызвать полимеризацию</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но в этом случае в грузе не должен происходить процесс</w:t>
            </w:r>
            <w:r>
              <w:rPr>
                <w:sz w:val="20"/>
              </w:rPr>
              <w:t xml:space="preserve"> </w:t>
            </w:r>
            <w:r w:rsidRPr="009E10F8">
              <w:rPr>
                <w:sz w:val="20"/>
              </w:rPr>
              <w:t>образования газа</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поскольку этот продукт стабилизированный</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поскольку это способствует перекачке продукта</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07.0-02</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Влияние температуры</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Почему целесообразно нагревать некоторые продукты?</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Поскольку</w:t>
            </w:r>
            <w:proofErr w:type="gramEnd"/>
            <w:r w:rsidRPr="009E10F8">
              <w:rPr>
                <w:sz w:val="20"/>
              </w:rPr>
              <w:t xml:space="preserve"> они легко </w:t>
            </w:r>
            <w:proofErr w:type="spellStart"/>
            <w:r w:rsidRPr="009E10F8">
              <w:rPr>
                <w:sz w:val="20"/>
              </w:rPr>
              <w:t>полимеризуются</w:t>
            </w:r>
            <w:proofErr w:type="spellEnd"/>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Поскольку</w:t>
            </w:r>
            <w:proofErr w:type="gramEnd"/>
            <w:r w:rsidRPr="009E10F8">
              <w:rPr>
                <w:sz w:val="20"/>
              </w:rPr>
              <w:t xml:space="preserve"> они обладают очень высокой вязкостью</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Поскольку</w:t>
            </w:r>
            <w:proofErr w:type="gramEnd"/>
            <w:r w:rsidRPr="009E10F8">
              <w:rPr>
                <w:sz w:val="20"/>
              </w:rPr>
              <w:t xml:space="preserve"> они подвержены самопроизвольной реакции</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Поскольку</w:t>
            </w:r>
            <w:proofErr w:type="gramEnd"/>
            <w:r w:rsidRPr="009E10F8">
              <w:rPr>
                <w:sz w:val="20"/>
              </w:rPr>
              <w:t xml:space="preserve"> они легко разлагаются</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07.0-03</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Влияние температуры</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Почему целесообразно подогревать некоторые продукты?</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Поскольку</w:t>
            </w:r>
            <w:proofErr w:type="gramEnd"/>
            <w:r w:rsidRPr="009E10F8">
              <w:rPr>
                <w:sz w:val="20"/>
              </w:rPr>
              <w:t xml:space="preserve"> они термически неустойчивы</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Поскольку</w:t>
            </w:r>
            <w:proofErr w:type="gramEnd"/>
            <w:r w:rsidRPr="009E10F8">
              <w:rPr>
                <w:sz w:val="20"/>
              </w:rPr>
              <w:t xml:space="preserve"> они выделяют большое количество газа</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Поскольку</w:t>
            </w:r>
            <w:proofErr w:type="gramEnd"/>
            <w:r w:rsidRPr="009E10F8">
              <w:rPr>
                <w:sz w:val="20"/>
              </w:rPr>
              <w:t xml:space="preserve"> во время погрузки они могут затвердеть</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Поскольку</w:t>
            </w:r>
            <w:proofErr w:type="gramEnd"/>
            <w:r w:rsidRPr="009E10F8">
              <w:rPr>
                <w:sz w:val="20"/>
              </w:rPr>
              <w:t xml:space="preserve"> они легко разлагаются</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07.0-04</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Целесообразно ли подогревать № ООН</w:t>
            </w:r>
            <w:r>
              <w:rPr>
                <w:sz w:val="20"/>
              </w:rPr>
              <w:t xml:space="preserve"> 1999</w:t>
            </w:r>
            <w:r w:rsidRPr="009E10F8">
              <w:rPr>
                <w:sz w:val="20"/>
              </w:rPr>
              <w:t xml:space="preserve"> ГУДРОНЫ ЖИДКИЕ?</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поскольку этот продукт чрезвычайно взрывоопасен</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Нет</w:t>
            </w:r>
            <w:proofErr w:type="gramEnd"/>
            <w:r w:rsidRPr="009E10F8">
              <w:rPr>
                <w:sz w:val="20"/>
              </w:rPr>
              <w:t>, поскольку этот продукт обладает очень низкой</w:t>
            </w:r>
            <w:r w:rsidR="00E9420A">
              <w:rPr>
                <w:sz w:val="20"/>
              </w:rPr>
              <w:t xml:space="preserve"> </w:t>
            </w:r>
            <w:r w:rsidRPr="009E10F8">
              <w:rPr>
                <w:sz w:val="20"/>
              </w:rPr>
              <w:t>температурой затвердевания</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поскольку это может вызвать полимеризацию продукта</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Да</w:t>
            </w:r>
            <w:proofErr w:type="gramEnd"/>
            <w:r w:rsidRPr="009E10F8">
              <w:rPr>
                <w:sz w:val="20"/>
              </w:rPr>
              <w:t>, поскольку этот продукт не должен затвердевать, температура перевозки должна поддерживаться выше температуры</w:t>
            </w:r>
            <w:r>
              <w:rPr>
                <w:sz w:val="20"/>
              </w:rPr>
              <w:t xml:space="preserve"> </w:t>
            </w:r>
            <w:r w:rsidRPr="009E10F8">
              <w:rPr>
                <w:sz w:val="20"/>
              </w:rPr>
              <w:t>плавления</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pageBreakBefore/>
              <w:rPr>
                <w:sz w:val="20"/>
              </w:rPr>
            </w:pPr>
            <w:r w:rsidRPr="009E10F8">
              <w:rPr>
                <w:sz w:val="20"/>
              </w:rPr>
              <w:lastRenderedPageBreak/>
              <w:t>332 07.0-05</w:t>
            </w:r>
          </w:p>
        </w:tc>
        <w:tc>
          <w:tcPr>
            <w:tcW w:w="5874" w:type="dxa"/>
            <w:tcBorders>
              <w:top w:val="single" w:sz="4" w:space="0" w:color="auto"/>
              <w:bottom w:val="single" w:sz="4" w:space="0" w:color="auto"/>
            </w:tcBorders>
            <w:vAlign w:val="top"/>
          </w:tcPr>
          <w:p w:rsidR="00DE1881" w:rsidRPr="009E10F8" w:rsidRDefault="00435570"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3.2.</w:t>
            </w:r>
            <w:r w:rsidR="00DE1881" w:rsidRPr="009E10F8">
              <w:rPr>
                <w:sz w:val="20"/>
              </w:rPr>
              <w:t>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Грузовой танк загружен № ООН 1831 КИСЛОТА СЕРНАЯ ДЫМЯЩАЯСЯ.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Могут ли нагревательные змеевики в этом</w:t>
            </w:r>
            <w:r>
              <w:rPr>
                <w:sz w:val="20"/>
              </w:rPr>
              <w:t xml:space="preserve"> </w:t>
            </w:r>
            <w:r w:rsidRPr="009E10F8">
              <w:rPr>
                <w:sz w:val="20"/>
              </w:rPr>
              <w:t>грузовом танке содержать воду?</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xml:space="preserve">, поскольку дымящаяся серная кислота не реагирует </w:t>
            </w:r>
            <w:r w:rsidR="00E9420A">
              <w:rPr>
                <w:sz w:val="20"/>
              </w:rPr>
              <w:t>с </w:t>
            </w:r>
            <w:r w:rsidRPr="009E10F8">
              <w:rPr>
                <w:sz w:val="20"/>
              </w:rPr>
              <w:t>водой</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нагревательные змеевики могут содержать воду в любом случае</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в процессе перевозки вещества, которое не нуждается</w:t>
            </w:r>
            <w:r>
              <w:rPr>
                <w:sz w:val="20"/>
              </w:rPr>
              <w:t xml:space="preserve"> </w:t>
            </w:r>
            <w:r w:rsidRPr="009E10F8">
              <w:rPr>
                <w:sz w:val="20"/>
              </w:rPr>
              <w:t>в</w:t>
            </w:r>
            <w:r w:rsidR="00E9420A">
              <w:rPr>
                <w:sz w:val="20"/>
              </w:rPr>
              <w:t> </w:t>
            </w:r>
            <w:r w:rsidRPr="009E10F8">
              <w:rPr>
                <w:sz w:val="20"/>
              </w:rPr>
              <w:t>нагреве, нагревательные змеевики ни в коем случае не должны содержать воду</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xml:space="preserve">, поскольку во время перевозки дымящейся серной кислоты это </w:t>
            </w:r>
            <w:r>
              <w:rPr>
                <w:sz w:val="20"/>
              </w:rPr>
              <w:t>запрещается</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07.0-06</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Судно перевозит № ООН 2448 СЕРА РАСПЛАВЛЕННАЯ.</w:t>
            </w:r>
            <w:r w:rsidR="00E9420A">
              <w:rPr>
                <w:sz w:val="20"/>
              </w:rPr>
              <w:t xml:space="preserve"> </w:t>
            </w:r>
            <w:r w:rsidRPr="009E10F8">
              <w:rPr>
                <w:sz w:val="20"/>
              </w:rPr>
              <w:t>Какой должна быть допустимая максимальная температура груза</w:t>
            </w:r>
            <w:r>
              <w:rPr>
                <w:sz w:val="20"/>
              </w:rPr>
              <w:t xml:space="preserve"> </w:t>
            </w:r>
            <w:r w:rsidRPr="009E10F8">
              <w:rPr>
                <w:sz w:val="20"/>
              </w:rPr>
              <w:t>во время перевозки?</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100 ºC</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120 ºC</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150 ºC</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250 ºC</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07.0-07</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каком разделе </w:t>
            </w:r>
            <w:proofErr w:type="spellStart"/>
            <w:r w:rsidRPr="009E10F8">
              <w:rPr>
                <w:sz w:val="20"/>
              </w:rPr>
              <w:t>ВОПОГ</w:t>
            </w:r>
            <w:proofErr w:type="spellEnd"/>
            <w:r w:rsidRPr="009E10F8">
              <w:rPr>
                <w:sz w:val="20"/>
              </w:rPr>
              <w:t xml:space="preserve"> вы можете найти указания относительно плотности продукта?</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В</w:t>
            </w:r>
            <w:proofErr w:type="gramEnd"/>
            <w:r w:rsidRPr="009E10F8">
              <w:rPr>
                <w:sz w:val="20"/>
              </w:rPr>
              <w:t xml:space="preserve"> разделе 3.2.1, таблица А</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w:t>
            </w:r>
            <w:proofErr w:type="gramEnd"/>
            <w:r w:rsidRPr="009E10F8">
              <w:rPr>
                <w:sz w:val="20"/>
              </w:rPr>
              <w:t xml:space="preserve"> разделе 3.2.1, таблица В</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В</w:t>
            </w:r>
            <w:proofErr w:type="gramEnd"/>
            <w:r w:rsidRPr="009E10F8">
              <w:rPr>
                <w:sz w:val="20"/>
              </w:rPr>
              <w:t xml:space="preserve"> подразделе 3.2.3.2, таблица С</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 xml:space="preserve">В </w:t>
            </w:r>
            <w:proofErr w:type="spellStart"/>
            <w:r w:rsidRPr="009E10F8">
              <w:rPr>
                <w:sz w:val="20"/>
              </w:rPr>
              <w:t>ВОПОГ</w:t>
            </w:r>
            <w:proofErr w:type="spellEnd"/>
            <w:r w:rsidRPr="009E10F8">
              <w:rPr>
                <w:sz w:val="20"/>
              </w:rPr>
              <w:t xml:space="preserve"> нет данных относительно плотности продукта</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07.0-08</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Влияние температуры</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На основе объема в м</w:t>
            </w:r>
            <w:r w:rsidRPr="00424E9D">
              <w:rPr>
                <w:sz w:val="20"/>
                <w:vertAlign w:val="superscript"/>
              </w:rPr>
              <w:t>3</w:t>
            </w:r>
            <w:r w:rsidRPr="009E10F8">
              <w:rPr>
                <w:sz w:val="20"/>
              </w:rPr>
              <w:t xml:space="preserve"> можно рассчитать тоннаж груза с помощью</w:t>
            </w:r>
            <w:r>
              <w:rPr>
                <w:sz w:val="20"/>
              </w:rPr>
              <w:t xml:space="preserve"> </w:t>
            </w:r>
            <w:r w:rsidRPr="009E10F8">
              <w:rPr>
                <w:sz w:val="20"/>
              </w:rPr>
              <w:t>соответствующего поправочног</w:t>
            </w:r>
            <w:r>
              <w:rPr>
                <w:sz w:val="20"/>
              </w:rPr>
              <w:t>о коэффициента на </w:t>
            </w:r>
            <w:r w:rsidRPr="009E10F8">
              <w:rPr>
                <w:sz w:val="20"/>
              </w:rPr>
              <w:t>температуру.</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Где вы можете узнать этот поправочный коэффициент?</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В</w:t>
            </w:r>
            <w:proofErr w:type="gramEnd"/>
            <w:r w:rsidRPr="009E10F8">
              <w:rPr>
                <w:sz w:val="20"/>
              </w:rPr>
              <w:t xml:space="preserve"> пункте погрузки</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Этот</w:t>
            </w:r>
            <w:proofErr w:type="gramEnd"/>
            <w:r w:rsidRPr="009E10F8">
              <w:rPr>
                <w:sz w:val="20"/>
              </w:rPr>
              <w:t xml:space="preserve"> поправочный коэффициент указан в письменных</w:t>
            </w:r>
            <w:r w:rsidR="00E9420A">
              <w:rPr>
                <w:sz w:val="20"/>
              </w:rPr>
              <w:t xml:space="preserve"> </w:t>
            </w:r>
            <w:r w:rsidRPr="009E10F8">
              <w:rPr>
                <w:sz w:val="20"/>
              </w:rPr>
              <w:t>инструкциях</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У</w:t>
            </w:r>
            <w:proofErr w:type="gramEnd"/>
            <w:r w:rsidRPr="009E10F8">
              <w:rPr>
                <w:sz w:val="20"/>
              </w:rPr>
              <w:t xml:space="preserve"> органа по надзору за перевозками</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Этот</w:t>
            </w:r>
            <w:proofErr w:type="gramEnd"/>
            <w:r w:rsidRPr="009E10F8">
              <w:rPr>
                <w:sz w:val="20"/>
              </w:rPr>
              <w:t xml:space="preserve"> поправочный коэффициент указан в свидетельстве</w:t>
            </w:r>
            <w:r w:rsidR="00E9420A">
              <w:rPr>
                <w:sz w:val="20"/>
              </w:rPr>
              <w:t xml:space="preserve"> </w:t>
            </w:r>
            <w:r w:rsidRPr="009E10F8">
              <w:rPr>
                <w:sz w:val="20"/>
              </w:rPr>
              <w:t>о допущении</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07.0-09</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7.2.4.21.2</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Загружен груз, перевозимый при высокой температуре, </w:t>
            </w:r>
            <w:proofErr w:type="gramStart"/>
            <w:r w:rsidRPr="009E10F8">
              <w:rPr>
                <w:sz w:val="20"/>
              </w:rPr>
              <w:t>например</w:t>
            </w:r>
            <w:proofErr w:type="gramEnd"/>
            <w:r>
              <w:rPr>
                <w:sz w:val="20"/>
              </w:rPr>
              <w:t xml:space="preserve"> </w:t>
            </w:r>
            <w:r w:rsidRPr="009E10F8">
              <w:rPr>
                <w:sz w:val="20"/>
              </w:rPr>
              <w:t xml:space="preserve">75 </w:t>
            </w:r>
            <w:r w:rsidRPr="009E10F8">
              <w:rPr>
                <w:sz w:val="20"/>
              </w:rPr>
              <w:sym w:font="Symbol" w:char="F0B0"/>
            </w:r>
            <w:r w:rsidRPr="009E10F8">
              <w:rPr>
                <w:sz w:val="20"/>
              </w:rPr>
              <w:t>С. Во время перевозки температура груза должна поддерживаться на это</w:t>
            </w:r>
            <w:r w:rsidR="009E55D1">
              <w:rPr>
                <w:sz w:val="20"/>
              </w:rPr>
              <w:t>м</w:t>
            </w:r>
            <w:r w:rsidRPr="009E10F8">
              <w:rPr>
                <w:sz w:val="20"/>
              </w:rPr>
              <w:t xml:space="preserve"> уровне.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Может ли быть в этом случае превышена максимальная степень наполнения?</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поскольку в грузовом танке должно быть пространство</w:t>
            </w:r>
            <w:r>
              <w:rPr>
                <w:sz w:val="20"/>
              </w:rPr>
              <w:t xml:space="preserve"> </w:t>
            </w:r>
            <w:r w:rsidRPr="009E10F8">
              <w:rPr>
                <w:sz w:val="20"/>
              </w:rPr>
              <w:t>на случай дополнительного повышения температуры</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поскольку максимальная степень наполнения установлена</w:t>
            </w:r>
            <w:r>
              <w:rPr>
                <w:sz w:val="20"/>
              </w:rPr>
              <w:t xml:space="preserve"> </w:t>
            </w:r>
            <w:r w:rsidRPr="009E10F8">
              <w:rPr>
                <w:sz w:val="20"/>
              </w:rPr>
              <w:t xml:space="preserve">в расчете на температуру 15 </w:t>
            </w:r>
            <w:r w:rsidRPr="009E10F8">
              <w:rPr>
                <w:sz w:val="20"/>
              </w:rPr>
              <w:sym w:font="Symbol" w:char="F0B0"/>
            </w:r>
            <w:r w:rsidRPr="009E10F8">
              <w:rPr>
                <w:sz w:val="20"/>
              </w:rPr>
              <w:t>С</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поскольку температура скорее будет понижаться, нежели повышаться</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если только плотность данного продукта не ниже</w:t>
            </w:r>
            <w:r w:rsidR="00E9420A">
              <w:rPr>
                <w:sz w:val="20"/>
              </w:rPr>
              <w:t xml:space="preserve"> </w:t>
            </w:r>
            <w:r w:rsidRPr="009E10F8">
              <w:rPr>
                <w:sz w:val="20"/>
              </w:rPr>
              <w:t>плотности, указанной в свидетельстве о допущении</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332 07.0-10</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В</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Танкер оснащен лишь одной системой подогрева груза.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Может ли он перевозить № ООН 1764 КИСЛОТА ДИХЛОРУКСУСНАЯ при внешней температуре 12 </w:t>
            </w:r>
            <w:r w:rsidRPr="009E10F8">
              <w:rPr>
                <w:sz w:val="20"/>
              </w:rPr>
              <w:sym w:font="Symbol" w:char="F0B0"/>
            </w:r>
            <w:r w:rsidRPr="009E10F8">
              <w:rPr>
                <w:sz w:val="20"/>
              </w:rPr>
              <w:t>С?</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Нет</w:t>
            </w:r>
            <w:proofErr w:type="gramEnd"/>
            <w:r w:rsidRPr="009E10F8">
              <w:rPr>
                <w:sz w:val="20"/>
              </w:rPr>
              <w:t>, судно должно быть оборудовано бортовой нагревательной установкой</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это разрешается</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данный продукт ни в каких случаях не может перевозиться ниже этой внешней температуры</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это не разрешается, поскольку температура данного</w:t>
            </w:r>
            <w:r w:rsidR="00E9420A">
              <w:rPr>
                <w:sz w:val="20"/>
              </w:rPr>
              <w:t xml:space="preserve"> </w:t>
            </w:r>
            <w:r w:rsidRPr="009E10F8">
              <w:rPr>
                <w:sz w:val="20"/>
              </w:rPr>
              <w:t xml:space="preserve">продукта должна поддерживаться точно на уровне 14 </w:t>
            </w:r>
            <w:r w:rsidRPr="009E10F8">
              <w:rPr>
                <w:sz w:val="20"/>
              </w:rPr>
              <w:sym w:font="Symbol" w:char="F0B0"/>
            </w:r>
            <w:r w:rsidRPr="009E10F8">
              <w:rPr>
                <w:sz w:val="20"/>
              </w:rPr>
              <w:t>С,</w:t>
            </w:r>
            <w:r w:rsidR="00E9420A">
              <w:rPr>
                <w:sz w:val="20"/>
              </w:rPr>
              <w:t xml:space="preserve"> </w:t>
            </w:r>
            <w:r w:rsidRPr="009E10F8">
              <w:rPr>
                <w:sz w:val="20"/>
              </w:rPr>
              <w:t>что</w:t>
            </w:r>
            <w:r w:rsidR="00E9420A">
              <w:rPr>
                <w:sz w:val="20"/>
              </w:rPr>
              <w:t> </w:t>
            </w:r>
            <w:r w:rsidRPr="009E10F8">
              <w:rPr>
                <w:sz w:val="20"/>
              </w:rPr>
              <w:t>невозможно без бортовой нагревательной установки</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332 07.0-11</w:t>
            </w:r>
          </w:p>
        </w:tc>
        <w:tc>
          <w:tcPr>
            <w:tcW w:w="5874"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Грузовой танк загружен № ООН 2796 ЖИДКОСТЬ АККУМУЛЯТОРНАЯ КИСЛОТНАЯ.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Могут ли быть заполнены водой в этом случае нагревательные змеевики?</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если нагревательные змеевики хорошо закрыты</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если нагревательные змеевики можно всегда заполнить</w:t>
            </w:r>
            <w:r>
              <w:rPr>
                <w:sz w:val="20"/>
              </w:rPr>
              <w:t xml:space="preserve"> </w:t>
            </w:r>
            <w:r w:rsidRPr="009E10F8">
              <w:rPr>
                <w:sz w:val="20"/>
              </w:rPr>
              <w:t>водой</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поскольку при перевозке данного вещества это запрещено</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bottom w:val="single" w:sz="4" w:space="0" w:color="auto"/>
            </w:tcBorders>
            <w:vAlign w:val="top"/>
          </w:tcPr>
          <w:p w:rsidR="00DE1881" w:rsidRPr="009E10F8" w:rsidRDefault="00DE1881" w:rsidP="001D5DBD">
            <w:pPr>
              <w:rPr>
                <w:sz w:val="20"/>
              </w:rPr>
            </w:pPr>
          </w:p>
        </w:tc>
        <w:tc>
          <w:tcPr>
            <w:tcW w:w="5874"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при перевозке без подогрева змеевики ни в коем случае не должны содержать воду</w:t>
            </w:r>
          </w:p>
        </w:tc>
        <w:tc>
          <w:tcPr>
            <w:tcW w:w="1323"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332 07.0-12</w:t>
            </w:r>
          </w:p>
        </w:tc>
        <w:tc>
          <w:tcPr>
            <w:tcW w:w="5874"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3.2.3.2, таблица C</w:t>
            </w:r>
          </w:p>
        </w:tc>
        <w:tc>
          <w:tcPr>
            <w:tcW w:w="1323"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tcBorders>
              <w:top w:val="single" w:sz="4" w:space="0" w:color="auto"/>
            </w:tcBorders>
            <w:vAlign w:val="top"/>
          </w:tcPr>
          <w:p w:rsidR="00DE1881" w:rsidRPr="009E10F8" w:rsidRDefault="00DE1881" w:rsidP="001D5DBD">
            <w:pPr>
              <w:rPr>
                <w:sz w:val="20"/>
              </w:rPr>
            </w:pPr>
          </w:p>
        </w:tc>
        <w:tc>
          <w:tcPr>
            <w:tcW w:w="5874"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Грузовой танк загружен № ООН 2683 АММОНИЯ СУЛЬФИДА РАСТВОР.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Могут ли быть заполнены водой в этом случае</w:t>
            </w:r>
            <w:r>
              <w:rPr>
                <w:sz w:val="20"/>
              </w:rPr>
              <w:t xml:space="preserve"> </w:t>
            </w:r>
            <w:r w:rsidRPr="009E10F8">
              <w:rPr>
                <w:sz w:val="20"/>
              </w:rPr>
              <w:t>нагревательные змеевики?</w:t>
            </w:r>
          </w:p>
        </w:tc>
        <w:tc>
          <w:tcPr>
            <w:tcW w:w="1323"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если нагрева</w:t>
            </w:r>
            <w:r>
              <w:rPr>
                <w:sz w:val="20"/>
              </w:rPr>
              <w:t>тельные змеевики хорошо закрыты</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поскольку в случае данного груза должна быть пред</w:t>
            </w:r>
            <w:r>
              <w:rPr>
                <w:sz w:val="20"/>
              </w:rPr>
              <w:t>усмотрена возможность подогрева</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Нет</w:t>
            </w:r>
            <w:proofErr w:type="gramEnd"/>
            <w:r w:rsidRPr="009E10F8">
              <w:rPr>
                <w:sz w:val="20"/>
              </w:rPr>
              <w:t>, поскольку при перевозке данного вещества это за</w:t>
            </w:r>
            <w:r>
              <w:rPr>
                <w:sz w:val="20"/>
              </w:rPr>
              <w:t>прещено</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07" w:type="dxa"/>
            <w:vAlign w:val="top"/>
          </w:tcPr>
          <w:p w:rsidR="00DE1881" w:rsidRPr="009E10F8" w:rsidRDefault="00DE1881" w:rsidP="001D5DBD">
            <w:pPr>
              <w:rPr>
                <w:sz w:val="20"/>
              </w:rPr>
            </w:pPr>
          </w:p>
        </w:tc>
        <w:tc>
          <w:tcPr>
            <w:tcW w:w="5874"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xml:space="preserve">, при перевозке без подогрева змеевики ни в коем случае </w:t>
            </w:r>
            <w:r>
              <w:rPr>
                <w:sz w:val="20"/>
              </w:rPr>
              <w:t>не должны содержать воду</w:t>
            </w:r>
          </w:p>
        </w:tc>
        <w:tc>
          <w:tcPr>
            <w:tcW w:w="1323"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2"/>
        <w:gridCol w:w="5853"/>
        <w:gridCol w:w="1329"/>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t>Меры, принимаемые в чрезвычайной ситуации</w:t>
            </w:r>
          </w:p>
          <w:p w:rsidR="00DE1881" w:rsidRPr="00BD7877" w:rsidRDefault="00DE1881" w:rsidP="001D5DBD">
            <w:pPr>
              <w:pStyle w:val="H23GR"/>
              <w:rPr>
                <w:sz w:val="20"/>
              </w:rPr>
            </w:pPr>
            <w:r w:rsidRPr="00BD7877">
              <w:rPr>
                <w:sz w:val="20"/>
              </w:rPr>
              <w:t>Целевая тема 1: Телесные повреждения</w:t>
            </w:r>
          </w:p>
        </w:tc>
      </w:tr>
      <w:tr w:rsidR="00DE1881" w:rsidRPr="00BD7877" w:rsidTr="001D5DBD">
        <w:trPr>
          <w:tblHeader/>
        </w:trPr>
        <w:tc>
          <w:tcPr>
            <w:cnfStyle w:val="001000000000" w:firstRow="0" w:lastRow="0" w:firstColumn="1" w:lastColumn="0" w:oddVBand="0" w:evenVBand="0" w:oddHBand="0" w:evenHBand="0" w:firstRowFirstColumn="0" w:firstRowLastColumn="0" w:lastRowFirstColumn="0" w:lastRowLastColumn="0"/>
            <w:tcW w:w="1322" w:type="dxa"/>
            <w:tcBorders>
              <w:top w:val="single" w:sz="12" w:space="0" w:color="auto"/>
              <w:bottom w:val="single" w:sz="12" w:space="0" w:color="auto"/>
            </w:tcBorders>
            <w:shd w:val="clear" w:color="auto" w:fill="auto"/>
          </w:tcPr>
          <w:p w:rsidR="00DE1881" w:rsidRPr="00BD7877" w:rsidRDefault="00DE1881" w:rsidP="001D5DBD">
            <w:pPr>
              <w:spacing w:before="80" w:after="80" w:line="200" w:lineRule="exact"/>
              <w:rPr>
                <w:i/>
                <w:sz w:val="16"/>
              </w:rPr>
            </w:pPr>
            <w:r w:rsidRPr="00BD7877">
              <w:rPr>
                <w:i/>
                <w:sz w:val="16"/>
              </w:rPr>
              <w:t>Номер</w:t>
            </w:r>
          </w:p>
        </w:tc>
        <w:tc>
          <w:tcPr>
            <w:tcW w:w="5853" w:type="dxa"/>
            <w:tcBorders>
              <w:top w:val="single" w:sz="12" w:space="0" w:color="auto"/>
              <w:bottom w:val="single" w:sz="12" w:space="0" w:color="auto"/>
            </w:tcBorders>
            <w:shd w:val="clear" w:color="auto" w:fill="auto"/>
          </w:tcPr>
          <w:p w:rsidR="00DE1881" w:rsidRPr="00BD7877"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BD7877">
              <w:rPr>
                <w:i/>
                <w:sz w:val="16"/>
              </w:rPr>
              <w:t>Источник</w:t>
            </w:r>
          </w:p>
        </w:tc>
        <w:tc>
          <w:tcPr>
            <w:tcW w:w="1329" w:type="dxa"/>
            <w:tcBorders>
              <w:top w:val="single" w:sz="12" w:space="0" w:color="auto"/>
              <w:bottom w:val="single" w:sz="12" w:space="0" w:color="auto"/>
            </w:tcBorders>
            <w:shd w:val="clear" w:color="auto" w:fill="auto"/>
          </w:tcPr>
          <w:p w:rsidR="00DE1881" w:rsidRPr="00BD7877"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D7877">
              <w:rPr>
                <w:i/>
                <w:sz w:val="16"/>
              </w:rPr>
              <w:t>Правильный</w:t>
            </w:r>
            <w:r w:rsidRPr="00BD7877">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333 01.0-01</w:t>
            </w:r>
          </w:p>
        </w:tc>
        <w:tc>
          <w:tcPr>
            <w:tcW w:w="5853"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должны делать в первую очередь, если кому-либо попало</w:t>
            </w:r>
            <w:r>
              <w:rPr>
                <w:sz w:val="20"/>
              </w:rPr>
              <w:t xml:space="preserve"> </w:t>
            </w:r>
            <w:r w:rsidRPr="009E10F8">
              <w:rPr>
                <w:sz w:val="20"/>
              </w:rPr>
              <w:t>в</w:t>
            </w:r>
            <w:r w:rsidR="00E9420A">
              <w:rPr>
                <w:sz w:val="20"/>
              </w:rPr>
              <w:t> </w:t>
            </w:r>
            <w:r w:rsidRPr="009E10F8">
              <w:rPr>
                <w:sz w:val="20"/>
              </w:rPr>
              <w:t>глаза химическое вещество?</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Хорошо</w:t>
            </w:r>
            <w:proofErr w:type="gramEnd"/>
            <w:r w:rsidRPr="009E10F8">
              <w:rPr>
                <w:sz w:val="20"/>
              </w:rPr>
              <w:t xml:space="preserve"> и обильно промыть глаза водой, затем пойти к</w:t>
            </w:r>
            <w:r>
              <w:rPr>
                <w:sz w:val="20"/>
              </w:rPr>
              <w:t> </w:t>
            </w:r>
            <w:r w:rsidRPr="009E10F8">
              <w:rPr>
                <w:sz w:val="20"/>
              </w:rPr>
              <w:t>врачу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Пойти</w:t>
            </w:r>
            <w:proofErr w:type="gramEnd"/>
            <w:r w:rsidRPr="009E10F8">
              <w:rPr>
                <w:sz w:val="20"/>
              </w:rPr>
              <w:t xml:space="preserve"> немедленно к врачу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Немного</w:t>
            </w:r>
            <w:proofErr w:type="gramEnd"/>
            <w:r w:rsidRPr="009E10F8">
              <w:rPr>
                <w:sz w:val="20"/>
              </w:rPr>
              <w:t xml:space="preserve"> сполоснуть глаза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Потереть</w:t>
            </w:r>
            <w:proofErr w:type="gramEnd"/>
            <w:r w:rsidRPr="009E10F8">
              <w:rPr>
                <w:sz w:val="20"/>
              </w:rPr>
              <w:t xml:space="preserve"> руками, затем пойти к врачу</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01.0-02</w:t>
            </w:r>
          </w:p>
        </w:tc>
        <w:tc>
          <w:tcPr>
            <w:tcW w:w="5853"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надо иметь для того, чтобы оказать наиболее эффективную</w:t>
            </w:r>
            <w:r>
              <w:rPr>
                <w:sz w:val="20"/>
              </w:rPr>
              <w:t xml:space="preserve"> </w:t>
            </w:r>
            <w:r w:rsidRPr="009E10F8">
              <w:rPr>
                <w:sz w:val="20"/>
              </w:rPr>
              <w:t>первую помощь?</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 xml:space="preserve">Свидетельство </w:t>
            </w:r>
            <w:proofErr w:type="spellStart"/>
            <w:r w:rsidRPr="009E10F8">
              <w:rPr>
                <w:sz w:val="20"/>
              </w:rPr>
              <w:t>ВОПОГ</w:t>
            </w:r>
            <w:proofErr w:type="spellEnd"/>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Действующее свидетельство спасателя</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xml:space="preserve">Свидетельство </w:t>
            </w:r>
            <w:proofErr w:type="spellStart"/>
            <w:r w:rsidRPr="009E10F8">
              <w:rPr>
                <w:sz w:val="20"/>
              </w:rPr>
              <w:t>ВОПОГ</w:t>
            </w:r>
            <w:proofErr w:type="spellEnd"/>
            <w:r w:rsidRPr="009E10F8">
              <w:rPr>
                <w:sz w:val="20"/>
              </w:rPr>
              <w:t xml:space="preserve"> по тематике </w:t>
            </w:r>
            <w:r>
              <w:rPr>
                <w:sz w:val="20"/>
              </w:rPr>
              <w:t>«</w:t>
            </w:r>
            <w:r w:rsidRPr="009E10F8">
              <w:rPr>
                <w:sz w:val="20"/>
              </w:rPr>
              <w:t>Химия</w:t>
            </w:r>
            <w:r>
              <w:rPr>
                <w:sz w:val="20"/>
              </w:rPr>
              <w:t>»</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Справка, подтверждающая участие в курсах по борьбе</w:t>
            </w:r>
            <w:r w:rsidR="00E9420A">
              <w:rPr>
                <w:sz w:val="20"/>
              </w:rPr>
              <w:t xml:space="preserve"> с </w:t>
            </w:r>
            <w:r w:rsidRPr="009E10F8">
              <w:rPr>
                <w:sz w:val="20"/>
              </w:rPr>
              <w:t>пожарами</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01.0-03</w:t>
            </w:r>
          </w:p>
        </w:tc>
        <w:tc>
          <w:tcPr>
            <w:tcW w:w="5853"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результате попадания в пищеварительную систему токсичного</w:t>
            </w:r>
            <w:r>
              <w:rPr>
                <w:sz w:val="20"/>
              </w:rPr>
              <w:t xml:space="preserve"> </w:t>
            </w:r>
            <w:r w:rsidRPr="009E10F8">
              <w:rPr>
                <w:sz w:val="20"/>
              </w:rPr>
              <w:t xml:space="preserve">вещества человек потерял сознание.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Можете ли вы дать пострадавшему попить?</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поскольку это очищает полость рта и в соответствующих случаях разбавляет вещество, содержащееся в</w:t>
            </w:r>
            <w:r>
              <w:rPr>
                <w:sz w:val="20"/>
              </w:rPr>
              <w:t> </w:t>
            </w:r>
            <w:r w:rsidRPr="009E10F8">
              <w:rPr>
                <w:sz w:val="20"/>
              </w:rPr>
              <w:t>желудке</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но это надо делать очень медленно</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но пострадавшего необходимо посадить прямо</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человеку, который потерял сознание, ни в коем случае не надо давать пить</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01.0-04</w:t>
            </w:r>
          </w:p>
        </w:tc>
        <w:tc>
          <w:tcPr>
            <w:tcW w:w="5853"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результате ожога к коже пострадавшего прилипает одежда.</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Можете ли вы оторвать одежду от кожи?</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Да</w:t>
            </w:r>
            <w:proofErr w:type="gramEnd"/>
            <w:r w:rsidRPr="009E10F8">
              <w:rPr>
                <w:sz w:val="20"/>
              </w:rPr>
              <w:t>, в этом случае вам будет проще охладить кожу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Да</w:t>
            </w:r>
            <w:proofErr w:type="gramEnd"/>
            <w:r w:rsidRPr="009E10F8">
              <w:rPr>
                <w:sz w:val="20"/>
              </w:rPr>
              <w:t>, поскольку в одежде могут содержаться загрязняющие</w:t>
            </w:r>
            <w:r>
              <w:rPr>
                <w:sz w:val="20"/>
              </w:rPr>
              <w:t xml:space="preserve"> </w:t>
            </w:r>
            <w:r w:rsidRPr="009E10F8">
              <w:rPr>
                <w:sz w:val="20"/>
              </w:rPr>
              <w:t>вещества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Да</w:t>
            </w:r>
            <w:proofErr w:type="gramEnd"/>
            <w:r w:rsidRPr="009E10F8">
              <w:rPr>
                <w:sz w:val="20"/>
              </w:rPr>
              <w:t>, но при этом вам следует охладить место ожога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Нет</w:t>
            </w:r>
            <w:proofErr w:type="gramEnd"/>
            <w:r w:rsidRPr="009E10F8">
              <w:rPr>
                <w:sz w:val="20"/>
              </w:rPr>
              <w:t>, обнажение места ожога увеличивает опасность заражения</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pageBreakBefore/>
              <w:rPr>
                <w:sz w:val="20"/>
              </w:rPr>
            </w:pPr>
            <w:r w:rsidRPr="009E10F8">
              <w:rPr>
                <w:sz w:val="20"/>
              </w:rPr>
              <w:lastRenderedPageBreak/>
              <w:t>333 01.0-05</w:t>
            </w:r>
          </w:p>
        </w:tc>
        <w:tc>
          <w:tcPr>
            <w:tcW w:w="5853"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Почему человеку, которому попало в пищеварительный тракт</w:t>
            </w:r>
            <w:r w:rsidR="00E9420A">
              <w:rPr>
                <w:sz w:val="20"/>
              </w:rPr>
              <w:t xml:space="preserve"> </w:t>
            </w:r>
            <w:r w:rsidRPr="009E10F8">
              <w:rPr>
                <w:sz w:val="20"/>
              </w:rPr>
              <w:t>токсичное вещество, рекомендуется пить воду?</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Для</w:t>
            </w:r>
            <w:proofErr w:type="gramEnd"/>
            <w:r w:rsidRPr="009E10F8">
              <w:rPr>
                <w:sz w:val="20"/>
              </w:rPr>
              <w:t xml:space="preserve"> того, чтобы разбавить содержимое желудка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Чтобы</w:t>
            </w:r>
            <w:proofErr w:type="gramEnd"/>
            <w:r w:rsidRPr="009E10F8">
              <w:rPr>
                <w:sz w:val="20"/>
              </w:rPr>
              <w:t xml:space="preserve"> пострадавший оставался в сознании</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Чтобы</w:t>
            </w:r>
            <w:proofErr w:type="gramEnd"/>
            <w:r w:rsidRPr="009E10F8">
              <w:rPr>
                <w:sz w:val="20"/>
              </w:rPr>
              <w:t xml:space="preserve"> вызвать рвоту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Чтобы</w:t>
            </w:r>
            <w:proofErr w:type="gramEnd"/>
            <w:r w:rsidRPr="009E10F8">
              <w:rPr>
                <w:sz w:val="20"/>
              </w:rPr>
              <w:t xml:space="preserve"> прополоскать полость рта</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01.0-06</w:t>
            </w:r>
          </w:p>
        </w:tc>
        <w:tc>
          <w:tcPr>
            <w:tcW w:w="5853"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Почему в случае некоторых опасных веществ у пострадавшего,</w:t>
            </w:r>
            <w:r>
              <w:rPr>
                <w:sz w:val="20"/>
              </w:rPr>
              <w:t xml:space="preserve"> </w:t>
            </w:r>
            <w:r w:rsidRPr="009E10F8">
              <w:rPr>
                <w:sz w:val="20"/>
              </w:rPr>
              <w:t>которому попало в пищеварительный тракт данное вещество, нельзя вызывать рвоту?</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Поскольку</w:t>
            </w:r>
            <w:proofErr w:type="gramEnd"/>
            <w:r w:rsidRPr="009E10F8">
              <w:rPr>
                <w:sz w:val="20"/>
              </w:rPr>
              <w:t xml:space="preserve"> это вещество еще раз попадет в пищевод, что вызовет дополнительные повреждения</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Поскольку</w:t>
            </w:r>
            <w:proofErr w:type="gramEnd"/>
            <w:r w:rsidRPr="009E10F8">
              <w:rPr>
                <w:sz w:val="20"/>
              </w:rPr>
              <w:t xml:space="preserve"> это вещество не причиняет вреда желудку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Поскольку</w:t>
            </w:r>
            <w:proofErr w:type="gramEnd"/>
            <w:r w:rsidRPr="009E10F8">
              <w:rPr>
                <w:sz w:val="20"/>
              </w:rPr>
              <w:t xml:space="preserve"> вещество быстро растворяется под действием</w:t>
            </w:r>
            <w:r w:rsidR="00E9420A">
              <w:rPr>
                <w:sz w:val="20"/>
              </w:rPr>
              <w:t xml:space="preserve"> ж</w:t>
            </w:r>
            <w:r w:rsidRPr="009E10F8">
              <w:rPr>
                <w:sz w:val="20"/>
              </w:rPr>
              <w:t>елудочного сока и что вследствие этого вызывать рвоту</w:t>
            </w:r>
            <w:r w:rsidR="00E9420A">
              <w:rPr>
                <w:sz w:val="20"/>
              </w:rPr>
              <w:t xml:space="preserve"> </w:t>
            </w:r>
            <w:r w:rsidRPr="009E10F8">
              <w:rPr>
                <w:sz w:val="20"/>
              </w:rPr>
              <w:t>не требуется</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bottom w:val="single" w:sz="4" w:space="0" w:color="auto"/>
            </w:tcBorders>
            <w:vAlign w:val="top"/>
          </w:tcPr>
          <w:p w:rsidR="00DE1881" w:rsidRPr="009E10F8" w:rsidRDefault="00DE1881" w:rsidP="001D5DBD">
            <w:pPr>
              <w:rPr>
                <w:sz w:val="20"/>
              </w:rPr>
            </w:pPr>
          </w:p>
        </w:tc>
        <w:tc>
          <w:tcPr>
            <w:tcW w:w="5853"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Поскольку</w:t>
            </w:r>
            <w:proofErr w:type="gramEnd"/>
            <w:r w:rsidRPr="009E10F8">
              <w:rPr>
                <w:sz w:val="20"/>
              </w:rPr>
              <w:t xml:space="preserve"> во время рвоты содержимое желудка может попасть</w:t>
            </w:r>
            <w:r>
              <w:rPr>
                <w:sz w:val="20"/>
              </w:rPr>
              <w:t xml:space="preserve"> </w:t>
            </w:r>
            <w:r w:rsidRPr="009E10F8">
              <w:rPr>
                <w:sz w:val="20"/>
              </w:rPr>
              <w:t>в бронхи пациента</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01.0-07</w:t>
            </w:r>
          </w:p>
        </w:tc>
        <w:tc>
          <w:tcPr>
            <w:tcW w:w="5853"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tcBorders>
              <w:top w:val="single" w:sz="4" w:space="0" w:color="auto"/>
            </w:tcBorders>
            <w:vAlign w:val="top"/>
          </w:tcPr>
          <w:p w:rsidR="00DE1881" w:rsidRPr="009E10F8" w:rsidRDefault="00DE1881" w:rsidP="001D5DBD">
            <w:pPr>
              <w:rPr>
                <w:sz w:val="20"/>
              </w:rPr>
            </w:pPr>
          </w:p>
        </w:tc>
        <w:tc>
          <w:tcPr>
            <w:tcW w:w="5853"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Один из членов экипажа потерял сознание по причине контакта</w:t>
            </w:r>
            <w:r>
              <w:rPr>
                <w:sz w:val="20"/>
              </w:rPr>
              <w:t xml:space="preserve"> </w:t>
            </w:r>
            <w:r w:rsidR="00E9420A">
              <w:rPr>
                <w:sz w:val="20"/>
              </w:rPr>
              <w:t>с </w:t>
            </w:r>
            <w:r w:rsidRPr="009E10F8">
              <w:rPr>
                <w:sz w:val="20"/>
              </w:rPr>
              <w:t xml:space="preserve">каким-либо веществом.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никогда не надо делать?</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Перевозить</w:t>
            </w:r>
            <w:proofErr w:type="gramEnd"/>
            <w:r w:rsidRPr="009E10F8">
              <w:rPr>
                <w:sz w:val="20"/>
              </w:rPr>
              <w:t xml:space="preserve"> пострадавшего</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Пытаться</w:t>
            </w:r>
            <w:proofErr w:type="gramEnd"/>
            <w:r w:rsidRPr="009E10F8">
              <w:rPr>
                <w:sz w:val="20"/>
              </w:rPr>
              <w:t xml:space="preserve"> дать пострадавшему выпить воды</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Ложиться</w:t>
            </w:r>
            <w:proofErr w:type="gramEnd"/>
            <w:r w:rsidRPr="009E10F8">
              <w:rPr>
                <w:sz w:val="20"/>
              </w:rPr>
              <w:t xml:space="preserve"> на пострадавшего</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2" w:type="dxa"/>
            <w:vAlign w:val="top"/>
          </w:tcPr>
          <w:p w:rsidR="00DE1881" w:rsidRPr="009E10F8" w:rsidRDefault="00DE1881" w:rsidP="001D5DBD">
            <w:pPr>
              <w:rPr>
                <w:sz w:val="20"/>
              </w:rPr>
            </w:pPr>
          </w:p>
        </w:tc>
        <w:tc>
          <w:tcPr>
            <w:tcW w:w="5853"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Пытаться</w:t>
            </w:r>
            <w:proofErr w:type="gramEnd"/>
            <w:r w:rsidRPr="009E10F8">
              <w:rPr>
                <w:sz w:val="20"/>
              </w:rPr>
              <w:t xml:space="preserve"> привести его в сознание холодной водой</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13"/>
        <w:gridCol w:w="5867"/>
        <w:gridCol w:w="1324"/>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r>
            <w:r w:rsidRPr="00205F88">
              <w:t>Меры, принимаемые в чрезвычайной ситуации</w:t>
            </w:r>
          </w:p>
          <w:p w:rsidR="00DE1881" w:rsidRPr="00205F88" w:rsidRDefault="00DE1881" w:rsidP="001D5DBD">
            <w:pPr>
              <w:pStyle w:val="H23GR"/>
              <w:rPr>
                <w:sz w:val="20"/>
              </w:rPr>
            </w:pPr>
            <w:r w:rsidRPr="00205F88">
              <w:rPr>
                <w:sz w:val="20"/>
              </w:rPr>
              <w:t>Целевая тема 2: Материальный ущерб</w:t>
            </w:r>
          </w:p>
        </w:tc>
      </w:tr>
      <w:tr w:rsidR="00DE1881" w:rsidRPr="00205F88" w:rsidTr="001D5DBD">
        <w:trPr>
          <w:tblHeader/>
        </w:trPr>
        <w:tc>
          <w:tcPr>
            <w:cnfStyle w:val="001000000000" w:firstRow="0" w:lastRow="0" w:firstColumn="1" w:lastColumn="0" w:oddVBand="0" w:evenVBand="0" w:oddHBand="0" w:evenHBand="0" w:firstRowFirstColumn="0" w:firstRowLastColumn="0" w:lastRowFirstColumn="0" w:lastRowLastColumn="0"/>
            <w:tcW w:w="1313" w:type="dxa"/>
            <w:tcBorders>
              <w:top w:val="single" w:sz="12" w:space="0" w:color="auto"/>
              <w:bottom w:val="single" w:sz="12" w:space="0" w:color="auto"/>
            </w:tcBorders>
            <w:shd w:val="clear" w:color="auto" w:fill="auto"/>
          </w:tcPr>
          <w:p w:rsidR="00DE1881" w:rsidRPr="00205F88" w:rsidRDefault="00DE1881" w:rsidP="001D5DBD">
            <w:pPr>
              <w:spacing w:before="80" w:after="80" w:line="200" w:lineRule="exact"/>
              <w:rPr>
                <w:i/>
                <w:sz w:val="16"/>
              </w:rPr>
            </w:pPr>
            <w:r w:rsidRPr="00205F88">
              <w:rPr>
                <w:i/>
                <w:sz w:val="16"/>
              </w:rPr>
              <w:t>Номер</w:t>
            </w:r>
          </w:p>
        </w:tc>
        <w:tc>
          <w:tcPr>
            <w:tcW w:w="5867" w:type="dxa"/>
            <w:tcBorders>
              <w:top w:val="single" w:sz="12" w:space="0" w:color="auto"/>
              <w:bottom w:val="single" w:sz="12" w:space="0" w:color="auto"/>
            </w:tcBorders>
            <w:shd w:val="clear" w:color="auto" w:fill="auto"/>
          </w:tcPr>
          <w:p w:rsidR="00DE1881" w:rsidRPr="00205F88"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205F88">
              <w:rPr>
                <w:i/>
                <w:sz w:val="16"/>
              </w:rPr>
              <w:t>Источник</w:t>
            </w:r>
          </w:p>
        </w:tc>
        <w:tc>
          <w:tcPr>
            <w:tcW w:w="1324" w:type="dxa"/>
            <w:tcBorders>
              <w:top w:val="single" w:sz="12" w:space="0" w:color="auto"/>
              <w:bottom w:val="single" w:sz="12" w:space="0" w:color="auto"/>
            </w:tcBorders>
            <w:shd w:val="clear" w:color="auto" w:fill="auto"/>
          </w:tcPr>
          <w:p w:rsidR="00DE1881" w:rsidRPr="00205F88"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205F88">
              <w:rPr>
                <w:i/>
                <w:sz w:val="16"/>
              </w:rPr>
              <w:t>Правильный</w:t>
            </w:r>
            <w:r w:rsidRPr="00205F88">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333 02.0-01</w:t>
            </w:r>
          </w:p>
        </w:tc>
        <w:tc>
          <w:tcPr>
            <w:tcW w:w="5867"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принимаемые в случае повреждений</w:t>
            </w:r>
          </w:p>
        </w:tc>
        <w:tc>
          <w:tcPr>
            <w:tcW w:w="1324"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Где содержатся предписания, касающиеся сигнала </w:t>
            </w:r>
            <w:r>
              <w:rPr>
                <w:sz w:val="20"/>
              </w:rPr>
              <w:t>«</w:t>
            </w:r>
            <w:r w:rsidRPr="009E10F8">
              <w:rPr>
                <w:sz w:val="20"/>
              </w:rPr>
              <w:t>Держись в</w:t>
            </w:r>
            <w:r>
              <w:rPr>
                <w:sz w:val="20"/>
              </w:rPr>
              <w:t> </w:t>
            </w:r>
            <w:r w:rsidRPr="009E10F8">
              <w:rPr>
                <w:sz w:val="20"/>
              </w:rPr>
              <w:t>стороне от меня</w:t>
            </w:r>
            <w:r>
              <w:rPr>
                <w:sz w:val="20"/>
              </w:rPr>
              <w:t>»</w:t>
            </w:r>
            <w:r w:rsidRPr="009E10F8">
              <w:rPr>
                <w:sz w:val="20"/>
              </w:rPr>
              <w:t>?</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 xml:space="preserve">В </w:t>
            </w:r>
            <w:proofErr w:type="spellStart"/>
            <w:r w:rsidRPr="009E10F8">
              <w:rPr>
                <w:sz w:val="20"/>
              </w:rPr>
              <w:t>ЕПСВВП</w:t>
            </w:r>
            <w:proofErr w:type="spellEnd"/>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 xml:space="preserve">В </w:t>
            </w:r>
            <w:proofErr w:type="spellStart"/>
            <w:r w:rsidRPr="009E10F8">
              <w:rPr>
                <w:sz w:val="20"/>
              </w:rPr>
              <w:t>ДОПОГ</w:t>
            </w:r>
            <w:proofErr w:type="spellEnd"/>
            <w:r w:rsidRPr="009E10F8">
              <w:rPr>
                <w:sz w:val="20"/>
              </w:rPr>
              <w:t>, часть 1</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xml:space="preserve">В </w:t>
            </w:r>
            <w:proofErr w:type="spellStart"/>
            <w:r w:rsidRPr="009E10F8">
              <w:rPr>
                <w:sz w:val="20"/>
              </w:rPr>
              <w:t>ДОПОГ</w:t>
            </w:r>
            <w:proofErr w:type="spellEnd"/>
            <w:r w:rsidRPr="009E10F8">
              <w:rPr>
                <w:sz w:val="20"/>
              </w:rPr>
              <w:t>, часть 2</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9E10F8" w:rsidRDefault="00DE1881" w:rsidP="001D5DBD">
            <w:pPr>
              <w:rPr>
                <w:sz w:val="20"/>
              </w:rPr>
            </w:pPr>
          </w:p>
        </w:tc>
        <w:tc>
          <w:tcPr>
            <w:tcW w:w="5867"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В</w:t>
            </w:r>
            <w:proofErr w:type="gramEnd"/>
            <w:r w:rsidRPr="009E10F8">
              <w:rPr>
                <w:sz w:val="20"/>
              </w:rPr>
              <w:t xml:space="preserve"> технических предписаниях по конструкции</w:t>
            </w:r>
          </w:p>
        </w:tc>
        <w:tc>
          <w:tcPr>
            <w:tcW w:w="1324"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02.0-02</w:t>
            </w:r>
          </w:p>
        </w:tc>
        <w:tc>
          <w:tcPr>
            <w:tcW w:w="5867"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принимаемые в случае повреждений</w:t>
            </w:r>
          </w:p>
        </w:tc>
        <w:tc>
          <w:tcPr>
            <w:tcW w:w="1324"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результате аварии выделился токсичный газ. </w:t>
            </w:r>
          </w:p>
          <w:p w:rsidR="00DE1881" w:rsidRPr="009E10F8" w:rsidRDefault="00DE1881" w:rsidP="00E9420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С помощью какого прибора вы можете определить концентрацию этого газа, с тем чтобы проверить, не превышен ли максимальный допустимый уровень в млн</w:t>
            </w:r>
            <w:r w:rsidR="00435570">
              <w:rPr>
                <w:sz w:val="20"/>
                <w:vertAlign w:val="superscript"/>
              </w:rPr>
              <w:t>–</w:t>
            </w:r>
            <w:r w:rsidRPr="00205F88">
              <w:rPr>
                <w:sz w:val="20"/>
                <w:vertAlign w:val="superscript"/>
              </w:rPr>
              <w:t>1</w:t>
            </w:r>
            <w:r w:rsidRPr="009E10F8">
              <w:rPr>
                <w:sz w:val="20"/>
              </w:rPr>
              <w:t>?</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С</w:t>
            </w:r>
            <w:proofErr w:type="gramEnd"/>
            <w:r w:rsidRPr="009E10F8">
              <w:rPr>
                <w:sz w:val="20"/>
              </w:rPr>
              <w:t xml:space="preserve"> помощью </w:t>
            </w:r>
            <w:proofErr w:type="spellStart"/>
            <w:r w:rsidRPr="009E10F8">
              <w:rPr>
                <w:sz w:val="20"/>
              </w:rPr>
              <w:t>кислородомера</w:t>
            </w:r>
            <w:proofErr w:type="spellEnd"/>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С</w:t>
            </w:r>
            <w:proofErr w:type="gramEnd"/>
            <w:r w:rsidRPr="009E10F8">
              <w:rPr>
                <w:sz w:val="20"/>
              </w:rPr>
              <w:t xml:space="preserve"> помощью детектора воспламеняющихся газов</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С</w:t>
            </w:r>
            <w:proofErr w:type="gramEnd"/>
            <w:r w:rsidRPr="009E10F8">
              <w:rPr>
                <w:sz w:val="20"/>
              </w:rPr>
              <w:t xml:space="preserve"> помощью </w:t>
            </w:r>
            <w:proofErr w:type="spellStart"/>
            <w:r w:rsidRPr="009E10F8">
              <w:rPr>
                <w:sz w:val="20"/>
              </w:rPr>
              <w:t>токсиметра</w:t>
            </w:r>
            <w:proofErr w:type="spellEnd"/>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9E10F8" w:rsidRDefault="00DE1881" w:rsidP="001D5DBD">
            <w:pPr>
              <w:rPr>
                <w:sz w:val="20"/>
              </w:rPr>
            </w:pPr>
          </w:p>
        </w:tc>
        <w:tc>
          <w:tcPr>
            <w:tcW w:w="5867"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С</w:t>
            </w:r>
            <w:proofErr w:type="gramEnd"/>
            <w:r w:rsidRPr="009E10F8">
              <w:rPr>
                <w:sz w:val="20"/>
              </w:rPr>
              <w:t xml:space="preserve"> помощью счетчика Гейгера</w:t>
            </w:r>
          </w:p>
        </w:tc>
        <w:tc>
          <w:tcPr>
            <w:tcW w:w="1324"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02.0-03</w:t>
            </w:r>
          </w:p>
        </w:tc>
        <w:tc>
          <w:tcPr>
            <w:tcW w:w="5867"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принимаемые в случае повреждений</w:t>
            </w:r>
          </w:p>
        </w:tc>
        <w:tc>
          <w:tcPr>
            <w:tcW w:w="1324"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Во время погрузки вы обнаруживаете, что гибкий погрузочный</w:t>
            </w:r>
            <w:r w:rsidR="00E9420A">
              <w:rPr>
                <w:sz w:val="20"/>
              </w:rPr>
              <w:t xml:space="preserve"> </w:t>
            </w:r>
            <w:r w:rsidRPr="009E10F8">
              <w:rPr>
                <w:sz w:val="20"/>
              </w:rPr>
              <w:t xml:space="preserve">трубопровод дает течь.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должны сделать в первую очередь?</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Попросить</w:t>
            </w:r>
            <w:proofErr w:type="gramEnd"/>
            <w:r w:rsidRPr="009E10F8">
              <w:rPr>
                <w:sz w:val="20"/>
              </w:rPr>
              <w:t xml:space="preserve"> посторонних отойти</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Проинформировать</w:t>
            </w:r>
            <w:proofErr w:type="gramEnd"/>
            <w:r w:rsidRPr="009E10F8">
              <w:rPr>
                <w:sz w:val="20"/>
              </w:rPr>
              <w:t xml:space="preserve"> компетентный орган</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Измерить</w:t>
            </w:r>
            <w:proofErr w:type="gramEnd"/>
            <w:r w:rsidRPr="009E10F8">
              <w:rPr>
                <w:sz w:val="20"/>
              </w:rPr>
              <w:t xml:space="preserve"> концентрацию газа и токсичность</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9E10F8" w:rsidRDefault="00DE1881" w:rsidP="001D5DBD">
            <w:pPr>
              <w:rPr>
                <w:sz w:val="20"/>
              </w:rPr>
            </w:pPr>
          </w:p>
        </w:tc>
        <w:tc>
          <w:tcPr>
            <w:tcW w:w="5867"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Немедленно</w:t>
            </w:r>
            <w:proofErr w:type="gramEnd"/>
            <w:r w:rsidRPr="009E10F8">
              <w:rPr>
                <w:sz w:val="20"/>
              </w:rPr>
              <w:t xml:space="preserve"> прекратить погрузку</w:t>
            </w:r>
          </w:p>
        </w:tc>
        <w:tc>
          <w:tcPr>
            <w:tcW w:w="1324"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02.0-04</w:t>
            </w:r>
          </w:p>
        </w:tc>
        <w:tc>
          <w:tcPr>
            <w:tcW w:w="5867"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принимаемые в случае повреждений</w:t>
            </w:r>
          </w:p>
        </w:tc>
        <w:tc>
          <w:tcPr>
            <w:tcW w:w="1324"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 результате аварии судно получило значительные повреждения.</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Кого вы информируете об этом в первую очередь?</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Компетентный орган</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Заказчика, которому предназначен груз</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Грузоотправителя</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9E10F8" w:rsidRDefault="00DE1881" w:rsidP="001D5DBD">
            <w:pPr>
              <w:rPr>
                <w:sz w:val="20"/>
              </w:rPr>
            </w:pPr>
          </w:p>
        </w:tc>
        <w:tc>
          <w:tcPr>
            <w:tcW w:w="5867"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Производителя загруженного вещества</w:t>
            </w:r>
          </w:p>
        </w:tc>
        <w:tc>
          <w:tcPr>
            <w:tcW w:w="1324"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9E10F8" w:rsidRDefault="00DE1881" w:rsidP="00E9420A">
            <w:pPr>
              <w:rPr>
                <w:sz w:val="20"/>
              </w:rPr>
            </w:pPr>
            <w:r w:rsidRPr="009E10F8">
              <w:rPr>
                <w:sz w:val="20"/>
              </w:rPr>
              <w:t>333 02.0-05</w:t>
            </w:r>
          </w:p>
        </w:tc>
        <w:tc>
          <w:tcPr>
            <w:tcW w:w="5867"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принимаемые в случае повреждений</w:t>
            </w:r>
          </w:p>
        </w:tc>
        <w:tc>
          <w:tcPr>
            <w:tcW w:w="1324"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Во время перевозки опасного вещества произошла авария, связанная</w:t>
            </w:r>
            <w:r>
              <w:rPr>
                <w:sz w:val="20"/>
              </w:rPr>
              <w:t xml:space="preserve"> </w:t>
            </w:r>
            <w:r w:rsidRPr="009E10F8">
              <w:rPr>
                <w:sz w:val="20"/>
              </w:rPr>
              <w:t xml:space="preserve">с этим веществом. Вы хотели бы получить дополнительную информацию относительно этого вещества.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Куда вы должны обратиться?</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A</w:t>
            </w:r>
            <w:r>
              <w:rPr>
                <w:sz w:val="20"/>
              </w:rPr>
              <w:tab/>
            </w:r>
            <w:proofErr w:type="gramStart"/>
            <w:r>
              <w:rPr>
                <w:sz w:val="20"/>
              </w:rPr>
              <w:t>В</w:t>
            </w:r>
            <w:proofErr w:type="gramEnd"/>
            <w:r>
              <w:rPr>
                <w:sz w:val="20"/>
              </w:rPr>
              <w:t xml:space="preserve"> компетентный орган</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proofErr w:type="gramStart"/>
            <w:r>
              <w:rPr>
                <w:sz w:val="20"/>
              </w:rPr>
              <w:t>К</w:t>
            </w:r>
            <w:proofErr w:type="gramEnd"/>
            <w:r>
              <w:rPr>
                <w:sz w:val="20"/>
              </w:rPr>
              <w:t xml:space="preserve"> пожарникам</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К</w:t>
            </w:r>
            <w:proofErr w:type="gramEnd"/>
            <w:r w:rsidRPr="009E10F8">
              <w:rPr>
                <w:sz w:val="20"/>
              </w:rPr>
              <w:t xml:space="preserve"> грузоотправителю этого вещества</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bottom w:val="single" w:sz="4" w:space="0" w:color="auto"/>
            </w:tcBorders>
            <w:vAlign w:val="top"/>
          </w:tcPr>
          <w:p w:rsidR="00DE1881" w:rsidRPr="009E10F8" w:rsidRDefault="00DE1881" w:rsidP="001D5DBD">
            <w:pPr>
              <w:rPr>
                <w:sz w:val="20"/>
              </w:rPr>
            </w:pPr>
          </w:p>
        </w:tc>
        <w:tc>
          <w:tcPr>
            <w:tcW w:w="5867" w:type="dxa"/>
            <w:tcBorders>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К</w:t>
            </w:r>
            <w:proofErr w:type="gramEnd"/>
            <w:r w:rsidRPr="009E10F8">
              <w:rPr>
                <w:sz w:val="20"/>
              </w:rPr>
              <w:t xml:space="preserve"> фрахтователю</w:t>
            </w:r>
          </w:p>
        </w:tc>
        <w:tc>
          <w:tcPr>
            <w:tcW w:w="1324"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bottom w:val="single" w:sz="4" w:space="0" w:color="auto"/>
            </w:tcBorders>
            <w:vAlign w:val="top"/>
          </w:tcPr>
          <w:p w:rsidR="00DE1881" w:rsidRPr="009E10F8" w:rsidRDefault="00DE1881" w:rsidP="00E9420A">
            <w:pPr>
              <w:pageBreakBefore/>
              <w:rPr>
                <w:sz w:val="20"/>
              </w:rPr>
            </w:pPr>
            <w:r w:rsidRPr="009E10F8">
              <w:rPr>
                <w:sz w:val="20"/>
              </w:rPr>
              <w:lastRenderedPageBreak/>
              <w:t>333 02.0-06</w:t>
            </w:r>
          </w:p>
        </w:tc>
        <w:tc>
          <w:tcPr>
            <w:tcW w:w="5867"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Меры первой помощи</w:t>
            </w:r>
          </w:p>
        </w:tc>
        <w:tc>
          <w:tcPr>
            <w:tcW w:w="1324"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tcBorders>
              <w:top w:val="single" w:sz="4" w:space="0" w:color="auto"/>
            </w:tcBorders>
            <w:vAlign w:val="top"/>
          </w:tcPr>
          <w:p w:rsidR="00DE1881" w:rsidRPr="009E10F8" w:rsidRDefault="00DE1881" w:rsidP="001D5DBD">
            <w:pPr>
              <w:rPr>
                <w:sz w:val="20"/>
              </w:rPr>
            </w:pPr>
          </w:p>
        </w:tc>
        <w:tc>
          <w:tcPr>
            <w:tcW w:w="5867"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Человек в защитной одежде, отвечающей установленным требованиям, и имеющий соответствующее оборудование, спускается в грузовой танк. Вы видите, что этот человек лежит в</w:t>
            </w:r>
            <w:r>
              <w:rPr>
                <w:sz w:val="20"/>
              </w:rPr>
              <w:t> </w:t>
            </w:r>
            <w:r w:rsidRPr="009E10F8">
              <w:rPr>
                <w:sz w:val="20"/>
              </w:rPr>
              <w:t xml:space="preserve">грузовом танке без сознания.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делаете?</w:t>
            </w:r>
          </w:p>
        </w:tc>
        <w:tc>
          <w:tcPr>
            <w:tcW w:w="1324"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Вы спускаетесь как можно быстрее вн</w:t>
            </w:r>
            <w:r>
              <w:rPr>
                <w:sz w:val="20"/>
              </w:rPr>
              <w:t>из, чтобы спасти этого человека</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Вы убеждаетесь в том, что на вас надета соответствующая защитная одежда и у вас есть соответствующее оборудование, и как можно скорее спускаетесь вниз, чтобы спасти по</w:t>
            </w:r>
            <w:r>
              <w:rPr>
                <w:sz w:val="20"/>
              </w:rPr>
              <w:t>страдавшего</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Вы готовите спасательную лебедку, убеждаетесь в том, что на вас надета защитная одежда и у вас есть соответствующее оборудование, и спускаетесь вниз, чтобы спасти постра</w:t>
            </w:r>
            <w:r>
              <w:rPr>
                <w:sz w:val="20"/>
              </w:rPr>
              <w:t>давшего</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3" w:type="dxa"/>
            <w:vAlign w:val="top"/>
          </w:tcPr>
          <w:p w:rsidR="00DE1881" w:rsidRPr="009E10F8" w:rsidRDefault="00DE1881" w:rsidP="001D5DBD">
            <w:pPr>
              <w:rPr>
                <w:sz w:val="20"/>
              </w:rPr>
            </w:pPr>
          </w:p>
        </w:tc>
        <w:tc>
          <w:tcPr>
            <w:tcW w:w="5867"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Вы вызываете сначала двух других человек на борту, убеждаетесь в том, что на вас надета соответствующая защитная одежда и у вас есть соответствующее оборудование, и спускаетесь вниз, чтобы спасти пострадавшего</w:t>
            </w:r>
          </w:p>
        </w:tc>
        <w:tc>
          <w:tcPr>
            <w:tcW w:w="1324"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25"/>
        <w:gridCol w:w="5850"/>
        <w:gridCol w:w="1329"/>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12" w:space="0" w:color="auto"/>
            </w:tcBorders>
            <w:vAlign w:val="top"/>
          </w:tcPr>
          <w:p w:rsidR="00DE1881" w:rsidRDefault="00DE1881" w:rsidP="001D5DBD">
            <w:pPr>
              <w:pStyle w:val="HChGR"/>
              <w:spacing w:before="0"/>
            </w:pPr>
            <w:r w:rsidRPr="009E10F8">
              <w:lastRenderedPageBreak/>
              <w:br w:type="page"/>
              <w:t>Меры, принимаемые в чрезвычайной ситуации</w:t>
            </w:r>
          </w:p>
          <w:p w:rsidR="00DE1881" w:rsidRPr="00B46281" w:rsidRDefault="00DE1881" w:rsidP="001D5DBD">
            <w:pPr>
              <w:pStyle w:val="H23GR"/>
              <w:rPr>
                <w:sz w:val="20"/>
              </w:rPr>
            </w:pPr>
            <w:r w:rsidRPr="00B46281">
              <w:rPr>
                <w:sz w:val="20"/>
              </w:rPr>
              <w:t>Целевая тема 3: Ущерб окружающей среде</w:t>
            </w:r>
          </w:p>
        </w:tc>
      </w:tr>
      <w:tr w:rsidR="00DE1881" w:rsidRPr="00B46281" w:rsidTr="001D5DBD">
        <w:trPr>
          <w:tblHeader/>
        </w:trPr>
        <w:tc>
          <w:tcPr>
            <w:cnfStyle w:val="001000000000" w:firstRow="0" w:lastRow="0" w:firstColumn="1" w:lastColumn="0" w:oddVBand="0" w:evenVBand="0" w:oddHBand="0" w:evenHBand="0" w:firstRowFirstColumn="0" w:firstRowLastColumn="0" w:lastRowFirstColumn="0" w:lastRowLastColumn="0"/>
            <w:tcW w:w="1325" w:type="dxa"/>
            <w:tcBorders>
              <w:top w:val="single" w:sz="12" w:space="0" w:color="auto"/>
              <w:bottom w:val="single" w:sz="12" w:space="0" w:color="auto"/>
            </w:tcBorders>
            <w:shd w:val="clear" w:color="auto" w:fill="auto"/>
          </w:tcPr>
          <w:p w:rsidR="00DE1881" w:rsidRPr="00B46281" w:rsidRDefault="00DE1881" w:rsidP="001D5DBD">
            <w:pPr>
              <w:spacing w:before="80" w:after="80" w:line="200" w:lineRule="exact"/>
              <w:rPr>
                <w:i/>
                <w:sz w:val="16"/>
              </w:rPr>
            </w:pPr>
            <w:r w:rsidRPr="00B46281">
              <w:rPr>
                <w:i/>
                <w:sz w:val="16"/>
              </w:rPr>
              <w:t>Номер</w:t>
            </w:r>
          </w:p>
        </w:tc>
        <w:tc>
          <w:tcPr>
            <w:tcW w:w="5850" w:type="dxa"/>
            <w:tcBorders>
              <w:top w:val="single" w:sz="12" w:space="0" w:color="auto"/>
              <w:bottom w:val="single" w:sz="12" w:space="0" w:color="auto"/>
            </w:tcBorders>
            <w:shd w:val="clear" w:color="auto" w:fill="auto"/>
          </w:tcPr>
          <w:p w:rsidR="00DE1881" w:rsidRPr="00B46281"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B46281">
              <w:rPr>
                <w:i/>
                <w:sz w:val="16"/>
              </w:rPr>
              <w:t>Источник</w:t>
            </w:r>
          </w:p>
        </w:tc>
        <w:tc>
          <w:tcPr>
            <w:tcW w:w="1329" w:type="dxa"/>
            <w:tcBorders>
              <w:top w:val="single" w:sz="12" w:space="0" w:color="auto"/>
              <w:bottom w:val="single" w:sz="12" w:space="0" w:color="auto"/>
            </w:tcBorders>
            <w:shd w:val="clear" w:color="auto" w:fill="auto"/>
          </w:tcPr>
          <w:p w:rsidR="00DE1881" w:rsidRPr="00B46281" w:rsidRDefault="00DE1881" w:rsidP="001D5DB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B46281">
              <w:rPr>
                <w:i/>
                <w:sz w:val="16"/>
              </w:rPr>
              <w:t>Правильный</w:t>
            </w:r>
            <w:r w:rsidRPr="00B46281">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333 03.0-01</w:t>
            </w:r>
          </w:p>
        </w:tc>
        <w:tc>
          <w:tcPr>
            <w:tcW w:w="5850"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Противоаварийные мероприятия в случае утечки</w:t>
            </w:r>
          </w:p>
        </w:tc>
        <w:tc>
          <w:tcPr>
            <w:tcW w:w="1329"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tcBorders>
            <w:vAlign w:val="top"/>
          </w:tcPr>
          <w:p w:rsidR="00DE1881" w:rsidRPr="009E10F8" w:rsidRDefault="00DE1881" w:rsidP="001D5DBD">
            <w:pPr>
              <w:rPr>
                <w:sz w:val="20"/>
              </w:rPr>
            </w:pPr>
          </w:p>
        </w:tc>
        <w:tc>
          <w:tcPr>
            <w:tcW w:w="5850" w:type="dxa"/>
            <w:tcBorders>
              <w:top w:val="single" w:sz="4" w:space="0" w:color="auto"/>
            </w:tcBorders>
            <w:vAlign w:val="top"/>
          </w:tcPr>
          <w:p w:rsidR="00DE1881" w:rsidRPr="00780EA0"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месте утечки просачивается газ.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От чего зависит, в частности,</w:t>
            </w:r>
            <w:r>
              <w:rPr>
                <w:sz w:val="20"/>
              </w:rPr>
              <w:t xml:space="preserve"> </w:t>
            </w:r>
            <w:r w:rsidRPr="009E10F8">
              <w:rPr>
                <w:sz w:val="20"/>
              </w:rPr>
              <w:t>поведение облака газа?</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От</w:t>
            </w:r>
            <w:proofErr w:type="gramEnd"/>
            <w:r w:rsidRPr="009E10F8">
              <w:rPr>
                <w:sz w:val="20"/>
              </w:rPr>
              <w:t xml:space="preserve"> относительной плотности газа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От</w:t>
            </w:r>
            <w:proofErr w:type="gramEnd"/>
            <w:r w:rsidRPr="009E10F8">
              <w:rPr>
                <w:sz w:val="20"/>
              </w:rPr>
              <w:t xml:space="preserve"> проводимости газа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От</w:t>
            </w:r>
            <w:proofErr w:type="gramEnd"/>
            <w:r w:rsidRPr="009E10F8">
              <w:rPr>
                <w:sz w:val="20"/>
              </w:rPr>
              <w:t xml:space="preserve"> температуры кипения газа</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bottom w:val="single" w:sz="4" w:space="0" w:color="auto"/>
            </w:tcBorders>
            <w:vAlign w:val="top"/>
          </w:tcPr>
          <w:p w:rsidR="00DE1881" w:rsidRPr="009E10F8" w:rsidRDefault="00DE1881" w:rsidP="001D5DBD">
            <w:pPr>
              <w:rPr>
                <w:sz w:val="20"/>
              </w:rPr>
            </w:pPr>
          </w:p>
        </w:tc>
        <w:tc>
          <w:tcPr>
            <w:tcW w:w="5850"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От</w:t>
            </w:r>
            <w:proofErr w:type="gramEnd"/>
            <w:r w:rsidRPr="009E10F8">
              <w:rPr>
                <w:sz w:val="20"/>
              </w:rPr>
              <w:t xml:space="preserve"> максимальной допустимой концентрации газа на рабочем месте</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03.0-02</w:t>
            </w:r>
          </w:p>
        </w:tc>
        <w:tc>
          <w:tcPr>
            <w:tcW w:w="5850"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Противоаварийные мероприятия в случае утечки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tcBorders>
            <w:vAlign w:val="top"/>
          </w:tcPr>
          <w:p w:rsidR="00DE1881" w:rsidRPr="009E10F8" w:rsidRDefault="00DE1881" w:rsidP="001D5DBD">
            <w:pPr>
              <w:rPr>
                <w:sz w:val="20"/>
              </w:rPr>
            </w:pPr>
          </w:p>
        </w:tc>
        <w:tc>
          <w:tcPr>
            <w:tcW w:w="5850" w:type="dxa"/>
            <w:tcBorders>
              <w:top w:val="single" w:sz="4" w:space="0" w:color="auto"/>
            </w:tcBorders>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В месте утечки просачивается жидкость.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От чего не зависит скорость испарения этой жидкости?</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От</w:t>
            </w:r>
            <w:proofErr w:type="gramEnd"/>
            <w:r w:rsidRPr="009E10F8">
              <w:rPr>
                <w:sz w:val="20"/>
              </w:rPr>
              <w:t xml:space="preserve"> поверхности, занимаемой жидкостью</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Pr>
                <w:sz w:val="20"/>
              </w:rPr>
              <w:t>B</w:t>
            </w:r>
            <w:r>
              <w:rPr>
                <w:sz w:val="20"/>
              </w:rPr>
              <w:tab/>
            </w:r>
            <w:proofErr w:type="gramStart"/>
            <w:r>
              <w:rPr>
                <w:sz w:val="20"/>
              </w:rPr>
              <w:t>От</w:t>
            </w:r>
            <w:proofErr w:type="gramEnd"/>
            <w:r>
              <w:rPr>
                <w:sz w:val="20"/>
              </w:rPr>
              <w:t xml:space="preserve"> температуры жидкости</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От</w:t>
            </w:r>
            <w:proofErr w:type="gramEnd"/>
            <w:r w:rsidRPr="009E10F8">
              <w:rPr>
                <w:sz w:val="20"/>
              </w:rPr>
              <w:t xml:space="preserve"> скорости, с которой пары уносятся ветром</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bottom w:val="single" w:sz="4" w:space="0" w:color="auto"/>
            </w:tcBorders>
            <w:vAlign w:val="top"/>
          </w:tcPr>
          <w:p w:rsidR="00DE1881" w:rsidRPr="009E10F8" w:rsidRDefault="00DE1881" w:rsidP="001D5DBD">
            <w:pPr>
              <w:rPr>
                <w:sz w:val="20"/>
              </w:rPr>
            </w:pPr>
          </w:p>
        </w:tc>
        <w:tc>
          <w:tcPr>
            <w:tcW w:w="5850"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От</w:t>
            </w:r>
            <w:proofErr w:type="gramEnd"/>
            <w:r w:rsidRPr="009E10F8">
              <w:rPr>
                <w:sz w:val="20"/>
              </w:rPr>
              <w:t xml:space="preserve"> максимальной допустимой кон</w:t>
            </w:r>
            <w:r>
              <w:rPr>
                <w:sz w:val="20"/>
              </w:rPr>
              <w:t>центрации газа на рабочем месте</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03.0-03</w:t>
            </w:r>
          </w:p>
        </w:tc>
        <w:tc>
          <w:tcPr>
            <w:tcW w:w="5850"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Противоаварийные мероприятия в случае утечки</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Во время соединения гибких погрузочных трубопроводов из</w:t>
            </w:r>
            <w:r>
              <w:rPr>
                <w:sz w:val="20"/>
              </w:rPr>
              <w:t> </w:t>
            </w:r>
            <w:r w:rsidRPr="009E10F8">
              <w:rPr>
                <w:sz w:val="20"/>
              </w:rPr>
              <w:t>них</w:t>
            </w:r>
            <w:r>
              <w:rPr>
                <w:sz w:val="20"/>
              </w:rPr>
              <w:t xml:space="preserve"> </w:t>
            </w:r>
            <w:r w:rsidRPr="009E10F8">
              <w:rPr>
                <w:sz w:val="20"/>
              </w:rPr>
              <w:t xml:space="preserve">на палубу проливается коррозионная жидкость. </w:t>
            </w:r>
          </w:p>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делаете</w:t>
            </w:r>
            <w:r>
              <w:rPr>
                <w:sz w:val="20"/>
              </w:rPr>
              <w:t xml:space="preserve"> </w:t>
            </w:r>
            <w:r w:rsidRPr="009E10F8">
              <w:rPr>
                <w:sz w:val="20"/>
              </w:rPr>
              <w:t>в первую очередь?</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Вы отгоняете жид</w:t>
            </w:r>
            <w:r>
              <w:rPr>
                <w:sz w:val="20"/>
              </w:rPr>
              <w:t>кость, обильно поливая ее водой</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Вы отгоняете жидкость, обильно поливая ее водой, и</w:t>
            </w:r>
            <w:r>
              <w:rPr>
                <w:sz w:val="20"/>
              </w:rPr>
              <w:t> </w:t>
            </w:r>
            <w:r w:rsidRPr="009E10F8">
              <w:rPr>
                <w:sz w:val="20"/>
              </w:rPr>
              <w:t>информируете компетентный орган о необходимо</w:t>
            </w:r>
            <w:r>
              <w:rPr>
                <w:sz w:val="20"/>
              </w:rPr>
              <w:t>сти принять дополнительные меры</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E9420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xml:space="preserve">Вы стараетесь локализовать жидкость и собрать ее </w:t>
            </w:r>
            <w:r w:rsidR="00E9420A">
              <w:rPr>
                <w:sz w:val="20"/>
              </w:rPr>
              <w:t>с </w:t>
            </w:r>
            <w:r w:rsidRPr="009E10F8">
              <w:rPr>
                <w:sz w:val="20"/>
              </w:rPr>
              <w:t>помощью средств, предусмотренных на этот случай</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bottom w:val="single" w:sz="4" w:space="0" w:color="auto"/>
            </w:tcBorders>
            <w:vAlign w:val="top"/>
          </w:tcPr>
          <w:p w:rsidR="00DE1881" w:rsidRPr="009E10F8" w:rsidRDefault="00DE1881" w:rsidP="001D5DBD">
            <w:pPr>
              <w:rPr>
                <w:sz w:val="20"/>
              </w:rPr>
            </w:pPr>
          </w:p>
        </w:tc>
        <w:tc>
          <w:tcPr>
            <w:tcW w:w="5850"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Вы отгоняете жидкость, смывая ее, и чистите палубу с</w:t>
            </w:r>
            <w:r>
              <w:rPr>
                <w:sz w:val="20"/>
              </w:rPr>
              <w:t> </w:t>
            </w:r>
            <w:r w:rsidRPr="009E10F8">
              <w:rPr>
                <w:sz w:val="20"/>
              </w:rPr>
              <w:t>мылом</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03.0-04</w:t>
            </w:r>
          </w:p>
        </w:tc>
        <w:tc>
          <w:tcPr>
            <w:tcW w:w="5850"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Общие базовые знания</w:t>
            </w:r>
          </w:p>
        </w:tc>
        <w:tc>
          <w:tcPr>
            <w:tcW w:w="1329"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tcBorders>
            <w:vAlign w:val="top"/>
          </w:tcPr>
          <w:p w:rsidR="00DE1881" w:rsidRPr="009E10F8" w:rsidRDefault="00DE1881" w:rsidP="001D5DBD">
            <w:pPr>
              <w:rPr>
                <w:sz w:val="20"/>
              </w:rPr>
            </w:pPr>
          </w:p>
        </w:tc>
        <w:tc>
          <w:tcPr>
            <w:tcW w:w="5850"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Где должны опорожняться бочки, содержащие отстои?</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В</w:t>
            </w:r>
            <w:proofErr w:type="gramEnd"/>
            <w:r w:rsidRPr="009E10F8">
              <w:rPr>
                <w:sz w:val="20"/>
              </w:rPr>
              <w:t xml:space="preserve"> районе шлюза в цистерну, предназначенную для этих целей</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На</w:t>
            </w:r>
            <w:proofErr w:type="gramEnd"/>
            <w:r w:rsidRPr="009E10F8">
              <w:rPr>
                <w:sz w:val="20"/>
              </w:rPr>
              <w:t xml:space="preserve"> заправочной фирме</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В</w:t>
            </w:r>
            <w:proofErr w:type="gramEnd"/>
            <w:r w:rsidRPr="009E10F8">
              <w:rPr>
                <w:sz w:val="20"/>
              </w:rPr>
              <w:t xml:space="preserve"> соответствующем пункте погрузки</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bottom w:val="single" w:sz="4" w:space="0" w:color="auto"/>
            </w:tcBorders>
            <w:vAlign w:val="top"/>
          </w:tcPr>
          <w:p w:rsidR="00DE1881" w:rsidRPr="009E10F8" w:rsidRDefault="00DE1881" w:rsidP="001D5DBD">
            <w:pPr>
              <w:rPr>
                <w:sz w:val="20"/>
              </w:rPr>
            </w:pPr>
          </w:p>
        </w:tc>
        <w:tc>
          <w:tcPr>
            <w:tcW w:w="5850"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На</w:t>
            </w:r>
            <w:proofErr w:type="gramEnd"/>
            <w:r w:rsidRPr="009E10F8">
              <w:rPr>
                <w:sz w:val="20"/>
              </w:rPr>
              <w:t xml:space="preserve"> фирме, уполномоченной компетентным органом</w:t>
            </w:r>
          </w:p>
        </w:tc>
        <w:tc>
          <w:tcPr>
            <w:tcW w:w="1329"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bottom w:val="single" w:sz="4" w:space="0" w:color="auto"/>
            </w:tcBorders>
            <w:vAlign w:val="top"/>
          </w:tcPr>
          <w:p w:rsidR="00DE1881" w:rsidRPr="009E10F8" w:rsidRDefault="00DE1881" w:rsidP="001D5DBD">
            <w:pPr>
              <w:pageBreakBefore/>
              <w:rPr>
                <w:sz w:val="20"/>
              </w:rPr>
            </w:pPr>
            <w:r w:rsidRPr="009E10F8">
              <w:rPr>
                <w:sz w:val="20"/>
              </w:rPr>
              <w:lastRenderedPageBreak/>
              <w:t>333 03.0-05</w:t>
            </w:r>
          </w:p>
        </w:tc>
        <w:tc>
          <w:tcPr>
            <w:tcW w:w="5850" w:type="dxa"/>
            <w:tcBorders>
              <w:top w:val="single" w:sz="4" w:space="0" w:color="auto"/>
              <w:bottom w:val="single" w:sz="4" w:space="0" w:color="auto"/>
            </w:tcBorders>
            <w:vAlign w:val="top"/>
          </w:tcPr>
          <w:p w:rsidR="00DE1881" w:rsidRPr="009E10F8" w:rsidRDefault="00DE1881" w:rsidP="001D5DBD">
            <w:pPr>
              <w:pageBreakBefore/>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Общие базовые знания</w:t>
            </w:r>
          </w:p>
        </w:tc>
        <w:tc>
          <w:tcPr>
            <w:tcW w:w="1329" w:type="dxa"/>
            <w:tcBorders>
              <w:top w:val="single" w:sz="4" w:space="0" w:color="auto"/>
              <w:bottom w:val="single" w:sz="4" w:space="0" w:color="auto"/>
            </w:tcBorders>
            <w:vAlign w:val="top"/>
          </w:tcPr>
          <w:p w:rsidR="00DE1881" w:rsidRPr="009E10F8" w:rsidRDefault="00DE1881" w:rsidP="001D5DBD">
            <w:pPr>
              <w:pageBreakBefore/>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tcBorders>
              <w:top w:val="single" w:sz="4" w:space="0" w:color="auto"/>
            </w:tcBorders>
            <w:vAlign w:val="top"/>
          </w:tcPr>
          <w:p w:rsidR="00DE1881" w:rsidRPr="009E10F8" w:rsidRDefault="00DE1881" w:rsidP="001D5DBD">
            <w:pPr>
              <w:rPr>
                <w:sz w:val="20"/>
              </w:rPr>
            </w:pPr>
          </w:p>
        </w:tc>
        <w:tc>
          <w:tcPr>
            <w:tcW w:w="5850"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Куда вы складываете использованные мерные пробирки?</w:t>
            </w:r>
          </w:p>
        </w:tc>
        <w:tc>
          <w:tcPr>
            <w:tcW w:w="1329"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В</w:t>
            </w:r>
            <w:proofErr w:type="gramEnd"/>
            <w:r w:rsidRPr="009E10F8">
              <w:rPr>
                <w:sz w:val="20"/>
              </w:rPr>
              <w:t xml:space="preserve"> контейнер для химических отходов</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w:t>
            </w:r>
            <w:proofErr w:type="gramEnd"/>
            <w:r w:rsidRPr="009E10F8">
              <w:rPr>
                <w:sz w:val="20"/>
              </w:rPr>
              <w:t xml:space="preserve"> мусорную корзину</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Pr>
                <w:sz w:val="20"/>
              </w:rPr>
              <w:t>C</w:t>
            </w:r>
            <w:r>
              <w:rPr>
                <w:sz w:val="20"/>
              </w:rPr>
              <w:tab/>
            </w:r>
            <w:proofErr w:type="gramStart"/>
            <w:r>
              <w:rPr>
                <w:sz w:val="20"/>
              </w:rPr>
              <w:t>Только</w:t>
            </w:r>
            <w:proofErr w:type="gramEnd"/>
            <w:r>
              <w:rPr>
                <w:sz w:val="20"/>
              </w:rPr>
              <w:t xml:space="preserve"> поставщику пробирок</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25" w:type="dxa"/>
            <w:vAlign w:val="top"/>
          </w:tcPr>
          <w:p w:rsidR="00DE1881" w:rsidRPr="009E10F8" w:rsidRDefault="00DE1881" w:rsidP="001D5DBD">
            <w:pPr>
              <w:rPr>
                <w:sz w:val="20"/>
              </w:rPr>
            </w:pPr>
          </w:p>
        </w:tc>
        <w:tc>
          <w:tcPr>
            <w:tcW w:w="5850"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Их</w:t>
            </w:r>
            <w:proofErr w:type="gramEnd"/>
            <w:r w:rsidRPr="009E10F8">
              <w:rPr>
                <w:sz w:val="20"/>
              </w:rPr>
              <w:t xml:space="preserve"> необходимо сохранить, с тем чтобы в случае возможного контроля со стороны компетентного органа можно было доказать, что нужные замеры были произ</w:t>
            </w:r>
            <w:r>
              <w:rPr>
                <w:sz w:val="20"/>
              </w:rPr>
              <w:t>ведены</w:t>
            </w:r>
          </w:p>
        </w:tc>
        <w:tc>
          <w:tcPr>
            <w:tcW w:w="1329"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DE1881" w:rsidRDefault="00DE1881">
      <w:pPr>
        <w:suppressAutoHyphens w:val="0"/>
        <w:spacing w:line="240" w:lineRule="auto"/>
        <w:rPr>
          <w:lang w:val="en-US"/>
        </w:rPr>
      </w:pPr>
    </w:p>
    <w:p w:rsidR="00DE1881" w:rsidRDefault="00DE1881">
      <w:pPr>
        <w:suppressAutoHyphens w:val="0"/>
        <w:spacing w:line="240" w:lineRule="auto"/>
        <w:rPr>
          <w:lang w:val="en-US"/>
        </w:rPr>
      </w:pPr>
      <w:r>
        <w:rPr>
          <w:lang w:val="en-US"/>
        </w:rPr>
        <w:br w:type="page"/>
      </w:r>
    </w:p>
    <w:tbl>
      <w:tblPr>
        <w:tblStyle w:val="TabNum"/>
        <w:tblW w:w="8504" w:type="dxa"/>
        <w:tblInd w:w="1134" w:type="dxa"/>
        <w:tblLook w:val="05E0" w:firstRow="1" w:lastRow="1" w:firstColumn="1" w:lastColumn="1" w:noHBand="0" w:noVBand="1"/>
      </w:tblPr>
      <w:tblGrid>
        <w:gridCol w:w="1317"/>
        <w:gridCol w:w="5861"/>
        <w:gridCol w:w="1326"/>
      </w:tblGrid>
      <w:tr w:rsidR="00DE1881" w:rsidRPr="009E10F8" w:rsidTr="001D5DBD">
        <w:trPr>
          <w:tblHeader/>
        </w:trPr>
        <w:tc>
          <w:tcPr>
            <w:cnfStyle w:val="001000000000" w:firstRow="0" w:lastRow="0" w:firstColumn="1" w:lastColumn="0" w:oddVBand="0" w:evenVBand="0" w:oddHBand="0" w:evenHBand="0" w:firstRowFirstColumn="0" w:firstRowLastColumn="0" w:lastRowFirstColumn="0" w:lastRowLastColumn="0"/>
            <w:tcW w:w="8504" w:type="dxa"/>
            <w:gridSpan w:val="3"/>
            <w:tcBorders>
              <w:top w:val="nil"/>
              <w:bottom w:val="single" w:sz="4" w:space="0" w:color="auto"/>
            </w:tcBorders>
            <w:vAlign w:val="top"/>
          </w:tcPr>
          <w:p w:rsidR="00DE1881" w:rsidRDefault="00DE1881" w:rsidP="001D5DBD">
            <w:pPr>
              <w:pStyle w:val="HChGR"/>
              <w:spacing w:before="0"/>
            </w:pPr>
            <w:r w:rsidRPr="009E10F8">
              <w:lastRenderedPageBreak/>
              <w:br w:type="page"/>
              <w:t>Меры, принимаемые в чрезвычайной ситуации</w:t>
            </w:r>
          </w:p>
          <w:p w:rsidR="00DE1881" w:rsidRPr="00661A41" w:rsidRDefault="00DE1881" w:rsidP="001D5DBD">
            <w:pPr>
              <w:pStyle w:val="H23GR"/>
              <w:rPr>
                <w:sz w:val="20"/>
              </w:rPr>
            </w:pPr>
            <w:r w:rsidRPr="00661A41">
              <w:rPr>
                <w:sz w:val="20"/>
              </w:rPr>
              <w:t>Целевая тема 4: Планы обеспечения безопасности</w:t>
            </w:r>
          </w:p>
        </w:tc>
      </w:tr>
      <w:tr w:rsidR="00DE1881" w:rsidRPr="00661A41" w:rsidTr="001D5DBD">
        <w:trPr>
          <w:tblHeader/>
        </w:trPr>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12" w:space="0" w:color="auto"/>
            </w:tcBorders>
            <w:shd w:val="clear" w:color="auto" w:fill="auto"/>
          </w:tcPr>
          <w:p w:rsidR="00DE1881" w:rsidRPr="00661A41" w:rsidRDefault="00DE1881" w:rsidP="001D5DBD">
            <w:pPr>
              <w:spacing w:before="80" w:after="80" w:line="200" w:lineRule="exact"/>
              <w:rPr>
                <w:i/>
                <w:sz w:val="16"/>
              </w:rPr>
            </w:pPr>
            <w:r w:rsidRPr="00661A41">
              <w:rPr>
                <w:i/>
                <w:sz w:val="16"/>
              </w:rPr>
              <w:t>Номер</w:t>
            </w:r>
          </w:p>
        </w:tc>
        <w:tc>
          <w:tcPr>
            <w:tcW w:w="5861" w:type="dxa"/>
            <w:tcBorders>
              <w:top w:val="single" w:sz="4" w:space="0" w:color="auto"/>
              <w:bottom w:val="single" w:sz="12" w:space="0" w:color="auto"/>
            </w:tcBorders>
            <w:shd w:val="clear" w:color="auto" w:fill="auto"/>
          </w:tcPr>
          <w:p w:rsidR="00DE1881" w:rsidRPr="00661A41" w:rsidRDefault="00DE1881" w:rsidP="001D5DBD">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661A41">
              <w:rPr>
                <w:i/>
                <w:sz w:val="16"/>
              </w:rPr>
              <w:t>Источник</w:t>
            </w:r>
          </w:p>
        </w:tc>
        <w:tc>
          <w:tcPr>
            <w:tcW w:w="1326" w:type="dxa"/>
            <w:tcBorders>
              <w:top w:val="single" w:sz="4" w:space="0" w:color="auto"/>
              <w:bottom w:val="single" w:sz="12" w:space="0" w:color="auto"/>
            </w:tcBorders>
            <w:shd w:val="clear" w:color="auto" w:fill="auto"/>
          </w:tcPr>
          <w:p w:rsidR="00DE1881" w:rsidRPr="00661A41" w:rsidRDefault="00DE1881" w:rsidP="008740BA">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661A41">
              <w:rPr>
                <w:i/>
                <w:sz w:val="16"/>
              </w:rPr>
              <w:t>Правильный</w:t>
            </w:r>
            <w:r w:rsidRPr="00661A41">
              <w:rPr>
                <w:i/>
                <w:sz w:val="16"/>
              </w:rPr>
              <w:br/>
              <w:t>ответ</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12" w:space="0" w:color="auto"/>
              <w:bottom w:val="single" w:sz="4" w:space="0" w:color="auto"/>
            </w:tcBorders>
            <w:vAlign w:val="top"/>
          </w:tcPr>
          <w:p w:rsidR="00DE1881" w:rsidRPr="009E10F8" w:rsidRDefault="00DE1881" w:rsidP="001D5DBD">
            <w:pPr>
              <w:rPr>
                <w:sz w:val="20"/>
              </w:rPr>
            </w:pPr>
            <w:r w:rsidRPr="009E10F8">
              <w:rPr>
                <w:sz w:val="20"/>
              </w:rPr>
              <w:t>333 04.0-01</w:t>
            </w:r>
          </w:p>
        </w:tc>
        <w:tc>
          <w:tcPr>
            <w:tcW w:w="5861" w:type="dxa"/>
            <w:tcBorders>
              <w:top w:val="single" w:sz="12"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12"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Когда необходимо составить план обеспечения безопасности и предупреждения?</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Это</w:t>
            </w:r>
            <w:proofErr w:type="gramEnd"/>
            <w:r w:rsidRPr="009E10F8">
              <w:rPr>
                <w:sz w:val="20"/>
              </w:rPr>
              <w:t xml:space="preserve"> целесообразно сделать </w:t>
            </w:r>
            <w:r>
              <w:rPr>
                <w:sz w:val="20"/>
              </w:rPr>
              <w:t>сразу же после катастрофы</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8740B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w:t>
            </w:r>
            <w:proofErr w:type="gramEnd"/>
            <w:r w:rsidRPr="009E10F8">
              <w:rPr>
                <w:sz w:val="20"/>
              </w:rPr>
              <w:t xml:space="preserve"> момент катастрофы, с тем чтобы знать, каким обра</w:t>
            </w:r>
            <w:r>
              <w:rPr>
                <w:sz w:val="20"/>
              </w:rPr>
              <w:t>зом</w:t>
            </w:r>
            <w:r w:rsidR="008740BA">
              <w:rPr>
                <w:sz w:val="20"/>
              </w:rPr>
              <w:t xml:space="preserve"> </w:t>
            </w:r>
            <w:r>
              <w:rPr>
                <w:sz w:val="20"/>
              </w:rPr>
              <w:t>поступать в данной ситуации</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Непосредственно</w:t>
            </w:r>
            <w:proofErr w:type="gramEnd"/>
            <w:r w:rsidRPr="009E10F8">
              <w:rPr>
                <w:sz w:val="20"/>
              </w:rPr>
              <w:t xml:space="preserve"> перед тем моментом, когда ожидается наступление катастрофы, с тем чтобы хорошо подгото</w:t>
            </w:r>
            <w:r>
              <w:rPr>
                <w:sz w:val="20"/>
              </w:rPr>
              <w:t>виться к ситуации</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bottom w:val="single" w:sz="4" w:space="0" w:color="auto"/>
            </w:tcBorders>
            <w:vAlign w:val="top"/>
          </w:tcPr>
          <w:p w:rsidR="00DE1881" w:rsidRPr="009E10F8" w:rsidRDefault="00DE1881" w:rsidP="001D5DBD">
            <w:pPr>
              <w:rPr>
                <w:sz w:val="20"/>
              </w:rPr>
            </w:pPr>
          </w:p>
        </w:tc>
        <w:tc>
          <w:tcPr>
            <w:tcW w:w="5861"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План безопасности и предупреждения целесообразно иметь всегда, с тем чтобы в любой момент быть готовым к ка</w:t>
            </w:r>
            <w:r>
              <w:rPr>
                <w:sz w:val="20"/>
              </w:rPr>
              <w:t>тастрофам</w:t>
            </w:r>
          </w:p>
        </w:tc>
        <w:tc>
          <w:tcPr>
            <w:tcW w:w="1326"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04.0-02</w:t>
            </w:r>
          </w:p>
        </w:tc>
        <w:tc>
          <w:tcPr>
            <w:tcW w:w="5861"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А</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Что обычно не включается в </w:t>
            </w:r>
            <w:r w:rsidR="008740BA">
              <w:rPr>
                <w:sz w:val="20"/>
              </w:rPr>
              <w:t>план обеспечения безопасности и </w:t>
            </w:r>
            <w:r w:rsidRPr="009E10F8">
              <w:rPr>
                <w:sz w:val="20"/>
              </w:rPr>
              <w:t>предупреждения?</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Наименование вещества, которое перевозится</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То, что необходимо проинформировать компетентный орган</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 xml:space="preserve">То, что необходимо в соответствующих случаях выставить сигнал </w:t>
            </w:r>
            <w:r>
              <w:rPr>
                <w:sz w:val="20"/>
              </w:rPr>
              <w:t>«</w:t>
            </w:r>
            <w:r w:rsidRPr="009E10F8">
              <w:rPr>
                <w:sz w:val="20"/>
              </w:rPr>
              <w:t>Держитесь в стороне от меня</w:t>
            </w:r>
            <w:r>
              <w:rPr>
                <w:sz w:val="20"/>
              </w:rPr>
              <w:t>»</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bottom w:val="single" w:sz="4" w:space="0" w:color="auto"/>
            </w:tcBorders>
            <w:vAlign w:val="top"/>
          </w:tcPr>
          <w:p w:rsidR="00DE1881" w:rsidRPr="009E10F8" w:rsidRDefault="00DE1881" w:rsidP="001D5DBD">
            <w:pPr>
              <w:rPr>
                <w:sz w:val="20"/>
              </w:rPr>
            </w:pPr>
          </w:p>
        </w:tc>
        <w:tc>
          <w:tcPr>
            <w:tcW w:w="5861"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То, что необходимо удалить посторонних лиц</w:t>
            </w:r>
          </w:p>
        </w:tc>
        <w:tc>
          <w:tcPr>
            <w:tcW w:w="1326"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04.0-03</w:t>
            </w:r>
          </w:p>
        </w:tc>
        <w:tc>
          <w:tcPr>
            <w:tcW w:w="5861"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С</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 xml:space="preserve">Что обычно не включается в </w:t>
            </w:r>
            <w:r w:rsidR="008740BA">
              <w:rPr>
                <w:sz w:val="20"/>
              </w:rPr>
              <w:t>план обеспечения безопасности и </w:t>
            </w:r>
            <w:r w:rsidRPr="009E10F8">
              <w:rPr>
                <w:sz w:val="20"/>
              </w:rPr>
              <w:t>предупреждения?</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8740B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То, что индивидуальные средства защиты должны быть</w:t>
            </w:r>
            <w:r w:rsidR="008740BA">
              <w:rPr>
                <w:sz w:val="20"/>
              </w:rPr>
              <w:t xml:space="preserve"> </w:t>
            </w:r>
            <w:r w:rsidRPr="009E10F8">
              <w:rPr>
                <w:sz w:val="20"/>
              </w:rPr>
              <w:t>наготове</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То, что должны быть предусмотрены средства пожаротушения</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Наименование продукта, подлежащего перевозке</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bottom w:val="single" w:sz="4" w:space="0" w:color="auto"/>
            </w:tcBorders>
            <w:vAlign w:val="top"/>
          </w:tcPr>
          <w:p w:rsidR="00DE1881" w:rsidRPr="009E10F8" w:rsidRDefault="00DE1881" w:rsidP="001D5DBD">
            <w:pPr>
              <w:rPr>
                <w:sz w:val="20"/>
              </w:rPr>
            </w:pPr>
          </w:p>
        </w:tc>
        <w:tc>
          <w:tcPr>
            <w:tcW w:w="5861"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То, что необходимо проинформировать компетентный орган</w:t>
            </w:r>
          </w:p>
        </w:tc>
        <w:tc>
          <w:tcPr>
            <w:tcW w:w="1326"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4" w:space="0" w:color="auto"/>
            </w:tcBorders>
            <w:vAlign w:val="top"/>
          </w:tcPr>
          <w:p w:rsidR="00DE1881" w:rsidRPr="009E10F8" w:rsidRDefault="00DE1881" w:rsidP="008740BA">
            <w:pPr>
              <w:rPr>
                <w:sz w:val="20"/>
              </w:rPr>
            </w:pPr>
            <w:r w:rsidRPr="009E10F8">
              <w:rPr>
                <w:sz w:val="20"/>
              </w:rPr>
              <w:t>333 04.0-04</w:t>
            </w:r>
          </w:p>
        </w:tc>
        <w:tc>
          <w:tcPr>
            <w:tcW w:w="5861"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больше не обязаны делать, когда ваше судно получило серьезное повреждение в результате столкновения?</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Информировать</w:t>
            </w:r>
            <w:proofErr w:type="gramEnd"/>
            <w:r w:rsidRPr="009E10F8">
              <w:rPr>
                <w:sz w:val="20"/>
              </w:rPr>
              <w:t xml:space="preserve"> компетентный орган</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Выставлять</w:t>
            </w:r>
            <w:proofErr w:type="gramEnd"/>
            <w:r w:rsidRPr="009E10F8">
              <w:rPr>
                <w:sz w:val="20"/>
              </w:rPr>
              <w:t xml:space="preserve"> в соответствующем случае знак </w:t>
            </w:r>
            <w:r>
              <w:rPr>
                <w:sz w:val="20"/>
              </w:rPr>
              <w:t>«</w:t>
            </w:r>
            <w:r w:rsidR="008740BA">
              <w:rPr>
                <w:sz w:val="20"/>
              </w:rPr>
              <w:t>Держитесь в </w:t>
            </w:r>
            <w:r w:rsidRPr="009E10F8">
              <w:rPr>
                <w:sz w:val="20"/>
              </w:rPr>
              <w:t>стороне от меня</w:t>
            </w:r>
            <w:r>
              <w:rPr>
                <w:sz w:val="20"/>
              </w:rPr>
              <w:t>»</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Закрывать</w:t>
            </w:r>
            <w:proofErr w:type="gramEnd"/>
            <w:r w:rsidRPr="009E10F8">
              <w:rPr>
                <w:sz w:val="20"/>
              </w:rPr>
              <w:t xml:space="preserve"> в соответствующем случае все отверстия</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bottom w:val="single" w:sz="4" w:space="0" w:color="auto"/>
            </w:tcBorders>
            <w:vAlign w:val="top"/>
          </w:tcPr>
          <w:p w:rsidR="00DE1881" w:rsidRPr="009E10F8" w:rsidRDefault="00DE1881" w:rsidP="001D5DBD">
            <w:pPr>
              <w:rPr>
                <w:sz w:val="20"/>
              </w:rPr>
            </w:pPr>
          </w:p>
        </w:tc>
        <w:tc>
          <w:tcPr>
            <w:tcW w:w="5861"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Составлять</w:t>
            </w:r>
            <w:proofErr w:type="gramEnd"/>
            <w:r w:rsidRPr="009E10F8">
              <w:rPr>
                <w:sz w:val="20"/>
              </w:rPr>
              <w:t xml:space="preserve"> </w:t>
            </w:r>
            <w:r w:rsidR="008740BA">
              <w:rPr>
                <w:sz w:val="20"/>
              </w:rPr>
              <w:t>план обеспечения безопасности и </w:t>
            </w:r>
            <w:r w:rsidRPr="009E10F8">
              <w:rPr>
                <w:sz w:val="20"/>
              </w:rPr>
              <w:t>предупреждения</w:t>
            </w:r>
          </w:p>
        </w:tc>
        <w:tc>
          <w:tcPr>
            <w:tcW w:w="1326"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4" w:space="0" w:color="auto"/>
            </w:tcBorders>
            <w:vAlign w:val="top"/>
          </w:tcPr>
          <w:p w:rsidR="00DE1881" w:rsidRPr="009E10F8" w:rsidRDefault="00DE1881" w:rsidP="008740BA">
            <w:pPr>
              <w:pageBreakBefore/>
              <w:rPr>
                <w:sz w:val="20"/>
              </w:rPr>
            </w:pPr>
            <w:r w:rsidRPr="009E10F8">
              <w:rPr>
                <w:sz w:val="20"/>
              </w:rPr>
              <w:lastRenderedPageBreak/>
              <w:t>333 04.0-05</w:t>
            </w:r>
          </w:p>
        </w:tc>
        <w:tc>
          <w:tcPr>
            <w:tcW w:w="5861"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должны делать в первую очередь после столкновения, вызвавшего утечку опасных веществ?</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r>
            <w:proofErr w:type="gramStart"/>
            <w:r w:rsidRPr="009E10F8">
              <w:rPr>
                <w:sz w:val="20"/>
              </w:rPr>
              <w:t>Информировать</w:t>
            </w:r>
            <w:proofErr w:type="gramEnd"/>
            <w:r w:rsidRPr="009E10F8">
              <w:rPr>
                <w:sz w:val="20"/>
              </w:rPr>
              <w:t xml:space="preserve"> компетентный орган</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r>
            <w:proofErr w:type="gramStart"/>
            <w:r w:rsidRPr="009E10F8">
              <w:rPr>
                <w:sz w:val="20"/>
              </w:rPr>
              <w:t>Предупредить</w:t>
            </w:r>
            <w:proofErr w:type="gramEnd"/>
            <w:r w:rsidRPr="009E10F8">
              <w:rPr>
                <w:sz w:val="20"/>
              </w:rPr>
              <w:t xml:space="preserve"> по радио суда, находящиеся поблизости</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r>
            <w:proofErr w:type="gramStart"/>
            <w:r w:rsidRPr="009E10F8">
              <w:rPr>
                <w:sz w:val="20"/>
              </w:rPr>
              <w:t>Выставить</w:t>
            </w:r>
            <w:proofErr w:type="gramEnd"/>
            <w:r w:rsidRPr="009E10F8">
              <w:rPr>
                <w:sz w:val="20"/>
              </w:rPr>
              <w:t xml:space="preserve"> знак </w:t>
            </w:r>
            <w:r>
              <w:rPr>
                <w:sz w:val="20"/>
              </w:rPr>
              <w:t>«</w:t>
            </w:r>
            <w:r w:rsidRPr="009E10F8">
              <w:rPr>
                <w:sz w:val="20"/>
              </w:rPr>
              <w:t>Держитесь в стороне от меня</w:t>
            </w:r>
            <w:r>
              <w:rPr>
                <w:sz w:val="20"/>
              </w:rPr>
              <w:t>»</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bottom w:val="single" w:sz="4" w:space="0" w:color="auto"/>
            </w:tcBorders>
            <w:vAlign w:val="top"/>
          </w:tcPr>
          <w:p w:rsidR="00DE1881" w:rsidRPr="009E10F8" w:rsidRDefault="00DE1881" w:rsidP="001D5DBD">
            <w:pPr>
              <w:rPr>
                <w:sz w:val="20"/>
              </w:rPr>
            </w:pPr>
          </w:p>
        </w:tc>
        <w:tc>
          <w:tcPr>
            <w:tcW w:w="5861" w:type="dxa"/>
            <w:tcBorders>
              <w:bottom w:val="single" w:sz="4" w:space="0" w:color="auto"/>
            </w:tcBorders>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r>
            <w:proofErr w:type="gramStart"/>
            <w:r w:rsidRPr="009E10F8">
              <w:rPr>
                <w:sz w:val="20"/>
              </w:rPr>
              <w:t>Поставить</w:t>
            </w:r>
            <w:proofErr w:type="gramEnd"/>
            <w:r w:rsidRPr="009E10F8">
              <w:rPr>
                <w:sz w:val="20"/>
              </w:rPr>
              <w:t xml:space="preserve"> судно на якорь, чтобы иметь возможность оценить повреждение</w:t>
            </w:r>
          </w:p>
        </w:tc>
        <w:tc>
          <w:tcPr>
            <w:tcW w:w="1326" w:type="dxa"/>
            <w:tcBorders>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bottom w:val="single" w:sz="4" w:space="0" w:color="auto"/>
            </w:tcBorders>
            <w:vAlign w:val="top"/>
          </w:tcPr>
          <w:p w:rsidR="00DE1881" w:rsidRPr="009E10F8" w:rsidRDefault="00DE1881" w:rsidP="001D5DBD">
            <w:pPr>
              <w:rPr>
                <w:sz w:val="20"/>
              </w:rPr>
            </w:pPr>
            <w:r w:rsidRPr="009E10F8">
              <w:rPr>
                <w:sz w:val="20"/>
              </w:rPr>
              <w:t>333 04.0-06</w:t>
            </w:r>
          </w:p>
        </w:tc>
        <w:tc>
          <w:tcPr>
            <w:tcW w:w="5861" w:type="dxa"/>
            <w:tcBorders>
              <w:top w:val="single" w:sz="4" w:space="0" w:color="auto"/>
              <w:bottom w:val="single" w:sz="4" w:space="0" w:color="auto"/>
            </w:tcBorders>
            <w:vAlign w:val="top"/>
          </w:tcPr>
          <w:p w:rsidR="00DE1881" w:rsidRPr="009E10F8" w:rsidRDefault="00DE1881" w:rsidP="001D5DBD">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План обеспечения безопасности и предупреждения</w:t>
            </w:r>
          </w:p>
        </w:tc>
        <w:tc>
          <w:tcPr>
            <w:tcW w:w="1326" w:type="dxa"/>
            <w:tcBorders>
              <w:top w:val="single" w:sz="4" w:space="0" w:color="auto"/>
              <w:bottom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tcBorders>
              <w:top w:val="single" w:sz="4" w:space="0" w:color="auto"/>
            </w:tcBorders>
            <w:vAlign w:val="top"/>
          </w:tcPr>
          <w:p w:rsidR="00DE1881" w:rsidRPr="009E10F8" w:rsidRDefault="00DE1881" w:rsidP="001D5DBD">
            <w:pPr>
              <w:rPr>
                <w:sz w:val="20"/>
              </w:rPr>
            </w:pPr>
          </w:p>
        </w:tc>
        <w:tc>
          <w:tcPr>
            <w:tcW w:w="5861" w:type="dxa"/>
            <w:tcBorders>
              <w:top w:val="single" w:sz="4" w:space="0" w:color="auto"/>
            </w:tcBorders>
            <w:vAlign w:val="top"/>
          </w:tcPr>
          <w:p w:rsidR="00DE1881" w:rsidRPr="009E10F8" w:rsidRDefault="00DE1881" w:rsidP="008740BA">
            <w:pPr>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Что вы должны делать в первую очередь в том случае, если вы предполагаете наличие течи в боковом отсеке, который вы</w:t>
            </w:r>
            <w:r w:rsidR="008740BA">
              <w:rPr>
                <w:sz w:val="20"/>
              </w:rPr>
              <w:t xml:space="preserve"> </w:t>
            </w:r>
            <w:r w:rsidRPr="009E10F8">
              <w:rPr>
                <w:sz w:val="20"/>
              </w:rPr>
              <w:t>хотите проверить?</w:t>
            </w:r>
          </w:p>
        </w:tc>
        <w:tc>
          <w:tcPr>
            <w:tcW w:w="1326" w:type="dxa"/>
            <w:tcBorders>
              <w:top w:val="single" w:sz="4" w:space="0" w:color="auto"/>
            </w:tcBorders>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A</w:t>
            </w:r>
            <w:r w:rsidRPr="009E10F8">
              <w:rPr>
                <w:sz w:val="20"/>
              </w:rPr>
              <w:tab/>
              <w:t>Вы останавливаете судно и проходите в отсек, чт</w:t>
            </w:r>
            <w:r>
              <w:rPr>
                <w:sz w:val="20"/>
              </w:rPr>
              <w:t>обы проверить это предположение</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8740BA">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B</w:t>
            </w:r>
            <w:r w:rsidRPr="009E10F8">
              <w:rPr>
                <w:sz w:val="20"/>
              </w:rPr>
              <w:tab/>
              <w:t>Вы останавливаете судно, производите замеры, принимаете в этой связи необходимые меры и проходите в отсек д</w:t>
            </w:r>
            <w:r>
              <w:rPr>
                <w:sz w:val="20"/>
              </w:rPr>
              <w:t>ля проверки этого предположения</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C</w:t>
            </w:r>
            <w:r w:rsidRPr="009E10F8">
              <w:rPr>
                <w:sz w:val="20"/>
              </w:rPr>
              <w:tab/>
              <w:t>Вы останавливаете судно, информируете компетентный орган</w:t>
            </w:r>
            <w:r>
              <w:rPr>
                <w:sz w:val="20"/>
              </w:rPr>
              <w:t xml:space="preserve"> и ждете</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r w:rsidR="00DE1881" w:rsidRPr="009E10F8" w:rsidTr="001D5DBD">
        <w:tc>
          <w:tcPr>
            <w:cnfStyle w:val="001000000000" w:firstRow="0" w:lastRow="0" w:firstColumn="1" w:lastColumn="0" w:oddVBand="0" w:evenVBand="0" w:oddHBand="0" w:evenHBand="0" w:firstRowFirstColumn="0" w:firstRowLastColumn="0" w:lastRowFirstColumn="0" w:lastRowLastColumn="0"/>
            <w:tcW w:w="1317" w:type="dxa"/>
            <w:vAlign w:val="top"/>
          </w:tcPr>
          <w:p w:rsidR="00DE1881" w:rsidRPr="009E10F8" w:rsidRDefault="00DE1881" w:rsidP="001D5DBD">
            <w:pPr>
              <w:rPr>
                <w:sz w:val="20"/>
              </w:rPr>
            </w:pPr>
          </w:p>
        </w:tc>
        <w:tc>
          <w:tcPr>
            <w:tcW w:w="5861" w:type="dxa"/>
            <w:vAlign w:val="top"/>
          </w:tcPr>
          <w:p w:rsidR="00DE1881" w:rsidRPr="009E10F8" w:rsidRDefault="00DE1881" w:rsidP="001D5DBD">
            <w:pPr>
              <w:ind w:left="567" w:hanging="567"/>
              <w:jc w:val="left"/>
              <w:cnfStyle w:val="000000000000" w:firstRow="0" w:lastRow="0" w:firstColumn="0" w:lastColumn="0" w:oddVBand="0" w:evenVBand="0" w:oddHBand="0" w:evenHBand="0" w:firstRowFirstColumn="0" w:firstRowLastColumn="0" w:lastRowFirstColumn="0" w:lastRowLastColumn="0"/>
              <w:rPr>
                <w:sz w:val="20"/>
              </w:rPr>
            </w:pPr>
            <w:r w:rsidRPr="009E10F8">
              <w:rPr>
                <w:sz w:val="20"/>
              </w:rPr>
              <w:t>D</w:t>
            </w:r>
            <w:r w:rsidRPr="009E10F8">
              <w:rPr>
                <w:sz w:val="20"/>
              </w:rPr>
              <w:tab/>
              <w:t>Вы останавливаете судно, информируете компетентный орган, производите замеры, принимаете в связи с этим необходимые меры и проходите в отсек для проверки этого предпо</w:t>
            </w:r>
            <w:r>
              <w:rPr>
                <w:sz w:val="20"/>
              </w:rPr>
              <w:t>ложения</w:t>
            </w:r>
          </w:p>
        </w:tc>
        <w:tc>
          <w:tcPr>
            <w:tcW w:w="1326" w:type="dxa"/>
            <w:vAlign w:val="top"/>
          </w:tcPr>
          <w:p w:rsidR="00DE1881" w:rsidRPr="009E10F8" w:rsidRDefault="00DE1881" w:rsidP="001D5DBD">
            <w:pPr>
              <w:jc w:val="center"/>
              <w:cnfStyle w:val="000000000000" w:firstRow="0" w:lastRow="0" w:firstColumn="0" w:lastColumn="0" w:oddVBand="0" w:evenVBand="0" w:oddHBand="0" w:evenHBand="0" w:firstRowFirstColumn="0" w:firstRowLastColumn="0" w:lastRowFirstColumn="0" w:lastRowLastColumn="0"/>
              <w:rPr>
                <w:sz w:val="20"/>
              </w:rPr>
            </w:pPr>
          </w:p>
        </w:tc>
      </w:tr>
    </w:tbl>
    <w:p w:rsidR="00E12C5F" w:rsidRPr="001D5DBD" w:rsidRDefault="001D5DBD" w:rsidP="001D5DBD">
      <w:pPr>
        <w:pStyle w:val="SingleTxtGR"/>
        <w:spacing w:before="240" w:after="0"/>
        <w:jc w:val="center"/>
        <w:rPr>
          <w:u w:val="single"/>
        </w:rPr>
      </w:pPr>
      <w:r>
        <w:rPr>
          <w:u w:val="single"/>
        </w:rPr>
        <w:tab/>
      </w:r>
      <w:r>
        <w:rPr>
          <w:u w:val="single"/>
        </w:rPr>
        <w:tab/>
      </w:r>
      <w:r>
        <w:rPr>
          <w:u w:val="single"/>
        </w:rPr>
        <w:tab/>
      </w:r>
    </w:p>
    <w:sectPr w:rsidR="00E12C5F" w:rsidRPr="001D5DBD" w:rsidSect="00F81468">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F0D" w:rsidRPr="00A312BC" w:rsidRDefault="00762F0D" w:rsidP="00A312BC"/>
  </w:endnote>
  <w:endnote w:type="continuationSeparator" w:id="0">
    <w:p w:rsidR="00762F0D" w:rsidRPr="00A312BC" w:rsidRDefault="00762F0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F0D" w:rsidRPr="00F81468" w:rsidRDefault="00762F0D">
    <w:pPr>
      <w:pStyle w:val="a8"/>
    </w:pPr>
    <w:r w:rsidRPr="00F81468">
      <w:rPr>
        <w:b/>
        <w:sz w:val="18"/>
      </w:rPr>
      <w:fldChar w:fldCharType="begin"/>
    </w:r>
    <w:r w:rsidRPr="00F81468">
      <w:rPr>
        <w:b/>
        <w:sz w:val="18"/>
      </w:rPr>
      <w:instrText xml:space="preserve"> PAGE  \* MERGEFORMAT </w:instrText>
    </w:r>
    <w:r w:rsidRPr="00F81468">
      <w:rPr>
        <w:b/>
        <w:sz w:val="18"/>
      </w:rPr>
      <w:fldChar w:fldCharType="separate"/>
    </w:r>
    <w:r w:rsidR="00236053">
      <w:rPr>
        <w:b/>
        <w:noProof/>
        <w:sz w:val="18"/>
      </w:rPr>
      <w:t>48</w:t>
    </w:r>
    <w:r w:rsidRPr="00F81468">
      <w:rPr>
        <w:b/>
        <w:sz w:val="18"/>
      </w:rPr>
      <w:fldChar w:fldCharType="end"/>
    </w:r>
    <w:r>
      <w:rPr>
        <w:b/>
        <w:sz w:val="18"/>
      </w:rPr>
      <w:tab/>
    </w:r>
    <w:r>
      <w:t>GE.18-18219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F0D" w:rsidRPr="00F81468" w:rsidRDefault="00762F0D" w:rsidP="00F81468">
    <w:pPr>
      <w:pStyle w:val="a8"/>
      <w:tabs>
        <w:tab w:val="clear" w:pos="9639"/>
        <w:tab w:val="right" w:pos="9638"/>
      </w:tabs>
      <w:rPr>
        <w:b/>
        <w:sz w:val="18"/>
      </w:rPr>
    </w:pPr>
    <w:r>
      <w:t>GE.18-18219</w:t>
    </w:r>
    <w:r>
      <w:tab/>
    </w:r>
    <w:r w:rsidRPr="00F81468">
      <w:rPr>
        <w:b/>
        <w:sz w:val="18"/>
      </w:rPr>
      <w:fldChar w:fldCharType="begin"/>
    </w:r>
    <w:r w:rsidRPr="00F81468">
      <w:rPr>
        <w:b/>
        <w:sz w:val="18"/>
      </w:rPr>
      <w:instrText xml:space="preserve"> PAGE  \* MERGEFORMAT </w:instrText>
    </w:r>
    <w:r w:rsidRPr="00F81468">
      <w:rPr>
        <w:b/>
        <w:sz w:val="18"/>
      </w:rPr>
      <w:fldChar w:fldCharType="separate"/>
    </w:r>
    <w:r w:rsidR="00236053">
      <w:rPr>
        <w:b/>
        <w:noProof/>
        <w:sz w:val="18"/>
      </w:rPr>
      <w:t>49</w:t>
    </w:r>
    <w:r w:rsidRPr="00F8146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F0D" w:rsidRPr="00F81468" w:rsidRDefault="00762F0D" w:rsidP="00F81468">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18219  (</w:t>
    </w:r>
    <w:proofErr w:type="gramEnd"/>
    <w:r>
      <w:t>R)</w:t>
    </w:r>
    <w:r>
      <w:rPr>
        <w:lang w:val="en-US"/>
      </w:rPr>
      <w:t xml:space="preserve">  051118  061118</w:t>
    </w:r>
    <w:r>
      <w:br/>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sidRPr="00F81468">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F0D" w:rsidRPr="001075E9" w:rsidRDefault="00762F0D" w:rsidP="001075E9">
      <w:pPr>
        <w:tabs>
          <w:tab w:val="right" w:pos="2155"/>
        </w:tabs>
        <w:spacing w:after="80" w:line="240" w:lineRule="auto"/>
        <w:ind w:left="680"/>
        <w:rPr>
          <w:u w:val="single"/>
        </w:rPr>
      </w:pPr>
      <w:r>
        <w:rPr>
          <w:u w:val="single"/>
        </w:rPr>
        <w:tab/>
      </w:r>
    </w:p>
  </w:footnote>
  <w:footnote w:type="continuationSeparator" w:id="0">
    <w:p w:rsidR="00762F0D" w:rsidRDefault="00762F0D" w:rsidP="00407B78">
      <w:pPr>
        <w:tabs>
          <w:tab w:val="right" w:pos="2155"/>
        </w:tabs>
        <w:spacing w:after="80"/>
        <w:ind w:left="680"/>
        <w:rPr>
          <w:u w:val="single"/>
        </w:rPr>
      </w:pPr>
      <w:r>
        <w:rPr>
          <w:u w:val="single"/>
        </w:rPr>
        <w:tab/>
      </w:r>
    </w:p>
  </w:footnote>
  <w:footnote w:id="1">
    <w:p w:rsidR="00762F0D" w:rsidRPr="00996868" w:rsidRDefault="00762F0D" w:rsidP="00F81468">
      <w:pPr>
        <w:pStyle w:val="ad"/>
        <w:rPr>
          <w:szCs w:val="18"/>
        </w:rPr>
      </w:pPr>
      <w:r>
        <w:tab/>
      </w:r>
      <w:r w:rsidRPr="00F81468">
        <w:rPr>
          <w:rStyle w:val="aa"/>
          <w:sz w:val="20"/>
          <w:vertAlign w:val="baseline"/>
        </w:rPr>
        <w:t>*</w:t>
      </w:r>
      <w:r w:rsidRPr="00996868">
        <w:tab/>
      </w:r>
      <w:proofErr w:type="spellStart"/>
      <w:r w:rsidRPr="00996868">
        <w:rPr>
          <w:szCs w:val="18"/>
          <w:lang w:val="nl-NL"/>
        </w:rPr>
        <w:t>Распространено</w:t>
      </w:r>
      <w:proofErr w:type="spellEnd"/>
      <w:r w:rsidRPr="00996868">
        <w:rPr>
          <w:szCs w:val="18"/>
          <w:lang w:val="nl-NL"/>
        </w:rPr>
        <w:t xml:space="preserve"> </w:t>
      </w:r>
      <w:proofErr w:type="spellStart"/>
      <w:r w:rsidRPr="00996868">
        <w:rPr>
          <w:szCs w:val="18"/>
          <w:lang w:val="nl-NL"/>
        </w:rPr>
        <w:t>на</w:t>
      </w:r>
      <w:proofErr w:type="spellEnd"/>
      <w:r w:rsidRPr="00996868">
        <w:rPr>
          <w:szCs w:val="18"/>
          <w:lang w:val="nl-NL"/>
        </w:rPr>
        <w:t xml:space="preserve"> </w:t>
      </w:r>
      <w:proofErr w:type="spellStart"/>
      <w:r w:rsidRPr="00996868">
        <w:rPr>
          <w:szCs w:val="18"/>
          <w:lang w:val="nl-NL"/>
        </w:rPr>
        <w:t>немецком</w:t>
      </w:r>
      <w:proofErr w:type="spellEnd"/>
      <w:r w:rsidRPr="00996868">
        <w:rPr>
          <w:szCs w:val="18"/>
          <w:lang w:val="nl-NL"/>
        </w:rPr>
        <w:t xml:space="preserve"> </w:t>
      </w:r>
      <w:proofErr w:type="spellStart"/>
      <w:r w:rsidRPr="00996868">
        <w:rPr>
          <w:szCs w:val="18"/>
          <w:lang w:val="nl-NL"/>
        </w:rPr>
        <w:t>языке</w:t>
      </w:r>
      <w:proofErr w:type="spellEnd"/>
      <w:r w:rsidRPr="00996868">
        <w:rPr>
          <w:szCs w:val="18"/>
          <w:lang w:val="nl-NL"/>
        </w:rPr>
        <w:t xml:space="preserve"> </w:t>
      </w:r>
      <w:proofErr w:type="spellStart"/>
      <w:r w:rsidRPr="00996868">
        <w:rPr>
          <w:szCs w:val="18"/>
          <w:lang w:val="nl-NL"/>
        </w:rPr>
        <w:t>Центральной</w:t>
      </w:r>
      <w:proofErr w:type="spellEnd"/>
      <w:r w:rsidRPr="00996868">
        <w:rPr>
          <w:szCs w:val="18"/>
          <w:lang w:val="nl-NL"/>
        </w:rPr>
        <w:t xml:space="preserve"> </w:t>
      </w:r>
      <w:proofErr w:type="spellStart"/>
      <w:r w:rsidRPr="00996868">
        <w:rPr>
          <w:szCs w:val="18"/>
          <w:lang w:val="nl-NL"/>
        </w:rPr>
        <w:t>комиссией</w:t>
      </w:r>
      <w:proofErr w:type="spellEnd"/>
      <w:r w:rsidRPr="00996868">
        <w:rPr>
          <w:szCs w:val="18"/>
          <w:lang w:val="nl-NL"/>
        </w:rPr>
        <w:t xml:space="preserve"> </w:t>
      </w:r>
      <w:proofErr w:type="spellStart"/>
      <w:r w:rsidRPr="00996868">
        <w:rPr>
          <w:szCs w:val="18"/>
          <w:lang w:val="nl-NL"/>
        </w:rPr>
        <w:t>судоходства</w:t>
      </w:r>
      <w:proofErr w:type="spellEnd"/>
      <w:r w:rsidRPr="00996868">
        <w:rPr>
          <w:szCs w:val="18"/>
          <w:lang w:val="nl-NL"/>
        </w:rPr>
        <w:t xml:space="preserve"> </w:t>
      </w:r>
      <w:proofErr w:type="spellStart"/>
      <w:r w:rsidRPr="00996868">
        <w:rPr>
          <w:szCs w:val="18"/>
          <w:lang w:val="nl-NL"/>
        </w:rPr>
        <w:t>по</w:t>
      </w:r>
      <w:proofErr w:type="spellEnd"/>
      <w:r w:rsidRPr="00996868">
        <w:rPr>
          <w:szCs w:val="18"/>
          <w:lang w:val="nl-NL"/>
        </w:rPr>
        <w:t xml:space="preserve"> </w:t>
      </w:r>
      <w:proofErr w:type="spellStart"/>
      <w:r w:rsidRPr="00996868">
        <w:rPr>
          <w:szCs w:val="18"/>
          <w:lang w:val="nl-NL"/>
        </w:rPr>
        <w:t>Рейну</w:t>
      </w:r>
      <w:proofErr w:type="spellEnd"/>
      <w:r w:rsidRPr="00996868">
        <w:rPr>
          <w:szCs w:val="18"/>
          <w:lang w:val="nl-NL"/>
        </w:rPr>
        <w:t xml:space="preserve"> (</w:t>
      </w:r>
      <w:proofErr w:type="spellStart"/>
      <w:r w:rsidRPr="00996868">
        <w:rPr>
          <w:szCs w:val="18"/>
          <w:lang w:val="nl-NL"/>
        </w:rPr>
        <w:t>ЦКСР</w:t>
      </w:r>
      <w:proofErr w:type="spellEnd"/>
      <w:r w:rsidRPr="00996868">
        <w:rPr>
          <w:szCs w:val="18"/>
          <w:lang w:val="nl-NL"/>
        </w:rPr>
        <w:t xml:space="preserve">) в </w:t>
      </w:r>
      <w:proofErr w:type="spellStart"/>
      <w:r w:rsidRPr="00996868">
        <w:rPr>
          <w:szCs w:val="18"/>
          <w:lang w:val="nl-NL"/>
        </w:rPr>
        <w:t>качестве</w:t>
      </w:r>
      <w:proofErr w:type="spellEnd"/>
      <w:r w:rsidRPr="00996868">
        <w:rPr>
          <w:szCs w:val="18"/>
          <w:lang w:val="nl-NL"/>
        </w:rPr>
        <w:t xml:space="preserve"> </w:t>
      </w:r>
      <w:proofErr w:type="spellStart"/>
      <w:r w:rsidRPr="00996868">
        <w:rPr>
          <w:szCs w:val="18"/>
          <w:lang w:val="nl-NL"/>
        </w:rPr>
        <w:t>документа</w:t>
      </w:r>
      <w:proofErr w:type="spellEnd"/>
      <w:r w:rsidRPr="00EC2FE3">
        <w:rPr>
          <w:szCs w:val="18"/>
          <w:lang w:val="nl-NL"/>
        </w:rPr>
        <w:t xml:space="preserve"> </w:t>
      </w:r>
      <w:proofErr w:type="spellStart"/>
      <w:r w:rsidRPr="00EC2FE3">
        <w:rPr>
          <w:szCs w:val="18"/>
          <w:lang w:val="nl-NL"/>
        </w:rPr>
        <w:t>CCNR</w:t>
      </w:r>
      <w:proofErr w:type="spellEnd"/>
      <w:r>
        <w:rPr>
          <w:szCs w:val="18"/>
        </w:rPr>
        <w:t>/</w:t>
      </w:r>
      <w:proofErr w:type="spellStart"/>
      <w:r w:rsidRPr="00EC2FE3">
        <w:rPr>
          <w:szCs w:val="18"/>
          <w:lang w:val="nl-NL"/>
        </w:rPr>
        <w:t>ZKR</w:t>
      </w:r>
      <w:proofErr w:type="spellEnd"/>
      <w:r w:rsidRPr="00EC2FE3">
        <w:rPr>
          <w:szCs w:val="18"/>
          <w:lang w:val="nl-NL"/>
        </w:rPr>
        <w:t>/</w:t>
      </w:r>
      <w:proofErr w:type="spellStart"/>
      <w:r w:rsidRPr="00EC2FE3">
        <w:rPr>
          <w:szCs w:val="18"/>
          <w:lang w:val="nl-NL"/>
        </w:rPr>
        <w:t>ADN</w:t>
      </w:r>
      <w:proofErr w:type="spellEnd"/>
      <w:r w:rsidRPr="00EC2FE3">
        <w:rPr>
          <w:szCs w:val="18"/>
          <w:lang w:val="nl-NL"/>
        </w:rPr>
        <w:t>/</w:t>
      </w:r>
      <w:r w:rsidRPr="00996868">
        <w:rPr>
          <w:lang w:val="fr-FR"/>
        </w:rPr>
        <w:t>WP</w:t>
      </w:r>
      <w:r>
        <w:rPr>
          <w:szCs w:val="18"/>
          <w:lang w:val="nl-NL"/>
        </w:rPr>
        <w:t>.15/AC.2/201</w:t>
      </w:r>
      <w:r>
        <w:rPr>
          <w:szCs w:val="18"/>
        </w:rPr>
        <w:t>9</w:t>
      </w:r>
      <w:r>
        <w:rPr>
          <w:szCs w:val="18"/>
          <w:lang w:val="nl-NL"/>
        </w:rPr>
        <w:t>/</w:t>
      </w:r>
      <w:r>
        <w:rPr>
          <w:szCs w:val="18"/>
        </w:rPr>
        <w:t>3</w:t>
      </w:r>
      <w:r w:rsidRPr="00EC2FE3">
        <w:rPr>
          <w:szCs w:val="18"/>
          <w:lang w:val="nl-NL"/>
        </w:rPr>
        <w:t>.</w:t>
      </w:r>
    </w:p>
  </w:footnote>
  <w:footnote w:id="2">
    <w:p w:rsidR="00762F0D" w:rsidRPr="006443FA" w:rsidRDefault="00762F0D" w:rsidP="00F81468">
      <w:pPr>
        <w:pStyle w:val="ad"/>
        <w:widowControl w:val="0"/>
      </w:pPr>
      <w:r w:rsidRPr="00996868">
        <w:tab/>
      </w:r>
      <w:r w:rsidRPr="00F81468">
        <w:rPr>
          <w:rStyle w:val="aa"/>
          <w:sz w:val="20"/>
          <w:vertAlign w:val="baseline"/>
        </w:rPr>
        <w:t>**</w:t>
      </w:r>
      <w:r w:rsidRPr="006443FA">
        <w:tab/>
      </w:r>
      <w:r w:rsidRPr="006443FA">
        <w:rPr>
          <w:szCs w:val="18"/>
        </w:rPr>
        <w:t xml:space="preserve">В соответствии с программой работы Комитета по внутреннему </w:t>
      </w:r>
      <w:r>
        <w:rPr>
          <w:szCs w:val="18"/>
        </w:rPr>
        <w:t>транспорту на</w:t>
      </w:r>
      <w:r>
        <w:rPr>
          <w:szCs w:val="18"/>
          <w:lang w:val="en-US"/>
        </w:rPr>
        <w:t> </w:t>
      </w:r>
      <w:r w:rsidRPr="006443FA">
        <w:rPr>
          <w:szCs w:val="18"/>
        </w:rPr>
        <w:t>201</w:t>
      </w:r>
      <w:r>
        <w:rPr>
          <w:szCs w:val="18"/>
        </w:rPr>
        <w:t>8–</w:t>
      </w:r>
      <w:r w:rsidRPr="006443FA">
        <w:rPr>
          <w:szCs w:val="18"/>
        </w:rPr>
        <w:t>201</w:t>
      </w:r>
      <w:r>
        <w:rPr>
          <w:szCs w:val="18"/>
        </w:rPr>
        <w:t>9</w:t>
      </w:r>
      <w:r w:rsidRPr="006443FA">
        <w:rPr>
          <w:szCs w:val="18"/>
        </w:rPr>
        <w:t xml:space="preserve"> годы (</w:t>
      </w:r>
      <w:proofErr w:type="spellStart"/>
      <w:r w:rsidRPr="00996868">
        <w:rPr>
          <w:szCs w:val="18"/>
          <w:lang w:val="fr-FR"/>
        </w:rPr>
        <w:t>ECE</w:t>
      </w:r>
      <w:proofErr w:type="spellEnd"/>
      <w:r w:rsidRPr="006443FA">
        <w:rPr>
          <w:szCs w:val="18"/>
        </w:rPr>
        <w:t>/</w:t>
      </w:r>
      <w:r w:rsidRPr="00996868">
        <w:rPr>
          <w:szCs w:val="18"/>
          <w:lang w:val="fr-FR"/>
        </w:rPr>
        <w:t>TRANS</w:t>
      </w:r>
      <w:r w:rsidRPr="006443FA">
        <w:rPr>
          <w:szCs w:val="18"/>
        </w:rPr>
        <w:t>/201</w:t>
      </w:r>
      <w:r>
        <w:rPr>
          <w:szCs w:val="18"/>
        </w:rPr>
        <w:t>8</w:t>
      </w:r>
      <w:r w:rsidRPr="006443FA">
        <w:rPr>
          <w:szCs w:val="18"/>
        </w:rPr>
        <w:t>/2</w:t>
      </w:r>
      <w:r>
        <w:rPr>
          <w:szCs w:val="18"/>
        </w:rPr>
        <w:t>1</w:t>
      </w:r>
      <w:r w:rsidRPr="006443FA">
        <w:rPr>
          <w:szCs w:val="18"/>
        </w:rPr>
        <w:t>/</w:t>
      </w:r>
      <w:proofErr w:type="spellStart"/>
      <w:r w:rsidRPr="00996868">
        <w:rPr>
          <w:szCs w:val="18"/>
          <w:lang w:val="fr-FR"/>
        </w:rPr>
        <w:t>Add</w:t>
      </w:r>
      <w:proofErr w:type="spellEnd"/>
      <w:r w:rsidRPr="006443FA">
        <w:rPr>
          <w:szCs w:val="18"/>
        </w:rPr>
        <w:t>.1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F0D" w:rsidRPr="00F81468" w:rsidRDefault="00762F0D">
    <w:pPr>
      <w:pStyle w:val="a5"/>
    </w:pPr>
    <w:r>
      <w:fldChar w:fldCharType="begin"/>
    </w:r>
    <w:r>
      <w:instrText xml:space="preserve"> TITLE  \* MERGEFORMAT </w:instrText>
    </w:r>
    <w:r>
      <w:fldChar w:fldCharType="separate"/>
    </w:r>
    <w:proofErr w:type="spellStart"/>
    <w:r w:rsidR="00236053">
      <w:t>ECE</w:t>
    </w:r>
    <w:proofErr w:type="spellEnd"/>
    <w:r w:rsidR="00236053">
      <w:t>/TRANS/WP.15/AC.2/2019/3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F0D" w:rsidRPr="00F81468" w:rsidRDefault="00762F0D" w:rsidP="00F81468">
    <w:pPr>
      <w:pStyle w:val="a5"/>
      <w:jc w:val="right"/>
    </w:pPr>
    <w:r>
      <w:fldChar w:fldCharType="begin"/>
    </w:r>
    <w:r>
      <w:instrText xml:space="preserve"> TITLE  \* MERGEFORMAT </w:instrText>
    </w:r>
    <w:r>
      <w:fldChar w:fldCharType="separate"/>
    </w:r>
    <w:proofErr w:type="spellStart"/>
    <w:r w:rsidR="00236053">
      <w:t>ECE</w:t>
    </w:r>
    <w:proofErr w:type="spellEnd"/>
    <w:r w:rsidR="00236053">
      <w:t>/TRANS/WP.15/AC.2/2019/3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leg Kiiamov">
    <w15:presenceInfo w15:providerId="None" w15:userId="Oleg Kiiamov"/>
  </w15:person>
  <w15:person w15:author="Anna Petelina">
    <w15:presenceInfo w15:providerId="None" w15:userId="Anna Pete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9C9"/>
    <w:rsid w:val="00033EE1"/>
    <w:rsid w:val="00042B72"/>
    <w:rsid w:val="000558BD"/>
    <w:rsid w:val="000956AB"/>
    <w:rsid w:val="000B55B4"/>
    <w:rsid w:val="000B57E7"/>
    <w:rsid w:val="000B6373"/>
    <w:rsid w:val="000D663E"/>
    <w:rsid w:val="000E4E5B"/>
    <w:rsid w:val="000F09DF"/>
    <w:rsid w:val="000F61B2"/>
    <w:rsid w:val="000F64C3"/>
    <w:rsid w:val="001075E9"/>
    <w:rsid w:val="0014152F"/>
    <w:rsid w:val="00180183"/>
    <w:rsid w:val="0018024D"/>
    <w:rsid w:val="0018649F"/>
    <w:rsid w:val="00196389"/>
    <w:rsid w:val="001B3EF6"/>
    <w:rsid w:val="001C7A89"/>
    <w:rsid w:val="001D5DBD"/>
    <w:rsid w:val="00236053"/>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35570"/>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62F0D"/>
    <w:rsid w:val="00792497"/>
    <w:rsid w:val="007E71E9"/>
    <w:rsid w:val="00806737"/>
    <w:rsid w:val="00825F8D"/>
    <w:rsid w:val="00834B71"/>
    <w:rsid w:val="00856F20"/>
    <w:rsid w:val="0086445C"/>
    <w:rsid w:val="008740BA"/>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9E55D1"/>
    <w:rsid w:val="00A14DA8"/>
    <w:rsid w:val="00A312BC"/>
    <w:rsid w:val="00A429C9"/>
    <w:rsid w:val="00A84021"/>
    <w:rsid w:val="00A84D35"/>
    <w:rsid w:val="00A917B3"/>
    <w:rsid w:val="00AB4B51"/>
    <w:rsid w:val="00AE6BDC"/>
    <w:rsid w:val="00B01FF4"/>
    <w:rsid w:val="00B10CC7"/>
    <w:rsid w:val="00B36DF7"/>
    <w:rsid w:val="00B539E7"/>
    <w:rsid w:val="00B62458"/>
    <w:rsid w:val="00B624DC"/>
    <w:rsid w:val="00BC18B2"/>
    <w:rsid w:val="00BD33EE"/>
    <w:rsid w:val="00BE1CC7"/>
    <w:rsid w:val="00C106D6"/>
    <w:rsid w:val="00C119AE"/>
    <w:rsid w:val="00C60F0C"/>
    <w:rsid w:val="00C805C9"/>
    <w:rsid w:val="00C92939"/>
    <w:rsid w:val="00CA1679"/>
    <w:rsid w:val="00CB151C"/>
    <w:rsid w:val="00CC44EB"/>
    <w:rsid w:val="00CE07EF"/>
    <w:rsid w:val="00CE5A1A"/>
    <w:rsid w:val="00CF55F6"/>
    <w:rsid w:val="00D33D63"/>
    <w:rsid w:val="00D402B4"/>
    <w:rsid w:val="00D5253A"/>
    <w:rsid w:val="00D873A8"/>
    <w:rsid w:val="00D90028"/>
    <w:rsid w:val="00D90138"/>
    <w:rsid w:val="00DD78D1"/>
    <w:rsid w:val="00DE1881"/>
    <w:rsid w:val="00DE32CD"/>
    <w:rsid w:val="00DF5767"/>
    <w:rsid w:val="00DF71B9"/>
    <w:rsid w:val="00E12C5F"/>
    <w:rsid w:val="00E73F76"/>
    <w:rsid w:val="00E9420A"/>
    <w:rsid w:val="00EA2C9F"/>
    <w:rsid w:val="00EA420E"/>
    <w:rsid w:val="00ED0BDA"/>
    <w:rsid w:val="00EE142A"/>
    <w:rsid w:val="00EF1360"/>
    <w:rsid w:val="00EF3220"/>
    <w:rsid w:val="00F2523A"/>
    <w:rsid w:val="00F43903"/>
    <w:rsid w:val="00F81468"/>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19C65D"/>
  <w15:docId w15:val="{257CA860-6F80-4A38-A9D5-BCEBE17DA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
    <w:basedOn w:val="a0"/>
    <w:link w:val="a5"/>
    <w:rsid w:val="00617A43"/>
    <w:rPr>
      <w:b/>
      <w:sz w:val="18"/>
      <w:lang w:val="en-GB" w:eastAsia="ru-RU"/>
    </w:rPr>
  </w:style>
  <w:style w:type="character" w:styleId="a7">
    <w:name w:val="page number"/>
    <w:aliases w:val="7_GR"/>
    <w:basedOn w:val="a0"/>
    <w:qFormat/>
    <w:rsid w:val="00617A43"/>
    <w:rPr>
      <w:rFonts w:ascii="Times New Roman" w:hAnsi="Times New Roman"/>
      <w:b/>
      <w:sz w:val="18"/>
    </w:rPr>
  </w:style>
  <w:style w:type="paragraph" w:styleId="a8">
    <w:name w:val="footer"/>
    <w:aliases w:val="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
    <w:basedOn w:val="a0"/>
    <w:link w:val="a8"/>
    <w:rsid w:val="00617A43"/>
    <w:rPr>
      <w:sz w:val="16"/>
      <w:lang w:val="en-GB" w:eastAsia="ru-RU"/>
    </w:rPr>
  </w:style>
  <w:style w:type="character" w:styleId="aa">
    <w:name w:val="footnote reference"/>
    <w:aliases w:val="4_GR,4_G"/>
    <w:basedOn w:val="a0"/>
    <w:qFormat/>
    <w:rsid w:val="00617A43"/>
    <w:rPr>
      <w:rFonts w:ascii="Times New Roman" w:hAnsi="Times New Roman"/>
      <w:dstrike w:val="0"/>
      <w:sz w:val="18"/>
      <w:vertAlign w:val="superscript"/>
    </w:rPr>
  </w:style>
  <w:style w:type="character" w:styleId="ab">
    <w:name w:val="endnote reference"/>
    <w:aliases w:val="1_GR"/>
    <w:basedOn w:val="aa"/>
    <w:qFormat/>
    <w:rsid w:val="00617A43"/>
    <w:rPr>
      <w:rFonts w:ascii="Times New Roman" w:hAnsi="Times New Roman"/>
      <w:dstrike w:val="0"/>
      <w:sz w:val="18"/>
      <w:vertAlign w:val="superscript"/>
    </w:rPr>
  </w:style>
  <w:style w:type="table" w:styleId="ac">
    <w:name w:val="Table Grid"/>
    <w:basedOn w:val="a1"/>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R"/>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
    <w:basedOn w:val="a0"/>
    <w:link w:val="ad"/>
    <w:rsid w:val="00617A43"/>
    <w:rPr>
      <w:sz w:val="18"/>
      <w:lang w:val="ru-RU" w:eastAsia="ru-RU"/>
    </w:rPr>
  </w:style>
  <w:style w:type="paragraph" w:styleId="af">
    <w:name w:val="endnote text"/>
    <w:aliases w:val="2_GR"/>
    <w:basedOn w:val="ad"/>
    <w:link w:val="af0"/>
    <w:qFormat/>
    <w:rsid w:val="00617A43"/>
  </w:style>
  <w:style w:type="character" w:customStyle="1" w:styleId="af0">
    <w:name w:val="Текст концевой сноски Знак"/>
    <w:aliases w:val="2_GR Знак"/>
    <w:basedOn w:val="a0"/>
    <w:link w:val="af"/>
    <w:rsid w:val="00617A43"/>
    <w:rPr>
      <w:sz w:val="18"/>
      <w:lang w:val="ru-RU" w:eastAsia="ru-RU"/>
    </w:rPr>
  </w:style>
  <w:style w:type="character" w:customStyle="1" w:styleId="10">
    <w:name w:val="Заголовок 1 Знак"/>
    <w:aliases w:val="Table_GR Знак"/>
    <w:basedOn w:val="a0"/>
    <w:link w:val="1"/>
    <w:rsid w:val="00617A43"/>
    <w:rPr>
      <w:rFonts w:cs="Arial"/>
      <w:b/>
      <w:bCs/>
      <w:szCs w:val="32"/>
      <w:lang w:val="ru-RU" w:eastAsia="ru-RU"/>
    </w:rPr>
  </w:style>
  <w:style w:type="character" w:styleId="af1">
    <w:name w:val="Hyperlink"/>
    <w:basedOn w:val="a0"/>
    <w:uiPriority w:val="99"/>
    <w:unhideWhenUsed/>
    <w:rsid w:val="00617A43"/>
    <w:rPr>
      <w:color w:val="0000FF" w:themeColor="hyperlink"/>
      <w:u w:val="none"/>
    </w:rPr>
  </w:style>
  <w:style w:type="character" w:styleId="af2">
    <w:name w:val="FollowedHyperlink"/>
    <w:basedOn w:val="a0"/>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210</TotalTime>
  <Pages>78</Pages>
  <Words>14077</Words>
  <Characters>79402</Characters>
  <Application>Microsoft Office Word</Application>
  <DocSecurity>0</DocSecurity>
  <Lines>6401</Lines>
  <Paragraphs>2665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ECE/TRANS/WP.15/AC.2/2019/3</vt:lpstr>
      <vt:lpstr>A/</vt:lpstr>
      <vt:lpstr>A/</vt:lpstr>
    </vt:vector>
  </TitlesOfParts>
  <Company>DCM</Company>
  <LinksUpToDate>false</LinksUpToDate>
  <CharactersWithSpaces>91082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dc:title>
  <dc:subject/>
  <dc:creator>Anna PETELINA</dc:creator>
  <cp:keywords/>
  <cp:lastModifiedBy>Anna Petelina</cp:lastModifiedBy>
  <cp:revision>12</cp:revision>
  <cp:lastPrinted>2018-11-06T13:29:00Z</cp:lastPrinted>
  <dcterms:created xsi:type="dcterms:W3CDTF">2018-11-05T14:48:00Z</dcterms:created>
  <dcterms:modified xsi:type="dcterms:W3CDTF">2018-11-06T13:35:00Z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