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0.xml" ContentType="application/vnd.openxmlformats-officedocument.wordprocessingml.header+xml"/>
  <Override PartName="/word/footer18.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9.xml" ContentType="application/vnd.openxmlformats-officedocument.wordprocessingml.header+xml"/>
  <Override PartName="/word/footer27.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oter36.xml" ContentType="application/vnd.openxmlformats-officedocument.wordprocessingml.footer+xml"/>
  <Override PartName="/word/footer37.xml" ContentType="application/vnd.openxmlformats-officedocument.wordprocessingml.footer+xml"/>
  <Override PartName="/word/header41.xml" ContentType="application/vnd.openxmlformats-officedocument.wordprocessingml.header+xml"/>
  <Override PartName="/word/header42.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5.xml" ContentType="application/vnd.openxmlformats-officedocument.wordprocessingml.header+xml"/>
  <Override PartName="/word/footer42.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8.xml" ContentType="application/vnd.openxmlformats-officedocument.wordprocessingml.header+xml"/>
  <Override PartName="/word/header49.xml" ContentType="application/vnd.openxmlformats-officedocument.wordprocessingml.header+xml"/>
  <Override PartName="/word/footer45.xml" ContentType="application/vnd.openxmlformats-officedocument.wordprocessingml.footer+xml"/>
  <Override PartName="/word/footer46.xml" ContentType="application/vnd.openxmlformats-officedocument.wordprocessingml.footer+xml"/>
  <Override PartName="/word/header50.xml" ContentType="application/vnd.openxmlformats-officedocument.wordprocessingml.header+xml"/>
  <Override PartName="/word/header51.xml" ContentType="application/vnd.openxmlformats-officedocument.wordprocessingml.header+xml"/>
  <Override PartName="/word/footer47.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48.xml" ContentType="application/vnd.openxmlformats-officedocument.wordprocessingml.footer+xml"/>
  <Override PartName="/word/header54.xml" ContentType="application/vnd.openxmlformats-officedocument.wordprocessingml.header+xml"/>
  <Override PartName="/word/footer4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58B3" w:rsidRPr="00FD7E64" w:rsidRDefault="000258B3" w:rsidP="000258B3">
      <w:pPr>
        <w:overflowPunct/>
        <w:autoSpaceDE/>
        <w:autoSpaceDN/>
        <w:adjustRightInd/>
        <w:ind w:left="5387" w:right="-286"/>
        <w:textAlignment w:val="auto"/>
        <w:outlineLvl w:val="0"/>
        <w:rPr>
          <w:rFonts w:ascii="Arial" w:eastAsia="Arial" w:hAnsi="Arial" w:cs="Arial"/>
          <w:bCs/>
          <w:snapToGrid w:val="0"/>
          <w:szCs w:val="24"/>
          <w:lang w:val="en-US" w:eastAsia="de-DE" w:bidi="fr-FR"/>
        </w:rPr>
      </w:pPr>
      <w:bookmarkStart w:id="0" w:name="_GoBack"/>
      <w:bookmarkEnd w:id="0"/>
      <w:r w:rsidRPr="00FD7E64">
        <w:rPr>
          <w:rFonts w:ascii="Arial" w:eastAsia="Arial" w:hAnsi="Arial" w:cs="Arial"/>
          <w:bCs/>
          <w:noProof/>
          <w:snapToGrid w:val="0"/>
          <w:szCs w:val="24"/>
          <w:lang w:val="fr-FR" w:eastAsia="fr-FR"/>
        </w:rPr>
        <w:drawing>
          <wp:anchor distT="0" distB="0" distL="114300" distR="114300" simplePos="0" relativeHeight="251659264" behindDoc="0" locked="0" layoutInCell="1" allowOverlap="1" wp14:anchorId="122800F3" wp14:editId="23B9283F">
            <wp:simplePos x="0" y="0"/>
            <wp:positionH relativeFrom="column">
              <wp:posOffset>31711</wp:posOffset>
            </wp:positionH>
            <wp:positionV relativeFrom="paragraph">
              <wp:posOffset>-68580</wp:posOffset>
            </wp:positionV>
            <wp:extent cx="1713600" cy="604800"/>
            <wp:effectExtent l="0" t="0" r="1270"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NR_de_gauch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13600" cy="604800"/>
                    </a:xfrm>
                    <a:prstGeom prst="rect">
                      <a:avLst/>
                    </a:prstGeom>
                  </pic:spPr>
                </pic:pic>
              </a:graphicData>
            </a:graphic>
            <wp14:sizeRelH relativeFrom="margin">
              <wp14:pctWidth>0</wp14:pctWidth>
            </wp14:sizeRelH>
            <wp14:sizeRelV relativeFrom="margin">
              <wp14:pctHeight>0</wp14:pctHeight>
            </wp14:sizeRelV>
          </wp:anchor>
        </w:drawing>
      </w:r>
      <w:r w:rsidRPr="00FD7E64">
        <w:rPr>
          <w:rFonts w:ascii="Arial" w:eastAsia="Arial" w:hAnsi="Arial" w:cs="Arial"/>
          <w:bCs/>
          <w:snapToGrid w:val="0"/>
          <w:szCs w:val="24"/>
          <w:lang w:val="en-US" w:eastAsia="de-DE" w:bidi="fr-FR"/>
        </w:rPr>
        <w:t>CCNR-ZKR/ADN/WP.15/AC.2/2019/</w:t>
      </w:r>
      <w:r>
        <w:rPr>
          <w:rFonts w:ascii="Arial" w:eastAsia="Arial" w:hAnsi="Arial" w:cs="Arial"/>
          <w:bCs/>
          <w:snapToGrid w:val="0"/>
          <w:szCs w:val="24"/>
          <w:lang w:val="en-US" w:eastAsia="de-DE" w:bidi="fr-FR"/>
        </w:rPr>
        <w:t>3</w:t>
      </w:r>
    </w:p>
    <w:p w:rsidR="000258B3" w:rsidRPr="00FD7E64" w:rsidRDefault="000258B3" w:rsidP="000258B3">
      <w:pPr>
        <w:tabs>
          <w:tab w:val="left" w:pos="5670"/>
        </w:tabs>
        <w:overflowPunct/>
        <w:autoSpaceDE/>
        <w:autoSpaceDN/>
        <w:adjustRightInd/>
        <w:ind w:left="5387"/>
        <w:textAlignment w:val="auto"/>
        <w:rPr>
          <w:rFonts w:ascii="Arial" w:hAnsi="Arial" w:cs="Arial"/>
          <w:sz w:val="16"/>
          <w:szCs w:val="24"/>
          <w:lang w:val="de-DE" w:eastAsia="de-DE"/>
        </w:rPr>
      </w:pPr>
      <w:r w:rsidRPr="00FD7E64">
        <w:rPr>
          <w:rFonts w:ascii="Arial" w:hAnsi="Arial" w:cs="Arial"/>
          <w:sz w:val="16"/>
          <w:szCs w:val="24"/>
          <w:lang w:val="de-DE" w:eastAsia="de-DE"/>
        </w:rPr>
        <w:t>Allgemeine Verteilung</w:t>
      </w:r>
    </w:p>
    <w:p w:rsidR="000258B3" w:rsidRPr="00FD7E64" w:rsidRDefault="000258B3" w:rsidP="000258B3">
      <w:pPr>
        <w:tabs>
          <w:tab w:val="right" w:pos="3856"/>
          <w:tab w:val="left" w:pos="5670"/>
        </w:tabs>
        <w:overflowPunct/>
        <w:autoSpaceDE/>
        <w:autoSpaceDN/>
        <w:adjustRightInd/>
        <w:ind w:left="5387"/>
        <w:textAlignment w:val="auto"/>
        <w:rPr>
          <w:rFonts w:ascii="Arial" w:eastAsia="Arial" w:hAnsi="Arial" w:cs="Arial"/>
          <w:szCs w:val="24"/>
          <w:lang w:val="de-DE" w:eastAsia="de-DE"/>
        </w:rPr>
      </w:pPr>
      <w:r w:rsidRPr="00FD7E64">
        <w:rPr>
          <w:rFonts w:ascii="Arial" w:eastAsia="Arial" w:hAnsi="Arial" w:cs="Arial"/>
          <w:szCs w:val="24"/>
          <w:lang w:val="de-DE" w:eastAsia="de-DE"/>
        </w:rPr>
        <w:t>31. Oktober 2018</w:t>
      </w:r>
    </w:p>
    <w:p w:rsidR="000258B3" w:rsidRPr="00FD7E64" w:rsidRDefault="000258B3" w:rsidP="000258B3">
      <w:pPr>
        <w:tabs>
          <w:tab w:val="right" w:pos="3856"/>
          <w:tab w:val="left" w:pos="5670"/>
        </w:tabs>
        <w:overflowPunct/>
        <w:autoSpaceDE/>
        <w:autoSpaceDN/>
        <w:adjustRightInd/>
        <w:ind w:left="5387" w:right="565"/>
        <w:textAlignment w:val="auto"/>
        <w:rPr>
          <w:rFonts w:ascii="Arial" w:hAnsi="Arial" w:cs="Arial"/>
          <w:sz w:val="16"/>
          <w:szCs w:val="24"/>
          <w:lang w:val="de-DE" w:eastAsia="de-DE"/>
        </w:rPr>
      </w:pPr>
      <w:proofErr w:type="spellStart"/>
      <w:r w:rsidRPr="00FD7E64">
        <w:rPr>
          <w:rFonts w:ascii="Arial" w:eastAsia="Arial" w:hAnsi="Arial" w:cs="Arial"/>
          <w:sz w:val="16"/>
          <w:szCs w:val="24"/>
          <w:lang w:val="de-DE" w:eastAsia="de-DE"/>
        </w:rPr>
        <w:t>Or</w:t>
      </w:r>
      <w:proofErr w:type="spellEnd"/>
      <w:r w:rsidRPr="00FD7E64">
        <w:rPr>
          <w:rFonts w:ascii="Arial" w:eastAsia="Arial" w:hAnsi="Arial" w:cs="Arial"/>
          <w:sz w:val="16"/>
          <w:szCs w:val="24"/>
          <w:lang w:val="de-DE" w:eastAsia="de-DE"/>
        </w:rPr>
        <w:t>.  DEUTSCH</w:t>
      </w:r>
    </w:p>
    <w:p w:rsidR="000258B3" w:rsidRPr="00FD7E64" w:rsidRDefault="000258B3" w:rsidP="000258B3">
      <w:pPr>
        <w:overflowPunct/>
        <w:autoSpaceDE/>
        <w:autoSpaceDN/>
        <w:adjustRightInd/>
        <w:textAlignment w:val="auto"/>
        <w:rPr>
          <w:rFonts w:ascii="Arial" w:hAnsi="Arial" w:cs="Arial"/>
          <w:sz w:val="16"/>
          <w:szCs w:val="24"/>
          <w:lang w:val="de-DE" w:eastAsia="de-DE"/>
        </w:rPr>
      </w:pPr>
    </w:p>
    <w:p w:rsidR="000258B3" w:rsidRPr="00FD7E64" w:rsidRDefault="000258B3" w:rsidP="000258B3">
      <w:pPr>
        <w:overflowPunct/>
        <w:autoSpaceDE/>
        <w:autoSpaceDN/>
        <w:adjustRightInd/>
        <w:textAlignment w:val="auto"/>
        <w:rPr>
          <w:rFonts w:ascii="Arial" w:hAnsi="Arial" w:cs="Arial"/>
          <w:sz w:val="16"/>
          <w:szCs w:val="24"/>
          <w:lang w:val="de-DE" w:eastAsia="de-DE"/>
        </w:rPr>
      </w:pPr>
    </w:p>
    <w:p w:rsidR="000258B3" w:rsidRPr="00FD7E64" w:rsidRDefault="000258B3" w:rsidP="000258B3">
      <w:pPr>
        <w:ind w:left="4111" w:right="-2"/>
        <w:rPr>
          <w:rFonts w:ascii="Arial" w:hAnsi="Arial" w:cs="Arial"/>
          <w:snapToGrid w:val="0"/>
          <w:sz w:val="16"/>
          <w:szCs w:val="16"/>
          <w:lang w:val="de-DE" w:eastAsia="fr-FR"/>
        </w:rPr>
      </w:pPr>
      <w:r w:rsidRPr="00FD7E64">
        <w:rPr>
          <w:rFonts w:ascii="Arial" w:hAnsi="Arial" w:cs="Arial"/>
          <w:snapToGrid w:val="0"/>
          <w:sz w:val="16"/>
          <w:szCs w:val="16"/>
          <w:lang w:val="de-DE" w:eastAsia="fr-FR"/>
        </w:rPr>
        <w:t>GEMEINSAME EXPERTENTAGUNG FÜR DIE DEM ÜBEREINKOMMEN ÜBER DIE INTERNATIONALE BEFÖRDERUNG VON GEFÄHRLICHEN GÜTERN AUF BINNENWASSERSTRASSEN</w:t>
      </w:r>
    </w:p>
    <w:p w:rsidR="000258B3" w:rsidRPr="00FD7E64" w:rsidRDefault="000258B3" w:rsidP="000258B3">
      <w:pPr>
        <w:ind w:left="4111" w:right="-2"/>
        <w:rPr>
          <w:rFonts w:ascii="Arial" w:hAnsi="Arial" w:cs="Arial"/>
          <w:snapToGrid w:val="0"/>
          <w:sz w:val="16"/>
          <w:szCs w:val="16"/>
          <w:lang w:val="de-DE" w:eastAsia="fr-FR"/>
        </w:rPr>
      </w:pPr>
      <w:r w:rsidRPr="00FD7E64">
        <w:rPr>
          <w:rFonts w:ascii="Arial" w:hAnsi="Arial" w:cs="Arial"/>
          <w:snapToGrid w:val="0"/>
          <w:sz w:val="16"/>
          <w:szCs w:val="16"/>
          <w:lang w:val="de-DE" w:eastAsia="fr-FR"/>
        </w:rPr>
        <w:t>BEIGEFÜGTE VERORDNUNG (ADN)</w:t>
      </w:r>
    </w:p>
    <w:p w:rsidR="000258B3" w:rsidRPr="00FD7E64" w:rsidRDefault="000258B3" w:rsidP="000258B3">
      <w:pPr>
        <w:tabs>
          <w:tab w:val="left" w:pos="2977"/>
        </w:tabs>
        <w:overflowPunct/>
        <w:autoSpaceDE/>
        <w:autoSpaceDN/>
        <w:adjustRightInd/>
        <w:ind w:left="4111" w:right="-2"/>
        <w:textAlignment w:val="auto"/>
        <w:rPr>
          <w:rFonts w:ascii="Arial" w:hAnsi="Arial" w:cs="Arial"/>
          <w:snapToGrid w:val="0"/>
          <w:sz w:val="16"/>
          <w:szCs w:val="16"/>
          <w:lang w:val="de-DE" w:eastAsia="fr-FR"/>
        </w:rPr>
      </w:pPr>
      <w:r w:rsidRPr="00FD7E64">
        <w:rPr>
          <w:rFonts w:ascii="Arial" w:hAnsi="Arial" w:cs="Arial"/>
          <w:snapToGrid w:val="0"/>
          <w:sz w:val="16"/>
          <w:szCs w:val="16"/>
          <w:lang w:val="de-DE" w:eastAsia="fr-FR"/>
        </w:rPr>
        <w:t>(SICHERHEITSAUSSCHUSS)</w:t>
      </w:r>
    </w:p>
    <w:p w:rsidR="000258B3" w:rsidRPr="00FD7E64" w:rsidRDefault="000258B3" w:rsidP="000258B3">
      <w:pPr>
        <w:tabs>
          <w:tab w:val="left" w:pos="2977"/>
        </w:tabs>
        <w:overflowPunct/>
        <w:autoSpaceDE/>
        <w:autoSpaceDN/>
        <w:adjustRightInd/>
        <w:ind w:left="4111" w:right="-2"/>
        <w:textAlignment w:val="auto"/>
        <w:rPr>
          <w:rFonts w:ascii="Arial" w:hAnsi="Arial" w:cs="Arial"/>
          <w:snapToGrid w:val="0"/>
          <w:sz w:val="16"/>
          <w:szCs w:val="16"/>
          <w:lang w:val="de-DE" w:eastAsia="fr-FR"/>
        </w:rPr>
      </w:pPr>
      <w:r w:rsidRPr="00FD7E64">
        <w:rPr>
          <w:rFonts w:ascii="Arial" w:hAnsi="Arial" w:cs="Arial"/>
          <w:snapToGrid w:val="0"/>
          <w:sz w:val="16"/>
          <w:szCs w:val="16"/>
          <w:lang w:val="de-DE" w:eastAsia="fr-FR"/>
        </w:rPr>
        <w:t>(34. Tagung, Genf, 21. bis 25. Januar 2019)</w:t>
      </w:r>
    </w:p>
    <w:p w:rsidR="000258B3" w:rsidRPr="00FD7E64" w:rsidRDefault="000258B3" w:rsidP="000258B3">
      <w:pPr>
        <w:tabs>
          <w:tab w:val="left" w:pos="2977"/>
        </w:tabs>
        <w:overflowPunct/>
        <w:autoSpaceDE/>
        <w:autoSpaceDN/>
        <w:adjustRightInd/>
        <w:ind w:left="4111" w:right="-2"/>
        <w:textAlignment w:val="auto"/>
        <w:rPr>
          <w:rFonts w:ascii="Arial" w:hAnsi="Arial" w:cs="Arial"/>
          <w:snapToGrid w:val="0"/>
          <w:sz w:val="16"/>
          <w:szCs w:val="16"/>
          <w:lang w:val="de-DE" w:eastAsia="fr-FR"/>
        </w:rPr>
      </w:pPr>
      <w:r w:rsidRPr="00FD7E64">
        <w:rPr>
          <w:rFonts w:ascii="Arial" w:hAnsi="Arial" w:cs="Arial"/>
          <w:snapToGrid w:val="0"/>
          <w:sz w:val="16"/>
          <w:szCs w:val="16"/>
          <w:lang w:val="de-DE" w:eastAsia="fr-FR"/>
        </w:rPr>
        <w:t>Punkt 4 d) zur vorläufigen Tagesordnung</w:t>
      </w:r>
    </w:p>
    <w:p w:rsidR="000258B3" w:rsidRPr="00FD7E64" w:rsidRDefault="000258B3" w:rsidP="000258B3">
      <w:pPr>
        <w:tabs>
          <w:tab w:val="left" w:pos="2977"/>
        </w:tabs>
        <w:overflowPunct/>
        <w:autoSpaceDE/>
        <w:autoSpaceDN/>
        <w:adjustRightInd/>
        <w:ind w:left="4111"/>
        <w:textAlignment w:val="auto"/>
        <w:rPr>
          <w:rFonts w:ascii="Arial" w:hAnsi="Arial" w:cs="Arial"/>
          <w:b/>
          <w:sz w:val="16"/>
          <w:szCs w:val="16"/>
          <w:lang w:val="de-DE" w:eastAsia="en-US"/>
        </w:rPr>
      </w:pPr>
      <w:r w:rsidRPr="00FD7E64">
        <w:rPr>
          <w:rFonts w:ascii="Arial" w:hAnsi="Arial" w:cs="Arial"/>
          <w:b/>
          <w:sz w:val="16"/>
          <w:szCs w:val="16"/>
          <w:lang w:val="de-DE" w:eastAsia="en-US"/>
        </w:rPr>
        <w:t xml:space="preserve">Durchführung des Europäischen Übereinkommens über die internationale Beförderung von gefährlichen Gütern auf Binnenwasserstraßen (ADN): </w:t>
      </w:r>
      <w:proofErr w:type="spellStart"/>
      <w:r w:rsidRPr="00FD7E64">
        <w:rPr>
          <w:rFonts w:ascii="Arial" w:hAnsi="Arial" w:cs="Arial"/>
          <w:b/>
          <w:sz w:val="16"/>
          <w:szCs w:val="16"/>
          <w:lang w:val="de-DE" w:eastAsia="en-US"/>
        </w:rPr>
        <w:t>Sachkundigenausbildung</w:t>
      </w:r>
      <w:proofErr w:type="spellEnd"/>
    </w:p>
    <w:p w:rsidR="000258B3" w:rsidRPr="00FD7E64" w:rsidRDefault="000258B3" w:rsidP="000258B3">
      <w:pPr>
        <w:overflowPunct/>
        <w:autoSpaceDE/>
        <w:autoSpaceDN/>
        <w:adjustRightInd/>
        <w:spacing w:line="240" w:lineRule="atLeast"/>
        <w:ind w:left="1134"/>
        <w:textAlignment w:val="auto"/>
        <w:rPr>
          <w:b/>
          <w:bCs/>
          <w:sz w:val="22"/>
          <w:szCs w:val="22"/>
          <w:lang w:val="de-DE" w:eastAsia="de-DE"/>
        </w:rPr>
      </w:pPr>
    </w:p>
    <w:p w:rsidR="000258B3" w:rsidRPr="00FD7E64" w:rsidRDefault="000258B3" w:rsidP="000258B3">
      <w:pPr>
        <w:widowControl w:val="0"/>
        <w:tabs>
          <w:tab w:val="left" w:pos="1134"/>
          <w:tab w:val="left" w:pos="4395"/>
          <w:tab w:val="left" w:pos="7797"/>
        </w:tabs>
        <w:overflowPunct/>
        <w:autoSpaceDE/>
        <w:autoSpaceDN/>
        <w:adjustRightInd/>
        <w:ind w:left="1134"/>
        <w:textAlignment w:val="auto"/>
        <w:rPr>
          <w:b/>
          <w:bCs/>
          <w:sz w:val="22"/>
          <w:szCs w:val="22"/>
          <w:lang w:val="de-DE" w:eastAsia="fr-FR"/>
        </w:rPr>
      </w:pPr>
    </w:p>
    <w:p w:rsidR="000258B3" w:rsidRPr="00FD7E64" w:rsidRDefault="000258B3" w:rsidP="000258B3">
      <w:pPr>
        <w:widowControl w:val="0"/>
        <w:tabs>
          <w:tab w:val="left" w:pos="1134"/>
          <w:tab w:val="left" w:pos="4395"/>
          <w:tab w:val="left" w:pos="7797"/>
        </w:tabs>
        <w:overflowPunct/>
        <w:autoSpaceDE/>
        <w:autoSpaceDN/>
        <w:adjustRightInd/>
        <w:ind w:left="1134"/>
        <w:textAlignment w:val="auto"/>
        <w:rPr>
          <w:b/>
          <w:bCs/>
          <w:sz w:val="22"/>
          <w:szCs w:val="22"/>
          <w:lang w:val="de-DE" w:eastAsia="fr-FR"/>
        </w:rPr>
      </w:pPr>
    </w:p>
    <w:p w:rsidR="000258B3" w:rsidRPr="00937E3C" w:rsidRDefault="000258B3" w:rsidP="000258B3">
      <w:pPr>
        <w:widowControl w:val="0"/>
        <w:overflowPunct/>
        <w:autoSpaceDE/>
        <w:autoSpaceDN/>
        <w:adjustRightInd/>
        <w:ind w:left="1134"/>
        <w:textAlignment w:val="auto"/>
        <w:rPr>
          <w:b/>
          <w:bCs/>
          <w:sz w:val="28"/>
          <w:lang w:val="de-DE" w:eastAsia="de-DE"/>
        </w:rPr>
      </w:pPr>
    </w:p>
    <w:p w:rsidR="000258B3" w:rsidRPr="00937E3C" w:rsidRDefault="000258B3" w:rsidP="000258B3">
      <w:pPr>
        <w:widowControl w:val="0"/>
        <w:overflowPunct/>
        <w:autoSpaceDE/>
        <w:autoSpaceDN/>
        <w:adjustRightInd/>
        <w:ind w:left="1134"/>
        <w:textAlignment w:val="auto"/>
        <w:rPr>
          <w:b/>
          <w:bCs/>
          <w:sz w:val="28"/>
          <w:lang w:val="de-DE" w:eastAsia="de-DE"/>
        </w:rPr>
      </w:pPr>
    </w:p>
    <w:p w:rsidR="000258B3" w:rsidRPr="00937E3C" w:rsidRDefault="000258B3" w:rsidP="000258B3">
      <w:pPr>
        <w:widowControl w:val="0"/>
        <w:overflowPunct/>
        <w:autoSpaceDE/>
        <w:autoSpaceDN/>
        <w:adjustRightInd/>
        <w:ind w:left="1134"/>
        <w:textAlignment w:val="auto"/>
        <w:rPr>
          <w:b/>
          <w:bCs/>
          <w:sz w:val="28"/>
          <w:lang w:val="de-DE" w:eastAsia="de-DE"/>
        </w:rPr>
      </w:pPr>
    </w:p>
    <w:p w:rsidR="000258B3" w:rsidRPr="00FD7E64" w:rsidRDefault="000258B3" w:rsidP="000258B3">
      <w:pPr>
        <w:widowControl w:val="0"/>
        <w:overflowPunct/>
        <w:autoSpaceDE/>
        <w:autoSpaceDN/>
        <w:adjustRightInd/>
        <w:ind w:left="1134"/>
        <w:textAlignment w:val="auto"/>
        <w:rPr>
          <w:b/>
          <w:bCs/>
          <w:sz w:val="28"/>
          <w:szCs w:val="28"/>
          <w:lang w:val="de-DE" w:eastAsia="de-DE"/>
        </w:rPr>
      </w:pPr>
      <w:r w:rsidRPr="00FD7E64">
        <w:rPr>
          <w:b/>
          <w:bCs/>
          <w:sz w:val="28"/>
          <w:szCs w:val="28"/>
          <w:lang w:val="de-DE" w:eastAsia="de-DE"/>
        </w:rPr>
        <w:t xml:space="preserve">ADN-Fragenkatalog </w:t>
      </w:r>
      <w:del w:id="1" w:author="Bölker, Steffan" w:date="2018-03-01T15:19:00Z">
        <w:r w:rsidRPr="00FD7E64" w:rsidDel="000E6DB1">
          <w:rPr>
            <w:b/>
            <w:bCs/>
            <w:sz w:val="28"/>
            <w:szCs w:val="28"/>
            <w:lang w:val="de-DE" w:eastAsia="de-DE"/>
          </w:rPr>
          <w:delText>2017</w:delText>
        </w:r>
      </w:del>
      <w:ins w:id="2" w:author="Bölker, Steffan" w:date="2018-03-01T15:19:00Z">
        <w:r w:rsidRPr="00FD7E64">
          <w:rPr>
            <w:b/>
            <w:bCs/>
            <w:sz w:val="28"/>
            <w:szCs w:val="28"/>
            <w:lang w:val="de-DE" w:eastAsia="de-DE"/>
          </w:rPr>
          <w:t>2019</w:t>
        </w:r>
      </w:ins>
      <w:r w:rsidRPr="00FD7E64">
        <w:rPr>
          <w:b/>
          <w:bCs/>
          <w:sz w:val="28"/>
          <w:szCs w:val="28"/>
          <w:lang w:val="de-DE" w:eastAsia="de-DE"/>
        </w:rPr>
        <w:t xml:space="preserve">: </w:t>
      </w:r>
      <w:r>
        <w:rPr>
          <w:b/>
          <w:bCs/>
          <w:sz w:val="28"/>
          <w:szCs w:val="28"/>
          <w:lang w:val="de-DE" w:eastAsia="de-DE"/>
        </w:rPr>
        <w:t>Chemie</w:t>
      </w:r>
    </w:p>
    <w:p w:rsidR="000258B3" w:rsidRDefault="000258B3" w:rsidP="000258B3">
      <w:pPr>
        <w:widowControl w:val="0"/>
        <w:overflowPunct/>
        <w:autoSpaceDE/>
        <w:autoSpaceDN/>
        <w:adjustRightInd/>
        <w:ind w:left="1134"/>
        <w:textAlignment w:val="auto"/>
        <w:rPr>
          <w:rFonts w:ascii="Arial" w:hAnsi="Arial" w:cs="Arial"/>
          <w:b/>
          <w:bCs/>
          <w:sz w:val="36"/>
          <w:szCs w:val="40"/>
          <w:lang w:val="de-DE" w:eastAsia="de-DE"/>
        </w:rPr>
      </w:pPr>
    </w:p>
    <w:p w:rsidR="000258B3" w:rsidRPr="00FD7E64" w:rsidRDefault="000258B3" w:rsidP="000258B3">
      <w:pPr>
        <w:overflowPunct/>
        <w:autoSpaceDE/>
        <w:autoSpaceDN/>
        <w:adjustRightInd/>
        <w:spacing w:after="200" w:line="240" w:lineRule="atLeast"/>
        <w:ind w:left="1134"/>
        <w:textAlignment w:val="auto"/>
        <w:rPr>
          <w:b/>
          <w:sz w:val="24"/>
          <w:lang w:val="de-DE" w:eastAsia="en-US"/>
        </w:rPr>
      </w:pPr>
      <w:r w:rsidRPr="00FD7E64">
        <w:rPr>
          <w:b/>
          <w:sz w:val="24"/>
          <w:lang w:val="de-DE" w:eastAsia="en-US"/>
        </w:rPr>
        <w:t>Vorgelegt von der Zentralkommission für die Rheinschifffahrt (ZKR)</w:t>
      </w:r>
      <w:r w:rsidRPr="00FD7E64">
        <w:rPr>
          <w:b/>
          <w:sz w:val="18"/>
          <w:szCs w:val="18"/>
          <w:vertAlign w:val="superscript"/>
          <w:lang w:val="de-DE" w:eastAsia="en-US"/>
        </w:rPr>
        <w:footnoteReference w:customMarkFollows="1" w:id="1"/>
        <w:t>*</w:t>
      </w:r>
      <w:r w:rsidRPr="00FD7E64">
        <w:rPr>
          <w:b/>
          <w:sz w:val="16"/>
          <w:vertAlign w:val="superscript"/>
          <w:lang w:val="de-DE" w:eastAsia="en-US"/>
        </w:rPr>
        <w:t>,,</w:t>
      </w:r>
      <w:r w:rsidRPr="00FD7E64">
        <w:rPr>
          <w:rFonts w:eastAsia="Calibri"/>
          <w:b/>
          <w:bCs/>
          <w:sz w:val="18"/>
          <w:szCs w:val="18"/>
          <w:vertAlign w:val="superscript"/>
          <w:lang w:val="de-DE" w:eastAsia="en-US"/>
        </w:rPr>
        <w:footnoteReference w:customMarkFollows="1" w:id="2"/>
        <w:t>**</w:t>
      </w:r>
    </w:p>
    <w:p w:rsidR="000258B3" w:rsidRPr="00937E3C" w:rsidRDefault="000258B3" w:rsidP="000258B3">
      <w:pPr>
        <w:widowControl w:val="0"/>
        <w:overflowPunct/>
        <w:autoSpaceDE/>
        <w:autoSpaceDN/>
        <w:adjustRightInd/>
        <w:ind w:left="1134"/>
        <w:jc w:val="center"/>
        <w:textAlignment w:val="auto"/>
        <w:rPr>
          <w:rFonts w:eastAsia="Arial"/>
          <w:lang w:val="de-DE"/>
        </w:rPr>
      </w:pPr>
    </w:p>
    <w:p w:rsidR="001F1E82" w:rsidRPr="00C61874" w:rsidRDefault="001F1E82" w:rsidP="00BE7917">
      <w:pPr>
        <w:widowControl w:val="0"/>
        <w:overflowPunct/>
        <w:autoSpaceDE/>
        <w:autoSpaceDN/>
        <w:adjustRightInd/>
        <w:ind w:left="1134"/>
        <w:textAlignment w:val="auto"/>
        <w:rPr>
          <w:b/>
          <w:bCs/>
          <w:sz w:val="28"/>
          <w:lang w:val="de-DE" w:eastAsia="de-DE"/>
        </w:rPr>
      </w:pPr>
    </w:p>
    <w:p w:rsidR="001F1E82" w:rsidRPr="00C61874" w:rsidRDefault="001F1E82" w:rsidP="00BE7917">
      <w:pPr>
        <w:widowControl w:val="0"/>
        <w:overflowPunct/>
        <w:autoSpaceDE/>
        <w:autoSpaceDN/>
        <w:adjustRightInd/>
        <w:ind w:left="1134"/>
        <w:textAlignment w:val="auto"/>
        <w:rPr>
          <w:b/>
          <w:bCs/>
          <w:sz w:val="28"/>
          <w:lang w:val="de-DE" w:eastAsia="de-DE"/>
        </w:rPr>
      </w:pPr>
    </w:p>
    <w:p w:rsidR="001F1E82" w:rsidRPr="00C61874" w:rsidRDefault="001F1E82" w:rsidP="00BE7917">
      <w:pPr>
        <w:widowControl w:val="0"/>
        <w:overflowPunct/>
        <w:autoSpaceDE/>
        <w:autoSpaceDN/>
        <w:adjustRightInd/>
        <w:ind w:left="1134"/>
        <w:textAlignment w:val="auto"/>
        <w:rPr>
          <w:b/>
          <w:bCs/>
          <w:sz w:val="28"/>
          <w:lang w:val="de-DE" w:eastAsia="de-DE"/>
        </w:rPr>
      </w:pPr>
    </w:p>
    <w:p w:rsidR="001F1E82" w:rsidRPr="00C61874" w:rsidRDefault="001F1E82" w:rsidP="00BE7917">
      <w:pPr>
        <w:widowControl w:val="0"/>
        <w:overflowPunct/>
        <w:autoSpaceDE/>
        <w:autoSpaceDN/>
        <w:adjustRightInd/>
        <w:ind w:left="1134"/>
        <w:textAlignment w:val="auto"/>
        <w:rPr>
          <w:b/>
          <w:bCs/>
          <w:sz w:val="28"/>
          <w:lang w:val="de-DE" w:eastAsia="de-DE"/>
        </w:rPr>
      </w:pPr>
    </w:p>
    <w:p w:rsidR="00293AD7" w:rsidRPr="00C61874" w:rsidRDefault="00293AD7" w:rsidP="0085200F">
      <w:pPr>
        <w:rPr>
          <w:rFonts w:ascii="Arial" w:hAnsi="Arial" w:cs="Arial"/>
          <w:sz w:val="36"/>
          <w:szCs w:val="36"/>
          <w:lang w:val="de-DE"/>
        </w:rPr>
        <w:sectPr w:rsidR="00293AD7" w:rsidRPr="00C61874" w:rsidSect="00CD15D3">
          <w:headerReference w:type="even" r:id="rId9"/>
          <w:footerReference w:type="even" r:id="rId10"/>
          <w:headerReference w:type="first" r:id="rId11"/>
          <w:footerReference w:type="first" r:id="rId12"/>
          <w:pgSz w:w="11906" w:h="16838"/>
          <w:pgMar w:top="1417" w:right="1417" w:bottom="1417" w:left="1417" w:header="708" w:footer="708" w:gutter="0"/>
          <w:pgNumType w:start="1"/>
          <w:cols w:space="708"/>
        </w:sectPr>
      </w:pPr>
    </w:p>
    <w:p w:rsidR="00A20C82" w:rsidRPr="00C61874" w:rsidRDefault="00A20C82" w:rsidP="000740CD">
      <w:pPr>
        <w:tabs>
          <w:tab w:val="left" w:pos="-1135"/>
          <w:tab w:val="left" w:pos="-569"/>
          <w:tab w:val="left" w:pos="284"/>
          <w:tab w:val="left" w:pos="565"/>
          <w:tab w:val="left" w:pos="1701"/>
          <w:tab w:val="left" w:pos="6804"/>
          <w:tab w:val="left" w:pos="8502"/>
          <w:tab w:val="left" w:pos="9068"/>
        </w:tabs>
        <w:ind w:left="567" w:hanging="566"/>
        <w:rPr>
          <w:lang w:val="de-DE"/>
        </w:rPr>
      </w:pPr>
      <w:r w:rsidRPr="00C61874">
        <w:rPr>
          <w:rFonts w:ascii="Times New Roman Standaard" w:hAnsi="Times New Roman Standaard"/>
          <w:sz w:val="24"/>
          <w:lang w:val="de-DE"/>
        </w:rPr>
        <w:lastRenderedPageBreak/>
        <w:tab/>
      </w:r>
      <w:r w:rsidR="000740CD" w:rsidRPr="00C61874">
        <w:rPr>
          <w:rFonts w:ascii="Times New Roman Standaard" w:hAnsi="Times New Roman Standaard"/>
          <w:lang w:val="de-DE"/>
        </w:rPr>
        <w:t>331</w:t>
      </w:r>
      <w:r w:rsidRPr="00C61874">
        <w:rPr>
          <w:rFonts w:ascii="Times New Roman Standaard" w:hAnsi="Times New Roman Standaard"/>
          <w:lang w:val="de-DE"/>
        </w:rPr>
        <w:t xml:space="preserve"> </w:t>
      </w:r>
      <w:r w:rsidR="000740CD" w:rsidRPr="00C61874">
        <w:rPr>
          <w:rFonts w:ascii="Times New Roman Standaard" w:hAnsi="Times New Roman Standaard"/>
          <w:lang w:val="de-DE"/>
        </w:rPr>
        <w:t>0</w:t>
      </w:r>
      <w:r w:rsidRPr="00C61874">
        <w:rPr>
          <w:rFonts w:ascii="Times New Roman Standaard" w:hAnsi="Times New Roman Standaard"/>
          <w:lang w:val="de-DE"/>
        </w:rPr>
        <w:t>1</w:t>
      </w:r>
      <w:r w:rsidR="000740CD" w:rsidRPr="00C61874">
        <w:rPr>
          <w:rFonts w:ascii="Times New Roman Standaard" w:hAnsi="Times New Roman Standaard"/>
          <w:lang w:val="de-DE"/>
        </w:rPr>
        <w:t>.0-</w:t>
      </w:r>
      <w:r w:rsidRPr="00C61874">
        <w:rPr>
          <w:lang w:val="de-DE"/>
        </w:rPr>
        <w:t>01</w:t>
      </w:r>
      <w:r w:rsidRPr="00C61874">
        <w:rPr>
          <w:lang w:val="de-DE"/>
        </w:rPr>
        <w:tab/>
      </w:r>
      <w:r w:rsidR="00C2512B" w:rsidRPr="00C61874">
        <w:rPr>
          <w:lang w:val="de-DE"/>
        </w:rPr>
        <w:t>Allgemeine Grundkenntnisse</w:t>
      </w:r>
      <w:r w:rsidRPr="00C61874">
        <w:rPr>
          <w:lang w:val="de-DE"/>
        </w:rPr>
        <w:tab/>
      </w:r>
      <w:r w:rsidRPr="00C61874">
        <w:rPr>
          <w:lang w:val="de-DE"/>
        </w:rPr>
        <w:tab/>
        <w:t>B</w:t>
      </w:r>
    </w:p>
    <w:p w:rsidR="00A20C82" w:rsidRPr="00C61874" w:rsidRDefault="00A20C82">
      <w:pPr>
        <w:tabs>
          <w:tab w:val="left" w:pos="-1135"/>
          <w:tab w:val="left" w:pos="-569"/>
          <w:tab w:val="left" w:pos="-2"/>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565"/>
        <w:rPr>
          <w:lang w:val="de-DE"/>
        </w:rPr>
      </w:pPr>
    </w:p>
    <w:p w:rsidR="00A20C82" w:rsidRPr="00C61874" w:rsidRDefault="00A20C82">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r>
      <w:r w:rsidR="00DF7BEA" w:rsidRPr="00C61874">
        <w:rPr>
          <w:lang w:val="de-DE"/>
        </w:rPr>
        <w:t>Was</w:t>
      </w:r>
      <w:r w:rsidR="00A8245F" w:rsidRPr="00C61874">
        <w:rPr>
          <w:lang w:val="de-DE"/>
        </w:rPr>
        <w:t xml:space="preserve"> ist d</w:t>
      </w:r>
      <w:r w:rsidRPr="00C61874">
        <w:rPr>
          <w:lang w:val="de-DE"/>
        </w:rPr>
        <w:t>as Verbrennen von Butan</w:t>
      </w:r>
      <w:r w:rsidR="00A8245F" w:rsidRPr="00C61874">
        <w:rPr>
          <w:lang w:val="de-DE"/>
        </w:rPr>
        <w:t>?</w:t>
      </w:r>
    </w:p>
    <w:p w:rsidR="00A20C82" w:rsidRPr="00C61874" w:rsidRDefault="00A20C82">
      <w:pPr>
        <w:tabs>
          <w:tab w:val="left" w:pos="-1135"/>
          <w:tab w:val="left" w:pos="-569"/>
          <w:tab w:val="left" w:pos="-2"/>
          <w:tab w:val="left" w:pos="284"/>
          <w:tab w:val="left" w:pos="1132"/>
          <w:tab w:val="left" w:pos="1699"/>
          <w:tab w:val="left" w:pos="8502"/>
          <w:tab w:val="left" w:pos="9068"/>
        </w:tabs>
        <w:ind w:left="1701" w:hanging="1701"/>
        <w:rPr>
          <w:lang w:val="de-DE"/>
        </w:rPr>
      </w:pPr>
    </w:p>
    <w:p w:rsidR="00A20C82" w:rsidRPr="00C61874" w:rsidRDefault="00A20C82">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r>
      <w:r w:rsidR="00A8245F" w:rsidRPr="00C61874">
        <w:rPr>
          <w:lang w:val="de-DE"/>
        </w:rPr>
        <w:t xml:space="preserve">Ein </w:t>
      </w:r>
      <w:r w:rsidRPr="00C61874">
        <w:rPr>
          <w:lang w:val="de-DE"/>
        </w:rPr>
        <w:t>physikalischer Vorgang.</w:t>
      </w:r>
    </w:p>
    <w:p w:rsidR="00A20C82" w:rsidRPr="00C61874" w:rsidRDefault="00A20C82">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r>
      <w:r w:rsidR="00A8245F" w:rsidRPr="00C61874">
        <w:rPr>
          <w:lang w:val="de-DE"/>
        </w:rPr>
        <w:t xml:space="preserve">Ein </w:t>
      </w:r>
      <w:r w:rsidRPr="00C61874">
        <w:rPr>
          <w:lang w:val="de-DE"/>
        </w:rPr>
        <w:t>chemischer Vorgang.</w:t>
      </w:r>
    </w:p>
    <w:p w:rsidR="00A20C82" w:rsidRPr="00C61874" w:rsidRDefault="00A20C82">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r>
      <w:r w:rsidR="00A8245F" w:rsidRPr="00C61874">
        <w:rPr>
          <w:lang w:val="de-DE"/>
        </w:rPr>
        <w:t xml:space="preserve">Ein </w:t>
      </w:r>
      <w:r w:rsidRPr="00C61874">
        <w:rPr>
          <w:lang w:val="de-DE"/>
        </w:rPr>
        <w:t>biologischer Vorgang.</w:t>
      </w:r>
    </w:p>
    <w:p w:rsidR="00A20C82" w:rsidRPr="00C61874" w:rsidRDefault="00A20C82">
      <w:pPr>
        <w:tabs>
          <w:tab w:val="left" w:pos="-1135"/>
          <w:tab w:val="left" w:pos="-569"/>
          <w:tab w:val="left" w:pos="-2"/>
          <w:tab w:val="left" w:pos="284"/>
          <w:tab w:val="left" w:pos="1132"/>
          <w:tab w:val="left" w:pos="1699"/>
          <w:tab w:val="left" w:pos="8502"/>
          <w:tab w:val="left" w:pos="9068"/>
        </w:tabs>
        <w:ind w:left="1701" w:hanging="1701"/>
        <w:rPr>
          <w:rFonts w:ascii="Times New Roman Standaard" w:hAnsi="Times New Roman Standaard"/>
          <w:sz w:val="24"/>
          <w:lang w:val="de-DE"/>
        </w:rPr>
      </w:pPr>
      <w:r w:rsidRPr="00C61874">
        <w:rPr>
          <w:lang w:val="de-DE"/>
        </w:rPr>
        <w:tab/>
      </w:r>
      <w:r w:rsidRPr="00C61874">
        <w:rPr>
          <w:lang w:val="de-DE"/>
        </w:rPr>
        <w:tab/>
        <w:t>D</w:t>
      </w:r>
      <w:r w:rsidRPr="00C61874">
        <w:rPr>
          <w:lang w:val="de-DE"/>
        </w:rPr>
        <w:tab/>
      </w:r>
      <w:r w:rsidR="00A8245F" w:rsidRPr="00C61874">
        <w:rPr>
          <w:lang w:val="de-DE"/>
        </w:rPr>
        <w:t xml:space="preserve">Ein </w:t>
      </w:r>
      <w:r w:rsidRPr="00C61874">
        <w:rPr>
          <w:lang w:val="de-DE"/>
        </w:rPr>
        <w:t>geologischer Vorgang.</w:t>
      </w:r>
    </w:p>
    <w:p w:rsidR="00A20C82" w:rsidRPr="00C61874" w:rsidRDefault="00A20C82">
      <w:pPr>
        <w:tabs>
          <w:tab w:val="left" w:pos="-1135"/>
          <w:tab w:val="left" w:pos="-569"/>
          <w:tab w:val="left" w:pos="-2"/>
          <w:tab w:val="left" w:pos="284"/>
          <w:tab w:val="left" w:pos="1418"/>
          <w:tab w:val="left" w:pos="1699"/>
          <w:tab w:val="left" w:pos="8502"/>
          <w:tab w:val="left" w:pos="9068"/>
        </w:tabs>
        <w:ind w:left="1701" w:hanging="1701"/>
        <w:rPr>
          <w:lang w:val="de-DE"/>
        </w:rPr>
      </w:pPr>
      <w:r w:rsidRPr="00C61874">
        <w:rPr>
          <w:lang w:val="de-DE"/>
        </w:rPr>
        <w:tab/>
      </w:r>
    </w:p>
    <w:p w:rsidR="00A20C82" w:rsidRPr="00C61874" w:rsidRDefault="00A20C82" w:rsidP="000740CD">
      <w:pPr>
        <w:pStyle w:val="Header"/>
        <w:tabs>
          <w:tab w:val="clear" w:pos="4536"/>
          <w:tab w:val="clear" w:pos="9072"/>
          <w:tab w:val="left" w:pos="-1135"/>
          <w:tab w:val="left" w:pos="-569"/>
          <w:tab w:val="left" w:pos="-2"/>
          <w:tab w:val="left" w:pos="284"/>
          <w:tab w:val="left" w:pos="1699"/>
          <w:tab w:val="left" w:pos="8502"/>
          <w:tab w:val="left" w:pos="9068"/>
        </w:tabs>
        <w:ind w:left="1701" w:hanging="1701"/>
        <w:rPr>
          <w:lang w:val="de-DE"/>
        </w:rPr>
      </w:pPr>
      <w:r w:rsidRPr="00C61874">
        <w:rPr>
          <w:lang w:val="de-DE"/>
        </w:rPr>
        <w:tab/>
      </w:r>
      <w:r w:rsidR="000740CD" w:rsidRPr="00C61874">
        <w:rPr>
          <w:lang w:val="de-DE"/>
        </w:rPr>
        <w:t>331 01.0-</w:t>
      </w:r>
      <w:r w:rsidRPr="00C61874">
        <w:rPr>
          <w:lang w:val="de-DE"/>
        </w:rPr>
        <w:t>02</w:t>
      </w:r>
      <w:r w:rsidRPr="00C61874">
        <w:rPr>
          <w:lang w:val="de-DE"/>
        </w:rPr>
        <w:tab/>
      </w:r>
      <w:r w:rsidR="00C2512B" w:rsidRPr="00C61874">
        <w:rPr>
          <w:lang w:val="de-DE"/>
        </w:rPr>
        <w:t>Allgemeine Grundkenntnisse</w:t>
      </w:r>
      <w:r w:rsidRPr="00C61874">
        <w:rPr>
          <w:lang w:val="de-DE"/>
        </w:rPr>
        <w:tab/>
        <w:t>B</w:t>
      </w:r>
    </w:p>
    <w:p w:rsidR="00A20C82" w:rsidRPr="00C61874" w:rsidRDefault="00A20C82">
      <w:pPr>
        <w:tabs>
          <w:tab w:val="left" w:pos="-1135"/>
          <w:tab w:val="left" w:pos="-569"/>
          <w:tab w:val="left" w:pos="-2"/>
          <w:tab w:val="left" w:pos="284"/>
          <w:tab w:val="left" w:pos="1132"/>
          <w:tab w:val="left" w:pos="1699"/>
          <w:tab w:val="left" w:pos="8502"/>
          <w:tab w:val="left" w:pos="9068"/>
        </w:tabs>
        <w:ind w:left="1701" w:hanging="1701"/>
        <w:rPr>
          <w:lang w:val="de-DE"/>
        </w:rPr>
      </w:pPr>
    </w:p>
    <w:p w:rsidR="00A20C82" w:rsidRPr="00C61874" w:rsidRDefault="00A20C82">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r>
      <w:r w:rsidR="00A8245F" w:rsidRPr="00C61874">
        <w:rPr>
          <w:lang w:val="de-DE"/>
        </w:rPr>
        <w:t xml:space="preserve">Was </w:t>
      </w:r>
      <w:r w:rsidR="00DF7BEA" w:rsidRPr="00C61874">
        <w:rPr>
          <w:lang w:val="de-DE"/>
        </w:rPr>
        <w:t>kann mit dem Zustand eines Stoffes</w:t>
      </w:r>
      <w:r w:rsidR="00A57139" w:rsidRPr="00C61874">
        <w:rPr>
          <w:lang w:val="de-DE"/>
        </w:rPr>
        <w:t xml:space="preserve"> </w:t>
      </w:r>
      <w:r w:rsidR="00A8245F" w:rsidRPr="00C61874">
        <w:rPr>
          <w:lang w:val="de-DE"/>
        </w:rPr>
        <w:t>b</w:t>
      </w:r>
      <w:r w:rsidRPr="00C61874">
        <w:rPr>
          <w:lang w:val="de-DE"/>
        </w:rPr>
        <w:t>ei physikalischen Vorgängen</w:t>
      </w:r>
      <w:r w:rsidR="00DF7BEA" w:rsidRPr="00C61874">
        <w:rPr>
          <w:lang w:val="de-DE"/>
        </w:rPr>
        <w:t xml:space="preserve"> geschehen</w:t>
      </w:r>
      <w:r w:rsidR="00A8245F" w:rsidRPr="00C61874">
        <w:rPr>
          <w:lang w:val="de-DE"/>
        </w:rPr>
        <w:t>?</w:t>
      </w:r>
    </w:p>
    <w:p w:rsidR="00A20C82" w:rsidRPr="00C61874" w:rsidRDefault="00A20C82">
      <w:pPr>
        <w:tabs>
          <w:tab w:val="left" w:pos="-1135"/>
          <w:tab w:val="left" w:pos="-569"/>
          <w:tab w:val="left" w:pos="-2"/>
          <w:tab w:val="left" w:pos="284"/>
          <w:tab w:val="left" w:pos="1132"/>
          <w:tab w:val="left" w:pos="1699"/>
          <w:tab w:val="left" w:pos="8502"/>
          <w:tab w:val="left" w:pos="9068"/>
        </w:tabs>
        <w:ind w:left="1701" w:hanging="1701"/>
        <w:rPr>
          <w:lang w:val="de-DE"/>
        </w:rPr>
      </w:pPr>
    </w:p>
    <w:p w:rsidR="00A20C82" w:rsidRPr="00C61874" w:rsidRDefault="00A20C82">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r>
      <w:r w:rsidR="00A8245F" w:rsidRPr="00C61874">
        <w:rPr>
          <w:lang w:val="de-DE"/>
        </w:rPr>
        <w:t xml:space="preserve">Der Zustand </w:t>
      </w:r>
      <w:r w:rsidR="00DF7BEA" w:rsidRPr="00C61874">
        <w:rPr>
          <w:lang w:val="de-DE"/>
        </w:rPr>
        <w:t xml:space="preserve">verändert sich </w:t>
      </w:r>
      <w:r w:rsidRPr="00C61874">
        <w:rPr>
          <w:lang w:val="de-DE"/>
        </w:rPr>
        <w:t xml:space="preserve">und der Stoff selbst </w:t>
      </w:r>
      <w:r w:rsidR="00A57139" w:rsidRPr="00C61874">
        <w:rPr>
          <w:lang w:val="de-DE"/>
        </w:rPr>
        <w:t xml:space="preserve">verändert </w:t>
      </w:r>
      <w:r w:rsidRPr="00C61874">
        <w:rPr>
          <w:lang w:val="de-DE"/>
        </w:rPr>
        <w:t xml:space="preserve">sich </w:t>
      </w:r>
      <w:r w:rsidR="00A8245F" w:rsidRPr="00C61874">
        <w:rPr>
          <w:lang w:val="de-DE"/>
        </w:rPr>
        <w:t>auch</w:t>
      </w:r>
      <w:r w:rsidRPr="00C61874">
        <w:rPr>
          <w:lang w:val="de-DE"/>
        </w:rPr>
        <w:t>.</w:t>
      </w:r>
    </w:p>
    <w:p w:rsidR="00A20C82" w:rsidRPr="00C61874" w:rsidRDefault="00A20C82">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r>
      <w:r w:rsidR="00A8245F" w:rsidRPr="00C61874">
        <w:rPr>
          <w:lang w:val="de-DE"/>
        </w:rPr>
        <w:t xml:space="preserve">Der Zustand </w:t>
      </w:r>
      <w:r w:rsidR="00DF7BEA" w:rsidRPr="00C61874">
        <w:rPr>
          <w:lang w:val="de-DE"/>
        </w:rPr>
        <w:t>verändert sich</w:t>
      </w:r>
      <w:r w:rsidRPr="00C61874">
        <w:rPr>
          <w:lang w:val="de-DE"/>
        </w:rPr>
        <w:t>, aber der Stoff selbst verändert sich nicht.</w:t>
      </w:r>
    </w:p>
    <w:p w:rsidR="00A20C82" w:rsidRPr="00C61874" w:rsidRDefault="00A20C82">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r>
      <w:r w:rsidR="00A8245F" w:rsidRPr="00C61874">
        <w:rPr>
          <w:lang w:val="de-DE"/>
        </w:rPr>
        <w:t xml:space="preserve">Der Zustand </w:t>
      </w:r>
      <w:r w:rsidRPr="00C61874">
        <w:rPr>
          <w:lang w:val="de-DE"/>
        </w:rPr>
        <w:t>veränder</w:t>
      </w:r>
      <w:r w:rsidR="00DF7BEA" w:rsidRPr="00C61874">
        <w:rPr>
          <w:lang w:val="de-DE"/>
        </w:rPr>
        <w:t>t sich nicht</w:t>
      </w:r>
      <w:r w:rsidRPr="00C61874">
        <w:rPr>
          <w:lang w:val="de-DE"/>
        </w:rPr>
        <w:t xml:space="preserve">, aber der Stoff </w:t>
      </w:r>
      <w:r w:rsidR="00A57139" w:rsidRPr="00C61874">
        <w:rPr>
          <w:lang w:val="de-DE"/>
        </w:rPr>
        <w:t xml:space="preserve">verändert </w:t>
      </w:r>
      <w:r w:rsidRPr="00C61874">
        <w:rPr>
          <w:lang w:val="de-DE"/>
        </w:rPr>
        <w:t>sich.</w:t>
      </w:r>
    </w:p>
    <w:p w:rsidR="00A20C82" w:rsidRPr="00C61874" w:rsidRDefault="00A20C82">
      <w:pPr>
        <w:tabs>
          <w:tab w:val="left" w:pos="-1135"/>
          <w:tab w:val="left" w:pos="-569"/>
          <w:tab w:val="left" w:pos="-2"/>
          <w:tab w:val="left" w:pos="284"/>
          <w:tab w:val="left" w:pos="1132"/>
          <w:tab w:val="left" w:pos="1699"/>
          <w:tab w:val="left" w:pos="8502"/>
          <w:tab w:val="left" w:pos="9068"/>
        </w:tabs>
        <w:ind w:left="1701" w:hanging="1701"/>
        <w:rPr>
          <w:rFonts w:ascii="Times New Roman Standaard" w:hAnsi="Times New Roman Standaard"/>
          <w:sz w:val="24"/>
          <w:lang w:val="de-DE"/>
        </w:rPr>
      </w:pPr>
      <w:r w:rsidRPr="00C61874">
        <w:rPr>
          <w:lang w:val="de-DE"/>
        </w:rPr>
        <w:tab/>
      </w:r>
      <w:r w:rsidRPr="00C61874">
        <w:rPr>
          <w:lang w:val="de-DE"/>
        </w:rPr>
        <w:tab/>
        <w:t>D</w:t>
      </w:r>
      <w:r w:rsidRPr="00C61874">
        <w:rPr>
          <w:lang w:val="de-DE"/>
        </w:rPr>
        <w:tab/>
      </w:r>
      <w:r w:rsidR="00A8245F" w:rsidRPr="00C61874">
        <w:rPr>
          <w:lang w:val="de-DE"/>
        </w:rPr>
        <w:t xml:space="preserve">Der Zustand </w:t>
      </w:r>
      <w:r w:rsidR="00DF7BEA" w:rsidRPr="00C61874">
        <w:rPr>
          <w:lang w:val="de-DE"/>
        </w:rPr>
        <w:t>verändert sich nicht</w:t>
      </w:r>
      <w:r w:rsidRPr="00C61874">
        <w:rPr>
          <w:lang w:val="de-DE"/>
        </w:rPr>
        <w:t xml:space="preserve"> und der Stoff selbst </w:t>
      </w:r>
      <w:r w:rsidR="00A57139" w:rsidRPr="00C61874">
        <w:rPr>
          <w:lang w:val="de-DE"/>
        </w:rPr>
        <w:t xml:space="preserve">verändert </w:t>
      </w:r>
      <w:r w:rsidRPr="00C61874">
        <w:rPr>
          <w:lang w:val="de-DE"/>
        </w:rPr>
        <w:t xml:space="preserve">sich </w:t>
      </w:r>
      <w:r w:rsidR="00A57139" w:rsidRPr="00C61874">
        <w:rPr>
          <w:lang w:val="de-DE"/>
        </w:rPr>
        <w:t xml:space="preserve">ebenfalls </w:t>
      </w:r>
      <w:r w:rsidRPr="00C61874">
        <w:rPr>
          <w:lang w:val="de-DE"/>
        </w:rPr>
        <w:t>nicht.</w:t>
      </w:r>
    </w:p>
    <w:p w:rsidR="00A20C82" w:rsidRPr="00C61874" w:rsidRDefault="00A20C82">
      <w:pPr>
        <w:tabs>
          <w:tab w:val="left" w:pos="-1135"/>
          <w:tab w:val="left" w:pos="-569"/>
          <w:tab w:val="left" w:pos="-2"/>
          <w:tab w:val="left" w:pos="284"/>
          <w:tab w:val="left" w:pos="1132"/>
          <w:tab w:val="left" w:pos="1418"/>
          <w:tab w:val="left" w:pos="8502"/>
          <w:tab w:val="left" w:pos="9068"/>
        </w:tabs>
        <w:ind w:left="1701" w:hanging="1701"/>
        <w:rPr>
          <w:rFonts w:ascii="Times New Roman Standaard" w:hAnsi="Times New Roman Standaard"/>
          <w:sz w:val="24"/>
          <w:lang w:val="de-DE"/>
        </w:rPr>
      </w:pPr>
    </w:p>
    <w:p w:rsidR="00A20C82" w:rsidRPr="00C61874" w:rsidRDefault="00A20C82" w:rsidP="000740CD">
      <w:pPr>
        <w:tabs>
          <w:tab w:val="left" w:pos="-1135"/>
          <w:tab w:val="left" w:pos="-569"/>
          <w:tab w:val="left" w:pos="-2"/>
          <w:tab w:val="left" w:pos="284"/>
          <w:tab w:val="left" w:pos="1132"/>
          <w:tab w:val="left" w:pos="1701"/>
          <w:tab w:val="left" w:pos="8502"/>
          <w:tab w:val="left" w:pos="9068"/>
        </w:tabs>
        <w:ind w:left="1701" w:hanging="1701"/>
        <w:rPr>
          <w:lang w:val="de-DE"/>
        </w:rPr>
      </w:pPr>
      <w:r w:rsidRPr="00C61874">
        <w:rPr>
          <w:rFonts w:ascii="Times New Roman Standaard" w:hAnsi="Times New Roman Standaard"/>
          <w:sz w:val="24"/>
          <w:lang w:val="de-DE"/>
        </w:rPr>
        <w:tab/>
      </w:r>
      <w:r w:rsidR="000740CD" w:rsidRPr="00C61874">
        <w:rPr>
          <w:rFonts w:ascii="Times New Roman Standaard" w:hAnsi="Times New Roman Standaard"/>
          <w:lang w:val="de-DE"/>
        </w:rPr>
        <w:t>331 01.0-</w:t>
      </w:r>
      <w:r w:rsidRPr="00C61874">
        <w:rPr>
          <w:lang w:val="de-DE"/>
        </w:rPr>
        <w:t>03</w:t>
      </w:r>
      <w:r w:rsidRPr="00C61874">
        <w:rPr>
          <w:lang w:val="de-DE"/>
        </w:rPr>
        <w:tab/>
      </w:r>
      <w:r w:rsidR="00C2512B" w:rsidRPr="00C61874">
        <w:rPr>
          <w:lang w:val="de-DE"/>
        </w:rPr>
        <w:t>Allgemeine Grundkenntnisse</w:t>
      </w:r>
      <w:r w:rsidRPr="00C61874">
        <w:rPr>
          <w:lang w:val="de-DE"/>
        </w:rPr>
        <w:tab/>
        <w:t>C</w:t>
      </w:r>
    </w:p>
    <w:p w:rsidR="00A20C82" w:rsidRPr="00C61874" w:rsidRDefault="00A20C82">
      <w:pPr>
        <w:tabs>
          <w:tab w:val="left" w:pos="-1135"/>
          <w:tab w:val="left" w:pos="-569"/>
          <w:tab w:val="left" w:pos="-2"/>
          <w:tab w:val="left" w:pos="284"/>
          <w:tab w:val="left" w:pos="1132"/>
          <w:tab w:val="left" w:pos="1699"/>
          <w:tab w:val="left" w:pos="8502"/>
          <w:tab w:val="left" w:pos="9068"/>
        </w:tabs>
        <w:ind w:left="1701" w:hanging="1701"/>
        <w:rPr>
          <w:lang w:val="de-DE"/>
        </w:rPr>
      </w:pPr>
    </w:p>
    <w:p w:rsidR="00A20C82" w:rsidRPr="00C61874" w:rsidRDefault="00A20C82">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Welcher der unten genannten Vorgänge ist ein chemischer Vorgang?</w:t>
      </w:r>
    </w:p>
    <w:p w:rsidR="00A20C82" w:rsidRPr="00C61874" w:rsidRDefault="00A20C82">
      <w:pPr>
        <w:tabs>
          <w:tab w:val="left" w:pos="-1135"/>
          <w:tab w:val="left" w:pos="-569"/>
          <w:tab w:val="left" w:pos="-2"/>
          <w:tab w:val="left" w:pos="284"/>
          <w:tab w:val="left" w:pos="1132"/>
          <w:tab w:val="left" w:pos="1699"/>
          <w:tab w:val="left" w:pos="8502"/>
          <w:tab w:val="left" w:pos="9068"/>
        </w:tabs>
        <w:ind w:left="1701" w:hanging="1701"/>
        <w:rPr>
          <w:lang w:val="de-DE"/>
        </w:rPr>
      </w:pPr>
    </w:p>
    <w:p w:rsidR="00A20C82" w:rsidRPr="00C61874" w:rsidRDefault="00A20C82">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Das Schmelzen von Kerzenwachs.</w:t>
      </w:r>
    </w:p>
    <w:p w:rsidR="00A20C82" w:rsidRPr="00C61874" w:rsidRDefault="00A20C82">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Das Auflösen von Zucker in Wasser.</w:t>
      </w:r>
    </w:p>
    <w:p w:rsidR="00A20C82" w:rsidRPr="00C61874" w:rsidRDefault="00A20C82">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Das Rosten von Eisen.</w:t>
      </w:r>
    </w:p>
    <w:p w:rsidR="00A20C82" w:rsidRPr="00C61874" w:rsidRDefault="00A20C82">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Das Verdampfen von Benzin.</w:t>
      </w:r>
    </w:p>
    <w:p w:rsidR="00A20C82" w:rsidRPr="00C61874" w:rsidRDefault="00A20C82">
      <w:pPr>
        <w:tabs>
          <w:tab w:val="left" w:pos="-1135"/>
          <w:tab w:val="left" w:pos="-569"/>
          <w:tab w:val="left" w:pos="-2"/>
          <w:tab w:val="left" w:pos="284"/>
          <w:tab w:val="left" w:pos="1132"/>
          <w:tab w:val="left" w:pos="1418"/>
          <w:tab w:val="left" w:pos="8502"/>
          <w:tab w:val="left" w:pos="9068"/>
        </w:tabs>
        <w:ind w:left="1701" w:hanging="1701"/>
        <w:rPr>
          <w:lang w:val="de-DE"/>
        </w:rPr>
      </w:pPr>
    </w:p>
    <w:p w:rsidR="00A20C82" w:rsidRPr="00C61874" w:rsidRDefault="00A20C82" w:rsidP="000740CD">
      <w:pPr>
        <w:tabs>
          <w:tab w:val="left" w:pos="-1135"/>
          <w:tab w:val="left" w:pos="-569"/>
          <w:tab w:val="left" w:pos="-2"/>
          <w:tab w:val="left" w:pos="284"/>
          <w:tab w:val="left" w:pos="1132"/>
          <w:tab w:val="left" w:pos="8502"/>
          <w:tab w:val="left" w:pos="9068"/>
        </w:tabs>
        <w:ind w:left="1701" w:hanging="1701"/>
        <w:rPr>
          <w:lang w:val="de-DE"/>
        </w:rPr>
      </w:pPr>
      <w:r w:rsidRPr="00C61874">
        <w:rPr>
          <w:lang w:val="de-DE"/>
        </w:rPr>
        <w:tab/>
      </w:r>
      <w:r w:rsidR="000740CD" w:rsidRPr="00C61874">
        <w:rPr>
          <w:lang w:val="de-DE"/>
        </w:rPr>
        <w:t>331</w:t>
      </w:r>
      <w:r w:rsidRPr="00C61874">
        <w:rPr>
          <w:lang w:val="de-DE"/>
        </w:rPr>
        <w:t xml:space="preserve"> </w:t>
      </w:r>
      <w:r w:rsidR="000740CD" w:rsidRPr="00C61874">
        <w:rPr>
          <w:lang w:val="de-DE"/>
        </w:rPr>
        <w:t>0</w:t>
      </w:r>
      <w:r w:rsidRPr="00C61874">
        <w:rPr>
          <w:lang w:val="de-DE"/>
        </w:rPr>
        <w:t>1</w:t>
      </w:r>
      <w:r w:rsidR="000740CD" w:rsidRPr="00C61874">
        <w:rPr>
          <w:lang w:val="de-DE"/>
        </w:rPr>
        <w:t>.0-0</w:t>
      </w:r>
      <w:r w:rsidRPr="00C61874">
        <w:rPr>
          <w:lang w:val="de-DE"/>
        </w:rPr>
        <w:t>4</w:t>
      </w:r>
      <w:r w:rsidRPr="00C61874">
        <w:rPr>
          <w:lang w:val="de-DE"/>
        </w:rPr>
        <w:tab/>
      </w:r>
      <w:r w:rsidR="00C2512B" w:rsidRPr="00C61874">
        <w:rPr>
          <w:lang w:val="de-DE"/>
        </w:rPr>
        <w:t>Allgemeine Grundkenntnisse</w:t>
      </w:r>
      <w:r w:rsidRPr="00C61874">
        <w:rPr>
          <w:lang w:val="de-DE"/>
        </w:rPr>
        <w:tab/>
        <w:t>D</w:t>
      </w:r>
    </w:p>
    <w:p w:rsidR="00A20C82" w:rsidRPr="00C61874" w:rsidRDefault="00A20C82">
      <w:pPr>
        <w:tabs>
          <w:tab w:val="left" w:pos="-1135"/>
          <w:tab w:val="left" w:pos="-569"/>
          <w:tab w:val="left" w:pos="-2"/>
          <w:tab w:val="left" w:pos="284"/>
          <w:tab w:val="left" w:pos="1132"/>
          <w:tab w:val="left" w:pos="1699"/>
          <w:tab w:val="left" w:pos="8502"/>
          <w:tab w:val="left" w:pos="9068"/>
        </w:tabs>
        <w:ind w:left="1701" w:hanging="1701"/>
        <w:rPr>
          <w:lang w:val="de-DE"/>
        </w:rPr>
      </w:pPr>
    </w:p>
    <w:p w:rsidR="00A20C82" w:rsidRPr="00C61874" w:rsidRDefault="00A20C82">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Welcher der unten genannten Vorgänge ist ein physikalischer Vorgang?</w:t>
      </w:r>
    </w:p>
    <w:p w:rsidR="00A20C82" w:rsidRPr="00C61874" w:rsidRDefault="00A20C82">
      <w:pPr>
        <w:tabs>
          <w:tab w:val="left" w:pos="-1135"/>
          <w:tab w:val="left" w:pos="-569"/>
          <w:tab w:val="left" w:pos="-2"/>
          <w:tab w:val="left" w:pos="284"/>
          <w:tab w:val="left" w:pos="1132"/>
          <w:tab w:val="left" w:pos="1699"/>
          <w:tab w:val="left" w:pos="8502"/>
          <w:tab w:val="left" w:pos="9068"/>
        </w:tabs>
        <w:ind w:left="1701" w:hanging="1701"/>
        <w:rPr>
          <w:lang w:val="de-DE"/>
        </w:rPr>
      </w:pPr>
    </w:p>
    <w:p w:rsidR="00A20C82" w:rsidRPr="00C61874" w:rsidRDefault="00A20C82">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Das Verbrennen von Dieselöl.</w:t>
      </w:r>
    </w:p>
    <w:p w:rsidR="00A20C82" w:rsidRPr="00C61874" w:rsidRDefault="00A20C82">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Das Zerlegen von Wasser in Wasserstoff und Sauerstoff.</w:t>
      </w:r>
    </w:p>
    <w:p w:rsidR="00A20C82" w:rsidRPr="00C61874" w:rsidRDefault="00A20C82">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Das Oxidieren von Aluminium.</w:t>
      </w:r>
    </w:p>
    <w:p w:rsidR="00A20C82" w:rsidRPr="00C61874" w:rsidRDefault="00A20C82">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Das Erstarren von Benzen.</w:t>
      </w:r>
    </w:p>
    <w:p w:rsidR="00A20C82" w:rsidRPr="00C61874" w:rsidRDefault="00A20C82">
      <w:pPr>
        <w:tabs>
          <w:tab w:val="left" w:pos="-1135"/>
          <w:tab w:val="left" w:pos="-569"/>
          <w:tab w:val="left" w:pos="-2"/>
          <w:tab w:val="left" w:pos="284"/>
          <w:tab w:val="left" w:pos="1132"/>
          <w:tab w:val="left" w:pos="1418"/>
          <w:tab w:val="left" w:pos="8502"/>
          <w:tab w:val="left" w:pos="9068"/>
        </w:tabs>
        <w:ind w:left="1701" w:hanging="1701"/>
        <w:rPr>
          <w:lang w:val="de-DE"/>
        </w:rPr>
      </w:pPr>
    </w:p>
    <w:p w:rsidR="00A20C82" w:rsidRPr="00C61874" w:rsidRDefault="00A20C82" w:rsidP="000740CD">
      <w:pPr>
        <w:tabs>
          <w:tab w:val="left" w:pos="-1135"/>
          <w:tab w:val="left" w:pos="-569"/>
          <w:tab w:val="left" w:pos="-2"/>
          <w:tab w:val="left" w:pos="284"/>
          <w:tab w:val="left" w:pos="1132"/>
          <w:tab w:val="left" w:pos="8502"/>
          <w:tab w:val="left" w:pos="9068"/>
        </w:tabs>
        <w:ind w:left="1701" w:hanging="1701"/>
        <w:rPr>
          <w:lang w:val="de-DE"/>
        </w:rPr>
      </w:pPr>
      <w:r w:rsidRPr="00C61874">
        <w:rPr>
          <w:lang w:val="de-DE"/>
        </w:rPr>
        <w:tab/>
      </w:r>
      <w:r w:rsidR="000740CD" w:rsidRPr="00C61874">
        <w:rPr>
          <w:lang w:val="de-DE"/>
        </w:rPr>
        <w:t>331 01.0-05</w:t>
      </w:r>
      <w:r w:rsidRPr="00C61874">
        <w:rPr>
          <w:lang w:val="de-DE"/>
        </w:rPr>
        <w:tab/>
      </w:r>
      <w:r w:rsidR="00C2512B" w:rsidRPr="00C61874">
        <w:rPr>
          <w:lang w:val="de-DE"/>
        </w:rPr>
        <w:t>Allgemeine Grundkenntnisse</w:t>
      </w:r>
      <w:r w:rsidRPr="00C61874">
        <w:rPr>
          <w:lang w:val="de-DE"/>
        </w:rPr>
        <w:t xml:space="preserve"> </w:t>
      </w:r>
      <w:r w:rsidRPr="00C61874">
        <w:rPr>
          <w:lang w:val="de-DE"/>
        </w:rPr>
        <w:tab/>
        <w:t>B</w:t>
      </w:r>
    </w:p>
    <w:p w:rsidR="00A20C82" w:rsidRPr="00C61874" w:rsidRDefault="00A20C82">
      <w:pPr>
        <w:tabs>
          <w:tab w:val="left" w:pos="-1135"/>
          <w:tab w:val="left" w:pos="-569"/>
          <w:tab w:val="left" w:pos="-2"/>
          <w:tab w:val="left" w:pos="284"/>
          <w:tab w:val="left" w:pos="1132"/>
          <w:tab w:val="left" w:pos="1699"/>
          <w:tab w:val="left" w:pos="8502"/>
          <w:tab w:val="left" w:pos="9068"/>
        </w:tabs>
        <w:ind w:left="1701" w:hanging="1701"/>
        <w:rPr>
          <w:lang w:val="de-DE"/>
        </w:rPr>
      </w:pPr>
    </w:p>
    <w:p w:rsidR="00A20C82" w:rsidRPr="00C61874" w:rsidRDefault="00A20C82">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Welcher der unten genannten Vorgänge ist ein physikalischer Vorgang?</w:t>
      </w:r>
    </w:p>
    <w:p w:rsidR="00A20C82" w:rsidRPr="00C61874" w:rsidRDefault="00A20C82">
      <w:pPr>
        <w:tabs>
          <w:tab w:val="left" w:pos="-1135"/>
          <w:tab w:val="left" w:pos="-569"/>
          <w:tab w:val="left" w:pos="-2"/>
          <w:tab w:val="left" w:pos="284"/>
          <w:tab w:val="left" w:pos="1132"/>
          <w:tab w:val="left" w:pos="1699"/>
          <w:tab w:val="left" w:pos="8502"/>
          <w:tab w:val="left" w:pos="9068"/>
        </w:tabs>
        <w:ind w:left="1701" w:hanging="1701"/>
        <w:rPr>
          <w:lang w:val="de-DE"/>
        </w:rPr>
      </w:pPr>
    </w:p>
    <w:p w:rsidR="00A20C82" w:rsidRPr="00C61874" w:rsidRDefault="00A20C82">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Das Zerlegen von Quecksilberoxid in Quecksilber und Sauerstoff.</w:t>
      </w:r>
    </w:p>
    <w:p w:rsidR="00A20C82" w:rsidRPr="00C61874" w:rsidRDefault="00A20C82">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Das Ausdehnen von Gasöl.</w:t>
      </w:r>
    </w:p>
    <w:p w:rsidR="00A20C82" w:rsidRPr="00C61874" w:rsidRDefault="00A20C82">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 xml:space="preserve">Das Polymerisieren von </w:t>
      </w:r>
      <w:proofErr w:type="spellStart"/>
      <w:r w:rsidRPr="00C61874">
        <w:rPr>
          <w:lang w:val="de-DE"/>
        </w:rPr>
        <w:t>Styren</w:t>
      </w:r>
      <w:proofErr w:type="spellEnd"/>
      <w:r w:rsidRPr="00C61874">
        <w:rPr>
          <w:lang w:val="de-DE"/>
        </w:rPr>
        <w:t>.</w:t>
      </w:r>
    </w:p>
    <w:p w:rsidR="00A20C82" w:rsidRPr="00C61874" w:rsidRDefault="00A20C82">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Das Verbrennen von Heizöl.</w:t>
      </w:r>
    </w:p>
    <w:p w:rsidR="00A20C82" w:rsidRPr="00C61874" w:rsidRDefault="00A20C82">
      <w:pPr>
        <w:tabs>
          <w:tab w:val="left" w:pos="-1135"/>
          <w:tab w:val="left" w:pos="-568"/>
          <w:tab w:val="left" w:pos="-2"/>
          <w:tab w:val="left" w:pos="284"/>
          <w:tab w:val="left" w:pos="1131"/>
          <w:tab w:val="left" w:pos="1699"/>
          <w:tab w:val="left" w:pos="8502"/>
          <w:tab w:val="left" w:pos="9068"/>
        </w:tabs>
        <w:ind w:left="1701" w:hanging="1701"/>
        <w:rPr>
          <w:lang w:val="de-DE"/>
        </w:rPr>
      </w:pPr>
    </w:p>
    <w:p w:rsidR="00176184" w:rsidRPr="00C61874" w:rsidRDefault="00176184">
      <w:pPr>
        <w:tabs>
          <w:tab w:val="left" w:pos="-1135"/>
          <w:tab w:val="left" w:pos="-568"/>
          <w:tab w:val="left" w:pos="-2"/>
          <w:tab w:val="left" w:pos="284"/>
          <w:tab w:val="left" w:pos="1131"/>
          <w:tab w:val="left" w:pos="1699"/>
          <w:tab w:val="left" w:pos="8502"/>
          <w:tab w:val="left" w:pos="9068"/>
        </w:tabs>
        <w:ind w:left="1701" w:hanging="1701"/>
        <w:rPr>
          <w:lang w:val="de-DE"/>
        </w:rPr>
      </w:pPr>
    </w:p>
    <w:p w:rsidR="00A20C82" w:rsidRPr="00C61874" w:rsidRDefault="00176184" w:rsidP="000F3368">
      <w:pPr>
        <w:pStyle w:val="Header"/>
        <w:tabs>
          <w:tab w:val="left" w:pos="1700"/>
          <w:tab w:val="left" w:pos="8505"/>
        </w:tabs>
        <w:rPr>
          <w:lang w:val="de-DE"/>
        </w:rPr>
      </w:pPr>
      <w:r w:rsidRPr="00C61874">
        <w:rPr>
          <w:lang w:val="de-DE"/>
        </w:rPr>
        <w:br w:type="page"/>
      </w:r>
      <w:r w:rsidR="000740CD" w:rsidRPr="00C61874">
        <w:rPr>
          <w:lang w:val="de-DE"/>
        </w:rPr>
        <w:lastRenderedPageBreak/>
        <w:t>331</w:t>
      </w:r>
      <w:r w:rsidR="00A20C82" w:rsidRPr="00C61874">
        <w:rPr>
          <w:lang w:val="de-DE"/>
        </w:rPr>
        <w:t xml:space="preserve"> </w:t>
      </w:r>
      <w:r w:rsidR="000740CD" w:rsidRPr="00C61874">
        <w:rPr>
          <w:lang w:val="de-DE"/>
        </w:rPr>
        <w:t>0</w:t>
      </w:r>
      <w:r w:rsidR="00A20C82" w:rsidRPr="00C61874">
        <w:rPr>
          <w:lang w:val="de-DE"/>
        </w:rPr>
        <w:t>1</w:t>
      </w:r>
      <w:r w:rsidR="000740CD" w:rsidRPr="00C61874">
        <w:rPr>
          <w:lang w:val="de-DE"/>
        </w:rPr>
        <w:t>.0-</w:t>
      </w:r>
      <w:r w:rsidR="00D826B0" w:rsidRPr="00C61874">
        <w:rPr>
          <w:lang w:val="de-DE"/>
        </w:rPr>
        <w:t>06</w:t>
      </w:r>
      <w:r w:rsidR="00D826B0" w:rsidRPr="00C61874">
        <w:rPr>
          <w:lang w:val="de-DE"/>
        </w:rPr>
        <w:tab/>
      </w:r>
      <w:r w:rsidR="00C2512B" w:rsidRPr="00C61874">
        <w:rPr>
          <w:lang w:val="de-DE"/>
        </w:rPr>
        <w:t>Allgemeine Grundkenntnisse</w:t>
      </w:r>
      <w:r w:rsidR="00A20C82" w:rsidRPr="00C61874">
        <w:rPr>
          <w:lang w:val="de-DE"/>
        </w:rPr>
        <w:tab/>
      </w:r>
      <w:r w:rsidR="000F3368" w:rsidRPr="00C61874">
        <w:rPr>
          <w:lang w:val="de-DE"/>
        </w:rPr>
        <w:tab/>
      </w:r>
      <w:r w:rsidR="00A20C82" w:rsidRPr="00C61874">
        <w:rPr>
          <w:lang w:val="de-DE"/>
        </w:rPr>
        <w:t>A</w:t>
      </w:r>
    </w:p>
    <w:p w:rsidR="00A20C82" w:rsidRPr="00C61874" w:rsidRDefault="00A20C82">
      <w:pPr>
        <w:widowControl w:val="0"/>
        <w:tabs>
          <w:tab w:val="left" w:pos="-1135"/>
          <w:tab w:val="left" w:pos="-568"/>
          <w:tab w:val="left" w:pos="-2"/>
          <w:tab w:val="left" w:pos="284"/>
          <w:tab w:val="left" w:pos="1131"/>
          <w:tab w:val="left" w:pos="1699"/>
          <w:tab w:val="left" w:pos="8502"/>
          <w:tab w:val="left" w:pos="9068"/>
        </w:tabs>
        <w:ind w:left="1701" w:hanging="1701"/>
        <w:rPr>
          <w:lang w:val="de-DE"/>
        </w:rPr>
      </w:pPr>
    </w:p>
    <w:p w:rsidR="00A20C82" w:rsidRPr="00C61874" w:rsidRDefault="00A20C82">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r>
      <w:r w:rsidR="00176184" w:rsidRPr="00C61874">
        <w:rPr>
          <w:lang w:val="de-DE"/>
        </w:rPr>
        <w:t>Was</w:t>
      </w:r>
      <w:r w:rsidR="00A8245F" w:rsidRPr="00C61874">
        <w:rPr>
          <w:lang w:val="de-DE"/>
        </w:rPr>
        <w:t xml:space="preserve"> ist d</w:t>
      </w:r>
      <w:r w:rsidRPr="00C61874">
        <w:rPr>
          <w:lang w:val="de-DE"/>
        </w:rPr>
        <w:t>as Verdampfen von UN 1846, TETRACHLORKOHLENSTOFF</w:t>
      </w:r>
      <w:r w:rsidR="00A8245F" w:rsidRPr="00C61874">
        <w:rPr>
          <w:lang w:val="de-DE"/>
        </w:rPr>
        <w:t>?</w:t>
      </w:r>
    </w:p>
    <w:p w:rsidR="00A20C82" w:rsidRPr="00C61874" w:rsidRDefault="00A20C82">
      <w:pPr>
        <w:widowControl w:val="0"/>
        <w:tabs>
          <w:tab w:val="left" w:pos="-1135"/>
          <w:tab w:val="left" w:pos="-568"/>
          <w:tab w:val="left" w:pos="-2"/>
          <w:tab w:val="left" w:pos="284"/>
          <w:tab w:val="left" w:pos="1131"/>
          <w:tab w:val="left" w:pos="1699"/>
          <w:tab w:val="left" w:pos="8502"/>
          <w:tab w:val="left" w:pos="9068"/>
        </w:tabs>
        <w:ind w:left="1701" w:hanging="1701"/>
        <w:rPr>
          <w:lang w:val="de-DE"/>
        </w:rPr>
      </w:pPr>
    </w:p>
    <w:p w:rsidR="00A20C82" w:rsidRPr="00C61874" w:rsidRDefault="00A20C82">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r>
      <w:r w:rsidR="00A8245F" w:rsidRPr="00C61874">
        <w:rPr>
          <w:lang w:val="de-DE"/>
        </w:rPr>
        <w:t xml:space="preserve">Ein </w:t>
      </w:r>
      <w:r w:rsidRPr="00C61874">
        <w:rPr>
          <w:lang w:val="de-DE"/>
        </w:rPr>
        <w:t>physikalischer Vorgang.</w:t>
      </w:r>
    </w:p>
    <w:p w:rsidR="00A20C82" w:rsidRPr="00C61874" w:rsidRDefault="00A20C82">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r>
      <w:r w:rsidR="00A8245F" w:rsidRPr="00C61874">
        <w:rPr>
          <w:lang w:val="de-DE"/>
        </w:rPr>
        <w:t xml:space="preserve">Ein </w:t>
      </w:r>
      <w:r w:rsidRPr="00C61874">
        <w:rPr>
          <w:lang w:val="de-DE"/>
        </w:rPr>
        <w:t>chemischer Vorgang.</w:t>
      </w:r>
    </w:p>
    <w:p w:rsidR="00A20C82" w:rsidRPr="00C61874" w:rsidRDefault="00A20C82">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r>
      <w:r w:rsidR="00A8245F" w:rsidRPr="00C61874">
        <w:rPr>
          <w:lang w:val="de-DE"/>
        </w:rPr>
        <w:t xml:space="preserve">Ein </w:t>
      </w:r>
      <w:r w:rsidRPr="00C61874">
        <w:rPr>
          <w:lang w:val="de-DE"/>
        </w:rPr>
        <w:t>biologischer Vorgang.</w:t>
      </w:r>
    </w:p>
    <w:p w:rsidR="00A20C82" w:rsidRPr="00C61874" w:rsidRDefault="00A20C82">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r>
      <w:r w:rsidR="00A8245F" w:rsidRPr="00C61874">
        <w:rPr>
          <w:lang w:val="de-DE"/>
        </w:rPr>
        <w:t xml:space="preserve">Ein </w:t>
      </w:r>
      <w:r w:rsidRPr="00C61874">
        <w:rPr>
          <w:lang w:val="de-DE"/>
        </w:rPr>
        <w:t>geologischer Vorgang.</w:t>
      </w:r>
    </w:p>
    <w:p w:rsidR="00A20C82" w:rsidRPr="00C61874" w:rsidRDefault="00A20C82" w:rsidP="004D271B">
      <w:pPr>
        <w:widowControl w:val="0"/>
        <w:tabs>
          <w:tab w:val="left" w:pos="-1135"/>
          <w:tab w:val="left" w:pos="-568"/>
          <w:tab w:val="left" w:pos="-2"/>
          <w:tab w:val="left" w:pos="284"/>
          <w:tab w:val="left" w:pos="1131"/>
          <w:tab w:val="left" w:pos="1699"/>
          <w:tab w:val="left" w:pos="8502"/>
          <w:tab w:val="left" w:pos="9068"/>
        </w:tabs>
        <w:ind w:left="1701" w:hanging="1701"/>
        <w:jc w:val="center"/>
        <w:rPr>
          <w:lang w:val="de-DE"/>
        </w:rPr>
      </w:pPr>
    </w:p>
    <w:p w:rsidR="00A20C82" w:rsidRPr="00C61874" w:rsidRDefault="00A20C82">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000740CD" w:rsidRPr="00C61874">
        <w:rPr>
          <w:lang w:val="de-DE"/>
        </w:rPr>
        <w:t>331 0</w:t>
      </w:r>
      <w:r w:rsidRPr="00C61874">
        <w:rPr>
          <w:lang w:val="de-DE"/>
        </w:rPr>
        <w:t>1</w:t>
      </w:r>
      <w:r w:rsidR="000740CD" w:rsidRPr="00C61874">
        <w:rPr>
          <w:lang w:val="de-DE"/>
        </w:rPr>
        <w:t>.0-</w:t>
      </w:r>
      <w:r w:rsidRPr="00C61874">
        <w:rPr>
          <w:lang w:val="de-DE"/>
        </w:rPr>
        <w:t>07</w:t>
      </w:r>
      <w:r w:rsidRPr="00C61874">
        <w:rPr>
          <w:lang w:val="de-DE"/>
        </w:rPr>
        <w:tab/>
      </w:r>
      <w:r w:rsidR="00C2512B" w:rsidRPr="00C61874">
        <w:rPr>
          <w:lang w:val="de-DE"/>
        </w:rPr>
        <w:t>Allgemeine Grundkenntnisse</w:t>
      </w:r>
      <w:r w:rsidRPr="00C61874">
        <w:rPr>
          <w:lang w:val="de-DE"/>
        </w:rPr>
        <w:tab/>
        <w:t>B</w:t>
      </w:r>
    </w:p>
    <w:p w:rsidR="00A20C82" w:rsidRPr="00C61874" w:rsidRDefault="00A20C82">
      <w:pPr>
        <w:widowControl w:val="0"/>
        <w:tabs>
          <w:tab w:val="left" w:pos="-1135"/>
          <w:tab w:val="left" w:pos="-568"/>
          <w:tab w:val="left" w:pos="-2"/>
          <w:tab w:val="left" w:pos="284"/>
          <w:tab w:val="left" w:pos="1131"/>
          <w:tab w:val="left" w:pos="1699"/>
          <w:tab w:val="left" w:pos="8502"/>
          <w:tab w:val="left" w:pos="9068"/>
        </w:tabs>
        <w:ind w:left="1701" w:hanging="1701"/>
        <w:rPr>
          <w:lang w:val="de-DE"/>
        </w:rPr>
      </w:pPr>
    </w:p>
    <w:p w:rsidR="00A20C82" w:rsidRPr="00C61874" w:rsidRDefault="00A20C82">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r>
      <w:r w:rsidR="00176184" w:rsidRPr="00C61874">
        <w:rPr>
          <w:lang w:val="de-DE"/>
        </w:rPr>
        <w:t>Was</w:t>
      </w:r>
      <w:r w:rsidR="00A8245F" w:rsidRPr="00C61874">
        <w:rPr>
          <w:lang w:val="de-DE"/>
        </w:rPr>
        <w:t xml:space="preserve"> ist d</w:t>
      </w:r>
      <w:r w:rsidRPr="00C61874">
        <w:rPr>
          <w:lang w:val="de-DE"/>
        </w:rPr>
        <w:t>as Polymerisieren von UN 2055, STYREN</w:t>
      </w:r>
      <w:r w:rsidR="006A1A67" w:rsidRPr="00C61874">
        <w:rPr>
          <w:lang w:val="de-DE"/>
        </w:rPr>
        <w:t>, MONOMER, STABILISIERT</w:t>
      </w:r>
      <w:r w:rsidR="00A8245F" w:rsidRPr="00C61874">
        <w:rPr>
          <w:lang w:val="de-DE"/>
        </w:rPr>
        <w:t>?</w:t>
      </w:r>
    </w:p>
    <w:p w:rsidR="00A20C82" w:rsidRPr="00C61874" w:rsidRDefault="00A20C82">
      <w:pPr>
        <w:widowControl w:val="0"/>
        <w:tabs>
          <w:tab w:val="left" w:pos="-1135"/>
          <w:tab w:val="left" w:pos="-568"/>
          <w:tab w:val="left" w:pos="-2"/>
          <w:tab w:val="left" w:pos="284"/>
          <w:tab w:val="left" w:pos="1131"/>
          <w:tab w:val="left" w:pos="1699"/>
          <w:tab w:val="left" w:pos="8502"/>
          <w:tab w:val="left" w:pos="9068"/>
        </w:tabs>
        <w:ind w:left="1701" w:hanging="1701"/>
        <w:rPr>
          <w:lang w:val="de-DE"/>
        </w:rPr>
      </w:pPr>
    </w:p>
    <w:p w:rsidR="00A20C82" w:rsidRPr="00C61874" w:rsidRDefault="00A20C82">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r>
      <w:r w:rsidR="00A8245F" w:rsidRPr="00C61874">
        <w:rPr>
          <w:lang w:val="de-DE"/>
        </w:rPr>
        <w:t xml:space="preserve">Ein </w:t>
      </w:r>
      <w:r w:rsidRPr="00C61874">
        <w:rPr>
          <w:lang w:val="de-DE"/>
        </w:rPr>
        <w:t>physikalischer Vorgang.</w:t>
      </w:r>
    </w:p>
    <w:p w:rsidR="00A20C82" w:rsidRPr="00C61874" w:rsidRDefault="00A20C82">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r>
      <w:r w:rsidR="00A8245F" w:rsidRPr="00C61874">
        <w:rPr>
          <w:lang w:val="de-DE"/>
        </w:rPr>
        <w:t xml:space="preserve">Ein </w:t>
      </w:r>
      <w:r w:rsidRPr="00C61874">
        <w:rPr>
          <w:lang w:val="de-DE"/>
        </w:rPr>
        <w:t>chemischer Vorgang.</w:t>
      </w:r>
    </w:p>
    <w:p w:rsidR="00A20C82" w:rsidRPr="00C61874" w:rsidRDefault="00A20C82">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r>
      <w:r w:rsidR="00A8245F" w:rsidRPr="00C61874">
        <w:rPr>
          <w:lang w:val="de-DE"/>
        </w:rPr>
        <w:t xml:space="preserve">Ein </w:t>
      </w:r>
      <w:r w:rsidRPr="00C61874">
        <w:rPr>
          <w:lang w:val="de-DE"/>
        </w:rPr>
        <w:t>biologischer Vorgang.</w:t>
      </w:r>
    </w:p>
    <w:p w:rsidR="00A20C82" w:rsidRPr="00C61874" w:rsidRDefault="00A20C82">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r>
      <w:r w:rsidR="00A8245F" w:rsidRPr="00C61874">
        <w:rPr>
          <w:lang w:val="de-DE"/>
        </w:rPr>
        <w:t xml:space="preserve">Ein </w:t>
      </w:r>
      <w:r w:rsidRPr="00C61874">
        <w:rPr>
          <w:lang w:val="de-DE"/>
        </w:rPr>
        <w:t>geologischer Vorgang.</w:t>
      </w:r>
    </w:p>
    <w:p w:rsidR="00A20C82" w:rsidRPr="00C61874" w:rsidRDefault="00A20C82">
      <w:pPr>
        <w:widowControl w:val="0"/>
        <w:tabs>
          <w:tab w:val="left" w:pos="-1135"/>
          <w:tab w:val="left" w:pos="-568"/>
          <w:tab w:val="left" w:pos="-2"/>
          <w:tab w:val="left" w:pos="284"/>
          <w:tab w:val="left" w:pos="1131"/>
          <w:tab w:val="left" w:pos="1699"/>
          <w:tab w:val="left" w:pos="8502"/>
          <w:tab w:val="left" w:pos="9068"/>
        </w:tabs>
        <w:ind w:left="1701" w:hanging="1701"/>
        <w:rPr>
          <w:lang w:val="de-DE"/>
        </w:rPr>
      </w:pPr>
    </w:p>
    <w:p w:rsidR="00A20C82" w:rsidRPr="00C61874" w:rsidRDefault="00A20C82">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000740CD" w:rsidRPr="00C61874">
        <w:rPr>
          <w:lang w:val="de-DE"/>
        </w:rPr>
        <w:t>331</w:t>
      </w:r>
      <w:r w:rsidRPr="00C61874">
        <w:rPr>
          <w:lang w:val="de-DE"/>
        </w:rPr>
        <w:t xml:space="preserve"> </w:t>
      </w:r>
      <w:r w:rsidR="000740CD" w:rsidRPr="00C61874">
        <w:rPr>
          <w:lang w:val="de-DE"/>
        </w:rPr>
        <w:t>0</w:t>
      </w:r>
      <w:r w:rsidRPr="00C61874">
        <w:rPr>
          <w:lang w:val="de-DE"/>
        </w:rPr>
        <w:t>1</w:t>
      </w:r>
      <w:r w:rsidR="000740CD" w:rsidRPr="00C61874">
        <w:rPr>
          <w:lang w:val="de-DE"/>
        </w:rPr>
        <w:t>.0-</w:t>
      </w:r>
      <w:r w:rsidRPr="00C61874">
        <w:rPr>
          <w:lang w:val="de-DE"/>
        </w:rPr>
        <w:t>08</w:t>
      </w:r>
      <w:r w:rsidRPr="00C61874">
        <w:rPr>
          <w:lang w:val="de-DE"/>
        </w:rPr>
        <w:tab/>
      </w:r>
      <w:r w:rsidR="00C2512B" w:rsidRPr="00C61874">
        <w:rPr>
          <w:lang w:val="de-DE"/>
        </w:rPr>
        <w:t>Allgemeine Grundkenntnisse</w:t>
      </w:r>
      <w:r w:rsidRPr="00C61874">
        <w:rPr>
          <w:lang w:val="de-DE"/>
        </w:rPr>
        <w:tab/>
        <w:t>C</w:t>
      </w:r>
    </w:p>
    <w:p w:rsidR="00A20C82" w:rsidRPr="00C61874" w:rsidRDefault="00A20C82">
      <w:pPr>
        <w:widowControl w:val="0"/>
        <w:tabs>
          <w:tab w:val="left" w:pos="-1135"/>
          <w:tab w:val="left" w:pos="-568"/>
          <w:tab w:val="left" w:pos="-2"/>
          <w:tab w:val="left" w:pos="284"/>
          <w:tab w:val="left" w:pos="1131"/>
          <w:tab w:val="left" w:pos="1699"/>
          <w:tab w:val="left" w:pos="8502"/>
          <w:tab w:val="left" w:pos="9068"/>
        </w:tabs>
        <w:ind w:left="1701" w:hanging="1701"/>
        <w:rPr>
          <w:lang w:val="de-DE"/>
        </w:rPr>
      </w:pPr>
    </w:p>
    <w:p w:rsidR="00A20C82" w:rsidRPr="00C61874" w:rsidRDefault="00A20C82">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r>
      <w:r w:rsidR="00176184" w:rsidRPr="00C61874">
        <w:rPr>
          <w:lang w:val="de-DE"/>
        </w:rPr>
        <w:t>Was</w:t>
      </w:r>
      <w:r w:rsidR="00A8245F" w:rsidRPr="00C61874">
        <w:rPr>
          <w:lang w:val="de-DE"/>
        </w:rPr>
        <w:t xml:space="preserve"> ist d</w:t>
      </w:r>
      <w:r w:rsidRPr="00C61874">
        <w:rPr>
          <w:lang w:val="de-DE"/>
        </w:rPr>
        <w:t>as Verbrennen von UN 2247, n-DECAN</w:t>
      </w:r>
      <w:r w:rsidR="00A8245F" w:rsidRPr="00C61874">
        <w:rPr>
          <w:lang w:val="de-DE"/>
        </w:rPr>
        <w:t>?</w:t>
      </w:r>
    </w:p>
    <w:p w:rsidR="00A20C82" w:rsidRPr="00C61874" w:rsidRDefault="00A20C82">
      <w:pPr>
        <w:widowControl w:val="0"/>
        <w:tabs>
          <w:tab w:val="left" w:pos="-1135"/>
          <w:tab w:val="left" w:pos="-568"/>
          <w:tab w:val="left" w:pos="-2"/>
          <w:tab w:val="left" w:pos="284"/>
          <w:tab w:val="left" w:pos="1131"/>
          <w:tab w:val="left" w:pos="1699"/>
          <w:tab w:val="left" w:pos="8502"/>
          <w:tab w:val="left" w:pos="9068"/>
        </w:tabs>
        <w:ind w:left="1701" w:hanging="1701"/>
        <w:rPr>
          <w:lang w:val="de-DE"/>
        </w:rPr>
      </w:pPr>
    </w:p>
    <w:p w:rsidR="00A20C82" w:rsidRPr="00C61874" w:rsidRDefault="00A20C82">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r>
      <w:r w:rsidR="00A8245F" w:rsidRPr="00C61874">
        <w:rPr>
          <w:lang w:val="de-DE"/>
        </w:rPr>
        <w:t xml:space="preserve">Ein </w:t>
      </w:r>
      <w:r w:rsidRPr="00C61874">
        <w:rPr>
          <w:lang w:val="de-DE"/>
        </w:rPr>
        <w:t>biologischer Vorgang.</w:t>
      </w:r>
    </w:p>
    <w:p w:rsidR="00A20C82" w:rsidRPr="00C61874" w:rsidRDefault="00A20C82">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r>
      <w:r w:rsidR="00A8245F" w:rsidRPr="00C61874">
        <w:rPr>
          <w:lang w:val="de-DE"/>
        </w:rPr>
        <w:t xml:space="preserve">Ein </w:t>
      </w:r>
      <w:r w:rsidRPr="00C61874">
        <w:rPr>
          <w:lang w:val="de-DE"/>
        </w:rPr>
        <w:t>physikalischer Vorgang.</w:t>
      </w:r>
    </w:p>
    <w:p w:rsidR="00A20C82" w:rsidRPr="00C61874" w:rsidRDefault="00A20C82">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r>
      <w:r w:rsidR="00A8245F" w:rsidRPr="00C61874">
        <w:rPr>
          <w:lang w:val="de-DE"/>
        </w:rPr>
        <w:t xml:space="preserve">Ein </w:t>
      </w:r>
      <w:r w:rsidRPr="00C61874">
        <w:rPr>
          <w:lang w:val="de-DE"/>
        </w:rPr>
        <w:t>chemischer Vorgang.</w:t>
      </w:r>
    </w:p>
    <w:p w:rsidR="00A20C82" w:rsidRPr="00C61874" w:rsidRDefault="00A20C82">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r>
      <w:r w:rsidR="00A8245F" w:rsidRPr="00C61874">
        <w:rPr>
          <w:lang w:val="de-DE"/>
        </w:rPr>
        <w:t xml:space="preserve">Ein </w:t>
      </w:r>
      <w:r w:rsidRPr="00C61874">
        <w:rPr>
          <w:lang w:val="de-DE"/>
        </w:rPr>
        <w:t>geologischer Vorgang.</w:t>
      </w:r>
    </w:p>
    <w:p w:rsidR="00F96513" w:rsidRPr="00C61874" w:rsidRDefault="00F96513" w:rsidP="00B72418">
      <w:pPr>
        <w:tabs>
          <w:tab w:val="left" w:pos="284"/>
          <w:tab w:val="left" w:pos="1132"/>
          <w:tab w:val="left" w:pos="1699"/>
          <w:tab w:val="left" w:pos="8505"/>
          <w:tab w:val="left" w:pos="9068"/>
        </w:tabs>
        <w:ind w:left="1134" w:hanging="1134"/>
        <w:rPr>
          <w:lang w:val="de-DE"/>
        </w:rPr>
        <w:sectPr w:rsidR="00F96513" w:rsidRPr="00C61874" w:rsidSect="00F43339">
          <w:headerReference w:type="default" r:id="rId13"/>
          <w:footerReference w:type="default" r:id="rId14"/>
          <w:footerReference w:type="first" r:id="rId15"/>
          <w:pgSz w:w="11906" w:h="16838"/>
          <w:pgMar w:top="1418" w:right="1418" w:bottom="1418" w:left="1418" w:header="907" w:footer="709" w:gutter="0"/>
          <w:pgNumType w:start="2"/>
          <w:cols w:space="708"/>
          <w:titlePg/>
        </w:sectPr>
      </w:pPr>
    </w:p>
    <w:p w:rsidR="00B72418" w:rsidRPr="00C61874" w:rsidRDefault="00B72418" w:rsidP="00B72418">
      <w:pPr>
        <w:tabs>
          <w:tab w:val="left" w:pos="284"/>
          <w:tab w:val="left" w:pos="1132"/>
          <w:tab w:val="left" w:pos="1699"/>
          <w:tab w:val="left" w:pos="8505"/>
          <w:tab w:val="left" w:pos="9068"/>
        </w:tabs>
        <w:ind w:left="1134" w:hanging="1134"/>
        <w:rPr>
          <w:lang w:val="de-DE"/>
        </w:rPr>
      </w:pPr>
      <w:r w:rsidRPr="00C61874">
        <w:rPr>
          <w:lang w:val="de-DE"/>
        </w:rPr>
        <w:lastRenderedPageBreak/>
        <w:tab/>
        <w:t>331 02.0-01</w:t>
      </w:r>
      <w:r w:rsidRPr="00C61874">
        <w:rPr>
          <w:lang w:val="de-DE"/>
        </w:rPr>
        <w:tab/>
      </w:r>
      <w:r w:rsidR="00E26456" w:rsidRPr="00C61874">
        <w:rPr>
          <w:lang w:val="de-DE"/>
        </w:rPr>
        <w:t>P</w:t>
      </w:r>
      <w:r w:rsidRPr="00C61874">
        <w:rPr>
          <w:lang w:val="de-DE"/>
        </w:rPr>
        <w:t>hysikalische Grundkenntnisse</w:t>
      </w:r>
      <w:r w:rsidRPr="00C61874">
        <w:rPr>
          <w:lang w:val="de-DE"/>
        </w:rPr>
        <w:tab/>
        <w:t>C</w:t>
      </w: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r w:rsidRPr="00C61874">
        <w:rPr>
          <w:lang w:val="de-DE"/>
        </w:rPr>
        <w:tab/>
      </w:r>
      <w:r w:rsidRPr="00C61874">
        <w:rPr>
          <w:lang w:val="de-DE"/>
        </w:rPr>
        <w:tab/>
        <w:t>Welcher Wert entspricht 0,5 bar?</w:t>
      </w: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p>
    <w:p w:rsidR="00B72418" w:rsidRPr="00C61874" w:rsidRDefault="00B72418" w:rsidP="00B72418">
      <w:pPr>
        <w:tabs>
          <w:tab w:val="left" w:pos="-1135"/>
          <w:tab w:val="left" w:pos="-569"/>
          <w:tab w:val="left" w:pos="565"/>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es-ES_tradnl"/>
        </w:rPr>
      </w:pPr>
      <w:r w:rsidRPr="00C61874">
        <w:rPr>
          <w:lang w:val="de-DE"/>
        </w:rPr>
        <w:tab/>
      </w:r>
      <w:r w:rsidRPr="00C61874">
        <w:rPr>
          <w:lang w:val="de-DE"/>
        </w:rPr>
        <w:tab/>
      </w:r>
      <w:r w:rsidRPr="00C61874">
        <w:rPr>
          <w:lang w:val="es-ES_tradnl"/>
        </w:rPr>
        <w:t>A</w:t>
      </w:r>
      <w:r w:rsidRPr="00C61874">
        <w:rPr>
          <w:lang w:val="es-ES_tradnl"/>
        </w:rPr>
        <w:tab/>
        <w:t xml:space="preserve">     0,5 kPa</w:t>
      </w:r>
      <w:r w:rsidR="00D550F4" w:rsidRPr="00C61874">
        <w:rPr>
          <w:lang w:val="es-ES_tradnl"/>
        </w:rPr>
        <w:t>.</w:t>
      </w:r>
    </w:p>
    <w:p w:rsidR="00B72418" w:rsidRPr="00C61874" w:rsidRDefault="00B72418" w:rsidP="00B72418">
      <w:pPr>
        <w:tabs>
          <w:tab w:val="left" w:pos="-1135"/>
          <w:tab w:val="left" w:pos="-569"/>
          <w:tab w:val="left" w:pos="565"/>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es-ES_tradnl"/>
        </w:rPr>
      </w:pPr>
      <w:r w:rsidRPr="00C61874">
        <w:rPr>
          <w:lang w:val="es-ES_tradnl"/>
        </w:rPr>
        <w:tab/>
      </w:r>
      <w:r w:rsidRPr="00C61874">
        <w:rPr>
          <w:lang w:val="es-ES_tradnl"/>
        </w:rPr>
        <w:tab/>
        <w:t>B</w:t>
      </w:r>
      <w:r w:rsidRPr="00C61874">
        <w:rPr>
          <w:lang w:val="es-ES_tradnl"/>
        </w:rPr>
        <w:tab/>
        <w:t xml:space="preserve">     5,0 kPa</w:t>
      </w:r>
      <w:r w:rsidR="00D550F4" w:rsidRPr="00C61874">
        <w:rPr>
          <w:lang w:val="es-ES_tradnl"/>
        </w:rPr>
        <w:t>.</w:t>
      </w:r>
    </w:p>
    <w:p w:rsidR="00B72418" w:rsidRPr="00C61874" w:rsidRDefault="00B72418" w:rsidP="00B72418">
      <w:pPr>
        <w:tabs>
          <w:tab w:val="left" w:pos="-1135"/>
          <w:tab w:val="left" w:pos="-569"/>
          <w:tab w:val="left" w:pos="565"/>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es-ES_tradnl"/>
        </w:rPr>
      </w:pPr>
      <w:r w:rsidRPr="00C61874">
        <w:rPr>
          <w:lang w:val="es-ES_tradnl"/>
        </w:rPr>
        <w:tab/>
      </w:r>
      <w:r w:rsidRPr="00C61874">
        <w:rPr>
          <w:lang w:val="es-ES_tradnl"/>
        </w:rPr>
        <w:tab/>
        <w:t>C</w:t>
      </w:r>
      <w:r w:rsidRPr="00C61874">
        <w:rPr>
          <w:lang w:val="es-ES_tradnl"/>
        </w:rPr>
        <w:tab/>
        <w:t xml:space="preserve">    50,0 kPa</w:t>
      </w:r>
      <w:r w:rsidR="00D550F4" w:rsidRPr="00C61874">
        <w:rPr>
          <w:lang w:val="es-ES_tradnl"/>
        </w:rPr>
        <w:t>.</w:t>
      </w:r>
    </w:p>
    <w:p w:rsidR="00B72418" w:rsidRPr="00C61874" w:rsidRDefault="00B72418" w:rsidP="00B72418">
      <w:pPr>
        <w:pStyle w:val="BodyText22"/>
        <w:widowControl/>
        <w:tabs>
          <w:tab w:val="clear" w:pos="1131"/>
          <w:tab w:val="left" w:pos="565"/>
          <w:tab w:val="left" w:pos="1134"/>
        </w:tabs>
        <w:ind w:left="1701" w:hanging="1701"/>
      </w:pPr>
      <w:r w:rsidRPr="00C61874">
        <w:rPr>
          <w:lang w:val="es-ES_tradnl"/>
        </w:rPr>
        <w:tab/>
      </w:r>
      <w:r w:rsidRPr="00C61874">
        <w:rPr>
          <w:lang w:val="es-ES_tradnl"/>
        </w:rPr>
        <w:tab/>
      </w:r>
      <w:r w:rsidRPr="00C61874">
        <w:t>D</w:t>
      </w:r>
      <w:r w:rsidRPr="00C61874">
        <w:tab/>
        <w:t xml:space="preserve">  500,0 kPa</w:t>
      </w:r>
      <w:r w:rsidR="00D550F4" w:rsidRPr="00C61874">
        <w:t>.</w:t>
      </w:r>
    </w:p>
    <w:p w:rsidR="00B72418" w:rsidRPr="00C61874" w:rsidRDefault="00B72418" w:rsidP="00B72418">
      <w:pPr>
        <w:tabs>
          <w:tab w:val="left" w:pos="-1135"/>
          <w:tab w:val="left" w:pos="-569"/>
          <w:tab w:val="left" w:pos="284"/>
          <w:tab w:val="left" w:pos="1132"/>
          <w:tab w:val="left" w:pos="1699"/>
          <w:tab w:val="left" w:pos="2266"/>
          <w:tab w:val="left" w:pos="2833"/>
          <w:tab w:val="left" w:pos="3400"/>
          <w:tab w:val="left" w:pos="3966"/>
          <w:tab w:val="left" w:pos="4534"/>
          <w:tab w:val="left" w:pos="5100"/>
          <w:tab w:val="left" w:pos="5668"/>
          <w:tab w:val="left" w:pos="6234"/>
          <w:tab w:val="left" w:pos="6802"/>
          <w:tab w:val="left" w:pos="7230"/>
          <w:tab w:val="left" w:pos="8502"/>
          <w:tab w:val="left" w:pos="9068"/>
        </w:tabs>
        <w:ind w:left="1134" w:hanging="1134"/>
        <w:rPr>
          <w:lang w:val="de-DE"/>
        </w:rPr>
      </w:pPr>
    </w:p>
    <w:p w:rsidR="00B72418" w:rsidRPr="00C61874" w:rsidRDefault="00B72418" w:rsidP="00B72418">
      <w:pPr>
        <w:tabs>
          <w:tab w:val="left" w:pos="284"/>
          <w:tab w:val="left" w:pos="1132"/>
          <w:tab w:val="left" w:pos="1699"/>
          <w:tab w:val="left" w:pos="8502"/>
          <w:tab w:val="left" w:pos="9068"/>
        </w:tabs>
        <w:ind w:left="1134" w:hanging="1134"/>
        <w:rPr>
          <w:lang w:val="de-DE"/>
        </w:rPr>
      </w:pPr>
      <w:r w:rsidRPr="00C61874">
        <w:rPr>
          <w:lang w:val="de-DE"/>
        </w:rPr>
        <w:tab/>
        <w:t>331 02.0-02</w:t>
      </w:r>
      <w:r w:rsidRPr="00C61874">
        <w:rPr>
          <w:lang w:val="de-DE"/>
        </w:rPr>
        <w:tab/>
      </w:r>
      <w:r w:rsidR="00E26456" w:rsidRPr="00C61874">
        <w:rPr>
          <w:lang w:val="de-DE"/>
        </w:rPr>
        <w:t xml:space="preserve">Physikalische </w:t>
      </w:r>
      <w:r w:rsidRPr="00C61874">
        <w:rPr>
          <w:lang w:val="de-DE"/>
        </w:rPr>
        <w:t>Grundkenntnisse</w:t>
      </w:r>
      <w:r w:rsidRPr="00C61874">
        <w:rPr>
          <w:lang w:val="de-DE"/>
        </w:rPr>
        <w:tab/>
        <w:t>B</w:t>
      </w: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p>
    <w:p w:rsidR="00B72418" w:rsidRPr="00C61874" w:rsidRDefault="00B72418" w:rsidP="00322DC9">
      <w:pPr>
        <w:tabs>
          <w:tab w:val="left" w:pos="-1135"/>
          <w:tab w:val="left" w:pos="-569"/>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jc w:val="both"/>
        <w:rPr>
          <w:lang w:val="de-DE"/>
        </w:rPr>
      </w:pPr>
      <w:r w:rsidRPr="00C61874">
        <w:rPr>
          <w:lang w:val="de-DE"/>
        </w:rPr>
        <w:tab/>
        <w:t>In einem geschlossenen Behälter herrscht bei einer Temperatur von 27º C ein Überdruck von 180</w:t>
      </w:r>
      <w:r w:rsidR="00663AB2" w:rsidRPr="00C61874">
        <w:rPr>
          <w:lang w:val="de-DE"/>
        </w:rPr>
        <w:t> </w:t>
      </w:r>
      <w:r w:rsidRPr="00C61874">
        <w:rPr>
          <w:lang w:val="de-DE"/>
        </w:rPr>
        <w:t xml:space="preserve">kPa. Das Volumen des Behälters ändert sich nicht. Wie groß ist der Überdruck bei 77º C? </w:t>
      </w: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p>
    <w:p w:rsidR="00B72418" w:rsidRPr="00C61874" w:rsidRDefault="00B72418" w:rsidP="00B72418">
      <w:pPr>
        <w:tabs>
          <w:tab w:val="left" w:pos="-1135"/>
          <w:tab w:val="left" w:pos="-569"/>
          <w:tab w:val="left" w:pos="565"/>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es-ES_tradnl"/>
        </w:rPr>
      </w:pPr>
      <w:r w:rsidRPr="00C61874">
        <w:rPr>
          <w:lang w:val="de-DE"/>
        </w:rPr>
        <w:tab/>
      </w:r>
      <w:r w:rsidRPr="00C61874">
        <w:rPr>
          <w:lang w:val="de-DE"/>
        </w:rPr>
        <w:tab/>
      </w:r>
      <w:r w:rsidRPr="00C61874">
        <w:rPr>
          <w:lang w:val="es-ES_tradnl"/>
        </w:rPr>
        <w:t>A</w:t>
      </w:r>
      <w:r w:rsidRPr="00C61874">
        <w:rPr>
          <w:lang w:val="es-ES_tradnl"/>
        </w:rPr>
        <w:tab/>
        <w:t>154,3 kPa</w:t>
      </w:r>
      <w:r w:rsidR="00D550F4" w:rsidRPr="00C61874">
        <w:rPr>
          <w:lang w:val="es-ES_tradnl"/>
        </w:rPr>
        <w:t>.</w:t>
      </w:r>
    </w:p>
    <w:p w:rsidR="00B72418" w:rsidRPr="00C61874" w:rsidRDefault="00B72418" w:rsidP="00B72418">
      <w:pPr>
        <w:tabs>
          <w:tab w:val="left" w:pos="-1135"/>
          <w:tab w:val="left" w:pos="-569"/>
          <w:tab w:val="left" w:pos="565"/>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es-ES_tradnl"/>
        </w:rPr>
      </w:pPr>
      <w:r w:rsidRPr="00C61874">
        <w:rPr>
          <w:lang w:val="es-ES_tradnl"/>
        </w:rPr>
        <w:tab/>
      </w:r>
      <w:r w:rsidRPr="00C61874">
        <w:rPr>
          <w:lang w:val="es-ES_tradnl"/>
        </w:rPr>
        <w:tab/>
        <w:t>B</w:t>
      </w:r>
      <w:r w:rsidRPr="00C61874">
        <w:rPr>
          <w:lang w:val="es-ES_tradnl"/>
        </w:rPr>
        <w:tab/>
        <w:t>210,0 kPa</w:t>
      </w:r>
      <w:r w:rsidR="00D550F4" w:rsidRPr="00C61874">
        <w:rPr>
          <w:lang w:val="es-ES_tradnl"/>
        </w:rPr>
        <w:t>.</w:t>
      </w:r>
    </w:p>
    <w:p w:rsidR="00B72418" w:rsidRPr="00C61874" w:rsidRDefault="00B72418" w:rsidP="00B72418">
      <w:pPr>
        <w:tabs>
          <w:tab w:val="left" w:pos="-1135"/>
          <w:tab w:val="left" w:pos="-569"/>
          <w:tab w:val="left" w:pos="565"/>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es-ES_tradnl"/>
        </w:rPr>
      </w:pPr>
      <w:r w:rsidRPr="00C61874">
        <w:rPr>
          <w:lang w:val="es-ES_tradnl"/>
        </w:rPr>
        <w:tab/>
      </w:r>
      <w:r w:rsidRPr="00C61874">
        <w:rPr>
          <w:lang w:val="es-ES_tradnl"/>
        </w:rPr>
        <w:tab/>
        <w:t>C</w:t>
      </w:r>
      <w:r w:rsidRPr="00C61874">
        <w:rPr>
          <w:lang w:val="es-ES_tradnl"/>
        </w:rPr>
        <w:tab/>
        <w:t>230,0 kPa</w:t>
      </w:r>
      <w:r w:rsidR="00D550F4" w:rsidRPr="00C61874">
        <w:rPr>
          <w:lang w:val="es-ES_tradnl"/>
        </w:rPr>
        <w:t>.</w:t>
      </w:r>
    </w:p>
    <w:p w:rsidR="00B72418" w:rsidRPr="00C61874" w:rsidRDefault="00B72418" w:rsidP="00B72418">
      <w:pPr>
        <w:tabs>
          <w:tab w:val="left" w:pos="-1135"/>
          <w:tab w:val="left" w:pos="-569"/>
          <w:tab w:val="left" w:pos="565"/>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de-DE"/>
        </w:rPr>
      </w:pPr>
      <w:r w:rsidRPr="00C61874">
        <w:rPr>
          <w:lang w:val="es-ES_tradnl"/>
        </w:rPr>
        <w:tab/>
      </w:r>
      <w:r w:rsidRPr="00C61874">
        <w:rPr>
          <w:lang w:val="es-ES_tradnl"/>
        </w:rPr>
        <w:tab/>
      </w:r>
      <w:r w:rsidRPr="00C61874">
        <w:rPr>
          <w:lang w:val="de-DE"/>
        </w:rPr>
        <w:t>D</w:t>
      </w:r>
      <w:r w:rsidRPr="00C61874">
        <w:rPr>
          <w:lang w:val="de-DE"/>
        </w:rPr>
        <w:tab/>
        <w:t>513,3 kPa</w:t>
      </w:r>
      <w:r w:rsidR="00D550F4" w:rsidRPr="00C61874">
        <w:rPr>
          <w:lang w:val="de-DE"/>
        </w:rPr>
        <w:t>.</w:t>
      </w: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p>
    <w:p w:rsidR="00B72418" w:rsidRPr="00C61874" w:rsidRDefault="00B72418" w:rsidP="00B72418">
      <w:pPr>
        <w:tabs>
          <w:tab w:val="left" w:pos="-1135"/>
          <w:tab w:val="left" w:pos="-569"/>
          <w:tab w:val="left" w:pos="284"/>
          <w:tab w:val="left" w:pos="1132"/>
          <w:tab w:val="left" w:pos="1699"/>
          <w:tab w:val="left" w:pos="8505"/>
          <w:tab w:val="left" w:pos="9068"/>
        </w:tabs>
        <w:ind w:left="1134" w:hanging="1134"/>
        <w:rPr>
          <w:lang w:val="de-DE"/>
        </w:rPr>
      </w:pPr>
      <w:r w:rsidRPr="00C61874">
        <w:rPr>
          <w:lang w:val="de-DE"/>
        </w:rPr>
        <w:tab/>
        <w:t>331 02.0-03</w:t>
      </w:r>
      <w:r w:rsidRPr="00C61874">
        <w:rPr>
          <w:lang w:val="de-DE"/>
        </w:rPr>
        <w:tab/>
      </w:r>
      <w:r w:rsidR="00E26456" w:rsidRPr="00C61874">
        <w:rPr>
          <w:lang w:val="de-DE"/>
        </w:rPr>
        <w:t xml:space="preserve">Physikalische </w:t>
      </w:r>
      <w:r w:rsidRPr="00C61874">
        <w:rPr>
          <w:lang w:val="de-DE"/>
        </w:rPr>
        <w:t>Grundkenntnisse</w:t>
      </w:r>
      <w:r w:rsidRPr="00C61874">
        <w:rPr>
          <w:lang w:val="de-DE"/>
        </w:rPr>
        <w:tab/>
        <w:t>D</w:t>
      </w: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p>
    <w:p w:rsidR="00B72418" w:rsidRPr="00C61874" w:rsidRDefault="00B72418" w:rsidP="00322DC9">
      <w:pPr>
        <w:tabs>
          <w:tab w:val="left" w:pos="-1135"/>
          <w:tab w:val="left" w:pos="-569"/>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jc w:val="both"/>
        <w:rPr>
          <w:lang w:val="de-DE"/>
        </w:rPr>
      </w:pPr>
      <w:r w:rsidRPr="00C61874">
        <w:rPr>
          <w:lang w:val="de-DE"/>
        </w:rPr>
        <w:tab/>
        <w:t>Ein Ladetank wird zu 95 % mit UN 1547, ANILIN gefüllt. Der Ladetank wird verschlossen. Wie lange wird das Anilin verdampfen?</w:t>
      </w:r>
    </w:p>
    <w:p w:rsidR="00B72418" w:rsidRPr="00C61874" w:rsidRDefault="00B72418" w:rsidP="00322DC9">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jc w:val="both"/>
        <w:rPr>
          <w:lang w:val="de-DE"/>
        </w:rPr>
      </w:pPr>
    </w:p>
    <w:p w:rsidR="00B72418" w:rsidRPr="00C61874" w:rsidRDefault="00B72418" w:rsidP="00322DC9">
      <w:pPr>
        <w:tabs>
          <w:tab w:val="left" w:pos="-1135"/>
          <w:tab w:val="left" w:pos="-569"/>
          <w:tab w:val="left" w:pos="565"/>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jc w:val="both"/>
        <w:rPr>
          <w:lang w:val="de-DE"/>
        </w:rPr>
      </w:pPr>
      <w:r w:rsidRPr="00C61874">
        <w:rPr>
          <w:lang w:val="de-DE"/>
        </w:rPr>
        <w:tab/>
      </w:r>
      <w:r w:rsidRPr="00C61874">
        <w:rPr>
          <w:lang w:val="de-DE"/>
        </w:rPr>
        <w:tab/>
        <w:t>A</w:t>
      </w:r>
      <w:r w:rsidRPr="00C61874">
        <w:rPr>
          <w:lang w:val="de-DE"/>
        </w:rPr>
        <w:tab/>
        <w:t>Bis der Druck des Anilindampfes genauso hoch ist wie der Druck der Außenluft.</w:t>
      </w:r>
    </w:p>
    <w:p w:rsidR="00B72418" w:rsidRPr="00C61874" w:rsidRDefault="00B72418" w:rsidP="00322DC9">
      <w:pPr>
        <w:tabs>
          <w:tab w:val="left" w:pos="-1135"/>
          <w:tab w:val="left" w:pos="-569"/>
          <w:tab w:val="left" w:pos="565"/>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jc w:val="both"/>
        <w:rPr>
          <w:lang w:val="de-DE"/>
        </w:rPr>
      </w:pPr>
      <w:r w:rsidRPr="00C61874">
        <w:rPr>
          <w:lang w:val="de-DE"/>
        </w:rPr>
        <w:tab/>
      </w:r>
      <w:r w:rsidRPr="00C61874">
        <w:rPr>
          <w:lang w:val="de-DE"/>
        </w:rPr>
        <w:tab/>
        <w:t>B</w:t>
      </w:r>
      <w:r w:rsidRPr="00C61874">
        <w:rPr>
          <w:lang w:val="de-DE"/>
        </w:rPr>
        <w:tab/>
        <w:t>Bis das Anilin vollständig verdampft ist.</w:t>
      </w:r>
    </w:p>
    <w:p w:rsidR="00B72418" w:rsidRPr="00C61874" w:rsidRDefault="00B72418" w:rsidP="00322DC9">
      <w:pPr>
        <w:tabs>
          <w:tab w:val="left" w:pos="-1135"/>
          <w:tab w:val="left" w:pos="-569"/>
          <w:tab w:val="left" w:pos="565"/>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jc w:val="both"/>
        <w:rPr>
          <w:lang w:val="de-DE"/>
        </w:rPr>
      </w:pPr>
      <w:r w:rsidRPr="00C61874">
        <w:rPr>
          <w:lang w:val="de-DE"/>
        </w:rPr>
        <w:tab/>
      </w:r>
      <w:r w:rsidRPr="00C61874">
        <w:rPr>
          <w:lang w:val="de-DE"/>
        </w:rPr>
        <w:tab/>
        <w:t>C</w:t>
      </w:r>
      <w:r w:rsidRPr="00C61874">
        <w:rPr>
          <w:lang w:val="de-DE"/>
        </w:rPr>
        <w:tab/>
        <w:t>Bis die kritische Temperatur erreicht ist.</w:t>
      </w:r>
    </w:p>
    <w:p w:rsidR="00B72418" w:rsidRPr="00C61874" w:rsidRDefault="00B72418" w:rsidP="00322DC9">
      <w:pPr>
        <w:tabs>
          <w:tab w:val="left" w:pos="-1135"/>
          <w:tab w:val="left" w:pos="-569"/>
          <w:tab w:val="left" w:pos="565"/>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jc w:val="both"/>
        <w:rPr>
          <w:lang w:val="de-DE"/>
        </w:rPr>
      </w:pPr>
      <w:r w:rsidRPr="00C61874">
        <w:rPr>
          <w:lang w:val="de-DE"/>
        </w:rPr>
        <w:tab/>
      </w:r>
      <w:r w:rsidRPr="00C61874">
        <w:rPr>
          <w:lang w:val="de-DE"/>
        </w:rPr>
        <w:tab/>
        <w:t>D</w:t>
      </w:r>
      <w:r w:rsidRPr="00C61874">
        <w:rPr>
          <w:lang w:val="de-DE"/>
        </w:rPr>
        <w:tab/>
        <w:t>Bis der Druck des Anilindampfes genauso hoch ist wie der Sättigungsdampfdruck.</w:t>
      </w:r>
    </w:p>
    <w:p w:rsidR="00B72418" w:rsidRPr="00C61874" w:rsidRDefault="00B72418" w:rsidP="00B72418">
      <w:pPr>
        <w:tabs>
          <w:tab w:val="left" w:pos="-1135"/>
          <w:tab w:val="left" w:pos="-569"/>
          <w:tab w:val="left" w:pos="284"/>
          <w:tab w:val="left" w:pos="1132"/>
          <w:tab w:val="left" w:pos="1699"/>
          <w:tab w:val="left" w:pos="2266"/>
          <w:tab w:val="left" w:pos="2833"/>
          <w:tab w:val="left" w:pos="3400"/>
          <w:tab w:val="left" w:pos="3966"/>
          <w:tab w:val="left" w:pos="4534"/>
          <w:tab w:val="left" w:pos="5100"/>
          <w:tab w:val="left" w:pos="5668"/>
          <w:tab w:val="left" w:pos="6234"/>
          <w:tab w:val="left" w:pos="6802"/>
          <w:tab w:val="left" w:pos="7230"/>
          <w:tab w:val="left" w:pos="7934"/>
          <w:tab w:val="left" w:pos="8502"/>
          <w:tab w:val="left" w:pos="9068"/>
        </w:tabs>
        <w:ind w:left="1134" w:hanging="1134"/>
        <w:rPr>
          <w:lang w:val="de-DE"/>
        </w:rPr>
      </w:pPr>
    </w:p>
    <w:p w:rsidR="00B72418" w:rsidRPr="00C61874" w:rsidRDefault="00B72418" w:rsidP="00B72418">
      <w:pPr>
        <w:tabs>
          <w:tab w:val="left" w:pos="-1135"/>
          <w:tab w:val="left" w:pos="-569"/>
          <w:tab w:val="left" w:pos="284"/>
          <w:tab w:val="left" w:pos="1132"/>
          <w:tab w:val="left" w:pos="1699"/>
          <w:tab w:val="left" w:pos="2266"/>
          <w:tab w:val="left" w:pos="2833"/>
          <w:tab w:val="left" w:pos="3400"/>
          <w:tab w:val="left" w:pos="8502"/>
          <w:tab w:val="left" w:pos="9068"/>
        </w:tabs>
        <w:ind w:left="1134" w:hanging="1134"/>
        <w:rPr>
          <w:lang w:val="de-DE"/>
        </w:rPr>
      </w:pPr>
      <w:r w:rsidRPr="00C61874">
        <w:rPr>
          <w:lang w:val="de-DE"/>
        </w:rPr>
        <w:tab/>
        <w:t>331 02.0-04</w:t>
      </w:r>
      <w:r w:rsidRPr="00C61874">
        <w:rPr>
          <w:lang w:val="de-DE"/>
        </w:rPr>
        <w:tab/>
      </w:r>
      <w:r w:rsidR="00E26456" w:rsidRPr="00C61874">
        <w:rPr>
          <w:lang w:val="de-DE"/>
        </w:rPr>
        <w:t xml:space="preserve">Physikalische </w:t>
      </w:r>
      <w:r w:rsidRPr="00C61874">
        <w:rPr>
          <w:lang w:val="de-DE"/>
        </w:rPr>
        <w:t>Grundkenntnisse</w:t>
      </w:r>
      <w:r w:rsidRPr="00C61874">
        <w:rPr>
          <w:lang w:val="de-DE"/>
        </w:rPr>
        <w:tab/>
        <w:t>A</w:t>
      </w: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r w:rsidRPr="00C61874">
        <w:rPr>
          <w:lang w:val="de-DE"/>
        </w:rPr>
        <w:tab/>
      </w:r>
      <w:r w:rsidRPr="00C61874">
        <w:rPr>
          <w:lang w:val="de-DE"/>
        </w:rPr>
        <w:tab/>
        <w:t>Der Druck über einer Flüssigkeit steigt. Was passiert mit ihrem Siedepunkt?</w:t>
      </w: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p>
    <w:p w:rsidR="00B72418" w:rsidRPr="00C61874" w:rsidRDefault="00B72418" w:rsidP="00B72418">
      <w:pPr>
        <w:tabs>
          <w:tab w:val="left" w:pos="-1135"/>
          <w:tab w:val="left" w:pos="-569"/>
          <w:tab w:val="left" w:pos="565"/>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de-DE"/>
        </w:rPr>
      </w:pPr>
      <w:r w:rsidRPr="00C61874">
        <w:rPr>
          <w:lang w:val="de-DE"/>
        </w:rPr>
        <w:tab/>
      </w:r>
      <w:r w:rsidRPr="00C61874">
        <w:rPr>
          <w:lang w:val="de-DE"/>
        </w:rPr>
        <w:tab/>
        <w:t>A</w:t>
      </w:r>
      <w:r w:rsidRPr="00C61874">
        <w:rPr>
          <w:lang w:val="de-DE"/>
        </w:rPr>
        <w:tab/>
        <w:t>Der Siedepunkt steigt.</w:t>
      </w:r>
    </w:p>
    <w:p w:rsidR="00B72418" w:rsidRPr="00C61874" w:rsidRDefault="00B72418" w:rsidP="00B72418">
      <w:pPr>
        <w:tabs>
          <w:tab w:val="left" w:pos="-1135"/>
          <w:tab w:val="left" w:pos="-569"/>
          <w:tab w:val="left" w:pos="565"/>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de-DE"/>
        </w:rPr>
      </w:pPr>
      <w:r w:rsidRPr="00C61874">
        <w:rPr>
          <w:lang w:val="de-DE"/>
        </w:rPr>
        <w:tab/>
      </w:r>
      <w:r w:rsidRPr="00C61874">
        <w:rPr>
          <w:lang w:val="de-DE"/>
        </w:rPr>
        <w:tab/>
        <w:t>B</w:t>
      </w:r>
      <w:r w:rsidRPr="00C61874">
        <w:rPr>
          <w:lang w:val="de-DE"/>
        </w:rPr>
        <w:tab/>
        <w:t>Der Siedepunkt sinkt.</w:t>
      </w:r>
    </w:p>
    <w:p w:rsidR="00B72418" w:rsidRPr="00C61874" w:rsidRDefault="00B72418" w:rsidP="00B72418">
      <w:pPr>
        <w:tabs>
          <w:tab w:val="left" w:pos="-1135"/>
          <w:tab w:val="left" w:pos="-569"/>
          <w:tab w:val="left" w:pos="565"/>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de-DE"/>
        </w:rPr>
      </w:pPr>
      <w:r w:rsidRPr="00C61874">
        <w:rPr>
          <w:lang w:val="de-DE"/>
        </w:rPr>
        <w:tab/>
      </w:r>
      <w:r w:rsidRPr="00C61874">
        <w:rPr>
          <w:lang w:val="de-DE"/>
        </w:rPr>
        <w:tab/>
        <w:t>C</w:t>
      </w:r>
      <w:r w:rsidRPr="00C61874">
        <w:rPr>
          <w:lang w:val="de-DE"/>
        </w:rPr>
        <w:tab/>
        <w:t>Der Siedepunkt bleibt gleich.</w:t>
      </w:r>
    </w:p>
    <w:p w:rsidR="00B72418" w:rsidRPr="00C61874" w:rsidRDefault="00B72418" w:rsidP="00B72418">
      <w:pPr>
        <w:tabs>
          <w:tab w:val="left" w:pos="-1135"/>
          <w:tab w:val="left" w:pos="-569"/>
          <w:tab w:val="left" w:pos="565"/>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de-DE"/>
        </w:rPr>
      </w:pPr>
      <w:r w:rsidRPr="00C61874">
        <w:rPr>
          <w:lang w:val="de-DE"/>
        </w:rPr>
        <w:tab/>
      </w:r>
      <w:r w:rsidRPr="00C61874">
        <w:rPr>
          <w:lang w:val="de-DE"/>
        </w:rPr>
        <w:tab/>
        <w:t>D</w:t>
      </w:r>
      <w:r w:rsidRPr="00C61874">
        <w:rPr>
          <w:lang w:val="de-DE"/>
        </w:rPr>
        <w:tab/>
        <w:t>Der Siedepunkt wird erst steigen und dann sinken.</w:t>
      </w:r>
    </w:p>
    <w:p w:rsidR="00B72418" w:rsidRPr="00C61874" w:rsidRDefault="00B72418" w:rsidP="00B72418">
      <w:pPr>
        <w:tabs>
          <w:tab w:val="left" w:pos="-1135"/>
          <w:tab w:val="left" w:pos="-569"/>
          <w:tab w:val="left" w:pos="284"/>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p>
    <w:p w:rsidR="00B72418" w:rsidRPr="00C61874" w:rsidRDefault="00B72418" w:rsidP="00E56D6A">
      <w:pPr>
        <w:tabs>
          <w:tab w:val="left" w:pos="-1135"/>
          <w:tab w:val="left" w:pos="-569"/>
          <w:tab w:val="left" w:pos="284"/>
          <w:tab w:val="left" w:pos="1132"/>
          <w:tab w:val="left" w:pos="1699"/>
          <w:tab w:val="left" w:pos="2266"/>
          <w:tab w:val="left" w:pos="2833"/>
          <w:tab w:val="left" w:pos="3400"/>
          <w:tab w:val="left" w:pos="8502"/>
          <w:tab w:val="left" w:pos="9068"/>
        </w:tabs>
        <w:ind w:left="1134" w:hanging="1134"/>
        <w:rPr>
          <w:lang w:val="de-DE"/>
        </w:rPr>
      </w:pPr>
      <w:r w:rsidRPr="00C61874">
        <w:rPr>
          <w:lang w:val="de-DE"/>
        </w:rPr>
        <w:tab/>
        <w:t>331 02.0-05</w:t>
      </w:r>
      <w:r w:rsidRPr="00C61874">
        <w:rPr>
          <w:lang w:val="de-DE"/>
        </w:rPr>
        <w:tab/>
      </w:r>
      <w:r w:rsidR="00E26456" w:rsidRPr="00C61874">
        <w:rPr>
          <w:lang w:val="de-DE"/>
        </w:rPr>
        <w:t xml:space="preserve">Physikalische </w:t>
      </w:r>
      <w:r w:rsidRPr="00C61874">
        <w:rPr>
          <w:lang w:val="de-DE"/>
        </w:rPr>
        <w:t>Grundkenntnisse</w:t>
      </w:r>
      <w:r w:rsidRPr="00C61874">
        <w:rPr>
          <w:lang w:val="de-DE"/>
        </w:rPr>
        <w:tab/>
        <w:t>C</w:t>
      </w: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r w:rsidRPr="00C61874">
        <w:rPr>
          <w:lang w:val="de-DE"/>
        </w:rPr>
        <w:tab/>
      </w:r>
      <w:r w:rsidRPr="00C61874">
        <w:rPr>
          <w:lang w:val="de-DE"/>
        </w:rPr>
        <w:tab/>
        <w:t xml:space="preserve">Ein geschlossener Gaszylinder wird von der Sonne erhitzt. Was passiert? </w:t>
      </w: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p>
    <w:p w:rsidR="00B72418" w:rsidRPr="00C61874" w:rsidRDefault="00B72418" w:rsidP="00B72418">
      <w:pPr>
        <w:tabs>
          <w:tab w:val="left" w:pos="-1135"/>
          <w:tab w:val="left" w:pos="-569"/>
          <w:tab w:val="left" w:pos="565"/>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de-DE"/>
        </w:rPr>
      </w:pPr>
      <w:r w:rsidRPr="00C61874">
        <w:rPr>
          <w:lang w:val="de-DE"/>
        </w:rPr>
        <w:tab/>
      </w:r>
      <w:r w:rsidRPr="00C61874">
        <w:rPr>
          <w:lang w:val="de-DE"/>
        </w:rPr>
        <w:tab/>
        <w:t>A</w:t>
      </w:r>
      <w:r w:rsidRPr="00C61874">
        <w:rPr>
          <w:lang w:val="de-DE"/>
        </w:rPr>
        <w:tab/>
      </w:r>
      <w:proofErr w:type="spellStart"/>
      <w:r w:rsidRPr="00C61874">
        <w:rPr>
          <w:lang w:val="de-DE"/>
        </w:rPr>
        <w:t>Nur</w:t>
      </w:r>
      <w:proofErr w:type="spellEnd"/>
      <w:r w:rsidRPr="00C61874">
        <w:rPr>
          <w:lang w:val="de-DE"/>
        </w:rPr>
        <w:t xml:space="preserve"> der Druck steigt.</w:t>
      </w:r>
    </w:p>
    <w:p w:rsidR="00B72418" w:rsidRPr="00C61874" w:rsidRDefault="00B72418" w:rsidP="00B72418">
      <w:pPr>
        <w:tabs>
          <w:tab w:val="left" w:pos="-1135"/>
          <w:tab w:val="left" w:pos="-569"/>
          <w:tab w:val="left" w:pos="565"/>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de-DE"/>
        </w:rPr>
      </w:pPr>
      <w:r w:rsidRPr="00C61874">
        <w:rPr>
          <w:lang w:val="de-DE"/>
        </w:rPr>
        <w:tab/>
      </w:r>
      <w:r w:rsidRPr="00C61874">
        <w:rPr>
          <w:lang w:val="de-DE"/>
        </w:rPr>
        <w:tab/>
        <w:t>B</w:t>
      </w:r>
      <w:r w:rsidRPr="00C61874">
        <w:rPr>
          <w:lang w:val="de-DE"/>
        </w:rPr>
        <w:tab/>
      </w:r>
      <w:proofErr w:type="spellStart"/>
      <w:r w:rsidRPr="00C61874">
        <w:rPr>
          <w:lang w:val="de-DE"/>
        </w:rPr>
        <w:t>Nur</w:t>
      </w:r>
      <w:proofErr w:type="spellEnd"/>
      <w:r w:rsidRPr="00C61874">
        <w:rPr>
          <w:lang w:val="de-DE"/>
        </w:rPr>
        <w:t xml:space="preserve"> die Temperatur steigt.</w:t>
      </w:r>
    </w:p>
    <w:p w:rsidR="00B72418" w:rsidRPr="00C61874" w:rsidRDefault="00B72418" w:rsidP="00B72418">
      <w:pPr>
        <w:tabs>
          <w:tab w:val="left" w:pos="-1135"/>
          <w:tab w:val="left" w:pos="-569"/>
          <w:tab w:val="left" w:pos="565"/>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de-DE"/>
        </w:rPr>
      </w:pPr>
      <w:r w:rsidRPr="00C61874">
        <w:rPr>
          <w:lang w:val="de-DE"/>
        </w:rPr>
        <w:tab/>
      </w:r>
      <w:r w:rsidRPr="00C61874">
        <w:rPr>
          <w:lang w:val="de-DE"/>
        </w:rPr>
        <w:tab/>
        <w:t>C</w:t>
      </w:r>
      <w:r w:rsidRPr="00C61874">
        <w:rPr>
          <w:lang w:val="de-DE"/>
        </w:rPr>
        <w:tab/>
        <w:t>Sowohl der Druck als auch die Temperatur steigen.</w:t>
      </w:r>
    </w:p>
    <w:p w:rsidR="00B72418" w:rsidRPr="00C61874" w:rsidRDefault="00B72418" w:rsidP="00B72418">
      <w:pPr>
        <w:tabs>
          <w:tab w:val="left" w:pos="-1135"/>
          <w:tab w:val="left" w:pos="-569"/>
          <w:tab w:val="left" w:pos="565"/>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de-DE"/>
        </w:rPr>
      </w:pPr>
      <w:r w:rsidRPr="00C61874">
        <w:rPr>
          <w:lang w:val="de-DE"/>
        </w:rPr>
        <w:tab/>
      </w:r>
      <w:r w:rsidRPr="00C61874">
        <w:rPr>
          <w:lang w:val="de-DE"/>
        </w:rPr>
        <w:tab/>
        <w:t>D</w:t>
      </w:r>
      <w:r w:rsidRPr="00C61874">
        <w:rPr>
          <w:lang w:val="de-DE"/>
        </w:rPr>
        <w:tab/>
        <w:t>Der Druck sinkt und die Temperatur steigt.</w:t>
      </w:r>
    </w:p>
    <w:p w:rsidR="00B72418" w:rsidRPr="00C61874" w:rsidRDefault="00B72418" w:rsidP="00B72418">
      <w:pPr>
        <w:tabs>
          <w:tab w:val="left" w:pos="-1135"/>
          <w:tab w:val="left" w:pos="-569"/>
          <w:tab w:val="left" w:pos="284"/>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p>
    <w:p w:rsidR="00B72418" w:rsidRPr="00C61874" w:rsidRDefault="00B72418" w:rsidP="00B72418">
      <w:pPr>
        <w:tabs>
          <w:tab w:val="left" w:pos="-1135"/>
          <w:tab w:val="left" w:pos="-569"/>
          <w:tab w:val="left" w:pos="284"/>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p>
    <w:p w:rsidR="00B72418" w:rsidRPr="00C61874" w:rsidRDefault="00B72418" w:rsidP="00B60593">
      <w:pPr>
        <w:tabs>
          <w:tab w:val="left" w:pos="-1135"/>
          <w:tab w:val="left" w:pos="-569"/>
          <w:tab w:val="left" w:pos="284"/>
          <w:tab w:val="left" w:pos="1132"/>
          <w:tab w:val="left" w:pos="1699"/>
          <w:tab w:val="left" w:pos="2266"/>
          <w:tab w:val="left" w:pos="2833"/>
          <w:tab w:val="left" w:pos="8502"/>
          <w:tab w:val="left" w:pos="9068"/>
        </w:tabs>
        <w:ind w:left="1134" w:hanging="1134"/>
        <w:rPr>
          <w:lang w:val="de-DE"/>
        </w:rPr>
      </w:pPr>
      <w:r w:rsidRPr="00C61874">
        <w:rPr>
          <w:lang w:val="de-DE"/>
        </w:rPr>
        <w:br w:type="page"/>
      </w:r>
      <w:r w:rsidRPr="00C61874">
        <w:rPr>
          <w:lang w:val="de-DE"/>
        </w:rPr>
        <w:lastRenderedPageBreak/>
        <w:tab/>
        <w:t>331 02.0-06</w:t>
      </w:r>
      <w:r w:rsidRPr="00C61874">
        <w:rPr>
          <w:lang w:val="de-DE"/>
        </w:rPr>
        <w:tab/>
      </w:r>
      <w:r w:rsidR="00E26456" w:rsidRPr="00C61874">
        <w:rPr>
          <w:lang w:val="de-DE"/>
        </w:rPr>
        <w:t>Ph</w:t>
      </w:r>
      <w:r w:rsidRPr="00C61874">
        <w:rPr>
          <w:lang w:val="de-DE"/>
        </w:rPr>
        <w:t>ysikalische Grundkenntnisse</w:t>
      </w:r>
      <w:r w:rsidRPr="00C61874">
        <w:rPr>
          <w:lang w:val="de-DE"/>
        </w:rPr>
        <w:tab/>
        <w:t>C</w:t>
      </w: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p>
    <w:p w:rsidR="00B72418" w:rsidRPr="00C61874" w:rsidRDefault="00B72418" w:rsidP="00322DC9">
      <w:pPr>
        <w:tabs>
          <w:tab w:val="left" w:pos="-1135"/>
          <w:tab w:val="left" w:pos="-569"/>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jc w:val="both"/>
        <w:rPr>
          <w:lang w:val="de-DE"/>
        </w:rPr>
      </w:pPr>
      <w:r w:rsidRPr="00C61874">
        <w:rPr>
          <w:lang w:val="de-DE"/>
        </w:rPr>
        <w:tab/>
        <w:t xml:space="preserve">In einem völlig geschlossenen leeren Ladetank, mit einem Volumen von </w:t>
      </w:r>
      <w:smartTag w:uri="urn:schemas-microsoft-com:office:smarttags" w:element="metricconverter">
        <w:smartTagPr>
          <w:attr w:name="ProductID" w:val="240 m3"/>
        </w:smartTagPr>
        <w:r w:rsidRPr="00C61874">
          <w:rPr>
            <w:lang w:val="de-DE"/>
          </w:rPr>
          <w:t>240 m</w:t>
        </w:r>
        <w:r w:rsidRPr="00C61874">
          <w:rPr>
            <w:vertAlign w:val="superscript"/>
            <w:lang w:val="de-DE"/>
          </w:rPr>
          <w:t>3</w:t>
        </w:r>
      </w:smartTag>
      <w:r w:rsidRPr="00C61874">
        <w:rPr>
          <w:lang w:val="de-DE"/>
        </w:rPr>
        <w:t xml:space="preserve"> herrscht ein Überdruck von 10 kPa.</w:t>
      </w:r>
    </w:p>
    <w:p w:rsidR="00B72418" w:rsidRPr="00C61874" w:rsidRDefault="00B72418" w:rsidP="00322DC9">
      <w:pPr>
        <w:tabs>
          <w:tab w:val="left" w:pos="-1135"/>
          <w:tab w:val="left" w:pos="-569"/>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jc w:val="both"/>
        <w:rPr>
          <w:lang w:val="de-DE"/>
        </w:rPr>
      </w:pPr>
      <w:r w:rsidRPr="00C61874">
        <w:rPr>
          <w:lang w:val="de-DE"/>
        </w:rPr>
        <w:tab/>
        <w:t xml:space="preserve">Der Ladetank wird mit </w:t>
      </w:r>
      <w:smartTag w:uri="urn:schemas-microsoft-com:office:smarttags" w:element="metricconverter">
        <w:smartTagPr>
          <w:attr w:name="ProductID" w:val="80 m3"/>
        </w:smartTagPr>
        <w:r w:rsidRPr="00C61874">
          <w:rPr>
            <w:lang w:val="de-DE"/>
          </w:rPr>
          <w:t>80 m</w:t>
        </w:r>
        <w:r w:rsidRPr="00C61874">
          <w:rPr>
            <w:vertAlign w:val="superscript"/>
            <w:lang w:val="de-DE"/>
          </w:rPr>
          <w:t>3</w:t>
        </w:r>
      </w:smartTag>
      <w:r w:rsidRPr="00C61874">
        <w:rPr>
          <w:lang w:val="de-DE"/>
        </w:rPr>
        <w:t xml:space="preserve"> Flüssigkeit gefüllt. Die Temperatur bleibt </w:t>
      </w:r>
      <w:r w:rsidR="00897E70" w:rsidRPr="00C61874">
        <w:rPr>
          <w:lang w:val="de-DE"/>
        </w:rPr>
        <w:t>konstant.</w:t>
      </w:r>
    </w:p>
    <w:p w:rsidR="00B72418" w:rsidRPr="00C61874" w:rsidRDefault="00B72418" w:rsidP="00322DC9">
      <w:pPr>
        <w:tabs>
          <w:tab w:val="left" w:pos="-1135"/>
          <w:tab w:val="left" w:pos="-569"/>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jc w:val="both"/>
        <w:rPr>
          <w:lang w:val="de-DE"/>
        </w:rPr>
      </w:pPr>
      <w:r w:rsidRPr="00C61874">
        <w:rPr>
          <w:lang w:val="de-DE"/>
        </w:rPr>
        <w:tab/>
        <w:t xml:space="preserve">Wie groß wird jetzt der Überdruck im Ladetank? </w:t>
      </w: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p>
    <w:p w:rsidR="00B72418" w:rsidRPr="00C61874" w:rsidRDefault="00B72418" w:rsidP="00B72418">
      <w:pPr>
        <w:tabs>
          <w:tab w:val="left" w:pos="-1135"/>
          <w:tab w:val="left" w:pos="-569"/>
          <w:tab w:val="left" w:pos="1134"/>
          <w:tab w:val="left" w:pos="1699"/>
          <w:tab w:val="right" w:pos="2268"/>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es-ES_tradnl"/>
        </w:rPr>
      </w:pPr>
      <w:r w:rsidRPr="00C61874">
        <w:rPr>
          <w:lang w:val="de-DE"/>
        </w:rPr>
        <w:tab/>
      </w:r>
      <w:r w:rsidRPr="00C61874">
        <w:rPr>
          <w:lang w:val="es-ES_tradnl"/>
        </w:rPr>
        <w:t>A</w:t>
      </w:r>
      <w:r w:rsidRPr="00C61874">
        <w:rPr>
          <w:lang w:val="es-ES_tradnl"/>
        </w:rPr>
        <w:tab/>
      </w:r>
      <w:r w:rsidRPr="00C61874">
        <w:rPr>
          <w:lang w:val="es-ES_tradnl"/>
        </w:rPr>
        <w:tab/>
        <w:t>5 kPa</w:t>
      </w:r>
      <w:r w:rsidR="00D550F4" w:rsidRPr="00C61874">
        <w:rPr>
          <w:lang w:val="es-ES_tradnl"/>
        </w:rPr>
        <w:t>.</w:t>
      </w:r>
    </w:p>
    <w:p w:rsidR="00B72418" w:rsidRPr="00C61874" w:rsidRDefault="00B72418" w:rsidP="00B72418">
      <w:pPr>
        <w:tabs>
          <w:tab w:val="left" w:pos="-1135"/>
          <w:tab w:val="left" w:pos="-569"/>
          <w:tab w:val="left" w:pos="1134"/>
          <w:tab w:val="left" w:pos="1699"/>
          <w:tab w:val="right" w:pos="2268"/>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es-ES_tradnl"/>
        </w:rPr>
      </w:pPr>
      <w:r w:rsidRPr="00C61874">
        <w:rPr>
          <w:lang w:val="es-ES_tradnl"/>
        </w:rPr>
        <w:tab/>
        <w:t>B</w:t>
      </w:r>
      <w:r w:rsidRPr="00C61874">
        <w:rPr>
          <w:lang w:val="es-ES_tradnl"/>
        </w:rPr>
        <w:tab/>
      </w:r>
      <w:r w:rsidRPr="00C61874">
        <w:rPr>
          <w:lang w:val="es-ES_tradnl"/>
        </w:rPr>
        <w:tab/>
        <w:t>7,5 kPa</w:t>
      </w:r>
      <w:r w:rsidR="00D550F4" w:rsidRPr="00C61874">
        <w:rPr>
          <w:lang w:val="es-ES_tradnl"/>
        </w:rPr>
        <w:t>.</w:t>
      </w:r>
    </w:p>
    <w:p w:rsidR="00B72418" w:rsidRPr="00C61874" w:rsidRDefault="00B72418" w:rsidP="00B72418">
      <w:pPr>
        <w:tabs>
          <w:tab w:val="left" w:pos="-1135"/>
          <w:tab w:val="left" w:pos="-569"/>
          <w:tab w:val="left" w:pos="1134"/>
          <w:tab w:val="left" w:pos="1699"/>
          <w:tab w:val="right" w:pos="2268"/>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es-ES_tradnl"/>
        </w:rPr>
      </w:pPr>
      <w:r w:rsidRPr="00C61874">
        <w:rPr>
          <w:lang w:val="es-ES_tradnl"/>
        </w:rPr>
        <w:tab/>
        <w:t>C</w:t>
      </w:r>
      <w:r w:rsidRPr="00C61874">
        <w:rPr>
          <w:lang w:val="es-ES_tradnl"/>
        </w:rPr>
        <w:tab/>
      </w:r>
      <w:r w:rsidRPr="00C61874">
        <w:rPr>
          <w:lang w:val="es-ES_tradnl"/>
        </w:rPr>
        <w:tab/>
        <w:t>15 kPa</w:t>
      </w:r>
      <w:r w:rsidR="00D550F4" w:rsidRPr="00C61874">
        <w:rPr>
          <w:lang w:val="es-ES_tradnl"/>
        </w:rPr>
        <w:t>.</w:t>
      </w:r>
    </w:p>
    <w:p w:rsidR="00B72418" w:rsidRPr="00C61874" w:rsidRDefault="00B72418" w:rsidP="00B72418">
      <w:pPr>
        <w:tabs>
          <w:tab w:val="left" w:pos="-1135"/>
          <w:tab w:val="left" w:pos="-569"/>
          <w:tab w:val="left" w:pos="1134"/>
          <w:tab w:val="left" w:pos="1699"/>
          <w:tab w:val="right" w:pos="2127"/>
          <w:tab w:val="right" w:pos="2268"/>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de-DE"/>
        </w:rPr>
      </w:pPr>
      <w:r w:rsidRPr="00C61874">
        <w:rPr>
          <w:lang w:val="es-ES_tradnl"/>
        </w:rPr>
        <w:tab/>
      </w:r>
      <w:r w:rsidRPr="00C61874">
        <w:rPr>
          <w:lang w:val="de-DE"/>
        </w:rPr>
        <w:t>D</w:t>
      </w:r>
      <w:r w:rsidRPr="00C61874">
        <w:rPr>
          <w:lang w:val="de-DE"/>
        </w:rPr>
        <w:tab/>
      </w:r>
      <w:r w:rsidRPr="00C61874">
        <w:rPr>
          <w:lang w:val="de-DE"/>
        </w:rPr>
        <w:tab/>
        <w:t>30 kPa</w:t>
      </w:r>
      <w:r w:rsidR="00D550F4" w:rsidRPr="00C61874">
        <w:rPr>
          <w:lang w:val="de-DE"/>
        </w:rPr>
        <w:t>.</w:t>
      </w:r>
    </w:p>
    <w:p w:rsidR="00B72418" w:rsidRPr="00C61874" w:rsidRDefault="00B72418" w:rsidP="00B72418">
      <w:pPr>
        <w:tabs>
          <w:tab w:val="left" w:pos="-1135"/>
          <w:tab w:val="left" w:pos="-569"/>
          <w:tab w:val="left" w:pos="284"/>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p>
    <w:p w:rsidR="00B72418" w:rsidRPr="00C61874" w:rsidRDefault="00B72418" w:rsidP="00B60593">
      <w:pPr>
        <w:tabs>
          <w:tab w:val="left" w:pos="-1135"/>
          <w:tab w:val="left" w:pos="-569"/>
          <w:tab w:val="left" w:pos="284"/>
          <w:tab w:val="left" w:pos="1132"/>
          <w:tab w:val="left" w:pos="1699"/>
          <w:tab w:val="left" w:pos="2266"/>
          <w:tab w:val="left" w:pos="2833"/>
          <w:tab w:val="left" w:pos="8502"/>
          <w:tab w:val="left" w:pos="9068"/>
        </w:tabs>
        <w:ind w:left="1134" w:hanging="1134"/>
        <w:rPr>
          <w:lang w:val="de-DE"/>
        </w:rPr>
      </w:pPr>
      <w:r w:rsidRPr="00C61874">
        <w:rPr>
          <w:lang w:val="de-DE"/>
        </w:rPr>
        <w:tab/>
        <w:t>331 02.0-07</w:t>
      </w:r>
      <w:r w:rsidRPr="00C61874">
        <w:rPr>
          <w:lang w:val="de-DE"/>
        </w:rPr>
        <w:tab/>
      </w:r>
      <w:r w:rsidR="00E26456" w:rsidRPr="00C61874">
        <w:rPr>
          <w:lang w:val="de-DE"/>
        </w:rPr>
        <w:t>P</w:t>
      </w:r>
      <w:r w:rsidRPr="00C61874">
        <w:rPr>
          <w:lang w:val="de-DE"/>
        </w:rPr>
        <w:t>hysikalische Grundkenntnisse</w:t>
      </w:r>
      <w:r w:rsidRPr="00C61874">
        <w:rPr>
          <w:lang w:val="de-DE"/>
        </w:rPr>
        <w:tab/>
        <w:t>B</w:t>
      </w: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r w:rsidRPr="00C61874">
        <w:rPr>
          <w:lang w:val="de-DE"/>
        </w:rPr>
        <w:tab/>
      </w:r>
      <w:r w:rsidRPr="00C61874">
        <w:rPr>
          <w:lang w:val="de-DE"/>
        </w:rPr>
        <w:tab/>
        <w:t>Was hat eine Flüssigkeit bei unveränderter Temperatur?</w:t>
      </w: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p>
    <w:p w:rsidR="00B72418" w:rsidRPr="00C61874" w:rsidRDefault="00B72418" w:rsidP="00B72418">
      <w:pPr>
        <w:tabs>
          <w:tab w:val="left" w:pos="-1135"/>
          <w:tab w:val="left" w:pos="-569"/>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de-DE"/>
        </w:rPr>
      </w:pPr>
      <w:r w:rsidRPr="00C61874">
        <w:rPr>
          <w:lang w:val="de-DE"/>
        </w:rPr>
        <w:tab/>
        <w:t>A</w:t>
      </w:r>
      <w:r w:rsidRPr="00C61874">
        <w:rPr>
          <w:lang w:val="de-DE"/>
        </w:rPr>
        <w:tab/>
        <w:t>Eine bestimmte Form und ein bestimmtes Volumen.</w:t>
      </w:r>
    </w:p>
    <w:p w:rsidR="00B72418" w:rsidRPr="00C61874" w:rsidRDefault="00B72418" w:rsidP="00B72418">
      <w:pPr>
        <w:tabs>
          <w:tab w:val="left" w:pos="-1135"/>
          <w:tab w:val="left" w:pos="-569"/>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de-DE"/>
        </w:rPr>
      </w:pPr>
      <w:r w:rsidRPr="00C61874">
        <w:rPr>
          <w:lang w:val="de-DE"/>
        </w:rPr>
        <w:tab/>
        <w:t>B</w:t>
      </w:r>
      <w:r w:rsidRPr="00C61874">
        <w:rPr>
          <w:lang w:val="de-DE"/>
        </w:rPr>
        <w:tab/>
        <w:t>Keine bestimmte Form, aber ein bestimmtes Volumen.</w:t>
      </w:r>
    </w:p>
    <w:p w:rsidR="00B72418" w:rsidRPr="00C61874" w:rsidRDefault="00B72418" w:rsidP="00B72418">
      <w:pPr>
        <w:tabs>
          <w:tab w:val="left" w:pos="-1135"/>
          <w:tab w:val="left" w:pos="-569"/>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de-DE"/>
        </w:rPr>
      </w:pPr>
      <w:r w:rsidRPr="00C61874">
        <w:rPr>
          <w:lang w:val="de-DE"/>
        </w:rPr>
        <w:tab/>
        <w:t>C</w:t>
      </w:r>
      <w:r w:rsidRPr="00C61874">
        <w:rPr>
          <w:lang w:val="de-DE"/>
        </w:rPr>
        <w:tab/>
        <w:t>Eine bestimmte Form, aber kein bestimmtes Volumen.</w:t>
      </w:r>
    </w:p>
    <w:p w:rsidR="00B72418" w:rsidRPr="00C61874" w:rsidRDefault="00B72418" w:rsidP="00B72418">
      <w:pPr>
        <w:tabs>
          <w:tab w:val="left" w:pos="-1135"/>
          <w:tab w:val="left" w:pos="-569"/>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de-DE"/>
        </w:rPr>
      </w:pPr>
      <w:r w:rsidRPr="00C61874">
        <w:rPr>
          <w:lang w:val="de-DE"/>
        </w:rPr>
        <w:tab/>
        <w:t>D</w:t>
      </w:r>
      <w:r w:rsidRPr="00C61874">
        <w:rPr>
          <w:lang w:val="de-DE"/>
        </w:rPr>
        <w:tab/>
        <w:t>Keine bestimmte Form und kein bestimmtes Volumen.</w:t>
      </w: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p>
    <w:p w:rsidR="00B72418" w:rsidRPr="00C61874" w:rsidRDefault="00B72418" w:rsidP="00B60593">
      <w:pPr>
        <w:tabs>
          <w:tab w:val="left" w:pos="-1135"/>
          <w:tab w:val="left" w:pos="-569"/>
          <w:tab w:val="left" w:pos="284"/>
          <w:tab w:val="left" w:pos="1132"/>
          <w:tab w:val="left" w:pos="1699"/>
          <w:tab w:val="left" w:pos="2266"/>
          <w:tab w:val="left" w:pos="2833"/>
          <w:tab w:val="left" w:pos="8502"/>
          <w:tab w:val="left" w:pos="9068"/>
        </w:tabs>
        <w:ind w:left="1134" w:hanging="1134"/>
        <w:rPr>
          <w:lang w:val="de-DE"/>
        </w:rPr>
      </w:pPr>
      <w:r w:rsidRPr="00C61874">
        <w:rPr>
          <w:lang w:val="de-DE"/>
        </w:rPr>
        <w:tab/>
        <w:t>331 02.0-08</w:t>
      </w:r>
      <w:r w:rsidRPr="00C61874">
        <w:rPr>
          <w:lang w:val="de-DE"/>
        </w:rPr>
        <w:tab/>
      </w:r>
      <w:r w:rsidR="00E26456" w:rsidRPr="00C61874">
        <w:rPr>
          <w:lang w:val="de-DE"/>
        </w:rPr>
        <w:t>P</w:t>
      </w:r>
      <w:r w:rsidRPr="00C61874">
        <w:rPr>
          <w:lang w:val="de-DE"/>
        </w:rPr>
        <w:t>hysikalische Grundkenntnisse</w:t>
      </w:r>
      <w:r w:rsidRPr="00C61874">
        <w:rPr>
          <w:lang w:val="de-DE"/>
        </w:rPr>
        <w:tab/>
        <w:t>A</w:t>
      </w: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r w:rsidRPr="00C61874">
        <w:rPr>
          <w:lang w:val="de-DE"/>
        </w:rPr>
        <w:tab/>
      </w:r>
      <w:r w:rsidRPr="00C61874">
        <w:rPr>
          <w:lang w:val="de-DE"/>
        </w:rPr>
        <w:tab/>
        <w:t>Was ist die kritische Temperatur?</w:t>
      </w: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p>
    <w:p w:rsidR="00B72418" w:rsidRPr="00C61874" w:rsidRDefault="00B72418" w:rsidP="00B72418">
      <w:pPr>
        <w:tabs>
          <w:tab w:val="left" w:pos="-1135"/>
          <w:tab w:val="left" w:pos="-569"/>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de-DE"/>
        </w:rPr>
      </w:pPr>
      <w:r w:rsidRPr="00C61874">
        <w:rPr>
          <w:lang w:val="de-DE"/>
        </w:rPr>
        <w:tab/>
        <w:t xml:space="preserve">A </w:t>
      </w:r>
      <w:r w:rsidRPr="00C61874">
        <w:rPr>
          <w:lang w:val="de-DE"/>
        </w:rPr>
        <w:tab/>
        <w:t>Die Temperatur, bis zu der man Gase verflüssigen kann.</w:t>
      </w:r>
    </w:p>
    <w:p w:rsidR="00B72418" w:rsidRPr="00C61874" w:rsidRDefault="00B72418" w:rsidP="00B72418">
      <w:pPr>
        <w:tabs>
          <w:tab w:val="left" w:pos="-1135"/>
          <w:tab w:val="left" w:pos="-569"/>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de-DE"/>
        </w:rPr>
      </w:pPr>
      <w:r w:rsidRPr="00C61874">
        <w:rPr>
          <w:lang w:val="de-DE"/>
        </w:rPr>
        <w:tab/>
        <w:t>B</w:t>
      </w:r>
      <w:r w:rsidRPr="00C61874">
        <w:rPr>
          <w:lang w:val="de-DE"/>
        </w:rPr>
        <w:tab/>
        <w:t>Die niedrigste mögliche Temperatur, nämlich 0 K.</w:t>
      </w:r>
    </w:p>
    <w:p w:rsidR="00B72418" w:rsidRPr="00C61874" w:rsidRDefault="00B72418" w:rsidP="00B72418">
      <w:pPr>
        <w:tabs>
          <w:tab w:val="left" w:pos="-1135"/>
          <w:tab w:val="left" w:pos="-569"/>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de-DE"/>
        </w:rPr>
      </w:pPr>
      <w:r w:rsidRPr="00C61874">
        <w:rPr>
          <w:lang w:val="de-DE"/>
        </w:rPr>
        <w:tab/>
        <w:t>C</w:t>
      </w:r>
      <w:r w:rsidRPr="00C61874">
        <w:rPr>
          <w:lang w:val="de-DE"/>
        </w:rPr>
        <w:tab/>
        <w:t>Die Temperatur, oberhalb der man ein Gas zur Flüssigkeit verdichten kann.</w:t>
      </w:r>
    </w:p>
    <w:p w:rsidR="00B72418" w:rsidRPr="00C61874" w:rsidRDefault="00B72418" w:rsidP="00B72418">
      <w:pPr>
        <w:tabs>
          <w:tab w:val="left" w:pos="-1135"/>
          <w:tab w:val="left" w:pos="-569"/>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de-DE"/>
        </w:rPr>
      </w:pPr>
      <w:r w:rsidRPr="00C61874">
        <w:rPr>
          <w:lang w:val="de-DE"/>
        </w:rPr>
        <w:tab/>
        <w:t>D</w:t>
      </w:r>
      <w:r w:rsidRPr="00C61874">
        <w:rPr>
          <w:lang w:val="de-DE"/>
        </w:rPr>
        <w:tab/>
        <w:t xml:space="preserve">Die Temperatur, bei der man die unterste Explosionsgrenze erreicht.  </w:t>
      </w:r>
    </w:p>
    <w:p w:rsidR="00B72418" w:rsidRPr="00C61874" w:rsidRDefault="00B72418" w:rsidP="00B72418">
      <w:pPr>
        <w:tabs>
          <w:tab w:val="left" w:pos="-1135"/>
          <w:tab w:val="left" w:pos="-569"/>
          <w:tab w:val="left" w:pos="284"/>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p>
    <w:p w:rsidR="00B72418" w:rsidRPr="00C61874" w:rsidRDefault="00B72418" w:rsidP="00B60593">
      <w:pPr>
        <w:tabs>
          <w:tab w:val="left" w:pos="-1135"/>
          <w:tab w:val="left" w:pos="-569"/>
          <w:tab w:val="left" w:pos="284"/>
          <w:tab w:val="left" w:pos="1132"/>
          <w:tab w:val="left" w:pos="1699"/>
          <w:tab w:val="left" w:pos="2266"/>
          <w:tab w:val="left" w:pos="2833"/>
          <w:tab w:val="left" w:pos="3400"/>
          <w:tab w:val="left" w:pos="8502"/>
          <w:tab w:val="left" w:pos="9068"/>
        </w:tabs>
        <w:ind w:left="1134" w:hanging="1134"/>
        <w:rPr>
          <w:lang w:val="de-DE"/>
        </w:rPr>
      </w:pPr>
      <w:r w:rsidRPr="00C61874">
        <w:rPr>
          <w:lang w:val="de-DE"/>
        </w:rPr>
        <w:tab/>
        <w:t>331 02.0-09</w:t>
      </w:r>
      <w:r w:rsidRPr="00C61874">
        <w:rPr>
          <w:lang w:val="de-DE"/>
        </w:rPr>
        <w:tab/>
      </w:r>
      <w:r w:rsidR="00E26456" w:rsidRPr="00C61874">
        <w:rPr>
          <w:lang w:val="de-DE"/>
        </w:rPr>
        <w:t>P</w:t>
      </w:r>
      <w:r w:rsidRPr="00C61874">
        <w:rPr>
          <w:lang w:val="de-DE"/>
        </w:rPr>
        <w:t>hysikalische Grundkenntnisse</w:t>
      </w:r>
      <w:r w:rsidRPr="00C61874">
        <w:rPr>
          <w:lang w:val="de-DE"/>
        </w:rPr>
        <w:tab/>
        <w:t>A</w:t>
      </w: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r w:rsidRPr="00C61874">
        <w:rPr>
          <w:lang w:val="de-DE"/>
        </w:rPr>
        <w:tab/>
      </w:r>
      <w:r w:rsidRPr="00C61874">
        <w:rPr>
          <w:lang w:val="de-DE"/>
        </w:rPr>
        <w:tab/>
        <w:t>Was entspricht einer Temperatur von 353 K?</w:t>
      </w: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p>
    <w:p w:rsidR="00B72418" w:rsidRPr="00C61874" w:rsidRDefault="00B72418" w:rsidP="00B72418">
      <w:pPr>
        <w:tabs>
          <w:tab w:val="left" w:pos="-1135"/>
          <w:tab w:val="left" w:pos="-569"/>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en-US"/>
        </w:rPr>
      </w:pPr>
      <w:r w:rsidRPr="00C61874">
        <w:rPr>
          <w:lang w:val="de-DE"/>
        </w:rPr>
        <w:tab/>
      </w:r>
      <w:proofErr w:type="gramStart"/>
      <w:r w:rsidRPr="00C61874">
        <w:rPr>
          <w:lang w:val="en-US"/>
        </w:rPr>
        <w:t>A</w:t>
      </w:r>
      <w:proofErr w:type="gramEnd"/>
      <w:r w:rsidRPr="00C61874">
        <w:rPr>
          <w:lang w:val="en-US"/>
        </w:rPr>
        <w:tab/>
        <w:t>80 ºC</w:t>
      </w:r>
      <w:r w:rsidR="00AD06BC" w:rsidRPr="00C61874">
        <w:rPr>
          <w:lang w:val="en-US"/>
        </w:rPr>
        <w:t>.</w:t>
      </w:r>
    </w:p>
    <w:p w:rsidR="00B72418" w:rsidRPr="00C61874" w:rsidRDefault="00B72418" w:rsidP="00B72418">
      <w:pPr>
        <w:tabs>
          <w:tab w:val="left" w:pos="-1135"/>
          <w:tab w:val="left" w:pos="-569"/>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en-US"/>
        </w:rPr>
      </w:pPr>
      <w:r w:rsidRPr="00C61874">
        <w:rPr>
          <w:lang w:val="en-US"/>
        </w:rPr>
        <w:tab/>
        <w:t>B</w:t>
      </w:r>
      <w:r w:rsidRPr="00C61874">
        <w:rPr>
          <w:lang w:val="en-US"/>
        </w:rPr>
        <w:tab/>
        <w:t>253 ºC</w:t>
      </w:r>
      <w:r w:rsidR="00AD06BC" w:rsidRPr="00C61874">
        <w:rPr>
          <w:lang w:val="en-US"/>
        </w:rPr>
        <w:t>.</w:t>
      </w:r>
    </w:p>
    <w:p w:rsidR="00B72418" w:rsidRPr="00C61874" w:rsidRDefault="00B72418" w:rsidP="00B72418">
      <w:pPr>
        <w:tabs>
          <w:tab w:val="left" w:pos="-1135"/>
          <w:tab w:val="left" w:pos="-569"/>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en-US"/>
        </w:rPr>
      </w:pPr>
      <w:r w:rsidRPr="00C61874">
        <w:rPr>
          <w:lang w:val="en-US"/>
        </w:rPr>
        <w:tab/>
        <w:t>C</w:t>
      </w:r>
      <w:r w:rsidRPr="00C61874">
        <w:rPr>
          <w:lang w:val="en-US"/>
        </w:rPr>
        <w:tab/>
        <w:t>353 ºC</w:t>
      </w:r>
      <w:r w:rsidR="00AD06BC" w:rsidRPr="00C61874">
        <w:rPr>
          <w:lang w:val="en-US"/>
        </w:rPr>
        <w:t>.</w:t>
      </w:r>
    </w:p>
    <w:p w:rsidR="00B72418" w:rsidRPr="00C61874" w:rsidRDefault="00B72418" w:rsidP="00B72418">
      <w:pPr>
        <w:tabs>
          <w:tab w:val="left" w:pos="-1135"/>
          <w:tab w:val="left" w:pos="-569"/>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en-US"/>
        </w:rPr>
      </w:pPr>
      <w:r w:rsidRPr="00C61874">
        <w:rPr>
          <w:lang w:val="en-US"/>
        </w:rPr>
        <w:tab/>
        <w:t>D</w:t>
      </w:r>
      <w:r w:rsidRPr="00C61874">
        <w:rPr>
          <w:lang w:val="en-US"/>
        </w:rPr>
        <w:tab/>
        <w:t>626 ºC</w:t>
      </w:r>
      <w:r w:rsidR="00AD06BC" w:rsidRPr="00C61874">
        <w:rPr>
          <w:lang w:val="en-US"/>
        </w:rPr>
        <w:t>.</w:t>
      </w:r>
    </w:p>
    <w:p w:rsidR="00B72418" w:rsidRPr="00C61874" w:rsidRDefault="00B72418" w:rsidP="00B72418">
      <w:pPr>
        <w:tabs>
          <w:tab w:val="left" w:pos="-1135"/>
          <w:tab w:val="left" w:pos="-569"/>
          <w:tab w:val="left" w:pos="284"/>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en-US"/>
        </w:rPr>
      </w:pPr>
    </w:p>
    <w:p w:rsidR="00B72418" w:rsidRPr="00C61874" w:rsidRDefault="00B72418" w:rsidP="00B60593">
      <w:pPr>
        <w:tabs>
          <w:tab w:val="left" w:pos="-1135"/>
          <w:tab w:val="left" w:pos="-569"/>
          <w:tab w:val="left" w:pos="284"/>
          <w:tab w:val="left" w:pos="1132"/>
          <w:tab w:val="left" w:pos="1699"/>
          <w:tab w:val="left" w:pos="2266"/>
          <w:tab w:val="left" w:pos="2833"/>
          <w:tab w:val="left" w:pos="3400"/>
          <w:tab w:val="left" w:pos="8502"/>
          <w:tab w:val="left" w:pos="9068"/>
        </w:tabs>
        <w:ind w:left="1134" w:hanging="1134"/>
        <w:rPr>
          <w:lang w:val="de-DE"/>
        </w:rPr>
      </w:pPr>
      <w:r w:rsidRPr="00C61874">
        <w:rPr>
          <w:lang w:val="en-US"/>
        </w:rPr>
        <w:tab/>
      </w:r>
      <w:r w:rsidRPr="00C61874">
        <w:rPr>
          <w:lang w:val="de-DE"/>
        </w:rPr>
        <w:t>331 02.0-10</w:t>
      </w:r>
      <w:r w:rsidRPr="00C61874">
        <w:rPr>
          <w:lang w:val="de-DE"/>
        </w:rPr>
        <w:tab/>
      </w:r>
      <w:r w:rsidR="00E26456" w:rsidRPr="00C61874">
        <w:rPr>
          <w:lang w:val="de-DE"/>
        </w:rPr>
        <w:t>P</w:t>
      </w:r>
      <w:r w:rsidRPr="00C61874">
        <w:rPr>
          <w:lang w:val="de-DE"/>
        </w:rPr>
        <w:t>hysikalische Grundkenntnisse</w:t>
      </w:r>
      <w:r w:rsidRPr="00C61874">
        <w:rPr>
          <w:lang w:val="de-DE"/>
        </w:rPr>
        <w:tab/>
        <w:t>C</w:t>
      </w: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p>
    <w:p w:rsidR="00B72418" w:rsidRPr="00C61874" w:rsidRDefault="00B72418" w:rsidP="00322DC9">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jc w:val="both"/>
        <w:rPr>
          <w:lang w:val="de-DE"/>
        </w:rPr>
      </w:pPr>
      <w:r w:rsidRPr="00C61874">
        <w:rPr>
          <w:lang w:val="de-DE"/>
        </w:rPr>
        <w:tab/>
      </w:r>
      <w:r w:rsidRPr="00C61874">
        <w:rPr>
          <w:lang w:val="de-DE"/>
        </w:rPr>
        <w:tab/>
        <w:t xml:space="preserve">Bei 21º C beträgt das Volumen eines verschlossenen Gases/Dampfes </w:t>
      </w:r>
      <w:smartTag w:uri="urn:schemas-microsoft-com:office:smarttags" w:element="metricconverter">
        <w:smartTagPr>
          <w:attr w:name="ProductID" w:val="98 Liter"/>
        </w:smartTagPr>
        <w:r w:rsidRPr="00C61874">
          <w:rPr>
            <w:lang w:val="de-DE"/>
          </w:rPr>
          <w:t>98 Liter</w:t>
        </w:r>
      </w:smartTag>
      <w:r w:rsidRPr="00C61874">
        <w:rPr>
          <w:lang w:val="de-DE"/>
        </w:rPr>
        <w:t>. Der Druck bleibt konstant.</w:t>
      </w: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r w:rsidRPr="00C61874">
        <w:rPr>
          <w:lang w:val="de-DE"/>
        </w:rPr>
        <w:tab/>
      </w:r>
      <w:r w:rsidRPr="00C61874">
        <w:rPr>
          <w:lang w:val="de-DE"/>
        </w:rPr>
        <w:tab/>
        <w:t>Wie groß ist das Volumen bei 30</w:t>
      </w:r>
      <w:r w:rsidR="00897E70" w:rsidRPr="00C61874">
        <w:rPr>
          <w:lang w:val="de-DE"/>
        </w:rPr>
        <w:t> </w:t>
      </w:r>
      <w:r w:rsidRPr="00C61874">
        <w:rPr>
          <w:lang w:val="de-DE"/>
        </w:rPr>
        <w:t>º</w:t>
      </w:r>
      <w:r w:rsidR="00897E70" w:rsidRPr="00C61874">
        <w:rPr>
          <w:lang w:val="de-DE"/>
        </w:rPr>
        <w:t>C?</w:t>
      </w: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p>
    <w:p w:rsidR="00B72418" w:rsidRPr="00C61874" w:rsidRDefault="00B72418" w:rsidP="00B72418">
      <w:pPr>
        <w:tabs>
          <w:tab w:val="left" w:pos="-1135"/>
          <w:tab w:val="left" w:pos="-569"/>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fr-FR"/>
        </w:rPr>
      </w:pPr>
      <w:r w:rsidRPr="00C61874">
        <w:rPr>
          <w:lang w:val="de-DE"/>
        </w:rPr>
        <w:tab/>
      </w:r>
      <w:r w:rsidRPr="00C61874">
        <w:rPr>
          <w:lang w:val="fr-FR"/>
        </w:rPr>
        <w:t>A</w:t>
      </w:r>
      <w:r w:rsidRPr="00C61874">
        <w:rPr>
          <w:lang w:val="fr-FR"/>
        </w:rPr>
        <w:tab/>
        <w:t xml:space="preserve">  95 Liter</w:t>
      </w:r>
      <w:r w:rsidR="00AD06BC" w:rsidRPr="00C61874">
        <w:rPr>
          <w:lang w:val="fr-FR"/>
        </w:rPr>
        <w:t>.</w:t>
      </w:r>
    </w:p>
    <w:p w:rsidR="00B72418" w:rsidRPr="00C61874" w:rsidRDefault="00B72418" w:rsidP="00B72418">
      <w:pPr>
        <w:tabs>
          <w:tab w:val="left" w:pos="-1135"/>
          <w:tab w:val="left" w:pos="-569"/>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fr-FR"/>
        </w:rPr>
      </w:pPr>
      <w:r w:rsidRPr="00C61874">
        <w:rPr>
          <w:lang w:val="fr-FR"/>
        </w:rPr>
        <w:tab/>
        <w:t>B</w:t>
      </w:r>
      <w:r w:rsidRPr="00C61874">
        <w:rPr>
          <w:lang w:val="fr-FR"/>
        </w:rPr>
        <w:tab/>
        <w:t xml:space="preserve">  98 Liter</w:t>
      </w:r>
      <w:r w:rsidR="00AD06BC" w:rsidRPr="00C61874">
        <w:rPr>
          <w:lang w:val="fr-FR"/>
        </w:rPr>
        <w:t>.</w:t>
      </w:r>
    </w:p>
    <w:p w:rsidR="00B72418" w:rsidRPr="00C61874" w:rsidRDefault="00B72418" w:rsidP="00B72418">
      <w:pPr>
        <w:tabs>
          <w:tab w:val="left" w:pos="-1135"/>
          <w:tab w:val="left" w:pos="-569"/>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fr-FR"/>
        </w:rPr>
      </w:pPr>
      <w:r w:rsidRPr="00C61874">
        <w:rPr>
          <w:lang w:val="fr-FR"/>
        </w:rPr>
        <w:tab/>
        <w:t>C</w:t>
      </w:r>
      <w:r w:rsidRPr="00C61874">
        <w:rPr>
          <w:lang w:val="fr-FR"/>
        </w:rPr>
        <w:tab/>
        <w:t>101 Liter</w:t>
      </w:r>
      <w:r w:rsidR="00AD06BC" w:rsidRPr="00C61874">
        <w:rPr>
          <w:lang w:val="fr-FR"/>
        </w:rPr>
        <w:t>.</w:t>
      </w:r>
    </w:p>
    <w:p w:rsidR="00B72418" w:rsidRPr="00C61874" w:rsidRDefault="00B72418" w:rsidP="00B72418">
      <w:pPr>
        <w:tabs>
          <w:tab w:val="left" w:pos="-1135"/>
          <w:tab w:val="left" w:pos="-569"/>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de-DE"/>
        </w:rPr>
      </w:pPr>
      <w:r w:rsidRPr="00C61874">
        <w:rPr>
          <w:lang w:val="fr-FR"/>
        </w:rPr>
        <w:tab/>
      </w:r>
      <w:r w:rsidRPr="00C61874">
        <w:rPr>
          <w:lang w:val="de-DE"/>
        </w:rPr>
        <w:t>D</w:t>
      </w:r>
      <w:r w:rsidRPr="00C61874">
        <w:rPr>
          <w:lang w:val="de-DE"/>
        </w:rPr>
        <w:tab/>
        <w:t>140 Liter</w:t>
      </w:r>
      <w:r w:rsidR="00AD06BC" w:rsidRPr="00C61874">
        <w:rPr>
          <w:lang w:val="de-DE"/>
        </w:rPr>
        <w:t>.</w:t>
      </w:r>
    </w:p>
    <w:p w:rsidR="00B72418" w:rsidRPr="00C61874" w:rsidRDefault="00B72418" w:rsidP="00B72418">
      <w:pPr>
        <w:tabs>
          <w:tab w:val="left" w:pos="-1135"/>
          <w:tab w:val="left" w:pos="-569"/>
          <w:tab w:val="left" w:pos="284"/>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p>
    <w:p w:rsidR="00B72418" w:rsidRPr="00C61874" w:rsidRDefault="00B72418" w:rsidP="00B72418">
      <w:pPr>
        <w:tabs>
          <w:tab w:val="left" w:pos="-1135"/>
          <w:tab w:val="left" w:pos="-569"/>
          <w:tab w:val="left" w:pos="284"/>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p>
    <w:p w:rsidR="00B72418" w:rsidRPr="00C61874" w:rsidRDefault="00B72418" w:rsidP="00B72418">
      <w:pPr>
        <w:tabs>
          <w:tab w:val="left" w:pos="-1135"/>
          <w:tab w:val="left" w:pos="-569"/>
          <w:tab w:val="left" w:pos="284"/>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r w:rsidRPr="00C61874">
        <w:rPr>
          <w:lang w:val="de-DE"/>
        </w:rPr>
        <w:br w:type="page"/>
      </w:r>
      <w:r w:rsidRPr="00C61874">
        <w:rPr>
          <w:lang w:val="de-DE"/>
        </w:rPr>
        <w:lastRenderedPageBreak/>
        <w:tab/>
        <w:t>331 02.0-11</w:t>
      </w:r>
      <w:r w:rsidRPr="00C61874">
        <w:rPr>
          <w:lang w:val="de-DE"/>
        </w:rPr>
        <w:tab/>
      </w:r>
      <w:r w:rsidR="00E26456" w:rsidRPr="00C61874">
        <w:rPr>
          <w:lang w:val="de-DE"/>
        </w:rPr>
        <w:t>P</w:t>
      </w:r>
      <w:r w:rsidRPr="00C61874">
        <w:rPr>
          <w:lang w:val="de-DE"/>
        </w:rPr>
        <w:t>hysikalische Grundkenntnisse</w:t>
      </w:r>
      <w:r w:rsidRPr="00C61874">
        <w:rPr>
          <w:lang w:val="de-DE"/>
        </w:rPr>
        <w:tab/>
      </w:r>
      <w:r w:rsidRPr="00C61874">
        <w:rPr>
          <w:lang w:val="de-DE"/>
        </w:rPr>
        <w:tab/>
      </w:r>
      <w:r w:rsidRPr="00C61874">
        <w:rPr>
          <w:lang w:val="de-DE"/>
        </w:rPr>
        <w:tab/>
      </w:r>
      <w:r w:rsidRPr="00C61874">
        <w:rPr>
          <w:lang w:val="de-DE"/>
        </w:rPr>
        <w:tab/>
      </w:r>
      <w:r w:rsidRPr="00C61874">
        <w:rPr>
          <w:lang w:val="de-DE"/>
        </w:rPr>
        <w:tab/>
      </w:r>
      <w:r w:rsidRPr="00C61874">
        <w:rPr>
          <w:lang w:val="de-DE"/>
        </w:rPr>
        <w:tab/>
      </w:r>
      <w:r w:rsidRPr="00C61874">
        <w:rPr>
          <w:lang w:val="de-DE"/>
        </w:rPr>
        <w:tab/>
      </w:r>
      <w:r w:rsidRPr="00C61874">
        <w:rPr>
          <w:lang w:val="de-DE"/>
        </w:rPr>
        <w:tab/>
        <w:t>B</w:t>
      </w: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r w:rsidRPr="00C61874">
        <w:rPr>
          <w:lang w:val="de-DE"/>
        </w:rPr>
        <w:tab/>
      </w:r>
      <w:r w:rsidRPr="00C61874">
        <w:rPr>
          <w:lang w:val="de-DE"/>
        </w:rPr>
        <w:tab/>
        <w:t xml:space="preserve">Welche ist die </w:t>
      </w:r>
      <w:r w:rsidR="001E1E3A" w:rsidRPr="00C61874">
        <w:rPr>
          <w:lang w:val="de-DE"/>
        </w:rPr>
        <w:t>niedrigste</w:t>
      </w:r>
      <w:r w:rsidRPr="00C61874">
        <w:rPr>
          <w:lang w:val="de-DE"/>
        </w:rPr>
        <w:t xml:space="preserve"> mögliche Temperatur?</w:t>
      </w: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p>
    <w:p w:rsidR="00B72418" w:rsidRPr="00C61874" w:rsidRDefault="00B72418" w:rsidP="00B72418">
      <w:pPr>
        <w:tabs>
          <w:tab w:val="left" w:pos="-1135"/>
          <w:tab w:val="left" w:pos="-569"/>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de-DE"/>
        </w:rPr>
      </w:pPr>
      <w:r w:rsidRPr="00C61874">
        <w:rPr>
          <w:lang w:val="de-DE"/>
        </w:rPr>
        <w:tab/>
        <w:t>A</w:t>
      </w:r>
      <w:r w:rsidRPr="00C61874">
        <w:rPr>
          <w:lang w:val="de-DE"/>
        </w:rPr>
        <w:tab/>
        <w:t xml:space="preserve">  0 ºC</w:t>
      </w:r>
      <w:r w:rsidR="00AD06BC" w:rsidRPr="00C61874">
        <w:rPr>
          <w:lang w:val="de-DE"/>
        </w:rPr>
        <w:t>.</w:t>
      </w:r>
    </w:p>
    <w:p w:rsidR="00B72418" w:rsidRPr="00C61874" w:rsidRDefault="00B72418" w:rsidP="00B72418">
      <w:pPr>
        <w:tabs>
          <w:tab w:val="left" w:pos="-1135"/>
          <w:tab w:val="left" w:pos="-569"/>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de-DE"/>
        </w:rPr>
      </w:pPr>
      <w:r w:rsidRPr="00C61874">
        <w:rPr>
          <w:lang w:val="de-DE"/>
        </w:rPr>
        <w:tab/>
        <w:t>B</w:t>
      </w:r>
      <w:r w:rsidRPr="00C61874">
        <w:rPr>
          <w:lang w:val="de-DE"/>
        </w:rPr>
        <w:tab/>
        <w:t xml:space="preserve">  0  K</w:t>
      </w:r>
      <w:r w:rsidR="00AD06BC" w:rsidRPr="00C61874">
        <w:rPr>
          <w:lang w:val="de-DE"/>
        </w:rPr>
        <w:t>.</w:t>
      </w:r>
    </w:p>
    <w:p w:rsidR="00B72418" w:rsidRPr="00C61874" w:rsidRDefault="00B72418" w:rsidP="00B72418">
      <w:pPr>
        <w:tabs>
          <w:tab w:val="left" w:pos="-1135"/>
          <w:tab w:val="left" w:pos="-569"/>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de-DE"/>
        </w:rPr>
      </w:pPr>
      <w:r w:rsidRPr="00C61874">
        <w:rPr>
          <w:lang w:val="de-DE"/>
        </w:rPr>
        <w:tab/>
        <w:t>C     -273  K</w:t>
      </w:r>
      <w:r w:rsidR="00AD06BC" w:rsidRPr="00C61874">
        <w:rPr>
          <w:lang w:val="de-DE"/>
        </w:rPr>
        <w:t>.</w:t>
      </w:r>
    </w:p>
    <w:p w:rsidR="00B72418" w:rsidRPr="00C61874" w:rsidRDefault="00B72418" w:rsidP="00B72418">
      <w:pPr>
        <w:tabs>
          <w:tab w:val="left" w:pos="-1135"/>
          <w:tab w:val="left" w:pos="-569"/>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de-DE"/>
        </w:rPr>
      </w:pPr>
      <w:r w:rsidRPr="00C61874">
        <w:rPr>
          <w:lang w:val="de-DE"/>
        </w:rPr>
        <w:tab/>
        <w:t>D      273  K</w:t>
      </w:r>
      <w:r w:rsidR="00AD06BC" w:rsidRPr="00C61874">
        <w:rPr>
          <w:lang w:val="de-DE"/>
        </w:rPr>
        <w:t>.</w:t>
      </w:r>
    </w:p>
    <w:p w:rsidR="00B72418" w:rsidRPr="00C61874" w:rsidRDefault="00B72418" w:rsidP="00B72418">
      <w:pPr>
        <w:tabs>
          <w:tab w:val="left" w:pos="-1135"/>
          <w:tab w:val="left" w:pos="-569"/>
          <w:tab w:val="left" w:pos="284"/>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p>
    <w:p w:rsidR="00B72418" w:rsidRPr="00C61874" w:rsidRDefault="00B72418" w:rsidP="00B72418">
      <w:pPr>
        <w:tabs>
          <w:tab w:val="left" w:pos="-1135"/>
          <w:tab w:val="left" w:pos="-569"/>
          <w:tab w:val="left" w:pos="284"/>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r w:rsidRPr="00C61874">
        <w:rPr>
          <w:lang w:val="de-DE"/>
        </w:rPr>
        <w:tab/>
        <w:t>331 02.0-12</w:t>
      </w:r>
      <w:r w:rsidRPr="00C61874">
        <w:rPr>
          <w:lang w:val="de-DE"/>
        </w:rPr>
        <w:tab/>
      </w:r>
      <w:r w:rsidR="00E26456" w:rsidRPr="00C61874">
        <w:rPr>
          <w:lang w:val="de-DE"/>
        </w:rPr>
        <w:t>Physikalische Grundkenntnisse</w:t>
      </w:r>
      <w:r w:rsidRPr="00C61874">
        <w:rPr>
          <w:lang w:val="de-DE"/>
        </w:rPr>
        <w:tab/>
      </w:r>
      <w:r w:rsidRPr="00C61874">
        <w:rPr>
          <w:lang w:val="de-DE"/>
        </w:rPr>
        <w:tab/>
      </w:r>
      <w:r w:rsidRPr="00C61874">
        <w:rPr>
          <w:lang w:val="de-DE"/>
        </w:rPr>
        <w:tab/>
      </w:r>
      <w:r w:rsidRPr="00C61874">
        <w:rPr>
          <w:lang w:val="de-DE"/>
        </w:rPr>
        <w:tab/>
      </w:r>
      <w:r w:rsidRPr="00C61874">
        <w:rPr>
          <w:lang w:val="de-DE"/>
        </w:rPr>
        <w:tab/>
      </w:r>
      <w:r w:rsidRPr="00C61874">
        <w:rPr>
          <w:lang w:val="de-DE"/>
        </w:rPr>
        <w:tab/>
      </w:r>
      <w:r w:rsidRPr="00C61874">
        <w:rPr>
          <w:lang w:val="de-DE"/>
        </w:rPr>
        <w:tab/>
      </w:r>
      <w:r w:rsidRPr="00C61874">
        <w:rPr>
          <w:lang w:val="de-DE"/>
        </w:rPr>
        <w:tab/>
        <w:t>B</w:t>
      </w: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r w:rsidRPr="00C61874">
        <w:rPr>
          <w:lang w:val="de-DE"/>
        </w:rPr>
        <w:tab/>
      </w:r>
      <w:r w:rsidRPr="00C61874">
        <w:rPr>
          <w:lang w:val="de-DE"/>
        </w:rPr>
        <w:tab/>
      </w:r>
      <w:r w:rsidR="009F68CF" w:rsidRPr="00C61874">
        <w:rPr>
          <w:lang w:val="de-DE"/>
        </w:rPr>
        <w:t xml:space="preserve">Ab welchem Siedepunkt gelten </w:t>
      </w:r>
      <w:r w:rsidRPr="00C61874">
        <w:rPr>
          <w:lang w:val="de-DE"/>
        </w:rPr>
        <w:t>Flüssigkeiten</w:t>
      </w:r>
      <w:r w:rsidR="009F68CF" w:rsidRPr="00C61874">
        <w:rPr>
          <w:lang w:val="de-DE"/>
        </w:rPr>
        <w:t xml:space="preserve"> als niedrigsiedend</w:t>
      </w:r>
      <w:r w:rsidRPr="00C61874">
        <w:rPr>
          <w:lang w:val="de-DE"/>
        </w:rPr>
        <w:t xml:space="preserve">? </w:t>
      </w: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p>
    <w:p w:rsidR="00B72418" w:rsidRPr="00C61874" w:rsidRDefault="00B72418" w:rsidP="00B72418">
      <w:pPr>
        <w:tabs>
          <w:tab w:val="left" w:pos="-1135"/>
          <w:tab w:val="left" w:pos="-569"/>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de-DE"/>
        </w:rPr>
      </w:pPr>
      <w:r w:rsidRPr="00C61874">
        <w:rPr>
          <w:lang w:val="de-DE"/>
        </w:rPr>
        <w:tab/>
        <w:t>A</w:t>
      </w:r>
      <w:r w:rsidRPr="00C61874">
        <w:rPr>
          <w:lang w:val="de-DE"/>
        </w:rPr>
        <w:tab/>
        <w:t>Flüssigkeiten mit einem Siedepunkt niedriger als 0 ºC.</w:t>
      </w:r>
    </w:p>
    <w:p w:rsidR="00B72418" w:rsidRPr="00C61874" w:rsidRDefault="00B72418" w:rsidP="00B72418">
      <w:pPr>
        <w:tabs>
          <w:tab w:val="left" w:pos="-1135"/>
          <w:tab w:val="left" w:pos="-569"/>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de-DE"/>
        </w:rPr>
      </w:pPr>
      <w:r w:rsidRPr="00C61874">
        <w:rPr>
          <w:lang w:val="de-DE"/>
        </w:rPr>
        <w:tab/>
        <w:t>B</w:t>
      </w:r>
      <w:r w:rsidRPr="00C61874">
        <w:rPr>
          <w:lang w:val="de-DE"/>
        </w:rPr>
        <w:tab/>
        <w:t>Flüssigkeiten mit einem Siedepunkt niedriger als 100 ºC.</w:t>
      </w:r>
    </w:p>
    <w:p w:rsidR="00B72418" w:rsidRPr="00C61874" w:rsidRDefault="00B72418" w:rsidP="00B72418">
      <w:pPr>
        <w:tabs>
          <w:tab w:val="left" w:pos="-1135"/>
          <w:tab w:val="left" w:pos="-569"/>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de-DE"/>
        </w:rPr>
      </w:pPr>
      <w:r w:rsidRPr="00C61874">
        <w:rPr>
          <w:lang w:val="de-DE"/>
        </w:rPr>
        <w:tab/>
        <w:t>C</w:t>
      </w:r>
      <w:r w:rsidRPr="00C61874">
        <w:rPr>
          <w:lang w:val="de-DE"/>
        </w:rPr>
        <w:tab/>
        <w:t>Flüssigkeiten mit einem Siedepunkt zwischen 100 ºC und 150 ºC.</w:t>
      </w:r>
    </w:p>
    <w:p w:rsidR="00B72418" w:rsidRPr="00C61874" w:rsidRDefault="00B72418" w:rsidP="00B72418">
      <w:pPr>
        <w:tabs>
          <w:tab w:val="left" w:pos="-1135"/>
          <w:tab w:val="left" w:pos="-569"/>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de-DE"/>
        </w:rPr>
      </w:pPr>
      <w:r w:rsidRPr="00C61874">
        <w:rPr>
          <w:lang w:val="de-DE"/>
        </w:rPr>
        <w:tab/>
        <w:t>D</w:t>
      </w:r>
      <w:r w:rsidRPr="00C61874">
        <w:rPr>
          <w:lang w:val="de-DE"/>
        </w:rPr>
        <w:tab/>
        <w:t>Flüssigkeiten mit einem Siedepunkt höher als 150 ºC.</w:t>
      </w:r>
    </w:p>
    <w:p w:rsidR="00B72418" w:rsidRPr="00C61874" w:rsidRDefault="00B72418" w:rsidP="00B72418">
      <w:pPr>
        <w:tabs>
          <w:tab w:val="left" w:pos="-1135"/>
          <w:tab w:val="left" w:pos="-569"/>
          <w:tab w:val="left" w:pos="284"/>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p>
    <w:p w:rsidR="00B72418" w:rsidRPr="00C61874" w:rsidRDefault="00B72418" w:rsidP="00B72418">
      <w:pPr>
        <w:tabs>
          <w:tab w:val="left" w:pos="-1135"/>
          <w:tab w:val="left" w:pos="-569"/>
          <w:tab w:val="left" w:pos="284"/>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r w:rsidRPr="00C61874">
        <w:rPr>
          <w:lang w:val="de-DE"/>
        </w:rPr>
        <w:tab/>
        <w:t>331 02.0-13</w:t>
      </w:r>
      <w:r w:rsidRPr="00C61874">
        <w:rPr>
          <w:lang w:val="de-DE"/>
        </w:rPr>
        <w:tab/>
      </w:r>
      <w:r w:rsidR="00E26456" w:rsidRPr="00C61874">
        <w:rPr>
          <w:lang w:val="de-DE"/>
        </w:rPr>
        <w:t>Physikalische Grundkenntnisse</w:t>
      </w:r>
      <w:r w:rsidRPr="00C61874">
        <w:rPr>
          <w:lang w:val="de-DE"/>
        </w:rPr>
        <w:tab/>
      </w:r>
      <w:r w:rsidRPr="00C61874">
        <w:rPr>
          <w:lang w:val="de-DE"/>
        </w:rPr>
        <w:tab/>
      </w:r>
      <w:r w:rsidRPr="00C61874">
        <w:rPr>
          <w:lang w:val="de-DE"/>
        </w:rPr>
        <w:tab/>
      </w:r>
      <w:r w:rsidRPr="00C61874">
        <w:rPr>
          <w:lang w:val="de-DE"/>
        </w:rPr>
        <w:tab/>
      </w:r>
      <w:r w:rsidRPr="00C61874">
        <w:rPr>
          <w:lang w:val="de-DE"/>
        </w:rPr>
        <w:tab/>
      </w:r>
      <w:r w:rsidRPr="00C61874">
        <w:rPr>
          <w:lang w:val="de-DE"/>
        </w:rPr>
        <w:tab/>
      </w:r>
      <w:r w:rsidRPr="00C61874">
        <w:rPr>
          <w:lang w:val="de-DE"/>
        </w:rPr>
        <w:tab/>
      </w:r>
      <w:r w:rsidRPr="00C61874">
        <w:rPr>
          <w:lang w:val="de-DE"/>
        </w:rPr>
        <w:tab/>
        <w:t>C</w:t>
      </w: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r w:rsidRPr="00C61874">
        <w:rPr>
          <w:lang w:val="de-DE"/>
        </w:rPr>
        <w:tab/>
      </w:r>
      <w:r w:rsidR="00663AB2" w:rsidRPr="00C61874">
        <w:rPr>
          <w:lang w:val="de-DE"/>
        </w:rPr>
        <w:tab/>
      </w:r>
      <w:r w:rsidRPr="00C61874">
        <w:rPr>
          <w:lang w:val="de-DE"/>
        </w:rPr>
        <w:t xml:space="preserve">Wie verhält sich die Temperatur während des Schmelzens eines reinen Stoffes? </w:t>
      </w: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p>
    <w:p w:rsidR="00B72418" w:rsidRPr="00C61874" w:rsidRDefault="00B72418" w:rsidP="00B72418">
      <w:pPr>
        <w:tabs>
          <w:tab w:val="left" w:pos="-1135"/>
          <w:tab w:val="left" w:pos="-569"/>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de-DE"/>
        </w:rPr>
      </w:pPr>
      <w:r w:rsidRPr="00C61874">
        <w:rPr>
          <w:lang w:val="de-DE"/>
        </w:rPr>
        <w:tab/>
        <w:t>A</w:t>
      </w:r>
      <w:r w:rsidRPr="00C61874">
        <w:rPr>
          <w:lang w:val="de-DE"/>
        </w:rPr>
        <w:tab/>
        <w:t>Sie steigt.</w:t>
      </w:r>
    </w:p>
    <w:p w:rsidR="00B72418" w:rsidRPr="00C61874" w:rsidRDefault="00B72418" w:rsidP="00B72418">
      <w:pPr>
        <w:tabs>
          <w:tab w:val="left" w:pos="-1135"/>
          <w:tab w:val="left" w:pos="-569"/>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de-DE"/>
        </w:rPr>
      </w:pPr>
      <w:r w:rsidRPr="00C61874">
        <w:rPr>
          <w:lang w:val="de-DE"/>
        </w:rPr>
        <w:tab/>
        <w:t>B</w:t>
      </w:r>
      <w:r w:rsidRPr="00C61874">
        <w:rPr>
          <w:lang w:val="de-DE"/>
        </w:rPr>
        <w:tab/>
        <w:t>Sie sinkt.</w:t>
      </w:r>
    </w:p>
    <w:p w:rsidR="00B72418" w:rsidRPr="00C61874" w:rsidRDefault="00B72418" w:rsidP="00B72418">
      <w:pPr>
        <w:tabs>
          <w:tab w:val="left" w:pos="-1135"/>
          <w:tab w:val="left" w:pos="-569"/>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de-DE"/>
        </w:rPr>
      </w:pPr>
      <w:r w:rsidRPr="00C61874">
        <w:rPr>
          <w:lang w:val="de-DE"/>
        </w:rPr>
        <w:tab/>
        <w:t>C</w:t>
      </w:r>
      <w:r w:rsidRPr="00C61874">
        <w:rPr>
          <w:lang w:val="de-DE"/>
        </w:rPr>
        <w:tab/>
        <w:t>Sie bleibt konstant.</w:t>
      </w:r>
    </w:p>
    <w:p w:rsidR="00B72418" w:rsidRPr="00C61874" w:rsidRDefault="00B72418" w:rsidP="00B72418">
      <w:pPr>
        <w:tabs>
          <w:tab w:val="left" w:pos="1134"/>
          <w:tab w:val="left" w:pos="7088"/>
          <w:tab w:val="left" w:pos="8505"/>
        </w:tabs>
        <w:ind w:left="1701" w:hanging="1701"/>
        <w:rPr>
          <w:lang w:val="de-DE"/>
        </w:rPr>
      </w:pPr>
      <w:r w:rsidRPr="00C61874">
        <w:rPr>
          <w:lang w:val="de-DE"/>
        </w:rPr>
        <w:tab/>
        <w:t>D</w:t>
      </w:r>
      <w:r w:rsidRPr="00C61874">
        <w:rPr>
          <w:lang w:val="de-DE"/>
        </w:rPr>
        <w:tab/>
        <w:t>Sie steigt oder sinkt, abhängig vom Stoff.</w:t>
      </w:r>
    </w:p>
    <w:p w:rsidR="00B72418" w:rsidRPr="00C61874" w:rsidRDefault="00B72418" w:rsidP="00B72418">
      <w:pPr>
        <w:tabs>
          <w:tab w:val="left" w:pos="-1135"/>
          <w:tab w:val="left" w:pos="-569"/>
          <w:tab w:val="left" w:pos="284"/>
          <w:tab w:val="left" w:pos="1699"/>
          <w:tab w:val="left" w:pos="2266"/>
          <w:tab w:val="left" w:pos="2833"/>
          <w:tab w:val="left" w:pos="3400"/>
          <w:tab w:val="left" w:pos="3966"/>
          <w:tab w:val="left" w:pos="4534"/>
          <w:tab w:val="left" w:pos="5100"/>
          <w:tab w:val="left" w:pos="5668"/>
          <w:tab w:val="left" w:pos="6234"/>
          <w:tab w:val="left" w:pos="6804"/>
          <w:tab w:val="left" w:pos="7934"/>
          <w:tab w:val="left" w:pos="8502"/>
          <w:tab w:val="left" w:pos="9068"/>
        </w:tabs>
        <w:ind w:left="1134" w:hanging="1134"/>
        <w:rPr>
          <w:lang w:val="de-DE"/>
        </w:rPr>
      </w:pPr>
    </w:p>
    <w:p w:rsidR="00B72418" w:rsidRPr="00C61874" w:rsidRDefault="00B72418" w:rsidP="00B72418">
      <w:pPr>
        <w:tabs>
          <w:tab w:val="left" w:pos="-1135"/>
          <w:tab w:val="left" w:pos="-569"/>
          <w:tab w:val="left" w:pos="284"/>
          <w:tab w:val="left" w:pos="1699"/>
          <w:tab w:val="left" w:pos="2266"/>
          <w:tab w:val="left" w:pos="2833"/>
          <w:tab w:val="left" w:pos="3400"/>
          <w:tab w:val="left" w:pos="3966"/>
          <w:tab w:val="left" w:pos="4534"/>
          <w:tab w:val="left" w:pos="5100"/>
          <w:tab w:val="left" w:pos="5668"/>
          <w:tab w:val="left" w:pos="6234"/>
          <w:tab w:val="left" w:pos="6804"/>
          <w:tab w:val="left" w:pos="7934"/>
          <w:tab w:val="left" w:pos="8502"/>
          <w:tab w:val="left" w:pos="9068"/>
        </w:tabs>
        <w:ind w:left="1134" w:hanging="1134"/>
        <w:rPr>
          <w:lang w:val="de-DE"/>
        </w:rPr>
      </w:pPr>
      <w:r w:rsidRPr="00C61874">
        <w:rPr>
          <w:lang w:val="de-DE"/>
        </w:rPr>
        <w:tab/>
        <w:t>331 02.0-14</w:t>
      </w:r>
      <w:r w:rsidRPr="00C61874">
        <w:rPr>
          <w:lang w:val="de-DE"/>
        </w:rPr>
        <w:tab/>
      </w:r>
      <w:r w:rsidR="00E26456" w:rsidRPr="00C61874">
        <w:rPr>
          <w:lang w:val="de-DE"/>
        </w:rPr>
        <w:t>Physikalische Grundkenntnisse</w:t>
      </w:r>
      <w:r w:rsidRPr="00C61874">
        <w:rPr>
          <w:lang w:val="de-DE"/>
        </w:rPr>
        <w:tab/>
      </w:r>
      <w:r w:rsidRPr="00C61874">
        <w:rPr>
          <w:lang w:val="de-DE"/>
        </w:rPr>
        <w:tab/>
      </w:r>
      <w:r w:rsidRPr="00C61874">
        <w:rPr>
          <w:lang w:val="de-DE"/>
        </w:rPr>
        <w:tab/>
      </w:r>
      <w:r w:rsidRPr="00C61874">
        <w:rPr>
          <w:lang w:val="de-DE"/>
        </w:rPr>
        <w:tab/>
      </w:r>
      <w:r w:rsidRPr="00C61874">
        <w:rPr>
          <w:lang w:val="de-DE"/>
        </w:rPr>
        <w:tab/>
      </w:r>
      <w:r w:rsidRPr="00C61874">
        <w:rPr>
          <w:lang w:val="de-DE"/>
        </w:rPr>
        <w:tab/>
      </w:r>
      <w:r w:rsidRPr="00C61874">
        <w:rPr>
          <w:lang w:val="de-DE"/>
        </w:rPr>
        <w:tab/>
        <w:t>B</w:t>
      </w: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r w:rsidRPr="00C61874">
        <w:rPr>
          <w:lang w:val="de-DE"/>
        </w:rPr>
        <w:tab/>
      </w:r>
      <w:r w:rsidRPr="00C61874">
        <w:rPr>
          <w:lang w:val="de-DE"/>
        </w:rPr>
        <w:tab/>
        <w:t xml:space="preserve">Der Siedepunkt von UN 1897, </w:t>
      </w:r>
      <w:r w:rsidR="004C3C31" w:rsidRPr="00C61874">
        <w:rPr>
          <w:lang w:val="de-DE"/>
        </w:rPr>
        <w:t>TETRA</w:t>
      </w:r>
      <w:r w:rsidRPr="00C61874">
        <w:rPr>
          <w:lang w:val="de-DE"/>
        </w:rPr>
        <w:t>CHLORETHYLEN beträgt 121 ºC.</w:t>
      </w: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r w:rsidRPr="00C61874">
        <w:rPr>
          <w:lang w:val="de-DE"/>
        </w:rPr>
        <w:tab/>
      </w:r>
      <w:r w:rsidRPr="00C61874">
        <w:rPr>
          <w:lang w:val="de-DE"/>
        </w:rPr>
        <w:tab/>
        <w:t xml:space="preserve">Was ist </w:t>
      </w:r>
      <w:proofErr w:type="spellStart"/>
      <w:r w:rsidR="004C3C31" w:rsidRPr="00C61874">
        <w:rPr>
          <w:lang w:val="de-DE"/>
        </w:rPr>
        <w:t>Tetra</w:t>
      </w:r>
      <w:r w:rsidRPr="00C61874">
        <w:rPr>
          <w:lang w:val="de-DE"/>
        </w:rPr>
        <w:t>chlorethylen</w:t>
      </w:r>
      <w:proofErr w:type="spellEnd"/>
      <w:r w:rsidRPr="00C61874">
        <w:rPr>
          <w:lang w:val="de-DE"/>
        </w:rPr>
        <w:t>?</w:t>
      </w: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p>
    <w:p w:rsidR="00B72418" w:rsidRPr="00C61874" w:rsidRDefault="00B72418" w:rsidP="00B72418">
      <w:pPr>
        <w:tabs>
          <w:tab w:val="left" w:pos="-1135"/>
          <w:tab w:val="left" w:pos="-569"/>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de-DE"/>
        </w:rPr>
      </w:pPr>
      <w:r w:rsidRPr="00C61874">
        <w:rPr>
          <w:lang w:val="de-DE"/>
        </w:rPr>
        <w:tab/>
        <w:t>A</w:t>
      </w:r>
      <w:r w:rsidRPr="00C61874">
        <w:rPr>
          <w:lang w:val="de-DE"/>
        </w:rPr>
        <w:tab/>
        <w:t>Eine niedrigsiedende Flüssigkeit.</w:t>
      </w:r>
    </w:p>
    <w:p w:rsidR="00B72418" w:rsidRPr="00C61874" w:rsidRDefault="00B72418" w:rsidP="00B72418">
      <w:pPr>
        <w:tabs>
          <w:tab w:val="left" w:pos="-1135"/>
          <w:tab w:val="left" w:pos="-569"/>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de-DE"/>
        </w:rPr>
      </w:pPr>
      <w:r w:rsidRPr="00C61874">
        <w:rPr>
          <w:lang w:val="de-DE"/>
        </w:rPr>
        <w:tab/>
        <w:t>B</w:t>
      </w:r>
      <w:r w:rsidRPr="00C61874">
        <w:rPr>
          <w:lang w:val="de-DE"/>
        </w:rPr>
        <w:tab/>
        <w:t>Eine mittelsiedende Flüssigkeit.</w:t>
      </w:r>
    </w:p>
    <w:p w:rsidR="00B72418" w:rsidRPr="00C61874" w:rsidRDefault="00B72418" w:rsidP="00B72418">
      <w:pPr>
        <w:tabs>
          <w:tab w:val="left" w:pos="-1135"/>
          <w:tab w:val="left" w:pos="-569"/>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de-DE"/>
        </w:rPr>
      </w:pPr>
      <w:r w:rsidRPr="00C61874">
        <w:rPr>
          <w:lang w:val="de-DE"/>
        </w:rPr>
        <w:tab/>
        <w:t>C</w:t>
      </w:r>
      <w:r w:rsidRPr="00C61874">
        <w:rPr>
          <w:lang w:val="de-DE"/>
        </w:rPr>
        <w:tab/>
        <w:t>Eine hochsiedende Flüssigkeit.</w:t>
      </w:r>
    </w:p>
    <w:p w:rsidR="00B72418" w:rsidRPr="00C61874" w:rsidRDefault="00B72418" w:rsidP="00B72418">
      <w:pPr>
        <w:tabs>
          <w:tab w:val="left" w:pos="-1135"/>
          <w:tab w:val="left" w:pos="-569"/>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de-DE"/>
        </w:rPr>
      </w:pPr>
      <w:r w:rsidRPr="00C61874">
        <w:rPr>
          <w:lang w:val="de-DE"/>
        </w:rPr>
        <w:tab/>
        <w:t>D</w:t>
      </w:r>
      <w:r w:rsidRPr="00C61874">
        <w:rPr>
          <w:lang w:val="de-DE"/>
        </w:rPr>
        <w:tab/>
        <w:t>Ein Gas.</w:t>
      </w:r>
    </w:p>
    <w:p w:rsidR="00B72418" w:rsidRPr="00C61874" w:rsidRDefault="00B72418" w:rsidP="00B72418">
      <w:pPr>
        <w:tabs>
          <w:tab w:val="left" w:pos="-1135"/>
          <w:tab w:val="left" w:pos="-569"/>
          <w:tab w:val="left" w:pos="284"/>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p>
    <w:p w:rsidR="00B72418" w:rsidRPr="00C61874" w:rsidRDefault="00B72418" w:rsidP="00B72418">
      <w:pPr>
        <w:tabs>
          <w:tab w:val="left" w:pos="-1135"/>
          <w:tab w:val="left" w:pos="-569"/>
          <w:tab w:val="left" w:pos="284"/>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r w:rsidRPr="00C61874">
        <w:rPr>
          <w:lang w:val="de-DE"/>
        </w:rPr>
        <w:tab/>
        <w:t>331 02.0-15</w:t>
      </w:r>
      <w:r w:rsidRPr="00C61874">
        <w:rPr>
          <w:lang w:val="de-DE"/>
        </w:rPr>
        <w:tab/>
      </w:r>
      <w:r w:rsidR="00E26456" w:rsidRPr="00C61874">
        <w:rPr>
          <w:lang w:val="de-DE"/>
        </w:rPr>
        <w:t>Physikalische Grundkenntnisse</w:t>
      </w:r>
      <w:r w:rsidRPr="00C61874">
        <w:rPr>
          <w:lang w:val="de-DE"/>
        </w:rPr>
        <w:tab/>
      </w:r>
      <w:r w:rsidRPr="00C61874">
        <w:rPr>
          <w:lang w:val="de-DE"/>
        </w:rPr>
        <w:tab/>
      </w:r>
      <w:r w:rsidRPr="00C61874">
        <w:rPr>
          <w:lang w:val="de-DE"/>
        </w:rPr>
        <w:tab/>
      </w:r>
      <w:r w:rsidRPr="00C61874">
        <w:rPr>
          <w:lang w:val="de-DE"/>
        </w:rPr>
        <w:tab/>
      </w:r>
      <w:r w:rsidRPr="00C61874">
        <w:rPr>
          <w:lang w:val="de-DE"/>
        </w:rPr>
        <w:tab/>
      </w:r>
      <w:r w:rsidRPr="00C61874">
        <w:rPr>
          <w:lang w:val="de-DE"/>
        </w:rPr>
        <w:tab/>
      </w:r>
      <w:r w:rsidRPr="00C61874">
        <w:rPr>
          <w:lang w:val="de-DE"/>
        </w:rPr>
        <w:tab/>
      </w:r>
      <w:r w:rsidRPr="00C61874">
        <w:rPr>
          <w:lang w:val="de-DE"/>
        </w:rPr>
        <w:tab/>
        <w:t>C</w:t>
      </w: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r w:rsidRPr="00C61874">
        <w:rPr>
          <w:lang w:val="de-DE"/>
        </w:rPr>
        <w:tab/>
      </w:r>
      <w:r w:rsidRPr="00C61874">
        <w:rPr>
          <w:lang w:val="de-DE"/>
        </w:rPr>
        <w:tab/>
        <w:t>Was entspricht einer Temperatur von 30 ºC?</w:t>
      </w:r>
    </w:p>
    <w:p w:rsidR="00B72418" w:rsidRPr="00C61874" w:rsidRDefault="00B72418" w:rsidP="00B72418">
      <w:pPr>
        <w:tabs>
          <w:tab w:val="left" w:pos="-1135"/>
          <w:tab w:val="left" w:pos="-569"/>
          <w:tab w:val="left" w:pos="565"/>
          <w:tab w:val="left" w:pos="1132"/>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134" w:hanging="1134"/>
        <w:rPr>
          <w:lang w:val="de-DE"/>
        </w:rPr>
      </w:pPr>
    </w:p>
    <w:p w:rsidR="00B72418" w:rsidRPr="00C61874" w:rsidRDefault="00B72418" w:rsidP="00B72418">
      <w:pPr>
        <w:tabs>
          <w:tab w:val="left" w:pos="-1135"/>
          <w:tab w:val="left" w:pos="-569"/>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de-DE"/>
        </w:rPr>
      </w:pPr>
      <w:r w:rsidRPr="00C61874">
        <w:rPr>
          <w:lang w:val="de-DE"/>
        </w:rPr>
        <w:tab/>
        <w:t>A</w:t>
      </w:r>
      <w:r w:rsidRPr="00C61874">
        <w:rPr>
          <w:lang w:val="de-DE"/>
        </w:rPr>
        <w:tab/>
        <w:t xml:space="preserve">  30 K</w:t>
      </w:r>
      <w:r w:rsidR="00AD06BC" w:rsidRPr="00C61874">
        <w:rPr>
          <w:lang w:val="de-DE"/>
        </w:rPr>
        <w:t>.</w:t>
      </w:r>
    </w:p>
    <w:p w:rsidR="00B72418" w:rsidRPr="00C61874" w:rsidRDefault="00B72418" w:rsidP="00B72418">
      <w:pPr>
        <w:tabs>
          <w:tab w:val="left" w:pos="-1135"/>
          <w:tab w:val="left" w:pos="-569"/>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de-DE"/>
        </w:rPr>
      </w:pPr>
      <w:r w:rsidRPr="00C61874">
        <w:rPr>
          <w:lang w:val="de-DE"/>
        </w:rPr>
        <w:tab/>
        <w:t>B</w:t>
      </w:r>
      <w:r w:rsidRPr="00C61874">
        <w:rPr>
          <w:lang w:val="de-DE"/>
        </w:rPr>
        <w:tab/>
        <w:t xml:space="preserve"> 243 K</w:t>
      </w:r>
      <w:r w:rsidR="00AD06BC" w:rsidRPr="00C61874">
        <w:rPr>
          <w:lang w:val="de-DE"/>
        </w:rPr>
        <w:t>.</w:t>
      </w:r>
    </w:p>
    <w:p w:rsidR="00B72418" w:rsidRPr="00C61874" w:rsidRDefault="00B72418" w:rsidP="00B72418">
      <w:pPr>
        <w:tabs>
          <w:tab w:val="left" w:pos="-1135"/>
          <w:tab w:val="left" w:pos="-569"/>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de-DE"/>
        </w:rPr>
      </w:pPr>
      <w:r w:rsidRPr="00C61874">
        <w:rPr>
          <w:lang w:val="de-DE"/>
        </w:rPr>
        <w:tab/>
        <w:t>C</w:t>
      </w:r>
      <w:r w:rsidRPr="00C61874">
        <w:rPr>
          <w:lang w:val="de-DE"/>
        </w:rPr>
        <w:tab/>
        <w:t xml:space="preserve"> 303 K</w:t>
      </w:r>
      <w:r w:rsidR="00AD06BC" w:rsidRPr="00C61874">
        <w:rPr>
          <w:lang w:val="de-DE"/>
        </w:rPr>
        <w:t>.</w:t>
      </w:r>
    </w:p>
    <w:p w:rsidR="00B72418" w:rsidRPr="00C61874" w:rsidRDefault="00B72418" w:rsidP="00B72418">
      <w:pPr>
        <w:tabs>
          <w:tab w:val="left" w:pos="-1135"/>
          <w:tab w:val="left" w:pos="-569"/>
          <w:tab w:val="left" w:pos="1134"/>
          <w:tab w:val="left" w:pos="1699"/>
          <w:tab w:val="left" w:pos="2266"/>
          <w:tab w:val="left" w:pos="2833"/>
          <w:tab w:val="left" w:pos="3400"/>
          <w:tab w:val="left" w:pos="3966"/>
          <w:tab w:val="left" w:pos="4534"/>
          <w:tab w:val="left" w:pos="5100"/>
          <w:tab w:val="left" w:pos="5668"/>
          <w:tab w:val="left" w:pos="6234"/>
          <w:tab w:val="left" w:pos="6802"/>
          <w:tab w:val="left" w:pos="7368"/>
          <w:tab w:val="left" w:pos="7934"/>
          <w:tab w:val="left" w:pos="8502"/>
          <w:tab w:val="left" w:pos="9068"/>
        </w:tabs>
        <w:ind w:left="1701" w:hanging="1701"/>
        <w:rPr>
          <w:lang w:val="de-DE"/>
        </w:rPr>
      </w:pPr>
      <w:r w:rsidRPr="00C61874">
        <w:rPr>
          <w:lang w:val="de-DE"/>
        </w:rPr>
        <w:tab/>
        <w:t>D</w:t>
      </w:r>
      <w:r w:rsidRPr="00C61874">
        <w:rPr>
          <w:lang w:val="de-DE"/>
        </w:rPr>
        <w:tab/>
        <w:t>-243 K</w:t>
      </w:r>
      <w:r w:rsidR="00AD06BC" w:rsidRPr="00C61874">
        <w:rPr>
          <w:lang w:val="de-DE"/>
        </w:rPr>
        <w:t>.</w:t>
      </w:r>
    </w:p>
    <w:p w:rsidR="00B72418" w:rsidRPr="00C61874" w:rsidRDefault="00B72418" w:rsidP="00B72418">
      <w:pPr>
        <w:widowControl w:val="0"/>
        <w:tabs>
          <w:tab w:val="left" w:pos="-1135"/>
          <w:tab w:val="left" w:pos="-568"/>
          <w:tab w:val="left" w:pos="284"/>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134" w:hanging="1134"/>
        <w:rPr>
          <w:lang w:val="de-DE"/>
        </w:rPr>
      </w:pPr>
    </w:p>
    <w:p w:rsidR="00B72418" w:rsidRPr="00C61874" w:rsidRDefault="00B72418" w:rsidP="00B72418">
      <w:pPr>
        <w:widowControl w:val="0"/>
        <w:tabs>
          <w:tab w:val="left" w:pos="-1135"/>
          <w:tab w:val="left" w:pos="-568"/>
          <w:tab w:val="left" w:pos="284"/>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134" w:hanging="1134"/>
        <w:rPr>
          <w:lang w:val="de-DE"/>
        </w:rPr>
      </w:pPr>
      <w:r w:rsidRPr="00C61874">
        <w:rPr>
          <w:lang w:val="de-DE"/>
        </w:rPr>
        <w:tab/>
        <w:t>331 02.0-16</w:t>
      </w:r>
      <w:r w:rsidRPr="00C61874">
        <w:rPr>
          <w:lang w:val="de-DE"/>
        </w:rPr>
        <w:tab/>
      </w:r>
      <w:r w:rsidR="00E26456" w:rsidRPr="00C61874">
        <w:rPr>
          <w:lang w:val="de-DE"/>
        </w:rPr>
        <w:t>Physikalische Grundkenntnisse</w:t>
      </w:r>
      <w:r w:rsidRPr="00C61874">
        <w:rPr>
          <w:lang w:val="de-DE"/>
        </w:rPr>
        <w:tab/>
      </w:r>
      <w:r w:rsidRPr="00C61874">
        <w:rPr>
          <w:lang w:val="de-DE"/>
        </w:rPr>
        <w:tab/>
      </w:r>
      <w:r w:rsidRPr="00C61874">
        <w:rPr>
          <w:lang w:val="de-DE"/>
        </w:rPr>
        <w:tab/>
      </w:r>
      <w:r w:rsidRPr="00C61874">
        <w:rPr>
          <w:lang w:val="de-DE"/>
        </w:rPr>
        <w:tab/>
      </w:r>
      <w:r w:rsidRPr="00C61874">
        <w:rPr>
          <w:lang w:val="de-DE"/>
        </w:rPr>
        <w:tab/>
      </w:r>
      <w:r w:rsidRPr="00C61874">
        <w:rPr>
          <w:lang w:val="de-DE"/>
        </w:rPr>
        <w:tab/>
      </w:r>
      <w:r w:rsidRPr="00C61874">
        <w:rPr>
          <w:lang w:val="de-DE"/>
        </w:rPr>
        <w:tab/>
      </w:r>
      <w:r w:rsidRPr="00C61874">
        <w:rPr>
          <w:lang w:val="de-DE"/>
        </w:rPr>
        <w:tab/>
        <w:t>D</w:t>
      </w:r>
    </w:p>
    <w:p w:rsidR="00B72418" w:rsidRPr="00C61874" w:rsidRDefault="00B72418" w:rsidP="00B72418">
      <w:pPr>
        <w:widowControl w:val="0"/>
        <w:tabs>
          <w:tab w:val="left" w:pos="-1135"/>
          <w:tab w:val="left" w:pos="-568"/>
          <w:tab w:val="left" w:pos="565"/>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134" w:hanging="1134"/>
        <w:rPr>
          <w:lang w:val="de-DE"/>
        </w:rPr>
      </w:pPr>
    </w:p>
    <w:p w:rsidR="00B72418" w:rsidRPr="00C61874" w:rsidRDefault="00B72418" w:rsidP="00B72418">
      <w:pPr>
        <w:widowControl w:val="0"/>
        <w:tabs>
          <w:tab w:val="left" w:pos="-1135"/>
          <w:tab w:val="left" w:pos="-568"/>
          <w:tab w:val="left" w:pos="565"/>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134" w:hanging="1134"/>
        <w:rPr>
          <w:lang w:val="de-DE"/>
        </w:rPr>
      </w:pPr>
      <w:r w:rsidRPr="00C61874">
        <w:rPr>
          <w:lang w:val="de-DE"/>
        </w:rPr>
        <w:tab/>
      </w:r>
      <w:r w:rsidRPr="00C61874">
        <w:rPr>
          <w:lang w:val="de-DE"/>
        </w:rPr>
        <w:tab/>
        <w:t xml:space="preserve">Was sind hochsiedende Flüssigkeiten? </w:t>
      </w:r>
    </w:p>
    <w:p w:rsidR="00B72418" w:rsidRPr="00C61874" w:rsidRDefault="00B72418" w:rsidP="00B72418">
      <w:pPr>
        <w:widowControl w:val="0"/>
        <w:tabs>
          <w:tab w:val="left" w:pos="-1135"/>
          <w:tab w:val="left" w:pos="-568"/>
          <w:tab w:val="left" w:pos="565"/>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134" w:hanging="1134"/>
        <w:rPr>
          <w:lang w:val="de-DE"/>
        </w:rPr>
      </w:pPr>
    </w:p>
    <w:p w:rsidR="00B72418" w:rsidRPr="00C61874" w:rsidRDefault="00B72418" w:rsidP="00B72418">
      <w:pPr>
        <w:widowControl w:val="0"/>
        <w:tabs>
          <w:tab w:val="left" w:pos="-1135"/>
          <w:tab w:val="left" w:pos="-568"/>
          <w:tab w:val="left" w:pos="1134"/>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701" w:hanging="1701"/>
        <w:rPr>
          <w:lang w:val="de-DE"/>
        </w:rPr>
      </w:pPr>
      <w:r w:rsidRPr="00C61874">
        <w:rPr>
          <w:lang w:val="de-DE"/>
        </w:rPr>
        <w:tab/>
        <w:t>A</w:t>
      </w:r>
      <w:r w:rsidRPr="00C61874">
        <w:rPr>
          <w:lang w:val="de-DE"/>
        </w:rPr>
        <w:tab/>
        <w:t>Flüssigkeiten mit einem Siedepunkt niedriger als 50 ºC</w:t>
      </w:r>
      <w:r w:rsidR="00AD06BC" w:rsidRPr="00C61874">
        <w:rPr>
          <w:lang w:val="de-DE"/>
        </w:rPr>
        <w:t>.</w:t>
      </w:r>
    </w:p>
    <w:p w:rsidR="00B72418" w:rsidRPr="00C61874" w:rsidRDefault="00B72418" w:rsidP="00B72418">
      <w:pPr>
        <w:widowControl w:val="0"/>
        <w:tabs>
          <w:tab w:val="left" w:pos="-1135"/>
          <w:tab w:val="left" w:pos="-568"/>
          <w:tab w:val="left" w:pos="1134"/>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701" w:hanging="1701"/>
        <w:rPr>
          <w:lang w:val="de-DE"/>
        </w:rPr>
      </w:pPr>
      <w:r w:rsidRPr="00C61874">
        <w:rPr>
          <w:lang w:val="de-DE"/>
        </w:rPr>
        <w:tab/>
        <w:t>B</w:t>
      </w:r>
      <w:r w:rsidRPr="00C61874">
        <w:rPr>
          <w:lang w:val="de-DE"/>
        </w:rPr>
        <w:tab/>
        <w:t>Flüssigkeiten mit einem Siedepunkt niedriger als 100 ºC.</w:t>
      </w:r>
    </w:p>
    <w:p w:rsidR="00B72418" w:rsidRPr="00C61874" w:rsidRDefault="00B72418" w:rsidP="00B72418">
      <w:pPr>
        <w:widowControl w:val="0"/>
        <w:tabs>
          <w:tab w:val="left" w:pos="-1135"/>
          <w:tab w:val="left" w:pos="-568"/>
          <w:tab w:val="left" w:pos="1134"/>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701" w:hanging="1701"/>
        <w:rPr>
          <w:lang w:val="de-DE"/>
        </w:rPr>
      </w:pPr>
      <w:r w:rsidRPr="00C61874">
        <w:rPr>
          <w:lang w:val="de-DE"/>
        </w:rPr>
        <w:tab/>
        <w:t>C</w:t>
      </w:r>
      <w:r w:rsidRPr="00C61874">
        <w:rPr>
          <w:lang w:val="de-DE"/>
        </w:rPr>
        <w:tab/>
        <w:t>Flüssigkeiten mit einem Siedepunkt zwischen 100 ºC und 150 ºC.</w:t>
      </w:r>
    </w:p>
    <w:p w:rsidR="00B72418" w:rsidRPr="00C61874" w:rsidRDefault="00B72418" w:rsidP="00B72418">
      <w:pPr>
        <w:widowControl w:val="0"/>
        <w:tabs>
          <w:tab w:val="left" w:pos="-1135"/>
          <w:tab w:val="left" w:pos="-568"/>
          <w:tab w:val="left" w:pos="1134"/>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701" w:hanging="1701"/>
        <w:rPr>
          <w:lang w:val="de-DE"/>
        </w:rPr>
      </w:pPr>
      <w:r w:rsidRPr="00C61874">
        <w:rPr>
          <w:lang w:val="de-DE"/>
        </w:rPr>
        <w:tab/>
        <w:t>D</w:t>
      </w:r>
      <w:r w:rsidRPr="00C61874">
        <w:rPr>
          <w:lang w:val="de-DE"/>
        </w:rPr>
        <w:tab/>
        <w:t>Flüssigkeiten mit einem Siedepunkt höher als 150 ºC.</w:t>
      </w:r>
    </w:p>
    <w:p w:rsidR="00B72418" w:rsidRPr="00C61874" w:rsidRDefault="00B72418" w:rsidP="00B72418">
      <w:pPr>
        <w:widowControl w:val="0"/>
        <w:tabs>
          <w:tab w:val="left" w:pos="-1135"/>
          <w:tab w:val="left" w:pos="-568"/>
          <w:tab w:val="left" w:pos="565"/>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134" w:hanging="1134"/>
        <w:rPr>
          <w:lang w:val="de-DE"/>
        </w:rPr>
      </w:pPr>
    </w:p>
    <w:p w:rsidR="00AD5391" w:rsidRPr="00C61874" w:rsidRDefault="00AD5391">
      <w:pPr>
        <w:overflowPunct/>
        <w:autoSpaceDE/>
        <w:autoSpaceDN/>
        <w:adjustRightInd/>
        <w:textAlignment w:val="auto"/>
        <w:rPr>
          <w:lang w:val="de-DE"/>
        </w:rPr>
      </w:pPr>
      <w:r w:rsidRPr="00C61874">
        <w:rPr>
          <w:lang w:val="de-DE"/>
        </w:rPr>
        <w:br w:type="page"/>
      </w:r>
    </w:p>
    <w:p w:rsidR="00B72418" w:rsidRPr="00C61874" w:rsidRDefault="00B72418" w:rsidP="00B72418">
      <w:pPr>
        <w:widowControl w:val="0"/>
        <w:tabs>
          <w:tab w:val="left" w:pos="-1135"/>
          <w:tab w:val="left" w:pos="-568"/>
          <w:tab w:val="left" w:pos="284"/>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134" w:hanging="1134"/>
        <w:rPr>
          <w:lang w:val="de-DE"/>
        </w:rPr>
      </w:pPr>
      <w:r w:rsidRPr="00C61874">
        <w:rPr>
          <w:lang w:val="de-DE"/>
        </w:rPr>
        <w:tab/>
        <w:t>331 02.0-17</w:t>
      </w:r>
      <w:r w:rsidRPr="00C61874">
        <w:rPr>
          <w:lang w:val="de-DE"/>
        </w:rPr>
        <w:tab/>
      </w:r>
      <w:r w:rsidR="00E26456" w:rsidRPr="00C61874">
        <w:rPr>
          <w:lang w:val="de-DE"/>
        </w:rPr>
        <w:t>Physikalische Grundkenntnisse</w:t>
      </w:r>
      <w:r w:rsidRPr="00C61874">
        <w:rPr>
          <w:lang w:val="de-DE"/>
        </w:rPr>
        <w:tab/>
      </w:r>
      <w:r w:rsidRPr="00C61874">
        <w:rPr>
          <w:lang w:val="de-DE"/>
        </w:rPr>
        <w:tab/>
      </w:r>
      <w:r w:rsidRPr="00C61874">
        <w:rPr>
          <w:lang w:val="de-DE"/>
        </w:rPr>
        <w:tab/>
      </w:r>
      <w:r w:rsidRPr="00C61874">
        <w:rPr>
          <w:lang w:val="de-DE"/>
        </w:rPr>
        <w:tab/>
      </w:r>
      <w:r w:rsidRPr="00C61874">
        <w:rPr>
          <w:lang w:val="de-DE"/>
        </w:rPr>
        <w:tab/>
      </w:r>
      <w:r w:rsidRPr="00C61874">
        <w:rPr>
          <w:lang w:val="de-DE"/>
        </w:rPr>
        <w:tab/>
      </w:r>
      <w:r w:rsidRPr="00C61874">
        <w:rPr>
          <w:lang w:val="de-DE"/>
        </w:rPr>
        <w:tab/>
      </w:r>
      <w:r w:rsidRPr="00C61874">
        <w:rPr>
          <w:lang w:val="de-DE"/>
        </w:rPr>
        <w:tab/>
        <w:t>B</w:t>
      </w:r>
    </w:p>
    <w:p w:rsidR="00B72418" w:rsidRPr="00C61874" w:rsidRDefault="00B72418" w:rsidP="00B72418">
      <w:pPr>
        <w:widowControl w:val="0"/>
        <w:tabs>
          <w:tab w:val="left" w:pos="-1135"/>
          <w:tab w:val="left" w:pos="-568"/>
          <w:tab w:val="left" w:pos="565"/>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134" w:hanging="1134"/>
        <w:rPr>
          <w:lang w:val="de-DE"/>
        </w:rPr>
      </w:pPr>
    </w:p>
    <w:p w:rsidR="00B72418" w:rsidRPr="00C61874" w:rsidRDefault="00B72418" w:rsidP="00322DC9">
      <w:pPr>
        <w:widowControl w:val="0"/>
        <w:tabs>
          <w:tab w:val="left" w:pos="-1135"/>
          <w:tab w:val="left" w:pos="-568"/>
          <w:tab w:val="left" w:pos="565"/>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spacing w:after="120"/>
        <w:ind w:left="1134" w:hanging="1134"/>
        <w:jc w:val="both"/>
        <w:rPr>
          <w:lang w:val="de-DE"/>
        </w:rPr>
      </w:pPr>
      <w:r w:rsidRPr="00C61874">
        <w:rPr>
          <w:lang w:val="de-DE"/>
        </w:rPr>
        <w:tab/>
      </w:r>
      <w:r w:rsidRPr="00C61874">
        <w:rPr>
          <w:lang w:val="de-DE"/>
        </w:rPr>
        <w:tab/>
        <w:t>In welcher Maßeinheit muss nach der Regel von Gay-Lussac die Temperatur immer ausgedrückt werden?</w:t>
      </w:r>
    </w:p>
    <w:p w:rsidR="00B72418" w:rsidRPr="00C61874" w:rsidRDefault="00B72418" w:rsidP="00B72418">
      <w:pPr>
        <w:widowControl w:val="0"/>
        <w:tabs>
          <w:tab w:val="left" w:pos="-1135"/>
          <w:tab w:val="left" w:pos="-568"/>
          <w:tab w:val="left" w:pos="1134"/>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701" w:hanging="1701"/>
        <w:rPr>
          <w:lang w:val="de-DE"/>
        </w:rPr>
      </w:pPr>
      <w:r w:rsidRPr="00C61874">
        <w:rPr>
          <w:lang w:val="de-DE"/>
        </w:rPr>
        <w:tab/>
        <w:t>A</w:t>
      </w:r>
      <w:r w:rsidRPr="00C61874">
        <w:rPr>
          <w:lang w:val="de-DE"/>
        </w:rPr>
        <w:tab/>
        <w:t>In ºC</w:t>
      </w:r>
      <w:r w:rsidR="00AD06BC" w:rsidRPr="00C61874">
        <w:rPr>
          <w:lang w:val="de-DE"/>
        </w:rPr>
        <w:t>.</w:t>
      </w:r>
    </w:p>
    <w:p w:rsidR="00B72418" w:rsidRPr="00C61874" w:rsidRDefault="00B72418" w:rsidP="00B72418">
      <w:pPr>
        <w:widowControl w:val="0"/>
        <w:tabs>
          <w:tab w:val="left" w:pos="-1135"/>
          <w:tab w:val="left" w:pos="-568"/>
          <w:tab w:val="left" w:pos="1134"/>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701" w:hanging="1701"/>
        <w:rPr>
          <w:lang w:val="de-DE"/>
        </w:rPr>
      </w:pPr>
      <w:r w:rsidRPr="00C61874">
        <w:rPr>
          <w:lang w:val="de-DE"/>
        </w:rPr>
        <w:tab/>
        <w:t>B</w:t>
      </w:r>
      <w:r w:rsidRPr="00C61874">
        <w:rPr>
          <w:lang w:val="de-DE"/>
        </w:rPr>
        <w:tab/>
        <w:t>In K</w:t>
      </w:r>
      <w:r w:rsidR="00AD06BC" w:rsidRPr="00C61874">
        <w:rPr>
          <w:lang w:val="de-DE"/>
        </w:rPr>
        <w:t>.</w:t>
      </w:r>
    </w:p>
    <w:p w:rsidR="00B72418" w:rsidRPr="00C61874" w:rsidRDefault="00B72418" w:rsidP="00B72418">
      <w:pPr>
        <w:widowControl w:val="0"/>
        <w:tabs>
          <w:tab w:val="left" w:pos="-1135"/>
          <w:tab w:val="left" w:pos="-568"/>
          <w:tab w:val="left" w:pos="1134"/>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701" w:hanging="1701"/>
        <w:rPr>
          <w:lang w:val="de-DE"/>
        </w:rPr>
      </w:pPr>
      <w:r w:rsidRPr="00C61874">
        <w:rPr>
          <w:lang w:val="de-DE"/>
        </w:rPr>
        <w:tab/>
        <w:t>C</w:t>
      </w:r>
      <w:r w:rsidRPr="00C61874">
        <w:rPr>
          <w:lang w:val="de-DE"/>
        </w:rPr>
        <w:tab/>
        <w:t xml:space="preserve">In </w:t>
      </w:r>
      <w:proofErr w:type="spellStart"/>
      <w:r w:rsidRPr="00C61874">
        <w:rPr>
          <w:lang w:val="de-DE"/>
        </w:rPr>
        <w:t>Pa</w:t>
      </w:r>
      <w:proofErr w:type="spellEnd"/>
      <w:r w:rsidR="00AD06BC" w:rsidRPr="00C61874">
        <w:rPr>
          <w:lang w:val="de-DE"/>
        </w:rPr>
        <w:t>.</w:t>
      </w:r>
    </w:p>
    <w:p w:rsidR="00B72418" w:rsidRPr="00C61874" w:rsidRDefault="00B72418" w:rsidP="00B72418">
      <w:pPr>
        <w:widowControl w:val="0"/>
        <w:tabs>
          <w:tab w:val="left" w:pos="-1135"/>
          <w:tab w:val="left" w:pos="-568"/>
          <w:tab w:val="left" w:pos="1134"/>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701" w:hanging="1701"/>
        <w:rPr>
          <w:lang w:val="de-DE"/>
        </w:rPr>
      </w:pPr>
      <w:r w:rsidRPr="00C61874">
        <w:rPr>
          <w:lang w:val="de-DE"/>
        </w:rPr>
        <w:tab/>
        <w:t>D</w:t>
      </w:r>
      <w:r w:rsidRPr="00C61874">
        <w:rPr>
          <w:lang w:val="de-DE"/>
        </w:rPr>
        <w:tab/>
        <w:t>In ºF</w:t>
      </w:r>
      <w:r w:rsidR="00AD06BC" w:rsidRPr="00C61874">
        <w:rPr>
          <w:lang w:val="de-DE"/>
        </w:rPr>
        <w:t>.</w:t>
      </w:r>
    </w:p>
    <w:p w:rsidR="00B72418" w:rsidRPr="00C61874" w:rsidRDefault="00B72418" w:rsidP="00B72418">
      <w:pPr>
        <w:widowControl w:val="0"/>
        <w:tabs>
          <w:tab w:val="left" w:pos="-1135"/>
          <w:tab w:val="left" w:pos="-568"/>
          <w:tab w:val="left" w:pos="284"/>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134" w:hanging="1134"/>
        <w:rPr>
          <w:lang w:val="de-DE"/>
        </w:rPr>
      </w:pPr>
    </w:p>
    <w:p w:rsidR="00B72418" w:rsidRPr="00C61874" w:rsidRDefault="00B72418" w:rsidP="00B72418">
      <w:pPr>
        <w:widowControl w:val="0"/>
        <w:tabs>
          <w:tab w:val="left" w:pos="-1135"/>
          <w:tab w:val="left" w:pos="-568"/>
          <w:tab w:val="left" w:pos="284"/>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134" w:hanging="1134"/>
        <w:rPr>
          <w:lang w:val="de-DE"/>
        </w:rPr>
      </w:pPr>
      <w:r w:rsidRPr="00C61874">
        <w:rPr>
          <w:lang w:val="de-DE"/>
        </w:rPr>
        <w:tab/>
        <w:t>331 02.0-18</w:t>
      </w:r>
      <w:r w:rsidRPr="00C61874">
        <w:rPr>
          <w:lang w:val="de-DE"/>
        </w:rPr>
        <w:tab/>
      </w:r>
      <w:r w:rsidR="00E26456" w:rsidRPr="00C61874">
        <w:rPr>
          <w:lang w:val="de-DE"/>
        </w:rPr>
        <w:t>Physikalische Grundkenntnisse</w:t>
      </w:r>
      <w:r w:rsidRPr="00C61874">
        <w:rPr>
          <w:lang w:val="de-DE"/>
        </w:rPr>
        <w:tab/>
      </w:r>
      <w:r w:rsidRPr="00C61874">
        <w:rPr>
          <w:lang w:val="de-DE"/>
        </w:rPr>
        <w:tab/>
      </w:r>
      <w:r w:rsidRPr="00C61874">
        <w:rPr>
          <w:lang w:val="de-DE"/>
        </w:rPr>
        <w:tab/>
      </w:r>
      <w:r w:rsidRPr="00C61874">
        <w:rPr>
          <w:lang w:val="de-DE"/>
        </w:rPr>
        <w:tab/>
      </w:r>
      <w:r w:rsidRPr="00C61874">
        <w:rPr>
          <w:lang w:val="de-DE"/>
        </w:rPr>
        <w:tab/>
      </w:r>
      <w:r w:rsidRPr="00C61874">
        <w:rPr>
          <w:lang w:val="de-DE"/>
        </w:rPr>
        <w:tab/>
      </w:r>
      <w:r w:rsidRPr="00C61874">
        <w:rPr>
          <w:lang w:val="de-DE"/>
        </w:rPr>
        <w:tab/>
      </w:r>
      <w:r w:rsidRPr="00C61874">
        <w:rPr>
          <w:lang w:val="de-DE"/>
        </w:rPr>
        <w:tab/>
        <w:t>A</w:t>
      </w:r>
    </w:p>
    <w:p w:rsidR="00B72418" w:rsidRPr="00C61874" w:rsidRDefault="00B72418" w:rsidP="00B72418">
      <w:pPr>
        <w:widowControl w:val="0"/>
        <w:tabs>
          <w:tab w:val="left" w:pos="-1135"/>
          <w:tab w:val="left" w:pos="-568"/>
          <w:tab w:val="left" w:pos="565"/>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134" w:hanging="1134"/>
        <w:rPr>
          <w:lang w:val="de-DE"/>
        </w:rPr>
      </w:pPr>
    </w:p>
    <w:p w:rsidR="00B72418" w:rsidRPr="00C61874" w:rsidRDefault="00B72418" w:rsidP="00B72418">
      <w:pPr>
        <w:widowControl w:val="0"/>
        <w:tabs>
          <w:tab w:val="left" w:pos="-1135"/>
          <w:tab w:val="left" w:pos="-568"/>
          <w:tab w:val="left" w:pos="565"/>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134" w:hanging="1134"/>
        <w:rPr>
          <w:lang w:val="de-DE"/>
        </w:rPr>
      </w:pPr>
      <w:r w:rsidRPr="00C61874">
        <w:rPr>
          <w:lang w:val="de-DE"/>
        </w:rPr>
        <w:tab/>
      </w:r>
      <w:r w:rsidRPr="00C61874">
        <w:rPr>
          <w:lang w:val="de-DE"/>
        </w:rPr>
        <w:tab/>
        <w:t>Der Siedepunkt von UN 1155, DIETHYLETHER beträgt 35 ºC.</w:t>
      </w:r>
    </w:p>
    <w:p w:rsidR="00B72418" w:rsidRPr="00C61874" w:rsidRDefault="00B72418" w:rsidP="00E26456">
      <w:pPr>
        <w:widowControl w:val="0"/>
        <w:tabs>
          <w:tab w:val="left" w:pos="-1135"/>
          <w:tab w:val="left" w:pos="-568"/>
          <w:tab w:val="left" w:pos="565"/>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spacing w:after="120"/>
        <w:ind w:left="1134" w:hanging="1134"/>
        <w:rPr>
          <w:lang w:val="de-DE"/>
        </w:rPr>
      </w:pPr>
      <w:r w:rsidRPr="00C61874">
        <w:rPr>
          <w:lang w:val="de-DE"/>
        </w:rPr>
        <w:tab/>
      </w:r>
      <w:r w:rsidRPr="00C61874">
        <w:rPr>
          <w:lang w:val="de-DE"/>
        </w:rPr>
        <w:tab/>
        <w:t xml:space="preserve">Was ist </w:t>
      </w:r>
      <w:proofErr w:type="spellStart"/>
      <w:r w:rsidRPr="00C61874">
        <w:rPr>
          <w:lang w:val="de-DE"/>
        </w:rPr>
        <w:t>Diethylether</w:t>
      </w:r>
      <w:proofErr w:type="spellEnd"/>
      <w:r w:rsidRPr="00C61874">
        <w:rPr>
          <w:lang w:val="de-DE"/>
        </w:rPr>
        <w:t>?</w:t>
      </w:r>
    </w:p>
    <w:p w:rsidR="00B72418" w:rsidRPr="00C61874" w:rsidRDefault="00B72418" w:rsidP="00B72418">
      <w:pPr>
        <w:widowControl w:val="0"/>
        <w:tabs>
          <w:tab w:val="left" w:pos="-1135"/>
          <w:tab w:val="left" w:pos="-568"/>
          <w:tab w:val="left" w:pos="1134"/>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701" w:hanging="1701"/>
        <w:rPr>
          <w:lang w:val="de-DE"/>
        </w:rPr>
      </w:pPr>
      <w:r w:rsidRPr="00C61874">
        <w:rPr>
          <w:lang w:val="de-DE"/>
        </w:rPr>
        <w:tab/>
        <w:t>A</w:t>
      </w:r>
      <w:r w:rsidRPr="00C61874">
        <w:rPr>
          <w:lang w:val="de-DE"/>
        </w:rPr>
        <w:tab/>
        <w:t>Eine niedrigsiedende Flüssigkeit.</w:t>
      </w:r>
    </w:p>
    <w:p w:rsidR="00B72418" w:rsidRPr="00C61874" w:rsidRDefault="00B72418" w:rsidP="00B72418">
      <w:pPr>
        <w:widowControl w:val="0"/>
        <w:tabs>
          <w:tab w:val="left" w:pos="-1135"/>
          <w:tab w:val="left" w:pos="-568"/>
          <w:tab w:val="left" w:pos="1134"/>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701" w:hanging="1701"/>
        <w:rPr>
          <w:lang w:val="de-DE"/>
        </w:rPr>
      </w:pPr>
      <w:r w:rsidRPr="00C61874">
        <w:rPr>
          <w:lang w:val="de-DE"/>
        </w:rPr>
        <w:tab/>
        <w:t>B</w:t>
      </w:r>
      <w:r w:rsidRPr="00C61874">
        <w:rPr>
          <w:lang w:val="de-DE"/>
        </w:rPr>
        <w:tab/>
        <w:t>Eine mittelsiedende Flüssigkeit.</w:t>
      </w:r>
    </w:p>
    <w:p w:rsidR="00B72418" w:rsidRPr="00C61874" w:rsidRDefault="00B72418" w:rsidP="00B72418">
      <w:pPr>
        <w:widowControl w:val="0"/>
        <w:tabs>
          <w:tab w:val="left" w:pos="-1135"/>
          <w:tab w:val="left" w:pos="-568"/>
          <w:tab w:val="left" w:pos="1134"/>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701" w:hanging="1701"/>
        <w:rPr>
          <w:lang w:val="de-DE"/>
        </w:rPr>
      </w:pPr>
      <w:r w:rsidRPr="00C61874">
        <w:rPr>
          <w:lang w:val="de-DE"/>
        </w:rPr>
        <w:tab/>
        <w:t>C</w:t>
      </w:r>
      <w:r w:rsidRPr="00C61874">
        <w:rPr>
          <w:lang w:val="de-DE"/>
        </w:rPr>
        <w:tab/>
        <w:t>Eine hochsiedende Flüssigkeit.</w:t>
      </w:r>
    </w:p>
    <w:p w:rsidR="00B72418" w:rsidRPr="00C61874" w:rsidRDefault="00B72418" w:rsidP="00B72418">
      <w:pPr>
        <w:widowControl w:val="0"/>
        <w:tabs>
          <w:tab w:val="left" w:pos="-1135"/>
          <w:tab w:val="left" w:pos="-568"/>
          <w:tab w:val="left" w:pos="1134"/>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701" w:hanging="1701"/>
        <w:rPr>
          <w:lang w:val="de-DE"/>
        </w:rPr>
      </w:pPr>
      <w:r w:rsidRPr="00C61874">
        <w:rPr>
          <w:lang w:val="de-DE"/>
        </w:rPr>
        <w:tab/>
        <w:t>D</w:t>
      </w:r>
      <w:r w:rsidRPr="00C61874">
        <w:rPr>
          <w:lang w:val="de-DE"/>
        </w:rPr>
        <w:tab/>
        <w:t>Eine sehr hochsiedende Flüssigkeit.</w:t>
      </w:r>
    </w:p>
    <w:p w:rsidR="00B72418" w:rsidRPr="00C61874" w:rsidRDefault="00B72418" w:rsidP="00B72418">
      <w:pPr>
        <w:widowControl w:val="0"/>
        <w:tabs>
          <w:tab w:val="left" w:pos="-1135"/>
          <w:tab w:val="left" w:pos="-568"/>
          <w:tab w:val="left" w:pos="565"/>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134" w:hanging="1134"/>
        <w:rPr>
          <w:lang w:val="de-DE"/>
        </w:rPr>
      </w:pPr>
    </w:p>
    <w:p w:rsidR="00B72418" w:rsidRPr="00C61874" w:rsidRDefault="00B72418" w:rsidP="00B72418">
      <w:pPr>
        <w:widowControl w:val="0"/>
        <w:tabs>
          <w:tab w:val="left" w:pos="-1135"/>
          <w:tab w:val="left" w:pos="-568"/>
          <w:tab w:val="left" w:pos="284"/>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134" w:hanging="1134"/>
        <w:rPr>
          <w:lang w:val="de-DE"/>
        </w:rPr>
      </w:pPr>
      <w:r w:rsidRPr="00C61874">
        <w:rPr>
          <w:lang w:val="de-DE"/>
        </w:rPr>
        <w:tab/>
        <w:t>331 02.0-19</w:t>
      </w:r>
      <w:r w:rsidRPr="00C61874">
        <w:rPr>
          <w:lang w:val="de-DE"/>
        </w:rPr>
        <w:tab/>
      </w:r>
      <w:r w:rsidR="00E26456" w:rsidRPr="00C61874">
        <w:rPr>
          <w:lang w:val="de-DE"/>
        </w:rPr>
        <w:t>Physikalische Grundkenntnisse</w:t>
      </w:r>
      <w:r w:rsidRPr="00C61874">
        <w:rPr>
          <w:lang w:val="de-DE"/>
        </w:rPr>
        <w:tab/>
      </w:r>
      <w:r w:rsidRPr="00C61874">
        <w:rPr>
          <w:lang w:val="de-DE"/>
        </w:rPr>
        <w:tab/>
      </w:r>
      <w:r w:rsidRPr="00C61874">
        <w:rPr>
          <w:lang w:val="de-DE"/>
        </w:rPr>
        <w:tab/>
      </w:r>
      <w:r w:rsidRPr="00C61874">
        <w:rPr>
          <w:lang w:val="de-DE"/>
        </w:rPr>
        <w:tab/>
      </w:r>
      <w:r w:rsidRPr="00C61874">
        <w:rPr>
          <w:lang w:val="de-DE"/>
        </w:rPr>
        <w:tab/>
      </w:r>
      <w:r w:rsidRPr="00C61874">
        <w:rPr>
          <w:lang w:val="de-DE"/>
        </w:rPr>
        <w:tab/>
      </w:r>
      <w:r w:rsidRPr="00C61874">
        <w:rPr>
          <w:lang w:val="de-DE"/>
        </w:rPr>
        <w:tab/>
      </w:r>
      <w:r w:rsidRPr="00C61874">
        <w:rPr>
          <w:lang w:val="de-DE"/>
        </w:rPr>
        <w:tab/>
        <w:t>D</w:t>
      </w:r>
    </w:p>
    <w:p w:rsidR="00B72418" w:rsidRPr="00C61874" w:rsidRDefault="00B72418" w:rsidP="00B72418">
      <w:pPr>
        <w:widowControl w:val="0"/>
        <w:tabs>
          <w:tab w:val="left" w:pos="-1135"/>
          <w:tab w:val="left" w:pos="-568"/>
          <w:tab w:val="left" w:pos="565"/>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134" w:hanging="1134"/>
        <w:rPr>
          <w:lang w:val="de-DE"/>
        </w:rPr>
      </w:pPr>
    </w:p>
    <w:p w:rsidR="00B72418" w:rsidRPr="00C61874" w:rsidRDefault="00B72418" w:rsidP="00E26456">
      <w:pPr>
        <w:widowControl w:val="0"/>
        <w:tabs>
          <w:tab w:val="left" w:pos="-1135"/>
          <w:tab w:val="left" w:pos="-568"/>
          <w:tab w:val="left" w:pos="565"/>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spacing w:after="120"/>
        <w:ind w:left="1134" w:hanging="1134"/>
        <w:rPr>
          <w:lang w:val="de-DE"/>
        </w:rPr>
      </w:pPr>
      <w:r w:rsidRPr="00C61874">
        <w:rPr>
          <w:lang w:val="de-DE"/>
        </w:rPr>
        <w:tab/>
      </w:r>
      <w:r w:rsidRPr="00C61874">
        <w:rPr>
          <w:lang w:val="de-DE"/>
        </w:rPr>
        <w:tab/>
        <w:t>In welcher Maßeinheit wird der Druck angegeben?</w:t>
      </w:r>
    </w:p>
    <w:p w:rsidR="00B72418" w:rsidRPr="00C61874" w:rsidRDefault="00B72418" w:rsidP="00B72418">
      <w:pPr>
        <w:widowControl w:val="0"/>
        <w:tabs>
          <w:tab w:val="left" w:pos="-1135"/>
          <w:tab w:val="left" w:pos="-568"/>
          <w:tab w:val="left" w:pos="1134"/>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701" w:hanging="1701"/>
        <w:rPr>
          <w:lang w:val="en-US"/>
        </w:rPr>
      </w:pPr>
      <w:r w:rsidRPr="00C61874">
        <w:rPr>
          <w:lang w:val="de-DE"/>
        </w:rPr>
        <w:tab/>
      </w:r>
      <w:r w:rsidRPr="00C61874">
        <w:rPr>
          <w:lang w:val="en-US"/>
        </w:rPr>
        <w:t>A</w:t>
      </w:r>
      <w:r w:rsidRPr="00C61874">
        <w:rPr>
          <w:lang w:val="en-US"/>
        </w:rPr>
        <w:tab/>
        <w:t>Kelvin</w:t>
      </w:r>
      <w:r w:rsidR="00AD06BC" w:rsidRPr="00C61874">
        <w:rPr>
          <w:lang w:val="en-US"/>
        </w:rPr>
        <w:t>.</w:t>
      </w:r>
    </w:p>
    <w:p w:rsidR="00B72418" w:rsidRPr="00C61874" w:rsidRDefault="00B72418" w:rsidP="00B72418">
      <w:pPr>
        <w:widowControl w:val="0"/>
        <w:tabs>
          <w:tab w:val="left" w:pos="-1135"/>
          <w:tab w:val="left" w:pos="-568"/>
          <w:tab w:val="left" w:pos="1134"/>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701" w:hanging="1701"/>
        <w:rPr>
          <w:lang w:val="en-US"/>
        </w:rPr>
      </w:pPr>
      <w:r w:rsidRPr="00C61874">
        <w:rPr>
          <w:lang w:val="en-US"/>
        </w:rPr>
        <w:tab/>
        <w:t>B</w:t>
      </w:r>
      <w:r w:rsidRPr="00C61874">
        <w:rPr>
          <w:lang w:val="en-US"/>
        </w:rPr>
        <w:tab/>
        <w:t>Liter</w:t>
      </w:r>
      <w:r w:rsidR="00AD06BC" w:rsidRPr="00C61874">
        <w:rPr>
          <w:lang w:val="en-US"/>
        </w:rPr>
        <w:t>.</w:t>
      </w:r>
    </w:p>
    <w:p w:rsidR="00B72418" w:rsidRPr="00C61874" w:rsidRDefault="00B72418" w:rsidP="00B72418">
      <w:pPr>
        <w:widowControl w:val="0"/>
        <w:tabs>
          <w:tab w:val="left" w:pos="-1135"/>
          <w:tab w:val="left" w:pos="-568"/>
          <w:tab w:val="left" w:pos="1134"/>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701" w:hanging="1701"/>
        <w:rPr>
          <w:lang w:val="en-US"/>
        </w:rPr>
      </w:pPr>
      <w:r w:rsidRPr="00C61874">
        <w:rPr>
          <w:lang w:val="en-US"/>
        </w:rPr>
        <w:tab/>
        <w:t>C</w:t>
      </w:r>
      <w:r w:rsidRPr="00C61874">
        <w:rPr>
          <w:lang w:val="en-US"/>
        </w:rPr>
        <w:tab/>
        <w:t>Newton</w:t>
      </w:r>
      <w:r w:rsidR="00AD06BC" w:rsidRPr="00C61874">
        <w:rPr>
          <w:lang w:val="en-US"/>
        </w:rPr>
        <w:t>.</w:t>
      </w:r>
    </w:p>
    <w:p w:rsidR="00B72418" w:rsidRPr="00C61874" w:rsidRDefault="00B72418" w:rsidP="00B72418">
      <w:pPr>
        <w:widowControl w:val="0"/>
        <w:tabs>
          <w:tab w:val="left" w:pos="-1135"/>
          <w:tab w:val="left" w:pos="-568"/>
          <w:tab w:val="left" w:pos="1134"/>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701" w:hanging="1701"/>
        <w:rPr>
          <w:lang w:val="fr-FR"/>
        </w:rPr>
      </w:pPr>
      <w:r w:rsidRPr="00C61874">
        <w:rPr>
          <w:lang w:val="en-US"/>
        </w:rPr>
        <w:tab/>
      </w:r>
      <w:r w:rsidRPr="00C61874">
        <w:rPr>
          <w:lang w:val="fr-FR"/>
        </w:rPr>
        <w:t>D</w:t>
      </w:r>
      <w:r w:rsidRPr="00C61874">
        <w:rPr>
          <w:lang w:val="fr-FR"/>
        </w:rPr>
        <w:tab/>
        <w:t>Pascal</w:t>
      </w:r>
      <w:r w:rsidR="00AD06BC" w:rsidRPr="00C61874">
        <w:rPr>
          <w:lang w:val="fr-FR"/>
        </w:rPr>
        <w:t>.</w:t>
      </w:r>
    </w:p>
    <w:p w:rsidR="00B72418" w:rsidRPr="00C61874" w:rsidRDefault="00B72418" w:rsidP="00B72418">
      <w:pPr>
        <w:widowControl w:val="0"/>
        <w:tabs>
          <w:tab w:val="left" w:pos="-1135"/>
          <w:tab w:val="left" w:pos="-568"/>
          <w:tab w:val="left" w:pos="284"/>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134" w:hanging="1134"/>
        <w:rPr>
          <w:lang w:val="fr-FR"/>
        </w:rPr>
      </w:pPr>
    </w:p>
    <w:p w:rsidR="00B72418" w:rsidRPr="00C61874" w:rsidRDefault="00B72418" w:rsidP="00B72418">
      <w:pPr>
        <w:widowControl w:val="0"/>
        <w:tabs>
          <w:tab w:val="left" w:pos="-1135"/>
          <w:tab w:val="left" w:pos="-568"/>
          <w:tab w:val="left" w:pos="284"/>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134" w:hanging="1134"/>
        <w:rPr>
          <w:lang w:val="de-DE"/>
        </w:rPr>
      </w:pPr>
      <w:r w:rsidRPr="00C61874">
        <w:rPr>
          <w:lang w:val="fr-FR"/>
        </w:rPr>
        <w:tab/>
      </w:r>
      <w:r w:rsidRPr="00C61874">
        <w:rPr>
          <w:lang w:val="de-DE"/>
        </w:rPr>
        <w:t>331 02.0-20</w:t>
      </w:r>
      <w:r w:rsidRPr="00C61874">
        <w:rPr>
          <w:lang w:val="de-DE"/>
        </w:rPr>
        <w:tab/>
      </w:r>
      <w:r w:rsidR="00E26456" w:rsidRPr="00C61874">
        <w:rPr>
          <w:lang w:val="de-DE"/>
        </w:rPr>
        <w:t>Physikalische Grundkenntnisse</w:t>
      </w:r>
      <w:r w:rsidRPr="00C61874">
        <w:rPr>
          <w:lang w:val="de-DE"/>
        </w:rPr>
        <w:tab/>
      </w:r>
      <w:r w:rsidRPr="00C61874">
        <w:rPr>
          <w:lang w:val="de-DE"/>
        </w:rPr>
        <w:tab/>
      </w:r>
      <w:r w:rsidRPr="00C61874">
        <w:rPr>
          <w:lang w:val="de-DE"/>
        </w:rPr>
        <w:tab/>
      </w:r>
      <w:r w:rsidRPr="00C61874">
        <w:rPr>
          <w:lang w:val="de-DE"/>
        </w:rPr>
        <w:tab/>
      </w:r>
      <w:r w:rsidRPr="00C61874">
        <w:rPr>
          <w:lang w:val="de-DE"/>
        </w:rPr>
        <w:tab/>
      </w:r>
      <w:r w:rsidRPr="00C61874">
        <w:rPr>
          <w:lang w:val="de-DE"/>
        </w:rPr>
        <w:tab/>
      </w:r>
      <w:r w:rsidRPr="00C61874">
        <w:rPr>
          <w:lang w:val="de-DE"/>
        </w:rPr>
        <w:tab/>
      </w:r>
      <w:r w:rsidRPr="00C61874">
        <w:rPr>
          <w:lang w:val="de-DE"/>
        </w:rPr>
        <w:tab/>
        <w:t>D</w:t>
      </w:r>
    </w:p>
    <w:p w:rsidR="00B72418" w:rsidRPr="00C61874" w:rsidRDefault="00B72418" w:rsidP="00B72418">
      <w:pPr>
        <w:widowControl w:val="0"/>
        <w:tabs>
          <w:tab w:val="left" w:pos="-1135"/>
          <w:tab w:val="left" w:pos="-568"/>
          <w:tab w:val="left" w:pos="565"/>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134" w:hanging="1134"/>
        <w:rPr>
          <w:lang w:val="de-DE"/>
        </w:rPr>
      </w:pPr>
    </w:p>
    <w:p w:rsidR="00B72418" w:rsidRPr="00C61874" w:rsidRDefault="00B72418" w:rsidP="00E26456">
      <w:pPr>
        <w:widowControl w:val="0"/>
        <w:tabs>
          <w:tab w:val="left" w:pos="-1135"/>
          <w:tab w:val="left" w:pos="-568"/>
          <w:tab w:val="left" w:pos="565"/>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spacing w:after="120"/>
        <w:ind w:left="1134" w:hanging="1134"/>
        <w:rPr>
          <w:lang w:val="de-DE"/>
        </w:rPr>
      </w:pPr>
      <w:r w:rsidRPr="00C61874">
        <w:rPr>
          <w:lang w:val="de-DE"/>
        </w:rPr>
        <w:tab/>
      </w:r>
      <w:r w:rsidRPr="00C61874">
        <w:rPr>
          <w:lang w:val="de-DE"/>
        </w:rPr>
        <w:tab/>
        <w:t>Welcher ppm-Wert entspricht 100 Vol.-%?</w:t>
      </w:r>
    </w:p>
    <w:p w:rsidR="00B72418" w:rsidRPr="00C61874" w:rsidRDefault="00B72418" w:rsidP="00B72418">
      <w:pPr>
        <w:widowControl w:val="0"/>
        <w:tabs>
          <w:tab w:val="left" w:pos="-1135"/>
          <w:tab w:val="left" w:pos="-568"/>
          <w:tab w:val="left" w:pos="1134"/>
          <w:tab w:val="left" w:pos="1699"/>
          <w:tab w:val="right" w:pos="3119"/>
          <w:tab w:val="left" w:pos="3966"/>
          <w:tab w:val="left" w:pos="4533"/>
          <w:tab w:val="left" w:pos="5100"/>
          <w:tab w:val="left" w:pos="5667"/>
          <w:tab w:val="left" w:pos="6234"/>
          <w:tab w:val="left" w:pos="6801"/>
          <w:tab w:val="left" w:pos="7368"/>
          <w:tab w:val="left" w:pos="7934"/>
          <w:tab w:val="left" w:pos="8502"/>
          <w:tab w:val="left" w:pos="9068"/>
        </w:tabs>
        <w:ind w:left="1701" w:hanging="1701"/>
        <w:rPr>
          <w:lang w:val="en-US"/>
        </w:rPr>
      </w:pPr>
      <w:r w:rsidRPr="00C61874">
        <w:rPr>
          <w:lang w:val="de-DE"/>
        </w:rPr>
        <w:tab/>
      </w:r>
      <w:r w:rsidRPr="00C61874">
        <w:rPr>
          <w:lang w:val="en-US"/>
        </w:rPr>
        <w:t>A</w:t>
      </w:r>
      <w:r w:rsidRPr="00C61874">
        <w:rPr>
          <w:lang w:val="en-US"/>
        </w:rPr>
        <w:tab/>
      </w:r>
      <w:r w:rsidRPr="00C61874">
        <w:rPr>
          <w:lang w:val="en-US"/>
        </w:rPr>
        <w:tab/>
        <w:t>1 ppm</w:t>
      </w:r>
      <w:r w:rsidR="00AD06BC" w:rsidRPr="00C61874">
        <w:rPr>
          <w:lang w:val="en-US"/>
        </w:rPr>
        <w:t>.</w:t>
      </w:r>
    </w:p>
    <w:p w:rsidR="00B72418" w:rsidRPr="00C61874" w:rsidRDefault="00B72418" w:rsidP="00B72418">
      <w:pPr>
        <w:widowControl w:val="0"/>
        <w:tabs>
          <w:tab w:val="left" w:pos="-1135"/>
          <w:tab w:val="left" w:pos="-568"/>
          <w:tab w:val="left" w:pos="1134"/>
          <w:tab w:val="left" w:pos="1699"/>
          <w:tab w:val="right" w:pos="3119"/>
          <w:tab w:val="left" w:pos="3966"/>
          <w:tab w:val="left" w:pos="4533"/>
          <w:tab w:val="left" w:pos="5100"/>
          <w:tab w:val="left" w:pos="5667"/>
          <w:tab w:val="left" w:pos="6234"/>
          <w:tab w:val="left" w:pos="6801"/>
          <w:tab w:val="left" w:pos="7368"/>
          <w:tab w:val="left" w:pos="7934"/>
          <w:tab w:val="left" w:pos="8502"/>
          <w:tab w:val="left" w:pos="9068"/>
        </w:tabs>
        <w:ind w:left="1701" w:hanging="1701"/>
        <w:rPr>
          <w:lang w:val="en-US"/>
        </w:rPr>
      </w:pPr>
      <w:r w:rsidRPr="00C61874">
        <w:rPr>
          <w:lang w:val="en-US"/>
        </w:rPr>
        <w:tab/>
        <w:t>B</w:t>
      </w:r>
      <w:r w:rsidRPr="00C61874">
        <w:rPr>
          <w:lang w:val="en-US"/>
        </w:rPr>
        <w:tab/>
      </w:r>
      <w:r w:rsidRPr="00C61874">
        <w:rPr>
          <w:lang w:val="en-US"/>
        </w:rPr>
        <w:tab/>
        <w:t>100 ppm</w:t>
      </w:r>
      <w:r w:rsidR="00AD06BC" w:rsidRPr="00C61874">
        <w:rPr>
          <w:lang w:val="en-US"/>
        </w:rPr>
        <w:t>.</w:t>
      </w:r>
    </w:p>
    <w:p w:rsidR="00B72418" w:rsidRPr="00C61874" w:rsidRDefault="00B72418" w:rsidP="00B72418">
      <w:pPr>
        <w:widowControl w:val="0"/>
        <w:tabs>
          <w:tab w:val="left" w:pos="-1135"/>
          <w:tab w:val="left" w:pos="-568"/>
          <w:tab w:val="left" w:pos="1134"/>
          <w:tab w:val="left" w:pos="1699"/>
          <w:tab w:val="right" w:pos="3119"/>
          <w:tab w:val="left" w:pos="3966"/>
          <w:tab w:val="left" w:pos="4533"/>
          <w:tab w:val="left" w:pos="5100"/>
          <w:tab w:val="left" w:pos="5667"/>
          <w:tab w:val="left" w:pos="6234"/>
          <w:tab w:val="left" w:pos="6801"/>
          <w:tab w:val="left" w:pos="7368"/>
          <w:tab w:val="left" w:pos="7934"/>
          <w:tab w:val="left" w:pos="8502"/>
          <w:tab w:val="left" w:pos="9068"/>
        </w:tabs>
        <w:ind w:left="1701" w:hanging="1701"/>
        <w:rPr>
          <w:lang w:val="en-US"/>
        </w:rPr>
      </w:pPr>
      <w:r w:rsidRPr="00C61874">
        <w:rPr>
          <w:lang w:val="en-US"/>
        </w:rPr>
        <w:tab/>
        <w:t>C</w:t>
      </w:r>
      <w:r w:rsidRPr="00C61874">
        <w:rPr>
          <w:lang w:val="en-US"/>
        </w:rPr>
        <w:tab/>
      </w:r>
      <w:r w:rsidRPr="00C61874">
        <w:rPr>
          <w:lang w:val="en-US"/>
        </w:rPr>
        <w:tab/>
        <w:t>1 000 ppm</w:t>
      </w:r>
      <w:r w:rsidR="00AD06BC" w:rsidRPr="00C61874">
        <w:rPr>
          <w:lang w:val="en-US"/>
        </w:rPr>
        <w:t>.</w:t>
      </w:r>
    </w:p>
    <w:p w:rsidR="00B72418" w:rsidRPr="00C61874" w:rsidRDefault="00B72418" w:rsidP="00B72418">
      <w:pPr>
        <w:widowControl w:val="0"/>
        <w:tabs>
          <w:tab w:val="left" w:pos="-1135"/>
          <w:tab w:val="left" w:pos="-568"/>
          <w:tab w:val="left" w:pos="1134"/>
          <w:tab w:val="left" w:pos="1699"/>
          <w:tab w:val="right" w:pos="3119"/>
          <w:tab w:val="left" w:pos="3966"/>
          <w:tab w:val="left" w:pos="4533"/>
          <w:tab w:val="left" w:pos="5100"/>
          <w:tab w:val="left" w:pos="5667"/>
          <w:tab w:val="left" w:pos="6234"/>
          <w:tab w:val="left" w:pos="6801"/>
          <w:tab w:val="left" w:pos="7368"/>
          <w:tab w:val="left" w:pos="7934"/>
          <w:tab w:val="left" w:pos="8502"/>
          <w:tab w:val="left" w:pos="9068"/>
        </w:tabs>
        <w:ind w:left="1701" w:hanging="1701"/>
        <w:rPr>
          <w:lang w:val="de-DE"/>
        </w:rPr>
      </w:pPr>
      <w:r w:rsidRPr="00C61874">
        <w:rPr>
          <w:lang w:val="en-US"/>
        </w:rPr>
        <w:tab/>
      </w:r>
      <w:r w:rsidRPr="00C61874">
        <w:rPr>
          <w:lang w:val="de-DE"/>
        </w:rPr>
        <w:t>D</w:t>
      </w:r>
      <w:r w:rsidRPr="00C61874">
        <w:rPr>
          <w:lang w:val="de-DE"/>
        </w:rPr>
        <w:tab/>
      </w:r>
      <w:r w:rsidRPr="00C61874">
        <w:rPr>
          <w:lang w:val="de-DE"/>
        </w:rPr>
        <w:tab/>
        <w:t>1 000 000 ppm</w:t>
      </w:r>
      <w:r w:rsidR="00AD06BC" w:rsidRPr="00C61874">
        <w:rPr>
          <w:lang w:val="de-DE"/>
        </w:rPr>
        <w:t>.</w:t>
      </w:r>
    </w:p>
    <w:p w:rsidR="00B72418" w:rsidRPr="00C61874" w:rsidRDefault="00B72418" w:rsidP="00B72418">
      <w:pPr>
        <w:widowControl w:val="0"/>
        <w:tabs>
          <w:tab w:val="left" w:pos="-1135"/>
          <w:tab w:val="left" w:pos="-568"/>
          <w:tab w:val="left" w:pos="284"/>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134" w:hanging="1134"/>
        <w:rPr>
          <w:lang w:val="de-DE"/>
        </w:rPr>
      </w:pPr>
    </w:p>
    <w:p w:rsidR="00B72418" w:rsidRPr="00C61874" w:rsidRDefault="00B72418" w:rsidP="00B72418">
      <w:pPr>
        <w:widowControl w:val="0"/>
        <w:tabs>
          <w:tab w:val="left" w:pos="-1135"/>
          <w:tab w:val="left" w:pos="-568"/>
          <w:tab w:val="left" w:pos="284"/>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134" w:hanging="1134"/>
        <w:rPr>
          <w:lang w:val="de-DE"/>
        </w:rPr>
      </w:pPr>
      <w:r w:rsidRPr="00C61874">
        <w:rPr>
          <w:lang w:val="de-DE"/>
        </w:rPr>
        <w:tab/>
        <w:t>331 02.0-21</w:t>
      </w:r>
      <w:r w:rsidRPr="00C61874">
        <w:rPr>
          <w:lang w:val="de-DE"/>
        </w:rPr>
        <w:tab/>
      </w:r>
      <w:r w:rsidR="00E26456" w:rsidRPr="00C61874">
        <w:rPr>
          <w:lang w:val="de-DE"/>
        </w:rPr>
        <w:t>Physikalische Grundkenntnisse</w:t>
      </w:r>
      <w:r w:rsidRPr="00C61874">
        <w:rPr>
          <w:lang w:val="de-DE"/>
        </w:rPr>
        <w:tab/>
      </w:r>
      <w:r w:rsidRPr="00C61874">
        <w:rPr>
          <w:lang w:val="de-DE"/>
        </w:rPr>
        <w:tab/>
      </w:r>
      <w:r w:rsidRPr="00C61874">
        <w:rPr>
          <w:lang w:val="de-DE"/>
        </w:rPr>
        <w:tab/>
      </w:r>
      <w:r w:rsidRPr="00C61874">
        <w:rPr>
          <w:lang w:val="de-DE"/>
        </w:rPr>
        <w:tab/>
      </w:r>
      <w:r w:rsidRPr="00C61874">
        <w:rPr>
          <w:lang w:val="de-DE"/>
        </w:rPr>
        <w:tab/>
      </w:r>
      <w:r w:rsidRPr="00C61874">
        <w:rPr>
          <w:lang w:val="de-DE"/>
        </w:rPr>
        <w:tab/>
      </w:r>
      <w:r w:rsidRPr="00C61874">
        <w:rPr>
          <w:lang w:val="de-DE"/>
        </w:rPr>
        <w:tab/>
      </w:r>
      <w:r w:rsidRPr="00C61874">
        <w:rPr>
          <w:lang w:val="de-DE"/>
        </w:rPr>
        <w:tab/>
        <w:t>B</w:t>
      </w:r>
    </w:p>
    <w:p w:rsidR="00B72418" w:rsidRPr="00C61874" w:rsidRDefault="00B72418" w:rsidP="00B72418">
      <w:pPr>
        <w:widowControl w:val="0"/>
        <w:tabs>
          <w:tab w:val="left" w:pos="-1135"/>
          <w:tab w:val="left" w:pos="-568"/>
          <w:tab w:val="left" w:pos="565"/>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134" w:hanging="1134"/>
        <w:rPr>
          <w:lang w:val="de-DE"/>
        </w:rPr>
      </w:pPr>
    </w:p>
    <w:p w:rsidR="00B72418" w:rsidRPr="00C61874" w:rsidRDefault="00B72418" w:rsidP="00322DC9">
      <w:pPr>
        <w:pStyle w:val="BodyText22"/>
        <w:spacing w:after="120"/>
        <w:jc w:val="both"/>
      </w:pPr>
      <w:r w:rsidRPr="00C61874">
        <w:tab/>
        <w:t xml:space="preserve">In einem geschlossenen Gefäß herrscht bei einer Temperatur von 7 ºC ein </w:t>
      </w:r>
      <w:r w:rsidR="005B5CAE" w:rsidRPr="00C61874">
        <w:t xml:space="preserve">Überdruck </w:t>
      </w:r>
      <w:r w:rsidRPr="00C61874">
        <w:t>von 2</w:t>
      </w:r>
      <w:r w:rsidR="005B5CAE" w:rsidRPr="00C61874">
        <w:t>00</w:t>
      </w:r>
      <w:r w:rsidRPr="00C61874">
        <w:t xml:space="preserve"> </w:t>
      </w:r>
      <w:r w:rsidR="005B5CAE" w:rsidRPr="00C61874">
        <w:t>kPa</w:t>
      </w:r>
      <w:r w:rsidRPr="00C61874">
        <w:t xml:space="preserve">. Der </w:t>
      </w:r>
      <w:r w:rsidR="005B5CAE" w:rsidRPr="00C61874">
        <w:t>Überdruck</w:t>
      </w:r>
      <w:r w:rsidRPr="00C61874">
        <w:t xml:space="preserve"> steigt auf 4</w:t>
      </w:r>
      <w:r w:rsidR="005B5CAE" w:rsidRPr="00C61874">
        <w:t>00</w:t>
      </w:r>
      <w:r w:rsidRPr="00C61874">
        <w:t xml:space="preserve"> </w:t>
      </w:r>
      <w:proofErr w:type="gramStart"/>
      <w:r w:rsidR="005B5CAE" w:rsidRPr="00C61874">
        <w:t xml:space="preserve">kPa </w:t>
      </w:r>
      <w:r w:rsidRPr="00C61874">
        <w:t>.</w:t>
      </w:r>
      <w:proofErr w:type="gramEnd"/>
      <w:r w:rsidRPr="00C61874">
        <w:t xml:space="preserve"> Das Volumen verändert sich nicht. Wie hoch ist die neue Temperatur?</w:t>
      </w:r>
      <w:r w:rsidR="00D33B99" w:rsidRPr="00C61874">
        <w:t xml:space="preserve"> </w:t>
      </w:r>
    </w:p>
    <w:p w:rsidR="00B72418" w:rsidRPr="00C61874" w:rsidRDefault="00B72418" w:rsidP="00B72418">
      <w:pPr>
        <w:widowControl w:val="0"/>
        <w:tabs>
          <w:tab w:val="left" w:pos="-1135"/>
          <w:tab w:val="left" w:pos="-568"/>
          <w:tab w:val="left" w:pos="1134"/>
          <w:tab w:val="left" w:pos="1699"/>
          <w:tab w:val="right" w:pos="2410"/>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701" w:hanging="1701"/>
        <w:rPr>
          <w:lang w:val="de-DE"/>
        </w:rPr>
      </w:pPr>
      <w:r w:rsidRPr="00C61874">
        <w:rPr>
          <w:lang w:val="de-DE"/>
        </w:rPr>
        <w:tab/>
        <w:t>A</w:t>
      </w:r>
      <w:r w:rsidRPr="00C61874">
        <w:rPr>
          <w:lang w:val="de-DE"/>
        </w:rPr>
        <w:tab/>
      </w:r>
      <w:r w:rsidRPr="00C61874">
        <w:rPr>
          <w:lang w:val="de-DE"/>
        </w:rPr>
        <w:tab/>
        <w:t>14</w:t>
      </w:r>
      <w:r w:rsidR="00D33B99" w:rsidRPr="00C61874">
        <w:rPr>
          <w:lang w:val="de-DE"/>
        </w:rPr>
        <w:t xml:space="preserve"> </w:t>
      </w:r>
      <w:r w:rsidRPr="00C61874">
        <w:rPr>
          <w:lang w:val="de-DE"/>
        </w:rPr>
        <w:t>ºC</w:t>
      </w:r>
      <w:r w:rsidR="00AD06BC" w:rsidRPr="00C61874">
        <w:rPr>
          <w:lang w:val="de-DE"/>
        </w:rPr>
        <w:t>.</w:t>
      </w:r>
    </w:p>
    <w:p w:rsidR="00B72418" w:rsidRPr="00C61874" w:rsidRDefault="00B72418" w:rsidP="00B72418">
      <w:pPr>
        <w:widowControl w:val="0"/>
        <w:tabs>
          <w:tab w:val="left" w:pos="-1135"/>
          <w:tab w:val="left" w:pos="-568"/>
          <w:tab w:val="left" w:pos="1134"/>
          <w:tab w:val="left" w:pos="1699"/>
          <w:tab w:val="right" w:pos="2410"/>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701" w:hanging="1701"/>
        <w:rPr>
          <w:lang w:val="de-DE"/>
        </w:rPr>
      </w:pPr>
      <w:r w:rsidRPr="00C61874">
        <w:rPr>
          <w:lang w:val="de-DE"/>
        </w:rPr>
        <w:tab/>
        <w:t>B</w:t>
      </w:r>
      <w:r w:rsidRPr="00C61874">
        <w:rPr>
          <w:lang w:val="de-DE"/>
        </w:rPr>
        <w:tab/>
      </w:r>
      <w:r w:rsidRPr="00C61874">
        <w:rPr>
          <w:lang w:val="de-DE"/>
        </w:rPr>
        <w:tab/>
        <w:t>287</w:t>
      </w:r>
      <w:r w:rsidR="00D33B99" w:rsidRPr="00C61874">
        <w:rPr>
          <w:lang w:val="de-DE"/>
        </w:rPr>
        <w:t xml:space="preserve"> </w:t>
      </w:r>
      <w:r w:rsidRPr="00C61874">
        <w:rPr>
          <w:lang w:val="de-DE"/>
        </w:rPr>
        <w:t>ºC</w:t>
      </w:r>
      <w:r w:rsidR="00AD06BC" w:rsidRPr="00C61874">
        <w:rPr>
          <w:lang w:val="de-DE"/>
        </w:rPr>
        <w:t>.</w:t>
      </w:r>
    </w:p>
    <w:p w:rsidR="00B72418" w:rsidRPr="00C61874" w:rsidRDefault="00B72418" w:rsidP="00B72418">
      <w:pPr>
        <w:widowControl w:val="0"/>
        <w:tabs>
          <w:tab w:val="left" w:pos="-1135"/>
          <w:tab w:val="left" w:pos="-568"/>
          <w:tab w:val="left" w:pos="1134"/>
          <w:tab w:val="left" w:pos="1699"/>
          <w:tab w:val="right" w:pos="2410"/>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701" w:hanging="1701"/>
        <w:rPr>
          <w:lang w:val="de-DE"/>
        </w:rPr>
      </w:pPr>
      <w:r w:rsidRPr="00C61874">
        <w:rPr>
          <w:lang w:val="de-DE"/>
        </w:rPr>
        <w:tab/>
        <w:t>C</w:t>
      </w:r>
      <w:r w:rsidRPr="00C61874">
        <w:rPr>
          <w:lang w:val="de-DE"/>
        </w:rPr>
        <w:tab/>
      </w:r>
      <w:r w:rsidRPr="00C61874">
        <w:rPr>
          <w:lang w:val="de-DE"/>
        </w:rPr>
        <w:tab/>
        <w:t>560</w:t>
      </w:r>
      <w:r w:rsidR="00D33B99" w:rsidRPr="00C61874">
        <w:rPr>
          <w:lang w:val="de-DE"/>
        </w:rPr>
        <w:t xml:space="preserve"> </w:t>
      </w:r>
      <w:r w:rsidRPr="00C61874">
        <w:rPr>
          <w:lang w:val="de-DE"/>
        </w:rPr>
        <w:t>ºC</w:t>
      </w:r>
      <w:r w:rsidR="00AD06BC" w:rsidRPr="00C61874">
        <w:rPr>
          <w:lang w:val="de-DE"/>
        </w:rPr>
        <w:t>.</w:t>
      </w:r>
    </w:p>
    <w:p w:rsidR="00B72418" w:rsidRPr="00C61874" w:rsidRDefault="00B72418" w:rsidP="00B72418">
      <w:pPr>
        <w:widowControl w:val="0"/>
        <w:tabs>
          <w:tab w:val="left" w:pos="-1135"/>
          <w:tab w:val="left" w:pos="-568"/>
          <w:tab w:val="left" w:pos="1134"/>
          <w:tab w:val="left" w:pos="1699"/>
          <w:tab w:val="right" w:pos="2410"/>
          <w:tab w:val="left" w:pos="3399"/>
          <w:tab w:val="left" w:pos="3966"/>
          <w:tab w:val="left" w:pos="4533"/>
          <w:tab w:val="left" w:pos="5100"/>
          <w:tab w:val="left" w:pos="5667"/>
          <w:tab w:val="left" w:pos="6234"/>
          <w:tab w:val="left" w:pos="6801"/>
          <w:tab w:val="left" w:pos="7368"/>
          <w:tab w:val="left" w:pos="7934"/>
          <w:tab w:val="left" w:pos="8502"/>
          <w:tab w:val="left" w:pos="9068"/>
        </w:tabs>
        <w:ind w:left="1701" w:hanging="1701"/>
        <w:rPr>
          <w:lang w:val="de-DE"/>
        </w:rPr>
      </w:pPr>
      <w:r w:rsidRPr="00C61874">
        <w:rPr>
          <w:lang w:val="de-DE"/>
        </w:rPr>
        <w:tab/>
        <w:t>D</w:t>
      </w:r>
      <w:r w:rsidRPr="00C61874">
        <w:rPr>
          <w:lang w:val="de-DE"/>
        </w:rPr>
        <w:tab/>
      </w:r>
      <w:r w:rsidRPr="00C61874">
        <w:rPr>
          <w:lang w:val="de-DE"/>
        </w:rPr>
        <w:tab/>
        <w:t>-133</w:t>
      </w:r>
      <w:r w:rsidR="00D33B99" w:rsidRPr="00C61874">
        <w:rPr>
          <w:lang w:val="de-DE"/>
        </w:rPr>
        <w:t xml:space="preserve"> </w:t>
      </w:r>
      <w:r w:rsidRPr="00C61874">
        <w:rPr>
          <w:lang w:val="de-DE"/>
        </w:rPr>
        <w:t>ºC</w:t>
      </w:r>
      <w:r w:rsidR="00AD06BC" w:rsidRPr="00C61874">
        <w:rPr>
          <w:lang w:val="de-DE"/>
        </w:rPr>
        <w:t>.</w:t>
      </w:r>
    </w:p>
    <w:p w:rsidR="00B72418" w:rsidRPr="00C61874" w:rsidRDefault="00B72418" w:rsidP="00B72418">
      <w:pPr>
        <w:widowControl w:val="0"/>
        <w:tabs>
          <w:tab w:val="left" w:pos="-1135"/>
          <w:tab w:val="left" w:pos="-568"/>
          <w:tab w:val="left" w:pos="284"/>
          <w:tab w:val="left" w:pos="1134"/>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701" w:hanging="1701"/>
        <w:rPr>
          <w:lang w:val="de-DE"/>
        </w:rPr>
      </w:pPr>
    </w:p>
    <w:p w:rsidR="00B72418" w:rsidRPr="00C61874" w:rsidRDefault="00B72418" w:rsidP="00B72418">
      <w:pPr>
        <w:widowControl w:val="0"/>
        <w:tabs>
          <w:tab w:val="left" w:pos="-1135"/>
          <w:tab w:val="left" w:pos="-568"/>
          <w:tab w:val="left" w:pos="284"/>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134" w:hanging="1134"/>
        <w:rPr>
          <w:lang w:val="de-DE"/>
        </w:rPr>
      </w:pPr>
      <w:r w:rsidRPr="00C61874">
        <w:rPr>
          <w:lang w:val="de-DE"/>
        </w:rPr>
        <w:tab/>
        <w:t>331 02.0-22</w:t>
      </w:r>
      <w:r w:rsidRPr="00C61874">
        <w:rPr>
          <w:lang w:val="de-DE"/>
        </w:rPr>
        <w:tab/>
      </w:r>
      <w:r w:rsidR="00E26456" w:rsidRPr="00C61874">
        <w:rPr>
          <w:lang w:val="de-DE"/>
        </w:rPr>
        <w:t>Physikalische Grundkenntnisse</w:t>
      </w:r>
      <w:r w:rsidRPr="00C61874">
        <w:rPr>
          <w:lang w:val="de-DE"/>
        </w:rPr>
        <w:tab/>
      </w:r>
      <w:r w:rsidRPr="00C61874">
        <w:rPr>
          <w:lang w:val="de-DE"/>
        </w:rPr>
        <w:tab/>
      </w:r>
      <w:r w:rsidRPr="00C61874">
        <w:rPr>
          <w:lang w:val="de-DE"/>
        </w:rPr>
        <w:tab/>
      </w:r>
      <w:r w:rsidRPr="00C61874">
        <w:rPr>
          <w:lang w:val="de-DE"/>
        </w:rPr>
        <w:tab/>
      </w:r>
      <w:r w:rsidRPr="00C61874">
        <w:rPr>
          <w:lang w:val="de-DE"/>
        </w:rPr>
        <w:tab/>
      </w:r>
      <w:r w:rsidRPr="00C61874">
        <w:rPr>
          <w:lang w:val="de-DE"/>
        </w:rPr>
        <w:tab/>
      </w:r>
      <w:r w:rsidRPr="00C61874">
        <w:rPr>
          <w:lang w:val="de-DE"/>
        </w:rPr>
        <w:tab/>
      </w:r>
      <w:r w:rsidRPr="00C61874">
        <w:rPr>
          <w:lang w:val="de-DE"/>
        </w:rPr>
        <w:tab/>
        <w:t>C</w:t>
      </w:r>
    </w:p>
    <w:p w:rsidR="00B72418" w:rsidRPr="00C61874" w:rsidRDefault="00B72418" w:rsidP="00B72418">
      <w:pPr>
        <w:widowControl w:val="0"/>
        <w:tabs>
          <w:tab w:val="left" w:pos="-1135"/>
          <w:tab w:val="left" w:pos="-568"/>
          <w:tab w:val="left" w:pos="565"/>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134" w:hanging="1134"/>
        <w:rPr>
          <w:lang w:val="de-DE"/>
        </w:rPr>
      </w:pPr>
    </w:p>
    <w:p w:rsidR="00B72418" w:rsidRPr="00C61874" w:rsidRDefault="00B72418" w:rsidP="00322DC9">
      <w:pPr>
        <w:pStyle w:val="BodyText22"/>
        <w:spacing w:after="120"/>
        <w:jc w:val="both"/>
      </w:pPr>
      <w:r w:rsidRPr="00C61874">
        <w:tab/>
        <w:t xml:space="preserve">In einem geschlossenen Raum sinkt die </w:t>
      </w:r>
      <w:r w:rsidR="00E946F8" w:rsidRPr="00C61874">
        <w:t xml:space="preserve">absolute </w:t>
      </w:r>
      <w:r w:rsidRPr="00C61874">
        <w:t xml:space="preserve">Temperatur auf die Hälfte der anfänglichen Temperatur. Wie verhält sich der Druck in diesem Raum? </w:t>
      </w:r>
    </w:p>
    <w:p w:rsidR="00B72418" w:rsidRPr="00C61874" w:rsidRDefault="00B72418" w:rsidP="00B72418">
      <w:pPr>
        <w:widowControl w:val="0"/>
        <w:tabs>
          <w:tab w:val="left" w:pos="-1135"/>
          <w:tab w:val="left" w:pos="-568"/>
          <w:tab w:val="left" w:pos="1134"/>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701" w:hanging="1701"/>
        <w:rPr>
          <w:lang w:val="de-DE"/>
        </w:rPr>
      </w:pPr>
      <w:r w:rsidRPr="00C61874">
        <w:rPr>
          <w:lang w:val="de-DE"/>
        </w:rPr>
        <w:tab/>
        <w:t>A</w:t>
      </w:r>
      <w:r w:rsidRPr="00C61874">
        <w:rPr>
          <w:lang w:val="de-DE"/>
        </w:rPr>
        <w:tab/>
        <w:t>Der Druck wird doppelt so hoch.</w:t>
      </w:r>
    </w:p>
    <w:p w:rsidR="00B72418" w:rsidRPr="00C61874" w:rsidRDefault="00B72418" w:rsidP="00B72418">
      <w:pPr>
        <w:widowControl w:val="0"/>
        <w:tabs>
          <w:tab w:val="left" w:pos="-1135"/>
          <w:tab w:val="left" w:pos="-568"/>
          <w:tab w:val="left" w:pos="1134"/>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701" w:hanging="1701"/>
        <w:rPr>
          <w:lang w:val="de-DE"/>
        </w:rPr>
      </w:pPr>
      <w:r w:rsidRPr="00C61874">
        <w:rPr>
          <w:lang w:val="de-DE"/>
        </w:rPr>
        <w:tab/>
        <w:t>B</w:t>
      </w:r>
      <w:r w:rsidRPr="00C61874">
        <w:rPr>
          <w:lang w:val="de-DE"/>
        </w:rPr>
        <w:tab/>
        <w:t>Der Druck bleibt gleich.</w:t>
      </w:r>
    </w:p>
    <w:p w:rsidR="00B72418" w:rsidRPr="00C61874" w:rsidRDefault="00B72418" w:rsidP="00B72418">
      <w:pPr>
        <w:widowControl w:val="0"/>
        <w:tabs>
          <w:tab w:val="left" w:pos="-1135"/>
          <w:tab w:val="left" w:pos="-568"/>
          <w:tab w:val="left" w:pos="1134"/>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701" w:hanging="1701"/>
        <w:rPr>
          <w:lang w:val="de-DE"/>
        </w:rPr>
      </w:pPr>
      <w:r w:rsidRPr="00C61874">
        <w:rPr>
          <w:lang w:val="de-DE"/>
        </w:rPr>
        <w:tab/>
        <w:t>C</w:t>
      </w:r>
      <w:r w:rsidRPr="00C61874">
        <w:rPr>
          <w:lang w:val="de-DE"/>
        </w:rPr>
        <w:tab/>
        <w:t>Der Druck halbiert sich.</w:t>
      </w:r>
    </w:p>
    <w:p w:rsidR="00B72418" w:rsidRPr="00C61874" w:rsidRDefault="00B72418" w:rsidP="00B72418">
      <w:pPr>
        <w:widowControl w:val="0"/>
        <w:tabs>
          <w:tab w:val="left" w:pos="-1135"/>
          <w:tab w:val="left" w:pos="-568"/>
          <w:tab w:val="left" w:pos="1134"/>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701" w:hanging="1701"/>
        <w:rPr>
          <w:lang w:val="de-DE"/>
        </w:rPr>
      </w:pPr>
      <w:r w:rsidRPr="00C61874">
        <w:rPr>
          <w:lang w:val="de-DE"/>
        </w:rPr>
        <w:tab/>
        <w:t>D</w:t>
      </w:r>
      <w:r w:rsidRPr="00C61874">
        <w:rPr>
          <w:lang w:val="de-DE"/>
        </w:rPr>
        <w:tab/>
        <w:t>Der Druck wird viermal kleiner.</w:t>
      </w:r>
    </w:p>
    <w:p w:rsidR="00F43339" w:rsidRPr="00C61874" w:rsidRDefault="00F43339" w:rsidP="00B72418">
      <w:pPr>
        <w:tabs>
          <w:tab w:val="left" w:pos="284"/>
          <w:tab w:val="left" w:pos="567"/>
          <w:tab w:val="left" w:pos="1134"/>
          <w:tab w:val="left" w:pos="1701"/>
          <w:tab w:val="left" w:pos="7088"/>
          <w:tab w:val="left" w:pos="8505"/>
        </w:tabs>
        <w:spacing w:line="240" w:lineRule="atLeast"/>
        <w:ind w:left="567" w:hanging="567"/>
        <w:jc w:val="both"/>
        <w:rPr>
          <w:lang w:val="de-DE"/>
        </w:rPr>
      </w:pPr>
    </w:p>
    <w:p w:rsidR="00B72418" w:rsidRPr="00C61874" w:rsidRDefault="00B72418" w:rsidP="00B72418">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331 02.0-23</w:t>
      </w:r>
      <w:r w:rsidRPr="00C61874">
        <w:rPr>
          <w:lang w:val="de-DE"/>
        </w:rPr>
        <w:tab/>
      </w:r>
      <w:r w:rsidR="00E26456" w:rsidRPr="00C61874">
        <w:rPr>
          <w:lang w:val="de-DE"/>
        </w:rPr>
        <w:t>Physikalische Grundkenntnisse</w:t>
      </w:r>
      <w:r w:rsidRPr="00C61874">
        <w:rPr>
          <w:lang w:val="de-DE"/>
        </w:rPr>
        <w:tab/>
      </w:r>
      <w:r w:rsidRPr="00C61874">
        <w:rPr>
          <w:lang w:val="de-DE"/>
        </w:rPr>
        <w:tab/>
        <w:t>C</w:t>
      </w:r>
    </w:p>
    <w:p w:rsidR="00B72418" w:rsidRPr="00C61874" w:rsidRDefault="00B72418" w:rsidP="00B72418">
      <w:pPr>
        <w:tabs>
          <w:tab w:val="left" w:pos="284"/>
          <w:tab w:val="left" w:pos="567"/>
          <w:tab w:val="left" w:pos="1134"/>
          <w:tab w:val="left" w:pos="1701"/>
          <w:tab w:val="left" w:pos="7088"/>
          <w:tab w:val="left" w:pos="8505"/>
        </w:tabs>
        <w:spacing w:line="240" w:lineRule="atLeast"/>
        <w:ind w:left="567" w:hanging="567"/>
        <w:jc w:val="both"/>
        <w:rPr>
          <w:lang w:val="de-DE"/>
        </w:rPr>
      </w:pPr>
    </w:p>
    <w:p w:rsidR="00B72418" w:rsidRPr="00C61874" w:rsidRDefault="00B72418" w:rsidP="00B72418">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Was bedeutet der Siedepunkt einer Flüssigkeit?</w:t>
      </w:r>
    </w:p>
    <w:p w:rsidR="00B72418" w:rsidRPr="00C61874" w:rsidRDefault="00B72418" w:rsidP="00B72418">
      <w:pPr>
        <w:tabs>
          <w:tab w:val="left" w:pos="284"/>
          <w:tab w:val="left" w:pos="567"/>
          <w:tab w:val="left" w:pos="1134"/>
          <w:tab w:val="left" w:pos="1701"/>
          <w:tab w:val="left" w:pos="7088"/>
          <w:tab w:val="left" w:pos="8505"/>
        </w:tabs>
        <w:spacing w:line="240" w:lineRule="atLeast"/>
        <w:ind w:left="1701" w:hanging="1701"/>
        <w:jc w:val="both"/>
        <w:rPr>
          <w:lang w:val="de-DE"/>
        </w:rPr>
      </w:pPr>
    </w:p>
    <w:p w:rsidR="00B72418" w:rsidRPr="00C61874" w:rsidRDefault="00B72418" w:rsidP="00B72418">
      <w:pPr>
        <w:tabs>
          <w:tab w:val="left" w:pos="284"/>
          <w:tab w:val="left" w:pos="567"/>
          <w:tab w:val="left" w:pos="1134"/>
          <w:tab w:val="left" w:pos="1701"/>
          <w:tab w:val="left" w:pos="7088"/>
          <w:tab w:val="left" w:pos="8505"/>
        </w:tabs>
        <w:spacing w:line="240" w:lineRule="atLeast"/>
        <w:ind w:left="1701" w:hanging="1701"/>
        <w:jc w:val="both"/>
        <w:rPr>
          <w:lang w:val="de-DE"/>
        </w:rPr>
      </w:pPr>
      <w:r w:rsidRPr="00C61874">
        <w:rPr>
          <w:lang w:val="de-DE"/>
        </w:rPr>
        <w:tab/>
      </w:r>
      <w:r w:rsidRPr="00C61874">
        <w:rPr>
          <w:lang w:val="de-DE"/>
        </w:rPr>
        <w:tab/>
      </w:r>
      <w:r w:rsidRPr="00C61874">
        <w:rPr>
          <w:lang w:val="de-DE"/>
        </w:rPr>
        <w:tab/>
        <w:t>A</w:t>
      </w:r>
      <w:r w:rsidRPr="00C61874">
        <w:rPr>
          <w:lang w:val="de-DE"/>
        </w:rPr>
        <w:tab/>
      </w:r>
      <w:r w:rsidR="00513B2E" w:rsidRPr="00C61874">
        <w:rPr>
          <w:lang w:val="de-DE"/>
        </w:rPr>
        <w:t xml:space="preserve">Der </w:t>
      </w:r>
      <w:r w:rsidRPr="00C61874">
        <w:rPr>
          <w:lang w:val="de-DE"/>
        </w:rPr>
        <w:t>Druck der Flüssigkeit bei einer Temperatur von 100 °C</w:t>
      </w:r>
      <w:r w:rsidR="00AD06BC" w:rsidRPr="00C61874">
        <w:rPr>
          <w:lang w:val="de-DE"/>
        </w:rPr>
        <w:t>.</w:t>
      </w:r>
    </w:p>
    <w:p w:rsidR="00B72418" w:rsidRPr="00C61874" w:rsidRDefault="00B72418" w:rsidP="00B72418">
      <w:pPr>
        <w:tabs>
          <w:tab w:val="left" w:pos="284"/>
          <w:tab w:val="left" w:pos="567"/>
          <w:tab w:val="left" w:pos="1134"/>
          <w:tab w:val="left" w:pos="1701"/>
          <w:tab w:val="left" w:pos="7088"/>
          <w:tab w:val="left" w:pos="8505"/>
        </w:tabs>
        <w:spacing w:line="240" w:lineRule="atLeast"/>
        <w:ind w:left="1701" w:hanging="1701"/>
        <w:jc w:val="both"/>
        <w:rPr>
          <w:lang w:val="de-DE"/>
        </w:rPr>
      </w:pPr>
      <w:r w:rsidRPr="00C61874">
        <w:rPr>
          <w:lang w:val="de-DE"/>
        </w:rPr>
        <w:tab/>
      </w:r>
      <w:r w:rsidRPr="00C61874">
        <w:rPr>
          <w:lang w:val="de-DE"/>
        </w:rPr>
        <w:tab/>
      </w:r>
      <w:r w:rsidRPr="00C61874">
        <w:rPr>
          <w:lang w:val="de-DE"/>
        </w:rPr>
        <w:tab/>
        <w:t>B</w:t>
      </w:r>
      <w:r w:rsidRPr="00C61874">
        <w:rPr>
          <w:lang w:val="de-DE"/>
        </w:rPr>
        <w:tab/>
      </w:r>
      <w:r w:rsidR="00513B2E" w:rsidRPr="00C61874">
        <w:rPr>
          <w:lang w:val="de-DE"/>
        </w:rPr>
        <w:t xml:space="preserve">Die </w:t>
      </w:r>
      <w:r w:rsidRPr="00C61874">
        <w:rPr>
          <w:lang w:val="de-DE"/>
        </w:rPr>
        <w:t>Flüssigkeitsmenge, die den Siedepunkt erreicht hat</w:t>
      </w:r>
      <w:r w:rsidR="00AD06BC" w:rsidRPr="00C61874">
        <w:rPr>
          <w:lang w:val="de-DE"/>
        </w:rPr>
        <w:t>.</w:t>
      </w:r>
    </w:p>
    <w:p w:rsidR="00B72418" w:rsidRPr="00C61874" w:rsidRDefault="009105CD" w:rsidP="009105CD">
      <w:pPr>
        <w:tabs>
          <w:tab w:val="left" w:pos="284"/>
          <w:tab w:val="left" w:pos="567"/>
          <w:tab w:val="left" w:pos="1134"/>
          <w:tab w:val="left" w:pos="1699"/>
          <w:tab w:val="left" w:pos="7088"/>
          <w:tab w:val="left" w:pos="8502"/>
        </w:tabs>
        <w:spacing w:line="240" w:lineRule="atLeast"/>
        <w:ind w:left="1701" w:hanging="1701"/>
        <w:jc w:val="both"/>
        <w:rPr>
          <w:lang w:val="de-DE"/>
        </w:rPr>
      </w:pPr>
      <w:r w:rsidRPr="00C61874">
        <w:rPr>
          <w:lang w:val="de-DE"/>
        </w:rPr>
        <w:tab/>
      </w:r>
      <w:r w:rsidR="00B72418" w:rsidRPr="00C61874">
        <w:rPr>
          <w:lang w:val="de-DE"/>
        </w:rPr>
        <w:tab/>
      </w:r>
      <w:r w:rsidR="00B72418" w:rsidRPr="00C61874">
        <w:rPr>
          <w:lang w:val="de-DE"/>
        </w:rPr>
        <w:tab/>
        <w:t>C</w:t>
      </w:r>
      <w:r w:rsidR="00B72418" w:rsidRPr="00C61874">
        <w:rPr>
          <w:lang w:val="de-DE"/>
        </w:rPr>
        <w:tab/>
      </w:r>
      <w:r w:rsidR="00513B2E" w:rsidRPr="00C61874">
        <w:rPr>
          <w:lang w:val="de-DE"/>
        </w:rPr>
        <w:t xml:space="preserve">Die </w:t>
      </w:r>
      <w:r w:rsidR="00B72418" w:rsidRPr="00C61874">
        <w:rPr>
          <w:lang w:val="de-DE"/>
        </w:rPr>
        <w:t>Temperatur, bei welcher die Flüssigkeit bei einem Druck von 100 kPa in Dampf übergeht</w:t>
      </w:r>
      <w:r w:rsidR="00AD06BC" w:rsidRPr="00C61874">
        <w:rPr>
          <w:lang w:val="de-DE"/>
        </w:rPr>
        <w:t>.</w:t>
      </w:r>
    </w:p>
    <w:p w:rsidR="00B72418" w:rsidRPr="00C61874" w:rsidRDefault="00B72418" w:rsidP="00B72418">
      <w:pPr>
        <w:tabs>
          <w:tab w:val="left" w:pos="284"/>
          <w:tab w:val="left" w:pos="567"/>
          <w:tab w:val="left" w:pos="1134"/>
          <w:tab w:val="left" w:pos="1699"/>
          <w:tab w:val="left" w:pos="7088"/>
          <w:tab w:val="left" w:pos="8502"/>
        </w:tabs>
        <w:spacing w:line="240" w:lineRule="atLeast"/>
        <w:ind w:left="1701" w:hanging="1701"/>
        <w:jc w:val="both"/>
        <w:rPr>
          <w:lang w:val="de-DE"/>
        </w:rPr>
      </w:pPr>
      <w:r w:rsidRPr="00C61874">
        <w:rPr>
          <w:lang w:val="de-DE"/>
        </w:rPr>
        <w:tab/>
      </w:r>
      <w:r w:rsidRPr="00C61874">
        <w:rPr>
          <w:lang w:val="de-DE"/>
        </w:rPr>
        <w:tab/>
      </w:r>
      <w:r w:rsidRPr="00C61874">
        <w:rPr>
          <w:lang w:val="de-DE"/>
        </w:rPr>
        <w:tab/>
        <w:t>D</w:t>
      </w:r>
      <w:r w:rsidRPr="00C61874">
        <w:rPr>
          <w:lang w:val="de-DE"/>
        </w:rPr>
        <w:tab/>
      </w:r>
      <w:r w:rsidR="00513B2E" w:rsidRPr="00C61874">
        <w:rPr>
          <w:lang w:val="de-DE"/>
        </w:rPr>
        <w:t xml:space="preserve">Das </w:t>
      </w:r>
      <w:r w:rsidRPr="00C61874">
        <w:rPr>
          <w:lang w:val="de-DE"/>
        </w:rPr>
        <w:t xml:space="preserve">Volumen der Flüssigkeit bei einer Temperatur von </w:t>
      </w:r>
      <w:smartTag w:uri="urn:schemas-microsoft-com:office:smarttags" w:element="metricconverter">
        <w:smartTagPr>
          <w:attr w:name="ProductID" w:val="100 ﾰC"/>
        </w:smartTagPr>
        <w:r w:rsidRPr="00C61874">
          <w:rPr>
            <w:lang w:val="de-DE"/>
          </w:rPr>
          <w:t>100 °C</w:t>
        </w:r>
      </w:smartTag>
      <w:r w:rsidRPr="00C61874">
        <w:rPr>
          <w:lang w:val="de-DE"/>
        </w:rPr>
        <w:t xml:space="preserve"> und einem Druck von 100</w:t>
      </w:r>
      <w:r w:rsidR="00B60593" w:rsidRPr="00C61874">
        <w:rPr>
          <w:lang w:val="de-DE"/>
        </w:rPr>
        <w:t> </w:t>
      </w:r>
      <w:r w:rsidRPr="00C61874">
        <w:rPr>
          <w:lang w:val="de-DE"/>
        </w:rPr>
        <w:t>kPa</w:t>
      </w:r>
      <w:r w:rsidR="00AD06BC" w:rsidRPr="00C61874">
        <w:rPr>
          <w:lang w:val="de-DE"/>
        </w:rPr>
        <w:t>.</w:t>
      </w:r>
    </w:p>
    <w:p w:rsidR="00B72418" w:rsidRPr="00C61874" w:rsidRDefault="00B72418">
      <w:pPr>
        <w:widowControl w:val="0"/>
        <w:tabs>
          <w:tab w:val="left" w:pos="-1135"/>
          <w:tab w:val="left" w:pos="-568"/>
          <w:tab w:val="left" w:pos="-2"/>
          <w:tab w:val="left" w:pos="284"/>
          <w:tab w:val="left" w:pos="1131"/>
          <w:tab w:val="left" w:pos="1699"/>
          <w:tab w:val="left" w:pos="8502"/>
          <w:tab w:val="left" w:pos="9068"/>
        </w:tabs>
        <w:ind w:left="1701" w:hanging="1701"/>
        <w:rPr>
          <w:lang w:val="de-DE"/>
        </w:rPr>
        <w:sectPr w:rsidR="00B72418" w:rsidRPr="00C61874" w:rsidSect="00F43339">
          <w:headerReference w:type="even" r:id="rId16"/>
          <w:headerReference w:type="default" r:id="rId17"/>
          <w:footerReference w:type="even" r:id="rId18"/>
          <w:footerReference w:type="default" r:id="rId19"/>
          <w:pgSz w:w="11906" w:h="16838"/>
          <w:pgMar w:top="1417" w:right="1417" w:bottom="1417" w:left="1417" w:header="708" w:footer="708" w:gutter="0"/>
          <w:pgNumType w:start="4"/>
          <w:cols w:space="708"/>
        </w:sectPr>
      </w:pPr>
    </w:p>
    <w:p w:rsidR="00B72418" w:rsidRPr="00C61874" w:rsidRDefault="00B72418" w:rsidP="00B72418">
      <w:pPr>
        <w:tabs>
          <w:tab w:val="left" w:pos="-1135"/>
          <w:tab w:val="left" w:pos="-569"/>
          <w:tab w:val="left" w:pos="284"/>
          <w:tab w:val="left" w:pos="1132"/>
          <w:tab w:val="left" w:pos="1699"/>
          <w:tab w:val="left" w:pos="8502"/>
          <w:tab w:val="left" w:pos="9068"/>
        </w:tabs>
        <w:ind w:left="1701" w:hanging="1701"/>
        <w:rPr>
          <w:lang w:val="de-DE"/>
        </w:rPr>
      </w:pPr>
      <w:r w:rsidRPr="00C61874">
        <w:rPr>
          <w:lang w:val="de-DE"/>
        </w:rPr>
        <w:tab/>
        <w:t>331 03.0-01</w:t>
      </w:r>
      <w:r w:rsidRPr="00C61874">
        <w:rPr>
          <w:lang w:val="de-DE"/>
        </w:rPr>
        <w:tab/>
      </w:r>
      <w:r w:rsidR="00E26456" w:rsidRPr="00C61874">
        <w:rPr>
          <w:lang w:val="de-DE"/>
        </w:rPr>
        <w:t>Physikalische Grundkenntnisse</w:t>
      </w:r>
      <w:r w:rsidRPr="00C61874">
        <w:rPr>
          <w:lang w:val="de-DE"/>
        </w:rPr>
        <w:tab/>
        <w:t>C</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p>
    <w:p w:rsidR="00B72418" w:rsidRPr="00C61874" w:rsidRDefault="00B72418" w:rsidP="00322DC9">
      <w:pPr>
        <w:tabs>
          <w:tab w:val="left" w:pos="-1135"/>
          <w:tab w:val="left" w:pos="-569"/>
          <w:tab w:val="left" w:pos="565"/>
          <w:tab w:val="left" w:pos="1132"/>
          <w:tab w:val="left" w:pos="8502"/>
          <w:tab w:val="left" w:pos="9068"/>
        </w:tabs>
        <w:ind w:left="1134" w:hanging="1134"/>
        <w:jc w:val="both"/>
        <w:rPr>
          <w:lang w:val="de-DE"/>
        </w:rPr>
      </w:pPr>
      <w:r w:rsidRPr="00C61874">
        <w:rPr>
          <w:lang w:val="de-DE"/>
        </w:rPr>
        <w:tab/>
      </w:r>
      <w:r w:rsidRPr="00C61874">
        <w:rPr>
          <w:lang w:val="de-DE"/>
        </w:rPr>
        <w:tab/>
        <w:t>Wie wird der Übergang vom festen Aggregatzustand in den gasförmigen Aggregatzustand genannt?</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r>
      <w:r w:rsidR="00D45F25" w:rsidRPr="00C61874">
        <w:rPr>
          <w:lang w:val="de-DE"/>
        </w:rPr>
        <w:t>Erstarren</w:t>
      </w:r>
      <w:r w:rsidRPr="00C61874">
        <w:rPr>
          <w:lang w:val="de-DE"/>
        </w:rPr>
        <w:t>.</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r>
      <w:r w:rsidR="00D45F25" w:rsidRPr="00C61874">
        <w:rPr>
          <w:lang w:val="de-DE"/>
        </w:rPr>
        <w:t>Kondensieren</w:t>
      </w:r>
      <w:r w:rsidRPr="00C61874">
        <w:rPr>
          <w:lang w:val="de-DE"/>
        </w:rPr>
        <w:t>.</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r>
      <w:r w:rsidR="00D45F25" w:rsidRPr="00C61874">
        <w:rPr>
          <w:lang w:val="de-DE"/>
        </w:rPr>
        <w:t>Sublimieren</w:t>
      </w:r>
      <w:r w:rsidRPr="00C61874">
        <w:rPr>
          <w:lang w:val="de-DE"/>
        </w:rPr>
        <w:t>.</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r>
      <w:r w:rsidR="00D45F25" w:rsidRPr="00C61874">
        <w:rPr>
          <w:lang w:val="de-DE"/>
        </w:rPr>
        <w:t>Verflüchtigen</w:t>
      </w:r>
      <w:r w:rsidRPr="00C61874">
        <w:rPr>
          <w:lang w:val="de-DE"/>
        </w:rPr>
        <w:t>.</w:t>
      </w:r>
    </w:p>
    <w:p w:rsidR="00AD06BC" w:rsidRPr="00C61874" w:rsidRDefault="00AD06BC" w:rsidP="00B72418">
      <w:pPr>
        <w:tabs>
          <w:tab w:val="left" w:pos="-1135"/>
          <w:tab w:val="left" w:pos="-569"/>
          <w:tab w:val="left" w:pos="565"/>
          <w:tab w:val="left" w:pos="1132"/>
          <w:tab w:val="left" w:pos="1699"/>
          <w:tab w:val="left" w:pos="8502"/>
          <w:tab w:val="left" w:pos="9068"/>
        </w:tabs>
        <w:ind w:left="1701" w:hanging="1701"/>
        <w:rPr>
          <w:lang w:val="de-DE"/>
        </w:rPr>
      </w:pPr>
    </w:p>
    <w:p w:rsidR="00B72418" w:rsidRPr="00C61874" w:rsidRDefault="00B72418" w:rsidP="00B72418">
      <w:pPr>
        <w:tabs>
          <w:tab w:val="left" w:pos="-1135"/>
          <w:tab w:val="left" w:pos="-569"/>
          <w:tab w:val="left" w:pos="284"/>
          <w:tab w:val="left" w:pos="1132"/>
          <w:tab w:val="left" w:pos="1699"/>
          <w:tab w:val="left" w:pos="8502"/>
          <w:tab w:val="left" w:pos="9068"/>
        </w:tabs>
        <w:ind w:left="1701" w:hanging="1701"/>
        <w:rPr>
          <w:lang w:val="de-DE"/>
        </w:rPr>
      </w:pPr>
      <w:r w:rsidRPr="00C61874">
        <w:rPr>
          <w:lang w:val="de-DE"/>
        </w:rPr>
        <w:tab/>
        <w:t>331 03.0-02</w:t>
      </w:r>
      <w:r w:rsidRPr="00C61874">
        <w:rPr>
          <w:lang w:val="de-DE"/>
        </w:rPr>
        <w:tab/>
      </w:r>
      <w:r w:rsidR="00E26456" w:rsidRPr="00C61874">
        <w:rPr>
          <w:lang w:val="de-DE"/>
        </w:rPr>
        <w:t>Physikalische Grundkenntnisse</w:t>
      </w:r>
      <w:r w:rsidRPr="00C61874">
        <w:rPr>
          <w:lang w:val="de-DE"/>
        </w:rPr>
        <w:tab/>
        <w:t>B</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p>
    <w:p w:rsidR="00B72418" w:rsidRPr="00C61874" w:rsidRDefault="00B72418" w:rsidP="00322DC9">
      <w:pPr>
        <w:tabs>
          <w:tab w:val="left" w:pos="-1135"/>
          <w:tab w:val="left" w:pos="-569"/>
          <w:tab w:val="left" w:pos="565"/>
          <w:tab w:val="left" w:pos="1132"/>
          <w:tab w:val="left" w:pos="8502"/>
          <w:tab w:val="left" w:pos="9068"/>
        </w:tabs>
        <w:ind w:left="1134" w:hanging="1134"/>
        <w:jc w:val="both"/>
        <w:rPr>
          <w:lang w:val="de-DE"/>
        </w:rPr>
      </w:pPr>
      <w:r w:rsidRPr="00C61874">
        <w:rPr>
          <w:lang w:val="de-DE"/>
        </w:rPr>
        <w:tab/>
      </w:r>
      <w:r w:rsidRPr="00C61874">
        <w:rPr>
          <w:lang w:val="de-DE"/>
        </w:rPr>
        <w:tab/>
        <w:t>Wie wird der Übergang vom gasförmigen Aggregatzustand in den flüssigen Aggregatzustand genannt?</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r>
      <w:r w:rsidR="00D45F25" w:rsidRPr="00C61874">
        <w:rPr>
          <w:lang w:val="de-DE"/>
        </w:rPr>
        <w:t>Erstarren</w:t>
      </w:r>
      <w:r w:rsidRPr="00C61874">
        <w:rPr>
          <w:lang w:val="de-DE"/>
        </w:rPr>
        <w:t>.</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r>
      <w:r w:rsidR="00D45F25" w:rsidRPr="00C61874">
        <w:rPr>
          <w:lang w:val="de-DE"/>
        </w:rPr>
        <w:t>Kondensieren</w:t>
      </w:r>
      <w:r w:rsidRPr="00C61874">
        <w:rPr>
          <w:lang w:val="de-DE"/>
        </w:rPr>
        <w:t>.</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r>
      <w:r w:rsidR="00D45F25" w:rsidRPr="00C61874">
        <w:rPr>
          <w:lang w:val="de-DE"/>
        </w:rPr>
        <w:t>Reifen</w:t>
      </w:r>
      <w:r w:rsidRPr="00C61874">
        <w:rPr>
          <w:lang w:val="de-DE"/>
        </w:rPr>
        <w:t>.</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r>
      <w:r w:rsidR="00D45F25" w:rsidRPr="00C61874">
        <w:rPr>
          <w:lang w:val="de-DE"/>
        </w:rPr>
        <w:t>Sublimieren</w:t>
      </w:r>
      <w:r w:rsidRPr="00C61874">
        <w:rPr>
          <w:lang w:val="de-DE"/>
        </w:rPr>
        <w:t>.</w:t>
      </w:r>
    </w:p>
    <w:p w:rsidR="00B72418" w:rsidRPr="00C61874" w:rsidRDefault="00B72418" w:rsidP="00B72418">
      <w:pPr>
        <w:tabs>
          <w:tab w:val="left" w:pos="-1135"/>
          <w:tab w:val="left" w:pos="-569"/>
          <w:tab w:val="left" w:pos="284"/>
          <w:tab w:val="left" w:pos="1132"/>
          <w:tab w:val="left" w:pos="1699"/>
          <w:tab w:val="left" w:pos="8502"/>
          <w:tab w:val="left" w:pos="9068"/>
        </w:tabs>
        <w:ind w:left="1701" w:hanging="1701"/>
        <w:rPr>
          <w:lang w:val="de-DE"/>
        </w:rPr>
      </w:pPr>
    </w:p>
    <w:p w:rsidR="00B72418" w:rsidRPr="00C61874" w:rsidRDefault="00B72418" w:rsidP="00B72418">
      <w:pPr>
        <w:tabs>
          <w:tab w:val="left" w:pos="-1135"/>
          <w:tab w:val="left" w:pos="-569"/>
          <w:tab w:val="left" w:pos="284"/>
          <w:tab w:val="left" w:pos="1132"/>
          <w:tab w:val="left" w:pos="1699"/>
          <w:tab w:val="left" w:pos="8502"/>
          <w:tab w:val="left" w:pos="9068"/>
        </w:tabs>
        <w:ind w:left="1701" w:hanging="1701"/>
        <w:rPr>
          <w:lang w:val="de-DE"/>
        </w:rPr>
      </w:pPr>
      <w:r w:rsidRPr="00C61874">
        <w:rPr>
          <w:lang w:val="de-DE"/>
        </w:rPr>
        <w:tab/>
        <w:t>331 03.0-03</w:t>
      </w:r>
      <w:r w:rsidRPr="00C61874">
        <w:rPr>
          <w:lang w:val="de-DE"/>
        </w:rPr>
        <w:tab/>
      </w:r>
      <w:r w:rsidR="00E26456" w:rsidRPr="00C61874">
        <w:rPr>
          <w:lang w:val="de-DE"/>
        </w:rPr>
        <w:t>Physikalische Grundkenntnisse</w:t>
      </w:r>
      <w:r w:rsidRPr="00C61874">
        <w:rPr>
          <w:lang w:val="de-DE"/>
        </w:rPr>
        <w:tab/>
        <w:t>B</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 xml:space="preserve">Wofür ist </w:t>
      </w:r>
      <w:r w:rsidR="00D33233" w:rsidRPr="00C61874">
        <w:rPr>
          <w:lang w:val="de-DE"/>
        </w:rPr>
        <w:t xml:space="preserve">das Kondensieren </w:t>
      </w:r>
      <w:r w:rsidRPr="00C61874">
        <w:rPr>
          <w:lang w:val="de-DE"/>
        </w:rPr>
        <w:t>ein Beispiel?</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r>
      <w:r w:rsidR="00D33233" w:rsidRPr="00C61874">
        <w:rPr>
          <w:lang w:val="de-DE"/>
        </w:rPr>
        <w:t xml:space="preserve">Für den </w:t>
      </w:r>
      <w:r w:rsidRPr="00C61874">
        <w:rPr>
          <w:lang w:val="de-DE"/>
        </w:rPr>
        <w:t>Übergang eines Gases in den festen Aggregatzustand.</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r>
      <w:r w:rsidR="00D33233" w:rsidRPr="00C61874">
        <w:rPr>
          <w:lang w:val="de-DE"/>
        </w:rPr>
        <w:t xml:space="preserve">Für den </w:t>
      </w:r>
      <w:r w:rsidRPr="00C61874">
        <w:rPr>
          <w:lang w:val="de-DE"/>
        </w:rPr>
        <w:t>Übergang eines Gases in den flüssigen Aggregatzustand.</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r>
      <w:r w:rsidR="00D33233" w:rsidRPr="00C61874">
        <w:rPr>
          <w:lang w:val="de-DE"/>
        </w:rPr>
        <w:t xml:space="preserve">Für den </w:t>
      </w:r>
      <w:r w:rsidRPr="00C61874">
        <w:rPr>
          <w:lang w:val="de-DE"/>
        </w:rPr>
        <w:t>Übergang einer Flüssigkeit in den gasförmigen Aggregatzustand.</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r>
      <w:r w:rsidR="00D33233" w:rsidRPr="00C61874">
        <w:rPr>
          <w:lang w:val="de-DE"/>
        </w:rPr>
        <w:t>Für d</w:t>
      </w:r>
      <w:r w:rsidRPr="00C61874">
        <w:rPr>
          <w:lang w:val="de-DE"/>
        </w:rPr>
        <w:t>as Verdampfen eines Stoffes.</w:t>
      </w:r>
    </w:p>
    <w:p w:rsidR="00B72418" w:rsidRPr="00C61874" w:rsidRDefault="00B72418" w:rsidP="00B72418">
      <w:pPr>
        <w:tabs>
          <w:tab w:val="left" w:pos="-1135"/>
          <w:tab w:val="left" w:pos="-569"/>
          <w:tab w:val="left" w:pos="284"/>
          <w:tab w:val="left" w:pos="1132"/>
          <w:tab w:val="left" w:pos="1699"/>
          <w:tab w:val="left" w:pos="8502"/>
          <w:tab w:val="left" w:pos="9068"/>
        </w:tabs>
        <w:ind w:left="1701" w:hanging="1701"/>
        <w:rPr>
          <w:lang w:val="de-DE"/>
        </w:rPr>
      </w:pPr>
    </w:p>
    <w:p w:rsidR="00B72418" w:rsidRPr="00C61874" w:rsidRDefault="00B72418" w:rsidP="00B72418">
      <w:pPr>
        <w:tabs>
          <w:tab w:val="left" w:pos="-1135"/>
          <w:tab w:val="left" w:pos="-569"/>
          <w:tab w:val="left" w:pos="284"/>
          <w:tab w:val="left" w:pos="1132"/>
          <w:tab w:val="left" w:pos="1699"/>
          <w:tab w:val="left" w:pos="8502"/>
          <w:tab w:val="left" w:pos="9068"/>
        </w:tabs>
        <w:ind w:left="1701" w:hanging="1701"/>
        <w:rPr>
          <w:lang w:val="de-DE"/>
        </w:rPr>
      </w:pPr>
      <w:r w:rsidRPr="00C61874">
        <w:rPr>
          <w:lang w:val="de-DE"/>
        </w:rPr>
        <w:tab/>
        <w:t>331 03.0-04</w:t>
      </w:r>
      <w:r w:rsidRPr="00C61874">
        <w:rPr>
          <w:lang w:val="de-DE"/>
        </w:rPr>
        <w:tab/>
      </w:r>
      <w:r w:rsidR="00E26456" w:rsidRPr="00C61874">
        <w:rPr>
          <w:lang w:val="de-DE"/>
        </w:rPr>
        <w:t>Physikalische Grundkenntnisse</w:t>
      </w:r>
      <w:r w:rsidRPr="00C61874">
        <w:rPr>
          <w:lang w:val="de-DE"/>
        </w:rPr>
        <w:tab/>
        <w:t>A</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Welches ist ein Beispiel für das Sublimieren?</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 xml:space="preserve">Das </w:t>
      </w:r>
      <w:r w:rsidR="00A83EB2" w:rsidRPr="00C61874">
        <w:rPr>
          <w:lang w:val="de-DE"/>
        </w:rPr>
        <w:t>Verdampfen</w:t>
      </w:r>
      <w:r w:rsidR="00A83EB2" w:rsidRPr="00C61874" w:rsidDel="00A83EB2">
        <w:rPr>
          <w:lang w:val="de-DE"/>
        </w:rPr>
        <w:t xml:space="preserve"> </w:t>
      </w:r>
      <w:r w:rsidRPr="00C61874">
        <w:rPr>
          <w:lang w:val="de-DE"/>
        </w:rPr>
        <w:t>von Trockeneis.</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 xml:space="preserve">Die </w:t>
      </w:r>
      <w:r w:rsidR="00897E70" w:rsidRPr="00C61874">
        <w:rPr>
          <w:lang w:val="de-DE"/>
        </w:rPr>
        <w:t xml:space="preserve">Bildung von Kondenswasser </w:t>
      </w:r>
      <w:r w:rsidRPr="00C61874">
        <w:rPr>
          <w:lang w:val="de-DE"/>
        </w:rPr>
        <w:t>an einem kalten Fenster.</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Das Erstarren von flüssigem Eisen.</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Das Verdampfen von flüssigem Hexan aus Sojaschrot.</w:t>
      </w:r>
    </w:p>
    <w:p w:rsidR="00B72418" w:rsidRPr="00C61874" w:rsidRDefault="00B72418" w:rsidP="00B72418">
      <w:pPr>
        <w:tabs>
          <w:tab w:val="left" w:pos="-1135"/>
          <w:tab w:val="left" w:pos="-569"/>
          <w:tab w:val="left" w:pos="284"/>
          <w:tab w:val="left" w:pos="1132"/>
          <w:tab w:val="left" w:pos="1699"/>
          <w:tab w:val="left" w:pos="8502"/>
          <w:tab w:val="left" w:pos="9068"/>
        </w:tabs>
        <w:ind w:left="1701" w:hanging="1701"/>
        <w:rPr>
          <w:lang w:val="de-DE"/>
        </w:rPr>
      </w:pPr>
    </w:p>
    <w:p w:rsidR="00B72418" w:rsidRPr="00C61874" w:rsidRDefault="00B72418" w:rsidP="00B72418">
      <w:pPr>
        <w:tabs>
          <w:tab w:val="left" w:pos="-1135"/>
          <w:tab w:val="left" w:pos="-569"/>
          <w:tab w:val="left" w:pos="284"/>
          <w:tab w:val="left" w:pos="1132"/>
          <w:tab w:val="left" w:pos="1699"/>
          <w:tab w:val="left" w:pos="8502"/>
          <w:tab w:val="left" w:pos="9068"/>
        </w:tabs>
        <w:ind w:left="1701" w:hanging="1701"/>
        <w:rPr>
          <w:lang w:val="de-DE"/>
        </w:rPr>
      </w:pPr>
      <w:r w:rsidRPr="00C61874">
        <w:rPr>
          <w:lang w:val="de-DE"/>
        </w:rPr>
        <w:tab/>
        <w:t>331 03.0-05</w:t>
      </w:r>
      <w:r w:rsidRPr="00C61874">
        <w:rPr>
          <w:lang w:val="de-DE"/>
        </w:rPr>
        <w:tab/>
      </w:r>
      <w:r w:rsidR="00E26456" w:rsidRPr="00C61874">
        <w:rPr>
          <w:lang w:val="de-DE"/>
        </w:rPr>
        <w:t>Physikalische Grundkenntnisse</w:t>
      </w:r>
      <w:r w:rsidRPr="00C61874">
        <w:rPr>
          <w:lang w:val="de-DE"/>
        </w:rPr>
        <w:tab/>
        <w:t>D</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Was ist Erstarren?</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p>
    <w:p w:rsidR="00B72418" w:rsidRPr="00C61874" w:rsidRDefault="00B72418" w:rsidP="00322DC9">
      <w:pPr>
        <w:tabs>
          <w:tab w:val="left" w:pos="-1135"/>
          <w:tab w:val="left" w:pos="-569"/>
          <w:tab w:val="left" w:pos="565"/>
          <w:tab w:val="left" w:pos="1132"/>
          <w:tab w:val="left" w:pos="1699"/>
          <w:tab w:val="left" w:pos="8502"/>
          <w:tab w:val="left" w:pos="9068"/>
        </w:tabs>
        <w:ind w:left="1701" w:hanging="1701"/>
        <w:jc w:val="both"/>
        <w:rPr>
          <w:lang w:val="de-DE"/>
        </w:rPr>
      </w:pPr>
      <w:r w:rsidRPr="00C61874">
        <w:rPr>
          <w:lang w:val="de-DE"/>
        </w:rPr>
        <w:tab/>
      </w:r>
      <w:r w:rsidRPr="00C61874">
        <w:rPr>
          <w:lang w:val="de-DE"/>
        </w:rPr>
        <w:tab/>
        <w:t>A</w:t>
      </w:r>
      <w:r w:rsidRPr="00C61874">
        <w:rPr>
          <w:lang w:val="de-DE"/>
        </w:rPr>
        <w:tab/>
        <w:t>Der Übergang vom festen Aggregatzustand in den flüssigen Aggregatzustand.</w:t>
      </w:r>
    </w:p>
    <w:p w:rsidR="00B72418" w:rsidRPr="00C61874" w:rsidRDefault="00B72418" w:rsidP="00322DC9">
      <w:pPr>
        <w:tabs>
          <w:tab w:val="left" w:pos="-1135"/>
          <w:tab w:val="left" w:pos="-569"/>
          <w:tab w:val="left" w:pos="565"/>
          <w:tab w:val="left" w:pos="1132"/>
          <w:tab w:val="left" w:pos="1699"/>
          <w:tab w:val="left" w:pos="8502"/>
          <w:tab w:val="left" w:pos="9068"/>
        </w:tabs>
        <w:ind w:left="1701" w:hanging="1701"/>
        <w:jc w:val="both"/>
        <w:rPr>
          <w:lang w:val="de-DE"/>
        </w:rPr>
      </w:pPr>
      <w:r w:rsidRPr="00C61874">
        <w:rPr>
          <w:lang w:val="de-DE"/>
        </w:rPr>
        <w:tab/>
      </w:r>
      <w:r w:rsidRPr="00C61874">
        <w:rPr>
          <w:lang w:val="de-DE"/>
        </w:rPr>
        <w:tab/>
        <w:t>B</w:t>
      </w:r>
      <w:r w:rsidRPr="00C61874">
        <w:rPr>
          <w:lang w:val="de-DE"/>
        </w:rPr>
        <w:tab/>
        <w:t>Der Übergang vom flüssigen Aggregatzustand in den gasförmigen Aggregatzustand.</w:t>
      </w:r>
    </w:p>
    <w:p w:rsidR="00B72418" w:rsidRPr="00C61874" w:rsidRDefault="00B72418" w:rsidP="00322DC9">
      <w:pPr>
        <w:tabs>
          <w:tab w:val="left" w:pos="-1135"/>
          <w:tab w:val="left" w:pos="-569"/>
          <w:tab w:val="left" w:pos="565"/>
          <w:tab w:val="left" w:pos="1132"/>
          <w:tab w:val="left" w:pos="1699"/>
          <w:tab w:val="left" w:pos="8502"/>
          <w:tab w:val="left" w:pos="9068"/>
        </w:tabs>
        <w:ind w:left="1701" w:hanging="1701"/>
        <w:jc w:val="both"/>
        <w:rPr>
          <w:lang w:val="de-DE"/>
        </w:rPr>
      </w:pPr>
      <w:r w:rsidRPr="00C61874">
        <w:rPr>
          <w:lang w:val="de-DE"/>
        </w:rPr>
        <w:tab/>
      </w:r>
      <w:r w:rsidRPr="00C61874">
        <w:rPr>
          <w:lang w:val="de-DE"/>
        </w:rPr>
        <w:tab/>
        <w:t>C</w:t>
      </w:r>
      <w:r w:rsidRPr="00C61874">
        <w:rPr>
          <w:lang w:val="de-DE"/>
        </w:rPr>
        <w:tab/>
        <w:t>Der Übergang vom gasförmigen Aggregatzustand in den flüssigen Aggregatzustand.</w:t>
      </w:r>
    </w:p>
    <w:p w:rsidR="00B72418" w:rsidRPr="00C61874" w:rsidRDefault="00B72418" w:rsidP="00322DC9">
      <w:pPr>
        <w:tabs>
          <w:tab w:val="left" w:pos="-1135"/>
          <w:tab w:val="left" w:pos="-569"/>
          <w:tab w:val="left" w:pos="565"/>
          <w:tab w:val="left" w:pos="1132"/>
          <w:tab w:val="left" w:pos="1699"/>
          <w:tab w:val="left" w:pos="8502"/>
          <w:tab w:val="left" w:pos="9068"/>
        </w:tabs>
        <w:ind w:left="1701" w:hanging="1701"/>
        <w:jc w:val="both"/>
        <w:rPr>
          <w:lang w:val="de-DE"/>
        </w:rPr>
      </w:pPr>
      <w:r w:rsidRPr="00C61874">
        <w:rPr>
          <w:lang w:val="de-DE"/>
        </w:rPr>
        <w:tab/>
      </w:r>
      <w:r w:rsidRPr="00C61874">
        <w:rPr>
          <w:lang w:val="de-DE"/>
        </w:rPr>
        <w:tab/>
        <w:t>D</w:t>
      </w:r>
      <w:r w:rsidRPr="00C61874">
        <w:rPr>
          <w:lang w:val="de-DE"/>
        </w:rPr>
        <w:tab/>
        <w:t>Der Übergang vom flüssigen Aggregatzustand in den festen Aggregatzustand.</w:t>
      </w:r>
    </w:p>
    <w:p w:rsidR="00B72418" w:rsidRPr="00C61874" w:rsidRDefault="00B72418" w:rsidP="00B72418">
      <w:pPr>
        <w:tabs>
          <w:tab w:val="left" w:pos="284"/>
          <w:tab w:val="left" w:pos="8505"/>
        </w:tabs>
        <w:ind w:left="1701" w:hanging="1701"/>
        <w:rPr>
          <w:lang w:val="de-DE"/>
        </w:rPr>
      </w:pPr>
    </w:p>
    <w:p w:rsidR="004F7638" w:rsidRPr="00C61874" w:rsidRDefault="00B72418" w:rsidP="00DB010E">
      <w:pPr>
        <w:tabs>
          <w:tab w:val="left" w:pos="284"/>
          <w:tab w:val="left" w:pos="8505"/>
        </w:tabs>
        <w:ind w:left="1701" w:hanging="1701"/>
        <w:rPr>
          <w:lang w:val="de-DE"/>
        </w:rPr>
      </w:pPr>
      <w:r w:rsidRPr="00C61874">
        <w:rPr>
          <w:lang w:val="de-DE"/>
        </w:rPr>
        <w:tab/>
        <w:t>331 03.0-06</w:t>
      </w:r>
      <w:r w:rsidRPr="00C61874">
        <w:rPr>
          <w:lang w:val="de-DE"/>
        </w:rPr>
        <w:tab/>
      </w:r>
      <w:r w:rsidR="00A96597" w:rsidRPr="00C61874">
        <w:rPr>
          <w:lang w:val="de-DE"/>
        </w:rPr>
        <w:t>G</w:t>
      </w:r>
      <w:r w:rsidR="00A83EB2" w:rsidRPr="00C61874">
        <w:rPr>
          <w:lang w:val="de-DE"/>
        </w:rPr>
        <w:t xml:space="preserve">estrichen </w:t>
      </w:r>
      <w:r w:rsidR="00A96597" w:rsidRPr="00C61874">
        <w:rPr>
          <w:lang w:val="de-DE"/>
        </w:rPr>
        <w:t>(</w:t>
      </w:r>
      <w:r w:rsidR="00A83EB2" w:rsidRPr="00C61874">
        <w:rPr>
          <w:lang w:val="de-DE"/>
        </w:rPr>
        <w:t>2012)</w:t>
      </w:r>
      <w:r w:rsidR="00333BBD" w:rsidRPr="00C61874">
        <w:rPr>
          <w:lang w:val="de-DE"/>
        </w:rPr>
        <w:t>.</w:t>
      </w:r>
    </w:p>
    <w:p w:rsidR="00B72418" w:rsidRPr="00C61874" w:rsidRDefault="004F7638" w:rsidP="004F7638">
      <w:pPr>
        <w:tabs>
          <w:tab w:val="left" w:pos="284"/>
          <w:tab w:val="left" w:pos="8502"/>
        </w:tabs>
        <w:ind w:left="1701" w:hanging="1701"/>
        <w:rPr>
          <w:lang w:val="de-DE"/>
        </w:rPr>
      </w:pPr>
      <w:r w:rsidRPr="00C61874">
        <w:rPr>
          <w:lang w:val="de-DE"/>
        </w:rPr>
        <w:br w:type="page"/>
      </w:r>
    </w:p>
    <w:p w:rsidR="00B72418" w:rsidRPr="00C61874" w:rsidRDefault="00B72418" w:rsidP="00B72418">
      <w:pPr>
        <w:widowControl w:val="0"/>
        <w:tabs>
          <w:tab w:val="left" w:pos="-1135"/>
          <w:tab w:val="left" w:pos="-568"/>
          <w:tab w:val="left" w:pos="284"/>
          <w:tab w:val="left" w:pos="1131"/>
          <w:tab w:val="left" w:pos="1699"/>
          <w:tab w:val="left" w:pos="8502"/>
          <w:tab w:val="left" w:pos="9068"/>
        </w:tabs>
        <w:ind w:left="1701" w:hanging="1701"/>
        <w:rPr>
          <w:lang w:val="de-DE"/>
        </w:rPr>
      </w:pPr>
      <w:r w:rsidRPr="00C61874">
        <w:rPr>
          <w:lang w:val="de-DE"/>
        </w:rPr>
        <w:tab/>
        <w:t>331 03.0-07</w:t>
      </w:r>
      <w:r w:rsidRPr="00C61874">
        <w:rPr>
          <w:lang w:val="de-DE"/>
        </w:rPr>
        <w:tab/>
      </w:r>
      <w:r w:rsidR="00E26456" w:rsidRPr="00C61874">
        <w:rPr>
          <w:lang w:val="de-DE"/>
        </w:rPr>
        <w:t>Physikalische Grundkenntnisse</w:t>
      </w:r>
      <w:r w:rsidRPr="00C61874">
        <w:rPr>
          <w:lang w:val="de-DE"/>
        </w:rPr>
        <w:tab/>
        <w:t>C</w:t>
      </w:r>
    </w:p>
    <w:p w:rsidR="00B72418" w:rsidRPr="00C61874" w:rsidRDefault="00B72418" w:rsidP="00B72418">
      <w:pPr>
        <w:widowControl w:val="0"/>
        <w:tabs>
          <w:tab w:val="left" w:pos="-1135"/>
          <w:tab w:val="left" w:pos="-568"/>
          <w:tab w:val="left" w:pos="565"/>
          <w:tab w:val="left" w:pos="1131"/>
          <w:tab w:val="left" w:pos="1699"/>
          <w:tab w:val="left" w:pos="8502"/>
          <w:tab w:val="left" w:pos="9068"/>
        </w:tabs>
        <w:ind w:left="1701" w:hanging="1701"/>
        <w:rPr>
          <w:lang w:val="de-DE"/>
        </w:rPr>
      </w:pPr>
    </w:p>
    <w:p w:rsidR="00B72418" w:rsidRPr="00C61874" w:rsidRDefault="00B72418" w:rsidP="00B72418">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 xml:space="preserve">Wie wird der </w:t>
      </w:r>
      <w:r w:rsidRPr="00C61874">
        <w:rPr>
          <w:caps/>
          <w:lang w:val="de-DE"/>
        </w:rPr>
        <w:t>ü</w:t>
      </w:r>
      <w:r w:rsidRPr="00C61874">
        <w:rPr>
          <w:lang w:val="de-DE"/>
        </w:rPr>
        <w:t>bergang von einem festen Zustand in den gasförmigen Zustand bezeichnet?</w:t>
      </w:r>
    </w:p>
    <w:p w:rsidR="00B72418" w:rsidRPr="00C61874" w:rsidRDefault="00B72418" w:rsidP="00B72418">
      <w:pPr>
        <w:widowControl w:val="0"/>
        <w:tabs>
          <w:tab w:val="left" w:pos="-1135"/>
          <w:tab w:val="left" w:pos="-568"/>
          <w:tab w:val="left" w:pos="565"/>
          <w:tab w:val="left" w:pos="1131"/>
          <w:tab w:val="left" w:pos="1699"/>
          <w:tab w:val="left" w:pos="8502"/>
          <w:tab w:val="left" w:pos="9068"/>
        </w:tabs>
        <w:ind w:left="1701" w:hanging="1701"/>
        <w:rPr>
          <w:lang w:val="de-DE"/>
        </w:rPr>
      </w:pPr>
    </w:p>
    <w:p w:rsidR="00B72418" w:rsidRPr="00C61874" w:rsidRDefault="00B72418" w:rsidP="00B72418">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Schmelzen.</w:t>
      </w:r>
    </w:p>
    <w:p w:rsidR="00B72418" w:rsidRPr="00C61874" w:rsidRDefault="00B72418" w:rsidP="00B72418">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Erstarren.</w:t>
      </w:r>
    </w:p>
    <w:p w:rsidR="00B72418" w:rsidRPr="00C61874" w:rsidRDefault="00B72418" w:rsidP="00B72418">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Sublimieren.</w:t>
      </w:r>
    </w:p>
    <w:p w:rsidR="00B72418" w:rsidRPr="00C61874" w:rsidRDefault="00B72418" w:rsidP="00B72418">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Verdampfen.</w:t>
      </w:r>
    </w:p>
    <w:p w:rsidR="00B72418" w:rsidRPr="00C61874" w:rsidRDefault="00B72418" w:rsidP="00B72418">
      <w:pPr>
        <w:widowControl w:val="0"/>
        <w:tabs>
          <w:tab w:val="left" w:pos="-1135"/>
          <w:tab w:val="left" w:pos="-568"/>
          <w:tab w:val="left" w:pos="284"/>
          <w:tab w:val="left" w:pos="1131"/>
          <w:tab w:val="left" w:pos="1699"/>
          <w:tab w:val="left" w:pos="8502"/>
          <w:tab w:val="left" w:pos="9068"/>
        </w:tabs>
        <w:ind w:left="1701" w:hanging="1701"/>
        <w:rPr>
          <w:lang w:val="de-DE"/>
        </w:rPr>
      </w:pPr>
    </w:p>
    <w:p w:rsidR="00B72418" w:rsidRPr="00C61874" w:rsidRDefault="00B72418" w:rsidP="00B72418">
      <w:pPr>
        <w:widowControl w:val="0"/>
        <w:tabs>
          <w:tab w:val="left" w:pos="-1135"/>
          <w:tab w:val="left" w:pos="-568"/>
          <w:tab w:val="left" w:pos="284"/>
          <w:tab w:val="left" w:pos="1131"/>
          <w:tab w:val="left" w:pos="1699"/>
          <w:tab w:val="left" w:pos="8502"/>
          <w:tab w:val="left" w:pos="9068"/>
        </w:tabs>
        <w:ind w:left="1701" w:hanging="1701"/>
        <w:rPr>
          <w:lang w:val="de-DE"/>
        </w:rPr>
      </w:pPr>
      <w:r w:rsidRPr="00C61874">
        <w:rPr>
          <w:lang w:val="de-DE"/>
        </w:rPr>
        <w:tab/>
        <w:t>331 03.0-08</w:t>
      </w:r>
      <w:r w:rsidRPr="00C61874">
        <w:rPr>
          <w:lang w:val="de-DE"/>
        </w:rPr>
        <w:tab/>
      </w:r>
      <w:r w:rsidR="00E26456" w:rsidRPr="00C61874">
        <w:rPr>
          <w:lang w:val="de-DE"/>
        </w:rPr>
        <w:t>Physikalische Grundkenntnisse</w:t>
      </w:r>
      <w:r w:rsidRPr="00C61874">
        <w:rPr>
          <w:lang w:val="de-DE"/>
        </w:rPr>
        <w:tab/>
        <w:t>A</w:t>
      </w:r>
    </w:p>
    <w:p w:rsidR="00B72418" w:rsidRPr="00C61874" w:rsidRDefault="00B72418" w:rsidP="00B72418">
      <w:pPr>
        <w:widowControl w:val="0"/>
        <w:tabs>
          <w:tab w:val="left" w:pos="-1135"/>
          <w:tab w:val="left" w:pos="-568"/>
          <w:tab w:val="left" w:pos="565"/>
          <w:tab w:val="left" w:pos="1131"/>
          <w:tab w:val="left" w:pos="1699"/>
          <w:tab w:val="left" w:pos="8502"/>
          <w:tab w:val="left" w:pos="9068"/>
        </w:tabs>
        <w:ind w:left="1701" w:hanging="1701"/>
        <w:rPr>
          <w:lang w:val="de-DE"/>
        </w:rPr>
      </w:pPr>
    </w:p>
    <w:p w:rsidR="00B72418" w:rsidRPr="00C61874" w:rsidRDefault="00B72418" w:rsidP="00322DC9">
      <w:pPr>
        <w:pStyle w:val="BodyText22"/>
        <w:jc w:val="both"/>
      </w:pPr>
      <w:r w:rsidRPr="00C61874">
        <w:tab/>
        <w:t>Bei normalem Druck ist die Temperatur eines Stoffes höher als der Siedepunkt dieses Stoffes. Wie bezeichnet man diesen Stoff dann in diesem Moment?</w:t>
      </w:r>
    </w:p>
    <w:p w:rsidR="00B72418" w:rsidRPr="00C61874" w:rsidRDefault="00B72418" w:rsidP="00B72418">
      <w:pPr>
        <w:widowControl w:val="0"/>
        <w:tabs>
          <w:tab w:val="left" w:pos="-1135"/>
          <w:tab w:val="left" w:pos="-568"/>
          <w:tab w:val="left" w:pos="565"/>
          <w:tab w:val="left" w:pos="1131"/>
          <w:tab w:val="left" w:pos="1699"/>
          <w:tab w:val="left" w:pos="8502"/>
          <w:tab w:val="left" w:pos="9068"/>
        </w:tabs>
        <w:ind w:left="1701" w:hanging="1701"/>
        <w:rPr>
          <w:lang w:val="de-DE"/>
        </w:rPr>
      </w:pPr>
    </w:p>
    <w:p w:rsidR="00B72418" w:rsidRPr="00C61874" w:rsidRDefault="00B72418" w:rsidP="00B72418">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Gas.</w:t>
      </w:r>
    </w:p>
    <w:p w:rsidR="00B72418" w:rsidRPr="00C61874" w:rsidRDefault="00B72418" w:rsidP="00B72418">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Flüssigkeit.</w:t>
      </w:r>
    </w:p>
    <w:p w:rsidR="00B72418" w:rsidRPr="00C61874" w:rsidRDefault="00B72418" w:rsidP="00B72418">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Fester Stoff.</w:t>
      </w:r>
    </w:p>
    <w:p w:rsidR="00B72418" w:rsidRPr="00C61874" w:rsidRDefault="00B72418" w:rsidP="00B72418">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Flüssigkeit oder fester Stoff.</w:t>
      </w:r>
    </w:p>
    <w:p w:rsidR="00B72418" w:rsidRPr="00C61874" w:rsidRDefault="00B72418" w:rsidP="00B72418">
      <w:pPr>
        <w:widowControl w:val="0"/>
        <w:tabs>
          <w:tab w:val="left" w:pos="-1135"/>
          <w:tab w:val="left" w:pos="-568"/>
          <w:tab w:val="left" w:pos="565"/>
          <w:tab w:val="left" w:pos="1131"/>
          <w:tab w:val="left" w:pos="1699"/>
          <w:tab w:val="left" w:pos="8502"/>
          <w:tab w:val="left" w:pos="9068"/>
        </w:tabs>
        <w:ind w:left="1701" w:hanging="1701"/>
        <w:rPr>
          <w:lang w:val="de-DE"/>
        </w:rPr>
      </w:pPr>
    </w:p>
    <w:p w:rsidR="00B72418" w:rsidRPr="00C61874" w:rsidRDefault="00B72418" w:rsidP="00B72418">
      <w:pPr>
        <w:tabs>
          <w:tab w:val="left" w:pos="284"/>
          <w:tab w:val="left" w:pos="1134"/>
          <w:tab w:val="left" w:pos="1701"/>
          <w:tab w:val="left" w:pos="7088"/>
          <w:tab w:val="left" w:pos="8505"/>
        </w:tabs>
        <w:ind w:left="1701" w:hanging="1701"/>
        <w:rPr>
          <w:lang w:val="de-DE"/>
        </w:rPr>
      </w:pPr>
      <w:r w:rsidRPr="00C61874">
        <w:rPr>
          <w:lang w:val="de-DE"/>
        </w:rPr>
        <w:tab/>
        <w:t>331 03.0-09</w:t>
      </w:r>
      <w:r w:rsidRPr="00C61874">
        <w:rPr>
          <w:lang w:val="de-DE"/>
        </w:rPr>
        <w:tab/>
      </w:r>
      <w:r w:rsidR="00E26456" w:rsidRPr="00C61874">
        <w:rPr>
          <w:lang w:val="de-DE"/>
        </w:rPr>
        <w:t>Physikalische Grundkenntnisse</w:t>
      </w:r>
      <w:r w:rsidRPr="00C61874">
        <w:rPr>
          <w:lang w:val="de-DE"/>
        </w:rPr>
        <w:tab/>
      </w:r>
      <w:r w:rsidRPr="00C61874">
        <w:rPr>
          <w:lang w:val="de-DE"/>
        </w:rPr>
        <w:tab/>
        <w:t>B</w:t>
      </w:r>
    </w:p>
    <w:p w:rsidR="00B72418" w:rsidRPr="00C61874" w:rsidRDefault="00B72418" w:rsidP="00B72418">
      <w:pPr>
        <w:tabs>
          <w:tab w:val="left" w:pos="284"/>
          <w:tab w:val="left" w:pos="1134"/>
          <w:tab w:val="left" w:pos="1701"/>
          <w:tab w:val="left" w:pos="7088"/>
          <w:tab w:val="left" w:pos="8364"/>
        </w:tabs>
        <w:ind w:left="1701" w:hanging="1701"/>
        <w:rPr>
          <w:lang w:val="de-DE"/>
        </w:rPr>
      </w:pPr>
    </w:p>
    <w:p w:rsidR="00B72418" w:rsidRPr="00C61874" w:rsidRDefault="00B72418" w:rsidP="00B72418">
      <w:pPr>
        <w:tabs>
          <w:tab w:val="left" w:pos="284"/>
          <w:tab w:val="left" w:pos="1134"/>
          <w:tab w:val="left" w:pos="7088"/>
          <w:tab w:val="left" w:pos="8364"/>
        </w:tabs>
        <w:ind w:left="1134" w:right="567" w:hanging="1134"/>
        <w:rPr>
          <w:lang w:val="de-DE"/>
        </w:rPr>
      </w:pPr>
      <w:r w:rsidRPr="00C61874">
        <w:rPr>
          <w:lang w:val="de-DE"/>
        </w:rPr>
        <w:tab/>
      </w:r>
      <w:r w:rsidRPr="00C61874">
        <w:rPr>
          <w:lang w:val="de-DE"/>
        </w:rPr>
        <w:tab/>
        <w:t xml:space="preserve">Welchen Aggregatszustand nimmt UN 1605, </w:t>
      </w:r>
      <w:r w:rsidR="003C1006" w:rsidRPr="00C61874">
        <w:rPr>
          <w:lang w:val="de-DE"/>
        </w:rPr>
        <w:t>ETHYLENDIBROMID</w:t>
      </w:r>
      <w:r w:rsidR="00DA4354" w:rsidRPr="00C61874">
        <w:rPr>
          <w:lang w:val="de-DE"/>
        </w:rPr>
        <w:t xml:space="preserve"> </w:t>
      </w:r>
      <w:r w:rsidR="006A7F3D" w:rsidRPr="00C61874">
        <w:rPr>
          <w:lang w:val="de-DE"/>
        </w:rPr>
        <w:t>(</w:t>
      </w:r>
      <w:r w:rsidR="005065E6" w:rsidRPr="00C61874">
        <w:rPr>
          <w:lang w:val="de-DE"/>
        </w:rPr>
        <w:t>1,2-DIBROMETHAN</w:t>
      </w:r>
      <w:r w:rsidR="006A7F3D" w:rsidRPr="00C61874">
        <w:rPr>
          <w:lang w:val="de-DE"/>
        </w:rPr>
        <w:t>)</w:t>
      </w:r>
      <w:r w:rsidR="001E1E3A" w:rsidRPr="00C61874">
        <w:rPr>
          <w:lang w:val="de-DE"/>
        </w:rPr>
        <w:t>,</w:t>
      </w:r>
      <w:r w:rsidRPr="00C61874">
        <w:rPr>
          <w:lang w:val="de-DE"/>
        </w:rPr>
        <w:t xml:space="preserve"> bei einer Temperatur von 5</w:t>
      </w:r>
      <w:r w:rsidR="00DC5AB5" w:rsidRPr="00C61874">
        <w:rPr>
          <w:lang w:val="de-DE"/>
        </w:rPr>
        <w:t> </w:t>
      </w:r>
      <w:r w:rsidRPr="00C61874">
        <w:rPr>
          <w:lang w:val="de-DE"/>
        </w:rPr>
        <w:sym w:font="Symbol" w:char="F0B0"/>
      </w:r>
      <w:r w:rsidRPr="00C61874">
        <w:rPr>
          <w:lang w:val="de-DE"/>
        </w:rPr>
        <w:t>C ein?</w:t>
      </w:r>
    </w:p>
    <w:p w:rsidR="00B72418" w:rsidRPr="00C61874" w:rsidRDefault="00B72418" w:rsidP="00B72418">
      <w:pPr>
        <w:tabs>
          <w:tab w:val="left" w:pos="284"/>
          <w:tab w:val="left" w:pos="1134"/>
          <w:tab w:val="left" w:pos="1701"/>
          <w:tab w:val="left" w:pos="7088"/>
          <w:tab w:val="left" w:pos="8364"/>
        </w:tabs>
        <w:ind w:left="1701" w:hanging="1701"/>
        <w:rPr>
          <w:lang w:val="de-DE"/>
        </w:rPr>
      </w:pPr>
    </w:p>
    <w:p w:rsidR="00B72418" w:rsidRPr="00C61874" w:rsidRDefault="00B72418" w:rsidP="00B72418">
      <w:pPr>
        <w:tabs>
          <w:tab w:val="left" w:pos="284"/>
          <w:tab w:val="left" w:pos="1134"/>
          <w:tab w:val="left" w:pos="1701"/>
          <w:tab w:val="left" w:pos="7088"/>
          <w:tab w:val="left" w:pos="8364"/>
        </w:tabs>
        <w:ind w:left="1701" w:hanging="1701"/>
        <w:rPr>
          <w:lang w:val="de-DE"/>
        </w:rPr>
      </w:pPr>
      <w:r w:rsidRPr="00C61874">
        <w:rPr>
          <w:lang w:val="de-DE"/>
        </w:rPr>
        <w:tab/>
      </w:r>
      <w:r w:rsidRPr="00C61874">
        <w:rPr>
          <w:lang w:val="de-DE"/>
        </w:rPr>
        <w:tab/>
        <w:t>A</w:t>
      </w:r>
      <w:r w:rsidRPr="00C61874">
        <w:rPr>
          <w:lang w:val="de-DE"/>
        </w:rPr>
        <w:tab/>
        <w:t>Gasförmig.</w:t>
      </w:r>
    </w:p>
    <w:p w:rsidR="00B72418" w:rsidRPr="00C61874" w:rsidRDefault="00B72418" w:rsidP="00B72418">
      <w:pPr>
        <w:tabs>
          <w:tab w:val="left" w:pos="284"/>
          <w:tab w:val="left" w:pos="1134"/>
          <w:tab w:val="left" w:pos="1701"/>
          <w:tab w:val="left" w:pos="7088"/>
          <w:tab w:val="left" w:pos="8364"/>
        </w:tabs>
        <w:ind w:left="1701" w:hanging="1701"/>
        <w:rPr>
          <w:lang w:val="de-DE"/>
        </w:rPr>
      </w:pPr>
      <w:r w:rsidRPr="00C61874">
        <w:rPr>
          <w:lang w:val="de-DE"/>
        </w:rPr>
        <w:tab/>
      </w:r>
      <w:r w:rsidRPr="00C61874">
        <w:rPr>
          <w:lang w:val="de-DE"/>
        </w:rPr>
        <w:tab/>
        <w:t>B</w:t>
      </w:r>
      <w:r w:rsidRPr="00C61874">
        <w:rPr>
          <w:lang w:val="de-DE"/>
        </w:rPr>
        <w:tab/>
        <w:t>Fest.</w:t>
      </w:r>
    </w:p>
    <w:p w:rsidR="00B72418" w:rsidRPr="00C61874" w:rsidRDefault="00B72418" w:rsidP="00B72418">
      <w:pPr>
        <w:tabs>
          <w:tab w:val="left" w:pos="284"/>
          <w:tab w:val="left" w:pos="1134"/>
          <w:tab w:val="left" w:pos="1701"/>
          <w:tab w:val="left" w:pos="7088"/>
          <w:tab w:val="left" w:pos="8364"/>
        </w:tabs>
        <w:ind w:left="1701" w:hanging="1701"/>
        <w:rPr>
          <w:lang w:val="de-DE"/>
        </w:rPr>
      </w:pPr>
      <w:r w:rsidRPr="00C61874">
        <w:rPr>
          <w:lang w:val="de-DE"/>
        </w:rPr>
        <w:tab/>
      </w:r>
      <w:r w:rsidRPr="00C61874">
        <w:rPr>
          <w:lang w:val="de-DE"/>
        </w:rPr>
        <w:tab/>
        <w:t>C</w:t>
      </w:r>
      <w:r w:rsidRPr="00C61874">
        <w:rPr>
          <w:lang w:val="de-DE"/>
        </w:rPr>
        <w:tab/>
        <w:t>Flüssig.</w:t>
      </w:r>
    </w:p>
    <w:p w:rsidR="00B72418" w:rsidRPr="00C61874" w:rsidRDefault="00B72418" w:rsidP="00B72418">
      <w:pPr>
        <w:tabs>
          <w:tab w:val="left" w:pos="284"/>
          <w:tab w:val="left" w:pos="1134"/>
          <w:tab w:val="left" w:pos="1701"/>
          <w:tab w:val="left" w:pos="7088"/>
          <w:tab w:val="left" w:pos="8364"/>
        </w:tabs>
        <w:ind w:left="1701" w:hanging="1701"/>
        <w:rPr>
          <w:lang w:val="de-DE"/>
        </w:rPr>
      </w:pPr>
      <w:r w:rsidRPr="00C61874">
        <w:rPr>
          <w:lang w:val="de-DE"/>
        </w:rPr>
        <w:tab/>
      </w:r>
      <w:r w:rsidRPr="00C61874">
        <w:rPr>
          <w:lang w:val="de-DE"/>
        </w:rPr>
        <w:tab/>
        <w:t>D</w:t>
      </w:r>
      <w:r w:rsidRPr="00C61874">
        <w:rPr>
          <w:lang w:val="de-DE"/>
        </w:rPr>
        <w:tab/>
        <w:t>Undefiniert.</w:t>
      </w:r>
    </w:p>
    <w:p w:rsidR="00B72418" w:rsidRPr="00C61874" w:rsidRDefault="00B72418" w:rsidP="00B72418">
      <w:pPr>
        <w:tabs>
          <w:tab w:val="left" w:pos="284"/>
          <w:tab w:val="left" w:pos="1134"/>
          <w:tab w:val="left" w:pos="1701"/>
          <w:tab w:val="left" w:pos="7088"/>
          <w:tab w:val="left" w:pos="8364"/>
        </w:tabs>
        <w:ind w:left="1701" w:hanging="1701"/>
        <w:rPr>
          <w:lang w:val="de-DE"/>
        </w:rPr>
      </w:pPr>
    </w:p>
    <w:p w:rsidR="00B72418" w:rsidRPr="00C61874" w:rsidRDefault="00B72418" w:rsidP="00B72418">
      <w:pPr>
        <w:tabs>
          <w:tab w:val="left" w:pos="284"/>
          <w:tab w:val="left" w:pos="1134"/>
          <w:tab w:val="left" w:pos="1701"/>
          <w:tab w:val="left" w:pos="7088"/>
          <w:tab w:val="left" w:pos="8505"/>
        </w:tabs>
        <w:ind w:left="1701" w:hanging="1701"/>
        <w:rPr>
          <w:lang w:val="de-DE"/>
        </w:rPr>
      </w:pPr>
      <w:r w:rsidRPr="00C61874">
        <w:rPr>
          <w:lang w:val="de-DE"/>
        </w:rPr>
        <w:tab/>
        <w:t>331 03.0-10</w:t>
      </w:r>
      <w:r w:rsidRPr="00C61874">
        <w:rPr>
          <w:lang w:val="de-DE"/>
        </w:rPr>
        <w:tab/>
      </w:r>
      <w:r w:rsidR="00E26456" w:rsidRPr="00C61874">
        <w:rPr>
          <w:lang w:val="de-DE"/>
        </w:rPr>
        <w:t>Physikalische Grundkenntnisse</w:t>
      </w:r>
      <w:r w:rsidRPr="00C61874">
        <w:rPr>
          <w:lang w:val="de-DE"/>
        </w:rPr>
        <w:tab/>
      </w:r>
      <w:r w:rsidRPr="00C61874">
        <w:rPr>
          <w:lang w:val="de-DE"/>
        </w:rPr>
        <w:tab/>
        <w:t>C</w:t>
      </w:r>
    </w:p>
    <w:p w:rsidR="00B72418" w:rsidRPr="00C61874" w:rsidRDefault="00B72418" w:rsidP="00B72418">
      <w:pPr>
        <w:tabs>
          <w:tab w:val="left" w:pos="284"/>
          <w:tab w:val="left" w:pos="1134"/>
          <w:tab w:val="left" w:pos="1701"/>
          <w:tab w:val="left" w:pos="7088"/>
          <w:tab w:val="left" w:pos="8364"/>
        </w:tabs>
        <w:ind w:left="1701" w:hanging="1701"/>
        <w:rPr>
          <w:lang w:val="de-DE"/>
        </w:rPr>
      </w:pPr>
    </w:p>
    <w:p w:rsidR="00B72418" w:rsidRPr="00C61874" w:rsidRDefault="00B72418" w:rsidP="00B72418">
      <w:pPr>
        <w:tabs>
          <w:tab w:val="left" w:pos="284"/>
          <w:tab w:val="left" w:pos="1134"/>
          <w:tab w:val="left" w:pos="7088"/>
          <w:tab w:val="left" w:pos="8364"/>
        </w:tabs>
        <w:ind w:left="1134" w:hanging="1134"/>
        <w:rPr>
          <w:lang w:val="de-DE"/>
        </w:rPr>
      </w:pPr>
      <w:r w:rsidRPr="00C61874">
        <w:rPr>
          <w:lang w:val="de-DE"/>
        </w:rPr>
        <w:tab/>
      </w:r>
      <w:r w:rsidRPr="00C61874">
        <w:rPr>
          <w:lang w:val="de-DE"/>
        </w:rPr>
        <w:tab/>
        <w:t>Wie nennt man den Prozess, bei dem ein fester Stoff in einen gasförmigen Zustand übergeht?</w:t>
      </w:r>
    </w:p>
    <w:p w:rsidR="00B72418" w:rsidRPr="00C61874" w:rsidRDefault="00B72418" w:rsidP="00B72418">
      <w:pPr>
        <w:tabs>
          <w:tab w:val="left" w:pos="284"/>
          <w:tab w:val="left" w:pos="1134"/>
          <w:tab w:val="left" w:pos="1701"/>
          <w:tab w:val="left" w:pos="7088"/>
          <w:tab w:val="left" w:pos="8364"/>
        </w:tabs>
        <w:ind w:left="1701" w:hanging="1701"/>
        <w:rPr>
          <w:lang w:val="de-DE"/>
        </w:rPr>
      </w:pPr>
    </w:p>
    <w:p w:rsidR="00B72418" w:rsidRPr="00C61874" w:rsidRDefault="00B72418" w:rsidP="00B72418">
      <w:pPr>
        <w:tabs>
          <w:tab w:val="left" w:pos="284"/>
          <w:tab w:val="left" w:pos="1134"/>
          <w:tab w:val="left" w:pos="1701"/>
          <w:tab w:val="left" w:pos="7088"/>
          <w:tab w:val="left" w:pos="8364"/>
        </w:tabs>
        <w:ind w:left="1701" w:hanging="1701"/>
        <w:rPr>
          <w:lang w:val="de-DE"/>
        </w:rPr>
      </w:pPr>
      <w:r w:rsidRPr="00C61874">
        <w:rPr>
          <w:lang w:val="de-DE"/>
        </w:rPr>
        <w:tab/>
      </w:r>
      <w:r w:rsidRPr="00C61874">
        <w:rPr>
          <w:lang w:val="de-DE"/>
        </w:rPr>
        <w:tab/>
        <w:t>A</w:t>
      </w:r>
      <w:r w:rsidRPr="00C61874">
        <w:rPr>
          <w:lang w:val="de-DE"/>
        </w:rPr>
        <w:tab/>
        <w:t>Verdampfen.</w:t>
      </w:r>
    </w:p>
    <w:p w:rsidR="00B72418" w:rsidRPr="00C61874" w:rsidRDefault="00B72418" w:rsidP="00B72418">
      <w:pPr>
        <w:tabs>
          <w:tab w:val="left" w:pos="284"/>
          <w:tab w:val="left" w:pos="1134"/>
          <w:tab w:val="left" w:pos="1701"/>
          <w:tab w:val="left" w:pos="7088"/>
          <w:tab w:val="left" w:pos="8364"/>
        </w:tabs>
        <w:ind w:left="1701" w:hanging="1701"/>
        <w:rPr>
          <w:lang w:val="de-DE"/>
        </w:rPr>
      </w:pPr>
      <w:r w:rsidRPr="00C61874">
        <w:rPr>
          <w:lang w:val="de-DE"/>
        </w:rPr>
        <w:tab/>
      </w:r>
      <w:r w:rsidRPr="00C61874">
        <w:rPr>
          <w:lang w:val="de-DE"/>
        </w:rPr>
        <w:tab/>
        <w:t>B</w:t>
      </w:r>
      <w:r w:rsidRPr="00C61874">
        <w:rPr>
          <w:lang w:val="de-DE"/>
        </w:rPr>
        <w:tab/>
        <w:t>Kondensieren.</w:t>
      </w:r>
    </w:p>
    <w:p w:rsidR="00B72418" w:rsidRPr="00C61874" w:rsidRDefault="00B72418" w:rsidP="00B72418">
      <w:pPr>
        <w:tabs>
          <w:tab w:val="left" w:pos="284"/>
          <w:tab w:val="left" w:pos="1134"/>
          <w:tab w:val="left" w:pos="1701"/>
          <w:tab w:val="left" w:pos="7088"/>
          <w:tab w:val="left" w:pos="8364"/>
        </w:tabs>
        <w:ind w:left="1701" w:hanging="1701"/>
        <w:rPr>
          <w:lang w:val="de-DE"/>
        </w:rPr>
      </w:pPr>
      <w:r w:rsidRPr="00C61874">
        <w:rPr>
          <w:lang w:val="de-DE"/>
        </w:rPr>
        <w:tab/>
      </w:r>
      <w:r w:rsidRPr="00C61874">
        <w:rPr>
          <w:lang w:val="de-DE"/>
        </w:rPr>
        <w:tab/>
        <w:t>C</w:t>
      </w:r>
      <w:r w:rsidRPr="00C61874">
        <w:rPr>
          <w:lang w:val="de-DE"/>
        </w:rPr>
        <w:tab/>
        <w:t>Sublimieren.</w:t>
      </w:r>
    </w:p>
    <w:p w:rsidR="00B72418" w:rsidRPr="00C61874" w:rsidRDefault="00B72418" w:rsidP="00B72418">
      <w:pPr>
        <w:tabs>
          <w:tab w:val="left" w:pos="284"/>
          <w:tab w:val="left" w:pos="1134"/>
          <w:tab w:val="left" w:pos="1701"/>
          <w:tab w:val="left" w:pos="7088"/>
          <w:tab w:val="left" w:pos="8364"/>
        </w:tabs>
        <w:ind w:left="1701" w:hanging="1701"/>
        <w:rPr>
          <w:lang w:val="de-DE"/>
        </w:rPr>
      </w:pPr>
      <w:r w:rsidRPr="00C61874">
        <w:rPr>
          <w:lang w:val="de-DE"/>
        </w:rPr>
        <w:tab/>
      </w:r>
      <w:r w:rsidRPr="00C61874">
        <w:rPr>
          <w:lang w:val="de-DE"/>
        </w:rPr>
        <w:tab/>
        <w:t>D</w:t>
      </w:r>
      <w:r w:rsidRPr="00C61874">
        <w:rPr>
          <w:lang w:val="de-DE"/>
        </w:rPr>
        <w:tab/>
        <w:t>Rekombinieren.</w:t>
      </w:r>
    </w:p>
    <w:p w:rsidR="00B72418" w:rsidRPr="00C61874" w:rsidRDefault="00B72418" w:rsidP="00B72418">
      <w:pPr>
        <w:tabs>
          <w:tab w:val="left" w:pos="284"/>
          <w:tab w:val="left" w:pos="1134"/>
          <w:tab w:val="left" w:pos="1701"/>
          <w:tab w:val="left" w:pos="7088"/>
          <w:tab w:val="left" w:pos="8364"/>
        </w:tabs>
        <w:ind w:left="1701" w:hanging="1701"/>
        <w:rPr>
          <w:lang w:val="de-DE"/>
        </w:rPr>
      </w:pPr>
    </w:p>
    <w:p w:rsidR="00B72418" w:rsidRPr="00C61874" w:rsidRDefault="00B72418" w:rsidP="00B72418">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t>331 03.0-11</w:t>
      </w:r>
      <w:r w:rsidRPr="00C61874">
        <w:rPr>
          <w:lang w:val="de-DE"/>
        </w:rPr>
        <w:tab/>
      </w:r>
      <w:r w:rsidR="00442863" w:rsidRPr="00C61874">
        <w:rPr>
          <w:lang w:val="de-DE"/>
        </w:rPr>
        <w:t>Chemische Grundkenntnisse</w:t>
      </w:r>
      <w:r w:rsidRPr="00C61874">
        <w:rPr>
          <w:lang w:val="de-DE"/>
        </w:rPr>
        <w:tab/>
      </w:r>
      <w:r w:rsidRPr="00C61874">
        <w:rPr>
          <w:lang w:val="de-DE"/>
        </w:rPr>
        <w:tab/>
        <w:t>A</w:t>
      </w:r>
    </w:p>
    <w:p w:rsidR="00B72418" w:rsidRPr="00C61874" w:rsidRDefault="00B72418" w:rsidP="00B72418">
      <w:pPr>
        <w:tabs>
          <w:tab w:val="left" w:pos="284"/>
          <w:tab w:val="left" w:pos="1134"/>
          <w:tab w:val="left" w:pos="1701"/>
          <w:tab w:val="left" w:pos="7088"/>
          <w:tab w:val="left" w:pos="8505"/>
        </w:tabs>
        <w:spacing w:line="240" w:lineRule="atLeast"/>
        <w:ind w:left="1134" w:hanging="1134"/>
        <w:jc w:val="both"/>
        <w:rPr>
          <w:lang w:val="de-DE"/>
        </w:rPr>
      </w:pPr>
    </w:p>
    <w:p w:rsidR="00B72418" w:rsidRPr="00C61874" w:rsidRDefault="00B72418" w:rsidP="00322DC9">
      <w:pPr>
        <w:pStyle w:val="BodyText22"/>
        <w:jc w:val="both"/>
      </w:pPr>
      <w:r w:rsidRPr="00C61874">
        <w:tab/>
        <w:t xml:space="preserve">Nach einer Reaktion ist ein neuer Stoff entstanden. </w:t>
      </w:r>
      <w:r w:rsidR="00943441" w:rsidRPr="00C61874">
        <w:t>Welche Art von Reaktion ist abgelaufen</w:t>
      </w:r>
      <w:r w:rsidRPr="00C61874">
        <w:t>?</w:t>
      </w:r>
    </w:p>
    <w:p w:rsidR="00B72418" w:rsidRPr="00C61874" w:rsidRDefault="00B72418" w:rsidP="00B72418">
      <w:pPr>
        <w:tabs>
          <w:tab w:val="left" w:pos="284"/>
          <w:tab w:val="left" w:pos="567"/>
          <w:tab w:val="left" w:pos="1134"/>
          <w:tab w:val="left" w:pos="1701"/>
          <w:tab w:val="left" w:pos="7088"/>
          <w:tab w:val="left" w:pos="8505"/>
        </w:tabs>
        <w:spacing w:line="240" w:lineRule="atLeast"/>
        <w:ind w:left="567" w:hanging="567"/>
        <w:jc w:val="both"/>
        <w:rPr>
          <w:lang w:val="de-DE"/>
        </w:rPr>
      </w:pPr>
    </w:p>
    <w:p w:rsidR="00B72418" w:rsidRPr="00C61874" w:rsidRDefault="00B72418" w:rsidP="00B72418">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A</w:t>
      </w:r>
      <w:r w:rsidRPr="00C61874">
        <w:rPr>
          <w:lang w:val="de-DE"/>
        </w:rPr>
        <w:tab/>
      </w:r>
      <w:r w:rsidR="00AD06BC" w:rsidRPr="00C61874">
        <w:rPr>
          <w:lang w:val="de-DE"/>
        </w:rPr>
        <w:t>C</w:t>
      </w:r>
      <w:r w:rsidRPr="00C61874">
        <w:rPr>
          <w:lang w:val="de-DE"/>
        </w:rPr>
        <w:t>hemische Reaktion</w:t>
      </w:r>
      <w:r w:rsidR="00AD06BC" w:rsidRPr="00C61874">
        <w:rPr>
          <w:lang w:val="de-DE"/>
        </w:rPr>
        <w:t>.</w:t>
      </w:r>
    </w:p>
    <w:p w:rsidR="00B72418" w:rsidRPr="00C61874" w:rsidRDefault="00B72418" w:rsidP="00B72418">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B</w:t>
      </w:r>
      <w:r w:rsidRPr="00C61874">
        <w:rPr>
          <w:lang w:val="de-DE"/>
        </w:rPr>
        <w:tab/>
      </w:r>
      <w:r w:rsidR="00AD06BC" w:rsidRPr="00C61874">
        <w:rPr>
          <w:lang w:val="de-DE"/>
        </w:rPr>
        <w:t>P</w:t>
      </w:r>
      <w:r w:rsidRPr="00C61874">
        <w:rPr>
          <w:lang w:val="de-DE"/>
        </w:rPr>
        <w:t>hysikalische Reaktion</w:t>
      </w:r>
      <w:r w:rsidR="00AD06BC" w:rsidRPr="00C61874">
        <w:rPr>
          <w:lang w:val="de-DE"/>
        </w:rPr>
        <w:t>.</w:t>
      </w:r>
    </w:p>
    <w:p w:rsidR="00B72418" w:rsidRPr="00C61874" w:rsidRDefault="00B72418" w:rsidP="00B72418">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C</w:t>
      </w:r>
      <w:r w:rsidRPr="00C61874">
        <w:rPr>
          <w:lang w:val="de-DE"/>
        </w:rPr>
        <w:tab/>
      </w:r>
      <w:r w:rsidR="00AD06BC" w:rsidRPr="00C61874">
        <w:rPr>
          <w:lang w:val="de-DE"/>
        </w:rPr>
        <w:t>M</w:t>
      </w:r>
      <w:r w:rsidRPr="00C61874">
        <w:rPr>
          <w:lang w:val="de-DE"/>
        </w:rPr>
        <w:t>eteorologische Reaktion</w:t>
      </w:r>
      <w:r w:rsidR="00AD06BC" w:rsidRPr="00C61874">
        <w:rPr>
          <w:lang w:val="de-DE"/>
        </w:rPr>
        <w:t>.</w:t>
      </w:r>
    </w:p>
    <w:p w:rsidR="00B72418" w:rsidRPr="00C61874" w:rsidRDefault="00B72418" w:rsidP="00B72418">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D</w:t>
      </w:r>
      <w:r w:rsidRPr="00C61874">
        <w:rPr>
          <w:lang w:val="de-DE"/>
        </w:rPr>
        <w:tab/>
      </w:r>
      <w:r w:rsidR="00AD06BC" w:rsidRPr="00C61874">
        <w:rPr>
          <w:lang w:val="de-DE"/>
        </w:rPr>
        <w:t>L</w:t>
      </w:r>
      <w:r w:rsidRPr="00C61874">
        <w:rPr>
          <w:lang w:val="de-DE"/>
        </w:rPr>
        <w:t>ogische Reaktion</w:t>
      </w:r>
      <w:r w:rsidR="00AD06BC" w:rsidRPr="00C61874">
        <w:rPr>
          <w:lang w:val="de-DE"/>
        </w:rPr>
        <w:t>.</w:t>
      </w:r>
    </w:p>
    <w:p w:rsidR="00B72418" w:rsidRPr="00C61874" w:rsidRDefault="00B72418" w:rsidP="00B72418">
      <w:pPr>
        <w:tabs>
          <w:tab w:val="left" w:pos="284"/>
          <w:tab w:val="left" w:pos="1134"/>
          <w:tab w:val="left" w:pos="1701"/>
          <w:tab w:val="left" w:pos="7088"/>
          <w:tab w:val="left" w:pos="8364"/>
        </w:tabs>
        <w:ind w:left="1701" w:hanging="1701"/>
        <w:rPr>
          <w:lang w:val="de-DE"/>
        </w:rPr>
      </w:pPr>
    </w:p>
    <w:p w:rsidR="00B72418" w:rsidRPr="00C61874" w:rsidRDefault="00B72418" w:rsidP="00B72418">
      <w:pPr>
        <w:tabs>
          <w:tab w:val="left" w:pos="284"/>
          <w:tab w:val="left" w:pos="1134"/>
          <w:tab w:val="left" w:pos="1701"/>
          <w:tab w:val="left" w:pos="7088"/>
          <w:tab w:val="left" w:pos="8364"/>
        </w:tabs>
        <w:ind w:left="1701" w:hanging="1701"/>
        <w:rPr>
          <w:lang w:val="de-DE"/>
        </w:rPr>
      </w:pPr>
    </w:p>
    <w:p w:rsidR="00B72418" w:rsidRPr="00C61874" w:rsidRDefault="00B72418">
      <w:pPr>
        <w:widowControl w:val="0"/>
        <w:tabs>
          <w:tab w:val="left" w:pos="-1135"/>
          <w:tab w:val="left" w:pos="-568"/>
          <w:tab w:val="left" w:pos="-2"/>
          <w:tab w:val="left" w:pos="284"/>
          <w:tab w:val="left" w:pos="1131"/>
          <w:tab w:val="left" w:pos="1699"/>
          <w:tab w:val="left" w:pos="8502"/>
          <w:tab w:val="left" w:pos="9068"/>
        </w:tabs>
        <w:ind w:left="1701" w:hanging="1701"/>
        <w:rPr>
          <w:lang w:val="de-DE"/>
        </w:rPr>
        <w:sectPr w:rsidR="00B72418" w:rsidRPr="00C61874" w:rsidSect="00F43339">
          <w:headerReference w:type="even" r:id="rId20"/>
          <w:headerReference w:type="default" r:id="rId21"/>
          <w:footerReference w:type="even" r:id="rId22"/>
          <w:headerReference w:type="first" r:id="rId23"/>
          <w:footerReference w:type="first" r:id="rId24"/>
          <w:pgSz w:w="11906" w:h="16838"/>
          <w:pgMar w:top="1418" w:right="1418" w:bottom="839" w:left="1418" w:header="709" w:footer="709" w:gutter="0"/>
          <w:pgNumType w:start="9"/>
          <w:cols w:space="708"/>
          <w:titlePg/>
        </w:sectPr>
      </w:pPr>
    </w:p>
    <w:p w:rsidR="00B72418" w:rsidRPr="00C61874" w:rsidRDefault="00B72418" w:rsidP="00B72418">
      <w:pPr>
        <w:tabs>
          <w:tab w:val="left" w:pos="-1135"/>
          <w:tab w:val="left" w:pos="-569"/>
          <w:tab w:val="left" w:pos="284"/>
          <w:tab w:val="left" w:pos="1132"/>
          <w:tab w:val="left" w:pos="1699"/>
          <w:tab w:val="left" w:pos="8502"/>
          <w:tab w:val="left" w:pos="9068"/>
        </w:tabs>
        <w:ind w:left="1701" w:hanging="1701"/>
        <w:rPr>
          <w:lang w:val="de-DE"/>
        </w:rPr>
      </w:pPr>
      <w:r w:rsidRPr="00C61874">
        <w:rPr>
          <w:lang w:val="de-DE"/>
        </w:rPr>
        <w:tab/>
        <w:t>331 04.0-01</w:t>
      </w:r>
      <w:r w:rsidRPr="00C61874">
        <w:rPr>
          <w:lang w:val="de-DE"/>
        </w:rPr>
        <w:tab/>
        <w:t>stoffbezogene Grundkenntnisse</w:t>
      </w:r>
      <w:r w:rsidRPr="00C61874">
        <w:rPr>
          <w:lang w:val="de-DE"/>
        </w:rPr>
        <w:tab/>
        <w:t>B</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p>
    <w:p w:rsidR="00B72418" w:rsidRPr="00C61874" w:rsidRDefault="00B72418" w:rsidP="00B72418">
      <w:pPr>
        <w:tabs>
          <w:tab w:val="left" w:pos="-1135"/>
          <w:tab w:val="left" w:pos="-569"/>
          <w:tab w:val="left" w:pos="565"/>
          <w:tab w:val="left" w:pos="1132"/>
          <w:tab w:val="left" w:pos="8502"/>
          <w:tab w:val="left" w:pos="9068"/>
        </w:tabs>
        <w:ind w:left="1134" w:hanging="1134"/>
        <w:rPr>
          <w:lang w:val="de-DE"/>
        </w:rPr>
      </w:pPr>
      <w:r w:rsidRPr="00C61874">
        <w:rPr>
          <w:lang w:val="de-DE"/>
        </w:rPr>
        <w:tab/>
      </w:r>
      <w:r w:rsidRPr="00C61874">
        <w:rPr>
          <w:lang w:val="de-DE"/>
        </w:rPr>
        <w:tab/>
        <w:t>Der Explosionsbereich von UN 1547, ANILIN beträgt 1,2 - 11 Vol.-%.</w:t>
      </w:r>
      <w:r w:rsidRPr="00C61874">
        <w:rPr>
          <w:lang w:val="de-DE"/>
        </w:rPr>
        <w:softHyphen/>
      </w:r>
    </w:p>
    <w:p w:rsidR="00B72418" w:rsidRPr="00C61874" w:rsidRDefault="00B72418" w:rsidP="00322DC9">
      <w:pPr>
        <w:tabs>
          <w:tab w:val="left" w:pos="-1135"/>
          <w:tab w:val="left" w:pos="-569"/>
          <w:tab w:val="left" w:pos="565"/>
          <w:tab w:val="left" w:pos="1132"/>
          <w:tab w:val="left" w:pos="8502"/>
          <w:tab w:val="left" w:pos="9068"/>
        </w:tabs>
        <w:spacing w:after="120"/>
        <w:ind w:left="1134" w:hanging="1134"/>
        <w:jc w:val="both"/>
        <w:rPr>
          <w:lang w:val="de-DE"/>
        </w:rPr>
      </w:pPr>
      <w:r w:rsidRPr="00C61874">
        <w:rPr>
          <w:lang w:val="de-DE"/>
        </w:rPr>
        <w:tab/>
      </w:r>
      <w:r w:rsidRPr="00C61874">
        <w:rPr>
          <w:lang w:val="de-DE"/>
        </w:rPr>
        <w:tab/>
        <w:t>Wir haben ein Gemisch von 0,1 Vol.-% Anilin und 99,9 Vol.-% Luft. Welche Eigenschaft weist dann dieses Gemisch auf?</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r>
      <w:r w:rsidR="00943441" w:rsidRPr="00C61874">
        <w:rPr>
          <w:lang w:val="de-DE"/>
        </w:rPr>
        <w:t>Entzündbar</w:t>
      </w:r>
      <w:r w:rsidRPr="00C61874">
        <w:rPr>
          <w:lang w:val="de-DE"/>
        </w:rPr>
        <w:t>, aber nicht explosi</w:t>
      </w:r>
      <w:r w:rsidR="00943441" w:rsidRPr="00C61874">
        <w:rPr>
          <w:lang w:val="de-DE"/>
        </w:rPr>
        <w:t>onsfähig</w:t>
      </w:r>
      <w:r w:rsidRPr="00C61874">
        <w:rPr>
          <w:lang w:val="de-DE"/>
        </w:rPr>
        <w:t>.</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Weder ent</w:t>
      </w:r>
      <w:r w:rsidR="00943441" w:rsidRPr="00C61874">
        <w:rPr>
          <w:lang w:val="de-DE"/>
        </w:rPr>
        <w:t>zünd</w:t>
      </w:r>
      <w:r w:rsidRPr="00C61874">
        <w:rPr>
          <w:lang w:val="de-DE"/>
        </w:rPr>
        <w:t>bar noch explosi</w:t>
      </w:r>
      <w:r w:rsidR="00943441" w:rsidRPr="00C61874">
        <w:rPr>
          <w:lang w:val="de-DE"/>
        </w:rPr>
        <w:t>onsfähig</w:t>
      </w:r>
      <w:r w:rsidRPr="00C61874">
        <w:rPr>
          <w:lang w:val="de-DE"/>
        </w:rPr>
        <w:t>.</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 xml:space="preserve">Sowohl </w:t>
      </w:r>
      <w:r w:rsidR="00943441" w:rsidRPr="00C61874">
        <w:rPr>
          <w:lang w:val="de-DE"/>
        </w:rPr>
        <w:t xml:space="preserve">entzündbar </w:t>
      </w:r>
      <w:r w:rsidRPr="00C61874">
        <w:rPr>
          <w:lang w:val="de-DE"/>
        </w:rPr>
        <w:t>als auch explosi</w:t>
      </w:r>
      <w:r w:rsidR="00943441" w:rsidRPr="00C61874">
        <w:rPr>
          <w:lang w:val="de-DE"/>
        </w:rPr>
        <w:t>onsfähig</w:t>
      </w:r>
      <w:r w:rsidRPr="00C61874">
        <w:rPr>
          <w:lang w:val="de-DE"/>
        </w:rPr>
        <w:t>.</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Nicht ent</w:t>
      </w:r>
      <w:r w:rsidR="00943441" w:rsidRPr="00C61874">
        <w:rPr>
          <w:lang w:val="de-DE"/>
        </w:rPr>
        <w:t>zünd</w:t>
      </w:r>
      <w:r w:rsidRPr="00C61874">
        <w:rPr>
          <w:lang w:val="de-DE"/>
        </w:rPr>
        <w:t>bar aber explosi</w:t>
      </w:r>
      <w:r w:rsidR="00943441" w:rsidRPr="00C61874">
        <w:rPr>
          <w:lang w:val="de-DE"/>
        </w:rPr>
        <w:t>onsfähig</w:t>
      </w:r>
      <w:r w:rsidRPr="00C61874">
        <w:rPr>
          <w:lang w:val="de-DE"/>
        </w:rPr>
        <w:t>.</w:t>
      </w:r>
    </w:p>
    <w:p w:rsidR="00B72418" w:rsidRPr="00C61874" w:rsidRDefault="00B72418" w:rsidP="00B72418">
      <w:pPr>
        <w:tabs>
          <w:tab w:val="left" w:pos="-1135"/>
          <w:tab w:val="left" w:pos="-569"/>
          <w:tab w:val="left" w:pos="284"/>
          <w:tab w:val="left" w:pos="1132"/>
          <w:tab w:val="left" w:pos="1699"/>
          <w:tab w:val="left" w:pos="8502"/>
          <w:tab w:val="left" w:pos="9068"/>
        </w:tabs>
        <w:ind w:left="1701" w:hanging="1701"/>
        <w:rPr>
          <w:lang w:val="de-DE"/>
        </w:rPr>
      </w:pPr>
    </w:p>
    <w:p w:rsidR="00B72418" w:rsidRPr="00C61874" w:rsidRDefault="00B72418" w:rsidP="00B72418">
      <w:pPr>
        <w:tabs>
          <w:tab w:val="left" w:pos="-1135"/>
          <w:tab w:val="left" w:pos="-569"/>
          <w:tab w:val="left" w:pos="284"/>
          <w:tab w:val="left" w:pos="1132"/>
          <w:tab w:val="left" w:pos="1699"/>
          <w:tab w:val="left" w:pos="8502"/>
          <w:tab w:val="left" w:pos="9068"/>
        </w:tabs>
        <w:ind w:left="1701" w:hanging="1701"/>
        <w:rPr>
          <w:lang w:val="de-DE"/>
        </w:rPr>
      </w:pPr>
      <w:r w:rsidRPr="00C61874">
        <w:rPr>
          <w:lang w:val="de-DE"/>
        </w:rPr>
        <w:tab/>
        <w:t>331 04.0-02</w:t>
      </w:r>
      <w:r w:rsidRPr="00C61874">
        <w:rPr>
          <w:lang w:val="de-DE"/>
        </w:rPr>
        <w:tab/>
        <w:t>stoffbezogene Grundkenntnisse</w:t>
      </w:r>
      <w:r w:rsidRPr="00C61874">
        <w:rPr>
          <w:lang w:val="de-DE"/>
        </w:rPr>
        <w:tab/>
        <w:t>B</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Die Selbstentzündungstemperatur von UN 1779, AMEISENSÄURE liegt bei 480º C.</w:t>
      </w:r>
    </w:p>
    <w:p w:rsidR="00B72418" w:rsidRPr="00C61874" w:rsidRDefault="00B72418" w:rsidP="00322DC9">
      <w:pPr>
        <w:tabs>
          <w:tab w:val="left" w:pos="-1135"/>
          <w:tab w:val="left" w:pos="-569"/>
          <w:tab w:val="left" w:pos="565"/>
          <w:tab w:val="left" w:pos="1132"/>
          <w:tab w:val="left" w:pos="8502"/>
          <w:tab w:val="left" w:pos="9068"/>
        </w:tabs>
        <w:ind w:left="1134" w:hanging="1134"/>
        <w:jc w:val="both"/>
        <w:rPr>
          <w:lang w:val="de-DE"/>
        </w:rPr>
      </w:pPr>
      <w:r w:rsidRPr="00C61874">
        <w:rPr>
          <w:lang w:val="de-DE"/>
        </w:rPr>
        <w:tab/>
      </w:r>
      <w:r w:rsidRPr="00C61874">
        <w:rPr>
          <w:lang w:val="de-DE"/>
        </w:rPr>
        <w:tab/>
      </w:r>
      <w:r w:rsidR="00943441" w:rsidRPr="00C61874">
        <w:rPr>
          <w:lang w:val="de-DE"/>
        </w:rPr>
        <w:t>Welche der nachfolgenden Aussagen trifft zu, wenn die Temperatur des Ameisensäuredampf/Luft-Gemisches unter 480</w:t>
      </w:r>
      <w:r w:rsidR="00E564BE" w:rsidRPr="00C61874">
        <w:rPr>
          <w:lang w:val="de-DE"/>
        </w:rPr>
        <w:t xml:space="preserve"> </w:t>
      </w:r>
      <w:r w:rsidR="00943441" w:rsidRPr="00C61874">
        <w:rPr>
          <w:lang w:val="de-DE"/>
        </w:rPr>
        <w:t>°C liegt</w:t>
      </w:r>
      <w:r w:rsidRPr="00C61874">
        <w:rPr>
          <w:lang w:val="de-DE"/>
        </w:rPr>
        <w:t>?</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Ameisensäure kann nicht entzündet werden.</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 xml:space="preserve">Ameisensäure kann </w:t>
      </w:r>
      <w:r w:rsidR="00943441" w:rsidRPr="00C61874">
        <w:rPr>
          <w:lang w:val="de-DE"/>
        </w:rPr>
        <w:t xml:space="preserve">sich </w:t>
      </w:r>
      <w:r w:rsidRPr="00C61874">
        <w:rPr>
          <w:lang w:val="de-DE"/>
        </w:rPr>
        <w:t xml:space="preserve">nicht spontan (von selbst) </w:t>
      </w:r>
      <w:r w:rsidR="00943441" w:rsidRPr="00C61874">
        <w:rPr>
          <w:lang w:val="de-DE"/>
        </w:rPr>
        <w:t>entzünden</w:t>
      </w:r>
      <w:r w:rsidRPr="00C61874">
        <w:rPr>
          <w:lang w:val="de-DE"/>
        </w:rPr>
        <w:t>.</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 xml:space="preserve">Ameisensäure kann </w:t>
      </w:r>
      <w:r w:rsidR="00943441" w:rsidRPr="00C61874">
        <w:rPr>
          <w:lang w:val="de-DE"/>
        </w:rPr>
        <w:t xml:space="preserve">sich </w:t>
      </w:r>
      <w:r w:rsidRPr="00C61874">
        <w:rPr>
          <w:lang w:val="de-DE"/>
        </w:rPr>
        <w:t xml:space="preserve">spontan (von selbst) </w:t>
      </w:r>
      <w:r w:rsidR="00E564BE" w:rsidRPr="00C61874">
        <w:rPr>
          <w:lang w:val="de-DE"/>
        </w:rPr>
        <w:t>e</w:t>
      </w:r>
      <w:r w:rsidR="00943441" w:rsidRPr="00C61874">
        <w:rPr>
          <w:lang w:val="de-DE"/>
        </w:rPr>
        <w:t>ntzünden</w:t>
      </w:r>
      <w:r w:rsidRPr="00C61874">
        <w:rPr>
          <w:lang w:val="de-DE"/>
        </w:rPr>
        <w:t>.</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Ameisensäure kann sich zwar entzünden aber nicht explodieren.</w:t>
      </w:r>
    </w:p>
    <w:p w:rsidR="00B72418" w:rsidRPr="00C61874" w:rsidRDefault="00B72418" w:rsidP="00B72418">
      <w:pPr>
        <w:tabs>
          <w:tab w:val="left" w:pos="-1135"/>
          <w:tab w:val="left" w:pos="-569"/>
          <w:tab w:val="left" w:pos="284"/>
          <w:tab w:val="left" w:pos="1132"/>
          <w:tab w:val="left" w:pos="1699"/>
          <w:tab w:val="left" w:pos="8502"/>
          <w:tab w:val="left" w:pos="9068"/>
        </w:tabs>
        <w:ind w:left="1701" w:hanging="1701"/>
        <w:rPr>
          <w:lang w:val="de-DE"/>
        </w:rPr>
      </w:pPr>
    </w:p>
    <w:p w:rsidR="00B72418" w:rsidRPr="00C61874" w:rsidRDefault="00B72418" w:rsidP="00B72418">
      <w:pPr>
        <w:tabs>
          <w:tab w:val="left" w:pos="-1135"/>
          <w:tab w:val="left" w:pos="-569"/>
          <w:tab w:val="left" w:pos="284"/>
          <w:tab w:val="left" w:pos="1132"/>
          <w:tab w:val="left" w:pos="1699"/>
          <w:tab w:val="left" w:pos="8502"/>
          <w:tab w:val="left" w:pos="9068"/>
        </w:tabs>
        <w:ind w:left="1701" w:hanging="1701"/>
        <w:rPr>
          <w:lang w:val="de-DE"/>
        </w:rPr>
      </w:pPr>
      <w:r w:rsidRPr="00C61874">
        <w:rPr>
          <w:lang w:val="de-DE"/>
        </w:rPr>
        <w:tab/>
        <w:t>331 04.0-03</w:t>
      </w:r>
      <w:r w:rsidRPr="00C61874">
        <w:rPr>
          <w:lang w:val="de-DE"/>
        </w:rPr>
        <w:tab/>
        <w:t>stoffbezogene Grundkenntnisse</w:t>
      </w:r>
      <w:r w:rsidRPr="00C61874">
        <w:rPr>
          <w:lang w:val="de-DE"/>
        </w:rPr>
        <w:tab/>
        <w:t>C</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p>
    <w:p w:rsidR="00B72418" w:rsidRPr="00C61874" w:rsidRDefault="00B72418" w:rsidP="00AC755E">
      <w:pPr>
        <w:tabs>
          <w:tab w:val="left" w:pos="-1135"/>
          <w:tab w:val="left" w:pos="-569"/>
          <w:tab w:val="left" w:pos="565"/>
          <w:tab w:val="left" w:pos="1132"/>
          <w:tab w:val="left" w:pos="1699"/>
          <w:tab w:val="left" w:pos="8502"/>
          <w:tab w:val="left" w:pos="9068"/>
        </w:tabs>
        <w:spacing w:after="120"/>
        <w:ind w:left="1701" w:hanging="1701"/>
        <w:rPr>
          <w:lang w:val="de-DE"/>
        </w:rPr>
      </w:pPr>
      <w:r w:rsidRPr="00C61874">
        <w:rPr>
          <w:lang w:val="de-DE"/>
        </w:rPr>
        <w:tab/>
      </w:r>
      <w:r w:rsidRPr="00C61874">
        <w:rPr>
          <w:lang w:val="de-DE"/>
        </w:rPr>
        <w:tab/>
        <w:t>Was für ein Stoff ist ein Katalysator?</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 xml:space="preserve">Ein Stoff, der Polymerisation </w:t>
      </w:r>
      <w:r w:rsidR="001621CB" w:rsidRPr="00C61874">
        <w:rPr>
          <w:lang w:val="de-DE"/>
        </w:rPr>
        <w:t>verhindert</w:t>
      </w:r>
      <w:r w:rsidRPr="00C61874">
        <w:rPr>
          <w:lang w:val="de-DE"/>
        </w:rPr>
        <w:t>, ohne das Produkt zu verunreinigen.</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Ein Stoff, der statische Elektrizität verhinder</w:t>
      </w:r>
      <w:r w:rsidR="001621CB" w:rsidRPr="00C61874">
        <w:rPr>
          <w:lang w:val="de-DE"/>
        </w:rPr>
        <w:t>t</w:t>
      </w:r>
      <w:r w:rsidRPr="00C61874">
        <w:rPr>
          <w:lang w:val="de-DE"/>
        </w:rPr>
        <w:t>, ohne das Produkt zu verunreinigen.</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Ein Stoff, der die Reaktionsgeschwindigkeit beeinfluss</w:t>
      </w:r>
      <w:r w:rsidR="001621CB" w:rsidRPr="00C61874">
        <w:rPr>
          <w:lang w:val="de-DE"/>
        </w:rPr>
        <w:t>t</w:t>
      </w:r>
      <w:r w:rsidRPr="00C61874">
        <w:rPr>
          <w:lang w:val="de-DE"/>
        </w:rPr>
        <w:t>, ohne an der Reaktion teilzunehmen.</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Ein Stoff, der als Farbstoff hinzugefügt wird, ohne das Produkt zu verunreinigen.</w:t>
      </w:r>
    </w:p>
    <w:p w:rsidR="00B72418" w:rsidRPr="00C61874" w:rsidRDefault="00B72418" w:rsidP="00B72418">
      <w:pPr>
        <w:tabs>
          <w:tab w:val="left" w:pos="-1135"/>
          <w:tab w:val="left" w:pos="-569"/>
          <w:tab w:val="left" w:pos="284"/>
          <w:tab w:val="left" w:pos="1132"/>
          <w:tab w:val="left" w:pos="1699"/>
          <w:tab w:val="left" w:pos="8502"/>
          <w:tab w:val="left" w:pos="9068"/>
        </w:tabs>
        <w:ind w:left="1701" w:hanging="1701"/>
        <w:rPr>
          <w:lang w:val="de-DE"/>
        </w:rPr>
      </w:pPr>
    </w:p>
    <w:p w:rsidR="00B72418" w:rsidRPr="00C61874" w:rsidRDefault="00B72418" w:rsidP="00B72418">
      <w:pPr>
        <w:tabs>
          <w:tab w:val="left" w:pos="-1135"/>
          <w:tab w:val="left" w:pos="-569"/>
          <w:tab w:val="left" w:pos="284"/>
          <w:tab w:val="left" w:pos="1132"/>
          <w:tab w:val="left" w:pos="1699"/>
          <w:tab w:val="left" w:pos="8502"/>
          <w:tab w:val="left" w:pos="9068"/>
        </w:tabs>
        <w:ind w:left="1701" w:hanging="1701"/>
        <w:rPr>
          <w:lang w:val="de-DE"/>
        </w:rPr>
      </w:pPr>
      <w:r w:rsidRPr="00C61874">
        <w:rPr>
          <w:lang w:val="de-DE"/>
        </w:rPr>
        <w:tab/>
        <w:t>331 04.0-04</w:t>
      </w:r>
      <w:r w:rsidRPr="00C61874">
        <w:rPr>
          <w:lang w:val="de-DE"/>
        </w:rPr>
        <w:tab/>
        <w:t>stoffbezogene Grundkenntnisse</w:t>
      </w:r>
      <w:r w:rsidRPr="00C61874">
        <w:rPr>
          <w:lang w:val="de-DE"/>
        </w:rPr>
        <w:tab/>
        <w:t>B</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p>
    <w:p w:rsidR="00B72418" w:rsidRPr="00C61874" w:rsidRDefault="00B72418" w:rsidP="00AC755E">
      <w:pPr>
        <w:tabs>
          <w:tab w:val="left" w:pos="-1135"/>
          <w:tab w:val="left" w:pos="-569"/>
          <w:tab w:val="left" w:pos="565"/>
          <w:tab w:val="left" w:pos="1132"/>
          <w:tab w:val="left" w:pos="1699"/>
          <w:tab w:val="left" w:pos="8502"/>
          <w:tab w:val="left" w:pos="9068"/>
        </w:tabs>
        <w:spacing w:after="120"/>
        <w:ind w:left="1701" w:hanging="1701"/>
        <w:rPr>
          <w:lang w:val="de-DE"/>
        </w:rPr>
      </w:pPr>
      <w:r w:rsidRPr="00C61874">
        <w:rPr>
          <w:lang w:val="de-DE"/>
        </w:rPr>
        <w:tab/>
      </w:r>
      <w:r w:rsidRPr="00C61874">
        <w:rPr>
          <w:lang w:val="de-DE"/>
        </w:rPr>
        <w:tab/>
        <w:t xml:space="preserve">Was ist eine “Detonation”? </w:t>
      </w:r>
    </w:p>
    <w:p w:rsidR="00B72418" w:rsidRPr="00C61874" w:rsidRDefault="00B72418" w:rsidP="00AC755E">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Ein Reinigungsmittel.</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Eine Explosion.</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Eine Probeflasche.</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Ein Inhibitor.</w:t>
      </w:r>
    </w:p>
    <w:p w:rsidR="00B72418" w:rsidRPr="00C61874" w:rsidRDefault="00B72418" w:rsidP="00B72418">
      <w:pPr>
        <w:tabs>
          <w:tab w:val="left" w:pos="-1135"/>
          <w:tab w:val="left" w:pos="-569"/>
          <w:tab w:val="left" w:pos="284"/>
          <w:tab w:val="left" w:pos="1132"/>
          <w:tab w:val="left" w:pos="1699"/>
          <w:tab w:val="left" w:pos="8502"/>
          <w:tab w:val="left" w:pos="9068"/>
        </w:tabs>
        <w:ind w:left="1701" w:hanging="1701"/>
        <w:rPr>
          <w:lang w:val="de-DE"/>
        </w:rPr>
      </w:pPr>
    </w:p>
    <w:p w:rsidR="00B72418" w:rsidRPr="00C61874" w:rsidRDefault="00B72418" w:rsidP="00B72418">
      <w:pPr>
        <w:tabs>
          <w:tab w:val="left" w:pos="-1135"/>
          <w:tab w:val="left" w:pos="-569"/>
          <w:tab w:val="left" w:pos="284"/>
          <w:tab w:val="left" w:pos="1132"/>
          <w:tab w:val="left" w:pos="1699"/>
          <w:tab w:val="left" w:pos="8502"/>
          <w:tab w:val="left" w:pos="9068"/>
        </w:tabs>
        <w:ind w:left="1701" w:hanging="1701"/>
        <w:rPr>
          <w:lang w:val="de-DE"/>
        </w:rPr>
      </w:pPr>
      <w:r w:rsidRPr="00C61874">
        <w:rPr>
          <w:lang w:val="de-DE"/>
        </w:rPr>
        <w:tab/>
        <w:t>331 04.0-05</w:t>
      </w:r>
      <w:r w:rsidRPr="00C61874">
        <w:rPr>
          <w:lang w:val="de-DE"/>
        </w:rPr>
        <w:tab/>
        <w:t>stoffbezogene Grundkenntnisse</w:t>
      </w:r>
      <w:r w:rsidRPr="00C61874">
        <w:rPr>
          <w:lang w:val="de-DE"/>
        </w:rPr>
        <w:tab/>
        <w:t>C</w:t>
      </w:r>
    </w:p>
    <w:p w:rsidR="00AC755E" w:rsidRPr="00C61874" w:rsidRDefault="00AC755E" w:rsidP="00B72418">
      <w:pPr>
        <w:tabs>
          <w:tab w:val="left" w:pos="-1135"/>
          <w:tab w:val="left" w:pos="-569"/>
          <w:tab w:val="left" w:pos="565"/>
          <w:tab w:val="left" w:pos="1132"/>
          <w:tab w:val="left" w:pos="1699"/>
          <w:tab w:val="left" w:pos="8502"/>
          <w:tab w:val="left" w:pos="9068"/>
        </w:tabs>
        <w:ind w:left="1701" w:hanging="1701"/>
        <w:rPr>
          <w:lang w:val="de-DE"/>
        </w:rPr>
      </w:pP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Der Flammpunkt von UN 1282, PYRIDIN beträgt 20º C.</w:t>
      </w:r>
    </w:p>
    <w:p w:rsidR="00B72418" w:rsidRPr="00C61874" w:rsidRDefault="00B72418" w:rsidP="00AC755E">
      <w:pPr>
        <w:tabs>
          <w:tab w:val="left" w:pos="-1135"/>
          <w:tab w:val="left" w:pos="-569"/>
          <w:tab w:val="left" w:pos="565"/>
          <w:tab w:val="left" w:pos="1132"/>
          <w:tab w:val="left" w:pos="1699"/>
          <w:tab w:val="left" w:pos="8502"/>
          <w:tab w:val="left" w:pos="9068"/>
        </w:tabs>
        <w:spacing w:after="120"/>
        <w:ind w:left="1701" w:hanging="1701"/>
        <w:rPr>
          <w:lang w:val="de-DE"/>
        </w:rPr>
      </w:pPr>
      <w:r w:rsidRPr="00C61874">
        <w:rPr>
          <w:lang w:val="de-DE"/>
        </w:rPr>
        <w:tab/>
      </w:r>
      <w:r w:rsidRPr="00C61874">
        <w:rPr>
          <w:lang w:val="de-DE"/>
        </w:rPr>
        <w:tab/>
        <w:t>Was geschieht mit PYRIDIN bei einer Temperatur von 25º C?</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PYRIDIN kann sich spontan entzünden.</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PYRIDIN bildet nicht genügend Dampf, um entzündet zu werden.</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PYRIDIN bildet genügend Dampf</w:t>
      </w:r>
      <w:ins w:id="3" w:author="Bölker, Steffan" w:date="2018-08-24T14:23:00Z">
        <w:r w:rsidR="00DD5A95" w:rsidRPr="00C61874">
          <w:rPr>
            <w:lang w:val="de-DE"/>
          </w:rPr>
          <w:t>,</w:t>
        </w:r>
      </w:ins>
      <w:r w:rsidRPr="00C61874">
        <w:rPr>
          <w:lang w:val="de-DE"/>
        </w:rPr>
        <w:t xml:space="preserve"> um entzündet zu werden.</w:t>
      </w:r>
    </w:p>
    <w:p w:rsidR="00B72418" w:rsidRPr="00C61874" w:rsidRDefault="00B72418" w:rsidP="00B72418">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PYRIDIN bildet zu viel Dampf</w:t>
      </w:r>
      <w:ins w:id="4" w:author="Bölker, Steffan" w:date="2018-08-24T14:24:00Z">
        <w:r w:rsidR="00DD5A95" w:rsidRPr="00C61874">
          <w:rPr>
            <w:lang w:val="de-DE"/>
          </w:rPr>
          <w:t>,</w:t>
        </w:r>
      </w:ins>
      <w:r w:rsidRPr="00C61874">
        <w:rPr>
          <w:lang w:val="de-DE"/>
        </w:rPr>
        <w:t xml:space="preserve"> um entzündet zu werden.</w:t>
      </w:r>
    </w:p>
    <w:p w:rsidR="00B72418" w:rsidRPr="00C61874" w:rsidRDefault="00B72418" w:rsidP="00B72418">
      <w:pPr>
        <w:tabs>
          <w:tab w:val="left" w:pos="284"/>
          <w:tab w:val="left" w:pos="8505"/>
        </w:tabs>
        <w:ind w:left="1701" w:hanging="1701"/>
        <w:rPr>
          <w:lang w:val="de-DE"/>
        </w:rPr>
      </w:pPr>
    </w:p>
    <w:p w:rsidR="00B72418" w:rsidRPr="00C61874" w:rsidRDefault="00B72418" w:rsidP="00B72418">
      <w:pPr>
        <w:tabs>
          <w:tab w:val="left" w:pos="284"/>
          <w:tab w:val="left" w:pos="8505"/>
        </w:tabs>
        <w:ind w:left="1701" w:hanging="1701"/>
        <w:rPr>
          <w:lang w:val="de-DE"/>
        </w:rPr>
      </w:pPr>
      <w:r w:rsidRPr="00C61874">
        <w:rPr>
          <w:lang w:val="de-DE"/>
        </w:rPr>
        <w:tab/>
        <w:t>331 04.0-06</w:t>
      </w:r>
      <w:r w:rsidRPr="00C61874">
        <w:rPr>
          <w:lang w:val="de-DE"/>
        </w:rPr>
        <w:tab/>
        <w:t>stoffbezogene Grundkenntnisse</w:t>
      </w:r>
      <w:r w:rsidRPr="00C61874">
        <w:rPr>
          <w:lang w:val="de-DE"/>
        </w:rPr>
        <w:tab/>
        <w:t>A</w:t>
      </w:r>
    </w:p>
    <w:p w:rsidR="00B72418" w:rsidRPr="00C61874" w:rsidRDefault="00B72418" w:rsidP="00B72418">
      <w:pPr>
        <w:widowControl w:val="0"/>
        <w:tabs>
          <w:tab w:val="left" w:pos="-1135"/>
          <w:tab w:val="left" w:pos="-568"/>
          <w:tab w:val="left" w:pos="565"/>
          <w:tab w:val="left" w:pos="1131"/>
          <w:tab w:val="left" w:pos="1699"/>
          <w:tab w:val="left" w:pos="8502"/>
          <w:tab w:val="left" w:pos="9068"/>
        </w:tabs>
        <w:ind w:left="1701" w:hanging="1701"/>
        <w:rPr>
          <w:lang w:val="de-DE"/>
        </w:rPr>
      </w:pPr>
    </w:p>
    <w:p w:rsidR="00B72418" w:rsidRPr="00C61874" w:rsidRDefault="00B72418" w:rsidP="00AC755E">
      <w:pPr>
        <w:widowControl w:val="0"/>
        <w:tabs>
          <w:tab w:val="left" w:pos="-1135"/>
          <w:tab w:val="left" w:pos="-568"/>
          <w:tab w:val="left" w:pos="565"/>
          <w:tab w:val="left" w:pos="1131"/>
          <w:tab w:val="left" w:pos="1699"/>
          <w:tab w:val="left" w:pos="8502"/>
          <w:tab w:val="left" w:pos="9068"/>
        </w:tabs>
        <w:spacing w:after="120"/>
        <w:ind w:left="1701" w:hanging="1701"/>
        <w:rPr>
          <w:lang w:val="de-DE"/>
        </w:rPr>
      </w:pPr>
      <w:r w:rsidRPr="00C61874">
        <w:rPr>
          <w:lang w:val="de-DE"/>
        </w:rPr>
        <w:tab/>
      </w:r>
      <w:r w:rsidRPr="00C61874">
        <w:rPr>
          <w:lang w:val="de-DE"/>
        </w:rPr>
        <w:tab/>
        <w:t>Welcher Vorgang steht in Verbindung mit der größten Verbrennungsgeschwindigkeit?</w:t>
      </w:r>
    </w:p>
    <w:p w:rsidR="00B72418" w:rsidRPr="00C61874" w:rsidRDefault="00B72418" w:rsidP="00B72418">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Eine Detonation.</w:t>
      </w:r>
    </w:p>
    <w:p w:rsidR="00B72418" w:rsidRPr="00C61874" w:rsidRDefault="00B72418" w:rsidP="00B72418">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Eine Verpuffung.</w:t>
      </w:r>
    </w:p>
    <w:p w:rsidR="00B72418" w:rsidRPr="00C61874" w:rsidRDefault="00B72418" w:rsidP="00B72418">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Eine Explosion.</w:t>
      </w:r>
    </w:p>
    <w:p w:rsidR="00B72418" w:rsidRPr="00C61874" w:rsidRDefault="00B72418" w:rsidP="00B72418">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Eine Implosion.</w:t>
      </w:r>
    </w:p>
    <w:p w:rsidR="00B72418" w:rsidRPr="00C61874" w:rsidRDefault="00FA2F6B" w:rsidP="00B72418">
      <w:pPr>
        <w:widowControl w:val="0"/>
        <w:tabs>
          <w:tab w:val="left" w:pos="-1135"/>
          <w:tab w:val="left" w:pos="-568"/>
          <w:tab w:val="left" w:pos="284"/>
          <w:tab w:val="left" w:pos="1131"/>
          <w:tab w:val="left" w:pos="1699"/>
          <w:tab w:val="left" w:pos="8502"/>
          <w:tab w:val="left" w:pos="9068"/>
        </w:tabs>
        <w:ind w:left="1701" w:hanging="1701"/>
        <w:rPr>
          <w:lang w:val="de-DE"/>
        </w:rPr>
      </w:pPr>
      <w:r w:rsidRPr="00C61874">
        <w:rPr>
          <w:lang w:val="de-DE"/>
        </w:rPr>
        <w:br w:type="page"/>
      </w:r>
    </w:p>
    <w:p w:rsidR="00B72418" w:rsidRPr="00C61874" w:rsidRDefault="00B72418" w:rsidP="00B72418">
      <w:pPr>
        <w:widowControl w:val="0"/>
        <w:tabs>
          <w:tab w:val="left" w:pos="-1135"/>
          <w:tab w:val="left" w:pos="-568"/>
          <w:tab w:val="left" w:pos="284"/>
          <w:tab w:val="left" w:pos="1131"/>
          <w:tab w:val="left" w:pos="1699"/>
          <w:tab w:val="left" w:pos="8502"/>
          <w:tab w:val="left" w:pos="9068"/>
        </w:tabs>
        <w:ind w:left="1701" w:hanging="1701"/>
        <w:rPr>
          <w:lang w:val="de-DE"/>
        </w:rPr>
      </w:pPr>
      <w:r w:rsidRPr="00C61874">
        <w:rPr>
          <w:lang w:val="de-DE"/>
        </w:rPr>
        <w:tab/>
        <w:t>331 04.0-07</w:t>
      </w:r>
      <w:r w:rsidRPr="00C61874">
        <w:rPr>
          <w:lang w:val="de-DE"/>
        </w:rPr>
        <w:tab/>
        <w:t>stoffbezogene Grundkenntnisse</w:t>
      </w:r>
      <w:r w:rsidRPr="00C61874">
        <w:rPr>
          <w:lang w:val="de-DE"/>
        </w:rPr>
        <w:tab/>
        <w:t>C</w:t>
      </w:r>
    </w:p>
    <w:p w:rsidR="00B72418" w:rsidRPr="00C61874" w:rsidRDefault="00B72418" w:rsidP="00B72418">
      <w:pPr>
        <w:widowControl w:val="0"/>
        <w:tabs>
          <w:tab w:val="left" w:pos="-1135"/>
          <w:tab w:val="left" w:pos="-568"/>
          <w:tab w:val="left" w:pos="565"/>
          <w:tab w:val="left" w:pos="1131"/>
          <w:tab w:val="left" w:pos="1699"/>
          <w:tab w:val="left" w:pos="8502"/>
          <w:tab w:val="left" w:pos="9068"/>
        </w:tabs>
        <w:ind w:left="1701" w:hanging="1701"/>
        <w:rPr>
          <w:lang w:val="de-DE"/>
        </w:rPr>
      </w:pPr>
    </w:p>
    <w:p w:rsidR="00B72418" w:rsidRPr="00C61874" w:rsidRDefault="00B72418" w:rsidP="00B72418">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Wie kann man eine Explosion eines Stoffes durch thermische Einwirkung verhindern?</w:t>
      </w:r>
    </w:p>
    <w:p w:rsidR="00B72418" w:rsidRPr="00C61874" w:rsidRDefault="00B72418" w:rsidP="00B72418">
      <w:pPr>
        <w:widowControl w:val="0"/>
        <w:tabs>
          <w:tab w:val="left" w:pos="-1135"/>
          <w:tab w:val="left" w:pos="-568"/>
          <w:tab w:val="left" w:pos="565"/>
          <w:tab w:val="left" w:pos="1131"/>
          <w:tab w:val="left" w:pos="1699"/>
          <w:tab w:val="left" w:pos="8502"/>
          <w:tab w:val="left" w:pos="9068"/>
        </w:tabs>
        <w:ind w:left="1701" w:hanging="1701"/>
        <w:rPr>
          <w:lang w:val="de-DE"/>
        </w:rPr>
      </w:pPr>
    </w:p>
    <w:p w:rsidR="00B72418" w:rsidRPr="00C61874" w:rsidRDefault="00B72418" w:rsidP="00B72418">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Indem man den Stoff erwärmt.</w:t>
      </w:r>
    </w:p>
    <w:p w:rsidR="00B72418" w:rsidRPr="00C61874" w:rsidRDefault="00B72418" w:rsidP="00B72418">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Indem man den Druck auf den Stoff erhöht.</w:t>
      </w:r>
    </w:p>
    <w:p w:rsidR="00B72418" w:rsidRPr="00C61874" w:rsidRDefault="00B72418" w:rsidP="00B72418">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Indem man den Stoff abkühlt.</w:t>
      </w:r>
    </w:p>
    <w:p w:rsidR="00B72418" w:rsidRPr="00C61874" w:rsidRDefault="00B72418" w:rsidP="00B72418">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Indem man den Stoff zusammendrückt.</w:t>
      </w:r>
    </w:p>
    <w:p w:rsidR="00B72418" w:rsidRPr="00C61874" w:rsidRDefault="00B72418" w:rsidP="00B72418">
      <w:pPr>
        <w:widowControl w:val="0"/>
        <w:tabs>
          <w:tab w:val="left" w:pos="-1135"/>
          <w:tab w:val="left" w:pos="-568"/>
          <w:tab w:val="left" w:pos="284"/>
          <w:tab w:val="left" w:pos="1131"/>
          <w:tab w:val="left" w:pos="1699"/>
          <w:tab w:val="left" w:pos="8502"/>
          <w:tab w:val="left" w:pos="9068"/>
        </w:tabs>
        <w:ind w:left="1701" w:hanging="1701"/>
        <w:rPr>
          <w:lang w:val="de-DE"/>
        </w:rPr>
      </w:pPr>
    </w:p>
    <w:p w:rsidR="00B72418" w:rsidRPr="00C61874" w:rsidRDefault="00B72418" w:rsidP="00B72418">
      <w:pPr>
        <w:widowControl w:val="0"/>
        <w:tabs>
          <w:tab w:val="left" w:pos="-1135"/>
          <w:tab w:val="left" w:pos="-568"/>
          <w:tab w:val="left" w:pos="284"/>
          <w:tab w:val="left" w:pos="1131"/>
          <w:tab w:val="left" w:pos="1699"/>
          <w:tab w:val="left" w:pos="8502"/>
          <w:tab w:val="left" w:pos="9068"/>
        </w:tabs>
        <w:ind w:left="1701" w:hanging="1701"/>
        <w:rPr>
          <w:lang w:val="de-DE"/>
        </w:rPr>
      </w:pPr>
      <w:r w:rsidRPr="00C61874">
        <w:rPr>
          <w:lang w:val="de-DE"/>
        </w:rPr>
        <w:tab/>
        <w:t>331 04.0-08</w:t>
      </w:r>
      <w:r w:rsidRPr="00C61874">
        <w:rPr>
          <w:lang w:val="de-DE"/>
        </w:rPr>
        <w:tab/>
        <w:t>stoffbezogene Grundkenntnisse</w:t>
      </w:r>
      <w:r w:rsidRPr="00C61874">
        <w:rPr>
          <w:lang w:val="de-DE"/>
        </w:rPr>
        <w:tab/>
        <w:t>B</w:t>
      </w:r>
    </w:p>
    <w:p w:rsidR="00B72418" w:rsidRPr="00C61874" w:rsidRDefault="00B72418" w:rsidP="00B72418">
      <w:pPr>
        <w:widowControl w:val="0"/>
        <w:tabs>
          <w:tab w:val="left" w:pos="-1135"/>
          <w:tab w:val="left" w:pos="-568"/>
          <w:tab w:val="left" w:pos="565"/>
          <w:tab w:val="left" w:pos="1131"/>
          <w:tab w:val="left" w:pos="1699"/>
          <w:tab w:val="left" w:pos="8502"/>
          <w:tab w:val="left" w:pos="9068"/>
        </w:tabs>
        <w:ind w:left="1701" w:hanging="1701"/>
        <w:rPr>
          <w:lang w:val="de-DE"/>
        </w:rPr>
      </w:pPr>
    </w:p>
    <w:p w:rsidR="00B72418" w:rsidRPr="00C61874" w:rsidRDefault="00B72418" w:rsidP="00B72418">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Der Explosionsbereich von UN 1114, BENZEN ist 1,2 – 8,6 Vol.-%.</w:t>
      </w:r>
    </w:p>
    <w:p w:rsidR="00B72418" w:rsidRPr="00C61874" w:rsidRDefault="00B72418" w:rsidP="00322DC9">
      <w:pPr>
        <w:widowControl w:val="0"/>
        <w:tabs>
          <w:tab w:val="left" w:pos="-1135"/>
          <w:tab w:val="left" w:pos="-568"/>
          <w:tab w:val="left" w:pos="565"/>
          <w:tab w:val="left" w:pos="1131"/>
          <w:tab w:val="left" w:pos="8502"/>
          <w:tab w:val="left" w:pos="9068"/>
        </w:tabs>
        <w:ind w:left="1134"/>
        <w:jc w:val="both"/>
        <w:rPr>
          <w:lang w:val="de-DE"/>
        </w:rPr>
      </w:pPr>
      <w:r w:rsidRPr="00C61874">
        <w:rPr>
          <w:lang w:val="de-DE"/>
        </w:rPr>
        <w:t>Wir haben ein Gemisch von 5 Vol.-% Benzen und 95 Vol.-% Luft. Welche Eigenschaft weist dann</w:t>
      </w:r>
      <w:r w:rsidR="00A96597" w:rsidRPr="00C61874">
        <w:rPr>
          <w:lang w:val="de-DE"/>
        </w:rPr>
        <w:t xml:space="preserve"> </w:t>
      </w:r>
      <w:r w:rsidRPr="00C61874">
        <w:rPr>
          <w:lang w:val="de-DE"/>
        </w:rPr>
        <w:t>dieses Gemisch auf?</w:t>
      </w:r>
    </w:p>
    <w:p w:rsidR="00A96597" w:rsidRPr="00C61874" w:rsidRDefault="00A96597" w:rsidP="00B72418">
      <w:pPr>
        <w:widowControl w:val="0"/>
        <w:tabs>
          <w:tab w:val="left" w:pos="-1135"/>
          <w:tab w:val="left" w:pos="-568"/>
          <w:tab w:val="left" w:pos="565"/>
          <w:tab w:val="left" w:pos="1131"/>
          <w:tab w:val="left" w:pos="1699"/>
          <w:tab w:val="left" w:pos="8502"/>
          <w:tab w:val="left" w:pos="9068"/>
        </w:tabs>
        <w:ind w:left="1701" w:hanging="1701"/>
        <w:rPr>
          <w:lang w:val="de-DE"/>
        </w:rPr>
      </w:pPr>
    </w:p>
    <w:p w:rsidR="00B72418" w:rsidRPr="00C61874" w:rsidRDefault="00B72418" w:rsidP="00B72418">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 xml:space="preserve">Nicht entzündbar, aber </w:t>
      </w:r>
      <w:r w:rsidR="00943441" w:rsidRPr="00C61874">
        <w:rPr>
          <w:lang w:val="de-DE"/>
        </w:rPr>
        <w:t>explosionsfähig</w:t>
      </w:r>
      <w:r w:rsidRPr="00C61874">
        <w:rPr>
          <w:lang w:val="de-DE"/>
        </w:rPr>
        <w:t>.</w:t>
      </w:r>
    </w:p>
    <w:p w:rsidR="00B72418" w:rsidRPr="00C61874" w:rsidRDefault="00B72418" w:rsidP="00B72418">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 xml:space="preserve">Sowohl entzündbar als auch </w:t>
      </w:r>
      <w:r w:rsidR="00943441" w:rsidRPr="00C61874">
        <w:rPr>
          <w:lang w:val="de-DE"/>
        </w:rPr>
        <w:t>explosionsfähig</w:t>
      </w:r>
      <w:r w:rsidRPr="00C61874">
        <w:rPr>
          <w:lang w:val="de-DE"/>
        </w:rPr>
        <w:t>.</w:t>
      </w:r>
    </w:p>
    <w:p w:rsidR="00B72418" w:rsidRPr="00C61874" w:rsidRDefault="00B72418" w:rsidP="00B72418">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 xml:space="preserve">Weder entzündbar noch </w:t>
      </w:r>
      <w:r w:rsidR="00943441" w:rsidRPr="00C61874">
        <w:rPr>
          <w:lang w:val="de-DE"/>
        </w:rPr>
        <w:t>explosionsfähig</w:t>
      </w:r>
      <w:r w:rsidRPr="00C61874">
        <w:rPr>
          <w:lang w:val="de-DE"/>
        </w:rPr>
        <w:t>.</w:t>
      </w:r>
    </w:p>
    <w:p w:rsidR="00B72418" w:rsidRPr="00C61874" w:rsidRDefault="00B72418" w:rsidP="00B72418">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 xml:space="preserve">Zwar entzündbar aber nicht </w:t>
      </w:r>
      <w:r w:rsidR="00943441" w:rsidRPr="00C61874">
        <w:rPr>
          <w:lang w:val="de-DE"/>
        </w:rPr>
        <w:t>explosionsfähig</w:t>
      </w:r>
      <w:r w:rsidRPr="00C61874">
        <w:rPr>
          <w:lang w:val="de-DE"/>
        </w:rPr>
        <w:t>.</w:t>
      </w:r>
    </w:p>
    <w:p w:rsidR="000348A1" w:rsidRPr="00C61874" w:rsidRDefault="000348A1">
      <w:pPr>
        <w:widowControl w:val="0"/>
        <w:tabs>
          <w:tab w:val="left" w:pos="-1135"/>
          <w:tab w:val="left" w:pos="-568"/>
          <w:tab w:val="left" w:pos="-2"/>
          <w:tab w:val="left" w:pos="284"/>
          <w:tab w:val="left" w:pos="1131"/>
          <w:tab w:val="left" w:pos="1699"/>
          <w:tab w:val="left" w:pos="8502"/>
          <w:tab w:val="left" w:pos="9068"/>
        </w:tabs>
        <w:ind w:left="1701" w:hanging="1701"/>
        <w:rPr>
          <w:lang w:val="de-DE"/>
        </w:rPr>
        <w:sectPr w:rsidR="000348A1" w:rsidRPr="00C61874" w:rsidSect="00AC755E">
          <w:headerReference w:type="even" r:id="rId25"/>
          <w:headerReference w:type="default" r:id="rId26"/>
          <w:footerReference w:type="even" r:id="rId27"/>
          <w:pgSz w:w="11906" w:h="16838"/>
          <w:pgMar w:top="1247" w:right="1418" w:bottom="1134" w:left="1418" w:header="709" w:footer="709" w:gutter="0"/>
          <w:cols w:space="708"/>
        </w:sectPr>
      </w:pPr>
    </w:p>
    <w:p w:rsidR="00D200F5" w:rsidRPr="00C61874" w:rsidRDefault="00D200F5" w:rsidP="00D200F5">
      <w:pPr>
        <w:tabs>
          <w:tab w:val="left" w:pos="-1135"/>
          <w:tab w:val="left" w:pos="-569"/>
          <w:tab w:val="left" w:pos="284"/>
          <w:tab w:val="left" w:pos="1132"/>
          <w:tab w:val="left" w:pos="1699"/>
          <w:tab w:val="left" w:pos="8502"/>
          <w:tab w:val="left" w:pos="9068"/>
        </w:tabs>
        <w:ind w:left="1701" w:hanging="1701"/>
        <w:rPr>
          <w:lang w:val="de-DE"/>
        </w:rPr>
      </w:pPr>
      <w:r w:rsidRPr="00C61874">
        <w:rPr>
          <w:lang w:val="de-DE"/>
        </w:rPr>
        <w:tab/>
        <w:t>331 05.0-01</w:t>
      </w:r>
      <w:r w:rsidRPr="00C61874">
        <w:rPr>
          <w:lang w:val="de-DE"/>
        </w:rPr>
        <w:tab/>
        <w:t>stoffbezogene Grundkenntnisse – ρ = m/V</w:t>
      </w:r>
      <w:r w:rsidRPr="00C61874">
        <w:rPr>
          <w:lang w:val="de-DE"/>
        </w:rPr>
        <w:tab/>
      </w:r>
      <w:r w:rsidR="000908D8" w:rsidRPr="00C61874">
        <w:rPr>
          <w:lang w:val="de-DE"/>
        </w:rPr>
        <w:t>B</w:t>
      </w:r>
    </w:p>
    <w:p w:rsidR="00D200F5" w:rsidRPr="00C61874" w:rsidRDefault="00D200F5" w:rsidP="00D200F5">
      <w:pPr>
        <w:tabs>
          <w:tab w:val="left" w:pos="-1135"/>
          <w:tab w:val="left" w:pos="-569"/>
          <w:tab w:val="left" w:pos="565"/>
          <w:tab w:val="left" w:pos="1132"/>
          <w:tab w:val="left" w:pos="1699"/>
          <w:tab w:val="left" w:pos="8502"/>
          <w:tab w:val="left" w:pos="9068"/>
        </w:tabs>
        <w:ind w:left="1701" w:hanging="1701"/>
        <w:rPr>
          <w:lang w:val="de-DE"/>
        </w:rPr>
      </w:pPr>
    </w:p>
    <w:p w:rsidR="00D200F5" w:rsidRPr="00C61874" w:rsidRDefault="00D200F5" w:rsidP="00322DC9">
      <w:pPr>
        <w:pStyle w:val="BodyText22"/>
        <w:widowControl/>
        <w:jc w:val="both"/>
      </w:pPr>
      <w:r w:rsidRPr="00C61874">
        <w:tab/>
        <w:t>Eine Ladung UN 2874, FURFURYLALKOHOL hat eine Masse von 550 Tonnen. Die</w:t>
      </w:r>
      <w:r w:rsidR="008B5C7F" w:rsidRPr="00C61874">
        <w:t xml:space="preserve"> relative</w:t>
      </w:r>
      <w:r w:rsidRPr="00C61874">
        <w:t xml:space="preserve"> Dichte von </w:t>
      </w:r>
      <w:proofErr w:type="spellStart"/>
      <w:r w:rsidRPr="00C61874">
        <w:t>Furfurylalkohol</w:t>
      </w:r>
      <w:proofErr w:type="spellEnd"/>
      <w:r w:rsidRPr="00C61874">
        <w:t xml:space="preserve"> beträgt 1,1. Wie groß ist das Volumen dieser Ladung?</w:t>
      </w:r>
    </w:p>
    <w:p w:rsidR="00D200F5" w:rsidRPr="00C61874" w:rsidRDefault="00D200F5" w:rsidP="00D200F5">
      <w:pPr>
        <w:tabs>
          <w:tab w:val="left" w:pos="-1135"/>
          <w:tab w:val="left" w:pos="-569"/>
          <w:tab w:val="left" w:pos="565"/>
          <w:tab w:val="left" w:pos="1132"/>
          <w:tab w:val="left" w:pos="1699"/>
          <w:tab w:val="left" w:pos="8502"/>
          <w:tab w:val="left" w:pos="9068"/>
        </w:tabs>
        <w:ind w:left="1701" w:hanging="1701"/>
        <w:rPr>
          <w:lang w:val="de-DE"/>
        </w:rPr>
      </w:pPr>
    </w:p>
    <w:p w:rsidR="00D200F5" w:rsidRPr="00C61874" w:rsidRDefault="00D200F5" w:rsidP="00D200F5">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 xml:space="preserve">         </w:t>
      </w:r>
      <w:smartTag w:uri="urn:schemas-microsoft-com:office:smarttags" w:element="metricconverter">
        <w:smartTagPr>
          <w:attr w:name="ProductID" w:val="5 m3"/>
        </w:smartTagPr>
        <w:r w:rsidRPr="00C61874">
          <w:rPr>
            <w:lang w:val="de-DE"/>
          </w:rPr>
          <w:t>5 m</w:t>
        </w:r>
        <w:r w:rsidRPr="00C61874">
          <w:rPr>
            <w:vertAlign w:val="superscript"/>
            <w:lang w:val="de-DE"/>
          </w:rPr>
          <w:t>3</w:t>
        </w:r>
      </w:smartTag>
      <w:r w:rsidRPr="00C61874">
        <w:rPr>
          <w:lang w:val="de-DE"/>
        </w:rPr>
        <w:t>.</w:t>
      </w:r>
    </w:p>
    <w:p w:rsidR="00D200F5" w:rsidRPr="00C61874" w:rsidRDefault="00D200F5" w:rsidP="00D200F5">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 xml:space="preserve">     </w:t>
      </w:r>
      <w:smartTag w:uri="urn:schemas-microsoft-com:office:smarttags" w:element="metricconverter">
        <w:smartTagPr>
          <w:attr w:name="ProductID" w:val="500 m3"/>
        </w:smartTagPr>
        <w:r w:rsidRPr="00C61874">
          <w:rPr>
            <w:lang w:val="de-DE"/>
          </w:rPr>
          <w:t>500 m</w:t>
        </w:r>
        <w:r w:rsidRPr="00C61874">
          <w:rPr>
            <w:vertAlign w:val="superscript"/>
            <w:lang w:val="de-DE"/>
          </w:rPr>
          <w:t>3</w:t>
        </w:r>
      </w:smartTag>
      <w:r w:rsidRPr="00C61874">
        <w:rPr>
          <w:lang w:val="de-DE"/>
        </w:rPr>
        <w:t>.</w:t>
      </w:r>
    </w:p>
    <w:p w:rsidR="00D200F5" w:rsidRPr="00C61874" w:rsidRDefault="00D200F5" w:rsidP="00D200F5">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 xml:space="preserve">     </w:t>
      </w:r>
      <w:smartTag w:uri="urn:schemas-microsoft-com:office:smarttags" w:element="metricconverter">
        <w:smartTagPr>
          <w:attr w:name="ProductID" w:val="605 m3"/>
        </w:smartTagPr>
        <w:r w:rsidRPr="00C61874">
          <w:rPr>
            <w:lang w:val="de-DE"/>
          </w:rPr>
          <w:t>605 m</w:t>
        </w:r>
        <w:r w:rsidRPr="00C61874">
          <w:rPr>
            <w:vertAlign w:val="superscript"/>
            <w:lang w:val="de-DE"/>
          </w:rPr>
          <w:t>3</w:t>
        </w:r>
      </w:smartTag>
      <w:r w:rsidRPr="00C61874">
        <w:rPr>
          <w:lang w:val="de-DE"/>
        </w:rPr>
        <w:t>.</w:t>
      </w:r>
    </w:p>
    <w:p w:rsidR="00D200F5" w:rsidRPr="00C61874" w:rsidRDefault="00D200F5" w:rsidP="00D200F5">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 xml:space="preserve">  </w:t>
      </w:r>
      <w:smartTag w:uri="urn:schemas-microsoft-com:office:smarttags" w:element="metricconverter">
        <w:smartTagPr>
          <w:attr w:name="ProductID" w:val="2 000 m3"/>
        </w:smartTagPr>
        <w:r w:rsidRPr="00C61874">
          <w:rPr>
            <w:lang w:val="de-DE"/>
          </w:rPr>
          <w:t>2 000 m</w:t>
        </w:r>
        <w:r w:rsidRPr="00C61874">
          <w:rPr>
            <w:vertAlign w:val="superscript"/>
            <w:lang w:val="de-DE"/>
          </w:rPr>
          <w:t>3</w:t>
        </w:r>
      </w:smartTag>
      <w:r w:rsidRPr="00C61874">
        <w:rPr>
          <w:lang w:val="de-DE"/>
        </w:rPr>
        <w:t>.</w:t>
      </w:r>
    </w:p>
    <w:p w:rsidR="00D200F5" w:rsidRPr="00C61874" w:rsidRDefault="00D200F5" w:rsidP="00D200F5">
      <w:pPr>
        <w:tabs>
          <w:tab w:val="left" w:pos="-1135"/>
          <w:tab w:val="left" w:pos="-569"/>
          <w:tab w:val="left" w:pos="284"/>
          <w:tab w:val="left" w:pos="1132"/>
          <w:tab w:val="left" w:pos="1699"/>
          <w:tab w:val="left" w:pos="8502"/>
          <w:tab w:val="left" w:pos="9068"/>
        </w:tabs>
        <w:ind w:left="1701" w:hanging="1701"/>
        <w:rPr>
          <w:lang w:val="de-DE"/>
        </w:rPr>
      </w:pPr>
    </w:p>
    <w:p w:rsidR="00D200F5" w:rsidRPr="00C61874" w:rsidRDefault="00D200F5" w:rsidP="00D200F5">
      <w:pPr>
        <w:tabs>
          <w:tab w:val="left" w:pos="-1135"/>
          <w:tab w:val="left" w:pos="-569"/>
          <w:tab w:val="left" w:pos="284"/>
          <w:tab w:val="left" w:pos="1132"/>
          <w:tab w:val="left" w:pos="1699"/>
          <w:tab w:val="left" w:pos="8502"/>
          <w:tab w:val="left" w:pos="9068"/>
        </w:tabs>
        <w:ind w:left="1701" w:hanging="1701"/>
        <w:rPr>
          <w:lang w:val="de-DE"/>
        </w:rPr>
      </w:pPr>
      <w:r w:rsidRPr="00C61874">
        <w:rPr>
          <w:lang w:val="de-DE"/>
        </w:rPr>
        <w:tab/>
        <w:t>331 05.0-02</w:t>
      </w:r>
      <w:r w:rsidRPr="00C61874">
        <w:rPr>
          <w:lang w:val="de-DE"/>
        </w:rPr>
        <w:tab/>
        <w:t>stoffbezogene Grundkenntnisse – ρ = m/V</w:t>
      </w:r>
      <w:r w:rsidRPr="00C61874">
        <w:rPr>
          <w:lang w:val="de-DE"/>
        </w:rPr>
        <w:tab/>
        <w:t>C</w:t>
      </w:r>
    </w:p>
    <w:p w:rsidR="00D200F5" w:rsidRPr="00C61874" w:rsidRDefault="00D200F5" w:rsidP="00D200F5">
      <w:pPr>
        <w:tabs>
          <w:tab w:val="left" w:pos="-1135"/>
          <w:tab w:val="left" w:pos="-569"/>
          <w:tab w:val="left" w:pos="565"/>
          <w:tab w:val="left" w:pos="1132"/>
          <w:tab w:val="left" w:pos="1699"/>
          <w:tab w:val="left" w:pos="8502"/>
          <w:tab w:val="left" w:pos="9068"/>
        </w:tabs>
        <w:ind w:left="1701" w:hanging="1701"/>
        <w:rPr>
          <w:lang w:val="de-DE"/>
        </w:rPr>
      </w:pPr>
    </w:p>
    <w:p w:rsidR="00D200F5" w:rsidRPr="00C61874" w:rsidRDefault="00D200F5" w:rsidP="00322DC9">
      <w:pPr>
        <w:tabs>
          <w:tab w:val="left" w:pos="-1135"/>
          <w:tab w:val="left" w:pos="-569"/>
          <w:tab w:val="left" w:pos="565"/>
          <w:tab w:val="left" w:pos="1132"/>
          <w:tab w:val="left" w:pos="8502"/>
          <w:tab w:val="left" w:pos="9068"/>
        </w:tabs>
        <w:ind w:left="1134" w:hanging="1134"/>
        <w:jc w:val="both"/>
        <w:rPr>
          <w:lang w:val="de-DE"/>
        </w:rPr>
      </w:pPr>
      <w:r w:rsidRPr="00C61874">
        <w:rPr>
          <w:lang w:val="de-DE"/>
        </w:rPr>
        <w:tab/>
      </w:r>
      <w:r w:rsidRPr="00C61874">
        <w:rPr>
          <w:lang w:val="de-DE"/>
        </w:rPr>
        <w:tab/>
        <w:t>Eine Ladung UN 1991, CHLOROPREN</w:t>
      </w:r>
      <w:r w:rsidR="000908D8" w:rsidRPr="00C61874">
        <w:rPr>
          <w:lang w:val="de-DE"/>
        </w:rPr>
        <w:t>, STABILISIERT</w:t>
      </w:r>
      <w:r w:rsidRPr="00C61874">
        <w:rPr>
          <w:lang w:val="de-DE"/>
        </w:rPr>
        <w:t xml:space="preserve"> hat ein Volumen von </w:t>
      </w:r>
      <w:smartTag w:uri="urn:schemas-microsoft-com:office:smarttags" w:element="metricconverter">
        <w:smartTagPr>
          <w:attr w:name="ProductID" w:val="500 m3"/>
        </w:smartTagPr>
        <w:r w:rsidRPr="00C61874">
          <w:rPr>
            <w:lang w:val="de-DE"/>
          </w:rPr>
          <w:t>500 m</w:t>
        </w:r>
        <w:r w:rsidRPr="00C61874">
          <w:rPr>
            <w:vertAlign w:val="superscript"/>
            <w:lang w:val="de-DE"/>
          </w:rPr>
          <w:t>3</w:t>
        </w:r>
      </w:smartTag>
      <w:r w:rsidRPr="00C61874">
        <w:rPr>
          <w:lang w:val="de-DE"/>
        </w:rPr>
        <w:t xml:space="preserve">. Die </w:t>
      </w:r>
      <w:r w:rsidR="008B5C7F" w:rsidRPr="00C61874">
        <w:rPr>
          <w:lang w:val="de-DE"/>
        </w:rPr>
        <w:t xml:space="preserve">relative </w:t>
      </w:r>
      <w:r w:rsidRPr="00C61874">
        <w:rPr>
          <w:lang w:val="de-DE"/>
        </w:rPr>
        <w:t xml:space="preserve">Dichte von </w:t>
      </w:r>
      <w:proofErr w:type="spellStart"/>
      <w:r w:rsidRPr="00C61874">
        <w:rPr>
          <w:lang w:val="de-DE"/>
        </w:rPr>
        <w:t>Chloropren</w:t>
      </w:r>
      <w:proofErr w:type="spellEnd"/>
      <w:r w:rsidRPr="00C61874">
        <w:rPr>
          <w:lang w:val="de-DE"/>
        </w:rPr>
        <w:t xml:space="preserve"> beträgt 0,96. Wie groß ist die Masse dieser Ladung?</w:t>
      </w:r>
    </w:p>
    <w:p w:rsidR="00D200F5" w:rsidRPr="00C61874" w:rsidRDefault="00D200F5" w:rsidP="00D200F5">
      <w:pPr>
        <w:tabs>
          <w:tab w:val="left" w:pos="-1135"/>
          <w:tab w:val="left" w:pos="-569"/>
          <w:tab w:val="left" w:pos="565"/>
          <w:tab w:val="left" w:pos="1132"/>
          <w:tab w:val="left" w:pos="1699"/>
          <w:tab w:val="left" w:pos="8502"/>
          <w:tab w:val="left" w:pos="9068"/>
        </w:tabs>
        <w:ind w:left="1701" w:hanging="1701"/>
        <w:rPr>
          <w:lang w:val="de-DE"/>
        </w:rPr>
      </w:pPr>
    </w:p>
    <w:p w:rsidR="00D200F5" w:rsidRPr="00C61874" w:rsidRDefault="00D200F5" w:rsidP="00D200F5">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 xml:space="preserve">     0,48 t.</w:t>
      </w:r>
    </w:p>
    <w:p w:rsidR="00D200F5" w:rsidRPr="00C61874" w:rsidRDefault="00D200F5" w:rsidP="00D200F5">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 xml:space="preserve"> 192,0   t.</w:t>
      </w:r>
    </w:p>
    <w:p w:rsidR="00D200F5" w:rsidRPr="00C61874" w:rsidRDefault="00D200F5" w:rsidP="00D200F5">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 xml:space="preserve"> 480,0   t.</w:t>
      </w:r>
    </w:p>
    <w:p w:rsidR="00D200F5" w:rsidRPr="00C61874" w:rsidRDefault="00D200F5" w:rsidP="00D200F5">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 xml:space="preserve"> 521,0   t.</w:t>
      </w:r>
    </w:p>
    <w:p w:rsidR="00D200F5" w:rsidRPr="00C61874" w:rsidRDefault="00D200F5" w:rsidP="00D200F5">
      <w:pPr>
        <w:tabs>
          <w:tab w:val="left" w:pos="-1135"/>
          <w:tab w:val="left" w:pos="-569"/>
          <w:tab w:val="left" w:pos="284"/>
          <w:tab w:val="left" w:pos="1132"/>
          <w:tab w:val="left" w:pos="1699"/>
          <w:tab w:val="left" w:pos="8502"/>
          <w:tab w:val="left" w:pos="9068"/>
        </w:tabs>
        <w:ind w:left="1701" w:hanging="1701"/>
        <w:rPr>
          <w:lang w:val="de-DE"/>
        </w:rPr>
      </w:pPr>
    </w:p>
    <w:p w:rsidR="00D200F5" w:rsidRPr="00C61874" w:rsidRDefault="00D200F5" w:rsidP="00D200F5">
      <w:pPr>
        <w:tabs>
          <w:tab w:val="left" w:pos="-1135"/>
          <w:tab w:val="left" w:pos="-569"/>
          <w:tab w:val="left" w:pos="284"/>
          <w:tab w:val="left" w:pos="1132"/>
          <w:tab w:val="left" w:pos="1699"/>
          <w:tab w:val="left" w:pos="8502"/>
          <w:tab w:val="left" w:pos="9068"/>
        </w:tabs>
        <w:ind w:left="1701" w:hanging="1701"/>
        <w:rPr>
          <w:lang w:val="de-DE"/>
        </w:rPr>
      </w:pPr>
      <w:r w:rsidRPr="00C61874">
        <w:rPr>
          <w:lang w:val="de-DE"/>
        </w:rPr>
        <w:tab/>
        <w:t>331 05.0-03</w:t>
      </w:r>
      <w:r w:rsidRPr="00C61874">
        <w:rPr>
          <w:lang w:val="de-DE"/>
        </w:rPr>
        <w:tab/>
        <w:t>stoffbezogene Grundkenntnisse – ρ = m/V</w:t>
      </w:r>
      <w:r w:rsidRPr="00C61874">
        <w:rPr>
          <w:lang w:val="de-DE"/>
        </w:rPr>
        <w:tab/>
        <w:t>A</w:t>
      </w:r>
    </w:p>
    <w:p w:rsidR="00D200F5" w:rsidRPr="00C61874" w:rsidRDefault="00D200F5" w:rsidP="00D200F5">
      <w:pPr>
        <w:tabs>
          <w:tab w:val="left" w:pos="-1135"/>
          <w:tab w:val="left" w:pos="-569"/>
          <w:tab w:val="left" w:pos="565"/>
          <w:tab w:val="left" w:pos="1132"/>
          <w:tab w:val="left" w:pos="1699"/>
          <w:tab w:val="left" w:pos="8502"/>
          <w:tab w:val="left" w:pos="9068"/>
        </w:tabs>
        <w:ind w:left="1701" w:hanging="1701"/>
        <w:rPr>
          <w:lang w:val="de-DE"/>
        </w:rPr>
      </w:pPr>
    </w:p>
    <w:p w:rsidR="00D200F5" w:rsidRPr="00C61874" w:rsidRDefault="00D200F5" w:rsidP="00D200F5">
      <w:pPr>
        <w:tabs>
          <w:tab w:val="left" w:pos="-1135"/>
          <w:tab w:val="left" w:pos="-569"/>
          <w:tab w:val="left" w:pos="565"/>
          <w:tab w:val="left" w:pos="1132"/>
          <w:tab w:val="left" w:pos="8502"/>
          <w:tab w:val="left" w:pos="9068"/>
        </w:tabs>
        <w:ind w:left="1134" w:hanging="1134"/>
        <w:rPr>
          <w:lang w:val="de-DE"/>
        </w:rPr>
      </w:pPr>
      <w:r w:rsidRPr="00C61874">
        <w:rPr>
          <w:lang w:val="de-DE"/>
        </w:rPr>
        <w:tab/>
      </w:r>
      <w:r w:rsidRPr="00C61874">
        <w:rPr>
          <w:lang w:val="de-DE"/>
        </w:rPr>
        <w:tab/>
        <w:t xml:space="preserve">Eine Ladung von </w:t>
      </w:r>
      <w:smartTag w:uri="urn:schemas-microsoft-com:office:smarttags" w:element="metricconverter">
        <w:smartTagPr>
          <w:attr w:name="ProductID" w:val="600 m3"/>
        </w:smartTagPr>
        <w:r w:rsidRPr="00C61874">
          <w:rPr>
            <w:lang w:val="de-DE"/>
          </w:rPr>
          <w:t>600 m</w:t>
        </w:r>
        <w:r w:rsidRPr="00C61874">
          <w:rPr>
            <w:vertAlign w:val="superscript"/>
            <w:lang w:val="de-DE"/>
          </w:rPr>
          <w:t>3</w:t>
        </w:r>
      </w:smartTag>
      <w:r w:rsidRPr="00C61874">
        <w:rPr>
          <w:lang w:val="de-DE"/>
        </w:rPr>
        <w:t xml:space="preserve"> UN 1218, ISOPREN</w:t>
      </w:r>
      <w:ins w:id="5" w:author="Bölker, Steffan" w:date="2018-08-24T14:24:00Z">
        <w:r w:rsidR="00DD5A95" w:rsidRPr="00C61874">
          <w:rPr>
            <w:lang w:val="de-DE"/>
          </w:rPr>
          <w:t>, STABILISIERT</w:t>
        </w:r>
      </w:ins>
      <w:r w:rsidRPr="00C61874">
        <w:rPr>
          <w:lang w:val="de-DE"/>
        </w:rPr>
        <w:t xml:space="preserve"> hat eine Masse von 420 t.</w:t>
      </w:r>
    </w:p>
    <w:p w:rsidR="00D200F5" w:rsidRPr="00C61874" w:rsidRDefault="00D200F5" w:rsidP="00D200F5">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Welche relative Dichte hat Isopren im vorliegenden Fall?</w:t>
      </w:r>
    </w:p>
    <w:p w:rsidR="00D200F5" w:rsidRPr="00C61874" w:rsidRDefault="00D200F5" w:rsidP="00D200F5">
      <w:pPr>
        <w:tabs>
          <w:tab w:val="left" w:pos="-1135"/>
          <w:tab w:val="left" w:pos="-569"/>
          <w:tab w:val="left" w:pos="565"/>
          <w:tab w:val="left" w:pos="1132"/>
          <w:tab w:val="left" w:pos="1699"/>
          <w:tab w:val="left" w:pos="8502"/>
          <w:tab w:val="left" w:pos="9068"/>
        </w:tabs>
        <w:ind w:left="1701" w:hanging="1701"/>
        <w:rPr>
          <w:lang w:val="de-DE"/>
        </w:rPr>
      </w:pPr>
    </w:p>
    <w:p w:rsidR="00D200F5" w:rsidRPr="00C61874" w:rsidRDefault="00D200F5" w:rsidP="00D200F5">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 xml:space="preserve">   0,7</w:t>
      </w:r>
      <w:r w:rsidR="00AD06BC" w:rsidRPr="00C61874">
        <w:rPr>
          <w:lang w:val="de-DE"/>
        </w:rPr>
        <w:t>.</w:t>
      </w:r>
    </w:p>
    <w:p w:rsidR="00D200F5" w:rsidRPr="00C61874" w:rsidRDefault="00D200F5" w:rsidP="00D200F5">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 xml:space="preserve">   2,03</w:t>
      </w:r>
      <w:r w:rsidR="00AD06BC" w:rsidRPr="00C61874">
        <w:rPr>
          <w:lang w:val="de-DE"/>
        </w:rPr>
        <w:t>.</w:t>
      </w:r>
      <w:r w:rsidRPr="00C61874">
        <w:rPr>
          <w:lang w:val="de-DE"/>
        </w:rPr>
        <w:t xml:space="preserve"> </w:t>
      </w:r>
    </w:p>
    <w:p w:rsidR="00D200F5" w:rsidRPr="00C61874" w:rsidRDefault="00D200F5" w:rsidP="00D200F5">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 xml:space="preserve">   1,43</w:t>
      </w:r>
      <w:r w:rsidR="00AD06BC" w:rsidRPr="00C61874">
        <w:rPr>
          <w:lang w:val="de-DE"/>
        </w:rPr>
        <w:t>.</w:t>
      </w:r>
      <w:r w:rsidRPr="00C61874">
        <w:rPr>
          <w:lang w:val="de-DE"/>
        </w:rPr>
        <w:t xml:space="preserve"> </w:t>
      </w:r>
    </w:p>
    <w:p w:rsidR="00D200F5" w:rsidRPr="00C61874" w:rsidRDefault="00D200F5" w:rsidP="00D200F5">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 xml:space="preserve">   2,52</w:t>
      </w:r>
      <w:r w:rsidR="00AD06BC" w:rsidRPr="00C61874">
        <w:rPr>
          <w:lang w:val="de-DE"/>
        </w:rPr>
        <w:t>.</w:t>
      </w:r>
      <w:r w:rsidRPr="00C61874">
        <w:rPr>
          <w:lang w:val="de-DE"/>
        </w:rPr>
        <w:t xml:space="preserve"> </w:t>
      </w:r>
    </w:p>
    <w:p w:rsidR="00D200F5" w:rsidRPr="00C61874" w:rsidRDefault="00D200F5" w:rsidP="00D200F5">
      <w:pPr>
        <w:tabs>
          <w:tab w:val="left" w:pos="-1135"/>
          <w:tab w:val="left" w:pos="-569"/>
          <w:tab w:val="left" w:pos="284"/>
          <w:tab w:val="left" w:pos="1132"/>
          <w:tab w:val="left" w:pos="1699"/>
          <w:tab w:val="left" w:pos="8502"/>
          <w:tab w:val="left" w:pos="9068"/>
        </w:tabs>
        <w:ind w:left="1701" w:hanging="1701"/>
        <w:rPr>
          <w:lang w:val="de-DE"/>
        </w:rPr>
      </w:pPr>
    </w:p>
    <w:p w:rsidR="00D200F5" w:rsidRPr="00C61874" w:rsidRDefault="00D200F5" w:rsidP="00D200F5">
      <w:pPr>
        <w:tabs>
          <w:tab w:val="left" w:pos="-1135"/>
          <w:tab w:val="left" w:pos="-569"/>
          <w:tab w:val="left" w:pos="284"/>
          <w:tab w:val="left" w:pos="1132"/>
          <w:tab w:val="left" w:pos="1699"/>
          <w:tab w:val="left" w:pos="8502"/>
          <w:tab w:val="left" w:pos="9068"/>
        </w:tabs>
        <w:ind w:left="1701" w:hanging="1701"/>
        <w:rPr>
          <w:lang w:val="de-DE"/>
        </w:rPr>
      </w:pPr>
      <w:r w:rsidRPr="00C61874">
        <w:rPr>
          <w:lang w:val="de-DE"/>
        </w:rPr>
        <w:tab/>
        <w:t>331 05.0-04</w:t>
      </w:r>
      <w:r w:rsidRPr="00C61874">
        <w:rPr>
          <w:lang w:val="de-DE"/>
        </w:rPr>
        <w:tab/>
        <w:t>stoffbezogene Grundkenntnisse – ρ = m/V</w:t>
      </w:r>
      <w:r w:rsidRPr="00C61874">
        <w:rPr>
          <w:lang w:val="de-DE"/>
        </w:rPr>
        <w:tab/>
        <w:t>B</w:t>
      </w:r>
    </w:p>
    <w:p w:rsidR="00D200F5" w:rsidRPr="00C61874" w:rsidRDefault="00D200F5" w:rsidP="00D200F5">
      <w:pPr>
        <w:tabs>
          <w:tab w:val="left" w:pos="-1135"/>
          <w:tab w:val="left" w:pos="-569"/>
          <w:tab w:val="left" w:pos="565"/>
          <w:tab w:val="left" w:pos="1132"/>
          <w:tab w:val="left" w:pos="1699"/>
          <w:tab w:val="left" w:pos="8502"/>
          <w:tab w:val="left" w:pos="9068"/>
        </w:tabs>
        <w:ind w:left="1701" w:hanging="1701"/>
        <w:rPr>
          <w:lang w:val="de-DE"/>
        </w:rPr>
      </w:pPr>
    </w:p>
    <w:p w:rsidR="00D200F5" w:rsidRPr="00C61874" w:rsidRDefault="00D200F5" w:rsidP="00D200F5">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 xml:space="preserve">Wie berechnet man die Dichte eines Stoffes?  </w:t>
      </w:r>
    </w:p>
    <w:p w:rsidR="00D200F5" w:rsidRPr="00C61874" w:rsidRDefault="00D200F5" w:rsidP="00D200F5">
      <w:pPr>
        <w:tabs>
          <w:tab w:val="left" w:pos="-1135"/>
          <w:tab w:val="left" w:pos="-569"/>
          <w:tab w:val="left" w:pos="565"/>
          <w:tab w:val="left" w:pos="1132"/>
          <w:tab w:val="left" w:pos="1699"/>
          <w:tab w:val="left" w:pos="8502"/>
          <w:tab w:val="left" w:pos="9068"/>
        </w:tabs>
        <w:ind w:left="1701" w:hanging="1701"/>
        <w:rPr>
          <w:lang w:val="de-DE"/>
        </w:rPr>
      </w:pPr>
    </w:p>
    <w:p w:rsidR="00D200F5" w:rsidRPr="00C61874" w:rsidRDefault="00D200F5" w:rsidP="00D200F5">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Das Volumen durch die Masse dividieren.</w:t>
      </w:r>
    </w:p>
    <w:p w:rsidR="00D200F5" w:rsidRPr="00C61874" w:rsidRDefault="00D200F5" w:rsidP="00D200F5">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Die Masse durch das Volumen dividieren.</w:t>
      </w:r>
    </w:p>
    <w:p w:rsidR="00D200F5" w:rsidRPr="00C61874" w:rsidRDefault="00D200F5" w:rsidP="00D200F5">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Das Volumen mit der Masse multiplizieren.</w:t>
      </w:r>
    </w:p>
    <w:p w:rsidR="00D200F5" w:rsidRPr="00C61874" w:rsidRDefault="00D200F5" w:rsidP="00D200F5">
      <w:pPr>
        <w:tabs>
          <w:tab w:val="left" w:pos="-1135"/>
          <w:tab w:val="left" w:pos="-569"/>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Die Masse zum Volumen addieren.</w:t>
      </w:r>
    </w:p>
    <w:p w:rsidR="00D200F5" w:rsidRPr="00C61874" w:rsidRDefault="00D200F5" w:rsidP="00D200F5">
      <w:pPr>
        <w:tabs>
          <w:tab w:val="left" w:pos="-1135"/>
          <w:tab w:val="left" w:pos="-569"/>
          <w:tab w:val="left" w:pos="284"/>
          <w:tab w:val="left" w:pos="1132"/>
          <w:tab w:val="left" w:pos="1699"/>
          <w:tab w:val="left" w:pos="8502"/>
          <w:tab w:val="left" w:pos="9068"/>
        </w:tabs>
        <w:ind w:left="1701" w:hanging="1701"/>
        <w:rPr>
          <w:lang w:val="de-DE"/>
        </w:rPr>
      </w:pPr>
    </w:p>
    <w:p w:rsidR="00D200F5" w:rsidRPr="00C61874" w:rsidRDefault="00D200F5" w:rsidP="00D200F5">
      <w:pPr>
        <w:tabs>
          <w:tab w:val="left" w:pos="-1135"/>
          <w:tab w:val="left" w:pos="-569"/>
          <w:tab w:val="left" w:pos="284"/>
          <w:tab w:val="left" w:pos="1132"/>
          <w:tab w:val="left" w:pos="1699"/>
          <w:tab w:val="left" w:pos="8502"/>
          <w:tab w:val="left" w:pos="9068"/>
        </w:tabs>
        <w:ind w:left="1701" w:hanging="1701"/>
        <w:rPr>
          <w:lang w:val="de-DE"/>
        </w:rPr>
      </w:pPr>
      <w:r w:rsidRPr="00C61874">
        <w:rPr>
          <w:lang w:val="de-DE"/>
        </w:rPr>
        <w:tab/>
        <w:t>331 05.0-05</w:t>
      </w:r>
      <w:r w:rsidRPr="00C61874">
        <w:rPr>
          <w:lang w:val="de-DE"/>
        </w:rPr>
        <w:tab/>
        <w:t>stoffbezogene Grundkenntnisse – ρ = m/V</w:t>
      </w:r>
      <w:r w:rsidRPr="00C61874">
        <w:rPr>
          <w:lang w:val="de-DE"/>
        </w:rPr>
        <w:tab/>
        <w:t>C</w:t>
      </w:r>
    </w:p>
    <w:p w:rsidR="00D200F5" w:rsidRPr="00C61874" w:rsidRDefault="00D200F5" w:rsidP="00D200F5">
      <w:pPr>
        <w:tabs>
          <w:tab w:val="left" w:pos="-1135"/>
          <w:tab w:val="left" w:pos="-569"/>
          <w:tab w:val="left" w:pos="284"/>
          <w:tab w:val="left" w:pos="1132"/>
          <w:tab w:val="left" w:pos="1699"/>
          <w:tab w:val="left" w:pos="8502"/>
          <w:tab w:val="left" w:pos="9068"/>
        </w:tabs>
        <w:ind w:left="1701" w:hanging="1701"/>
        <w:rPr>
          <w:lang w:val="de-DE"/>
        </w:rPr>
      </w:pPr>
    </w:p>
    <w:p w:rsidR="00D200F5" w:rsidRPr="00C61874" w:rsidRDefault="00D200F5" w:rsidP="00D200F5">
      <w:pPr>
        <w:tabs>
          <w:tab w:val="left" w:pos="-1135"/>
          <w:tab w:val="left" w:pos="-569"/>
          <w:tab w:val="left" w:pos="284"/>
          <w:tab w:val="left" w:pos="1132"/>
          <w:tab w:val="left" w:pos="8502"/>
          <w:tab w:val="left" w:pos="9068"/>
        </w:tabs>
        <w:ind w:left="1134" w:hanging="1134"/>
        <w:rPr>
          <w:lang w:val="de-DE"/>
        </w:rPr>
      </w:pPr>
      <w:r w:rsidRPr="00C61874">
        <w:rPr>
          <w:lang w:val="de-DE"/>
        </w:rPr>
        <w:tab/>
      </w:r>
      <w:r w:rsidRPr="00C61874">
        <w:rPr>
          <w:lang w:val="de-DE"/>
        </w:rPr>
        <w:tab/>
        <w:t>Die Temperatur einer Menge UN 1547, ANILIN stei</w:t>
      </w:r>
      <w:r w:rsidRPr="00C61874">
        <w:rPr>
          <w:lang w:val="de-DE"/>
        </w:rPr>
        <w:softHyphen/>
        <w:t>gt. Was geschieht mit der Dichte des Anilins?</w:t>
      </w:r>
    </w:p>
    <w:p w:rsidR="00D200F5" w:rsidRPr="00C61874" w:rsidRDefault="00D200F5" w:rsidP="00D200F5">
      <w:pPr>
        <w:tabs>
          <w:tab w:val="left" w:pos="-1135"/>
          <w:tab w:val="left" w:pos="-569"/>
          <w:tab w:val="left" w:pos="284"/>
          <w:tab w:val="left" w:pos="1132"/>
          <w:tab w:val="left" w:pos="1699"/>
          <w:tab w:val="left" w:pos="8502"/>
          <w:tab w:val="left" w:pos="9068"/>
        </w:tabs>
        <w:ind w:left="1701" w:hanging="1701"/>
        <w:rPr>
          <w:lang w:val="de-DE"/>
        </w:rPr>
      </w:pPr>
    </w:p>
    <w:p w:rsidR="00D200F5" w:rsidRPr="00C61874" w:rsidRDefault="00D200F5" w:rsidP="00D200F5">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r>
      <w:r w:rsidRPr="00C61874">
        <w:rPr>
          <w:lang w:val="de-DE"/>
        </w:rPr>
        <w:tab/>
      </w:r>
      <w:r w:rsidRPr="00C61874">
        <w:rPr>
          <w:lang w:val="de-DE"/>
        </w:rPr>
        <w:tab/>
        <w:t>A</w:t>
      </w:r>
      <w:r w:rsidRPr="00C61874">
        <w:rPr>
          <w:lang w:val="de-DE"/>
        </w:rPr>
        <w:tab/>
        <w:t>Die Dichte wird größer.</w:t>
      </w:r>
    </w:p>
    <w:p w:rsidR="00D200F5" w:rsidRPr="00C61874" w:rsidRDefault="00D200F5" w:rsidP="00D200F5">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r>
      <w:r w:rsidRPr="00C61874">
        <w:rPr>
          <w:lang w:val="de-DE"/>
        </w:rPr>
        <w:tab/>
      </w:r>
      <w:r w:rsidRPr="00C61874">
        <w:rPr>
          <w:lang w:val="de-DE"/>
        </w:rPr>
        <w:tab/>
        <w:t>B</w:t>
      </w:r>
      <w:r w:rsidRPr="00C61874">
        <w:rPr>
          <w:lang w:val="de-DE"/>
        </w:rPr>
        <w:tab/>
        <w:t>Die Dichte bleibt gleich.</w:t>
      </w:r>
    </w:p>
    <w:p w:rsidR="00D200F5" w:rsidRPr="00C61874" w:rsidRDefault="00D200F5" w:rsidP="00D200F5">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r>
      <w:r w:rsidRPr="00C61874">
        <w:rPr>
          <w:lang w:val="de-DE"/>
        </w:rPr>
        <w:tab/>
      </w:r>
      <w:r w:rsidRPr="00C61874">
        <w:rPr>
          <w:lang w:val="de-DE"/>
        </w:rPr>
        <w:tab/>
        <w:t>C</w:t>
      </w:r>
      <w:r w:rsidRPr="00C61874">
        <w:rPr>
          <w:lang w:val="de-DE"/>
        </w:rPr>
        <w:tab/>
        <w:t>Die Dichte wird kleiner.</w:t>
      </w:r>
    </w:p>
    <w:p w:rsidR="00D200F5" w:rsidRPr="00C61874" w:rsidRDefault="00D200F5" w:rsidP="00D200F5">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r>
      <w:r w:rsidRPr="00C61874">
        <w:rPr>
          <w:lang w:val="de-DE"/>
        </w:rPr>
        <w:tab/>
      </w:r>
      <w:r w:rsidRPr="00C61874">
        <w:rPr>
          <w:lang w:val="de-DE"/>
        </w:rPr>
        <w:tab/>
        <w:t>D</w:t>
      </w:r>
      <w:r w:rsidRPr="00C61874">
        <w:rPr>
          <w:lang w:val="de-DE"/>
        </w:rPr>
        <w:tab/>
        <w:t>Die Dichte wird manchmal größer, manchmal kleiner.</w:t>
      </w:r>
    </w:p>
    <w:p w:rsidR="00D200F5" w:rsidRPr="00C61874" w:rsidRDefault="00D200F5" w:rsidP="00D200F5">
      <w:pPr>
        <w:tabs>
          <w:tab w:val="left" w:pos="-1135"/>
          <w:tab w:val="left" w:pos="-569"/>
          <w:tab w:val="left" w:pos="284"/>
          <w:tab w:val="left" w:pos="567"/>
          <w:tab w:val="left" w:pos="1132"/>
          <w:tab w:val="left" w:pos="1699"/>
          <w:tab w:val="left" w:pos="8502"/>
          <w:tab w:val="left" w:pos="9068"/>
        </w:tabs>
        <w:ind w:left="1701" w:hanging="1701"/>
        <w:rPr>
          <w:lang w:val="de-DE"/>
        </w:rPr>
      </w:pPr>
    </w:p>
    <w:p w:rsidR="00D200F5" w:rsidRPr="00C61874" w:rsidRDefault="00D200F5" w:rsidP="00D200F5">
      <w:pPr>
        <w:tabs>
          <w:tab w:val="left" w:pos="-1135"/>
          <w:tab w:val="left" w:pos="-569"/>
          <w:tab w:val="left" w:pos="284"/>
          <w:tab w:val="left" w:pos="1132"/>
          <w:tab w:val="left" w:pos="1699"/>
          <w:tab w:val="left" w:pos="8502"/>
          <w:tab w:val="left" w:pos="9068"/>
        </w:tabs>
        <w:ind w:left="1701" w:hanging="1701"/>
        <w:rPr>
          <w:lang w:val="de-DE"/>
        </w:rPr>
      </w:pPr>
      <w:r w:rsidRPr="00C61874">
        <w:rPr>
          <w:lang w:val="de-DE"/>
        </w:rPr>
        <w:tab/>
        <w:t>331 05.0-06</w:t>
      </w:r>
      <w:r w:rsidRPr="00C61874">
        <w:rPr>
          <w:lang w:val="de-DE"/>
        </w:rPr>
        <w:tab/>
        <w:t>stoffbezogene Grundkenntnisse – ρ = m/V</w:t>
      </w:r>
      <w:r w:rsidRPr="00C61874">
        <w:rPr>
          <w:lang w:val="de-DE"/>
        </w:rPr>
        <w:tab/>
        <w:t>B</w:t>
      </w:r>
    </w:p>
    <w:p w:rsidR="00D200F5" w:rsidRPr="00C61874" w:rsidRDefault="00D200F5" w:rsidP="00D200F5">
      <w:pPr>
        <w:tabs>
          <w:tab w:val="left" w:pos="-1135"/>
          <w:tab w:val="left" w:pos="-569"/>
          <w:tab w:val="left" w:pos="284"/>
          <w:tab w:val="left" w:pos="567"/>
          <w:tab w:val="left" w:pos="1132"/>
          <w:tab w:val="left" w:pos="1699"/>
          <w:tab w:val="left" w:pos="8502"/>
          <w:tab w:val="left" w:pos="9068"/>
        </w:tabs>
        <w:ind w:left="1701" w:hanging="1701"/>
        <w:rPr>
          <w:lang w:val="de-DE"/>
        </w:rPr>
      </w:pPr>
    </w:p>
    <w:p w:rsidR="00D200F5" w:rsidRPr="00C61874" w:rsidRDefault="00D200F5" w:rsidP="00D200F5">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r>
      <w:r w:rsidRPr="00C61874">
        <w:rPr>
          <w:lang w:val="de-DE"/>
        </w:rPr>
        <w:tab/>
      </w:r>
      <w:r w:rsidRPr="00C61874">
        <w:rPr>
          <w:lang w:val="de-DE"/>
        </w:rPr>
        <w:tab/>
        <w:t>Die Dichte eines Stoffes ist angegeben mit 2,15 kg/dm</w:t>
      </w:r>
      <w:r w:rsidRPr="00C61874">
        <w:rPr>
          <w:vertAlign w:val="superscript"/>
          <w:lang w:val="de-DE"/>
        </w:rPr>
        <w:t>3</w:t>
      </w:r>
      <w:r w:rsidRPr="00C61874">
        <w:rPr>
          <w:lang w:val="de-DE"/>
        </w:rPr>
        <w:t>.</w:t>
      </w:r>
    </w:p>
    <w:p w:rsidR="00D200F5" w:rsidRPr="00C61874" w:rsidRDefault="00D200F5" w:rsidP="00D200F5">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r>
      <w:r w:rsidRPr="00C61874">
        <w:rPr>
          <w:lang w:val="de-DE"/>
        </w:rPr>
        <w:tab/>
      </w:r>
      <w:r w:rsidRPr="00C61874">
        <w:rPr>
          <w:lang w:val="de-DE"/>
        </w:rPr>
        <w:tab/>
        <w:t>Welcher Wert entspricht dieser Dichte?</w:t>
      </w:r>
    </w:p>
    <w:p w:rsidR="00333BBD" w:rsidRPr="00C61874" w:rsidRDefault="00333BBD" w:rsidP="00D200F5">
      <w:pPr>
        <w:tabs>
          <w:tab w:val="left" w:pos="-1135"/>
          <w:tab w:val="left" w:pos="-569"/>
          <w:tab w:val="left" w:pos="284"/>
          <w:tab w:val="left" w:pos="567"/>
          <w:tab w:val="left" w:pos="1132"/>
          <w:tab w:val="left" w:pos="1699"/>
          <w:tab w:val="left" w:pos="8502"/>
          <w:tab w:val="left" w:pos="9068"/>
        </w:tabs>
        <w:ind w:left="1701" w:hanging="1701"/>
        <w:rPr>
          <w:lang w:val="de-DE"/>
        </w:rPr>
      </w:pPr>
    </w:p>
    <w:p w:rsidR="00D200F5" w:rsidRPr="00C61874" w:rsidRDefault="00D200F5" w:rsidP="00D200F5">
      <w:pPr>
        <w:tabs>
          <w:tab w:val="left" w:pos="-1135"/>
          <w:tab w:val="left" w:pos="-569"/>
          <w:tab w:val="left" w:pos="284"/>
          <w:tab w:val="left" w:pos="567"/>
          <w:tab w:val="left" w:pos="1132"/>
          <w:tab w:val="left" w:pos="1699"/>
          <w:tab w:val="right" w:pos="2835"/>
          <w:tab w:val="left" w:pos="8502"/>
          <w:tab w:val="left" w:pos="9068"/>
        </w:tabs>
        <w:ind w:left="1701" w:hanging="1701"/>
        <w:rPr>
          <w:lang w:val="fr-FR"/>
        </w:rPr>
      </w:pPr>
      <w:r w:rsidRPr="00C61874">
        <w:rPr>
          <w:lang w:val="de-DE"/>
        </w:rPr>
        <w:tab/>
      </w:r>
      <w:r w:rsidRPr="00C61874">
        <w:rPr>
          <w:lang w:val="de-DE"/>
        </w:rPr>
        <w:tab/>
      </w:r>
      <w:r w:rsidRPr="00C61874">
        <w:rPr>
          <w:lang w:val="de-DE"/>
        </w:rPr>
        <w:tab/>
      </w:r>
      <w:r w:rsidRPr="00C61874">
        <w:rPr>
          <w:lang w:val="fr-FR"/>
        </w:rPr>
        <w:t>A</w:t>
      </w:r>
      <w:r w:rsidRPr="00C61874">
        <w:rPr>
          <w:lang w:val="fr-FR"/>
        </w:rPr>
        <w:tab/>
      </w:r>
      <w:r w:rsidRPr="00C61874">
        <w:rPr>
          <w:lang w:val="fr-FR"/>
        </w:rPr>
        <w:tab/>
        <w:t>0,00215 t/m</w:t>
      </w:r>
      <w:r w:rsidRPr="00C61874">
        <w:rPr>
          <w:vertAlign w:val="superscript"/>
          <w:lang w:val="fr-FR"/>
        </w:rPr>
        <w:t>3</w:t>
      </w:r>
      <w:r w:rsidR="00BA25C5" w:rsidRPr="00C61874">
        <w:rPr>
          <w:lang w:val="fr-FR"/>
        </w:rPr>
        <w:t>.</w:t>
      </w:r>
    </w:p>
    <w:p w:rsidR="00D200F5" w:rsidRPr="00C61874" w:rsidRDefault="00D200F5" w:rsidP="00D200F5">
      <w:pPr>
        <w:tabs>
          <w:tab w:val="left" w:pos="-1135"/>
          <w:tab w:val="left" w:pos="-569"/>
          <w:tab w:val="left" w:pos="284"/>
          <w:tab w:val="left" w:pos="567"/>
          <w:tab w:val="left" w:pos="1132"/>
          <w:tab w:val="left" w:pos="1699"/>
          <w:tab w:val="right" w:pos="2835"/>
          <w:tab w:val="left" w:pos="8502"/>
          <w:tab w:val="left" w:pos="9068"/>
        </w:tabs>
        <w:ind w:left="1701" w:hanging="1701"/>
        <w:rPr>
          <w:lang w:val="fr-FR"/>
        </w:rPr>
      </w:pPr>
      <w:r w:rsidRPr="00C61874">
        <w:rPr>
          <w:lang w:val="fr-FR"/>
        </w:rPr>
        <w:tab/>
      </w:r>
      <w:r w:rsidRPr="00C61874">
        <w:rPr>
          <w:lang w:val="fr-FR"/>
        </w:rPr>
        <w:tab/>
      </w:r>
      <w:r w:rsidRPr="00C61874">
        <w:rPr>
          <w:lang w:val="fr-FR"/>
        </w:rPr>
        <w:tab/>
        <w:t>B</w:t>
      </w:r>
      <w:r w:rsidRPr="00C61874">
        <w:rPr>
          <w:lang w:val="fr-FR"/>
        </w:rPr>
        <w:tab/>
      </w:r>
      <w:r w:rsidRPr="00C61874">
        <w:rPr>
          <w:lang w:val="fr-FR"/>
        </w:rPr>
        <w:tab/>
        <w:t>2,15 t/m</w:t>
      </w:r>
      <w:r w:rsidRPr="00C61874">
        <w:rPr>
          <w:vertAlign w:val="superscript"/>
          <w:lang w:val="fr-FR"/>
        </w:rPr>
        <w:t>3</w:t>
      </w:r>
      <w:r w:rsidRPr="00C61874">
        <w:rPr>
          <w:lang w:val="fr-FR"/>
        </w:rPr>
        <w:t>.</w:t>
      </w:r>
    </w:p>
    <w:p w:rsidR="00D200F5" w:rsidRPr="00C61874" w:rsidRDefault="00D200F5" w:rsidP="00D200F5">
      <w:pPr>
        <w:tabs>
          <w:tab w:val="left" w:pos="-1135"/>
          <w:tab w:val="left" w:pos="-569"/>
          <w:tab w:val="left" w:pos="284"/>
          <w:tab w:val="left" w:pos="567"/>
          <w:tab w:val="left" w:pos="1132"/>
          <w:tab w:val="left" w:pos="1699"/>
          <w:tab w:val="right" w:pos="2835"/>
          <w:tab w:val="left" w:pos="8502"/>
          <w:tab w:val="left" w:pos="9068"/>
        </w:tabs>
        <w:ind w:left="1701" w:hanging="1701"/>
        <w:rPr>
          <w:lang w:val="fr-FR"/>
        </w:rPr>
      </w:pPr>
      <w:r w:rsidRPr="00C61874">
        <w:rPr>
          <w:lang w:val="fr-FR"/>
        </w:rPr>
        <w:tab/>
      </w:r>
      <w:r w:rsidRPr="00C61874">
        <w:rPr>
          <w:lang w:val="fr-FR"/>
        </w:rPr>
        <w:tab/>
      </w:r>
      <w:r w:rsidRPr="00C61874">
        <w:rPr>
          <w:lang w:val="fr-FR"/>
        </w:rPr>
        <w:tab/>
        <w:t>C</w:t>
      </w:r>
      <w:r w:rsidRPr="00C61874">
        <w:rPr>
          <w:lang w:val="fr-FR"/>
        </w:rPr>
        <w:tab/>
      </w:r>
      <w:r w:rsidRPr="00C61874">
        <w:rPr>
          <w:lang w:val="fr-FR"/>
        </w:rPr>
        <w:tab/>
        <w:t>21,5 t/m</w:t>
      </w:r>
      <w:r w:rsidRPr="00C61874">
        <w:rPr>
          <w:vertAlign w:val="superscript"/>
          <w:lang w:val="fr-FR"/>
        </w:rPr>
        <w:t>3</w:t>
      </w:r>
      <w:r w:rsidRPr="00C61874">
        <w:rPr>
          <w:lang w:val="fr-FR"/>
        </w:rPr>
        <w:t>.</w:t>
      </w:r>
    </w:p>
    <w:p w:rsidR="00D200F5" w:rsidRPr="00C61874" w:rsidRDefault="00D200F5" w:rsidP="00D200F5">
      <w:pPr>
        <w:tabs>
          <w:tab w:val="left" w:pos="-1135"/>
          <w:tab w:val="left" w:pos="-569"/>
          <w:tab w:val="left" w:pos="284"/>
          <w:tab w:val="left" w:pos="567"/>
          <w:tab w:val="left" w:pos="1132"/>
          <w:tab w:val="left" w:pos="1699"/>
          <w:tab w:val="right" w:pos="2835"/>
          <w:tab w:val="left" w:pos="8502"/>
          <w:tab w:val="left" w:pos="9068"/>
        </w:tabs>
        <w:ind w:left="1701" w:hanging="1701"/>
        <w:rPr>
          <w:lang w:val="fr-FR"/>
        </w:rPr>
      </w:pPr>
      <w:r w:rsidRPr="00C61874">
        <w:rPr>
          <w:lang w:val="fr-FR"/>
        </w:rPr>
        <w:tab/>
      </w:r>
      <w:r w:rsidRPr="00C61874">
        <w:rPr>
          <w:lang w:val="fr-FR"/>
        </w:rPr>
        <w:tab/>
      </w:r>
      <w:r w:rsidRPr="00C61874">
        <w:rPr>
          <w:lang w:val="fr-FR"/>
        </w:rPr>
        <w:tab/>
        <w:t>D</w:t>
      </w:r>
      <w:r w:rsidRPr="00C61874">
        <w:rPr>
          <w:lang w:val="fr-FR"/>
        </w:rPr>
        <w:tab/>
      </w:r>
      <w:r w:rsidRPr="00C61874">
        <w:rPr>
          <w:lang w:val="fr-FR"/>
        </w:rPr>
        <w:tab/>
        <w:t>215 t/m</w:t>
      </w:r>
      <w:r w:rsidRPr="00C61874">
        <w:rPr>
          <w:vertAlign w:val="superscript"/>
          <w:lang w:val="fr-FR"/>
        </w:rPr>
        <w:t>3</w:t>
      </w:r>
      <w:r w:rsidRPr="00C61874">
        <w:rPr>
          <w:lang w:val="fr-FR"/>
        </w:rPr>
        <w:t>.</w:t>
      </w:r>
    </w:p>
    <w:p w:rsidR="00D200F5" w:rsidRPr="00C61874" w:rsidRDefault="00D200F5" w:rsidP="00D200F5">
      <w:pPr>
        <w:tabs>
          <w:tab w:val="left" w:pos="-1135"/>
          <w:tab w:val="left" w:pos="-569"/>
          <w:tab w:val="left" w:pos="284"/>
          <w:tab w:val="left" w:pos="567"/>
          <w:tab w:val="left" w:pos="1132"/>
          <w:tab w:val="left" w:pos="1699"/>
          <w:tab w:val="left" w:pos="8502"/>
          <w:tab w:val="left" w:pos="9068"/>
        </w:tabs>
        <w:ind w:left="1701" w:hanging="1701"/>
        <w:rPr>
          <w:lang w:val="fr-FR"/>
        </w:rPr>
      </w:pPr>
    </w:p>
    <w:p w:rsidR="00D200F5" w:rsidRPr="00C61874" w:rsidRDefault="00D200F5" w:rsidP="00D200F5">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fr-FR"/>
        </w:rPr>
        <w:tab/>
      </w:r>
      <w:r w:rsidRPr="00C61874">
        <w:rPr>
          <w:lang w:val="de-DE"/>
        </w:rPr>
        <w:t>331 05.0-07</w:t>
      </w:r>
      <w:r w:rsidRPr="00C61874">
        <w:rPr>
          <w:lang w:val="de-DE"/>
        </w:rPr>
        <w:tab/>
        <w:t>stoffbezogene Grundkenntnisse – ρ = m/V</w:t>
      </w:r>
      <w:r w:rsidRPr="00C61874">
        <w:rPr>
          <w:lang w:val="de-DE"/>
        </w:rPr>
        <w:tab/>
        <w:t>B</w:t>
      </w:r>
    </w:p>
    <w:p w:rsidR="00D200F5" w:rsidRPr="00C61874" w:rsidRDefault="00D200F5" w:rsidP="00D200F5">
      <w:pPr>
        <w:tabs>
          <w:tab w:val="left" w:pos="-1135"/>
          <w:tab w:val="left" w:pos="-569"/>
          <w:tab w:val="left" w:pos="284"/>
          <w:tab w:val="left" w:pos="567"/>
          <w:tab w:val="left" w:pos="1132"/>
          <w:tab w:val="left" w:pos="1699"/>
          <w:tab w:val="left" w:pos="8502"/>
          <w:tab w:val="left" w:pos="9068"/>
        </w:tabs>
        <w:ind w:left="1701" w:hanging="1701"/>
        <w:rPr>
          <w:lang w:val="de-DE"/>
        </w:rPr>
      </w:pPr>
    </w:p>
    <w:p w:rsidR="00D200F5" w:rsidRPr="00C61874" w:rsidRDefault="00D200F5" w:rsidP="00D200F5">
      <w:pPr>
        <w:tabs>
          <w:tab w:val="left" w:pos="-1135"/>
          <w:tab w:val="left" w:pos="-569"/>
          <w:tab w:val="left" w:pos="284"/>
          <w:tab w:val="left" w:pos="567"/>
          <w:tab w:val="left" w:pos="1132"/>
          <w:tab w:val="left" w:pos="8502"/>
          <w:tab w:val="left" w:pos="9068"/>
        </w:tabs>
        <w:ind w:left="1134" w:hanging="1134"/>
        <w:rPr>
          <w:lang w:val="de-DE"/>
        </w:rPr>
      </w:pPr>
      <w:r w:rsidRPr="00C61874">
        <w:rPr>
          <w:lang w:val="de-DE"/>
        </w:rPr>
        <w:tab/>
      </w:r>
      <w:r w:rsidRPr="00C61874">
        <w:rPr>
          <w:lang w:val="de-DE"/>
        </w:rPr>
        <w:tab/>
      </w:r>
      <w:r w:rsidRPr="00C61874">
        <w:rPr>
          <w:lang w:val="de-DE"/>
        </w:rPr>
        <w:tab/>
        <w:t xml:space="preserve">Die </w:t>
      </w:r>
      <w:r w:rsidR="008B5C7F" w:rsidRPr="00C61874">
        <w:rPr>
          <w:lang w:val="de-DE"/>
        </w:rPr>
        <w:t xml:space="preserve">relative </w:t>
      </w:r>
      <w:r w:rsidRPr="00C61874">
        <w:rPr>
          <w:lang w:val="de-DE"/>
        </w:rPr>
        <w:t>Dichte eines flüssigen Stoffes beträgt  0,95. Welche Masse hat das Volumen von 1900</w:t>
      </w:r>
      <w:r w:rsidR="00322DC9" w:rsidRPr="00C61874">
        <w:rPr>
          <w:lang w:val="de-DE"/>
        </w:rPr>
        <w:t> </w:t>
      </w:r>
      <w:r w:rsidRPr="00C61874">
        <w:rPr>
          <w:lang w:val="de-DE"/>
        </w:rPr>
        <w:t>m</w:t>
      </w:r>
      <w:r w:rsidRPr="00C61874">
        <w:rPr>
          <w:vertAlign w:val="superscript"/>
          <w:lang w:val="de-DE"/>
        </w:rPr>
        <w:t>3</w:t>
      </w:r>
      <w:r w:rsidRPr="00C61874">
        <w:rPr>
          <w:lang w:val="de-DE"/>
        </w:rPr>
        <w:t xml:space="preserve"> dieses Stoffes?</w:t>
      </w:r>
    </w:p>
    <w:p w:rsidR="00D200F5" w:rsidRPr="00C61874" w:rsidRDefault="00D200F5" w:rsidP="000C087B">
      <w:pPr>
        <w:tabs>
          <w:tab w:val="left" w:pos="-1135"/>
          <w:tab w:val="left" w:pos="-569"/>
          <w:tab w:val="left" w:pos="284"/>
          <w:tab w:val="left" w:pos="567"/>
          <w:tab w:val="left" w:pos="1132"/>
          <w:tab w:val="left" w:pos="1699"/>
          <w:tab w:val="left" w:pos="8502"/>
          <w:tab w:val="left" w:pos="9068"/>
        </w:tabs>
        <w:ind w:left="1701" w:hanging="1701"/>
        <w:jc w:val="center"/>
        <w:rPr>
          <w:lang w:val="de-DE"/>
        </w:rPr>
      </w:pPr>
    </w:p>
    <w:p w:rsidR="00D200F5" w:rsidRPr="00C61874" w:rsidRDefault="00D200F5" w:rsidP="00D200F5">
      <w:pPr>
        <w:tabs>
          <w:tab w:val="left" w:pos="-1135"/>
          <w:tab w:val="left" w:pos="-569"/>
          <w:tab w:val="left" w:pos="284"/>
          <w:tab w:val="left" w:pos="567"/>
          <w:tab w:val="left" w:pos="1132"/>
          <w:tab w:val="left" w:pos="1699"/>
          <w:tab w:val="left" w:pos="8502"/>
          <w:tab w:val="left" w:pos="9068"/>
        </w:tabs>
        <w:ind w:left="1701" w:hanging="1701"/>
        <w:rPr>
          <w:lang w:val="fr-FR"/>
        </w:rPr>
      </w:pPr>
      <w:r w:rsidRPr="00C61874">
        <w:rPr>
          <w:lang w:val="de-DE"/>
        </w:rPr>
        <w:tab/>
      </w:r>
      <w:r w:rsidRPr="00C61874">
        <w:rPr>
          <w:lang w:val="de-DE"/>
        </w:rPr>
        <w:tab/>
      </w:r>
      <w:r w:rsidRPr="00C61874">
        <w:rPr>
          <w:lang w:val="de-DE"/>
        </w:rPr>
        <w:tab/>
      </w:r>
      <w:r w:rsidRPr="00C61874">
        <w:rPr>
          <w:lang w:val="fr-FR"/>
        </w:rPr>
        <w:t>A</w:t>
      </w:r>
      <w:r w:rsidRPr="00C61874">
        <w:rPr>
          <w:lang w:val="fr-FR"/>
        </w:rPr>
        <w:tab/>
        <w:t xml:space="preserve">  </w:t>
      </w:r>
      <w:smartTag w:uri="urn:schemas-microsoft-com:office:smarttags" w:element="metricconverter">
        <w:smartTagPr>
          <w:attr w:name="ProductID" w:val="1805 kg"/>
        </w:smartTagPr>
        <w:r w:rsidRPr="00C61874">
          <w:rPr>
            <w:lang w:val="fr-FR"/>
          </w:rPr>
          <w:t>1805 kg</w:t>
        </w:r>
      </w:smartTag>
      <w:r w:rsidRPr="00C61874">
        <w:rPr>
          <w:lang w:val="fr-FR"/>
        </w:rPr>
        <w:t>.</w:t>
      </w:r>
    </w:p>
    <w:p w:rsidR="00D200F5" w:rsidRPr="00C61874" w:rsidRDefault="00D200F5" w:rsidP="00D200F5">
      <w:pPr>
        <w:tabs>
          <w:tab w:val="left" w:pos="-1135"/>
          <w:tab w:val="left" w:pos="-569"/>
          <w:tab w:val="left" w:pos="284"/>
          <w:tab w:val="left" w:pos="567"/>
          <w:tab w:val="left" w:pos="1132"/>
          <w:tab w:val="left" w:pos="1699"/>
          <w:tab w:val="left" w:pos="8502"/>
          <w:tab w:val="left" w:pos="9068"/>
        </w:tabs>
        <w:ind w:left="1701" w:hanging="1701"/>
        <w:rPr>
          <w:lang w:val="fr-FR"/>
        </w:rPr>
      </w:pPr>
      <w:r w:rsidRPr="00C61874">
        <w:rPr>
          <w:lang w:val="fr-FR"/>
        </w:rPr>
        <w:tab/>
      </w:r>
      <w:r w:rsidRPr="00C61874">
        <w:rPr>
          <w:lang w:val="fr-FR"/>
        </w:rPr>
        <w:tab/>
      </w:r>
      <w:r w:rsidRPr="00C61874">
        <w:rPr>
          <w:lang w:val="fr-FR"/>
        </w:rPr>
        <w:tab/>
        <w:t>B</w:t>
      </w:r>
      <w:r w:rsidRPr="00C61874">
        <w:rPr>
          <w:lang w:val="fr-FR"/>
        </w:rPr>
        <w:tab/>
        <w:t xml:space="preserve">  1805 t.</w:t>
      </w:r>
    </w:p>
    <w:p w:rsidR="00D200F5" w:rsidRPr="00C61874" w:rsidRDefault="00D200F5" w:rsidP="00D200F5">
      <w:pPr>
        <w:tabs>
          <w:tab w:val="left" w:pos="-1135"/>
          <w:tab w:val="left" w:pos="-569"/>
          <w:tab w:val="left" w:pos="284"/>
          <w:tab w:val="left" w:pos="567"/>
          <w:tab w:val="left" w:pos="1132"/>
          <w:tab w:val="left" w:pos="1699"/>
          <w:tab w:val="left" w:pos="8502"/>
          <w:tab w:val="left" w:pos="9068"/>
        </w:tabs>
        <w:ind w:left="1701" w:hanging="1701"/>
        <w:rPr>
          <w:lang w:val="fr-FR"/>
        </w:rPr>
      </w:pPr>
      <w:r w:rsidRPr="00C61874">
        <w:rPr>
          <w:lang w:val="fr-FR"/>
        </w:rPr>
        <w:tab/>
      </w:r>
      <w:r w:rsidRPr="00C61874">
        <w:rPr>
          <w:lang w:val="fr-FR"/>
        </w:rPr>
        <w:tab/>
      </w:r>
      <w:r w:rsidRPr="00C61874">
        <w:rPr>
          <w:lang w:val="fr-FR"/>
        </w:rPr>
        <w:tab/>
        <w:t>C</w:t>
      </w:r>
      <w:r w:rsidRPr="00C61874">
        <w:rPr>
          <w:lang w:val="fr-FR"/>
        </w:rPr>
        <w:tab/>
        <w:t xml:space="preserve">   </w:t>
      </w:r>
      <w:smartTag w:uri="urn:schemas-microsoft-com:office:smarttags" w:element="metricconverter">
        <w:smartTagPr>
          <w:attr w:name="ProductID" w:val="200 kg"/>
        </w:smartTagPr>
        <w:r w:rsidRPr="00C61874">
          <w:rPr>
            <w:lang w:val="fr-FR"/>
          </w:rPr>
          <w:t>200 kg</w:t>
        </w:r>
      </w:smartTag>
      <w:r w:rsidRPr="00C61874">
        <w:rPr>
          <w:lang w:val="fr-FR"/>
        </w:rPr>
        <w:t>.</w:t>
      </w:r>
    </w:p>
    <w:p w:rsidR="00D200F5" w:rsidRPr="00C61874" w:rsidRDefault="00D200F5" w:rsidP="00D200F5">
      <w:pPr>
        <w:tabs>
          <w:tab w:val="left" w:pos="-1135"/>
          <w:tab w:val="left" w:pos="-569"/>
          <w:tab w:val="left" w:pos="284"/>
          <w:tab w:val="left" w:pos="567"/>
          <w:tab w:val="left" w:pos="1132"/>
          <w:tab w:val="left" w:pos="1699"/>
          <w:tab w:val="left" w:pos="8502"/>
          <w:tab w:val="left" w:pos="9068"/>
        </w:tabs>
        <w:ind w:left="1701" w:hanging="1701"/>
        <w:rPr>
          <w:lang w:val="fr-FR"/>
        </w:rPr>
      </w:pPr>
      <w:r w:rsidRPr="00C61874">
        <w:rPr>
          <w:lang w:val="fr-FR"/>
        </w:rPr>
        <w:tab/>
      </w:r>
      <w:r w:rsidRPr="00C61874">
        <w:rPr>
          <w:lang w:val="fr-FR"/>
        </w:rPr>
        <w:tab/>
      </w:r>
      <w:r w:rsidRPr="00C61874">
        <w:rPr>
          <w:lang w:val="fr-FR"/>
        </w:rPr>
        <w:tab/>
        <w:t>D</w:t>
      </w:r>
      <w:r w:rsidRPr="00C61874">
        <w:rPr>
          <w:lang w:val="fr-FR"/>
        </w:rPr>
        <w:tab/>
        <w:t xml:space="preserve">   200 t.</w:t>
      </w:r>
    </w:p>
    <w:p w:rsidR="00D200F5" w:rsidRPr="00C61874" w:rsidRDefault="00D200F5" w:rsidP="00D200F5">
      <w:pPr>
        <w:tabs>
          <w:tab w:val="left" w:pos="-1135"/>
          <w:tab w:val="left" w:pos="-569"/>
          <w:tab w:val="left" w:pos="284"/>
          <w:tab w:val="left" w:pos="567"/>
          <w:tab w:val="left" w:pos="1132"/>
          <w:tab w:val="left" w:pos="1699"/>
          <w:tab w:val="left" w:pos="8502"/>
          <w:tab w:val="left" w:pos="9068"/>
        </w:tabs>
        <w:ind w:left="1701" w:hanging="1701"/>
        <w:rPr>
          <w:lang w:val="fr-FR"/>
        </w:rPr>
      </w:pPr>
    </w:p>
    <w:p w:rsidR="00D200F5" w:rsidRPr="00C61874" w:rsidRDefault="00D200F5" w:rsidP="00D200F5">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fr-FR"/>
        </w:rPr>
        <w:tab/>
      </w:r>
      <w:r w:rsidRPr="00C61874">
        <w:rPr>
          <w:lang w:val="de-DE"/>
        </w:rPr>
        <w:t>331 05.0-08</w:t>
      </w:r>
      <w:r w:rsidRPr="00C61874">
        <w:rPr>
          <w:lang w:val="de-DE"/>
        </w:rPr>
        <w:tab/>
        <w:t>stoffbezogene Grundkenntnisse – ρ = m/V</w:t>
      </w:r>
      <w:r w:rsidRPr="00C61874">
        <w:rPr>
          <w:lang w:val="de-DE"/>
        </w:rPr>
        <w:tab/>
        <w:t>A</w:t>
      </w:r>
    </w:p>
    <w:p w:rsidR="00D200F5" w:rsidRPr="00C61874" w:rsidRDefault="00D200F5" w:rsidP="00D200F5">
      <w:pPr>
        <w:tabs>
          <w:tab w:val="left" w:pos="-1135"/>
          <w:tab w:val="left" w:pos="-569"/>
          <w:tab w:val="left" w:pos="284"/>
          <w:tab w:val="left" w:pos="567"/>
          <w:tab w:val="left" w:pos="1132"/>
          <w:tab w:val="left" w:pos="1699"/>
          <w:tab w:val="left" w:pos="8502"/>
          <w:tab w:val="left" w:pos="9068"/>
        </w:tabs>
        <w:ind w:left="1701" w:hanging="1701"/>
        <w:rPr>
          <w:lang w:val="de-DE"/>
        </w:rPr>
      </w:pPr>
    </w:p>
    <w:p w:rsidR="00D200F5" w:rsidRPr="00C61874" w:rsidRDefault="00D200F5" w:rsidP="00322DC9">
      <w:pPr>
        <w:tabs>
          <w:tab w:val="left" w:pos="-1135"/>
          <w:tab w:val="left" w:pos="-569"/>
          <w:tab w:val="left" w:pos="284"/>
          <w:tab w:val="left" w:pos="567"/>
          <w:tab w:val="left" w:pos="1132"/>
          <w:tab w:val="left" w:pos="1699"/>
          <w:tab w:val="left" w:pos="8502"/>
          <w:tab w:val="left" w:pos="9068"/>
        </w:tabs>
        <w:ind w:left="1701" w:hanging="1701"/>
        <w:jc w:val="both"/>
        <w:rPr>
          <w:lang w:val="de-DE"/>
        </w:rPr>
      </w:pPr>
      <w:r w:rsidRPr="00C61874">
        <w:rPr>
          <w:lang w:val="de-DE"/>
        </w:rPr>
        <w:tab/>
      </w:r>
      <w:r w:rsidRPr="00C61874">
        <w:rPr>
          <w:lang w:val="de-DE"/>
        </w:rPr>
        <w:tab/>
      </w:r>
      <w:r w:rsidRPr="00C61874">
        <w:rPr>
          <w:lang w:val="de-DE"/>
        </w:rPr>
        <w:tab/>
        <w:t xml:space="preserve">Die Masse von </w:t>
      </w:r>
      <w:smartTag w:uri="urn:schemas-microsoft-com:office:smarttags" w:element="metricconverter">
        <w:smartTagPr>
          <w:attr w:name="ProductID" w:val="180 Liter"/>
        </w:smartTagPr>
        <w:r w:rsidRPr="00C61874">
          <w:rPr>
            <w:lang w:val="de-DE"/>
          </w:rPr>
          <w:t>180 Liter</w:t>
        </w:r>
      </w:smartTag>
      <w:r w:rsidRPr="00C61874">
        <w:rPr>
          <w:lang w:val="de-DE"/>
        </w:rPr>
        <w:t xml:space="preserve"> UN 1092, ACROLEIN</w:t>
      </w:r>
      <w:r w:rsidR="00437449" w:rsidRPr="00C61874">
        <w:rPr>
          <w:lang w:val="de-DE"/>
        </w:rPr>
        <w:t>, STABILISIERT</w:t>
      </w:r>
      <w:r w:rsidRPr="00C61874">
        <w:rPr>
          <w:lang w:val="de-DE"/>
        </w:rPr>
        <w:t xml:space="preserve"> beträgt </w:t>
      </w:r>
      <w:smartTag w:uri="urn:schemas-microsoft-com:office:smarttags" w:element="metricconverter">
        <w:smartTagPr>
          <w:attr w:name="ProductID" w:val="144 kg"/>
        </w:smartTagPr>
        <w:r w:rsidRPr="00C61874">
          <w:rPr>
            <w:lang w:val="de-DE"/>
          </w:rPr>
          <w:t>144 kg</w:t>
        </w:r>
      </w:smartTag>
      <w:r w:rsidRPr="00C61874">
        <w:rPr>
          <w:lang w:val="de-DE"/>
        </w:rPr>
        <w:t>.</w:t>
      </w:r>
    </w:p>
    <w:p w:rsidR="00D200F5" w:rsidRPr="00C61874" w:rsidRDefault="00D200F5" w:rsidP="00D200F5">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r>
      <w:r w:rsidRPr="00C61874">
        <w:rPr>
          <w:lang w:val="de-DE"/>
        </w:rPr>
        <w:tab/>
      </w:r>
      <w:r w:rsidRPr="00C61874">
        <w:rPr>
          <w:lang w:val="de-DE"/>
        </w:rPr>
        <w:tab/>
        <w:t>Welche relative Dichte hat dieser Stoff?</w:t>
      </w:r>
    </w:p>
    <w:p w:rsidR="00D200F5" w:rsidRPr="00C61874" w:rsidRDefault="00D200F5" w:rsidP="00D200F5">
      <w:pPr>
        <w:tabs>
          <w:tab w:val="left" w:pos="-1135"/>
          <w:tab w:val="left" w:pos="-569"/>
          <w:tab w:val="left" w:pos="284"/>
          <w:tab w:val="left" w:pos="567"/>
          <w:tab w:val="left" w:pos="1132"/>
          <w:tab w:val="left" w:pos="1699"/>
          <w:tab w:val="left" w:pos="8502"/>
          <w:tab w:val="left" w:pos="9068"/>
        </w:tabs>
        <w:ind w:left="1701" w:hanging="1701"/>
        <w:rPr>
          <w:lang w:val="de-DE"/>
        </w:rPr>
      </w:pPr>
    </w:p>
    <w:p w:rsidR="00D200F5" w:rsidRPr="00C61874" w:rsidRDefault="00D200F5" w:rsidP="00D200F5">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r>
      <w:r w:rsidRPr="00C61874">
        <w:rPr>
          <w:lang w:val="de-DE"/>
        </w:rPr>
        <w:tab/>
      </w:r>
      <w:r w:rsidRPr="00C61874">
        <w:rPr>
          <w:lang w:val="de-DE"/>
        </w:rPr>
        <w:tab/>
        <w:t>A</w:t>
      </w:r>
      <w:r w:rsidRPr="00C61874">
        <w:rPr>
          <w:lang w:val="de-DE"/>
        </w:rPr>
        <w:tab/>
        <w:t>0,8</w:t>
      </w:r>
      <w:r w:rsidR="0071192F" w:rsidRPr="00C61874">
        <w:rPr>
          <w:lang w:val="de-DE"/>
        </w:rPr>
        <w:t>.</w:t>
      </w:r>
      <w:r w:rsidRPr="00C61874">
        <w:rPr>
          <w:lang w:val="de-DE"/>
        </w:rPr>
        <w:t xml:space="preserve">  </w:t>
      </w:r>
    </w:p>
    <w:p w:rsidR="00D200F5" w:rsidRPr="00C61874" w:rsidRDefault="00D200F5" w:rsidP="00D200F5">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r>
      <w:r w:rsidRPr="00C61874">
        <w:rPr>
          <w:lang w:val="de-DE"/>
        </w:rPr>
        <w:tab/>
      </w:r>
      <w:r w:rsidRPr="00C61874">
        <w:rPr>
          <w:lang w:val="de-DE"/>
        </w:rPr>
        <w:tab/>
        <w:t>B</w:t>
      </w:r>
      <w:r w:rsidRPr="00C61874">
        <w:rPr>
          <w:lang w:val="de-DE"/>
        </w:rPr>
        <w:tab/>
        <w:t>1,25</w:t>
      </w:r>
      <w:r w:rsidR="0071192F" w:rsidRPr="00C61874">
        <w:rPr>
          <w:lang w:val="de-DE"/>
        </w:rPr>
        <w:t>.</w:t>
      </w:r>
      <w:r w:rsidRPr="00C61874">
        <w:rPr>
          <w:lang w:val="de-DE"/>
        </w:rPr>
        <w:t xml:space="preserve"> </w:t>
      </w:r>
    </w:p>
    <w:p w:rsidR="00D200F5" w:rsidRPr="00C61874" w:rsidRDefault="00D200F5" w:rsidP="00D200F5">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r>
      <w:r w:rsidRPr="00C61874">
        <w:rPr>
          <w:lang w:val="de-DE"/>
        </w:rPr>
        <w:tab/>
      </w:r>
      <w:r w:rsidRPr="00C61874">
        <w:rPr>
          <w:lang w:val="de-DE"/>
        </w:rPr>
        <w:tab/>
        <w:t>C</w:t>
      </w:r>
      <w:r w:rsidRPr="00C61874">
        <w:rPr>
          <w:lang w:val="de-DE"/>
        </w:rPr>
        <w:tab/>
        <w:t>2,59</w:t>
      </w:r>
      <w:r w:rsidR="0071192F" w:rsidRPr="00C61874">
        <w:rPr>
          <w:lang w:val="de-DE"/>
        </w:rPr>
        <w:t>.</w:t>
      </w:r>
      <w:r w:rsidRPr="00C61874">
        <w:rPr>
          <w:lang w:val="de-DE"/>
        </w:rPr>
        <w:t xml:space="preserve">  </w:t>
      </w:r>
    </w:p>
    <w:p w:rsidR="00D200F5" w:rsidRPr="00C61874" w:rsidRDefault="00D200F5" w:rsidP="00D200F5">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r>
      <w:r w:rsidRPr="00C61874">
        <w:rPr>
          <w:lang w:val="de-DE"/>
        </w:rPr>
        <w:tab/>
      </w:r>
      <w:r w:rsidRPr="00C61874">
        <w:rPr>
          <w:lang w:val="de-DE"/>
        </w:rPr>
        <w:tab/>
        <w:t>D</w:t>
      </w:r>
      <w:r w:rsidRPr="00C61874">
        <w:rPr>
          <w:lang w:val="de-DE"/>
        </w:rPr>
        <w:tab/>
        <w:t>3,6</w:t>
      </w:r>
      <w:r w:rsidR="0071192F" w:rsidRPr="00C61874">
        <w:rPr>
          <w:lang w:val="de-DE"/>
        </w:rPr>
        <w:t>.</w:t>
      </w:r>
      <w:r w:rsidRPr="00C61874">
        <w:rPr>
          <w:lang w:val="de-DE"/>
        </w:rPr>
        <w:t xml:space="preserve">  </w:t>
      </w:r>
    </w:p>
    <w:p w:rsidR="00D200F5" w:rsidRPr="00C61874" w:rsidRDefault="00D200F5" w:rsidP="00D200F5">
      <w:pPr>
        <w:tabs>
          <w:tab w:val="left" w:pos="-1135"/>
          <w:tab w:val="left" w:pos="-569"/>
          <w:tab w:val="left" w:pos="284"/>
          <w:tab w:val="left" w:pos="567"/>
          <w:tab w:val="left" w:pos="1132"/>
          <w:tab w:val="left" w:pos="1699"/>
          <w:tab w:val="left" w:pos="8502"/>
          <w:tab w:val="left" w:pos="9068"/>
        </w:tabs>
        <w:ind w:left="1701" w:hanging="1701"/>
        <w:rPr>
          <w:lang w:val="de-DE"/>
        </w:rPr>
      </w:pPr>
    </w:p>
    <w:p w:rsidR="00D200F5" w:rsidRPr="00C61874" w:rsidRDefault="00D200F5" w:rsidP="00D200F5">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t>331 05.0-09</w:t>
      </w:r>
      <w:r w:rsidRPr="00C61874">
        <w:rPr>
          <w:lang w:val="de-DE"/>
        </w:rPr>
        <w:tab/>
        <w:t>stoffbezogene Grundkenntnisse – ρ = m/V</w:t>
      </w:r>
      <w:r w:rsidRPr="00C61874">
        <w:rPr>
          <w:lang w:val="de-DE"/>
        </w:rPr>
        <w:tab/>
        <w:t>C</w:t>
      </w:r>
    </w:p>
    <w:p w:rsidR="00D200F5" w:rsidRPr="00C61874" w:rsidRDefault="00D200F5" w:rsidP="00D200F5">
      <w:pPr>
        <w:tabs>
          <w:tab w:val="left" w:pos="-1135"/>
          <w:tab w:val="left" w:pos="-569"/>
          <w:tab w:val="left" w:pos="284"/>
          <w:tab w:val="left" w:pos="567"/>
          <w:tab w:val="left" w:pos="1132"/>
          <w:tab w:val="left" w:pos="1699"/>
          <w:tab w:val="left" w:pos="8502"/>
          <w:tab w:val="left" w:pos="9068"/>
        </w:tabs>
        <w:ind w:left="1701" w:hanging="1701"/>
        <w:rPr>
          <w:lang w:val="de-DE"/>
        </w:rPr>
      </w:pPr>
    </w:p>
    <w:p w:rsidR="00D200F5" w:rsidRPr="00C61874" w:rsidRDefault="00D200F5" w:rsidP="00D200F5">
      <w:pPr>
        <w:tabs>
          <w:tab w:val="left" w:pos="-1135"/>
          <w:tab w:val="left" w:pos="-569"/>
          <w:tab w:val="left" w:pos="567"/>
          <w:tab w:val="left" w:pos="1132"/>
          <w:tab w:val="left" w:pos="8502"/>
          <w:tab w:val="left" w:pos="9068"/>
        </w:tabs>
        <w:ind w:left="1134" w:hanging="1134"/>
        <w:rPr>
          <w:lang w:val="de-DE"/>
        </w:rPr>
      </w:pPr>
      <w:r w:rsidRPr="00C61874">
        <w:rPr>
          <w:lang w:val="de-DE"/>
        </w:rPr>
        <w:tab/>
      </w:r>
      <w:r w:rsidRPr="00C61874">
        <w:rPr>
          <w:lang w:val="de-DE"/>
        </w:rPr>
        <w:tab/>
        <w:t xml:space="preserve">Die </w:t>
      </w:r>
      <w:r w:rsidR="008B5C7F" w:rsidRPr="00C61874">
        <w:rPr>
          <w:lang w:val="de-DE"/>
        </w:rPr>
        <w:t xml:space="preserve">relative </w:t>
      </w:r>
      <w:r w:rsidRPr="00C61874">
        <w:rPr>
          <w:lang w:val="de-DE"/>
        </w:rPr>
        <w:t>Dichte eines Stoffes beträgt 1,15. Wie groß ist das Volumen, wenn die Masse des Stoffes 2300 Tonnen beträgt?</w:t>
      </w:r>
    </w:p>
    <w:p w:rsidR="00D200F5" w:rsidRPr="00C61874" w:rsidRDefault="00D200F5" w:rsidP="00D200F5">
      <w:pPr>
        <w:tabs>
          <w:tab w:val="left" w:pos="-1135"/>
          <w:tab w:val="left" w:pos="-569"/>
          <w:tab w:val="left" w:pos="284"/>
          <w:tab w:val="left" w:pos="567"/>
          <w:tab w:val="left" w:pos="1132"/>
          <w:tab w:val="left" w:pos="1699"/>
          <w:tab w:val="left" w:pos="8502"/>
          <w:tab w:val="left" w:pos="9068"/>
        </w:tabs>
        <w:ind w:left="1701" w:hanging="1701"/>
        <w:rPr>
          <w:lang w:val="de-DE"/>
        </w:rPr>
      </w:pPr>
    </w:p>
    <w:p w:rsidR="00D200F5" w:rsidRPr="00C61874" w:rsidRDefault="00D200F5" w:rsidP="00D200F5">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r>
      <w:r w:rsidRPr="00C61874">
        <w:rPr>
          <w:lang w:val="de-DE"/>
        </w:rPr>
        <w:tab/>
      </w:r>
      <w:r w:rsidRPr="00C61874">
        <w:rPr>
          <w:lang w:val="de-DE"/>
        </w:rPr>
        <w:tab/>
        <w:t xml:space="preserve">A            </w:t>
      </w:r>
      <w:smartTag w:uri="urn:schemas-microsoft-com:office:smarttags" w:element="metricconverter">
        <w:smartTagPr>
          <w:attr w:name="ProductID" w:val="250 m3"/>
        </w:smartTagPr>
        <w:r w:rsidRPr="00C61874">
          <w:rPr>
            <w:lang w:val="de-DE"/>
          </w:rPr>
          <w:t>250 m</w:t>
        </w:r>
        <w:r w:rsidRPr="00C61874">
          <w:rPr>
            <w:vertAlign w:val="superscript"/>
            <w:lang w:val="de-DE"/>
          </w:rPr>
          <w:t>3</w:t>
        </w:r>
      </w:smartTag>
      <w:r w:rsidRPr="00C61874">
        <w:rPr>
          <w:lang w:val="de-DE"/>
        </w:rPr>
        <w:t>.</w:t>
      </w:r>
    </w:p>
    <w:p w:rsidR="00D200F5" w:rsidRPr="00C61874" w:rsidRDefault="00D200F5" w:rsidP="00D200F5">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r>
      <w:r w:rsidRPr="00C61874">
        <w:rPr>
          <w:lang w:val="de-DE"/>
        </w:rPr>
        <w:tab/>
      </w:r>
      <w:r w:rsidRPr="00C61874">
        <w:rPr>
          <w:lang w:val="de-DE"/>
        </w:rPr>
        <w:tab/>
        <w:t xml:space="preserve">B            </w:t>
      </w:r>
      <w:smartTag w:uri="urn:schemas-microsoft-com:office:smarttags" w:element="metricconverter">
        <w:smartTagPr>
          <w:attr w:name="ProductID" w:val="500 m3"/>
        </w:smartTagPr>
        <w:r w:rsidRPr="00C61874">
          <w:rPr>
            <w:lang w:val="de-DE"/>
          </w:rPr>
          <w:t>500 m</w:t>
        </w:r>
        <w:r w:rsidRPr="00C61874">
          <w:rPr>
            <w:vertAlign w:val="superscript"/>
            <w:lang w:val="de-DE"/>
          </w:rPr>
          <w:t>3</w:t>
        </w:r>
      </w:smartTag>
      <w:r w:rsidRPr="00C61874">
        <w:rPr>
          <w:lang w:val="de-DE"/>
        </w:rPr>
        <w:t>.</w:t>
      </w:r>
    </w:p>
    <w:p w:rsidR="00D200F5" w:rsidRPr="00C61874" w:rsidRDefault="00D200F5" w:rsidP="00D200F5">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r>
      <w:r w:rsidRPr="00C61874">
        <w:rPr>
          <w:lang w:val="de-DE"/>
        </w:rPr>
        <w:tab/>
      </w:r>
      <w:r w:rsidRPr="00C61874">
        <w:rPr>
          <w:lang w:val="de-DE"/>
        </w:rPr>
        <w:tab/>
        <w:t>C</w:t>
      </w:r>
      <w:r w:rsidRPr="00C61874">
        <w:rPr>
          <w:lang w:val="de-DE"/>
        </w:rPr>
        <w:tab/>
      </w:r>
      <w:smartTag w:uri="urn:schemas-microsoft-com:office:smarttags" w:element="metricconverter">
        <w:smartTagPr>
          <w:attr w:name="ProductID" w:val="2 000 m3"/>
        </w:smartTagPr>
        <w:r w:rsidRPr="00C61874">
          <w:rPr>
            <w:lang w:val="de-DE"/>
          </w:rPr>
          <w:t>2 000 m</w:t>
        </w:r>
        <w:r w:rsidRPr="00C61874">
          <w:rPr>
            <w:vertAlign w:val="superscript"/>
            <w:lang w:val="de-DE"/>
          </w:rPr>
          <w:t>3</w:t>
        </w:r>
      </w:smartTag>
      <w:r w:rsidRPr="00C61874">
        <w:rPr>
          <w:lang w:val="de-DE"/>
        </w:rPr>
        <w:t>.</w:t>
      </w:r>
    </w:p>
    <w:p w:rsidR="00D200F5" w:rsidRPr="00C61874" w:rsidRDefault="00D200F5" w:rsidP="00D200F5">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r>
      <w:r w:rsidRPr="00C61874">
        <w:rPr>
          <w:lang w:val="de-DE"/>
        </w:rPr>
        <w:tab/>
      </w:r>
      <w:r w:rsidRPr="00C61874">
        <w:rPr>
          <w:lang w:val="de-DE"/>
        </w:rPr>
        <w:tab/>
        <w:t>D</w:t>
      </w:r>
      <w:r w:rsidRPr="00C61874">
        <w:rPr>
          <w:lang w:val="de-DE"/>
        </w:rPr>
        <w:tab/>
      </w:r>
      <w:smartTag w:uri="urn:schemas-microsoft-com:office:smarttags" w:element="metricconverter">
        <w:smartTagPr>
          <w:attr w:name="ProductID" w:val="2 645 m3"/>
        </w:smartTagPr>
        <w:r w:rsidRPr="00C61874">
          <w:rPr>
            <w:lang w:val="de-DE"/>
          </w:rPr>
          <w:t>2 645 m</w:t>
        </w:r>
        <w:r w:rsidRPr="00C61874">
          <w:rPr>
            <w:vertAlign w:val="superscript"/>
            <w:lang w:val="de-DE"/>
          </w:rPr>
          <w:t>3</w:t>
        </w:r>
      </w:smartTag>
      <w:r w:rsidRPr="00C61874">
        <w:rPr>
          <w:lang w:val="de-DE"/>
        </w:rPr>
        <w:t>.</w:t>
      </w:r>
      <w:r w:rsidRPr="00C61874">
        <w:rPr>
          <w:lang w:val="de-DE"/>
        </w:rPr>
        <w:tab/>
      </w:r>
    </w:p>
    <w:p w:rsidR="00D200F5" w:rsidRPr="00C61874" w:rsidRDefault="00D200F5" w:rsidP="00D200F5">
      <w:pPr>
        <w:tabs>
          <w:tab w:val="left" w:pos="-1135"/>
          <w:tab w:val="left" w:pos="-569"/>
          <w:tab w:val="left" w:pos="284"/>
          <w:tab w:val="left" w:pos="567"/>
          <w:tab w:val="left" w:pos="1132"/>
          <w:tab w:val="left" w:pos="1699"/>
          <w:tab w:val="left" w:pos="8502"/>
          <w:tab w:val="left" w:pos="9068"/>
        </w:tabs>
        <w:ind w:left="1701" w:hanging="1701"/>
        <w:rPr>
          <w:lang w:val="de-DE"/>
        </w:rPr>
      </w:pPr>
    </w:p>
    <w:p w:rsidR="00D200F5" w:rsidRPr="00C61874" w:rsidRDefault="00D200F5" w:rsidP="00D200F5">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t>331 05.0-10</w:t>
      </w:r>
      <w:r w:rsidRPr="00C61874">
        <w:rPr>
          <w:lang w:val="de-DE"/>
        </w:rPr>
        <w:tab/>
        <w:t>stoffbezogene Grundkenntnisse – ρ = m/V</w:t>
      </w:r>
      <w:r w:rsidRPr="00C61874">
        <w:rPr>
          <w:lang w:val="de-DE"/>
        </w:rPr>
        <w:tab/>
        <w:t>A</w:t>
      </w:r>
    </w:p>
    <w:p w:rsidR="00D200F5" w:rsidRPr="00C61874" w:rsidRDefault="00D200F5" w:rsidP="00D200F5">
      <w:pPr>
        <w:tabs>
          <w:tab w:val="left" w:pos="-1135"/>
          <w:tab w:val="left" w:pos="-569"/>
          <w:tab w:val="left" w:pos="284"/>
          <w:tab w:val="left" w:pos="567"/>
          <w:tab w:val="left" w:pos="1132"/>
          <w:tab w:val="left" w:pos="1699"/>
          <w:tab w:val="left" w:pos="8502"/>
          <w:tab w:val="left" w:pos="9068"/>
        </w:tabs>
        <w:ind w:left="1701" w:hanging="1701"/>
        <w:rPr>
          <w:lang w:val="de-DE"/>
        </w:rPr>
      </w:pPr>
    </w:p>
    <w:p w:rsidR="00D200F5" w:rsidRPr="00C61874" w:rsidRDefault="00D200F5" w:rsidP="00322DC9">
      <w:pPr>
        <w:tabs>
          <w:tab w:val="left" w:pos="-1135"/>
          <w:tab w:val="left" w:pos="-569"/>
          <w:tab w:val="left" w:pos="284"/>
          <w:tab w:val="left" w:pos="567"/>
          <w:tab w:val="left" w:pos="1132"/>
          <w:tab w:val="left" w:pos="8502"/>
          <w:tab w:val="left" w:pos="9068"/>
        </w:tabs>
        <w:ind w:left="1134" w:hanging="1134"/>
        <w:jc w:val="both"/>
        <w:rPr>
          <w:lang w:val="de-DE"/>
        </w:rPr>
      </w:pPr>
      <w:r w:rsidRPr="00C61874">
        <w:rPr>
          <w:lang w:val="de-DE"/>
        </w:rPr>
        <w:tab/>
      </w:r>
      <w:r w:rsidRPr="00C61874">
        <w:rPr>
          <w:lang w:val="de-DE"/>
        </w:rPr>
        <w:tab/>
      </w:r>
      <w:r w:rsidRPr="00C61874">
        <w:rPr>
          <w:lang w:val="de-DE"/>
        </w:rPr>
        <w:tab/>
        <w:t xml:space="preserve">Das Volumen einer bestimmten Gasmenge </w:t>
      </w:r>
      <w:r w:rsidR="00943441" w:rsidRPr="00C61874">
        <w:rPr>
          <w:lang w:val="de-DE"/>
        </w:rPr>
        <w:t>wird verringert</w:t>
      </w:r>
      <w:r w:rsidRPr="00C61874">
        <w:rPr>
          <w:lang w:val="de-DE"/>
        </w:rPr>
        <w:t>. Wie verhält sich die Dichte?</w:t>
      </w:r>
    </w:p>
    <w:p w:rsidR="00D200F5" w:rsidRPr="00C61874" w:rsidRDefault="00D200F5" w:rsidP="00D200F5">
      <w:pPr>
        <w:tabs>
          <w:tab w:val="left" w:pos="-1135"/>
          <w:tab w:val="left" w:pos="-569"/>
          <w:tab w:val="left" w:pos="284"/>
          <w:tab w:val="left" w:pos="567"/>
          <w:tab w:val="left" w:pos="1132"/>
          <w:tab w:val="left" w:pos="1699"/>
          <w:tab w:val="left" w:pos="8502"/>
          <w:tab w:val="left" w:pos="9068"/>
        </w:tabs>
        <w:ind w:left="1701" w:hanging="1701"/>
        <w:rPr>
          <w:lang w:val="de-DE"/>
        </w:rPr>
      </w:pPr>
    </w:p>
    <w:p w:rsidR="00D200F5" w:rsidRPr="00C61874" w:rsidRDefault="00D200F5" w:rsidP="00D200F5">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r>
      <w:r w:rsidRPr="00C61874">
        <w:rPr>
          <w:lang w:val="de-DE"/>
        </w:rPr>
        <w:tab/>
      </w:r>
      <w:r w:rsidRPr="00C61874">
        <w:rPr>
          <w:lang w:val="de-DE"/>
        </w:rPr>
        <w:tab/>
        <w:t>A</w:t>
      </w:r>
      <w:r w:rsidRPr="00C61874">
        <w:rPr>
          <w:lang w:val="de-DE"/>
        </w:rPr>
        <w:tab/>
        <w:t>Die Dichte wird größer.</w:t>
      </w:r>
    </w:p>
    <w:p w:rsidR="00D200F5" w:rsidRPr="00C61874" w:rsidRDefault="00D200F5" w:rsidP="00D200F5">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r>
      <w:r w:rsidRPr="00C61874">
        <w:rPr>
          <w:lang w:val="de-DE"/>
        </w:rPr>
        <w:tab/>
      </w:r>
      <w:r w:rsidRPr="00C61874">
        <w:rPr>
          <w:lang w:val="de-DE"/>
        </w:rPr>
        <w:tab/>
        <w:t>B</w:t>
      </w:r>
      <w:r w:rsidRPr="00C61874">
        <w:rPr>
          <w:lang w:val="de-DE"/>
        </w:rPr>
        <w:tab/>
        <w:t>Die Dichte wird kleiner.</w:t>
      </w:r>
    </w:p>
    <w:p w:rsidR="00D200F5" w:rsidRPr="00C61874" w:rsidRDefault="00D200F5" w:rsidP="00D200F5">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r>
      <w:r w:rsidRPr="00C61874">
        <w:rPr>
          <w:lang w:val="de-DE"/>
        </w:rPr>
        <w:tab/>
      </w:r>
      <w:r w:rsidRPr="00C61874">
        <w:rPr>
          <w:lang w:val="de-DE"/>
        </w:rPr>
        <w:tab/>
        <w:t>C</w:t>
      </w:r>
      <w:r w:rsidRPr="00C61874">
        <w:rPr>
          <w:lang w:val="de-DE"/>
        </w:rPr>
        <w:tab/>
        <w:t>Die Dichte bleibt gleich.</w:t>
      </w:r>
    </w:p>
    <w:p w:rsidR="00D200F5" w:rsidRPr="00C61874" w:rsidRDefault="00D200F5" w:rsidP="00D200F5">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r>
      <w:r w:rsidRPr="00C61874">
        <w:rPr>
          <w:lang w:val="de-DE"/>
        </w:rPr>
        <w:tab/>
      </w:r>
      <w:r w:rsidRPr="00C61874">
        <w:rPr>
          <w:lang w:val="de-DE"/>
        </w:rPr>
        <w:tab/>
        <w:t>D</w:t>
      </w:r>
      <w:r w:rsidRPr="00C61874">
        <w:rPr>
          <w:lang w:val="de-DE"/>
        </w:rPr>
        <w:tab/>
        <w:t>Die Dichte wird manchmal größer, manchmal kleiner.</w:t>
      </w:r>
    </w:p>
    <w:p w:rsidR="00D200F5" w:rsidRPr="00C61874" w:rsidRDefault="00D200F5" w:rsidP="00D200F5">
      <w:pPr>
        <w:widowControl w:val="0"/>
        <w:tabs>
          <w:tab w:val="left" w:pos="-1135"/>
          <w:tab w:val="left" w:pos="-568"/>
          <w:tab w:val="left" w:pos="284"/>
          <w:tab w:val="left" w:pos="1131"/>
          <w:tab w:val="left" w:pos="1699"/>
          <w:tab w:val="left" w:pos="8502"/>
          <w:tab w:val="left" w:pos="9068"/>
        </w:tabs>
        <w:ind w:left="1701" w:hanging="1701"/>
        <w:rPr>
          <w:lang w:val="de-DE"/>
        </w:rPr>
      </w:pPr>
    </w:p>
    <w:p w:rsidR="00D200F5" w:rsidRPr="00C61874" w:rsidRDefault="00D200F5" w:rsidP="00D200F5">
      <w:pPr>
        <w:widowControl w:val="0"/>
        <w:tabs>
          <w:tab w:val="left" w:pos="-1135"/>
          <w:tab w:val="left" w:pos="-568"/>
          <w:tab w:val="left" w:pos="284"/>
          <w:tab w:val="left" w:pos="1131"/>
          <w:tab w:val="left" w:pos="1699"/>
          <w:tab w:val="left" w:pos="8502"/>
          <w:tab w:val="left" w:pos="9068"/>
        </w:tabs>
        <w:ind w:left="1701" w:hanging="1701"/>
        <w:rPr>
          <w:lang w:val="de-DE"/>
        </w:rPr>
      </w:pPr>
      <w:r w:rsidRPr="00C61874">
        <w:rPr>
          <w:lang w:val="de-DE"/>
        </w:rPr>
        <w:tab/>
        <w:t>331 05.0-11</w:t>
      </w:r>
      <w:r w:rsidRPr="00C61874">
        <w:rPr>
          <w:lang w:val="de-DE"/>
        </w:rPr>
        <w:tab/>
        <w:t>stoffbezogene Grundkenntnisse – ρ = m/V</w:t>
      </w:r>
      <w:r w:rsidRPr="00C61874">
        <w:rPr>
          <w:lang w:val="de-DE"/>
        </w:rPr>
        <w:tab/>
        <w:t>A</w:t>
      </w:r>
    </w:p>
    <w:p w:rsidR="00D200F5" w:rsidRPr="00C61874" w:rsidRDefault="00D200F5" w:rsidP="00D200F5">
      <w:pPr>
        <w:widowControl w:val="0"/>
        <w:tabs>
          <w:tab w:val="left" w:pos="-1135"/>
          <w:tab w:val="left" w:pos="-568"/>
          <w:tab w:val="left" w:pos="565"/>
          <w:tab w:val="left" w:pos="1131"/>
          <w:tab w:val="left" w:pos="1699"/>
          <w:tab w:val="left" w:pos="8502"/>
          <w:tab w:val="left" w:pos="9068"/>
        </w:tabs>
        <w:ind w:left="1701" w:hanging="1701"/>
        <w:rPr>
          <w:lang w:val="de-DE"/>
        </w:rPr>
      </w:pPr>
    </w:p>
    <w:p w:rsidR="00D200F5" w:rsidRPr="00C61874" w:rsidRDefault="00D200F5" w:rsidP="00D200F5">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Wie wird die Masse eines Stoffes berechnet?</w:t>
      </w:r>
    </w:p>
    <w:p w:rsidR="00D200F5" w:rsidRPr="00C61874" w:rsidRDefault="00D200F5" w:rsidP="00D200F5">
      <w:pPr>
        <w:widowControl w:val="0"/>
        <w:tabs>
          <w:tab w:val="left" w:pos="-1135"/>
          <w:tab w:val="left" w:pos="-568"/>
          <w:tab w:val="left" w:pos="565"/>
          <w:tab w:val="left" w:pos="1131"/>
          <w:tab w:val="left" w:pos="1699"/>
          <w:tab w:val="left" w:pos="8502"/>
          <w:tab w:val="left" w:pos="9068"/>
        </w:tabs>
        <w:ind w:left="1701" w:hanging="1701"/>
        <w:rPr>
          <w:lang w:val="de-DE"/>
        </w:rPr>
      </w:pPr>
    </w:p>
    <w:p w:rsidR="00D200F5" w:rsidRPr="00C61874" w:rsidRDefault="00D200F5" w:rsidP="00D200F5">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Die Dichte mit dem Volumen multiplizieren.</w:t>
      </w:r>
    </w:p>
    <w:p w:rsidR="00D200F5" w:rsidRPr="00C61874" w:rsidRDefault="00D200F5" w:rsidP="00D200F5">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Die Dichte durch das Volumen dividieren.</w:t>
      </w:r>
    </w:p>
    <w:p w:rsidR="00D200F5" w:rsidRPr="00C61874" w:rsidRDefault="00D200F5" w:rsidP="00D200F5">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Das Volumen durch die Dichte dividieren.</w:t>
      </w:r>
    </w:p>
    <w:p w:rsidR="00D200F5" w:rsidRPr="00C61874" w:rsidRDefault="00D200F5" w:rsidP="00D200F5">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Das Volumen durch den Druck dividieren.</w:t>
      </w:r>
      <w:r w:rsidR="00437449" w:rsidRPr="00C61874">
        <w:rPr>
          <w:lang w:val="de-DE"/>
        </w:rPr>
        <w:t xml:space="preserve"> </w:t>
      </w:r>
    </w:p>
    <w:p w:rsidR="00D200F5" w:rsidRPr="00C61874" w:rsidRDefault="00D200F5" w:rsidP="00D200F5">
      <w:pPr>
        <w:widowControl w:val="0"/>
        <w:tabs>
          <w:tab w:val="left" w:pos="-1135"/>
          <w:tab w:val="left" w:pos="-568"/>
          <w:tab w:val="left" w:pos="284"/>
          <w:tab w:val="left" w:pos="1131"/>
          <w:tab w:val="left" w:pos="1699"/>
          <w:tab w:val="left" w:pos="8502"/>
          <w:tab w:val="left" w:pos="9068"/>
        </w:tabs>
        <w:ind w:left="1701" w:hanging="1701"/>
        <w:rPr>
          <w:lang w:val="de-DE"/>
        </w:rPr>
      </w:pPr>
    </w:p>
    <w:p w:rsidR="00D200F5" w:rsidRPr="00C61874" w:rsidRDefault="005D7F8A" w:rsidP="00D200F5">
      <w:pPr>
        <w:widowControl w:val="0"/>
        <w:tabs>
          <w:tab w:val="left" w:pos="-1135"/>
          <w:tab w:val="left" w:pos="-568"/>
          <w:tab w:val="left" w:pos="284"/>
          <w:tab w:val="left" w:pos="1131"/>
          <w:tab w:val="left" w:pos="1699"/>
          <w:tab w:val="left" w:pos="8502"/>
          <w:tab w:val="left" w:pos="9068"/>
        </w:tabs>
        <w:ind w:left="1701" w:hanging="1701"/>
        <w:rPr>
          <w:lang w:val="de-DE"/>
        </w:rPr>
      </w:pPr>
      <w:r w:rsidRPr="00C61874">
        <w:rPr>
          <w:lang w:val="de-DE"/>
        </w:rPr>
        <w:br w:type="page"/>
      </w:r>
      <w:r w:rsidR="00D200F5" w:rsidRPr="00C61874">
        <w:rPr>
          <w:lang w:val="de-DE"/>
        </w:rPr>
        <w:tab/>
        <w:t>331 05.0-12</w:t>
      </w:r>
      <w:r w:rsidR="00D200F5" w:rsidRPr="00C61874">
        <w:rPr>
          <w:lang w:val="de-DE"/>
        </w:rPr>
        <w:tab/>
        <w:t>stoffbezogene Grundkenntnisse – ρ = m/V</w:t>
      </w:r>
      <w:r w:rsidR="00D200F5" w:rsidRPr="00C61874">
        <w:rPr>
          <w:lang w:val="de-DE"/>
        </w:rPr>
        <w:tab/>
        <w:t>C</w:t>
      </w:r>
    </w:p>
    <w:p w:rsidR="00D200F5" w:rsidRPr="00C61874" w:rsidRDefault="00D200F5" w:rsidP="00D200F5">
      <w:pPr>
        <w:widowControl w:val="0"/>
        <w:tabs>
          <w:tab w:val="left" w:pos="-1135"/>
          <w:tab w:val="left" w:pos="-568"/>
          <w:tab w:val="left" w:pos="565"/>
          <w:tab w:val="left" w:pos="1131"/>
          <w:tab w:val="left" w:pos="1699"/>
          <w:tab w:val="left" w:pos="8502"/>
          <w:tab w:val="left" w:pos="9068"/>
        </w:tabs>
        <w:ind w:left="1701" w:hanging="1701"/>
        <w:rPr>
          <w:lang w:val="de-DE"/>
        </w:rPr>
      </w:pPr>
    </w:p>
    <w:p w:rsidR="00D200F5" w:rsidRPr="00C61874" w:rsidRDefault="00D200F5" w:rsidP="00D200F5">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Wie wird das Volumen eines Stoffes berechnet?</w:t>
      </w:r>
    </w:p>
    <w:p w:rsidR="00D200F5" w:rsidRPr="00C61874" w:rsidRDefault="00D200F5" w:rsidP="00D200F5">
      <w:pPr>
        <w:widowControl w:val="0"/>
        <w:tabs>
          <w:tab w:val="left" w:pos="-1135"/>
          <w:tab w:val="left" w:pos="-568"/>
          <w:tab w:val="left" w:pos="565"/>
          <w:tab w:val="left" w:pos="1131"/>
          <w:tab w:val="left" w:pos="1699"/>
          <w:tab w:val="left" w:pos="8502"/>
          <w:tab w:val="left" w:pos="9068"/>
        </w:tabs>
        <w:ind w:left="1701" w:hanging="1701"/>
        <w:rPr>
          <w:lang w:val="de-DE"/>
        </w:rPr>
      </w:pPr>
    </w:p>
    <w:p w:rsidR="00D200F5" w:rsidRPr="00C61874" w:rsidRDefault="00D200F5" w:rsidP="00D200F5">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Die Dichte mit der Masse multiplizieren.</w:t>
      </w:r>
    </w:p>
    <w:p w:rsidR="00D200F5" w:rsidRPr="00C61874" w:rsidRDefault="00D200F5" w:rsidP="00D200F5">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Die Dichte durch die Masse dividieren.</w:t>
      </w:r>
    </w:p>
    <w:p w:rsidR="00D200F5" w:rsidRPr="00C61874" w:rsidRDefault="00D200F5" w:rsidP="00D200F5">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Die Masse durch die Dichte dividieren.</w:t>
      </w:r>
    </w:p>
    <w:p w:rsidR="00D200F5" w:rsidRPr="00C61874" w:rsidRDefault="00D200F5" w:rsidP="00D200F5">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Die Masse durch den Druck dividieren.</w:t>
      </w:r>
    </w:p>
    <w:p w:rsidR="00D200F5" w:rsidRPr="00C61874" w:rsidRDefault="00D200F5" w:rsidP="00D200F5">
      <w:pPr>
        <w:widowControl w:val="0"/>
        <w:tabs>
          <w:tab w:val="left" w:pos="-1135"/>
          <w:tab w:val="left" w:pos="-568"/>
          <w:tab w:val="left" w:pos="284"/>
          <w:tab w:val="left" w:pos="1131"/>
          <w:tab w:val="left" w:pos="1699"/>
          <w:tab w:val="left" w:pos="8502"/>
          <w:tab w:val="left" w:pos="9068"/>
        </w:tabs>
        <w:ind w:left="1701" w:hanging="1701"/>
        <w:rPr>
          <w:lang w:val="de-DE"/>
        </w:rPr>
      </w:pPr>
    </w:p>
    <w:p w:rsidR="00D200F5" w:rsidRPr="00C61874" w:rsidRDefault="00D200F5" w:rsidP="00D200F5">
      <w:pPr>
        <w:widowControl w:val="0"/>
        <w:tabs>
          <w:tab w:val="left" w:pos="-1135"/>
          <w:tab w:val="left" w:pos="-568"/>
          <w:tab w:val="left" w:pos="284"/>
          <w:tab w:val="left" w:pos="1131"/>
          <w:tab w:val="left" w:pos="1699"/>
          <w:tab w:val="left" w:pos="8502"/>
          <w:tab w:val="left" w:pos="9068"/>
        </w:tabs>
        <w:ind w:left="1701" w:hanging="1701"/>
        <w:rPr>
          <w:lang w:val="de-DE"/>
        </w:rPr>
      </w:pPr>
      <w:r w:rsidRPr="00C61874">
        <w:rPr>
          <w:lang w:val="de-DE"/>
        </w:rPr>
        <w:tab/>
        <w:t>331 05.0-13</w:t>
      </w:r>
      <w:r w:rsidRPr="00C61874">
        <w:rPr>
          <w:lang w:val="de-DE"/>
        </w:rPr>
        <w:tab/>
        <w:t>stoffbezogene Grundkenntnisse – ρ = m/V</w:t>
      </w:r>
      <w:r w:rsidRPr="00C61874">
        <w:rPr>
          <w:lang w:val="de-DE"/>
        </w:rPr>
        <w:tab/>
        <w:t>A</w:t>
      </w:r>
    </w:p>
    <w:p w:rsidR="00D200F5" w:rsidRPr="00C61874" w:rsidRDefault="00D200F5" w:rsidP="00D200F5">
      <w:pPr>
        <w:widowControl w:val="0"/>
        <w:tabs>
          <w:tab w:val="left" w:pos="-1135"/>
          <w:tab w:val="left" w:pos="-568"/>
          <w:tab w:val="left" w:pos="565"/>
          <w:tab w:val="left" w:pos="1131"/>
          <w:tab w:val="left" w:pos="1699"/>
          <w:tab w:val="left" w:pos="8502"/>
          <w:tab w:val="left" w:pos="9068"/>
        </w:tabs>
        <w:ind w:left="1701" w:hanging="1701"/>
        <w:rPr>
          <w:lang w:val="de-DE"/>
        </w:rPr>
      </w:pPr>
    </w:p>
    <w:p w:rsidR="00D200F5" w:rsidRPr="00C61874" w:rsidRDefault="00D200F5" w:rsidP="00D200F5">
      <w:pPr>
        <w:widowControl w:val="0"/>
        <w:tabs>
          <w:tab w:val="left" w:pos="-1135"/>
          <w:tab w:val="left" w:pos="-568"/>
          <w:tab w:val="left" w:pos="565"/>
          <w:tab w:val="left" w:pos="1131"/>
          <w:tab w:val="left" w:pos="8502"/>
          <w:tab w:val="left" w:pos="9068"/>
        </w:tabs>
        <w:ind w:left="1134" w:hanging="1134"/>
        <w:rPr>
          <w:lang w:val="de-DE"/>
        </w:rPr>
      </w:pPr>
      <w:r w:rsidRPr="00C61874">
        <w:rPr>
          <w:lang w:val="de-DE"/>
        </w:rPr>
        <w:tab/>
      </w:r>
      <w:r w:rsidRPr="00C61874">
        <w:rPr>
          <w:lang w:val="de-DE"/>
        </w:rPr>
        <w:tab/>
        <w:t>Die Temperatur einer Menge UN 2789, ESSIGSÄURE</w:t>
      </w:r>
      <w:r w:rsidR="007276D8" w:rsidRPr="00C61874">
        <w:rPr>
          <w:lang w:val="de-DE"/>
        </w:rPr>
        <w:t>, LÖSUNG</w:t>
      </w:r>
      <w:r w:rsidRPr="00C61874">
        <w:rPr>
          <w:lang w:val="de-DE"/>
        </w:rPr>
        <w:t xml:space="preserve"> sinkt. Wie verändert sich die Dichte der Essigsäure?</w:t>
      </w:r>
    </w:p>
    <w:p w:rsidR="00D200F5" w:rsidRPr="00C61874" w:rsidRDefault="00D200F5" w:rsidP="00D200F5">
      <w:pPr>
        <w:widowControl w:val="0"/>
        <w:tabs>
          <w:tab w:val="left" w:pos="-1135"/>
          <w:tab w:val="left" w:pos="-568"/>
          <w:tab w:val="left" w:pos="565"/>
          <w:tab w:val="left" w:pos="1131"/>
          <w:tab w:val="left" w:pos="1699"/>
          <w:tab w:val="left" w:pos="8502"/>
          <w:tab w:val="left" w:pos="9068"/>
        </w:tabs>
        <w:ind w:left="1701" w:hanging="1701"/>
        <w:rPr>
          <w:lang w:val="de-DE"/>
        </w:rPr>
      </w:pPr>
    </w:p>
    <w:p w:rsidR="00D200F5" w:rsidRPr="00C61874" w:rsidRDefault="00D200F5" w:rsidP="00D200F5">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Die Dichte wird größer.</w:t>
      </w:r>
    </w:p>
    <w:p w:rsidR="00D200F5" w:rsidRPr="00C61874" w:rsidRDefault="00D200F5" w:rsidP="00D200F5">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Die Dichte wird kleiner.</w:t>
      </w:r>
    </w:p>
    <w:p w:rsidR="00D200F5" w:rsidRPr="00C61874" w:rsidRDefault="00D200F5" w:rsidP="00D200F5">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Die Dichte bleibt gleich.</w:t>
      </w:r>
    </w:p>
    <w:p w:rsidR="00D200F5" w:rsidRPr="00C61874" w:rsidRDefault="00D200F5" w:rsidP="00D200F5">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Die Dichte wird manchmal größer, manchmal kleiner.</w:t>
      </w:r>
    </w:p>
    <w:p w:rsidR="00D200F5" w:rsidRPr="00C61874" w:rsidRDefault="00D200F5" w:rsidP="00D200F5">
      <w:pPr>
        <w:widowControl w:val="0"/>
        <w:tabs>
          <w:tab w:val="left" w:pos="-1135"/>
          <w:tab w:val="left" w:pos="-568"/>
          <w:tab w:val="left" w:pos="284"/>
          <w:tab w:val="left" w:pos="1131"/>
          <w:tab w:val="left" w:pos="1699"/>
          <w:tab w:val="left" w:pos="8502"/>
          <w:tab w:val="left" w:pos="9068"/>
        </w:tabs>
        <w:ind w:left="1701" w:hanging="1701"/>
        <w:rPr>
          <w:lang w:val="de-DE"/>
        </w:rPr>
      </w:pPr>
    </w:p>
    <w:p w:rsidR="00D200F5" w:rsidRPr="00C61874" w:rsidRDefault="00D200F5" w:rsidP="00D200F5">
      <w:pPr>
        <w:widowControl w:val="0"/>
        <w:tabs>
          <w:tab w:val="left" w:pos="-1135"/>
          <w:tab w:val="left" w:pos="-568"/>
          <w:tab w:val="left" w:pos="284"/>
          <w:tab w:val="left" w:pos="1131"/>
          <w:tab w:val="left" w:pos="1699"/>
          <w:tab w:val="left" w:pos="8502"/>
          <w:tab w:val="left" w:pos="9068"/>
        </w:tabs>
        <w:ind w:left="1701" w:hanging="1701"/>
        <w:rPr>
          <w:lang w:val="de-DE"/>
        </w:rPr>
      </w:pPr>
      <w:r w:rsidRPr="00C61874">
        <w:rPr>
          <w:lang w:val="de-DE"/>
        </w:rPr>
        <w:tab/>
        <w:t>331 05.0-14</w:t>
      </w:r>
      <w:r w:rsidRPr="00C61874">
        <w:rPr>
          <w:lang w:val="de-DE"/>
        </w:rPr>
        <w:tab/>
        <w:t>stoffbezogene Grundkenntnisse – ρ = m/V</w:t>
      </w:r>
      <w:r w:rsidRPr="00C61874">
        <w:rPr>
          <w:lang w:val="de-DE"/>
        </w:rPr>
        <w:tab/>
        <w:t>C</w:t>
      </w:r>
    </w:p>
    <w:p w:rsidR="00D200F5" w:rsidRPr="00C61874" w:rsidRDefault="00D200F5" w:rsidP="00D200F5">
      <w:pPr>
        <w:widowControl w:val="0"/>
        <w:tabs>
          <w:tab w:val="left" w:pos="-1135"/>
          <w:tab w:val="left" w:pos="-568"/>
          <w:tab w:val="left" w:pos="565"/>
          <w:tab w:val="left" w:pos="1131"/>
          <w:tab w:val="left" w:pos="1699"/>
          <w:tab w:val="left" w:pos="8502"/>
          <w:tab w:val="left" w:pos="9068"/>
        </w:tabs>
        <w:ind w:left="1701" w:hanging="1701"/>
        <w:rPr>
          <w:lang w:val="de-DE"/>
        </w:rPr>
      </w:pPr>
    </w:p>
    <w:p w:rsidR="00D200F5" w:rsidRPr="00C61874" w:rsidRDefault="00D200F5" w:rsidP="00D200F5">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Wie lautet die Einheit der Dichte (gemäß internationalem Einheitensystem SI)?</w:t>
      </w:r>
    </w:p>
    <w:p w:rsidR="00D200F5" w:rsidRPr="00C61874" w:rsidRDefault="00D200F5" w:rsidP="00D200F5">
      <w:pPr>
        <w:widowControl w:val="0"/>
        <w:tabs>
          <w:tab w:val="left" w:pos="-1135"/>
          <w:tab w:val="left" w:pos="-568"/>
          <w:tab w:val="left" w:pos="565"/>
          <w:tab w:val="left" w:pos="1131"/>
          <w:tab w:val="left" w:pos="1699"/>
          <w:tab w:val="left" w:pos="8502"/>
          <w:tab w:val="left" w:pos="9068"/>
        </w:tabs>
        <w:ind w:left="1701" w:hanging="1701"/>
        <w:rPr>
          <w:lang w:val="de-DE"/>
        </w:rPr>
      </w:pPr>
    </w:p>
    <w:p w:rsidR="00D200F5" w:rsidRPr="00C61874" w:rsidRDefault="00D200F5" w:rsidP="00D200F5">
      <w:pPr>
        <w:widowControl w:val="0"/>
        <w:tabs>
          <w:tab w:val="left" w:pos="-1135"/>
          <w:tab w:val="left" w:pos="-568"/>
          <w:tab w:val="left" w:pos="565"/>
          <w:tab w:val="left" w:pos="1131"/>
          <w:tab w:val="left" w:pos="1699"/>
          <w:tab w:val="left" w:pos="8502"/>
          <w:tab w:val="left" w:pos="9068"/>
        </w:tabs>
        <w:ind w:left="1701" w:hanging="1701"/>
        <w:rPr>
          <w:lang w:val="en-US"/>
        </w:rPr>
      </w:pPr>
      <w:r w:rsidRPr="00C61874">
        <w:rPr>
          <w:lang w:val="de-DE"/>
        </w:rPr>
        <w:tab/>
      </w:r>
      <w:r w:rsidRPr="00C61874">
        <w:rPr>
          <w:lang w:val="de-DE"/>
        </w:rPr>
        <w:tab/>
      </w:r>
      <w:r w:rsidRPr="00C61874">
        <w:rPr>
          <w:lang w:val="en-US"/>
        </w:rPr>
        <w:t>A</w:t>
      </w:r>
      <w:r w:rsidRPr="00C61874">
        <w:rPr>
          <w:lang w:val="en-US"/>
        </w:rPr>
        <w:tab/>
        <w:t>m</w:t>
      </w:r>
      <w:r w:rsidRPr="00C61874">
        <w:rPr>
          <w:vertAlign w:val="superscript"/>
          <w:lang w:val="en-US"/>
        </w:rPr>
        <w:t>3</w:t>
      </w:r>
      <w:r w:rsidR="001E392E" w:rsidRPr="00C61874">
        <w:rPr>
          <w:lang w:val="en-US"/>
        </w:rPr>
        <w:t>.</w:t>
      </w:r>
    </w:p>
    <w:p w:rsidR="00D200F5" w:rsidRPr="00C61874" w:rsidRDefault="00D200F5" w:rsidP="00D200F5">
      <w:pPr>
        <w:widowControl w:val="0"/>
        <w:tabs>
          <w:tab w:val="left" w:pos="-1135"/>
          <w:tab w:val="left" w:pos="-568"/>
          <w:tab w:val="left" w:pos="565"/>
          <w:tab w:val="left" w:pos="1131"/>
          <w:tab w:val="left" w:pos="1699"/>
          <w:tab w:val="left" w:pos="8502"/>
          <w:tab w:val="left" w:pos="9068"/>
        </w:tabs>
        <w:ind w:left="1701" w:hanging="1701"/>
        <w:rPr>
          <w:lang w:val="en-US"/>
        </w:rPr>
      </w:pPr>
      <w:r w:rsidRPr="00C61874">
        <w:rPr>
          <w:lang w:val="en-US"/>
        </w:rPr>
        <w:tab/>
      </w:r>
      <w:r w:rsidRPr="00C61874">
        <w:rPr>
          <w:lang w:val="en-US"/>
        </w:rPr>
        <w:tab/>
        <w:t>B</w:t>
      </w:r>
      <w:r w:rsidRPr="00C61874">
        <w:rPr>
          <w:lang w:val="en-US"/>
        </w:rPr>
        <w:tab/>
        <w:t>kg</w:t>
      </w:r>
      <w:r w:rsidR="001E392E" w:rsidRPr="00C61874">
        <w:rPr>
          <w:lang w:val="en-US"/>
        </w:rPr>
        <w:t>.</w:t>
      </w:r>
    </w:p>
    <w:p w:rsidR="00D200F5" w:rsidRPr="00C61874" w:rsidRDefault="00D200F5" w:rsidP="00D200F5">
      <w:pPr>
        <w:widowControl w:val="0"/>
        <w:tabs>
          <w:tab w:val="left" w:pos="-1135"/>
          <w:tab w:val="left" w:pos="-568"/>
          <w:tab w:val="left" w:pos="565"/>
          <w:tab w:val="left" w:pos="1131"/>
          <w:tab w:val="left" w:pos="1699"/>
          <w:tab w:val="left" w:pos="8502"/>
          <w:tab w:val="left" w:pos="9068"/>
        </w:tabs>
        <w:ind w:left="1701" w:hanging="1701"/>
        <w:rPr>
          <w:lang w:val="en-US"/>
        </w:rPr>
      </w:pPr>
      <w:r w:rsidRPr="00C61874">
        <w:rPr>
          <w:lang w:val="en-US"/>
        </w:rPr>
        <w:tab/>
      </w:r>
      <w:r w:rsidRPr="00C61874">
        <w:rPr>
          <w:lang w:val="en-US"/>
        </w:rPr>
        <w:tab/>
        <w:t>C</w:t>
      </w:r>
      <w:r w:rsidRPr="00C61874">
        <w:rPr>
          <w:lang w:val="en-US"/>
        </w:rPr>
        <w:tab/>
        <w:t>kg/m</w:t>
      </w:r>
      <w:r w:rsidRPr="00C61874">
        <w:rPr>
          <w:vertAlign w:val="superscript"/>
          <w:lang w:val="en-US"/>
        </w:rPr>
        <w:t>3</w:t>
      </w:r>
      <w:r w:rsidR="001E392E" w:rsidRPr="00C61874">
        <w:rPr>
          <w:lang w:val="en-US"/>
        </w:rPr>
        <w:t>.</w:t>
      </w:r>
    </w:p>
    <w:p w:rsidR="00D200F5" w:rsidRPr="00C61874" w:rsidRDefault="00D200F5" w:rsidP="00D200F5">
      <w:pPr>
        <w:widowControl w:val="0"/>
        <w:tabs>
          <w:tab w:val="left" w:pos="-1135"/>
          <w:tab w:val="left" w:pos="-568"/>
          <w:tab w:val="left" w:pos="565"/>
          <w:tab w:val="left" w:pos="1131"/>
          <w:tab w:val="left" w:pos="1699"/>
          <w:tab w:val="left" w:pos="8502"/>
          <w:tab w:val="left" w:pos="9068"/>
        </w:tabs>
        <w:ind w:left="1701" w:hanging="1701"/>
        <w:rPr>
          <w:lang w:val="en-US"/>
        </w:rPr>
      </w:pPr>
      <w:r w:rsidRPr="00C61874">
        <w:rPr>
          <w:lang w:val="en-US"/>
        </w:rPr>
        <w:tab/>
      </w:r>
      <w:r w:rsidRPr="00C61874">
        <w:rPr>
          <w:lang w:val="en-US"/>
        </w:rPr>
        <w:tab/>
        <w:t>D</w:t>
      </w:r>
      <w:r w:rsidRPr="00C61874">
        <w:rPr>
          <w:lang w:val="en-US"/>
        </w:rPr>
        <w:tab/>
        <w:t>l</w:t>
      </w:r>
      <w:r w:rsidR="001E392E" w:rsidRPr="00C61874">
        <w:rPr>
          <w:lang w:val="en-US"/>
        </w:rPr>
        <w:t>.</w:t>
      </w:r>
    </w:p>
    <w:p w:rsidR="00D200F5" w:rsidRPr="00C61874" w:rsidRDefault="00D200F5" w:rsidP="00D200F5">
      <w:pPr>
        <w:widowControl w:val="0"/>
        <w:tabs>
          <w:tab w:val="left" w:pos="-1135"/>
          <w:tab w:val="left" w:pos="-568"/>
          <w:tab w:val="left" w:pos="284"/>
          <w:tab w:val="left" w:pos="1131"/>
          <w:tab w:val="left" w:pos="1699"/>
          <w:tab w:val="left" w:pos="8502"/>
          <w:tab w:val="left" w:pos="9068"/>
        </w:tabs>
        <w:ind w:left="1701" w:hanging="1701"/>
        <w:rPr>
          <w:lang w:val="en-US"/>
        </w:rPr>
      </w:pPr>
    </w:p>
    <w:p w:rsidR="00D200F5" w:rsidRPr="00C61874" w:rsidRDefault="00D200F5" w:rsidP="00D200F5">
      <w:pPr>
        <w:widowControl w:val="0"/>
        <w:tabs>
          <w:tab w:val="left" w:pos="-1135"/>
          <w:tab w:val="left" w:pos="-568"/>
          <w:tab w:val="left" w:pos="284"/>
          <w:tab w:val="left" w:pos="1131"/>
          <w:tab w:val="left" w:pos="1699"/>
          <w:tab w:val="left" w:pos="8502"/>
          <w:tab w:val="left" w:pos="9068"/>
        </w:tabs>
        <w:ind w:left="1701" w:hanging="1701"/>
        <w:rPr>
          <w:lang w:val="de-DE"/>
        </w:rPr>
      </w:pPr>
      <w:r w:rsidRPr="00C61874">
        <w:rPr>
          <w:lang w:val="en-US"/>
        </w:rPr>
        <w:tab/>
      </w:r>
      <w:r w:rsidRPr="00C61874">
        <w:rPr>
          <w:lang w:val="de-DE"/>
        </w:rPr>
        <w:t>331 05.0-15</w:t>
      </w:r>
      <w:r w:rsidRPr="00C61874">
        <w:rPr>
          <w:lang w:val="de-DE"/>
        </w:rPr>
        <w:tab/>
        <w:t>stoffbezogene Grundkenntnisse – ρ = m/V</w:t>
      </w:r>
      <w:r w:rsidRPr="00C61874">
        <w:rPr>
          <w:lang w:val="de-DE"/>
        </w:rPr>
        <w:tab/>
        <w:t>C</w:t>
      </w:r>
    </w:p>
    <w:p w:rsidR="00D200F5" w:rsidRPr="00C61874" w:rsidRDefault="00D200F5" w:rsidP="00D200F5">
      <w:pPr>
        <w:widowControl w:val="0"/>
        <w:tabs>
          <w:tab w:val="left" w:pos="-1135"/>
          <w:tab w:val="left" w:pos="-568"/>
          <w:tab w:val="left" w:pos="565"/>
          <w:tab w:val="left" w:pos="1131"/>
          <w:tab w:val="left" w:pos="1699"/>
          <w:tab w:val="left" w:pos="8502"/>
          <w:tab w:val="left" w:pos="9068"/>
        </w:tabs>
        <w:ind w:left="1701" w:hanging="1701"/>
        <w:rPr>
          <w:lang w:val="de-DE"/>
        </w:rPr>
      </w:pPr>
    </w:p>
    <w:p w:rsidR="00D200F5" w:rsidRPr="00C61874" w:rsidRDefault="00D200F5" w:rsidP="00D200F5">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Wovon ist die Dichte eines Gases abhängig?</w:t>
      </w:r>
    </w:p>
    <w:p w:rsidR="00D200F5" w:rsidRPr="00C61874" w:rsidRDefault="00D200F5" w:rsidP="00D200F5">
      <w:pPr>
        <w:widowControl w:val="0"/>
        <w:tabs>
          <w:tab w:val="left" w:pos="-1135"/>
          <w:tab w:val="left" w:pos="-568"/>
          <w:tab w:val="left" w:pos="565"/>
          <w:tab w:val="left" w:pos="1131"/>
          <w:tab w:val="left" w:pos="1699"/>
          <w:tab w:val="left" w:pos="8502"/>
          <w:tab w:val="left" w:pos="9068"/>
        </w:tabs>
        <w:ind w:left="1701" w:hanging="1701"/>
        <w:rPr>
          <w:lang w:val="de-DE"/>
        </w:rPr>
      </w:pPr>
    </w:p>
    <w:p w:rsidR="00D200F5" w:rsidRPr="00C61874" w:rsidRDefault="00D200F5" w:rsidP="00D200F5">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Ausschließlich von der Temperatur.</w:t>
      </w:r>
    </w:p>
    <w:p w:rsidR="00D200F5" w:rsidRPr="00C61874" w:rsidRDefault="00D200F5" w:rsidP="00D200F5">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Ausschließlich vom Druck.</w:t>
      </w:r>
    </w:p>
    <w:p w:rsidR="00D200F5" w:rsidRPr="00C61874" w:rsidRDefault="00D200F5" w:rsidP="00D200F5">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Sowohl vom Druck als auch von der Temperatur.</w:t>
      </w:r>
    </w:p>
    <w:p w:rsidR="00D200F5" w:rsidRPr="00C61874" w:rsidRDefault="00D200F5" w:rsidP="00D200F5">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Ausschließlich vom Volumen.</w:t>
      </w:r>
    </w:p>
    <w:p w:rsidR="00D200F5" w:rsidRPr="00C61874" w:rsidRDefault="00D200F5" w:rsidP="00D200F5">
      <w:pPr>
        <w:widowControl w:val="0"/>
        <w:tabs>
          <w:tab w:val="left" w:pos="-1135"/>
          <w:tab w:val="left" w:pos="-568"/>
          <w:tab w:val="left" w:pos="565"/>
          <w:tab w:val="left" w:pos="1131"/>
          <w:tab w:val="left" w:pos="1699"/>
          <w:tab w:val="left" w:pos="8502"/>
          <w:tab w:val="left" w:pos="9068"/>
        </w:tabs>
        <w:ind w:left="1701" w:hanging="1701"/>
        <w:rPr>
          <w:lang w:val="de-DE"/>
        </w:rPr>
      </w:pPr>
    </w:p>
    <w:p w:rsidR="00D200F5" w:rsidRPr="00C61874" w:rsidRDefault="00D200F5" w:rsidP="00D200F5">
      <w:pPr>
        <w:tabs>
          <w:tab w:val="left" w:pos="284"/>
          <w:tab w:val="left" w:pos="567"/>
          <w:tab w:val="left" w:pos="1134"/>
          <w:tab w:val="left" w:pos="1701"/>
          <w:tab w:val="left" w:pos="7088"/>
          <w:tab w:val="left" w:pos="8505"/>
        </w:tabs>
        <w:spacing w:line="240" w:lineRule="atLeast"/>
        <w:ind w:left="1134" w:hanging="1134"/>
        <w:jc w:val="both"/>
        <w:rPr>
          <w:lang w:val="de-DE"/>
        </w:rPr>
      </w:pPr>
      <w:r w:rsidRPr="00C61874">
        <w:rPr>
          <w:lang w:val="de-DE"/>
        </w:rPr>
        <w:tab/>
        <w:t>331 05.0-16</w:t>
      </w:r>
      <w:r w:rsidRPr="00C61874">
        <w:rPr>
          <w:lang w:val="de-DE"/>
        </w:rPr>
        <w:tab/>
        <w:t>stoffbezogene Grundkenntnisse – ρ = m/V</w:t>
      </w:r>
      <w:r w:rsidRPr="00C61874">
        <w:rPr>
          <w:lang w:val="de-DE"/>
        </w:rPr>
        <w:tab/>
      </w:r>
      <w:r w:rsidRPr="00C61874">
        <w:rPr>
          <w:lang w:val="de-DE"/>
        </w:rPr>
        <w:tab/>
        <w:t>B</w:t>
      </w:r>
    </w:p>
    <w:p w:rsidR="00D200F5" w:rsidRPr="00C61874" w:rsidRDefault="00D200F5" w:rsidP="00D200F5">
      <w:pPr>
        <w:tabs>
          <w:tab w:val="left" w:pos="284"/>
          <w:tab w:val="left" w:pos="567"/>
          <w:tab w:val="left" w:pos="1134"/>
          <w:tab w:val="left" w:pos="1701"/>
          <w:tab w:val="left" w:pos="7088"/>
          <w:tab w:val="left" w:pos="8505"/>
        </w:tabs>
        <w:spacing w:line="240" w:lineRule="atLeast"/>
        <w:ind w:left="1134" w:hanging="1134"/>
        <w:jc w:val="both"/>
        <w:rPr>
          <w:lang w:val="de-DE"/>
        </w:rPr>
      </w:pPr>
    </w:p>
    <w:p w:rsidR="00D200F5" w:rsidRPr="00C61874" w:rsidRDefault="00D200F5" w:rsidP="00D200F5">
      <w:pPr>
        <w:tabs>
          <w:tab w:val="left" w:pos="284"/>
          <w:tab w:val="left" w:pos="567"/>
          <w:tab w:val="left" w:pos="1134"/>
          <w:tab w:val="left" w:pos="1701"/>
          <w:tab w:val="left" w:pos="7088"/>
          <w:tab w:val="left" w:pos="8505"/>
        </w:tabs>
        <w:spacing w:line="240" w:lineRule="atLeast"/>
        <w:ind w:left="1134" w:hanging="1134"/>
        <w:jc w:val="both"/>
        <w:rPr>
          <w:i/>
          <w:lang w:val="de-DE"/>
        </w:rPr>
      </w:pPr>
      <w:r w:rsidRPr="00C61874">
        <w:rPr>
          <w:lang w:val="de-DE"/>
        </w:rPr>
        <w:tab/>
      </w:r>
      <w:r w:rsidRPr="00C61874">
        <w:rPr>
          <w:lang w:val="de-DE"/>
        </w:rPr>
        <w:tab/>
      </w:r>
      <w:r w:rsidRPr="00C61874">
        <w:rPr>
          <w:lang w:val="de-DE"/>
        </w:rPr>
        <w:tab/>
        <w:t>Was ist die Dichte von Flüssigkeitsdämpfen im Verhältnis zur Dichte der Außenluft in den meisten Fällen</w:t>
      </w:r>
      <w:r w:rsidRPr="00C61874">
        <w:rPr>
          <w:i/>
          <w:lang w:val="de-DE"/>
        </w:rPr>
        <w:t>?</w:t>
      </w:r>
    </w:p>
    <w:p w:rsidR="00D200F5" w:rsidRPr="00C61874" w:rsidRDefault="00D200F5" w:rsidP="00D200F5">
      <w:pPr>
        <w:tabs>
          <w:tab w:val="left" w:pos="284"/>
          <w:tab w:val="left" w:pos="567"/>
          <w:tab w:val="left" w:pos="1134"/>
          <w:tab w:val="left" w:pos="1701"/>
          <w:tab w:val="left" w:pos="7088"/>
          <w:tab w:val="left" w:pos="8505"/>
        </w:tabs>
        <w:spacing w:line="240" w:lineRule="atLeast"/>
        <w:ind w:left="567" w:hanging="567"/>
        <w:jc w:val="both"/>
        <w:rPr>
          <w:lang w:val="de-DE"/>
        </w:rPr>
      </w:pPr>
    </w:p>
    <w:p w:rsidR="00D200F5" w:rsidRPr="00C61874" w:rsidRDefault="00D200F5" w:rsidP="00D200F5">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A</w:t>
      </w:r>
      <w:r w:rsidRPr="00C61874">
        <w:rPr>
          <w:lang w:val="de-DE"/>
        </w:rPr>
        <w:tab/>
        <w:t>Gleich.</w:t>
      </w:r>
    </w:p>
    <w:p w:rsidR="00D200F5" w:rsidRPr="00C61874" w:rsidRDefault="00D200F5" w:rsidP="00D200F5">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B</w:t>
      </w:r>
      <w:r w:rsidRPr="00C61874">
        <w:rPr>
          <w:lang w:val="de-DE"/>
        </w:rPr>
        <w:tab/>
        <w:t>Höher.</w:t>
      </w:r>
    </w:p>
    <w:p w:rsidR="00D200F5" w:rsidRPr="00C61874" w:rsidRDefault="00D200F5" w:rsidP="00D200F5">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C</w:t>
      </w:r>
      <w:r w:rsidRPr="00C61874">
        <w:rPr>
          <w:lang w:val="de-DE"/>
        </w:rPr>
        <w:tab/>
        <w:t>Tiefer.</w:t>
      </w:r>
    </w:p>
    <w:p w:rsidR="00D200F5" w:rsidRPr="00C61874" w:rsidRDefault="00D200F5" w:rsidP="00D200F5">
      <w:pPr>
        <w:tabs>
          <w:tab w:val="left" w:pos="284"/>
          <w:tab w:val="left" w:pos="565"/>
          <w:tab w:val="left" w:pos="1131"/>
          <w:tab w:val="left" w:pos="1699"/>
          <w:tab w:val="left" w:pos="7088"/>
          <w:tab w:val="left" w:pos="8364"/>
        </w:tabs>
        <w:ind w:left="567" w:hanging="567"/>
        <w:rPr>
          <w:lang w:val="de-DE"/>
        </w:rPr>
      </w:pPr>
      <w:r w:rsidRPr="00C61874">
        <w:rPr>
          <w:lang w:val="de-DE"/>
        </w:rPr>
        <w:tab/>
      </w:r>
      <w:r w:rsidRPr="00C61874">
        <w:rPr>
          <w:lang w:val="de-DE"/>
        </w:rPr>
        <w:tab/>
      </w:r>
      <w:r w:rsidRPr="00C61874">
        <w:rPr>
          <w:lang w:val="de-DE"/>
        </w:rPr>
        <w:tab/>
        <w:t>D</w:t>
      </w:r>
      <w:r w:rsidRPr="00C61874">
        <w:rPr>
          <w:lang w:val="de-DE"/>
        </w:rPr>
        <w:tab/>
        <w:t>Keine der oben genannten Antworten ist richtig.</w:t>
      </w:r>
    </w:p>
    <w:p w:rsidR="00D200F5" w:rsidRPr="00C61874" w:rsidRDefault="00D200F5">
      <w:pPr>
        <w:widowControl w:val="0"/>
        <w:tabs>
          <w:tab w:val="left" w:pos="-1135"/>
          <w:tab w:val="left" w:pos="-568"/>
          <w:tab w:val="left" w:pos="-2"/>
          <w:tab w:val="left" w:pos="284"/>
          <w:tab w:val="left" w:pos="1131"/>
          <w:tab w:val="left" w:pos="1699"/>
          <w:tab w:val="left" w:pos="8502"/>
          <w:tab w:val="left" w:pos="9068"/>
        </w:tabs>
        <w:ind w:left="1701" w:hanging="1701"/>
        <w:rPr>
          <w:lang w:val="de-DE"/>
        </w:rPr>
        <w:sectPr w:rsidR="00D200F5" w:rsidRPr="00C61874" w:rsidSect="00E75CF8">
          <w:headerReference w:type="even" r:id="rId28"/>
          <w:headerReference w:type="default" r:id="rId29"/>
          <w:footerReference w:type="even" r:id="rId30"/>
          <w:footerReference w:type="default" r:id="rId31"/>
          <w:pgSz w:w="11906" w:h="16838"/>
          <w:pgMar w:top="1417" w:right="1417" w:bottom="1079" w:left="1417" w:header="708" w:footer="708" w:gutter="0"/>
          <w:cols w:space="708"/>
        </w:sectPr>
      </w:pP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t>331 06.0-01</w:t>
      </w:r>
      <w:r w:rsidRPr="00C61874">
        <w:rPr>
          <w:lang w:val="de-DE"/>
        </w:rPr>
        <w:tab/>
      </w:r>
      <w:r w:rsidR="00442863" w:rsidRPr="00C61874">
        <w:rPr>
          <w:lang w:val="de-DE"/>
        </w:rPr>
        <w:t>Chemische Grundkenntnisse</w:t>
      </w:r>
      <w:r w:rsidRPr="00C61874">
        <w:rPr>
          <w:lang w:val="de-DE"/>
        </w:rPr>
        <w:tab/>
        <w:t>B</w:t>
      </w: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 xml:space="preserve">Ein Metall reagiert mit Sauerstoff. Hierbei entsteht ein schwarzer, puderartiger Stoff.  </w:t>
      </w: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Was ist dieser Stoff?</w:t>
      </w: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Ein Element.</w:t>
      </w: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Eine Verbindung.</w:t>
      </w: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Eine Legierung.</w:t>
      </w: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Ein Gemisch.</w:t>
      </w: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t>331 06.0-02</w:t>
      </w:r>
      <w:r w:rsidRPr="00C61874">
        <w:rPr>
          <w:lang w:val="de-DE"/>
        </w:rPr>
        <w:tab/>
      </w:r>
      <w:r w:rsidR="00E26456" w:rsidRPr="00C61874">
        <w:rPr>
          <w:lang w:val="de-DE"/>
        </w:rPr>
        <w:t>Physikalische Grundkenntnisse</w:t>
      </w:r>
      <w:r w:rsidRPr="00C61874">
        <w:rPr>
          <w:lang w:val="de-DE"/>
        </w:rPr>
        <w:tab/>
        <w:t>D</w:t>
      </w: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Welche der untenstehenden Behauptungen ist richtig?</w:t>
      </w: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Ein Gemisch besteht immer aus drei Stoffen in einem bestimmten Verhältnis.</w:t>
      </w: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Ein Gemisch entsteht aus einer chemischen Reaktion.</w:t>
      </w: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Beim Entstehen eines Gemisches tritt immer ein Wärmeeffekt auf.</w:t>
      </w: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 xml:space="preserve">Ein Gemisch </w:t>
      </w:r>
      <w:del w:id="6" w:author="Kai Kempmann" w:date="2018-09-19T16:47:00Z">
        <w:r w:rsidRPr="00C61874" w:rsidDel="009F4130">
          <w:rPr>
            <w:lang w:val="de-DE"/>
          </w:rPr>
          <w:delText>ist ein physikalischer Begriff</w:delText>
        </w:r>
      </w:del>
      <w:ins w:id="7" w:author="Kai Kempmann" w:date="2018-09-19T16:47:00Z">
        <w:r w:rsidR="00212184" w:rsidRPr="00C61874">
          <w:rPr>
            <w:lang w:val="de-DE"/>
          </w:rPr>
          <w:t>besteht</w:t>
        </w:r>
      </w:ins>
      <w:ins w:id="8" w:author="Kai Kempmann" w:date="2018-09-19T16:49:00Z">
        <w:r w:rsidR="00212184" w:rsidRPr="00C61874">
          <w:rPr>
            <w:lang w:val="de-DE"/>
          </w:rPr>
          <w:t xml:space="preserve"> </w:t>
        </w:r>
      </w:ins>
      <w:ins w:id="9" w:author="Kai Kempmann" w:date="2018-09-19T16:47:00Z">
        <w:r w:rsidR="009F4130" w:rsidRPr="00C61874">
          <w:rPr>
            <w:lang w:val="de-DE"/>
          </w:rPr>
          <w:t xml:space="preserve">aus </w:t>
        </w:r>
      </w:ins>
      <w:ins w:id="10" w:author="Kai Kempmann" w:date="2018-09-19T16:48:00Z">
        <w:r w:rsidR="009F4130" w:rsidRPr="00C61874">
          <w:rPr>
            <w:lang w:val="de-DE"/>
          </w:rPr>
          <w:t>mindestens zwei</w:t>
        </w:r>
      </w:ins>
      <w:ins w:id="11" w:author="Kai Kempmann" w:date="2018-09-19T16:47:00Z">
        <w:r w:rsidR="009F4130" w:rsidRPr="00C61874">
          <w:rPr>
            <w:lang w:val="de-DE"/>
          </w:rPr>
          <w:t xml:space="preserve"> Stoffen</w:t>
        </w:r>
      </w:ins>
      <w:r w:rsidRPr="00C61874">
        <w:rPr>
          <w:lang w:val="de-DE"/>
        </w:rPr>
        <w:t>.</w:t>
      </w: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t>331 06.0-03</w:t>
      </w:r>
      <w:r w:rsidRPr="00C61874">
        <w:rPr>
          <w:lang w:val="de-DE"/>
        </w:rPr>
        <w:tab/>
      </w:r>
      <w:r w:rsidR="00442863" w:rsidRPr="00C61874">
        <w:rPr>
          <w:lang w:val="de-DE"/>
        </w:rPr>
        <w:t>Chemische Grundkenntnisse</w:t>
      </w:r>
      <w:r w:rsidRPr="00C61874">
        <w:rPr>
          <w:lang w:val="de-DE"/>
        </w:rPr>
        <w:tab/>
        <w:t>C</w:t>
      </w: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Wofür ist reines Wasser (H</w:t>
      </w:r>
      <w:r w:rsidRPr="00C61874">
        <w:rPr>
          <w:vertAlign w:val="subscript"/>
          <w:lang w:val="de-DE"/>
        </w:rPr>
        <w:t>2</w:t>
      </w:r>
      <w:r w:rsidRPr="00C61874">
        <w:rPr>
          <w:lang w:val="de-DE"/>
        </w:rPr>
        <w:t>O) ein Beispiel?</w:t>
      </w: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Für eine Legierung.</w:t>
      </w: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Für ein Element.</w:t>
      </w: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Für eine Verbindung.</w:t>
      </w: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Für ein Gemisch.</w:t>
      </w: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t>331 06.0-04</w:t>
      </w:r>
      <w:r w:rsidRPr="00C61874">
        <w:rPr>
          <w:lang w:val="de-DE"/>
        </w:rPr>
        <w:tab/>
      </w:r>
      <w:r w:rsidR="00442863" w:rsidRPr="00C61874">
        <w:rPr>
          <w:lang w:val="de-DE"/>
        </w:rPr>
        <w:t>Chemische Grundkenntnisse</w:t>
      </w:r>
      <w:r w:rsidRPr="00C61874">
        <w:rPr>
          <w:lang w:val="de-DE"/>
        </w:rPr>
        <w:tab/>
        <w:t>C</w:t>
      </w: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Was enthält eine organische Verbindung immer?</w:t>
      </w: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Wasserstoffatome.</w:t>
      </w: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Sauerstoffatome.</w:t>
      </w: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Kohlenstoffatome.</w:t>
      </w: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Stickstoffatome.</w:t>
      </w: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t>331 06.0-05</w:t>
      </w:r>
      <w:r w:rsidRPr="00C61874">
        <w:rPr>
          <w:lang w:val="de-DE"/>
        </w:rPr>
        <w:tab/>
      </w:r>
      <w:r w:rsidR="00442863" w:rsidRPr="00C61874">
        <w:rPr>
          <w:lang w:val="de-DE"/>
        </w:rPr>
        <w:t>Chemische Grundkenntnisse</w:t>
      </w:r>
      <w:r w:rsidRPr="00C61874">
        <w:rPr>
          <w:lang w:val="de-DE"/>
        </w:rPr>
        <w:tab/>
        <w:t>A</w:t>
      </w: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Was entsteht, wenn Zucker gelöst wird?</w:t>
      </w: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Ein Gemisch.</w:t>
      </w: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Eine Verbindung.</w:t>
      </w: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Eine Legierung.</w:t>
      </w:r>
    </w:p>
    <w:p w:rsidR="00D200F5" w:rsidRPr="00C61874" w:rsidRDefault="00D200F5" w:rsidP="00D200F5">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Ein Element.</w:t>
      </w:r>
    </w:p>
    <w:p w:rsidR="00D200F5" w:rsidRPr="00C61874" w:rsidRDefault="00D200F5" w:rsidP="00D200F5">
      <w:pPr>
        <w:tabs>
          <w:tab w:val="left" w:pos="284"/>
          <w:tab w:val="left" w:pos="567"/>
          <w:tab w:val="left" w:pos="1134"/>
          <w:tab w:val="left" w:pos="1701"/>
          <w:tab w:val="left" w:pos="7088"/>
          <w:tab w:val="left" w:pos="8364"/>
        </w:tabs>
        <w:ind w:left="567" w:hanging="567"/>
        <w:rPr>
          <w:lang w:val="de-DE"/>
        </w:rPr>
      </w:pPr>
      <w:r w:rsidRPr="00C61874">
        <w:rPr>
          <w:lang w:val="de-DE"/>
        </w:rPr>
        <w:tab/>
      </w:r>
    </w:p>
    <w:p w:rsidR="00D200F5" w:rsidRPr="00C61874" w:rsidRDefault="00D200F5" w:rsidP="00D200F5">
      <w:pPr>
        <w:tabs>
          <w:tab w:val="left" w:pos="284"/>
          <w:tab w:val="left" w:pos="567"/>
          <w:tab w:val="left" w:pos="1134"/>
          <w:tab w:val="left" w:pos="1701"/>
          <w:tab w:val="left" w:pos="7088"/>
          <w:tab w:val="left" w:pos="8505"/>
        </w:tabs>
        <w:ind w:left="567" w:hanging="567"/>
        <w:rPr>
          <w:lang w:val="de-DE"/>
        </w:rPr>
      </w:pPr>
      <w:r w:rsidRPr="00C61874">
        <w:rPr>
          <w:lang w:val="de-DE"/>
        </w:rPr>
        <w:tab/>
        <w:t>331 06.0-06</w:t>
      </w:r>
      <w:r w:rsidRPr="00C61874">
        <w:rPr>
          <w:lang w:val="de-DE"/>
        </w:rPr>
        <w:tab/>
      </w:r>
      <w:r w:rsidR="00442863" w:rsidRPr="00C61874">
        <w:rPr>
          <w:lang w:val="de-DE"/>
        </w:rPr>
        <w:t>Chemische Grundkenntnisse</w:t>
      </w:r>
      <w:r w:rsidRPr="00C61874">
        <w:rPr>
          <w:lang w:val="de-DE"/>
        </w:rPr>
        <w:tab/>
      </w:r>
      <w:r w:rsidRPr="00C61874">
        <w:rPr>
          <w:lang w:val="de-DE"/>
        </w:rPr>
        <w:tab/>
        <w:t>B</w:t>
      </w:r>
    </w:p>
    <w:p w:rsidR="00D200F5" w:rsidRPr="00C61874" w:rsidRDefault="00D200F5" w:rsidP="00D200F5">
      <w:pPr>
        <w:tabs>
          <w:tab w:val="left" w:pos="284"/>
          <w:tab w:val="left" w:pos="567"/>
          <w:tab w:val="left" w:pos="1134"/>
          <w:tab w:val="left" w:pos="1701"/>
          <w:tab w:val="left" w:pos="7088"/>
          <w:tab w:val="left" w:pos="8364"/>
        </w:tabs>
        <w:ind w:left="567" w:hanging="567"/>
        <w:rPr>
          <w:lang w:val="de-DE"/>
        </w:rPr>
      </w:pPr>
    </w:p>
    <w:p w:rsidR="00D200F5" w:rsidRPr="00C61874" w:rsidRDefault="00D200F5" w:rsidP="00D200F5">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Was geschieht, wenn Wasserstoff aus einer Verbindung freigesetzt wird?</w:t>
      </w:r>
    </w:p>
    <w:p w:rsidR="00D200F5" w:rsidRPr="00C61874" w:rsidRDefault="00D200F5" w:rsidP="00D200F5">
      <w:pPr>
        <w:tabs>
          <w:tab w:val="left" w:pos="284"/>
          <w:tab w:val="left" w:pos="567"/>
          <w:tab w:val="left" w:pos="1134"/>
          <w:tab w:val="left" w:pos="1701"/>
          <w:tab w:val="left" w:pos="7088"/>
          <w:tab w:val="left" w:pos="8364"/>
        </w:tabs>
        <w:ind w:left="567" w:hanging="567"/>
        <w:rPr>
          <w:lang w:val="de-DE"/>
        </w:rPr>
      </w:pPr>
    </w:p>
    <w:p w:rsidR="00D200F5" w:rsidRPr="00C61874" w:rsidRDefault="00D200F5" w:rsidP="00D200F5">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A</w:t>
      </w:r>
      <w:r w:rsidRPr="00C61874">
        <w:rPr>
          <w:lang w:val="de-DE"/>
        </w:rPr>
        <w:tab/>
        <w:t xml:space="preserve">Er ist </w:t>
      </w:r>
      <w:r w:rsidR="00CD0755" w:rsidRPr="00C61874">
        <w:rPr>
          <w:lang w:val="de-DE"/>
        </w:rPr>
        <w:t xml:space="preserve">schwerer </w:t>
      </w:r>
      <w:r w:rsidRPr="00C61874">
        <w:rPr>
          <w:lang w:val="de-DE"/>
        </w:rPr>
        <w:t>als Luft und sammelt sich auf dem Boden.</w:t>
      </w:r>
    </w:p>
    <w:p w:rsidR="00D200F5" w:rsidRPr="00C61874" w:rsidRDefault="00D200F5" w:rsidP="00D200F5">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B</w:t>
      </w:r>
      <w:r w:rsidRPr="00C61874">
        <w:rPr>
          <w:lang w:val="de-DE"/>
        </w:rPr>
        <w:tab/>
        <w:t>Er ist leichter als Luft und steigt auf.</w:t>
      </w:r>
    </w:p>
    <w:p w:rsidR="00D200F5" w:rsidRPr="00C61874" w:rsidRDefault="00D200F5" w:rsidP="00D200F5">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C</w:t>
      </w:r>
      <w:r w:rsidRPr="00C61874">
        <w:rPr>
          <w:lang w:val="de-DE"/>
        </w:rPr>
        <w:tab/>
        <w:t>Er verbindet sich sofort mit dem Stickstoff der Luft.</w:t>
      </w:r>
    </w:p>
    <w:p w:rsidR="00D200F5" w:rsidRPr="00C61874" w:rsidRDefault="00D200F5" w:rsidP="00D200F5">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D</w:t>
      </w:r>
      <w:r w:rsidRPr="00C61874">
        <w:rPr>
          <w:lang w:val="de-DE"/>
        </w:rPr>
        <w:tab/>
        <w:t>Durch eine katalytische Reaktion wird Wasser gebildet.</w:t>
      </w:r>
    </w:p>
    <w:p w:rsidR="00D200F5" w:rsidRPr="00C61874" w:rsidRDefault="00D200F5" w:rsidP="00D200F5">
      <w:pPr>
        <w:tabs>
          <w:tab w:val="left" w:pos="284"/>
        </w:tabs>
        <w:ind w:left="1701" w:hanging="1701"/>
        <w:rPr>
          <w:lang w:val="de-DE"/>
        </w:rPr>
      </w:pPr>
    </w:p>
    <w:p w:rsidR="00D200F5" w:rsidRPr="00C61874" w:rsidRDefault="00DF1588" w:rsidP="00FA2F6B">
      <w:pPr>
        <w:tabs>
          <w:tab w:val="left" w:pos="284"/>
          <w:tab w:val="left" w:pos="567"/>
          <w:tab w:val="left" w:pos="1134"/>
          <w:tab w:val="left" w:pos="1701"/>
          <w:tab w:val="left" w:pos="7088"/>
          <w:tab w:val="left" w:pos="8505"/>
        </w:tabs>
        <w:ind w:left="567" w:hanging="567"/>
        <w:rPr>
          <w:lang w:val="de-DE"/>
        </w:rPr>
      </w:pPr>
      <w:r w:rsidRPr="00C61874">
        <w:rPr>
          <w:lang w:val="de-DE"/>
        </w:rPr>
        <w:br w:type="page"/>
      </w:r>
      <w:r w:rsidR="00D200F5" w:rsidRPr="00C61874">
        <w:rPr>
          <w:lang w:val="de-DE"/>
        </w:rPr>
        <w:tab/>
        <w:t>331 06.0-07</w:t>
      </w:r>
      <w:r w:rsidR="00D200F5" w:rsidRPr="00C61874">
        <w:rPr>
          <w:lang w:val="de-DE"/>
        </w:rPr>
        <w:tab/>
      </w:r>
      <w:r w:rsidR="00442863" w:rsidRPr="00C61874">
        <w:rPr>
          <w:lang w:val="de-DE"/>
        </w:rPr>
        <w:t>Chemische Grundkenntnisse</w:t>
      </w:r>
      <w:r w:rsidR="00D200F5" w:rsidRPr="00C61874">
        <w:rPr>
          <w:lang w:val="de-DE"/>
        </w:rPr>
        <w:tab/>
      </w:r>
      <w:r w:rsidR="00D200F5" w:rsidRPr="00C61874">
        <w:rPr>
          <w:lang w:val="de-DE"/>
        </w:rPr>
        <w:tab/>
        <w:t>D</w:t>
      </w:r>
    </w:p>
    <w:p w:rsidR="00D200F5" w:rsidRPr="00C61874" w:rsidRDefault="00D200F5" w:rsidP="00D200F5">
      <w:pPr>
        <w:tabs>
          <w:tab w:val="left" w:pos="284"/>
          <w:tab w:val="left" w:pos="567"/>
          <w:tab w:val="left" w:pos="1134"/>
          <w:tab w:val="left" w:pos="1701"/>
          <w:tab w:val="left" w:pos="7088"/>
          <w:tab w:val="left" w:pos="8364"/>
        </w:tabs>
        <w:ind w:left="567" w:hanging="567"/>
        <w:rPr>
          <w:lang w:val="de-DE"/>
        </w:rPr>
      </w:pPr>
    </w:p>
    <w:p w:rsidR="00D200F5" w:rsidRPr="00C61874" w:rsidRDefault="00D200F5" w:rsidP="00D200F5">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Welche Elemente befinden sich in der Verbindung Salpetersäure (HNO</w:t>
      </w:r>
      <w:r w:rsidRPr="00C61874">
        <w:rPr>
          <w:vertAlign w:val="subscript"/>
          <w:lang w:val="de-DE"/>
        </w:rPr>
        <w:t>3</w:t>
      </w:r>
      <w:r w:rsidRPr="00C61874">
        <w:rPr>
          <w:lang w:val="de-DE"/>
        </w:rPr>
        <w:t>)?</w:t>
      </w:r>
    </w:p>
    <w:p w:rsidR="00D200F5" w:rsidRPr="00C61874" w:rsidRDefault="00D200F5" w:rsidP="00D200F5">
      <w:pPr>
        <w:tabs>
          <w:tab w:val="left" w:pos="284"/>
          <w:tab w:val="left" w:pos="567"/>
          <w:tab w:val="left" w:pos="1134"/>
          <w:tab w:val="left" w:pos="1701"/>
          <w:tab w:val="left" w:pos="7088"/>
          <w:tab w:val="left" w:pos="8364"/>
        </w:tabs>
        <w:ind w:left="567" w:hanging="567"/>
        <w:rPr>
          <w:lang w:val="de-DE"/>
        </w:rPr>
      </w:pPr>
    </w:p>
    <w:p w:rsidR="00D200F5" w:rsidRPr="00C61874" w:rsidRDefault="00D200F5" w:rsidP="00D200F5">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A</w:t>
      </w:r>
      <w:r w:rsidRPr="00C61874">
        <w:rPr>
          <w:lang w:val="de-DE"/>
        </w:rPr>
        <w:tab/>
        <w:t>Schwefel, Stickstoff und Sauerstoff.</w:t>
      </w:r>
    </w:p>
    <w:p w:rsidR="00D200F5" w:rsidRPr="00C61874" w:rsidRDefault="00D200F5" w:rsidP="00D200F5">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B</w:t>
      </w:r>
      <w:r w:rsidRPr="00C61874">
        <w:rPr>
          <w:lang w:val="de-DE"/>
        </w:rPr>
        <w:tab/>
        <w:t>Kohlenstoff, Wasserstoff und Stickstoff.</w:t>
      </w:r>
    </w:p>
    <w:p w:rsidR="00D200F5" w:rsidRPr="00C61874" w:rsidRDefault="00D200F5" w:rsidP="00D200F5">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C</w:t>
      </w:r>
      <w:r w:rsidRPr="00C61874">
        <w:rPr>
          <w:lang w:val="de-DE"/>
        </w:rPr>
        <w:tab/>
        <w:t>Helium, Natrium und Sauerstoff.</w:t>
      </w:r>
    </w:p>
    <w:p w:rsidR="00D200F5" w:rsidRPr="00C61874" w:rsidRDefault="00D200F5" w:rsidP="00D200F5">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D</w:t>
      </w:r>
      <w:r w:rsidRPr="00C61874">
        <w:rPr>
          <w:lang w:val="de-DE"/>
        </w:rPr>
        <w:tab/>
        <w:t>Wasserstoff, Stickstoff und Sauerstoff.</w:t>
      </w:r>
    </w:p>
    <w:p w:rsidR="00D200F5" w:rsidRPr="00C61874" w:rsidRDefault="00D200F5" w:rsidP="00D200F5">
      <w:pPr>
        <w:tabs>
          <w:tab w:val="left" w:pos="284"/>
        </w:tabs>
        <w:ind w:left="1701" w:hanging="1701"/>
        <w:rPr>
          <w:lang w:val="de-DE"/>
        </w:rPr>
      </w:pPr>
    </w:p>
    <w:p w:rsidR="00D200F5" w:rsidRPr="00C61874" w:rsidRDefault="00D200F5" w:rsidP="00D200F5">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t>331 06.0-08</w:t>
      </w:r>
      <w:r w:rsidRPr="00C61874">
        <w:rPr>
          <w:lang w:val="de-DE"/>
        </w:rPr>
        <w:tab/>
      </w:r>
      <w:r w:rsidR="00442863" w:rsidRPr="00C61874">
        <w:rPr>
          <w:lang w:val="de-DE"/>
        </w:rPr>
        <w:t>Chemische Grundkenntnisse</w:t>
      </w:r>
      <w:r w:rsidRPr="00C61874">
        <w:rPr>
          <w:lang w:val="de-DE"/>
        </w:rPr>
        <w:tab/>
      </w:r>
      <w:r w:rsidRPr="00C61874">
        <w:rPr>
          <w:lang w:val="de-DE"/>
        </w:rPr>
        <w:tab/>
        <w:t>B</w:t>
      </w:r>
    </w:p>
    <w:p w:rsidR="00D200F5" w:rsidRPr="00C61874" w:rsidRDefault="00D200F5" w:rsidP="00D200F5">
      <w:pPr>
        <w:tabs>
          <w:tab w:val="left" w:pos="284"/>
          <w:tab w:val="left" w:pos="567"/>
          <w:tab w:val="left" w:pos="1134"/>
          <w:tab w:val="left" w:pos="1701"/>
          <w:tab w:val="left" w:pos="7088"/>
          <w:tab w:val="left" w:pos="8505"/>
        </w:tabs>
        <w:spacing w:line="240" w:lineRule="atLeast"/>
        <w:ind w:left="567" w:hanging="567"/>
        <w:jc w:val="both"/>
        <w:rPr>
          <w:lang w:val="de-DE"/>
        </w:rPr>
      </w:pPr>
    </w:p>
    <w:p w:rsidR="00D200F5" w:rsidRPr="00C61874" w:rsidRDefault="00D200F5" w:rsidP="00D200F5">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Können Flüssigkeiten gemischt werden?</w:t>
      </w:r>
    </w:p>
    <w:p w:rsidR="00D200F5" w:rsidRPr="00C61874" w:rsidRDefault="00D200F5" w:rsidP="00D200F5">
      <w:pPr>
        <w:tabs>
          <w:tab w:val="left" w:pos="284"/>
          <w:tab w:val="left" w:pos="567"/>
          <w:tab w:val="left" w:pos="1134"/>
          <w:tab w:val="left" w:pos="1701"/>
          <w:tab w:val="left" w:pos="7088"/>
          <w:tab w:val="left" w:pos="8505"/>
        </w:tabs>
        <w:spacing w:line="240" w:lineRule="atLeast"/>
        <w:ind w:left="567" w:hanging="567"/>
        <w:jc w:val="both"/>
        <w:rPr>
          <w:lang w:val="de-DE"/>
        </w:rPr>
      </w:pPr>
    </w:p>
    <w:p w:rsidR="00D200F5" w:rsidRPr="00C61874" w:rsidRDefault="00D200F5" w:rsidP="00D200F5">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A</w:t>
      </w:r>
      <w:r w:rsidRPr="00C61874">
        <w:rPr>
          <w:lang w:val="de-DE"/>
        </w:rPr>
        <w:tab/>
        <w:t>Ja, Flüssigkeiten sind immer mischbar</w:t>
      </w:r>
      <w:r w:rsidR="000A4311" w:rsidRPr="00C61874">
        <w:rPr>
          <w:lang w:val="de-DE"/>
        </w:rPr>
        <w:t>.</w:t>
      </w:r>
    </w:p>
    <w:p w:rsidR="00D200F5" w:rsidRPr="00C61874" w:rsidRDefault="00D200F5" w:rsidP="00D200F5">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B</w:t>
      </w:r>
      <w:r w:rsidRPr="00C61874">
        <w:rPr>
          <w:lang w:val="de-DE"/>
        </w:rPr>
        <w:tab/>
        <w:t>Ja, aber nicht alle Flüssigkeiten sind miteinander mischbar</w:t>
      </w:r>
      <w:r w:rsidR="000A4311" w:rsidRPr="00C61874">
        <w:rPr>
          <w:lang w:val="de-DE"/>
        </w:rPr>
        <w:t>.</w:t>
      </w:r>
    </w:p>
    <w:p w:rsidR="00D200F5" w:rsidRPr="00C61874" w:rsidRDefault="00D200F5" w:rsidP="00D200F5">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C</w:t>
      </w:r>
      <w:r w:rsidRPr="00C61874">
        <w:rPr>
          <w:lang w:val="de-DE"/>
        </w:rPr>
        <w:tab/>
        <w:t>Nein, Flüssigkeiten sind nie mischbar</w:t>
      </w:r>
      <w:r w:rsidR="000A4311" w:rsidRPr="00C61874">
        <w:rPr>
          <w:lang w:val="de-DE"/>
        </w:rPr>
        <w:t>.</w:t>
      </w:r>
    </w:p>
    <w:p w:rsidR="00D200F5" w:rsidRPr="00C61874" w:rsidRDefault="00D200F5" w:rsidP="00D200F5">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D</w:t>
      </w:r>
      <w:r w:rsidRPr="00C61874">
        <w:rPr>
          <w:lang w:val="de-DE"/>
        </w:rPr>
        <w:tab/>
        <w:t>Ja, Flüssigkeiten sind in allen Verhältnissen mischbar</w:t>
      </w:r>
      <w:r w:rsidR="000A4311" w:rsidRPr="00C61874">
        <w:rPr>
          <w:lang w:val="de-DE"/>
        </w:rPr>
        <w:t>.</w:t>
      </w:r>
    </w:p>
    <w:p w:rsidR="00D200F5" w:rsidRPr="00C61874" w:rsidRDefault="00D200F5" w:rsidP="00D200F5">
      <w:pPr>
        <w:tabs>
          <w:tab w:val="left" w:pos="284"/>
        </w:tabs>
        <w:ind w:left="1701" w:hanging="1701"/>
        <w:rPr>
          <w:lang w:val="de-DE"/>
        </w:rPr>
      </w:pPr>
    </w:p>
    <w:p w:rsidR="00662BF3" w:rsidRPr="00C61874" w:rsidRDefault="00662BF3">
      <w:pPr>
        <w:widowControl w:val="0"/>
        <w:tabs>
          <w:tab w:val="left" w:pos="-1135"/>
          <w:tab w:val="left" w:pos="-568"/>
          <w:tab w:val="left" w:pos="-2"/>
          <w:tab w:val="left" w:pos="284"/>
          <w:tab w:val="left" w:pos="1131"/>
          <w:tab w:val="left" w:pos="1699"/>
          <w:tab w:val="left" w:pos="8502"/>
          <w:tab w:val="left" w:pos="9068"/>
        </w:tabs>
        <w:ind w:left="1701" w:hanging="1701"/>
        <w:rPr>
          <w:lang w:val="de-DE"/>
        </w:rPr>
        <w:sectPr w:rsidR="00662BF3" w:rsidRPr="00C61874" w:rsidSect="00E45967">
          <w:headerReference w:type="even" r:id="rId32"/>
          <w:headerReference w:type="default" r:id="rId33"/>
          <w:footerReference w:type="default" r:id="rId34"/>
          <w:headerReference w:type="first" r:id="rId35"/>
          <w:footerReference w:type="first" r:id="rId36"/>
          <w:pgSz w:w="11906" w:h="16838"/>
          <w:pgMar w:top="1417" w:right="1417" w:bottom="1417" w:left="1417" w:header="708" w:footer="708" w:gutter="0"/>
          <w:cols w:space="708"/>
          <w:titlePg/>
        </w:sectPr>
      </w:pPr>
    </w:p>
    <w:p w:rsidR="00662BF3" w:rsidRPr="00C61874" w:rsidRDefault="00662BF3" w:rsidP="00662BF3">
      <w:pPr>
        <w:widowControl w:val="0"/>
        <w:tabs>
          <w:tab w:val="left" w:pos="-1135"/>
          <w:tab w:val="left" w:pos="-568"/>
          <w:tab w:val="left" w:pos="284"/>
          <w:tab w:val="left" w:pos="1131"/>
          <w:tab w:val="left" w:pos="1699"/>
          <w:tab w:val="left" w:pos="8502"/>
          <w:tab w:val="left" w:pos="9068"/>
        </w:tabs>
        <w:ind w:left="1701" w:hanging="1701"/>
        <w:rPr>
          <w:lang w:val="de-DE"/>
        </w:rPr>
      </w:pPr>
      <w:r w:rsidRPr="00C61874">
        <w:rPr>
          <w:lang w:val="de-DE"/>
        </w:rPr>
        <w:tab/>
        <w:t>331 07.0-01</w:t>
      </w:r>
      <w:r w:rsidRPr="00C61874">
        <w:rPr>
          <w:lang w:val="de-DE"/>
        </w:rPr>
        <w:tab/>
      </w:r>
      <w:r w:rsidR="00442863" w:rsidRPr="00C61874">
        <w:rPr>
          <w:lang w:val="de-DE"/>
        </w:rPr>
        <w:t>Chemische Grundkenntnisse</w:t>
      </w:r>
      <w:r w:rsidRPr="00C61874">
        <w:rPr>
          <w:lang w:val="de-DE"/>
        </w:rPr>
        <w:tab/>
        <w:t>A</w:t>
      </w:r>
    </w:p>
    <w:p w:rsidR="00662BF3" w:rsidRPr="00C61874" w:rsidRDefault="00662BF3" w:rsidP="00662BF3">
      <w:pPr>
        <w:widowControl w:val="0"/>
        <w:tabs>
          <w:tab w:val="left" w:pos="-1135"/>
          <w:tab w:val="left" w:pos="-568"/>
          <w:tab w:val="left" w:pos="565"/>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Was ist NaNO</w:t>
      </w:r>
      <w:r w:rsidRPr="00C61874">
        <w:rPr>
          <w:vertAlign w:val="subscript"/>
          <w:lang w:val="de-DE"/>
        </w:rPr>
        <w:t>3</w:t>
      </w:r>
      <w:r w:rsidRPr="00C61874">
        <w:rPr>
          <w:lang w:val="de-DE"/>
        </w:rPr>
        <w:t>?</w:t>
      </w:r>
    </w:p>
    <w:p w:rsidR="00662BF3" w:rsidRPr="00C61874" w:rsidRDefault="00662BF3" w:rsidP="00662BF3">
      <w:pPr>
        <w:widowControl w:val="0"/>
        <w:tabs>
          <w:tab w:val="left" w:pos="-1135"/>
          <w:tab w:val="left" w:pos="-568"/>
          <w:tab w:val="left" w:pos="565"/>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Eine anorganische Verbindung.</w:t>
      </w:r>
    </w:p>
    <w:p w:rsidR="00662BF3" w:rsidRPr="00C61874" w:rsidRDefault="00662BF3" w:rsidP="00662BF3">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Eine organische Verbindung.</w:t>
      </w:r>
    </w:p>
    <w:p w:rsidR="00662BF3" w:rsidRPr="00C61874" w:rsidRDefault="00662BF3" w:rsidP="00662BF3">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Ein Gemisch.</w:t>
      </w:r>
    </w:p>
    <w:p w:rsidR="00662BF3" w:rsidRPr="00C61874" w:rsidRDefault="00662BF3" w:rsidP="00662BF3">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Eine Legierung.</w:t>
      </w:r>
    </w:p>
    <w:p w:rsidR="00662BF3" w:rsidRPr="00C61874" w:rsidRDefault="00662BF3" w:rsidP="00662BF3">
      <w:pPr>
        <w:widowControl w:val="0"/>
        <w:tabs>
          <w:tab w:val="left" w:pos="-1135"/>
          <w:tab w:val="left" w:pos="-568"/>
          <w:tab w:val="left" w:pos="284"/>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84"/>
          <w:tab w:val="left" w:pos="1131"/>
          <w:tab w:val="left" w:pos="1699"/>
          <w:tab w:val="left" w:pos="8502"/>
          <w:tab w:val="left" w:pos="9068"/>
        </w:tabs>
        <w:ind w:left="1701" w:hanging="1701"/>
        <w:rPr>
          <w:lang w:val="de-DE"/>
        </w:rPr>
      </w:pPr>
      <w:r w:rsidRPr="00C61874">
        <w:rPr>
          <w:lang w:val="de-DE"/>
        </w:rPr>
        <w:tab/>
        <w:t>331 07.0-02</w:t>
      </w:r>
      <w:r w:rsidRPr="00C61874">
        <w:rPr>
          <w:lang w:val="de-DE"/>
        </w:rPr>
        <w:tab/>
      </w:r>
      <w:r w:rsidR="00442863" w:rsidRPr="00C61874">
        <w:rPr>
          <w:lang w:val="de-DE"/>
        </w:rPr>
        <w:t>Chemische Grundkenntnisse</w:t>
      </w:r>
      <w:r w:rsidRPr="00C61874">
        <w:rPr>
          <w:lang w:val="de-DE"/>
        </w:rPr>
        <w:tab/>
        <w:t>B</w:t>
      </w:r>
    </w:p>
    <w:p w:rsidR="00662BF3" w:rsidRPr="00C61874" w:rsidRDefault="00662BF3" w:rsidP="00662BF3">
      <w:pPr>
        <w:widowControl w:val="0"/>
        <w:tabs>
          <w:tab w:val="left" w:pos="-1135"/>
          <w:tab w:val="left" w:pos="-568"/>
          <w:tab w:val="left" w:pos="565"/>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Was ist C</w:t>
      </w:r>
      <w:r w:rsidRPr="00C61874">
        <w:rPr>
          <w:vertAlign w:val="subscript"/>
          <w:lang w:val="de-DE"/>
        </w:rPr>
        <w:t>3</w:t>
      </w:r>
      <w:r w:rsidRPr="00C61874">
        <w:rPr>
          <w:lang w:val="de-DE"/>
        </w:rPr>
        <w:t>H</w:t>
      </w:r>
      <w:r w:rsidRPr="00C61874">
        <w:rPr>
          <w:vertAlign w:val="subscript"/>
          <w:lang w:val="de-DE"/>
        </w:rPr>
        <w:t>8</w:t>
      </w:r>
      <w:r w:rsidRPr="00C61874">
        <w:rPr>
          <w:lang w:val="de-DE"/>
        </w:rPr>
        <w:t>?</w:t>
      </w:r>
    </w:p>
    <w:p w:rsidR="00662BF3" w:rsidRPr="00C61874" w:rsidRDefault="00662BF3" w:rsidP="00662BF3">
      <w:pPr>
        <w:widowControl w:val="0"/>
        <w:tabs>
          <w:tab w:val="left" w:pos="-1135"/>
          <w:tab w:val="left" w:pos="-568"/>
          <w:tab w:val="left" w:pos="565"/>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Ein Gemisch.</w:t>
      </w:r>
    </w:p>
    <w:p w:rsidR="00662BF3" w:rsidRPr="00C61874" w:rsidRDefault="00662BF3" w:rsidP="00662BF3">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Eine organische Verbindung.</w:t>
      </w:r>
    </w:p>
    <w:p w:rsidR="00662BF3" w:rsidRPr="00C61874" w:rsidRDefault="00662BF3" w:rsidP="00662BF3">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Eine anorganische Verbindung.</w:t>
      </w:r>
    </w:p>
    <w:p w:rsidR="00662BF3" w:rsidRPr="00C61874" w:rsidRDefault="00662BF3" w:rsidP="00662BF3">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Eine Legierung.</w:t>
      </w:r>
    </w:p>
    <w:p w:rsidR="00662BF3" w:rsidRPr="00C61874" w:rsidRDefault="00662BF3" w:rsidP="00662BF3">
      <w:pPr>
        <w:tabs>
          <w:tab w:val="left" w:pos="-1135"/>
          <w:tab w:val="left" w:pos="-569"/>
          <w:tab w:val="left" w:pos="284"/>
          <w:tab w:val="left" w:pos="567"/>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t>331 07.0-03</w:t>
      </w:r>
      <w:r w:rsidRPr="00C61874">
        <w:rPr>
          <w:lang w:val="de-DE"/>
        </w:rPr>
        <w:tab/>
      </w:r>
      <w:r w:rsidR="00442863" w:rsidRPr="00C61874">
        <w:rPr>
          <w:lang w:val="de-DE"/>
        </w:rPr>
        <w:t>Chemische Grundkenntnisse</w:t>
      </w:r>
      <w:r w:rsidRPr="00C61874">
        <w:rPr>
          <w:lang w:val="de-DE"/>
        </w:rPr>
        <w:tab/>
        <w:t>D</w:t>
      </w:r>
    </w:p>
    <w:p w:rsidR="00662BF3" w:rsidRPr="00C61874" w:rsidRDefault="00662BF3" w:rsidP="00662BF3">
      <w:pPr>
        <w:tabs>
          <w:tab w:val="left" w:pos="-1135"/>
          <w:tab w:val="left" w:pos="-569"/>
          <w:tab w:val="left" w:pos="284"/>
          <w:tab w:val="left" w:pos="567"/>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r>
      <w:r w:rsidRPr="00C61874">
        <w:rPr>
          <w:lang w:val="de-DE"/>
        </w:rPr>
        <w:tab/>
      </w:r>
      <w:r w:rsidRPr="00C61874">
        <w:rPr>
          <w:lang w:val="de-DE"/>
        </w:rPr>
        <w:tab/>
        <w:t>Welches ist das Symbol für das Element Sauerstoff?</w:t>
      </w:r>
    </w:p>
    <w:p w:rsidR="00662BF3" w:rsidRPr="00C61874" w:rsidRDefault="00662BF3" w:rsidP="00662BF3">
      <w:pPr>
        <w:tabs>
          <w:tab w:val="left" w:pos="-1135"/>
          <w:tab w:val="left" w:pos="-569"/>
          <w:tab w:val="left" w:pos="284"/>
          <w:tab w:val="left" w:pos="567"/>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r>
      <w:r w:rsidRPr="00C61874">
        <w:rPr>
          <w:lang w:val="de-DE"/>
        </w:rPr>
        <w:tab/>
      </w:r>
      <w:r w:rsidRPr="00C61874">
        <w:rPr>
          <w:lang w:val="de-DE"/>
        </w:rPr>
        <w:tab/>
        <w:t>A</w:t>
      </w:r>
      <w:r w:rsidRPr="00C61874">
        <w:rPr>
          <w:lang w:val="de-DE"/>
        </w:rPr>
        <w:tab/>
      </w:r>
      <w:r w:rsidR="008B5C7F" w:rsidRPr="00C61874">
        <w:rPr>
          <w:lang w:val="de-DE"/>
        </w:rPr>
        <w:t>S</w:t>
      </w:r>
      <w:r w:rsidRPr="00C61874">
        <w:rPr>
          <w:lang w:val="de-DE"/>
        </w:rPr>
        <w:t>.</w:t>
      </w:r>
    </w:p>
    <w:p w:rsidR="00662BF3" w:rsidRPr="00C61874" w:rsidRDefault="00662BF3" w:rsidP="00662BF3">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r>
      <w:r w:rsidRPr="00C61874">
        <w:rPr>
          <w:lang w:val="de-DE"/>
        </w:rPr>
        <w:tab/>
      </w:r>
      <w:r w:rsidRPr="00C61874">
        <w:rPr>
          <w:lang w:val="de-DE"/>
        </w:rPr>
        <w:tab/>
        <w:t>B</w:t>
      </w:r>
      <w:r w:rsidRPr="00C61874">
        <w:rPr>
          <w:lang w:val="de-DE"/>
        </w:rPr>
        <w:tab/>
        <w:t>H.</w:t>
      </w:r>
    </w:p>
    <w:p w:rsidR="00662BF3" w:rsidRPr="00C61874" w:rsidRDefault="00662BF3" w:rsidP="00662BF3">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r>
      <w:r w:rsidRPr="00C61874">
        <w:rPr>
          <w:lang w:val="de-DE"/>
        </w:rPr>
        <w:tab/>
      </w:r>
      <w:r w:rsidRPr="00C61874">
        <w:rPr>
          <w:lang w:val="de-DE"/>
        </w:rPr>
        <w:tab/>
        <w:t>C</w:t>
      </w:r>
      <w:r w:rsidRPr="00C61874">
        <w:rPr>
          <w:lang w:val="de-DE"/>
        </w:rPr>
        <w:tab/>
        <w:t>N.</w:t>
      </w:r>
    </w:p>
    <w:p w:rsidR="00662BF3" w:rsidRPr="00C61874" w:rsidRDefault="00662BF3" w:rsidP="00662BF3">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r>
      <w:r w:rsidRPr="00C61874">
        <w:rPr>
          <w:lang w:val="de-DE"/>
        </w:rPr>
        <w:tab/>
      </w:r>
      <w:r w:rsidRPr="00C61874">
        <w:rPr>
          <w:lang w:val="de-DE"/>
        </w:rPr>
        <w:tab/>
        <w:t>D</w:t>
      </w:r>
      <w:r w:rsidRPr="00C61874">
        <w:rPr>
          <w:lang w:val="de-DE"/>
        </w:rPr>
        <w:tab/>
        <w:t>O.</w:t>
      </w:r>
    </w:p>
    <w:p w:rsidR="00662BF3" w:rsidRPr="00C61874" w:rsidRDefault="00662BF3" w:rsidP="00662BF3">
      <w:pPr>
        <w:tabs>
          <w:tab w:val="left" w:pos="-1135"/>
          <w:tab w:val="left" w:pos="-569"/>
          <w:tab w:val="left" w:pos="284"/>
          <w:tab w:val="left" w:pos="567"/>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t>331 07.0-04</w:t>
      </w:r>
      <w:r w:rsidRPr="00C61874">
        <w:rPr>
          <w:lang w:val="de-DE"/>
        </w:rPr>
        <w:tab/>
      </w:r>
      <w:r w:rsidR="00442863" w:rsidRPr="00C61874">
        <w:rPr>
          <w:lang w:val="de-DE"/>
        </w:rPr>
        <w:t>Chemische Grundkenntnisse</w:t>
      </w:r>
      <w:r w:rsidRPr="00C61874">
        <w:rPr>
          <w:lang w:val="de-DE"/>
        </w:rPr>
        <w:tab/>
        <w:t>B</w:t>
      </w:r>
    </w:p>
    <w:p w:rsidR="00662BF3" w:rsidRPr="00C61874" w:rsidRDefault="00662BF3" w:rsidP="00662BF3">
      <w:pPr>
        <w:tabs>
          <w:tab w:val="left" w:pos="-1135"/>
          <w:tab w:val="left" w:pos="-569"/>
          <w:tab w:val="left" w:pos="284"/>
          <w:tab w:val="left" w:pos="567"/>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r>
      <w:r w:rsidRPr="00C61874">
        <w:rPr>
          <w:lang w:val="de-DE"/>
        </w:rPr>
        <w:tab/>
      </w:r>
      <w:r w:rsidRPr="00C61874">
        <w:rPr>
          <w:lang w:val="de-DE"/>
        </w:rPr>
        <w:tab/>
        <w:t>Welches ist das Symbol für das Element Stickstoff?</w:t>
      </w:r>
    </w:p>
    <w:p w:rsidR="00662BF3" w:rsidRPr="00C61874" w:rsidRDefault="00662BF3" w:rsidP="00662BF3">
      <w:pPr>
        <w:tabs>
          <w:tab w:val="left" w:pos="-1135"/>
          <w:tab w:val="left" w:pos="-569"/>
          <w:tab w:val="left" w:pos="284"/>
          <w:tab w:val="left" w:pos="567"/>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r>
      <w:r w:rsidRPr="00C61874">
        <w:rPr>
          <w:lang w:val="de-DE"/>
        </w:rPr>
        <w:tab/>
      </w:r>
      <w:r w:rsidRPr="00C61874">
        <w:rPr>
          <w:lang w:val="de-DE"/>
        </w:rPr>
        <w:tab/>
        <w:t>A</w:t>
      </w:r>
      <w:r w:rsidRPr="00C61874">
        <w:rPr>
          <w:lang w:val="de-DE"/>
        </w:rPr>
        <w:tab/>
        <w:t>S.</w:t>
      </w:r>
    </w:p>
    <w:p w:rsidR="00662BF3" w:rsidRPr="00C61874" w:rsidRDefault="00662BF3" w:rsidP="00662BF3">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r>
      <w:r w:rsidRPr="00C61874">
        <w:rPr>
          <w:lang w:val="de-DE"/>
        </w:rPr>
        <w:tab/>
      </w:r>
      <w:r w:rsidRPr="00C61874">
        <w:rPr>
          <w:lang w:val="de-DE"/>
        </w:rPr>
        <w:tab/>
        <w:t>B</w:t>
      </w:r>
      <w:r w:rsidRPr="00C61874">
        <w:rPr>
          <w:lang w:val="de-DE"/>
        </w:rPr>
        <w:tab/>
        <w:t>N.</w:t>
      </w:r>
    </w:p>
    <w:p w:rsidR="00662BF3" w:rsidRPr="00C61874" w:rsidRDefault="00662BF3" w:rsidP="00662BF3">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r>
      <w:r w:rsidRPr="00C61874">
        <w:rPr>
          <w:lang w:val="de-DE"/>
        </w:rPr>
        <w:tab/>
      </w:r>
      <w:r w:rsidRPr="00C61874">
        <w:rPr>
          <w:lang w:val="de-DE"/>
        </w:rPr>
        <w:tab/>
        <w:t>C</w:t>
      </w:r>
      <w:r w:rsidRPr="00C61874">
        <w:rPr>
          <w:lang w:val="de-DE"/>
        </w:rPr>
        <w:tab/>
        <w:t>O.</w:t>
      </w:r>
    </w:p>
    <w:p w:rsidR="00662BF3" w:rsidRPr="00C61874" w:rsidRDefault="00662BF3" w:rsidP="00662BF3">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r>
      <w:r w:rsidRPr="00C61874">
        <w:rPr>
          <w:lang w:val="de-DE"/>
        </w:rPr>
        <w:tab/>
      </w:r>
      <w:r w:rsidRPr="00C61874">
        <w:rPr>
          <w:lang w:val="de-DE"/>
        </w:rPr>
        <w:tab/>
        <w:t>D</w:t>
      </w:r>
      <w:r w:rsidRPr="00C61874">
        <w:rPr>
          <w:lang w:val="de-DE"/>
        </w:rPr>
        <w:tab/>
        <w:t>H.</w:t>
      </w:r>
    </w:p>
    <w:p w:rsidR="00662BF3" w:rsidRPr="00C61874" w:rsidRDefault="00662BF3" w:rsidP="00662BF3">
      <w:pPr>
        <w:tabs>
          <w:tab w:val="left" w:pos="-1135"/>
          <w:tab w:val="left" w:pos="-569"/>
          <w:tab w:val="left" w:pos="284"/>
          <w:tab w:val="left" w:pos="567"/>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t>331 07.0-05</w:t>
      </w:r>
      <w:r w:rsidRPr="00C61874">
        <w:rPr>
          <w:lang w:val="de-DE"/>
        </w:rPr>
        <w:tab/>
      </w:r>
      <w:r w:rsidR="00442863" w:rsidRPr="00C61874">
        <w:rPr>
          <w:lang w:val="de-DE"/>
        </w:rPr>
        <w:t>Chemische Grundkenntnisse</w:t>
      </w:r>
      <w:r w:rsidRPr="00C61874">
        <w:rPr>
          <w:lang w:val="de-DE"/>
        </w:rPr>
        <w:tab/>
        <w:t>C</w:t>
      </w:r>
    </w:p>
    <w:p w:rsidR="00662BF3" w:rsidRPr="00C61874" w:rsidRDefault="00662BF3" w:rsidP="00662BF3">
      <w:pPr>
        <w:tabs>
          <w:tab w:val="left" w:pos="-1135"/>
          <w:tab w:val="left" w:pos="-569"/>
          <w:tab w:val="left" w:pos="284"/>
          <w:tab w:val="left" w:pos="567"/>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r>
      <w:r w:rsidRPr="00C61874">
        <w:rPr>
          <w:lang w:val="de-DE"/>
        </w:rPr>
        <w:tab/>
      </w:r>
      <w:r w:rsidRPr="00C61874">
        <w:rPr>
          <w:lang w:val="de-DE"/>
        </w:rPr>
        <w:tab/>
        <w:t>Welche der untenstehenden Behauptungen ist falsch?</w:t>
      </w:r>
    </w:p>
    <w:p w:rsidR="00662BF3" w:rsidRPr="00C61874" w:rsidRDefault="00662BF3" w:rsidP="00662BF3">
      <w:pPr>
        <w:tabs>
          <w:tab w:val="left" w:pos="-1135"/>
          <w:tab w:val="left" w:pos="-569"/>
          <w:tab w:val="left" w:pos="284"/>
          <w:tab w:val="left" w:pos="567"/>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r>
      <w:r w:rsidRPr="00C61874">
        <w:rPr>
          <w:lang w:val="de-DE"/>
        </w:rPr>
        <w:tab/>
      </w:r>
      <w:r w:rsidRPr="00C61874">
        <w:rPr>
          <w:lang w:val="de-DE"/>
        </w:rPr>
        <w:tab/>
        <w:t>A</w:t>
      </w:r>
      <w:r w:rsidRPr="00C61874">
        <w:rPr>
          <w:lang w:val="de-DE"/>
        </w:rPr>
        <w:tab/>
        <w:t>Moleküle sind aus Atomen aufgebaut.</w:t>
      </w:r>
    </w:p>
    <w:p w:rsidR="00662BF3" w:rsidRPr="00C61874" w:rsidRDefault="00662BF3" w:rsidP="00662BF3">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r>
      <w:r w:rsidRPr="00C61874">
        <w:rPr>
          <w:lang w:val="de-DE"/>
        </w:rPr>
        <w:tab/>
      </w:r>
      <w:r w:rsidRPr="00C61874">
        <w:rPr>
          <w:lang w:val="de-DE"/>
        </w:rPr>
        <w:tab/>
        <w:t>B</w:t>
      </w:r>
      <w:r w:rsidRPr="00C61874">
        <w:rPr>
          <w:lang w:val="de-DE"/>
        </w:rPr>
        <w:tab/>
        <w:t>Ein reiner Stoff besteht aus einer einzigen Molekülart.</w:t>
      </w:r>
    </w:p>
    <w:p w:rsidR="00662BF3" w:rsidRPr="00C61874" w:rsidRDefault="00662BF3" w:rsidP="00662BF3">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r>
      <w:r w:rsidRPr="00C61874">
        <w:rPr>
          <w:lang w:val="de-DE"/>
        </w:rPr>
        <w:tab/>
      </w:r>
      <w:r w:rsidRPr="00C61874">
        <w:rPr>
          <w:lang w:val="de-DE"/>
        </w:rPr>
        <w:tab/>
        <w:t>C</w:t>
      </w:r>
      <w:r w:rsidRPr="00C61874">
        <w:rPr>
          <w:lang w:val="de-DE"/>
        </w:rPr>
        <w:tab/>
        <w:t>Eine Verbindung besteht immer aus einer einzigen Atomart.</w:t>
      </w:r>
    </w:p>
    <w:p w:rsidR="00662BF3" w:rsidRPr="00C61874" w:rsidRDefault="00662BF3" w:rsidP="00662BF3">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r>
      <w:r w:rsidRPr="00C61874">
        <w:rPr>
          <w:lang w:val="de-DE"/>
        </w:rPr>
        <w:tab/>
      </w:r>
      <w:r w:rsidRPr="00C61874">
        <w:rPr>
          <w:lang w:val="de-DE"/>
        </w:rPr>
        <w:tab/>
        <w:t>D</w:t>
      </w:r>
      <w:r w:rsidRPr="00C61874">
        <w:rPr>
          <w:lang w:val="de-DE"/>
        </w:rPr>
        <w:tab/>
        <w:t>Ein Element besteht aus einer einzigen Atomart.</w:t>
      </w:r>
    </w:p>
    <w:p w:rsidR="00662BF3" w:rsidRPr="00C61874" w:rsidRDefault="00662BF3" w:rsidP="00662BF3">
      <w:pPr>
        <w:tabs>
          <w:tab w:val="left" w:pos="-1135"/>
          <w:tab w:val="left" w:pos="-569"/>
          <w:tab w:val="left" w:pos="284"/>
          <w:tab w:val="left" w:pos="567"/>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t>331 07.0-06</w:t>
      </w:r>
      <w:r w:rsidRPr="00C61874">
        <w:rPr>
          <w:lang w:val="de-DE"/>
        </w:rPr>
        <w:tab/>
      </w:r>
      <w:r w:rsidR="00442863" w:rsidRPr="00C61874">
        <w:rPr>
          <w:lang w:val="de-DE"/>
        </w:rPr>
        <w:t>Chemische Grundkenntnisse</w:t>
      </w:r>
      <w:r w:rsidRPr="00C61874">
        <w:rPr>
          <w:lang w:val="de-DE"/>
        </w:rPr>
        <w:tab/>
        <w:t>A</w:t>
      </w:r>
    </w:p>
    <w:p w:rsidR="00662BF3" w:rsidRPr="00C61874" w:rsidRDefault="00662BF3" w:rsidP="00662BF3">
      <w:pPr>
        <w:tabs>
          <w:tab w:val="left" w:pos="-1135"/>
          <w:tab w:val="left" w:pos="-569"/>
          <w:tab w:val="left" w:pos="284"/>
          <w:tab w:val="left" w:pos="567"/>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r>
      <w:r w:rsidRPr="00C61874">
        <w:rPr>
          <w:lang w:val="de-DE"/>
        </w:rPr>
        <w:tab/>
      </w:r>
      <w:r w:rsidRPr="00C61874">
        <w:rPr>
          <w:lang w:val="de-DE"/>
        </w:rPr>
        <w:tab/>
        <w:t>Welches ist das Symbol für das Element Wasserstoff?</w:t>
      </w:r>
    </w:p>
    <w:p w:rsidR="00662BF3" w:rsidRPr="00C61874" w:rsidRDefault="00662BF3" w:rsidP="00662BF3">
      <w:pPr>
        <w:tabs>
          <w:tab w:val="left" w:pos="-1135"/>
          <w:tab w:val="left" w:pos="-569"/>
          <w:tab w:val="left" w:pos="284"/>
          <w:tab w:val="left" w:pos="567"/>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r>
      <w:r w:rsidRPr="00C61874">
        <w:rPr>
          <w:lang w:val="de-DE"/>
        </w:rPr>
        <w:tab/>
      </w:r>
      <w:r w:rsidRPr="00C61874">
        <w:rPr>
          <w:lang w:val="de-DE"/>
        </w:rPr>
        <w:tab/>
        <w:t>A</w:t>
      </w:r>
      <w:r w:rsidRPr="00C61874">
        <w:rPr>
          <w:lang w:val="de-DE"/>
        </w:rPr>
        <w:tab/>
        <w:t>H.</w:t>
      </w:r>
    </w:p>
    <w:p w:rsidR="00662BF3" w:rsidRPr="00C61874" w:rsidRDefault="00662BF3" w:rsidP="00662BF3">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r>
      <w:r w:rsidRPr="00C61874">
        <w:rPr>
          <w:lang w:val="de-DE"/>
        </w:rPr>
        <w:tab/>
      </w:r>
      <w:r w:rsidRPr="00C61874">
        <w:rPr>
          <w:lang w:val="de-DE"/>
        </w:rPr>
        <w:tab/>
        <w:t>B</w:t>
      </w:r>
      <w:r w:rsidRPr="00C61874">
        <w:rPr>
          <w:lang w:val="de-DE"/>
        </w:rPr>
        <w:tab/>
        <w:t>O.</w:t>
      </w:r>
    </w:p>
    <w:p w:rsidR="00662BF3" w:rsidRPr="00C61874" w:rsidRDefault="00662BF3" w:rsidP="00662BF3">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r>
      <w:r w:rsidRPr="00C61874">
        <w:rPr>
          <w:lang w:val="de-DE"/>
        </w:rPr>
        <w:tab/>
      </w:r>
      <w:r w:rsidRPr="00C61874">
        <w:rPr>
          <w:lang w:val="de-DE"/>
        </w:rPr>
        <w:tab/>
        <w:t>C</w:t>
      </w:r>
      <w:r w:rsidRPr="00C61874">
        <w:rPr>
          <w:lang w:val="de-DE"/>
        </w:rPr>
        <w:tab/>
        <w:t>W.</w:t>
      </w:r>
    </w:p>
    <w:p w:rsidR="00662BF3" w:rsidRPr="00C61874" w:rsidRDefault="00662BF3" w:rsidP="00662BF3">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r>
      <w:r w:rsidRPr="00C61874">
        <w:rPr>
          <w:lang w:val="de-DE"/>
        </w:rPr>
        <w:tab/>
      </w:r>
      <w:r w:rsidRPr="00C61874">
        <w:rPr>
          <w:lang w:val="de-DE"/>
        </w:rPr>
        <w:tab/>
        <w:t>D</w:t>
      </w:r>
      <w:r w:rsidRPr="00C61874">
        <w:rPr>
          <w:lang w:val="de-DE"/>
        </w:rPr>
        <w:tab/>
        <w:t>N.</w:t>
      </w:r>
    </w:p>
    <w:p w:rsidR="00662BF3" w:rsidRPr="00C61874" w:rsidRDefault="00662BF3" w:rsidP="00662BF3">
      <w:pPr>
        <w:tabs>
          <w:tab w:val="left" w:pos="-1135"/>
          <w:tab w:val="left" w:pos="-569"/>
          <w:tab w:val="left" w:pos="284"/>
          <w:tab w:val="left" w:pos="567"/>
          <w:tab w:val="left" w:pos="1132"/>
          <w:tab w:val="left" w:pos="1699"/>
          <w:tab w:val="left" w:pos="8502"/>
          <w:tab w:val="left" w:pos="9068"/>
        </w:tabs>
        <w:ind w:left="1701" w:hanging="1701"/>
        <w:rPr>
          <w:lang w:val="de-DE"/>
        </w:rPr>
      </w:pPr>
    </w:p>
    <w:p w:rsidR="00662BF3" w:rsidRPr="00C61874" w:rsidRDefault="00662BF3" w:rsidP="00220227">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br w:type="page"/>
      </w:r>
      <w:r w:rsidRPr="00C61874">
        <w:rPr>
          <w:lang w:val="de-DE"/>
        </w:rPr>
        <w:tab/>
        <w:t>331 07.0-07</w:t>
      </w:r>
      <w:r w:rsidRPr="00C61874">
        <w:rPr>
          <w:lang w:val="de-DE"/>
        </w:rPr>
        <w:tab/>
      </w:r>
      <w:r w:rsidR="00442863" w:rsidRPr="00C61874">
        <w:rPr>
          <w:lang w:val="de-DE"/>
        </w:rPr>
        <w:t>Chemische Grundkenntnisse</w:t>
      </w:r>
      <w:r w:rsidRPr="00C61874">
        <w:rPr>
          <w:lang w:val="de-DE"/>
        </w:rPr>
        <w:tab/>
      </w:r>
      <w:r w:rsidR="007276D8" w:rsidRPr="00C61874">
        <w:rPr>
          <w:lang w:val="de-DE"/>
        </w:rPr>
        <w:t>A</w:t>
      </w:r>
    </w:p>
    <w:p w:rsidR="00662BF3" w:rsidRPr="00C61874" w:rsidRDefault="00662BF3" w:rsidP="00220227">
      <w:pPr>
        <w:tabs>
          <w:tab w:val="left" w:pos="-1135"/>
          <w:tab w:val="left" w:pos="-569"/>
          <w:tab w:val="left" w:pos="284"/>
          <w:tab w:val="left" w:pos="567"/>
          <w:tab w:val="left" w:pos="1132"/>
          <w:tab w:val="left" w:pos="1699"/>
          <w:tab w:val="left" w:pos="8502"/>
          <w:tab w:val="left" w:pos="9068"/>
        </w:tabs>
        <w:ind w:left="1701" w:hanging="1701"/>
        <w:rPr>
          <w:lang w:val="de-DE"/>
        </w:rPr>
      </w:pPr>
    </w:p>
    <w:p w:rsidR="00662BF3" w:rsidRPr="00C61874" w:rsidRDefault="00662BF3" w:rsidP="00220227">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r>
      <w:r w:rsidRPr="00C61874">
        <w:rPr>
          <w:lang w:val="de-DE"/>
        </w:rPr>
        <w:tab/>
      </w:r>
      <w:r w:rsidRPr="00C61874">
        <w:rPr>
          <w:lang w:val="de-DE"/>
        </w:rPr>
        <w:tab/>
        <w:t>Welche der untenstehenden Behauptungen ist richtig?</w:t>
      </w:r>
      <w:r w:rsidR="007276D8" w:rsidRPr="00C61874">
        <w:rPr>
          <w:lang w:val="de-DE"/>
        </w:rPr>
        <w:t xml:space="preserve"> </w:t>
      </w:r>
    </w:p>
    <w:p w:rsidR="00662BF3" w:rsidRPr="00C61874" w:rsidRDefault="00662BF3" w:rsidP="00220227">
      <w:pPr>
        <w:tabs>
          <w:tab w:val="left" w:pos="-1135"/>
          <w:tab w:val="left" w:pos="-569"/>
          <w:tab w:val="left" w:pos="284"/>
          <w:tab w:val="left" w:pos="567"/>
          <w:tab w:val="left" w:pos="1132"/>
          <w:tab w:val="left" w:pos="1699"/>
          <w:tab w:val="left" w:pos="8502"/>
          <w:tab w:val="left" w:pos="9068"/>
        </w:tabs>
        <w:ind w:left="1701" w:hanging="1701"/>
        <w:rPr>
          <w:lang w:val="de-DE"/>
        </w:rPr>
      </w:pPr>
    </w:p>
    <w:p w:rsidR="00662BF3" w:rsidRPr="00C61874" w:rsidRDefault="00662BF3" w:rsidP="00322DC9">
      <w:pPr>
        <w:tabs>
          <w:tab w:val="left" w:pos="-1135"/>
          <w:tab w:val="left" w:pos="-569"/>
          <w:tab w:val="left" w:pos="-284"/>
          <w:tab w:val="left" w:pos="567"/>
          <w:tab w:val="left" w:pos="1132"/>
          <w:tab w:val="left" w:pos="1699"/>
          <w:tab w:val="left" w:pos="8502"/>
          <w:tab w:val="left" w:pos="9068"/>
        </w:tabs>
        <w:ind w:left="1701" w:hanging="1701"/>
        <w:jc w:val="both"/>
        <w:rPr>
          <w:lang w:val="de-DE"/>
        </w:rPr>
      </w:pPr>
      <w:r w:rsidRPr="00C61874">
        <w:rPr>
          <w:lang w:val="de-DE"/>
        </w:rPr>
        <w:tab/>
      </w:r>
      <w:r w:rsidRPr="00C61874">
        <w:rPr>
          <w:lang w:val="de-DE"/>
        </w:rPr>
        <w:tab/>
        <w:t>A</w:t>
      </w:r>
      <w:r w:rsidRPr="00C61874">
        <w:rPr>
          <w:lang w:val="de-DE"/>
        </w:rPr>
        <w:tab/>
      </w:r>
      <w:r w:rsidR="00C416FA" w:rsidRPr="00C61874">
        <w:rPr>
          <w:lang w:val="de-DE"/>
        </w:rPr>
        <w:t xml:space="preserve">Moleküle sind elektrisch neutrale Teilchen, die aus zwei oder mehreren </w:t>
      </w:r>
      <w:hyperlink r:id="rId37" w:tooltip="Atom" w:history="1">
        <w:r w:rsidR="00C416FA" w:rsidRPr="00C61874">
          <w:rPr>
            <w:lang w:val="de-DE"/>
          </w:rPr>
          <w:t>Atomen</w:t>
        </w:r>
      </w:hyperlink>
      <w:r w:rsidR="00C416FA" w:rsidRPr="00C61874">
        <w:rPr>
          <w:lang w:val="de-DE"/>
        </w:rPr>
        <w:t xml:space="preserve"> bestehen</w:t>
      </w:r>
      <w:r w:rsidRPr="00C61874">
        <w:rPr>
          <w:lang w:val="de-DE"/>
        </w:rPr>
        <w:t>.</w:t>
      </w:r>
    </w:p>
    <w:p w:rsidR="00662BF3" w:rsidRPr="00C61874" w:rsidRDefault="00662BF3" w:rsidP="00322DC9">
      <w:pPr>
        <w:tabs>
          <w:tab w:val="left" w:pos="-1135"/>
          <w:tab w:val="left" w:pos="-569"/>
          <w:tab w:val="left" w:pos="284"/>
          <w:tab w:val="left" w:pos="567"/>
          <w:tab w:val="left" w:pos="1132"/>
          <w:tab w:val="left" w:pos="1699"/>
          <w:tab w:val="left" w:pos="8502"/>
          <w:tab w:val="left" w:pos="9068"/>
        </w:tabs>
        <w:ind w:left="1701" w:hanging="1701"/>
        <w:jc w:val="both"/>
        <w:rPr>
          <w:lang w:val="de-DE"/>
        </w:rPr>
      </w:pPr>
      <w:r w:rsidRPr="00C61874">
        <w:rPr>
          <w:lang w:val="de-DE"/>
        </w:rPr>
        <w:tab/>
      </w:r>
      <w:r w:rsidRPr="00C61874">
        <w:rPr>
          <w:lang w:val="de-DE"/>
        </w:rPr>
        <w:tab/>
      </w:r>
      <w:r w:rsidRPr="00C61874">
        <w:rPr>
          <w:lang w:val="de-DE"/>
        </w:rPr>
        <w:tab/>
        <w:t>B</w:t>
      </w:r>
      <w:r w:rsidRPr="00C61874">
        <w:rPr>
          <w:lang w:val="de-DE"/>
        </w:rPr>
        <w:tab/>
        <w:t xml:space="preserve">Ein Molekül ist der kleinste Teil eines Stoffes, das </w:t>
      </w:r>
      <w:r w:rsidR="00885705" w:rsidRPr="00C61874">
        <w:rPr>
          <w:lang w:val="de-DE"/>
        </w:rPr>
        <w:t xml:space="preserve">die Hälfte </w:t>
      </w:r>
      <w:r w:rsidRPr="00C61874">
        <w:rPr>
          <w:lang w:val="de-DE"/>
        </w:rPr>
        <w:t>alle</w:t>
      </w:r>
      <w:r w:rsidR="00885705" w:rsidRPr="00C61874">
        <w:rPr>
          <w:lang w:val="de-DE"/>
        </w:rPr>
        <w:t>r</w:t>
      </w:r>
      <w:r w:rsidRPr="00C61874">
        <w:rPr>
          <w:lang w:val="de-DE"/>
        </w:rPr>
        <w:t xml:space="preserve"> Eigenschaften dieses Stoffes hat.</w:t>
      </w:r>
    </w:p>
    <w:p w:rsidR="00662BF3" w:rsidRPr="00C61874" w:rsidRDefault="00662BF3" w:rsidP="00322DC9">
      <w:pPr>
        <w:tabs>
          <w:tab w:val="left" w:pos="-1135"/>
          <w:tab w:val="left" w:pos="-569"/>
          <w:tab w:val="left" w:pos="284"/>
          <w:tab w:val="left" w:pos="567"/>
          <w:tab w:val="left" w:pos="1132"/>
          <w:tab w:val="left" w:pos="1699"/>
          <w:tab w:val="left" w:pos="8502"/>
          <w:tab w:val="left" w:pos="9068"/>
        </w:tabs>
        <w:ind w:left="1701" w:hanging="1701"/>
        <w:jc w:val="both"/>
        <w:rPr>
          <w:lang w:val="de-DE"/>
        </w:rPr>
      </w:pPr>
      <w:r w:rsidRPr="00C61874">
        <w:rPr>
          <w:lang w:val="de-DE"/>
        </w:rPr>
        <w:tab/>
      </w:r>
      <w:r w:rsidRPr="00C61874">
        <w:rPr>
          <w:lang w:val="de-DE"/>
        </w:rPr>
        <w:tab/>
      </w:r>
      <w:r w:rsidRPr="00C61874">
        <w:rPr>
          <w:lang w:val="de-DE"/>
        </w:rPr>
        <w:tab/>
        <w:t>C</w:t>
      </w:r>
      <w:r w:rsidRPr="00C61874">
        <w:rPr>
          <w:lang w:val="de-DE"/>
        </w:rPr>
        <w:tab/>
        <w:t xml:space="preserve">Elemente sind aus Molekülen aufgebaut, die mehrere Atomarten enthalten. </w:t>
      </w:r>
    </w:p>
    <w:p w:rsidR="00662BF3" w:rsidRPr="00C61874" w:rsidRDefault="00662BF3" w:rsidP="00220227">
      <w:pPr>
        <w:tabs>
          <w:tab w:val="left" w:pos="-1135"/>
          <w:tab w:val="left" w:pos="-569"/>
          <w:tab w:val="left" w:pos="284"/>
          <w:tab w:val="left" w:pos="567"/>
          <w:tab w:val="left" w:pos="1132"/>
          <w:tab w:val="left" w:pos="1699"/>
          <w:tab w:val="left" w:pos="8502"/>
          <w:tab w:val="left" w:pos="9068"/>
        </w:tabs>
        <w:ind w:left="1701" w:hanging="1701"/>
        <w:rPr>
          <w:lang w:val="de-DE"/>
        </w:rPr>
      </w:pPr>
      <w:r w:rsidRPr="00C61874">
        <w:rPr>
          <w:lang w:val="de-DE"/>
        </w:rPr>
        <w:tab/>
      </w:r>
      <w:r w:rsidRPr="00C61874">
        <w:rPr>
          <w:lang w:val="de-DE"/>
        </w:rPr>
        <w:tab/>
      </w:r>
      <w:r w:rsidRPr="00C61874">
        <w:rPr>
          <w:lang w:val="de-DE"/>
        </w:rPr>
        <w:tab/>
        <w:t>D</w:t>
      </w:r>
      <w:r w:rsidRPr="00C61874">
        <w:rPr>
          <w:lang w:val="de-DE"/>
        </w:rPr>
        <w:tab/>
        <w:t>Es gibt etwa 11 Millionen Atomarten.</w:t>
      </w:r>
    </w:p>
    <w:p w:rsidR="00662BF3" w:rsidRPr="00C61874" w:rsidRDefault="00662BF3" w:rsidP="00220227">
      <w:pPr>
        <w:widowControl w:val="0"/>
        <w:tabs>
          <w:tab w:val="left" w:pos="-1135"/>
          <w:tab w:val="left" w:pos="-568"/>
          <w:tab w:val="left" w:pos="284"/>
          <w:tab w:val="left" w:pos="1131"/>
          <w:tab w:val="left" w:pos="1699"/>
          <w:tab w:val="left" w:pos="8502"/>
          <w:tab w:val="left" w:pos="9068"/>
        </w:tabs>
        <w:ind w:left="1701" w:hanging="1701"/>
        <w:rPr>
          <w:lang w:val="de-DE"/>
        </w:rPr>
      </w:pPr>
    </w:p>
    <w:p w:rsidR="00662BF3" w:rsidRPr="00C61874" w:rsidRDefault="00662BF3" w:rsidP="00220227">
      <w:pPr>
        <w:widowControl w:val="0"/>
        <w:tabs>
          <w:tab w:val="left" w:pos="-1135"/>
          <w:tab w:val="left" w:pos="-568"/>
          <w:tab w:val="left" w:pos="284"/>
          <w:tab w:val="left" w:pos="1131"/>
          <w:tab w:val="left" w:pos="1699"/>
          <w:tab w:val="left" w:pos="8502"/>
          <w:tab w:val="left" w:pos="9068"/>
        </w:tabs>
        <w:ind w:left="1701" w:hanging="1701"/>
        <w:rPr>
          <w:lang w:val="de-DE"/>
        </w:rPr>
      </w:pPr>
      <w:r w:rsidRPr="00C61874">
        <w:rPr>
          <w:lang w:val="de-DE"/>
        </w:rPr>
        <w:tab/>
        <w:t>331 07.0-08</w:t>
      </w:r>
      <w:r w:rsidRPr="00C61874">
        <w:rPr>
          <w:lang w:val="de-DE"/>
        </w:rPr>
        <w:tab/>
      </w:r>
      <w:r w:rsidR="00442863" w:rsidRPr="00C61874">
        <w:rPr>
          <w:lang w:val="de-DE"/>
        </w:rPr>
        <w:t>Chemische Grundkenntnisse</w:t>
      </w:r>
      <w:r w:rsidRPr="00C61874">
        <w:rPr>
          <w:lang w:val="de-DE"/>
        </w:rPr>
        <w:tab/>
        <w:t>A</w:t>
      </w:r>
    </w:p>
    <w:p w:rsidR="00662BF3" w:rsidRPr="00C61874" w:rsidRDefault="00662BF3" w:rsidP="00220227">
      <w:pPr>
        <w:widowControl w:val="0"/>
        <w:tabs>
          <w:tab w:val="left" w:pos="-1135"/>
          <w:tab w:val="left" w:pos="-568"/>
          <w:tab w:val="left" w:pos="565"/>
          <w:tab w:val="left" w:pos="1131"/>
          <w:tab w:val="left" w:pos="1699"/>
          <w:tab w:val="left" w:pos="8502"/>
          <w:tab w:val="left" w:pos="9068"/>
        </w:tabs>
        <w:ind w:left="1701" w:hanging="1701"/>
        <w:rPr>
          <w:lang w:val="de-DE"/>
        </w:rPr>
      </w:pPr>
    </w:p>
    <w:p w:rsidR="00662BF3" w:rsidRPr="00C61874" w:rsidRDefault="00662BF3" w:rsidP="00220227">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Woraus besteht ein Element immer?</w:t>
      </w:r>
    </w:p>
    <w:p w:rsidR="00662BF3" w:rsidRPr="00C61874" w:rsidRDefault="00662BF3" w:rsidP="00220227">
      <w:pPr>
        <w:widowControl w:val="0"/>
        <w:tabs>
          <w:tab w:val="left" w:pos="-1135"/>
          <w:tab w:val="left" w:pos="-568"/>
          <w:tab w:val="left" w:pos="565"/>
          <w:tab w:val="left" w:pos="1131"/>
          <w:tab w:val="left" w:pos="1699"/>
          <w:tab w:val="left" w:pos="8502"/>
          <w:tab w:val="left" w:pos="9068"/>
        </w:tabs>
        <w:ind w:left="1701" w:hanging="1701"/>
        <w:rPr>
          <w:lang w:val="de-DE"/>
        </w:rPr>
      </w:pPr>
    </w:p>
    <w:p w:rsidR="00662BF3" w:rsidRPr="00C61874" w:rsidRDefault="00662BF3" w:rsidP="00220227">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Aus Atomen.</w:t>
      </w:r>
    </w:p>
    <w:p w:rsidR="00662BF3" w:rsidRPr="00C61874" w:rsidRDefault="00662BF3" w:rsidP="00220227">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Aus Gemischen.</w:t>
      </w:r>
    </w:p>
    <w:p w:rsidR="00662BF3" w:rsidRPr="00C61874" w:rsidRDefault="00662BF3" w:rsidP="00220227">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Aus Verbindungen.</w:t>
      </w:r>
    </w:p>
    <w:p w:rsidR="00662BF3" w:rsidRPr="00C61874" w:rsidRDefault="00662BF3" w:rsidP="00220227">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Aus Molekülen.</w:t>
      </w:r>
    </w:p>
    <w:p w:rsidR="00662BF3" w:rsidRPr="00C61874" w:rsidRDefault="00662BF3" w:rsidP="00220227">
      <w:pPr>
        <w:widowControl w:val="0"/>
        <w:tabs>
          <w:tab w:val="left" w:pos="-1135"/>
          <w:tab w:val="left" w:pos="-568"/>
          <w:tab w:val="left" w:pos="284"/>
          <w:tab w:val="left" w:pos="1131"/>
          <w:tab w:val="left" w:pos="1699"/>
          <w:tab w:val="left" w:pos="8502"/>
          <w:tab w:val="left" w:pos="9068"/>
        </w:tabs>
        <w:ind w:left="1701" w:hanging="1701"/>
        <w:rPr>
          <w:lang w:val="de-DE"/>
        </w:rPr>
      </w:pPr>
    </w:p>
    <w:p w:rsidR="00662BF3" w:rsidRPr="00C61874" w:rsidRDefault="00662BF3" w:rsidP="00220227">
      <w:pPr>
        <w:widowControl w:val="0"/>
        <w:tabs>
          <w:tab w:val="left" w:pos="-1135"/>
          <w:tab w:val="left" w:pos="-568"/>
          <w:tab w:val="left" w:pos="284"/>
          <w:tab w:val="left" w:pos="1131"/>
          <w:tab w:val="left" w:pos="1699"/>
          <w:tab w:val="left" w:pos="8502"/>
          <w:tab w:val="left" w:pos="9068"/>
        </w:tabs>
        <w:ind w:left="1701" w:hanging="1701"/>
        <w:rPr>
          <w:lang w:val="de-DE"/>
        </w:rPr>
      </w:pPr>
      <w:r w:rsidRPr="00C61874">
        <w:rPr>
          <w:lang w:val="de-DE"/>
        </w:rPr>
        <w:tab/>
        <w:t>331 07.0-09</w:t>
      </w:r>
      <w:r w:rsidRPr="00C61874">
        <w:rPr>
          <w:lang w:val="de-DE"/>
        </w:rPr>
        <w:tab/>
      </w:r>
      <w:r w:rsidR="00442863" w:rsidRPr="00C61874">
        <w:rPr>
          <w:lang w:val="de-DE"/>
        </w:rPr>
        <w:t>Chemische Grundkenntnisse</w:t>
      </w:r>
      <w:r w:rsidRPr="00C61874">
        <w:rPr>
          <w:lang w:val="de-DE"/>
        </w:rPr>
        <w:tab/>
        <w:t>B</w:t>
      </w:r>
    </w:p>
    <w:p w:rsidR="00662BF3" w:rsidRPr="00C61874" w:rsidRDefault="00662BF3" w:rsidP="00220227">
      <w:pPr>
        <w:widowControl w:val="0"/>
        <w:tabs>
          <w:tab w:val="left" w:pos="-1135"/>
          <w:tab w:val="left" w:pos="-568"/>
          <w:tab w:val="left" w:pos="565"/>
          <w:tab w:val="left" w:pos="1131"/>
          <w:tab w:val="left" w:pos="1699"/>
          <w:tab w:val="left" w:pos="8502"/>
          <w:tab w:val="left" w:pos="9068"/>
        </w:tabs>
        <w:ind w:left="1701" w:hanging="1701"/>
        <w:rPr>
          <w:lang w:val="de-DE"/>
        </w:rPr>
      </w:pPr>
    </w:p>
    <w:p w:rsidR="00662BF3" w:rsidRPr="00C61874" w:rsidRDefault="00662BF3" w:rsidP="00322DC9">
      <w:pPr>
        <w:widowControl w:val="0"/>
        <w:tabs>
          <w:tab w:val="left" w:pos="-1135"/>
          <w:tab w:val="left" w:pos="-568"/>
          <w:tab w:val="left" w:pos="565"/>
          <w:tab w:val="left" w:pos="1131"/>
          <w:tab w:val="left" w:pos="8502"/>
          <w:tab w:val="left" w:pos="9068"/>
        </w:tabs>
        <w:ind w:left="1134" w:hanging="1134"/>
        <w:jc w:val="both"/>
        <w:rPr>
          <w:lang w:val="de-DE"/>
        </w:rPr>
      </w:pPr>
      <w:r w:rsidRPr="00C61874">
        <w:rPr>
          <w:lang w:val="de-DE"/>
        </w:rPr>
        <w:tab/>
      </w:r>
      <w:r w:rsidRPr="00C61874">
        <w:rPr>
          <w:lang w:val="de-DE"/>
        </w:rPr>
        <w:tab/>
        <w:t xml:space="preserve">Wie </w:t>
      </w:r>
      <w:r w:rsidR="00651791" w:rsidRPr="00C61874">
        <w:rPr>
          <w:lang w:val="de-DE"/>
        </w:rPr>
        <w:t>werden elektrisch neutrale Teilchen</w:t>
      </w:r>
      <w:r w:rsidR="0003612A" w:rsidRPr="00C61874">
        <w:rPr>
          <w:lang w:val="de-DE"/>
        </w:rPr>
        <w:t xml:space="preserve"> </w:t>
      </w:r>
      <w:r w:rsidRPr="00C61874">
        <w:rPr>
          <w:lang w:val="de-DE"/>
        </w:rPr>
        <w:t>genannt</w:t>
      </w:r>
      <w:r w:rsidR="00651791" w:rsidRPr="00C61874">
        <w:rPr>
          <w:lang w:val="de-DE"/>
        </w:rPr>
        <w:t>, die aus zwei oder mehreren Atomen bestehen</w:t>
      </w:r>
      <w:r w:rsidRPr="00C61874">
        <w:rPr>
          <w:lang w:val="de-DE"/>
        </w:rPr>
        <w:t>?</w:t>
      </w:r>
    </w:p>
    <w:p w:rsidR="00662BF3" w:rsidRPr="00C61874" w:rsidRDefault="00662BF3" w:rsidP="00220227">
      <w:pPr>
        <w:widowControl w:val="0"/>
        <w:tabs>
          <w:tab w:val="left" w:pos="-1135"/>
          <w:tab w:val="left" w:pos="-568"/>
          <w:tab w:val="left" w:pos="565"/>
          <w:tab w:val="left" w:pos="1131"/>
          <w:tab w:val="left" w:pos="1699"/>
          <w:tab w:val="left" w:pos="8502"/>
          <w:tab w:val="left" w:pos="9068"/>
        </w:tabs>
        <w:ind w:left="1701" w:hanging="1701"/>
        <w:rPr>
          <w:lang w:val="de-DE"/>
        </w:rPr>
      </w:pPr>
    </w:p>
    <w:p w:rsidR="00662BF3" w:rsidRPr="00C61874" w:rsidRDefault="00662BF3" w:rsidP="00220227">
      <w:pPr>
        <w:widowControl w:val="0"/>
        <w:tabs>
          <w:tab w:val="left" w:pos="-1135"/>
          <w:tab w:val="left" w:pos="-568"/>
          <w:tab w:val="left" w:pos="565"/>
          <w:tab w:val="left" w:pos="1131"/>
          <w:tab w:val="left" w:pos="1699"/>
          <w:tab w:val="left" w:pos="8502"/>
          <w:tab w:val="left" w:pos="9068"/>
        </w:tabs>
        <w:ind w:left="1701" w:hanging="1701"/>
        <w:rPr>
          <w:lang w:val="en-US"/>
        </w:rPr>
      </w:pPr>
      <w:r w:rsidRPr="00C61874">
        <w:rPr>
          <w:lang w:val="de-DE"/>
        </w:rPr>
        <w:tab/>
      </w:r>
      <w:r w:rsidRPr="00C61874">
        <w:rPr>
          <w:lang w:val="de-DE"/>
        </w:rPr>
        <w:tab/>
      </w:r>
      <w:r w:rsidRPr="00C61874">
        <w:rPr>
          <w:lang w:val="en-US"/>
        </w:rPr>
        <w:t>A</w:t>
      </w:r>
      <w:r w:rsidRPr="00C61874">
        <w:rPr>
          <w:lang w:val="en-US"/>
        </w:rPr>
        <w:tab/>
      </w:r>
      <w:r w:rsidR="00651791" w:rsidRPr="00C61874">
        <w:rPr>
          <w:lang w:val="en-US"/>
        </w:rPr>
        <w:t>Neutron</w:t>
      </w:r>
      <w:r w:rsidRPr="00C61874">
        <w:rPr>
          <w:lang w:val="en-US"/>
        </w:rPr>
        <w:t>.</w:t>
      </w:r>
    </w:p>
    <w:p w:rsidR="00662BF3" w:rsidRPr="00C61874" w:rsidRDefault="00662BF3" w:rsidP="00220227">
      <w:pPr>
        <w:widowControl w:val="0"/>
        <w:tabs>
          <w:tab w:val="left" w:pos="-1135"/>
          <w:tab w:val="left" w:pos="-568"/>
          <w:tab w:val="left" w:pos="565"/>
          <w:tab w:val="left" w:pos="1131"/>
          <w:tab w:val="left" w:pos="1699"/>
          <w:tab w:val="left" w:pos="8502"/>
          <w:tab w:val="left" w:pos="9068"/>
        </w:tabs>
        <w:ind w:left="1701" w:hanging="1701"/>
        <w:rPr>
          <w:lang w:val="en-US"/>
        </w:rPr>
      </w:pPr>
      <w:r w:rsidRPr="00C61874">
        <w:rPr>
          <w:lang w:val="en-US"/>
        </w:rPr>
        <w:tab/>
      </w:r>
      <w:r w:rsidRPr="00C61874">
        <w:rPr>
          <w:lang w:val="en-US"/>
        </w:rPr>
        <w:tab/>
        <w:t>B</w:t>
      </w:r>
      <w:r w:rsidRPr="00C61874">
        <w:rPr>
          <w:lang w:val="en-US"/>
        </w:rPr>
        <w:tab/>
      </w:r>
      <w:proofErr w:type="spellStart"/>
      <w:r w:rsidRPr="00C61874">
        <w:rPr>
          <w:lang w:val="en-US"/>
        </w:rPr>
        <w:t>Molekül</w:t>
      </w:r>
      <w:proofErr w:type="spellEnd"/>
      <w:r w:rsidRPr="00C61874">
        <w:rPr>
          <w:lang w:val="en-US"/>
        </w:rPr>
        <w:t>.</w:t>
      </w:r>
    </w:p>
    <w:p w:rsidR="00662BF3" w:rsidRPr="00C61874" w:rsidRDefault="00662BF3" w:rsidP="00220227">
      <w:pPr>
        <w:widowControl w:val="0"/>
        <w:tabs>
          <w:tab w:val="left" w:pos="-1135"/>
          <w:tab w:val="left" w:pos="-568"/>
          <w:tab w:val="left" w:pos="565"/>
          <w:tab w:val="left" w:pos="1131"/>
          <w:tab w:val="left" w:pos="1699"/>
          <w:tab w:val="left" w:pos="8502"/>
          <w:tab w:val="left" w:pos="9068"/>
        </w:tabs>
        <w:ind w:left="1701" w:hanging="1701"/>
        <w:rPr>
          <w:lang w:val="en-US"/>
        </w:rPr>
      </w:pPr>
      <w:r w:rsidRPr="00C61874">
        <w:rPr>
          <w:lang w:val="en-US"/>
        </w:rPr>
        <w:tab/>
      </w:r>
      <w:r w:rsidRPr="00C61874">
        <w:rPr>
          <w:lang w:val="en-US"/>
        </w:rPr>
        <w:tab/>
        <w:t>C</w:t>
      </w:r>
      <w:r w:rsidRPr="00C61874">
        <w:rPr>
          <w:lang w:val="en-US"/>
        </w:rPr>
        <w:tab/>
        <w:t>Ion.</w:t>
      </w:r>
    </w:p>
    <w:p w:rsidR="00662BF3" w:rsidRPr="00C61874" w:rsidRDefault="00662BF3" w:rsidP="00220227">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en-US"/>
        </w:rPr>
        <w:tab/>
      </w:r>
      <w:r w:rsidRPr="00C61874">
        <w:rPr>
          <w:lang w:val="en-US"/>
        </w:rPr>
        <w:tab/>
      </w:r>
      <w:r w:rsidRPr="00C61874">
        <w:rPr>
          <w:lang w:val="de-DE"/>
        </w:rPr>
        <w:t>D</w:t>
      </w:r>
      <w:r w:rsidRPr="00C61874">
        <w:rPr>
          <w:lang w:val="de-DE"/>
        </w:rPr>
        <w:tab/>
        <w:t>Proton.</w:t>
      </w:r>
    </w:p>
    <w:p w:rsidR="00662BF3" w:rsidRPr="00C61874" w:rsidRDefault="00662BF3" w:rsidP="00220227">
      <w:pPr>
        <w:widowControl w:val="0"/>
        <w:tabs>
          <w:tab w:val="left" w:pos="-1135"/>
          <w:tab w:val="left" w:pos="-568"/>
          <w:tab w:val="left" w:pos="284"/>
          <w:tab w:val="left" w:pos="1131"/>
          <w:tab w:val="left" w:pos="1699"/>
          <w:tab w:val="left" w:pos="8502"/>
          <w:tab w:val="left" w:pos="9068"/>
        </w:tabs>
        <w:ind w:left="1701" w:hanging="1701"/>
        <w:rPr>
          <w:lang w:val="de-DE"/>
        </w:rPr>
      </w:pPr>
    </w:p>
    <w:p w:rsidR="00662BF3" w:rsidRPr="00C61874" w:rsidRDefault="00662BF3" w:rsidP="00220227">
      <w:pPr>
        <w:widowControl w:val="0"/>
        <w:tabs>
          <w:tab w:val="left" w:pos="-1135"/>
          <w:tab w:val="left" w:pos="-568"/>
          <w:tab w:val="left" w:pos="284"/>
          <w:tab w:val="left" w:pos="1131"/>
          <w:tab w:val="left" w:pos="1699"/>
          <w:tab w:val="left" w:pos="8502"/>
          <w:tab w:val="left" w:pos="9068"/>
        </w:tabs>
        <w:ind w:left="1701" w:hanging="1701"/>
        <w:rPr>
          <w:lang w:val="de-DE"/>
        </w:rPr>
      </w:pPr>
      <w:r w:rsidRPr="00C61874">
        <w:rPr>
          <w:lang w:val="de-DE"/>
        </w:rPr>
        <w:tab/>
        <w:t>331 07.0-10</w:t>
      </w:r>
      <w:r w:rsidRPr="00C61874">
        <w:rPr>
          <w:lang w:val="de-DE"/>
        </w:rPr>
        <w:tab/>
      </w:r>
      <w:r w:rsidR="00442863" w:rsidRPr="00C61874">
        <w:rPr>
          <w:lang w:val="de-DE"/>
        </w:rPr>
        <w:t>Chemische Grundkenntnisse</w:t>
      </w:r>
      <w:r w:rsidRPr="00C61874">
        <w:rPr>
          <w:lang w:val="de-DE"/>
        </w:rPr>
        <w:tab/>
        <w:t>B</w:t>
      </w:r>
    </w:p>
    <w:p w:rsidR="00662BF3" w:rsidRPr="00C61874" w:rsidRDefault="00662BF3" w:rsidP="00220227">
      <w:pPr>
        <w:widowControl w:val="0"/>
        <w:tabs>
          <w:tab w:val="left" w:pos="-1135"/>
          <w:tab w:val="left" w:pos="-568"/>
          <w:tab w:val="left" w:pos="565"/>
          <w:tab w:val="left" w:pos="1131"/>
          <w:tab w:val="left" w:pos="1699"/>
          <w:tab w:val="left" w:pos="8502"/>
          <w:tab w:val="left" w:pos="9068"/>
        </w:tabs>
        <w:ind w:left="1701" w:hanging="1701"/>
        <w:rPr>
          <w:lang w:val="de-DE"/>
        </w:rPr>
      </w:pPr>
    </w:p>
    <w:p w:rsidR="00662BF3" w:rsidRPr="00C61874" w:rsidRDefault="00662BF3" w:rsidP="00220227">
      <w:pPr>
        <w:widowControl w:val="0"/>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Welches ist die korrekte chemische Schreibweise für drei Wassermoleküle?</w:t>
      </w:r>
    </w:p>
    <w:p w:rsidR="00662BF3" w:rsidRPr="00C61874" w:rsidRDefault="00662BF3" w:rsidP="00220227">
      <w:pPr>
        <w:widowControl w:val="0"/>
        <w:tabs>
          <w:tab w:val="left" w:pos="-1135"/>
          <w:tab w:val="left" w:pos="-568"/>
          <w:tab w:val="left" w:pos="565"/>
          <w:tab w:val="left" w:pos="1131"/>
          <w:tab w:val="left" w:pos="1699"/>
          <w:tab w:val="left" w:pos="8502"/>
          <w:tab w:val="left" w:pos="9068"/>
        </w:tabs>
        <w:ind w:left="1701" w:hanging="1701"/>
        <w:rPr>
          <w:lang w:val="de-DE"/>
        </w:rPr>
      </w:pPr>
    </w:p>
    <w:p w:rsidR="00662BF3" w:rsidRPr="00C61874" w:rsidRDefault="00662BF3" w:rsidP="00220227">
      <w:pPr>
        <w:widowControl w:val="0"/>
        <w:tabs>
          <w:tab w:val="left" w:pos="-1135"/>
          <w:tab w:val="left" w:pos="-568"/>
          <w:tab w:val="left" w:pos="565"/>
          <w:tab w:val="left" w:pos="1131"/>
          <w:tab w:val="left" w:pos="1699"/>
          <w:tab w:val="left" w:pos="8502"/>
          <w:tab w:val="left" w:pos="9068"/>
        </w:tabs>
        <w:ind w:left="1701" w:hanging="1701"/>
        <w:rPr>
          <w:lang w:val="es-ES_tradnl"/>
        </w:rPr>
      </w:pPr>
      <w:r w:rsidRPr="00C61874">
        <w:rPr>
          <w:lang w:val="de-DE"/>
        </w:rPr>
        <w:tab/>
      </w:r>
      <w:r w:rsidRPr="00C61874">
        <w:rPr>
          <w:lang w:val="de-DE"/>
        </w:rPr>
        <w:tab/>
      </w:r>
      <w:r w:rsidRPr="00C61874">
        <w:rPr>
          <w:lang w:val="es-ES_tradnl"/>
        </w:rPr>
        <w:t>A</w:t>
      </w:r>
      <w:r w:rsidRPr="00C61874">
        <w:rPr>
          <w:lang w:val="es-ES_tradnl"/>
        </w:rPr>
        <w:tab/>
        <w:t>(H</w:t>
      </w:r>
      <w:r w:rsidRPr="00C61874">
        <w:rPr>
          <w:vertAlign w:val="subscript"/>
          <w:lang w:val="es-ES_tradnl"/>
        </w:rPr>
        <w:t>2</w:t>
      </w:r>
      <w:r w:rsidRPr="00C61874">
        <w:rPr>
          <w:lang w:val="es-ES_tradnl"/>
        </w:rPr>
        <w:t>O)</w:t>
      </w:r>
      <w:r w:rsidRPr="00C61874">
        <w:rPr>
          <w:vertAlign w:val="subscript"/>
          <w:lang w:val="es-ES_tradnl"/>
        </w:rPr>
        <w:t>3</w:t>
      </w:r>
      <w:r w:rsidR="008C6687" w:rsidRPr="00C61874">
        <w:rPr>
          <w:lang w:val="es-ES_tradnl"/>
        </w:rPr>
        <w:t>.</w:t>
      </w:r>
    </w:p>
    <w:p w:rsidR="00662BF3" w:rsidRPr="00C61874" w:rsidRDefault="00662BF3" w:rsidP="00220227">
      <w:pPr>
        <w:widowControl w:val="0"/>
        <w:tabs>
          <w:tab w:val="left" w:pos="-1135"/>
          <w:tab w:val="left" w:pos="-568"/>
          <w:tab w:val="left" w:pos="565"/>
          <w:tab w:val="left" w:pos="1131"/>
          <w:tab w:val="left" w:pos="1699"/>
          <w:tab w:val="left" w:pos="8502"/>
          <w:tab w:val="left" w:pos="9068"/>
        </w:tabs>
        <w:ind w:left="1701" w:hanging="1701"/>
        <w:rPr>
          <w:lang w:val="es-ES_tradnl"/>
        </w:rPr>
      </w:pPr>
      <w:r w:rsidRPr="00C61874">
        <w:rPr>
          <w:lang w:val="es-ES_tradnl"/>
        </w:rPr>
        <w:tab/>
      </w:r>
      <w:r w:rsidRPr="00C61874">
        <w:rPr>
          <w:lang w:val="es-ES_tradnl"/>
        </w:rPr>
        <w:tab/>
        <w:t>B</w:t>
      </w:r>
      <w:r w:rsidRPr="00C61874">
        <w:rPr>
          <w:lang w:val="es-ES_tradnl"/>
        </w:rPr>
        <w:tab/>
        <w:t>3 H</w:t>
      </w:r>
      <w:r w:rsidRPr="00C61874">
        <w:rPr>
          <w:vertAlign w:val="subscript"/>
          <w:lang w:val="es-ES_tradnl"/>
        </w:rPr>
        <w:t>2</w:t>
      </w:r>
      <w:r w:rsidRPr="00C61874">
        <w:rPr>
          <w:lang w:val="es-ES_tradnl"/>
        </w:rPr>
        <w:t>O</w:t>
      </w:r>
      <w:r w:rsidR="008C6687" w:rsidRPr="00C61874">
        <w:rPr>
          <w:lang w:val="es-ES_tradnl"/>
        </w:rPr>
        <w:t>.</w:t>
      </w:r>
    </w:p>
    <w:p w:rsidR="00662BF3" w:rsidRPr="00C61874" w:rsidRDefault="00662BF3" w:rsidP="00220227">
      <w:pPr>
        <w:widowControl w:val="0"/>
        <w:tabs>
          <w:tab w:val="left" w:pos="-1135"/>
          <w:tab w:val="left" w:pos="-568"/>
          <w:tab w:val="left" w:pos="565"/>
          <w:tab w:val="left" w:pos="1131"/>
          <w:tab w:val="left" w:pos="1699"/>
          <w:tab w:val="left" w:pos="8502"/>
          <w:tab w:val="left" w:pos="9068"/>
        </w:tabs>
        <w:ind w:left="1701" w:hanging="1701"/>
        <w:rPr>
          <w:lang w:val="es-ES_tradnl"/>
        </w:rPr>
      </w:pPr>
      <w:r w:rsidRPr="00C61874">
        <w:rPr>
          <w:lang w:val="es-ES_tradnl"/>
        </w:rPr>
        <w:tab/>
      </w:r>
      <w:r w:rsidRPr="00C61874">
        <w:rPr>
          <w:lang w:val="es-ES_tradnl"/>
        </w:rPr>
        <w:tab/>
        <w:t>C</w:t>
      </w:r>
      <w:r w:rsidRPr="00C61874">
        <w:rPr>
          <w:lang w:val="es-ES_tradnl"/>
        </w:rPr>
        <w:tab/>
        <w:t>H</w:t>
      </w:r>
      <w:r w:rsidRPr="00C61874">
        <w:rPr>
          <w:vertAlign w:val="subscript"/>
          <w:lang w:val="es-ES_tradnl"/>
        </w:rPr>
        <w:t>6</w:t>
      </w:r>
      <w:r w:rsidRPr="00C61874">
        <w:rPr>
          <w:lang w:val="es-ES_tradnl"/>
        </w:rPr>
        <w:t>O</w:t>
      </w:r>
      <w:r w:rsidRPr="00C61874">
        <w:rPr>
          <w:vertAlign w:val="subscript"/>
          <w:lang w:val="es-ES_tradnl"/>
        </w:rPr>
        <w:t>3</w:t>
      </w:r>
      <w:r w:rsidR="008C6687" w:rsidRPr="00C61874">
        <w:rPr>
          <w:lang w:val="es-ES_tradnl"/>
        </w:rPr>
        <w:t>.</w:t>
      </w:r>
    </w:p>
    <w:p w:rsidR="00662BF3" w:rsidRPr="00C61874" w:rsidRDefault="00662BF3" w:rsidP="00220227">
      <w:pPr>
        <w:widowControl w:val="0"/>
        <w:tabs>
          <w:tab w:val="left" w:pos="-1135"/>
          <w:tab w:val="left" w:pos="-568"/>
          <w:tab w:val="left" w:pos="565"/>
          <w:tab w:val="left" w:pos="1131"/>
          <w:tab w:val="left" w:pos="1699"/>
          <w:tab w:val="left" w:pos="8502"/>
          <w:tab w:val="left" w:pos="9068"/>
        </w:tabs>
        <w:ind w:left="1701" w:hanging="1701"/>
        <w:rPr>
          <w:lang w:val="es-ES_tradnl"/>
        </w:rPr>
      </w:pPr>
      <w:r w:rsidRPr="00C61874">
        <w:rPr>
          <w:lang w:val="es-ES_tradnl"/>
        </w:rPr>
        <w:tab/>
      </w:r>
      <w:r w:rsidRPr="00C61874">
        <w:rPr>
          <w:lang w:val="es-ES_tradnl"/>
        </w:rPr>
        <w:tab/>
        <w:t>D</w:t>
      </w:r>
      <w:r w:rsidRPr="00C61874">
        <w:rPr>
          <w:lang w:val="es-ES_tradnl"/>
        </w:rPr>
        <w:tab/>
        <w:t>H</w:t>
      </w:r>
      <w:r w:rsidRPr="00C61874">
        <w:rPr>
          <w:vertAlign w:val="subscript"/>
          <w:lang w:val="es-ES_tradnl"/>
        </w:rPr>
        <w:t>2</w:t>
      </w:r>
      <w:r w:rsidRPr="00C61874">
        <w:rPr>
          <w:lang w:val="es-ES_tradnl"/>
        </w:rPr>
        <w:t>O</w:t>
      </w:r>
      <w:r w:rsidR="008C6687" w:rsidRPr="00C61874">
        <w:rPr>
          <w:lang w:val="es-ES_tradnl"/>
        </w:rPr>
        <w:t>.</w:t>
      </w:r>
    </w:p>
    <w:p w:rsidR="00662BF3" w:rsidRPr="00C61874" w:rsidRDefault="00662BF3" w:rsidP="00220227">
      <w:pPr>
        <w:widowControl w:val="0"/>
        <w:tabs>
          <w:tab w:val="left" w:pos="-1135"/>
          <w:tab w:val="left" w:pos="-568"/>
          <w:tab w:val="left" w:pos="565"/>
          <w:tab w:val="left" w:pos="1131"/>
          <w:tab w:val="left" w:pos="1699"/>
          <w:tab w:val="left" w:pos="8502"/>
          <w:tab w:val="left" w:pos="9068"/>
        </w:tabs>
        <w:ind w:left="1701" w:hanging="1701"/>
        <w:rPr>
          <w:lang w:val="es-ES_tradnl"/>
        </w:rPr>
      </w:pPr>
    </w:p>
    <w:p w:rsidR="00662BF3" w:rsidRPr="00C61874" w:rsidRDefault="00662BF3" w:rsidP="00220227">
      <w:pPr>
        <w:tabs>
          <w:tab w:val="left" w:pos="284"/>
          <w:tab w:val="left" w:pos="567"/>
          <w:tab w:val="left" w:pos="1134"/>
          <w:tab w:val="left" w:pos="1701"/>
          <w:tab w:val="left" w:pos="7088"/>
          <w:tab w:val="left" w:pos="8505"/>
        </w:tabs>
        <w:ind w:left="567" w:hanging="567"/>
        <w:rPr>
          <w:lang w:val="de-DE"/>
        </w:rPr>
      </w:pPr>
      <w:r w:rsidRPr="00C61874">
        <w:rPr>
          <w:lang w:val="es-ES_tradnl"/>
        </w:rPr>
        <w:tab/>
      </w:r>
      <w:r w:rsidRPr="00C61874">
        <w:rPr>
          <w:lang w:val="de-DE"/>
        </w:rPr>
        <w:t>331 07.0-11</w:t>
      </w:r>
      <w:r w:rsidRPr="00C61874">
        <w:rPr>
          <w:lang w:val="de-DE"/>
        </w:rPr>
        <w:tab/>
      </w:r>
      <w:r w:rsidR="00442863" w:rsidRPr="00C61874">
        <w:rPr>
          <w:lang w:val="de-DE"/>
        </w:rPr>
        <w:t>Chemische Grundkenntnisse</w:t>
      </w:r>
      <w:r w:rsidRPr="00C61874">
        <w:rPr>
          <w:lang w:val="de-DE"/>
        </w:rPr>
        <w:tab/>
      </w:r>
      <w:r w:rsidRPr="00C61874">
        <w:rPr>
          <w:lang w:val="de-DE"/>
        </w:rPr>
        <w:tab/>
        <w:t>D</w:t>
      </w:r>
    </w:p>
    <w:p w:rsidR="00662BF3" w:rsidRPr="00C61874" w:rsidRDefault="00662BF3" w:rsidP="00220227">
      <w:pPr>
        <w:tabs>
          <w:tab w:val="left" w:pos="284"/>
          <w:tab w:val="left" w:pos="567"/>
          <w:tab w:val="left" w:pos="1134"/>
          <w:tab w:val="left" w:pos="1701"/>
          <w:tab w:val="left" w:pos="7088"/>
          <w:tab w:val="left" w:pos="8364"/>
        </w:tabs>
        <w:ind w:left="567" w:hanging="567"/>
        <w:rPr>
          <w:lang w:val="de-DE"/>
        </w:rPr>
      </w:pPr>
    </w:p>
    <w:p w:rsidR="00662BF3" w:rsidRPr="00C61874" w:rsidRDefault="00662BF3" w:rsidP="00220227">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Wie lautet der lateinische Name für Sauerstoff?</w:t>
      </w:r>
    </w:p>
    <w:p w:rsidR="00662BF3" w:rsidRPr="00C61874" w:rsidRDefault="00662BF3" w:rsidP="00220227">
      <w:pPr>
        <w:tabs>
          <w:tab w:val="left" w:pos="284"/>
          <w:tab w:val="left" w:pos="567"/>
          <w:tab w:val="left" w:pos="1134"/>
          <w:tab w:val="left" w:pos="1701"/>
          <w:tab w:val="left" w:pos="7088"/>
          <w:tab w:val="left" w:pos="8364"/>
        </w:tabs>
        <w:ind w:left="567" w:hanging="567"/>
        <w:rPr>
          <w:lang w:val="de-DE"/>
        </w:rPr>
      </w:pPr>
    </w:p>
    <w:p w:rsidR="00662BF3" w:rsidRPr="00C61874" w:rsidRDefault="00662BF3" w:rsidP="00220227">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A</w:t>
      </w:r>
      <w:r w:rsidRPr="00C61874">
        <w:rPr>
          <w:lang w:val="de-DE"/>
        </w:rPr>
        <w:tab/>
        <w:t>Ferrum.</w:t>
      </w:r>
    </w:p>
    <w:p w:rsidR="00662BF3" w:rsidRPr="00C61874" w:rsidRDefault="00662BF3" w:rsidP="00220227">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B</w:t>
      </w:r>
      <w:r w:rsidRPr="00C61874">
        <w:rPr>
          <w:lang w:val="de-DE"/>
        </w:rPr>
        <w:tab/>
        <w:t>Hydrogenium.</w:t>
      </w:r>
    </w:p>
    <w:p w:rsidR="00662BF3" w:rsidRPr="00C61874" w:rsidRDefault="00662BF3" w:rsidP="00220227">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C</w:t>
      </w:r>
      <w:r w:rsidRPr="00C61874">
        <w:rPr>
          <w:lang w:val="de-DE"/>
        </w:rPr>
        <w:tab/>
        <w:t>Nitrogenium.</w:t>
      </w:r>
    </w:p>
    <w:p w:rsidR="00662BF3" w:rsidRPr="00C61874" w:rsidRDefault="00662BF3" w:rsidP="00220227">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D</w:t>
      </w:r>
      <w:r w:rsidRPr="00C61874">
        <w:rPr>
          <w:lang w:val="de-DE"/>
        </w:rPr>
        <w:tab/>
        <w:t>Oxygenium.</w:t>
      </w:r>
    </w:p>
    <w:p w:rsidR="00662BF3" w:rsidRPr="00C61874" w:rsidRDefault="00662BF3" w:rsidP="00220227">
      <w:pPr>
        <w:tabs>
          <w:tab w:val="left" w:pos="284"/>
          <w:tab w:val="left" w:pos="567"/>
          <w:tab w:val="left" w:pos="1134"/>
          <w:tab w:val="left" w:pos="1701"/>
          <w:tab w:val="left" w:pos="7088"/>
          <w:tab w:val="left" w:pos="8364"/>
        </w:tabs>
        <w:ind w:left="567" w:hanging="567"/>
        <w:rPr>
          <w:lang w:val="de-DE"/>
        </w:rPr>
      </w:pPr>
    </w:p>
    <w:p w:rsidR="00662BF3" w:rsidRPr="00C61874" w:rsidRDefault="00662BF3" w:rsidP="00220227">
      <w:pPr>
        <w:tabs>
          <w:tab w:val="left" w:pos="284"/>
          <w:tab w:val="left" w:pos="567"/>
          <w:tab w:val="left" w:pos="1134"/>
          <w:tab w:val="left" w:pos="1701"/>
          <w:tab w:val="left" w:pos="7088"/>
          <w:tab w:val="left" w:pos="8505"/>
        </w:tabs>
        <w:ind w:left="567" w:hanging="567"/>
        <w:rPr>
          <w:lang w:val="de-DE"/>
        </w:rPr>
      </w:pPr>
      <w:r w:rsidRPr="00C61874">
        <w:rPr>
          <w:lang w:val="de-DE"/>
        </w:rPr>
        <w:tab/>
        <w:t>331 07.0-12</w:t>
      </w:r>
      <w:r w:rsidRPr="00C61874">
        <w:rPr>
          <w:lang w:val="de-DE"/>
        </w:rPr>
        <w:tab/>
      </w:r>
      <w:r w:rsidR="00442863" w:rsidRPr="00C61874">
        <w:rPr>
          <w:lang w:val="de-DE"/>
        </w:rPr>
        <w:t>Chemische Grundkenntnisse</w:t>
      </w:r>
      <w:r w:rsidRPr="00C61874">
        <w:rPr>
          <w:lang w:val="de-DE"/>
        </w:rPr>
        <w:tab/>
      </w:r>
      <w:r w:rsidRPr="00C61874">
        <w:rPr>
          <w:lang w:val="de-DE"/>
        </w:rPr>
        <w:tab/>
        <w:t>B</w:t>
      </w:r>
    </w:p>
    <w:p w:rsidR="00662BF3" w:rsidRPr="00C61874" w:rsidRDefault="00662BF3" w:rsidP="00220227">
      <w:pPr>
        <w:tabs>
          <w:tab w:val="left" w:pos="284"/>
          <w:tab w:val="left" w:pos="567"/>
          <w:tab w:val="left" w:pos="1134"/>
          <w:tab w:val="left" w:pos="1701"/>
          <w:tab w:val="left" w:pos="7088"/>
          <w:tab w:val="left" w:pos="8505"/>
        </w:tabs>
        <w:ind w:left="567" w:hanging="567"/>
        <w:rPr>
          <w:lang w:val="de-DE"/>
        </w:rPr>
      </w:pPr>
    </w:p>
    <w:p w:rsidR="00662BF3" w:rsidRPr="00C61874" w:rsidRDefault="00662BF3" w:rsidP="00220227">
      <w:pPr>
        <w:tabs>
          <w:tab w:val="left" w:pos="284"/>
          <w:tab w:val="left" w:pos="567"/>
          <w:tab w:val="left" w:pos="1134"/>
          <w:tab w:val="left" w:pos="1701"/>
          <w:tab w:val="left" w:pos="7088"/>
          <w:tab w:val="left" w:pos="8505"/>
        </w:tabs>
        <w:ind w:left="567" w:hanging="567"/>
        <w:rPr>
          <w:lang w:val="de-DE"/>
        </w:rPr>
      </w:pPr>
      <w:r w:rsidRPr="00C61874">
        <w:rPr>
          <w:lang w:val="de-DE"/>
        </w:rPr>
        <w:tab/>
      </w:r>
      <w:r w:rsidRPr="00C61874">
        <w:rPr>
          <w:lang w:val="de-DE"/>
        </w:rPr>
        <w:tab/>
      </w:r>
      <w:r w:rsidRPr="00C61874">
        <w:rPr>
          <w:lang w:val="de-DE"/>
        </w:rPr>
        <w:tab/>
        <w:t>Wofür ist der Buchstabe N in chemischen Formeln das Symbol?</w:t>
      </w:r>
    </w:p>
    <w:p w:rsidR="00662BF3" w:rsidRPr="00C61874" w:rsidRDefault="00662BF3" w:rsidP="00220227">
      <w:pPr>
        <w:tabs>
          <w:tab w:val="left" w:pos="284"/>
          <w:tab w:val="left" w:pos="567"/>
          <w:tab w:val="left" w:pos="1134"/>
          <w:tab w:val="left" w:pos="1701"/>
          <w:tab w:val="left" w:pos="7088"/>
          <w:tab w:val="left" w:pos="8364"/>
        </w:tabs>
        <w:spacing w:before="120"/>
        <w:ind w:left="567" w:hanging="567"/>
        <w:rPr>
          <w:lang w:val="de-DE"/>
        </w:rPr>
      </w:pPr>
      <w:r w:rsidRPr="00C61874">
        <w:rPr>
          <w:lang w:val="de-DE"/>
        </w:rPr>
        <w:tab/>
      </w:r>
      <w:r w:rsidRPr="00C61874">
        <w:rPr>
          <w:lang w:val="de-DE"/>
        </w:rPr>
        <w:tab/>
      </w:r>
      <w:r w:rsidRPr="00C61874">
        <w:rPr>
          <w:lang w:val="de-DE"/>
        </w:rPr>
        <w:tab/>
        <w:t>A</w:t>
      </w:r>
      <w:r w:rsidRPr="00C61874">
        <w:rPr>
          <w:lang w:val="de-DE"/>
        </w:rPr>
        <w:tab/>
        <w:t>Für Kohlenstoff.</w:t>
      </w:r>
    </w:p>
    <w:p w:rsidR="00662BF3" w:rsidRPr="00C61874" w:rsidRDefault="00662BF3" w:rsidP="00220227">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B</w:t>
      </w:r>
      <w:r w:rsidRPr="00C61874">
        <w:rPr>
          <w:lang w:val="de-DE"/>
        </w:rPr>
        <w:tab/>
        <w:t>Für Stickstoff.</w:t>
      </w:r>
    </w:p>
    <w:p w:rsidR="00662BF3" w:rsidRPr="00C61874" w:rsidRDefault="00662BF3" w:rsidP="00220227">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C</w:t>
      </w:r>
      <w:r w:rsidRPr="00C61874">
        <w:rPr>
          <w:lang w:val="de-DE"/>
        </w:rPr>
        <w:tab/>
        <w:t>Für Wasserstoff.</w:t>
      </w: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D</w:t>
      </w:r>
      <w:r w:rsidRPr="00C61874">
        <w:rPr>
          <w:lang w:val="de-DE"/>
        </w:rPr>
        <w:tab/>
        <w:t>Für Sauerstoff.</w:t>
      </w:r>
    </w:p>
    <w:p w:rsidR="00662BF3" w:rsidRPr="00C61874" w:rsidRDefault="007C2361" w:rsidP="00662BF3">
      <w:pPr>
        <w:tabs>
          <w:tab w:val="left" w:pos="284"/>
          <w:tab w:val="left" w:pos="567"/>
          <w:tab w:val="left" w:pos="1134"/>
          <w:tab w:val="left" w:pos="1701"/>
          <w:tab w:val="left" w:pos="7088"/>
          <w:tab w:val="left" w:pos="8505"/>
        </w:tabs>
        <w:ind w:left="567" w:hanging="567"/>
        <w:rPr>
          <w:lang w:val="de-DE"/>
        </w:rPr>
      </w:pPr>
      <w:r w:rsidRPr="00C61874">
        <w:rPr>
          <w:lang w:val="de-DE"/>
        </w:rPr>
        <w:br w:type="page"/>
      </w:r>
      <w:r w:rsidR="00662BF3" w:rsidRPr="00C61874">
        <w:rPr>
          <w:lang w:val="de-DE"/>
        </w:rPr>
        <w:tab/>
        <w:t>331 07.0-13</w:t>
      </w:r>
      <w:r w:rsidR="00662BF3" w:rsidRPr="00C61874">
        <w:rPr>
          <w:lang w:val="de-DE"/>
        </w:rPr>
        <w:tab/>
      </w:r>
      <w:r w:rsidR="00442863" w:rsidRPr="00C61874">
        <w:rPr>
          <w:lang w:val="de-DE"/>
        </w:rPr>
        <w:t>Chemische Grundkenntnisse</w:t>
      </w:r>
      <w:r w:rsidR="00662BF3" w:rsidRPr="00C61874">
        <w:rPr>
          <w:lang w:val="de-DE"/>
        </w:rPr>
        <w:tab/>
      </w:r>
      <w:r w:rsidR="00662BF3" w:rsidRPr="00C61874">
        <w:rPr>
          <w:lang w:val="de-DE"/>
        </w:rPr>
        <w:tab/>
        <w:t>A</w:t>
      </w: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Welches ist das Symbol für Kohlenstoff?</w:t>
      </w: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A</w:t>
      </w:r>
      <w:r w:rsidRPr="00C61874">
        <w:rPr>
          <w:lang w:val="de-DE"/>
        </w:rPr>
        <w:tab/>
        <w:t>C</w:t>
      </w:r>
      <w:r w:rsidR="00F9504D" w:rsidRPr="00C61874">
        <w:rPr>
          <w:lang w:val="de-DE"/>
        </w:rPr>
        <w:t>.</w:t>
      </w: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B</w:t>
      </w:r>
      <w:r w:rsidRPr="00C61874">
        <w:rPr>
          <w:lang w:val="de-DE"/>
        </w:rPr>
        <w:tab/>
        <w:t>H</w:t>
      </w:r>
      <w:r w:rsidR="00F9504D" w:rsidRPr="00C61874">
        <w:rPr>
          <w:lang w:val="de-DE"/>
        </w:rPr>
        <w:t>.</w:t>
      </w: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C</w:t>
      </w:r>
      <w:r w:rsidRPr="00C61874">
        <w:rPr>
          <w:lang w:val="de-DE"/>
        </w:rPr>
        <w:tab/>
        <w:t>K</w:t>
      </w:r>
      <w:r w:rsidR="00F9504D" w:rsidRPr="00C61874">
        <w:rPr>
          <w:lang w:val="de-DE"/>
        </w:rPr>
        <w:t>.</w:t>
      </w: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D</w:t>
      </w:r>
      <w:r w:rsidRPr="00C61874">
        <w:rPr>
          <w:lang w:val="de-DE"/>
        </w:rPr>
        <w:tab/>
        <w:t>O</w:t>
      </w:r>
      <w:r w:rsidR="00F9504D" w:rsidRPr="00C61874">
        <w:rPr>
          <w:lang w:val="de-DE"/>
        </w:rPr>
        <w:t>.</w:t>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t>331 07.0-14</w:t>
      </w:r>
      <w:r w:rsidRPr="00C61874">
        <w:rPr>
          <w:lang w:val="de-DE"/>
        </w:rPr>
        <w:tab/>
      </w:r>
      <w:r w:rsidR="00442863" w:rsidRPr="00C61874">
        <w:rPr>
          <w:lang w:val="de-DE"/>
        </w:rPr>
        <w:t>Chemische Grundkenntnisse</w:t>
      </w:r>
      <w:r w:rsidRPr="00C61874">
        <w:rPr>
          <w:lang w:val="de-DE"/>
        </w:rPr>
        <w:tab/>
      </w:r>
      <w:r w:rsidRPr="00C61874">
        <w:rPr>
          <w:lang w:val="de-DE"/>
        </w:rPr>
        <w:tab/>
        <w:t>B</w:t>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 xml:space="preserve">Wie groß ist die </w:t>
      </w:r>
      <w:proofErr w:type="spellStart"/>
      <w:r w:rsidRPr="00C61874">
        <w:rPr>
          <w:lang w:val="de-DE"/>
        </w:rPr>
        <w:t>Molmasse</w:t>
      </w:r>
      <w:proofErr w:type="spellEnd"/>
      <w:r w:rsidRPr="00C61874">
        <w:rPr>
          <w:lang w:val="de-DE"/>
        </w:rPr>
        <w:t xml:space="preserve"> von UN 1294, TOLUEN (</w:t>
      </w:r>
      <w:r w:rsidR="00897E70" w:rsidRPr="00C61874">
        <w:rPr>
          <w:lang w:val="de-DE"/>
        </w:rPr>
        <w:t>C</w:t>
      </w:r>
      <w:r w:rsidR="00897E70" w:rsidRPr="00C61874">
        <w:rPr>
          <w:position w:val="-6"/>
          <w:lang w:val="de-DE"/>
        </w:rPr>
        <w:t>6</w:t>
      </w:r>
      <w:r w:rsidR="00897E70" w:rsidRPr="00C61874">
        <w:rPr>
          <w:lang w:val="de-DE"/>
        </w:rPr>
        <w:t>H</w:t>
      </w:r>
      <w:r w:rsidR="00897E70" w:rsidRPr="00C61874">
        <w:rPr>
          <w:position w:val="-6"/>
          <w:lang w:val="de-DE"/>
        </w:rPr>
        <w:t>5</w:t>
      </w:r>
      <w:r w:rsidR="00897E70" w:rsidRPr="00C61874">
        <w:rPr>
          <w:lang w:val="de-DE"/>
        </w:rPr>
        <w:t>CH</w:t>
      </w:r>
      <w:r w:rsidR="00897E70" w:rsidRPr="00C61874">
        <w:rPr>
          <w:position w:val="-6"/>
          <w:lang w:val="de-DE"/>
        </w:rPr>
        <w:t>3</w:t>
      </w:r>
      <w:r w:rsidR="00897E70" w:rsidRPr="00C61874">
        <w:rPr>
          <w:lang w:val="de-DE"/>
        </w:rPr>
        <w:t>)</w:t>
      </w:r>
      <w:r w:rsidRPr="00C61874">
        <w:rPr>
          <w:lang w:val="de-DE"/>
        </w:rPr>
        <w:t>? (C = 12, H = 1)</w:t>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A</w:t>
      </w:r>
      <w:r w:rsidRPr="00C61874">
        <w:rPr>
          <w:lang w:val="de-DE"/>
        </w:rPr>
        <w:tab/>
        <w:t>78</w:t>
      </w:r>
      <w:r w:rsidR="00F9504D" w:rsidRPr="00C61874">
        <w:rPr>
          <w:lang w:val="de-DE"/>
        </w:rPr>
        <w:t>.</w:t>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B</w:t>
      </w:r>
      <w:r w:rsidRPr="00C61874">
        <w:rPr>
          <w:lang w:val="de-DE"/>
        </w:rPr>
        <w:tab/>
        <w:t>92</w:t>
      </w:r>
      <w:r w:rsidR="00F9504D" w:rsidRPr="00C61874">
        <w:rPr>
          <w:lang w:val="de-DE"/>
        </w:rPr>
        <w:t>.</w:t>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C</w:t>
      </w:r>
      <w:r w:rsidRPr="00C61874">
        <w:rPr>
          <w:lang w:val="de-DE"/>
        </w:rPr>
        <w:tab/>
        <w:t>104</w:t>
      </w:r>
      <w:r w:rsidR="00F9504D" w:rsidRPr="00C61874">
        <w:rPr>
          <w:lang w:val="de-DE"/>
        </w:rPr>
        <w:t>.</w:t>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D</w:t>
      </w:r>
      <w:r w:rsidRPr="00C61874">
        <w:rPr>
          <w:lang w:val="de-DE"/>
        </w:rPr>
        <w:tab/>
        <w:t>106</w:t>
      </w:r>
      <w:r w:rsidR="00F9504D" w:rsidRPr="00C61874">
        <w:rPr>
          <w:lang w:val="de-DE"/>
        </w:rPr>
        <w:t>.</w:t>
      </w:r>
    </w:p>
    <w:p w:rsidR="00662BF3" w:rsidRPr="00C61874" w:rsidRDefault="00662BF3" w:rsidP="00662BF3">
      <w:pPr>
        <w:widowControl w:val="0"/>
        <w:tabs>
          <w:tab w:val="left" w:pos="-1135"/>
          <w:tab w:val="left" w:pos="-568"/>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t>331 07.0-15</w:t>
      </w:r>
      <w:r w:rsidRPr="00C61874">
        <w:rPr>
          <w:lang w:val="de-DE"/>
        </w:rPr>
        <w:tab/>
        <w:t>Grundkenntnisse</w:t>
      </w:r>
      <w:r w:rsidRPr="00C61874">
        <w:rPr>
          <w:lang w:val="de-DE"/>
        </w:rPr>
        <w:tab/>
      </w:r>
      <w:r w:rsidRPr="00C61874">
        <w:rPr>
          <w:lang w:val="de-DE"/>
        </w:rPr>
        <w:tab/>
        <w:t>A</w:t>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Bei welcher Temperatur beträgt die Bewegungsenergie der Moleküle 0 (Null)?</w:t>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A</w:t>
      </w:r>
      <w:r w:rsidRPr="00C61874">
        <w:rPr>
          <w:lang w:val="de-DE"/>
        </w:rPr>
        <w:tab/>
        <w:t>Bei -273 °C</w:t>
      </w:r>
      <w:r w:rsidR="00F9504D" w:rsidRPr="00C61874">
        <w:rPr>
          <w:lang w:val="de-DE"/>
        </w:rPr>
        <w:t>.</w:t>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B</w:t>
      </w:r>
      <w:r w:rsidRPr="00C61874">
        <w:rPr>
          <w:lang w:val="de-DE"/>
        </w:rPr>
        <w:tab/>
        <w:t>Bei 212 K</w:t>
      </w:r>
      <w:r w:rsidR="00F9504D" w:rsidRPr="00C61874">
        <w:rPr>
          <w:lang w:val="de-DE"/>
        </w:rPr>
        <w:t>.</w:t>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C</w:t>
      </w:r>
      <w:r w:rsidRPr="00C61874">
        <w:rPr>
          <w:lang w:val="de-DE"/>
        </w:rPr>
        <w:tab/>
        <w:t>Bei 273 K</w:t>
      </w:r>
      <w:r w:rsidR="00F9504D" w:rsidRPr="00C61874">
        <w:rPr>
          <w:lang w:val="de-DE"/>
        </w:rPr>
        <w:t>.</w:t>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D</w:t>
      </w:r>
      <w:r w:rsidRPr="00C61874">
        <w:rPr>
          <w:lang w:val="de-DE"/>
        </w:rPr>
        <w:tab/>
        <w:t>Bei -100 °C</w:t>
      </w:r>
      <w:r w:rsidR="00F9504D" w:rsidRPr="00C61874">
        <w:rPr>
          <w:lang w:val="de-DE"/>
        </w:rPr>
        <w:t>.</w:t>
      </w:r>
    </w:p>
    <w:p w:rsidR="00662BF3" w:rsidRPr="00C61874" w:rsidRDefault="00662BF3" w:rsidP="00662BF3">
      <w:pPr>
        <w:widowControl w:val="0"/>
        <w:tabs>
          <w:tab w:val="left" w:pos="-1135"/>
          <w:tab w:val="left" w:pos="-568"/>
          <w:tab w:val="left" w:pos="565"/>
          <w:tab w:val="left" w:pos="1131"/>
          <w:tab w:val="left" w:pos="1699"/>
          <w:tab w:val="left" w:pos="8502"/>
          <w:tab w:val="left" w:pos="9068"/>
        </w:tabs>
        <w:ind w:left="1701" w:hanging="1701"/>
        <w:rPr>
          <w:lang w:val="de-DE"/>
        </w:rPr>
        <w:sectPr w:rsidR="00662BF3" w:rsidRPr="00C61874" w:rsidSect="00AC02E7">
          <w:headerReference w:type="even" r:id="rId38"/>
          <w:headerReference w:type="default" r:id="rId39"/>
          <w:footerReference w:type="even" r:id="rId40"/>
          <w:footerReference w:type="default" r:id="rId41"/>
          <w:pgSz w:w="11906" w:h="16838"/>
          <w:pgMar w:top="1417" w:right="1417" w:bottom="1417" w:left="1417" w:header="708" w:footer="708" w:gutter="0"/>
          <w:cols w:space="708"/>
          <w:docGrid w:linePitch="272"/>
        </w:sect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t>331 08.0-01</w:t>
      </w:r>
      <w:r w:rsidRPr="00C61874">
        <w:rPr>
          <w:lang w:val="de-DE"/>
        </w:rPr>
        <w:tab/>
      </w:r>
      <w:r w:rsidR="00442863" w:rsidRPr="00C61874">
        <w:rPr>
          <w:lang w:val="de-DE"/>
        </w:rPr>
        <w:t>Chemische Grundkenntnisse</w:t>
      </w:r>
      <w:r w:rsidRPr="00C61874">
        <w:rPr>
          <w:lang w:val="de-DE"/>
        </w:rPr>
        <w:tab/>
        <w:t>B</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Was ist ein Inhibitor?</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Ein Stoff, der eine Reaktion beschleunigt.</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Ein Stoff, der eine Polymerisation verhindert.</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Ein Stoff, der das Nervensystem angreift.</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Ein Stoff, der eine statische Entladung verhindert.</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t>331 08.0-02</w:t>
      </w:r>
      <w:r w:rsidRPr="00C61874">
        <w:rPr>
          <w:lang w:val="de-DE"/>
        </w:rPr>
        <w:tab/>
      </w:r>
      <w:r w:rsidR="00442863" w:rsidRPr="00C61874">
        <w:rPr>
          <w:lang w:val="de-DE"/>
        </w:rPr>
        <w:t>Chemische Grundkenntnisse</w:t>
      </w:r>
      <w:r w:rsidRPr="00C61874">
        <w:rPr>
          <w:lang w:val="de-DE"/>
        </w:rPr>
        <w:tab/>
        <w:t>A</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Welcher Stoff verhindert eine Polymerisation?</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Ein Inhibitor.</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Ein Kondensator.</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Ein Katalysator.</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Ein Indikator.</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t>331 08.0-03</w:t>
      </w:r>
      <w:r w:rsidRPr="00C61874">
        <w:rPr>
          <w:lang w:val="de-DE"/>
        </w:rPr>
        <w:tab/>
      </w:r>
      <w:r w:rsidR="00442863" w:rsidRPr="00C61874">
        <w:rPr>
          <w:lang w:val="de-DE"/>
        </w:rPr>
        <w:t>Chemische Grundkenntnisse</w:t>
      </w:r>
      <w:r w:rsidRPr="00C61874">
        <w:rPr>
          <w:lang w:val="de-DE"/>
        </w:rPr>
        <w:tab/>
        <w:t>A</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Welche der untenstehenden Behauptungen ist richtig?</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Ein Inhibitor muss sich gut mit dem Produkt mischen lassen.</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Ein Inhibitor darf mit dem Produkt reagieren.</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Ein Inhibitor darf leicht aus dem Produkt verdampfen.</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Ein Inhibitor muss einen niedrigen Flammpunkt haben.</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t>331 08.0-04</w:t>
      </w:r>
      <w:r w:rsidRPr="00C61874">
        <w:rPr>
          <w:lang w:val="de-DE"/>
        </w:rPr>
        <w:tab/>
      </w:r>
      <w:r w:rsidR="00442863" w:rsidRPr="00C61874">
        <w:rPr>
          <w:lang w:val="de-DE"/>
        </w:rPr>
        <w:t>Chemische Grundkenntnisse</w:t>
      </w:r>
      <w:r w:rsidRPr="00C61874">
        <w:rPr>
          <w:lang w:val="de-DE"/>
        </w:rPr>
        <w:tab/>
        <w:t>A</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Was ist Polymerisation?</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 xml:space="preserve">Der Prozess, bei dem eine oder mehrere Verbindungen zu einem sehr langen Molekül miteinander reagieren. </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Ein Verbrennungsprozess, bei dem viel Wärme freigesetzt wird.</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Der Prozess, bei dem eine Verbindung durch Wärme zerlegt wird.</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Der Prozess, bei dem ein Stoff durch elektrischen Strom zerlegt wird.</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t>331 08.0-05</w:t>
      </w:r>
      <w:r w:rsidRPr="00C61874">
        <w:rPr>
          <w:lang w:val="de-DE"/>
        </w:rPr>
        <w:tab/>
      </w:r>
      <w:r w:rsidR="00442863" w:rsidRPr="00C61874">
        <w:rPr>
          <w:lang w:val="de-DE"/>
        </w:rPr>
        <w:t>Chemische Grundkenntnisse</w:t>
      </w:r>
      <w:r w:rsidRPr="00C61874">
        <w:rPr>
          <w:lang w:val="de-DE"/>
        </w:rPr>
        <w:tab/>
        <w:t>C</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8502"/>
          <w:tab w:val="left" w:pos="9068"/>
        </w:tabs>
        <w:ind w:left="1134" w:hanging="1134"/>
        <w:rPr>
          <w:lang w:val="de-DE"/>
        </w:rPr>
      </w:pPr>
      <w:r w:rsidRPr="00C61874">
        <w:rPr>
          <w:lang w:val="de-DE"/>
        </w:rPr>
        <w:tab/>
      </w:r>
      <w:r w:rsidRPr="00C61874">
        <w:rPr>
          <w:lang w:val="de-DE"/>
        </w:rPr>
        <w:tab/>
        <w:t>Ein Ladetank enthält ein Produkt, das leicht polymerisieren kann.</w:t>
      </w:r>
    </w:p>
    <w:p w:rsidR="00662BF3" w:rsidRPr="00C61874" w:rsidRDefault="00662BF3" w:rsidP="00662BF3">
      <w:pPr>
        <w:tabs>
          <w:tab w:val="left" w:pos="-1135"/>
          <w:tab w:val="left" w:pos="-569"/>
          <w:tab w:val="left" w:pos="-2"/>
          <w:tab w:val="left" w:pos="284"/>
          <w:tab w:val="left" w:pos="1132"/>
          <w:tab w:val="left" w:pos="8502"/>
          <w:tab w:val="left" w:pos="9068"/>
        </w:tabs>
        <w:ind w:left="1134" w:hanging="1134"/>
        <w:rPr>
          <w:lang w:val="de-DE"/>
        </w:rPr>
      </w:pPr>
      <w:r w:rsidRPr="00C61874">
        <w:rPr>
          <w:lang w:val="de-DE"/>
        </w:rPr>
        <w:tab/>
      </w:r>
      <w:r w:rsidRPr="00C61874">
        <w:rPr>
          <w:lang w:val="de-DE"/>
        </w:rPr>
        <w:tab/>
        <w:t>Um die Polymerisation zu verhindern, wurde ein Inhibitor zugefügt.</w:t>
      </w:r>
    </w:p>
    <w:p w:rsidR="00662BF3" w:rsidRPr="00C61874" w:rsidRDefault="00662BF3" w:rsidP="00662BF3">
      <w:pPr>
        <w:pStyle w:val="BodyText22"/>
        <w:widowControl/>
        <w:tabs>
          <w:tab w:val="left" w:pos="-284"/>
          <w:tab w:val="left" w:pos="-2"/>
          <w:tab w:val="left" w:pos="284"/>
        </w:tabs>
      </w:pPr>
      <w:r w:rsidRPr="00C61874">
        <w:tab/>
      </w:r>
      <w:r w:rsidRPr="00C61874">
        <w:tab/>
        <w:t>Während der Beförderung verdampft ein kleiner Teil des Produktes, das wenig später an der Oberseite des Ladetanks kondensiert.</w:t>
      </w:r>
    </w:p>
    <w:p w:rsidR="00662BF3" w:rsidRPr="00C61874" w:rsidRDefault="00662BF3" w:rsidP="00662BF3">
      <w:pPr>
        <w:tabs>
          <w:tab w:val="left" w:pos="-1135"/>
          <w:tab w:val="left" w:pos="-569"/>
          <w:tab w:val="left" w:pos="-2"/>
          <w:tab w:val="left" w:pos="284"/>
          <w:tab w:val="left" w:pos="1132"/>
          <w:tab w:val="left" w:pos="8502"/>
          <w:tab w:val="left" w:pos="9068"/>
        </w:tabs>
        <w:ind w:left="1134" w:hanging="1134"/>
        <w:rPr>
          <w:lang w:val="de-DE"/>
        </w:rPr>
      </w:pPr>
      <w:r w:rsidRPr="00C61874">
        <w:rPr>
          <w:lang w:val="de-DE"/>
        </w:rPr>
        <w:tab/>
      </w:r>
      <w:r w:rsidRPr="00C61874">
        <w:rPr>
          <w:lang w:val="de-DE"/>
        </w:rPr>
        <w:tab/>
        <w:t>Was kann mit diesem Kondensat geschehen?</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Dieses Kondensat kann nicht polymerisieren, weil es einen Inhibitor enthält.</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Dieses Kondensat kann nicht polymerisieren, weil es erst verdampft.</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Dieses Kondensat kann polymerisieren, weil es keinen Inhibitor enthält.</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Dieses Kondensat kann polymerisieren, obschon es noch immer einen Inhibitor enthält.</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br w:type="page"/>
      </w:r>
      <w:r w:rsidRPr="00C61874">
        <w:rPr>
          <w:lang w:val="de-DE"/>
        </w:rPr>
        <w:tab/>
        <w:t>331 08.0-06</w:t>
      </w:r>
      <w:r w:rsidRPr="00C61874">
        <w:rPr>
          <w:lang w:val="de-DE"/>
        </w:rPr>
        <w:tab/>
      </w:r>
      <w:r w:rsidR="00442863" w:rsidRPr="00C61874">
        <w:rPr>
          <w:lang w:val="de-DE"/>
        </w:rPr>
        <w:t>Chemische Grundkenntnisse</w:t>
      </w:r>
      <w:r w:rsidRPr="00C61874">
        <w:rPr>
          <w:lang w:val="de-DE"/>
        </w:rPr>
        <w:tab/>
        <w:t>B</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322DC9">
      <w:pPr>
        <w:tabs>
          <w:tab w:val="left" w:pos="-1135"/>
          <w:tab w:val="left" w:pos="-569"/>
          <w:tab w:val="left" w:pos="-2"/>
          <w:tab w:val="left" w:pos="284"/>
          <w:tab w:val="left" w:pos="1132"/>
          <w:tab w:val="left" w:pos="8502"/>
          <w:tab w:val="left" w:pos="9068"/>
        </w:tabs>
        <w:ind w:left="1134" w:hanging="1134"/>
        <w:jc w:val="both"/>
        <w:rPr>
          <w:lang w:val="de-DE"/>
        </w:rPr>
      </w:pPr>
      <w:r w:rsidRPr="00C61874">
        <w:rPr>
          <w:lang w:val="de-DE"/>
        </w:rPr>
        <w:tab/>
      </w:r>
      <w:r w:rsidRPr="00C61874">
        <w:rPr>
          <w:lang w:val="de-DE"/>
        </w:rPr>
        <w:tab/>
        <w:t xml:space="preserve">Während einer Fahrt mit einer Ladung </w:t>
      </w:r>
      <w:proofErr w:type="spellStart"/>
      <w:r w:rsidRPr="00C61874">
        <w:rPr>
          <w:lang w:val="de-DE"/>
        </w:rPr>
        <w:t>Styren</w:t>
      </w:r>
      <w:proofErr w:type="spellEnd"/>
      <w:r w:rsidRPr="00C61874">
        <w:rPr>
          <w:lang w:val="de-DE"/>
        </w:rPr>
        <w:t xml:space="preserve"> müssen Vorsichtsmaßnahmen getroffen werden, um sicher zu stellen, dass die Ladung ausreichend stabilisiert ist.</w:t>
      </w:r>
    </w:p>
    <w:p w:rsidR="00662BF3" w:rsidRPr="00C61874" w:rsidRDefault="00662BF3" w:rsidP="00322DC9">
      <w:pPr>
        <w:tabs>
          <w:tab w:val="left" w:pos="-1135"/>
          <w:tab w:val="left" w:pos="-569"/>
          <w:tab w:val="left" w:pos="-2"/>
          <w:tab w:val="left" w:pos="284"/>
          <w:tab w:val="left" w:pos="1132"/>
          <w:tab w:val="left" w:pos="1699"/>
          <w:tab w:val="left" w:pos="8502"/>
          <w:tab w:val="left" w:pos="9068"/>
        </w:tabs>
        <w:ind w:left="1701" w:hanging="1701"/>
        <w:jc w:val="both"/>
        <w:rPr>
          <w:lang w:val="de-DE"/>
        </w:rPr>
      </w:pPr>
      <w:r w:rsidRPr="00C61874">
        <w:rPr>
          <w:lang w:val="de-DE"/>
        </w:rPr>
        <w:tab/>
      </w:r>
      <w:r w:rsidRPr="00C61874">
        <w:rPr>
          <w:lang w:val="de-DE"/>
        </w:rPr>
        <w:tab/>
        <w:t>Welche Angabe(n) muss/müssen nicht im Beförderungspapier vermerkt sein?</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 xml:space="preserve">Die Angabe und die Menge des hinzuzufügenden Stabilisators. </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Der Druck, der oberhalb der stabilisierten Flüssigkeit herrscht.</w:t>
      </w:r>
    </w:p>
    <w:p w:rsidR="00662BF3" w:rsidRPr="00C61874" w:rsidRDefault="00662BF3" w:rsidP="00322DC9">
      <w:pPr>
        <w:tabs>
          <w:tab w:val="left" w:pos="-1135"/>
          <w:tab w:val="left" w:pos="-569"/>
          <w:tab w:val="left" w:pos="-2"/>
          <w:tab w:val="left" w:pos="284"/>
          <w:tab w:val="left" w:pos="1132"/>
          <w:tab w:val="left" w:pos="1699"/>
          <w:tab w:val="left" w:pos="8502"/>
          <w:tab w:val="left" w:pos="9068"/>
        </w:tabs>
        <w:ind w:left="1701" w:hanging="1701"/>
        <w:jc w:val="both"/>
        <w:rPr>
          <w:lang w:val="de-DE"/>
        </w:rPr>
      </w:pPr>
      <w:r w:rsidRPr="00C61874">
        <w:rPr>
          <w:lang w:val="de-DE"/>
        </w:rPr>
        <w:tab/>
      </w:r>
      <w:r w:rsidRPr="00C61874">
        <w:rPr>
          <w:lang w:val="de-DE"/>
        </w:rPr>
        <w:tab/>
        <w:t>C</w:t>
      </w:r>
      <w:r w:rsidRPr="00C61874">
        <w:rPr>
          <w:lang w:val="de-DE"/>
        </w:rPr>
        <w:tab/>
        <w:t>Das Datum, wann der Stabilisator hinzugefügt wird und die unter normalen Bedingungen zu erwartende Wirksamkeit.</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Die Temperaturgrenzen, die den Stabilisator beeinflussen.</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t>331 08.0-07</w:t>
      </w:r>
      <w:r w:rsidRPr="00C61874">
        <w:rPr>
          <w:lang w:val="de-DE"/>
        </w:rPr>
        <w:tab/>
        <w:t>Grundkenntnisse</w:t>
      </w:r>
      <w:r w:rsidRPr="00C61874">
        <w:rPr>
          <w:lang w:val="de-DE"/>
        </w:rPr>
        <w:tab/>
        <w:t>D</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Was bedeutet das Wort "</w:t>
      </w:r>
      <w:proofErr w:type="spellStart"/>
      <w:r w:rsidRPr="00C61874">
        <w:rPr>
          <w:lang w:val="de-DE"/>
        </w:rPr>
        <w:t>poly</w:t>
      </w:r>
      <w:proofErr w:type="spellEnd"/>
      <w:r w:rsidRPr="00C61874">
        <w:rPr>
          <w:lang w:val="de-DE"/>
        </w:rPr>
        <w:t>" in polymerisieren?</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r>
      <w:r w:rsidR="00E338C8" w:rsidRPr="00C61874">
        <w:rPr>
          <w:lang w:val="de-DE"/>
        </w:rPr>
        <w:t>G</w:t>
      </w:r>
      <w:r w:rsidRPr="00C61874">
        <w:rPr>
          <w:lang w:val="de-DE"/>
        </w:rPr>
        <w:t>roß.</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r>
      <w:r w:rsidR="00E338C8" w:rsidRPr="00C61874">
        <w:rPr>
          <w:lang w:val="de-DE"/>
        </w:rPr>
        <w:t>L</w:t>
      </w:r>
      <w:r w:rsidRPr="00C61874">
        <w:rPr>
          <w:lang w:val="de-DE"/>
        </w:rPr>
        <w:t>ang.</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Atom.</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r>
      <w:r w:rsidR="00E338C8" w:rsidRPr="00C61874">
        <w:rPr>
          <w:lang w:val="de-DE"/>
        </w:rPr>
        <w:t>V</w:t>
      </w:r>
      <w:r w:rsidRPr="00C61874">
        <w:rPr>
          <w:lang w:val="de-DE"/>
        </w:rPr>
        <w:t>iel.</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t>331 08.0-08</w:t>
      </w:r>
      <w:r w:rsidRPr="00C61874">
        <w:rPr>
          <w:lang w:val="de-DE"/>
        </w:rPr>
        <w:tab/>
      </w:r>
      <w:r w:rsidR="00442863" w:rsidRPr="00C61874">
        <w:rPr>
          <w:lang w:val="de-DE"/>
        </w:rPr>
        <w:t>Chemische Grundkenntnisse</w:t>
      </w:r>
      <w:r w:rsidRPr="00C61874">
        <w:rPr>
          <w:lang w:val="de-DE"/>
        </w:rPr>
        <w:tab/>
        <w:t>A</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Was kennzeichnet eine Polymerisation?</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Ein Temperaturanstieg.</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Eine Temperatursenkung.</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Eine Farbveränderung.</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Eine Masseveränderung.</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t>331 08.0-09</w:t>
      </w:r>
      <w:r w:rsidRPr="00C61874">
        <w:rPr>
          <w:lang w:val="de-DE"/>
        </w:rPr>
        <w:tab/>
      </w:r>
      <w:r w:rsidR="00442863" w:rsidRPr="00C61874">
        <w:rPr>
          <w:lang w:val="de-DE"/>
        </w:rPr>
        <w:t>Chemische Grundkenntnisse</w:t>
      </w:r>
      <w:r w:rsidRPr="00C61874">
        <w:rPr>
          <w:lang w:val="de-DE"/>
        </w:rPr>
        <w:tab/>
        <w:t>C</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Was ist ein Inhibitor?</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 xml:space="preserve">Eine </w:t>
      </w:r>
      <w:proofErr w:type="spellStart"/>
      <w:r w:rsidRPr="00C61874">
        <w:rPr>
          <w:lang w:val="de-DE"/>
        </w:rPr>
        <w:t>Leimart</w:t>
      </w:r>
      <w:proofErr w:type="spellEnd"/>
      <w:r w:rsidRPr="00C61874">
        <w:rPr>
          <w:lang w:val="de-DE"/>
        </w:rPr>
        <w:t>.</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Ein Reinigungsmittel.</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Ein Stabilisator.</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Ein Gefrierpunktsenkungsmittel.</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t>331 08.0-10</w:t>
      </w:r>
      <w:r w:rsidRPr="00C61874">
        <w:rPr>
          <w:lang w:val="de-DE"/>
        </w:rPr>
        <w:tab/>
      </w:r>
      <w:r w:rsidR="00442863" w:rsidRPr="00C61874">
        <w:rPr>
          <w:lang w:val="de-DE"/>
        </w:rPr>
        <w:t>Chemische Grundkenntnisse</w:t>
      </w:r>
      <w:r w:rsidRPr="00C61874">
        <w:rPr>
          <w:lang w:val="de-DE"/>
        </w:rPr>
        <w:tab/>
        <w:t>D</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Ein Stoff ist bei 20</w:t>
      </w:r>
      <w:r w:rsidR="00897E70" w:rsidRPr="00C61874">
        <w:rPr>
          <w:lang w:val="de-DE"/>
        </w:rPr>
        <w:t> </w:t>
      </w:r>
      <w:r w:rsidRPr="00C61874">
        <w:rPr>
          <w:lang w:val="de-DE"/>
        </w:rPr>
        <w:t>ºC flüssig und zersetzt sich leicht bei Temperaturen über 35</w:t>
      </w:r>
      <w:r w:rsidR="00897E70" w:rsidRPr="00C61874">
        <w:rPr>
          <w:lang w:val="de-DE"/>
        </w:rPr>
        <w:t> </w:t>
      </w:r>
      <w:r w:rsidRPr="00C61874">
        <w:rPr>
          <w:lang w:val="de-DE"/>
        </w:rPr>
        <w:t>ºC.</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Was ist dieser Stoff?</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Ein stabiles Gas.</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Ein instabiles Gas.</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Eine stabile Flüssigkeit.</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Eine instabile Flüssigkeit.</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br w:type="page"/>
      </w:r>
      <w:r w:rsidRPr="00C61874">
        <w:rPr>
          <w:lang w:val="de-DE"/>
        </w:rPr>
        <w:tab/>
        <w:t>331 08.0-11</w:t>
      </w:r>
      <w:r w:rsidRPr="00C61874">
        <w:rPr>
          <w:lang w:val="de-DE"/>
        </w:rPr>
        <w:tab/>
      </w:r>
      <w:r w:rsidR="00442863" w:rsidRPr="00C61874">
        <w:rPr>
          <w:lang w:val="de-DE"/>
        </w:rPr>
        <w:t>Chemische Grundkenntnisse</w:t>
      </w:r>
      <w:r w:rsidRPr="00C61874">
        <w:rPr>
          <w:lang w:val="de-DE"/>
        </w:rPr>
        <w:tab/>
        <w:t>C</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Was ist ein positiver Katalysator?</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 xml:space="preserve">Ein Stoff, der Polymerisation verhindert. </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Ein Stoff, der statische Entladung verhindert.</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Ein Stoff, der die Reaktion beschleunigt.</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Ein Stoff, der Wärmeentwicklung verhindert.</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331 08.0-12</w:t>
      </w:r>
      <w:r w:rsidRPr="00C61874">
        <w:rPr>
          <w:lang w:val="de-DE"/>
        </w:rPr>
        <w:tab/>
      </w:r>
      <w:r w:rsidR="00442863" w:rsidRPr="00C61874">
        <w:rPr>
          <w:lang w:val="de-DE"/>
        </w:rPr>
        <w:t>Chemische Grundkenntnisse</w:t>
      </w:r>
      <w:r w:rsidRPr="00C61874">
        <w:rPr>
          <w:lang w:val="de-DE"/>
        </w:rPr>
        <w:tab/>
        <w:t>B</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Was ist ein negativer Katalysator?</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Ein Stoff, der Polymerisation begünstigt.</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Ein Stoff, der eine chemische Reaktion verlangsamt.</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Ein Stoff, der statische Entladung verhindert.</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Ein Stoff, der dem Verdampfen einer Flüssigkeit entgegenwirkt.</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331 08.0-13</w:t>
      </w:r>
      <w:r w:rsidRPr="00C61874">
        <w:rPr>
          <w:lang w:val="de-DE"/>
        </w:rPr>
        <w:tab/>
      </w:r>
      <w:r w:rsidR="00442863" w:rsidRPr="00C61874">
        <w:rPr>
          <w:lang w:val="de-DE"/>
        </w:rPr>
        <w:t>Chemische Grundkenntnisse</w:t>
      </w:r>
      <w:r w:rsidRPr="00C61874">
        <w:rPr>
          <w:lang w:val="de-DE"/>
        </w:rPr>
        <w:tab/>
        <w:t>B</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Was ist der Unterschied zwischen einem chemisch stabilen und einem chemisch instabilen Stoff?</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Ein chemisch stabiler Stoff zerfällt schneller als ein chemisch instabiler Stoff.</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Ein chemisch instabiler Stoff zerfällt leicht und ein chemisch stabiler Stoff hingegen nicht.</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Ein chemisch instabiler Stoff verdampft schneller als ein chemisch stabiler Stoff.</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Ein chemisch instabiler Stoff hat einen höheren Schmelzpunkt als ein chemisch stabiler Stoff.</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331 08.0-14</w:t>
      </w:r>
      <w:r w:rsidRPr="00C61874">
        <w:rPr>
          <w:lang w:val="de-DE"/>
        </w:rPr>
        <w:tab/>
      </w:r>
      <w:r w:rsidR="00442863" w:rsidRPr="00C61874">
        <w:rPr>
          <w:lang w:val="de-DE"/>
        </w:rPr>
        <w:t>Chemische Grundkenntnisse</w:t>
      </w:r>
      <w:r w:rsidRPr="00C61874">
        <w:rPr>
          <w:lang w:val="de-DE"/>
        </w:rPr>
        <w:tab/>
        <w:t>B</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E56D6A">
      <w:pPr>
        <w:widowControl w:val="0"/>
        <w:tabs>
          <w:tab w:val="left" w:pos="-1135"/>
          <w:tab w:val="left" w:pos="-568"/>
          <w:tab w:val="left" w:pos="-2"/>
          <w:tab w:val="left" w:pos="284"/>
          <w:tab w:val="left" w:pos="1131"/>
          <w:tab w:val="left" w:pos="8502"/>
          <w:tab w:val="left" w:pos="9068"/>
        </w:tabs>
        <w:ind w:left="1134"/>
        <w:rPr>
          <w:lang w:val="de-DE"/>
        </w:rPr>
      </w:pPr>
      <w:r w:rsidRPr="00C61874">
        <w:rPr>
          <w:lang w:val="de-DE"/>
        </w:rPr>
        <w:t>Wie nennt man den Vorgang, bei dem sich bei einer chemischen Reaktion Monomere miteinander verbinden?</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Verdampfen.</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Polymerisation.</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Zerfallen.</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Kondensation.</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331 08.0-15</w:t>
      </w:r>
      <w:r w:rsidRPr="00C61874">
        <w:rPr>
          <w:lang w:val="de-DE"/>
        </w:rPr>
        <w:tab/>
        <w:t>chemische Produktkenntnisse</w:t>
      </w:r>
      <w:r w:rsidRPr="00C61874">
        <w:rPr>
          <w:lang w:val="de-DE"/>
        </w:rPr>
        <w:tab/>
        <w:t>B</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Welches Produkt muss stabilisiert befördert werden?</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fr-FR"/>
        </w:rPr>
      </w:pPr>
      <w:r w:rsidRPr="00C61874">
        <w:rPr>
          <w:lang w:val="de-DE"/>
        </w:rPr>
        <w:tab/>
      </w:r>
      <w:r w:rsidRPr="00C61874">
        <w:rPr>
          <w:lang w:val="de-DE"/>
        </w:rPr>
        <w:tab/>
      </w:r>
      <w:r w:rsidRPr="00C61874">
        <w:rPr>
          <w:lang w:val="fr-FR"/>
        </w:rPr>
        <w:t>A</w:t>
      </w:r>
      <w:r w:rsidRPr="00C61874">
        <w:rPr>
          <w:lang w:val="fr-FR"/>
        </w:rPr>
        <w:tab/>
        <w:t>UN 1114, BENZEN.</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fr-FR"/>
        </w:rPr>
      </w:pPr>
      <w:r w:rsidRPr="00C61874">
        <w:rPr>
          <w:lang w:val="fr-FR"/>
        </w:rPr>
        <w:tab/>
      </w:r>
      <w:r w:rsidRPr="00C61874">
        <w:rPr>
          <w:lang w:val="fr-FR"/>
        </w:rPr>
        <w:tab/>
        <w:t>B</w:t>
      </w:r>
      <w:r w:rsidRPr="00C61874">
        <w:rPr>
          <w:lang w:val="fr-FR"/>
        </w:rPr>
        <w:tab/>
        <w:t>UN 1301, VINYLACETAT, STABILISIERT.</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fr-FR"/>
        </w:rPr>
        <w:tab/>
      </w:r>
      <w:r w:rsidRPr="00C61874">
        <w:rPr>
          <w:lang w:val="fr-FR"/>
        </w:rPr>
        <w:tab/>
      </w:r>
      <w:r w:rsidRPr="00C61874">
        <w:rPr>
          <w:lang w:val="de-DE"/>
        </w:rPr>
        <w:t>C</w:t>
      </w:r>
      <w:r w:rsidRPr="00C61874">
        <w:rPr>
          <w:lang w:val="de-DE"/>
        </w:rPr>
        <w:tab/>
        <w:t>UN 1863, DÜSENKRAFTSTOFF MIT MEHR ALS 10</w:t>
      </w:r>
      <w:r w:rsidR="00572313" w:rsidRPr="00C61874">
        <w:rPr>
          <w:lang w:val="de-DE"/>
        </w:rPr>
        <w:t xml:space="preserve"> %</w:t>
      </w:r>
      <w:r w:rsidRPr="00C61874">
        <w:rPr>
          <w:lang w:val="de-DE"/>
        </w:rPr>
        <w:t xml:space="preserve"> BENZEN.</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UN 2312, PHENOL, GESCHMOLZEN.</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r w:rsidRPr="00C61874">
        <w:rPr>
          <w:lang w:val="de-DE"/>
        </w:rPr>
        <w:br w:type="page"/>
      </w:r>
      <w:r w:rsidRPr="00C61874">
        <w:rPr>
          <w:lang w:val="de-DE"/>
        </w:rPr>
        <w:tab/>
        <w:t>331 08.0-16</w:t>
      </w:r>
      <w:r w:rsidRPr="00C61874">
        <w:rPr>
          <w:lang w:val="de-DE"/>
        </w:rPr>
        <w:tab/>
      </w:r>
      <w:r w:rsidR="00442863" w:rsidRPr="00C61874">
        <w:rPr>
          <w:lang w:val="de-DE"/>
        </w:rPr>
        <w:t>Chemische Grundkenntnisse</w:t>
      </w:r>
      <w:r w:rsidRPr="00C61874">
        <w:rPr>
          <w:lang w:val="de-DE"/>
        </w:rPr>
        <w:tab/>
      </w:r>
      <w:r w:rsidRPr="00C61874">
        <w:rPr>
          <w:lang w:val="de-DE"/>
        </w:rPr>
        <w:tab/>
        <w:t>C</w:t>
      </w: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Warum fügt man bestimmten Produkten einen Stabilisator (Inhibitor) zu?</w:t>
      </w: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A</w:t>
      </w:r>
      <w:r w:rsidRPr="00C61874">
        <w:rPr>
          <w:lang w:val="de-DE"/>
        </w:rPr>
        <w:tab/>
        <w:t>Um zu vermeiden, dass sie explodieren.</w:t>
      </w: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B</w:t>
      </w:r>
      <w:r w:rsidRPr="00C61874">
        <w:rPr>
          <w:lang w:val="de-DE"/>
        </w:rPr>
        <w:tab/>
        <w:t>Um zu vermeiden, dass sie verdampfen.</w:t>
      </w: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C</w:t>
      </w:r>
      <w:r w:rsidRPr="00C61874">
        <w:rPr>
          <w:lang w:val="de-DE"/>
        </w:rPr>
        <w:tab/>
        <w:t>Um zu vermeiden, dass sie polymerisieren.</w:t>
      </w: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D</w:t>
      </w:r>
      <w:r w:rsidRPr="00C61874">
        <w:rPr>
          <w:lang w:val="de-DE"/>
        </w:rPr>
        <w:tab/>
        <w:t>Um zu vermeiden, dass sie gefrieren.</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t>331 08.0-17</w:t>
      </w:r>
      <w:r w:rsidRPr="00C61874">
        <w:rPr>
          <w:lang w:val="de-DE"/>
        </w:rPr>
        <w:tab/>
      </w:r>
      <w:r w:rsidR="00442863" w:rsidRPr="00C61874">
        <w:rPr>
          <w:lang w:val="de-DE"/>
        </w:rPr>
        <w:t>Chemische Grundkenntnisse</w:t>
      </w:r>
      <w:r w:rsidRPr="00C61874">
        <w:rPr>
          <w:lang w:val="de-DE"/>
        </w:rPr>
        <w:tab/>
      </w:r>
      <w:r w:rsidRPr="00C61874">
        <w:rPr>
          <w:lang w:val="de-DE"/>
        </w:rPr>
        <w:tab/>
        <w:t>C</w:t>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 xml:space="preserve">Wodurch werden Polymerisationsreaktionen oft eingeleitet? </w:t>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A</w:t>
      </w:r>
      <w:r w:rsidRPr="00C61874">
        <w:rPr>
          <w:lang w:val="de-DE"/>
        </w:rPr>
        <w:tab/>
        <w:t>Durch einen Inhibitor.</w:t>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B</w:t>
      </w:r>
      <w:r w:rsidRPr="00C61874">
        <w:rPr>
          <w:lang w:val="de-DE"/>
        </w:rPr>
        <w:tab/>
        <w:t>Durch ein Übermaß an Stickstoff.</w:t>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C</w:t>
      </w:r>
      <w:r w:rsidRPr="00C61874">
        <w:rPr>
          <w:lang w:val="de-DE"/>
        </w:rPr>
        <w:tab/>
        <w:t>Durch einen Temperaturanstieg.</w:t>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D</w:t>
      </w:r>
      <w:r w:rsidRPr="00C61874">
        <w:rPr>
          <w:lang w:val="de-DE"/>
        </w:rPr>
        <w:tab/>
        <w:t>Durch einen Temperatursturz.</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565"/>
          <w:tab w:val="left" w:pos="1131"/>
          <w:tab w:val="left" w:pos="1699"/>
          <w:tab w:val="left" w:pos="8502"/>
          <w:tab w:val="left" w:pos="9068"/>
        </w:tabs>
        <w:ind w:left="1701" w:hanging="1701"/>
        <w:rPr>
          <w:lang w:val="de-DE"/>
        </w:rPr>
        <w:sectPr w:rsidR="00662BF3" w:rsidRPr="00C61874" w:rsidSect="00AC02E7">
          <w:headerReference w:type="even" r:id="rId42"/>
          <w:headerReference w:type="default" r:id="rId43"/>
          <w:footerReference w:type="even" r:id="rId44"/>
          <w:footerReference w:type="default" r:id="rId45"/>
          <w:headerReference w:type="first" r:id="rId46"/>
          <w:footerReference w:type="first" r:id="rId47"/>
          <w:pgSz w:w="11906" w:h="16838"/>
          <w:pgMar w:top="1417" w:right="1417" w:bottom="1417" w:left="1417" w:header="708" w:footer="708" w:gutter="0"/>
          <w:cols w:space="708"/>
          <w:titlePg/>
          <w:docGrid w:linePitch="272"/>
        </w:sect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t>331 09.0-01</w:t>
      </w:r>
      <w:r w:rsidRPr="00C61874">
        <w:rPr>
          <w:lang w:val="de-DE"/>
        </w:rPr>
        <w:tab/>
      </w:r>
      <w:r w:rsidR="00442863" w:rsidRPr="00C61874">
        <w:rPr>
          <w:lang w:val="de-DE"/>
        </w:rPr>
        <w:t>Chemische Grundkenntnisse</w:t>
      </w:r>
      <w:r w:rsidRPr="00C61874">
        <w:rPr>
          <w:lang w:val="de-DE"/>
        </w:rPr>
        <w:tab/>
        <w:t>B</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Wie nennt man Lösungen mit einem pH-Wert größer als 7 auch?</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Säuren.</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Laugen.</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Seifen.</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Suspensionen.</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t>331 09.0-02</w:t>
      </w:r>
      <w:r w:rsidRPr="00C61874">
        <w:rPr>
          <w:lang w:val="de-DE"/>
        </w:rPr>
        <w:tab/>
      </w:r>
      <w:r w:rsidR="00442863" w:rsidRPr="00C61874">
        <w:rPr>
          <w:lang w:val="de-DE"/>
        </w:rPr>
        <w:t>Chemische Grundkenntnisse</w:t>
      </w:r>
      <w:r w:rsidRPr="00C61874">
        <w:rPr>
          <w:lang w:val="de-DE"/>
        </w:rPr>
        <w:tab/>
        <w:t>C</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Wofür ist UN 1824, NATRIUMHYDROXIDLÖSUNG ein Beispiel?</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Für eine starke Säure.</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Für eine schwache Säure.</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Für eine starke Base.</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Für eine schwache Base.</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t>331 09.0-03</w:t>
      </w:r>
      <w:r w:rsidRPr="00C61874">
        <w:rPr>
          <w:lang w:val="de-DE"/>
        </w:rPr>
        <w:tab/>
      </w:r>
      <w:r w:rsidR="00442863" w:rsidRPr="00C61874">
        <w:rPr>
          <w:lang w:val="de-DE"/>
        </w:rPr>
        <w:t>Chemische Grundkenntnisse</w:t>
      </w:r>
      <w:r w:rsidRPr="00C61874">
        <w:rPr>
          <w:lang w:val="de-DE"/>
        </w:rPr>
        <w:tab/>
        <w:t>A</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Wofür ist UN 1830, SCHWEFELSÄURE mit mehr als 51</w:t>
      </w:r>
      <w:r w:rsidR="00572313" w:rsidRPr="00C61874">
        <w:rPr>
          <w:lang w:val="de-DE"/>
        </w:rPr>
        <w:t xml:space="preserve"> %</w:t>
      </w:r>
      <w:r w:rsidRPr="00C61874">
        <w:rPr>
          <w:lang w:val="de-DE"/>
        </w:rPr>
        <w:t xml:space="preserve"> Säure ein Beispiel?</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Für eine starke Säure.</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Für eine schwache Säure.</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Für eine starke Base.</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Für eine schwache Base.</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t>331 09.0-04</w:t>
      </w:r>
      <w:r w:rsidRPr="00C61874">
        <w:rPr>
          <w:lang w:val="de-DE"/>
        </w:rPr>
        <w:tab/>
      </w:r>
      <w:r w:rsidR="00442863" w:rsidRPr="00C61874">
        <w:rPr>
          <w:lang w:val="de-DE"/>
        </w:rPr>
        <w:t>Chemische Grundkenntnisse</w:t>
      </w:r>
      <w:r w:rsidRPr="00C61874">
        <w:rPr>
          <w:lang w:val="de-DE"/>
        </w:rPr>
        <w:tab/>
        <w:t>D</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Wie groß ist der pH-Wert einer Base?</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Der pH-Wert ist immer größer als 14.</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Der pH-Wert ist immer kleiner als 7.</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Der pH-Wert ist immer gleich 7.</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Der pH-Wert ist immer größer als 7.</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t>331 09.0-05</w:t>
      </w:r>
      <w:r w:rsidRPr="00C61874">
        <w:rPr>
          <w:lang w:val="de-DE"/>
        </w:rPr>
        <w:tab/>
      </w:r>
      <w:r w:rsidR="00442863" w:rsidRPr="00C61874">
        <w:rPr>
          <w:lang w:val="de-DE"/>
        </w:rPr>
        <w:t>Chemische Grundkenntnisse</w:t>
      </w:r>
      <w:r w:rsidRPr="00C61874">
        <w:rPr>
          <w:lang w:val="de-DE"/>
        </w:rPr>
        <w:tab/>
        <w:t>C</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 xml:space="preserve">Wie kann man eine basische Lösung neutralisieren? </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Indem man vorsichtig Seife hinzufügt.</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Indem man vorsichtig Wasser hinzufügt.</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Indem man vorsichtig eine saure Lösung hinzufügt.</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Indem man vorsichtig Natronlauge hinzufügt.</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t>331 09.0-06</w:t>
      </w:r>
      <w:r w:rsidRPr="00C61874">
        <w:rPr>
          <w:lang w:val="de-DE"/>
        </w:rPr>
        <w:tab/>
      </w:r>
      <w:r w:rsidR="00442863" w:rsidRPr="00C61874">
        <w:rPr>
          <w:lang w:val="de-DE"/>
        </w:rPr>
        <w:t>Chemische Grundkenntnisse</w:t>
      </w:r>
      <w:r w:rsidRPr="00C61874">
        <w:rPr>
          <w:lang w:val="de-DE"/>
        </w:rPr>
        <w:tab/>
        <w:t>B</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Nennen Sie drei Eigenschaften einer Säure?</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 xml:space="preserve">ätzend, greift </w:t>
      </w:r>
      <w:r w:rsidR="004609D9" w:rsidRPr="00C61874">
        <w:rPr>
          <w:lang w:val="de-DE"/>
        </w:rPr>
        <w:t xml:space="preserve">bestimmte </w:t>
      </w:r>
      <w:r w:rsidRPr="00C61874">
        <w:rPr>
          <w:lang w:val="de-DE"/>
        </w:rPr>
        <w:t>Metall</w:t>
      </w:r>
      <w:r w:rsidR="005721FC" w:rsidRPr="00C61874">
        <w:rPr>
          <w:lang w:val="de-DE"/>
        </w:rPr>
        <w:t>e</w:t>
      </w:r>
      <w:r w:rsidRPr="00C61874">
        <w:rPr>
          <w:lang w:val="de-DE"/>
        </w:rPr>
        <w:t xml:space="preserve"> an, pH-Wert größer als 7.</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 xml:space="preserve">ätzend, greift </w:t>
      </w:r>
      <w:r w:rsidR="004609D9" w:rsidRPr="00C61874">
        <w:rPr>
          <w:lang w:val="de-DE"/>
        </w:rPr>
        <w:t xml:space="preserve">bestimmte </w:t>
      </w:r>
      <w:r w:rsidRPr="00C61874">
        <w:rPr>
          <w:lang w:val="de-DE"/>
        </w:rPr>
        <w:t>Metall</w:t>
      </w:r>
      <w:r w:rsidR="005721FC" w:rsidRPr="00C61874">
        <w:rPr>
          <w:lang w:val="de-DE"/>
        </w:rPr>
        <w:t>e</w:t>
      </w:r>
      <w:r w:rsidRPr="00C61874">
        <w:rPr>
          <w:lang w:val="de-DE"/>
        </w:rPr>
        <w:t xml:space="preserve"> an, pH-Wert kleiner als 7.</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 xml:space="preserve">ätzend, greift </w:t>
      </w:r>
      <w:r w:rsidR="004609D9" w:rsidRPr="00C61874">
        <w:rPr>
          <w:lang w:val="de-DE"/>
        </w:rPr>
        <w:t xml:space="preserve">bestimmte </w:t>
      </w:r>
      <w:r w:rsidRPr="00C61874">
        <w:rPr>
          <w:lang w:val="de-DE"/>
        </w:rPr>
        <w:t>Metall</w:t>
      </w:r>
      <w:r w:rsidR="005721FC" w:rsidRPr="00C61874">
        <w:rPr>
          <w:lang w:val="de-DE"/>
        </w:rPr>
        <w:t>e</w:t>
      </w:r>
      <w:r w:rsidRPr="00C61874">
        <w:rPr>
          <w:lang w:val="de-DE"/>
        </w:rPr>
        <w:t xml:space="preserve"> an, schmeckt seifig.</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ätzend, färbt Lackmus rot, schmeckt seifig.</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br w:type="page"/>
      </w:r>
      <w:r w:rsidRPr="00C61874">
        <w:rPr>
          <w:lang w:val="de-DE"/>
        </w:rPr>
        <w:tab/>
        <w:t>331 09.0-07</w:t>
      </w:r>
      <w:r w:rsidRPr="00C61874">
        <w:rPr>
          <w:lang w:val="de-DE"/>
        </w:rPr>
        <w:tab/>
      </w:r>
      <w:r w:rsidR="00442863" w:rsidRPr="00C61874">
        <w:rPr>
          <w:lang w:val="de-DE"/>
        </w:rPr>
        <w:t>Chemische Grundkenntnisse</w:t>
      </w:r>
      <w:r w:rsidRPr="00C61874">
        <w:rPr>
          <w:lang w:val="de-DE"/>
        </w:rPr>
        <w:tab/>
        <w:t>D</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Worin unterscheidet sich eine Lösung mit einem pH-Wert 1 von einer mit einem pH-Wert 3</w:t>
      </w:r>
      <w:r w:rsidR="002521A5" w:rsidRPr="00C61874">
        <w:rPr>
          <w:lang w:val="de-DE"/>
        </w:rPr>
        <w:t>?</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 xml:space="preserve"> </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 xml:space="preserve">Die Lösung mit dem pH-Wert 1 ist </w:t>
      </w:r>
      <w:r w:rsidR="004609D9" w:rsidRPr="00C61874">
        <w:rPr>
          <w:lang w:val="de-DE"/>
        </w:rPr>
        <w:t>basischer</w:t>
      </w:r>
      <w:r w:rsidRPr="00C61874">
        <w:rPr>
          <w:lang w:val="de-DE"/>
        </w:rPr>
        <w:t>.</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 xml:space="preserve">Die Lösung mit dem pH-Wert 1 ist </w:t>
      </w:r>
      <w:r w:rsidR="004609D9" w:rsidRPr="00C61874">
        <w:rPr>
          <w:lang w:val="de-DE"/>
        </w:rPr>
        <w:t>neutraler</w:t>
      </w:r>
      <w:r w:rsidRPr="00C61874">
        <w:rPr>
          <w:lang w:val="de-DE"/>
        </w:rPr>
        <w:t>.</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Die Lösung mit dem pH-Wert 1 ist .</w:t>
      </w:r>
      <w:r w:rsidR="00B00C79" w:rsidRPr="00C61874">
        <w:rPr>
          <w:lang w:val="de-DE"/>
        </w:rPr>
        <w:t>dünner</w:t>
      </w:r>
      <w:r w:rsidR="00DF3442" w:rsidRPr="00C61874">
        <w:rPr>
          <w:lang w:val="de-DE"/>
        </w:rPr>
        <w:t>.</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 xml:space="preserve">Die Lösung mit dem pH-Wert 1 ist </w:t>
      </w:r>
      <w:r w:rsidR="00B00C79" w:rsidRPr="00C61874">
        <w:rPr>
          <w:lang w:val="de-DE"/>
        </w:rPr>
        <w:t>saurer</w:t>
      </w:r>
      <w:r w:rsidRPr="00C61874">
        <w:rPr>
          <w:lang w:val="de-DE"/>
        </w:rPr>
        <w:t>.</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t>331 09.0-08</w:t>
      </w:r>
      <w:r w:rsidRPr="00C61874">
        <w:rPr>
          <w:lang w:val="de-DE"/>
        </w:rPr>
        <w:tab/>
      </w:r>
      <w:r w:rsidR="00442863" w:rsidRPr="00C61874">
        <w:rPr>
          <w:lang w:val="de-DE"/>
        </w:rPr>
        <w:t>Chemische Grundkenntnisse</w:t>
      </w:r>
      <w:r w:rsidRPr="00C61874">
        <w:rPr>
          <w:lang w:val="de-DE"/>
        </w:rPr>
        <w:tab/>
        <w:t>B</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Worin unterscheidet sich eine Lösung mit einem pH-Wert 11 von einer mit einem pH-Wert 8</w:t>
      </w:r>
      <w:r w:rsidR="002521A5" w:rsidRPr="00C61874">
        <w:rPr>
          <w:lang w:val="de-DE"/>
        </w:rPr>
        <w:t>?</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Die Lösung mit dem pH-Wert 11 ist saurer.</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Die Lösung mit dem pH-Wert 11 ist basischer.</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Die Lösung mit dem pH-Wert 11 ist schwächer.</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Es gibt keinen Unterschied.</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t>331 09.0-09</w:t>
      </w:r>
      <w:r w:rsidRPr="00C61874">
        <w:rPr>
          <w:lang w:val="de-DE"/>
        </w:rPr>
        <w:tab/>
      </w:r>
      <w:r w:rsidR="00442863" w:rsidRPr="00C61874">
        <w:rPr>
          <w:lang w:val="de-DE"/>
        </w:rPr>
        <w:t>Chemische Grundkenntnisse</w:t>
      </w:r>
      <w:r w:rsidRPr="00C61874">
        <w:rPr>
          <w:lang w:val="de-DE"/>
        </w:rPr>
        <w:tab/>
        <w:t>C</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Wie groß ist der pH-Wert einer neutralen Lösung?</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 xml:space="preserve">  0.</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 xml:space="preserve">  1.</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 xml:space="preserve">  7.</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14.</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t>331 09.0-10</w:t>
      </w:r>
      <w:r w:rsidRPr="00C61874">
        <w:rPr>
          <w:lang w:val="de-DE"/>
        </w:rPr>
        <w:tab/>
      </w:r>
      <w:r w:rsidR="00442863" w:rsidRPr="00C61874">
        <w:rPr>
          <w:lang w:val="de-DE"/>
        </w:rPr>
        <w:t>Chemische Grundkenntnisse</w:t>
      </w:r>
      <w:r w:rsidRPr="00C61874">
        <w:rPr>
          <w:lang w:val="de-DE"/>
        </w:rPr>
        <w:tab/>
        <w:t>D</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E56D6A">
      <w:pPr>
        <w:tabs>
          <w:tab w:val="left" w:pos="-1135"/>
          <w:tab w:val="left" w:pos="-569"/>
          <w:tab w:val="left" w:pos="-2"/>
          <w:tab w:val="left" w:pos="284"/>
          <w:tab w:val="left" w:pos="8502"/>
          <w:tab w:val="left" w:pos="9068"/>
        </w:tabs>
        <w:ind w:left="1134"/>
        <w:rPr>
          <w:lang w:val="de-DE"/>
        </w:rPr>
      </w:pPr>
      <w:r w:rsidRPr="00C61874">
        <w:rPr>
          <w:lang w:val="de-DE"/>
        </w:rPr>
        <w:t>Worin besteht die größte Gefahr von Säuren und Basen</w:t>
      </w:r>
      <w:r w:rsidR="006020FA" w:rsidRPr="00C61874">
        <w:rPr>
          <w:lang w:val="de-DE"/>
        </w:rPr>
        <w:t xml:space="preserve"> die in der Binnentankschifffahrt befördert werden</w:t>
      </w:r>
      <w:r w:rsidRPr="00C61874">
        <w:rPr>
          <w:lang w:val="de-DE"/>
        </w:rPr>
        <w:t>?</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In der Giftigkeit.</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In der</w:t>
      </w:r>
      <w:r w:rsidR="00897E70" w:rsidRPr="00C61874">
        <w:rPr>
          <w:lang w:val="de-DE"/>
        </w:rPr>
        <w:t xml:space="preserve"> </w:t>
      </w:r>
      <w:r w:rsidRPr="00C61874">
        <w:rPr>
          <w:lang w:val="de-DE"/>
        </w:rPr>
        <w:t>Entzündbarkeit.</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In der</w:t>
      </w:r>
      <w:r w:rsidR="00897E70" w:rsidRPr="00C61874">
        <w:rPr>
          <w:lang w:val="de-DE"/>
        </w:rPr>
        <w:t xml:space="preserve"> </w:t>
      </w:r>
      <w:r w:rsidR="00C416FA" w:rsidRPr="00C61874">
        <w:rPr>
          <w:lang w:val="de-DE"/>
        </w:rPr>
        <w:t>Explosionsfähigkeit</w:t>
      </w:r>
      <w:r w:rsidRPr="00C61874">
        <w:rPr>
          <w:lang w:val="de-DE"/>
        </w:rPr>
        <w:t>.</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In der ätzenden Wirkung</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331 09.0-11</w:t>
      </w:r>
      <w:r w:rsidRPr="00C61874">
        <w:rPr>
          <w:lang w:val="de-DE"/>
        </w:rPr>
        <w:tab/>
      </w:r>
      <w:r w:rsidR="00442863" w:rsidRPr="00C61874">
        <w:rPr>
          <w:lang w:val="de-DE"/>
        </w:rPr>
        <w:t>Chemische Grundkenntnisse</w:t>
      </w:r>
      <w:r w:rsidRPr="00C61874">
        <w:rPr>
          <w:lang w:val="de-DE"/>
        </w:rPr>
        <w:tab/>
        <w:t>A</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 xml:space="preserve">Was enthalten Hydroxide immer? </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en-US"/>
        </w:rPr>
      </w:pPr>
      <w:r w:rsidRPr="00C61874">
        <w:rPr>
          <w:lang w:val="de-DE"/>
        </w:rPr>
        <w:tab/>
      </w:r>
      <w:r w:rsidRPr="00C61874">
        <w:rPr>
          <w:lang w:val="de-DE"/>
        </w:rPr>
        <w:tab/>
      </w:r>
      <w:r w:rsidRPr="00C61874">
        <w:rPr>
          <w:lang w:val="en-US"/>
        </w:rPr>
        <w:t>A</w:t>
      </w:r>
      <w:r w:rsidRPr="00C61874">
        <w:rPr>
          <w:lang w:val="en-US"/>
        </w:rPr>
        <w:tab/>
      </w:r>
      <w:smartTag w:uri="urn:schemas-microsoft-com:office:smarttags" w:element="place">
        <w:smartTag w:uri="urn:schemas-microsoft-com:office:smarttags" w:element="State">
          <w:r w:rsidRPr="00C61874">
            <w:rPr>
              <w:lang w:val="en-US"/>
            </w:rPr>
            <w:t>OH</w:t>
          </w:r>
          <w:r w:rsidRPr="00C61874">
            <w:rPr>
              <w:vertAlign w:val="superscript"/>
              <w:lang w:val="en-US"/>
            </w:rPr>
            <w:t>-</w:t>
          </w:r>
        </w:smartTag>
      </w:smartTag>
      <w:r w:rsidR="00487B65" w:rsidRPr="00C61874">
        <w:rPr>
          <w:lang w:val="en-US"/>
        </w:rPr>
        <w:t>.</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en-US"/>
        </w:rPr>
      </w:pPr>
      <w:r w:rsidRPr="00C61874">
        <w:rPr>
          <w:lang w:val="en-US"/>
        </w:rPr>
        <w:tab/>
      </w:r>
      <w:r w:rsidRPr="00C61874">
        <w:rPr>
          <w:lang w:val="en-US"/>
        </w:rPr>
        <w:tab/>
        <w:t>B</w:t>
      </w:r>
      <w:r w:rsidRPr="00C61874">
        <w:rPr>
          <w:lang w:val="en-US"/>
        </w:rPr>
        <w:tab/>
        <w:t>H</w:t>
      </w:r>
      <w:r w:rsidRPr="00C61874">
        <w:rPr>
          <w:vertAlign w:val="superscript"/>
          <w:lang w:val="en-US"/>
        </w:rPr>
        <w:t>+</w:t>
      </w:r>
      <w:r w:rsidR="00487B65" w:rsidRPr="00C61874">
        <w:rPr>
          <w:lang w:val="en-US"/>
        </w:rPr>
        <w:t>.</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en-US"/>
        </w:rPr>
      </w:pPr>
      <w:r w:rsidRPr="00C61874">
        <w:rPr>
          <w:lang w:val="en-US"/>
        </w:rPr>
        <w:tab/>
      </w:r>
      <w:r w:rsidRPr="00C61874">
        <w:rPr>
          <w:lang w:val="en-US"/>
        </w:rPr>
        <w:tab/>
        <w:t>C</w:t>
      </w:r>
      <w:r w:rsidRPr="00C61874">
        <w:rPr>
          <w:lang w:val="en-US"/>
        </w:rPr>
        <w:tab/>
        <w:t>H</w:t>
      </w:r>
      <w:r w:rsidRPr="00C61874">
        <w:rPr>
          <w:vertAlign w:val="subscript"/>
          <w:lang w:val="en-US"/>
        </w:rPr>
        <w:t>3</w:t>
      </w:r>
      <w:r w:rsidRPr="00C61874">
        <w:rPr>
          <w:lang w:val="en-US"/>
        </w:rPr>
        <w:t>O</w:t>
      </w:r>
      <w:r w:rsidRPr="00C61874">
        <w:rPr>
          <w:vertAlign w:val="superscript"/>
          <w:lang w:val="en-US"/>
        </w:rPr>
        <w:t>+</w:t>
      </w:r>
      <w:r w:rsidR="00487B65" w:rsidRPr="00C61874">
        <w:rPr>
          <w:lang w:val="en-US"/>
        </w:rPr>
        <w:t>.</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en-US"/>
        </w:rPr>
      </w:pPr>
      <w:r w:rsidRPr="00C61874">
        <w:rPr>
          <w:lang w:val="en-US"/>
        </w:rPr>
        <w:tab/>
      </w:r>
      <w:r w:rsidRPr="00C61874">
        <w:rPr>
          <w:lang w:val="en-US"/>
        </w:rPr>
        <w:tab/>
        <w:t>D</w:t>
      </w:r>
      <w:r w:rsidRPr="00C61874">
        <w:rPr>
          <w:lang w:val="en-US"/>
        </w:rPr>
        <w:tab/>
        <w:t>CO</w:t>
      </w:r>
      <w:r w:rsidRPr="00C61874">
        <w:rPr>
          <w:vertAlign w:val="superscript"/>
          <w:lang w:val="en-US"/>
        </w:rPr>
        <w:t>-</w:t>
      </w:r>
      <w:r w:rsidR="00487B65" w:rsidRPr="00C61874">
        <w:rPr>
          <w:lang w:val="en-US"/>
        </w:rPr>
        <w:t>.</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en-US"/>
        </w:rPr>
      </w:pP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en-US"/>
        </w:rPr>
        <w:tab/>
      </w:r>
      <w:r w:rsidRPr="00C61874">
        <w:rPr>
          <w:lang w:val="de-DE"/>
        </w:rPr>
        <w:t>331 09.0-12</w:t>
      </w:r>
      <w:r w:rsidRPr="00C61874">
        <w:rPr>
          <w:lang w:val="de-DE"/>
        </w:rPr>
        <w:tab/>
      </w:r>
      <w:r w:rsidR="00442863" w:rsidRPr="00C61874">
        <w:rPr>
          <w:lang w:val="de-DE"/>
        </w:rPr>
        <w:t>Chemische Grundkenntnisse</w:t>
      </w:r>
      <w:r w:rsidRPr="00C61874">
        <w:rPr>
          <w:lang w:val="de-DE"/>
        </w:rPr>
        <w:tab/>
        <w:t>B</w:t>
      </w:r>
    </w:p>
    <w:p w:rsidR="0003612A" w:rsidRPr="00C61874" w:rsidRDefault="0003612A"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 xml:space="preserve">Wofür ist UN </w:t>
      </w:r>
      <w:r w:rsidR="003A60D0" w:rsidRPr="00C61874">
        <w:rPr>
          <w:lang w:val="de-DE"/>
        </w:rPr>
        <w:t>2790</w:t>
      </w:r>
      <w:r w:rsidRPr="00C61874">
        <w:rPr>
          <w:lang w:val="de-DE"/>
        </w:rPr>
        <w:t xml:space="preserve">, </w:t>
      </w:r>
      <w:r w:rsidR="003A60D0" w:rsidRPr="00C61874">
        <w:rPr>
          <w:lang w:val="de-DE"/>
        </w:rPr>
        <w:t>ESSIGSÄURE, LÖSUNG</w:t>
      </w:r>
      <w:r w:rsidRPr="00C61874">
        <w:rPr>
          <w:lang w:val="de-DE"/>
        </w:rPr>
        <w:t xml:space="preserve">, VG III ein Beispiel?  </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Für eine starke Säure.</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Für eine schwache Säure.</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Für eine starke Base.</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Für eine schwache Base.</w:t>
      </w:r>
    </w:p>
    <w:p w:rsidR="00662BF3" w:rsidRPr="00C61874" w:rsidRDefault="00E75CF8"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br w:type="page"/>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331 09.0-13</w:t>
      </w:r>
      <w:r w:rsidRPr="00C61874">
        <w:rPr>
          <w:lang w:val="de-DE"/>
        </w:rPr>
        <w:tab/>
      </w:r>
      <w:r w:rsidR="00442863" w:rsidRPr="00C61874">
        <w:rPr>
          <w:lang w:val="de-DE"/>
        </w:rPr>
        <w:t>Chemische Grundkenntnisse</w:t>
      </w:r>
      <w:r w:rsidRPr="00C61874">
        <w:rPr>
          <w:lang w:val="de-DE"/>
        </w:rPr>
        <w:tab/>
        <w:t>B</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Welcher Stoff entsteht, wenn eine Säure mit einem Metall reagiert?</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Sauerstoff.</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Wasserstoff.</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Stickstoff.</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Wasser.</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331 09.0-14</w:t>
      </w:r>
      <w:r w:rsidRPr="00C61874">
        <w:rPr>
          <w:lang w:val="de-DE"/>
        </w:rPr>
        <w:tab/>
      </w:r>
      <w:r w:rsidR="00442863" w:rsidRPr="00C61874">
        <w:rPr>
          <w:lang w:val="de-DE"/>
        </w:rPr>
        <w:t>Chemische Grundkenntnisse</w:t>
      </w:r>
      <w:r w:rsidRPr="00C61874">
        <w:rPr>
          <w:lang w:val="de-DE"/>
        </w:rPr>
        <w:tab/>
        <w:t>D</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Wie werden Basen auch genannt?</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Organische Stoffe.</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Anorganische Stoffe.</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r>
      <w:proofErr w:type="spellStart"/>
      <w:r w:rsidRPr="00C61874">
        <w:rPr>
          <w:lang w:val="de-DE"/>
        </w:rPr>
        <w:t>Alkansäuren</w:t>
      </w:r>
      <w:proofErr w:type="spellEnd"/>
      <w:r w:rsidRPr="00C61874">
        <w:rPr>
          <w:lang w:val="de-DE"/>
        </w:rPr>
        <w:t>.</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Alkalische Stoffe.</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284"/>
          <w:tab w:val="left" w:pos="567"/>
          <w:tab w:val="left" w:pos="1134"/>
          <w:tab w:val="left" w:pos="1701"/>
          <w:tab w:val="left" w:pos="7088"/>
          <w:tab w:val="left" w:pos="8505"/>
        </w:tabs>
        <w:ind w:left="567" w:hanging="567"/>
        <w:rPr>
          <w:lang w:val="de-DE"/>
        </w:rPr>
      </w:pPr>
      <w:r w:rsidRPr="00C61874">
        <w:rPr>
          <w:lang w:val="de-DE"/>
        </w:rPr>
        <w:tab/>
        <w:t>331 09.0-15</w:t>
      </w:r>
      <w:r w:rsidRPr="00C61874">
        <w:rPr>
          <w:lang w:val="de-DE"/>
        </w:rPr>
        <w:tab/>
      </w:r>
      <w:r w:rsidR="00442863" w:rsidRPr="00C61874">
        <w:rPr>
          <w:lang w:val="de-DE"/>
        </w:rPr>
        <w:t>Chemische Grundkenntnisse</w:t>
      </w:r>
      <w:r w:rsidRPr="00C61874">
        <w:rPr>
          <w:lang w:val="de-DE"/>
        </w:rPr>
        <w:tab/>
      </w:r>
      <w:r w:rsidRPr="00C61874">
        <w:rPr>
          <w:lang w:val="de-DE"/>
        </w:rPr>
        <w:tab/>
        <w:t>B</w:t>
      </w: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Welches der nachfolgend genannten Produkte ist eine Lauge (Base)?</w:t>
      </w: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p>
    <w:p w:rsidR="00662BF3" w:rsidRPr="00C61874" w:rsidRDefault="00662BF3" w:rsidP="00662BF3">
      <w:pPr>
        <w:tabs>
          <w:tab w:val="left" w:pos="284"/>
          <w:tab w:val="left" w:pos="567"/>
          <w:tab w:val="left" w:pos="1134"/>
          <w:tab w:val="left" w:pos="1701"/>
          <w:tab w:val="left" w:pos="7088"/>
          <w:tab w:val="left" w:pos="8364"/>
        </w:tabs>
        <w:ind w:left="567" w:hanging="567"/>
        <w:rPr>
          <w:lang w:val="fr-FR"/>
        </w:rPr>
      </w:pPr>
      <w:r w:rsidRPr="00C61874">
        <w:rPr>
          <w:lang w:val="de-DE"/>
        </w:rPr>
        <w:tab/>
      </w:r>
      <w:r w:rsidRPr="00C61874">
        <w:rPr>
          <w:lang w:val="de-DE"/>
        </w:rPr>
        <w:tab/>
      </w:r>
      <w:r w:rsidRPr="00C61874">
        <w:rPr>
          <w:lang w:val="de-DE"/>
        </w:rPr>
        <w:tab/>
      </w:r>
      <w:r w:rsidRPr="00C61874">
        <w:rPr>
          <w:lang w:val="fr-FR"/>
        </w:rPr>
        <w:t>A</w:t>
      </w:r>
      <w:r w:rsidRPr="00C61874">
        <w:rPr>
          <w:lang w:val="fr-FR"/>
        </w:rPr>
        <w:tab/>
        <w:t xml:space="preserve">UN 1685, </w:t>
      </w:r>
      <w:r w:rsidR="00DD7F83" w:rsidRPr="00C61874">
        <w:rPr>
          <w:lang w:val="fr-FR"/>
        </w:rPr>
        <w:t>NATRIUMARSENAT</w:t>
      </w:r>
      <w:r w:rsidR="00487B65" w:rsidRPr="00C61874">
        <w:rPr>
          <w:lang w:val="fr-FR"/>
        </w:rPr>
        <w:t>.</w:t>
      </w:r>
      <w:r w:rsidR="00DD7F83" w:rsidRPr="00C61874">
        <w:rPr>
          <w:lang w:val="fr-FR"/>
        </w:rPr>
        <w:t xml:space="preserve"> </w:t>
      </w:r>
    </w:p>
    <w:p w:rsidR="00662BF3" w:rsidRPr="00C61874" w:rsidRDefault="00662BF3" w:rsidP="00662BF3">
      <w:pPr>
        <w:tabs>
          <w:tab w:val="left" w:pos="284"/>
          <w:tab w:val="left" w:pos="567"/>
          <w:tab w:val="left" w:pos="1134"/>
          <w:tab w:val="left" w:pos="1701"/>
          <w:tab w:val="left" w:pos="7088"/>
          <w:tab w:val="left" w:pos="8364"/>
        </w:tabs>
        <w:ind w:left="567" w:hanging="567"/>
        <w:rPr>
          <w:lang w:val="fr-FR"/>
        </w:rPr>
      </w:pPr>
      <w:r w:rsidRPr="00C61874">
        <w:rPr>
          <w:lang w:val="fr-FR"/>
        </w:rPr>
        <w:tab/>
      </w:r>
      <w:r w:rsidRPr="00C61874">
        <w:rPr>
          <w:lang w:val="fr-FR"/>
        </w:rPr>
        <w:tab/>
      </w:r>
      <w:r w:rsidRPr="00C61874">
        <w:rPr>
          <w:lang w:val="fr-FR"/>
        </w:rPr>
        <w:tab/>
        <w:t>B</w:t>
      </w:r>
      <w:r w:rsidRPr="00C61874">
        <w:rPr>
          <w:lang w:val="fr-FR"/>
        </w:rPr>
        <w:tab/>
        <w:t>UN 1814, KALIUMHYDROXIDLÖSUNG</w:t>
      </w:r>
      <w:r w:rsidR="00487B65" w:rsidRPr="00C61874">
        <w:rPr>
          <w:lang w:val="fr-FR"/>
        </w:rPr>
        <w:t>.</w:t>
      </w:r>
    </w:p>
    <w:p w:rsidR="00662BF3" w:rsidRPr="00C61874" w:rsidRDefault="00662BF3" w:rsidP="00662BF3">
      <w:pPr>
        <w:tabs>
          <w:tab w:val="left" w:pos="284"/>
          <w:tab w:val="left" w:pos="567"/>
          <w:tab w:val="left" w:pos="1134"/>
          <w:tab w:val="left" w:pos="1701"/>
          <w:tab w:val="left" w:pos="7088"/>
          <w:tab w:val="left" w:pos="8364"/>
        </w:tabs>
        <w:ind w:left="567" w:hanging="567"/>
        <w:rPr>
          <w:lang w:val="fr-FR"/>
        </w:rPr>
      </w:pPr>
      <w:r w:rsidRPr="00C61874">
        <w:rPr>
          <w:lang w:val="fr-FR"/>
        </w:rPr>
        <w:tab/>
      </w:r>
      <w:r w:rsidRPr="00C61874">
        <w:rPr>
          <w:lang w:val="fr-FR"/>
        </w:rPr>
        <w:tab/>
      </w:r>
      <w:r w:rsidRPr="00C61874">
        <w:rPr>
          <w:lang w:val="fr-FR"/>
        </w:rPr>
        <w:tab/>
        <w:t>C</w:t>
      </w:r>
      <w:r w:rsidRPr="00C61874">
        <w:rPr>
          <w:lang w:val="fr-FR"/>
        </w:rPr>
        <w:tab/>
        <w:t>UN 1230, METHANOL</w:t>
      </w:r>
      <w:r w:rsidR="00487B65" w:rsidRPr="00C61874">
        <w:rPr>
          <w:lang w:val="fr-FR"/>
        </w:rPr>
        <w:t>.</w:t>
      </w:r>
      <w:r w:rsidRPr="00C61874">
        <w:rPr>
          <w:lang w:val="fr-FR"/>
        </w:rPr>
        <w:t xml:space="preserve"> </w:t>
      </w:r>
    </w:p>
    <w:p w:rsidR="00662BF3" w:rsidRPr="00C61874" w:rsidRDefault="00662BF3" w:rsidP="00662BF3">
      <w:pPr>
        <w:tabs>
          <w:tab w:val="left" w:pos="284"/>
          <w:tab w:val="left" w:pos="567"/>
          <w:tab w:val="left" w:pos="1134"/>
          <w:tab w:val="left" w:pos="1701"/>
          <w:tab w:val="left" w:pos="7088"/>
          <w:tab w:val="left" w:pos="8364"/>
        </w:tabs>
        <w:ind w:left="567" w:hanging="567"/>
        <w:rPr>
          <w:lang w:val="fr-FR"/>
        </w:rPr>
      </w:pPr>
      <w:r w:rsidRPr="00C61874">
        <w:rPr>
          <w:lang w:val="fr-FR"/>
        </w:rPr>
        <w:tab/>
      </w:r>
      <w:r w:rsidRPr="00C61874">
        <w:rPr>
          <w:lang w:val="fr-FR"/>
        </w:rPr>
        <w:tab/>
      </w:r>
      <w:r w:rsidRPr="00C61874">
        <w:rPr>
          <w:lang w:val="fr-FR"/>
        </w:rPr>
        <w:tab/>
      </w:r>
      <w:proofErr w:type="spellStart"/>
      <w:r w:rsidRPr="00C61874">
        <w:rPr>
          <w:lang w:val="fr-FR"/>
        </w:rPr>
        <w:t>D</w:t>
      </w:r>
      <w:r w:rsidRPr="00C61874">
        <w:rPr>
          <w:lang w:val="fr-FR"/>
        </w:rPr>
        <w:tab/>
        <w:t>UN</w:t>
      </w:r>
      <w:proofErr w:type="spellEnd"/>
      <w:r w:rsidRPr="00C61874">
        <w:rPr>
          <w:lang w:val="fr-FR"/>
        </w:rPr>
        <w:t xml:space="preserve"> 1573, CALCIUMARSENAT</w:t>
      </w:r>
      <w:r w:rsidR="00487B65" w:rsidRPr="00C61874">
        <w:rPr>
          <w:lang w:val="fr-FR"/>
        </w:rPr>
        <w:t>.</w:t>
      </w:r>
    </w:p>
    <w:p w:rsidR="00662BF3" w:rsidRPr="00C61874" w:rsidRDefault="00662BF3" w:rsidP="00662BF3">
      <w:pPr>
        <w:tabs>
          <w:tab w:val="left" w:pos="284"/>
          <w:tab w:val="left" w:pos="567"/>
          <w:tab w:val="left" w:pos="1134"/>
          <w:tab w:val="left" w:pos="1701"/>
          <w:tab w:val="left" w:pos="7088"/>
          <w:tab w:val="left" w:pos="8364"/>
        </w:tabs>
        <w:ind w:left="567" w:hanging="567"/>
        <w:rPr>
          <w:lang w:val="fr-FR"/>
        </w:rPr>
      </w:pPr>
    </w:p>
    <w:p w:rsidR="00662BF3" w:rsidRPr="00C61874" w:rsidRDefault="00662BF3" w:rsidP="00662BF3">
      <w:pPr>
        <w:tabs>
          <w:tab w:val="left" w:pos="284"/>
          <w:tab w:val="left" w:pos="567"/>
          <w:tab w:val="left" w:pos="1134"/>
          <w:tab w:val="left" w:pos="1701"/>
          <w:tab w:val="left" w:pos="7088"/>
          <w:tab w:val="left" w:pos="8505"/>
        </w:tabs>
        <w:ind w:left="567" w:hanging="567"/>
        <w:rPr>
          <w:lang w:val="de-DE"/>
        </w:rPr>
      </w:pPr>
      <w:r w:rsidRPr="00C61874">
        <w:rPr>
          <w:lang w:val="fr-FR"/>
        </w:rPr>
        <w:tab/>
      </w:r>
      <w:r w:rsidRPr="00C61874">
        <w:rPr>
          <w:lang w:val="de-DE"/>
        </w:rPr>
        <w:t>331 09.0-16</w:t>
      </w:r>
      <w:r w:rsidRPr="00C61874">
        <w:rPr>
          <w:lang w:val="de-DE"/>
        </w:rPr>
        <w:tab/>
      </w:r>
      <w:r w:rsidR="00442863" w:rsidRPr="00C61874">
        <w:rPr>
          <w:lang w:val="de-DE"/>
        </w:rPr>
        <w:t>Chemische Grundkenntnisse</w:t>
      </w:r>
      <w:r w:rsidRPr="00C61874">
        <w:rPr>
          <w:lang w:val="de-DE"/>
        </w:rPr>
        <w:tab/>
      </w:r>
      <w:r w:rsidRPr="00C61874">
        <w:rPr>
          <w:lang w:val="de-DE"/>
        </w:rPr>
        <w:tab/>
        <w:t>A</w:t>
      </w: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Welchen pH-Wert kann eine starke Säure haben?</w:t>
      </w: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A</w:t>
      </w:r>
      <w:r w:rsidRPr="00C61874">
        <w:rPr>
          <w:lang w:val="de-DE"/>
        </w:rPr>
        <w:tab/>
        <w:t xml:space="preserve">0 </w:t>
      </w:r>
      <w:r w:rsidR="00487B65" w:rsidRPr="00C61874">
        <w:rPr>
          <w:lang w:val="de-DE"/>
        </w:rPr>
        <w:t>–</w:t>
      </w:r>
      <w:r w:rsidRPr="00C61874">
        <w:rPr>
          <w:lang w:val="de-DE"/>
        </w:rPr>
        <w:t xml:space="preserve"> 3</w:t>
      </w:r>
      <w:r w:rsidR="00487B65" w:rsidRPr="00C61874">
        <w:rPr>
          <w:lang w:val="de-DE"/>
        </w:rPr>
        <w:t>.</w:t>
      </w: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B</w:t>
      </w:r>
      <w:r w:rsidRPr="00C61874">
        <w:rPr>
          <w:lang w:val="de-DE"/>
        </w:rPr>
        <w:tab/>
        <w:t>7</w:t>
      </w:r>
      <w:r w:rsidR="00487B65" w:rsidRPr="00C61874">
        <w:rPr>
          <w:lang w:val="de-DE"/>
        </w:rPr>
        <w:t>.</w:t>
      </w: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C</w:t>
      </w:r>
      <w:r w:rsidRPr="00C61874">
        <w:rPr>
          <w:lang w:val="de-DE"/>
        </w:rPr>
        <w:tab/>
        <w:t xml:space="preserve">8 </w:t>
      </w:r>
      <w:r w:rsidR="00487B65" w:rsidRPr="00C61874">
        <w:rPr>
          <w:lang w:val="de-DE"/>
        </w:rPr>
        <w:t>–</w:t>
      </w:r>
      <w:r w:rsidRPr="00C61874">
        <w:rPr>
          <w:lang w:val="de-DE"/>
        </w:rPr>
        <w:t xml:space="preserve"> 10</w:t>
      </w:r>
      <w:r w:rsidR="00487B65" w:rsidRPr="00C61874">
        <w:rPr>
          <w:lang w:val="de-DE"/>
        </w:rPr>
        <w:t>.</w:t>
      </w: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D</w:t>
      </w:r>
      <w:r w:rsidRPr="00C61874">
        <w:rPr>
          <w:lang w:val="de-DE"/>
        </w:rPr>
        <w:tab/>
      </w:r>
      <w:r w:rsidR="003A60D0" w:rsidRPr="00C61874">
        <w:rPr>
          <w:lang w:val="de-DE"/>
        </w:rPr>
        <w:t xml:space="preserve">10 </w:t>
      </w:r>
      <w:r w:rsidR="00487B65" w:rsidRPr="00C61874">
        <w:rPr>
          <w:lang w:val="de-DE"/>
        </w:rPr>
        <w:t>–</w:t>
      </w:r>
      <w:r w:rsidRPr="00C61874">
        <w:rPr>
          <w:lang w:val="de-DE"/>
        </w:rPr>
        <w:t xml:space="preserve"> </w:t>
      </w:r>
      <w:r w:rsidR="003A60D0" w:rsidRPr="00C61874">
        <w:rPr>
          <w:lang w:val="de-DE"/>
        </w:rPr>
        <w:t>12</w:t>
      </w:r>
      <w:r w:rsidR="00487B65" w:rsidRPr="00C61874">
        <w:rPr>
          <w:lang w:val="de-DE"/>
        </w:rPr>
        <w:t>.</w:t>
      </w: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sectPr w:rsidR="00662BF3" w:rsidRPr="00C61874">
          <w:headerReference w:type="even" r:id="rId48"/>
          <w:headerReference w:type="default" r:id="rId49"/>
          <w:footerReference w:type="even" r:id="rId50"/>
          <w:footerReference w:type="default" r:id="rId51"/>
          <w:pgSz w:w="11906" w:h="16838"/>
          <w:pgMar w:top="1417" w:right="1417" w:bottom="1417" w:left="1417" w:header="708" w:footer="708" w:gutter="0"/>
          <w:cols w:space="708"/>
        </w:sect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t>331 10.0-01</w:t>
      </w:r>
      <w:r w:rsidRPr="00C61874">
        <w:rPr>
          <w:lang w:val="de-DE"/>
        </w:rPr>
        <w:tab/>
      </w:r>
      <w:r w:rsidR="00442863" w:rsidRPr="00C61874">
        <w:rPr>
          <w:lang w:val="de-DE"/>
        </w:rPr>
        <w:t>Chemische Grundkenntnisse</w:t>
      </w:r>
      <w:r w:rsidRPr="00C61874">
        <w:rPr>
          <w:lang w:val="de-DE"/>
        </w:rPr>
        <w:tab/>
        <w:t>A</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Was ist ein Beispiel für eine langsame Oxidation?</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Das Rosten von Eisen.</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Das Explodieren von Flüssiggas.</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Das Verbrennen von Erdgas.</w:t>
      </w:r>
    </w:p>
    <w:p w:rsidR="00662BF3" w:rsidRPr="00C61874" w:rsidRDefault="00662BF3" w:rsidP="00662BF3">
      <w:pPr>
        <w:tabs>
          <w:tab w:val="left" w:pos="567"/>
          <w:tab w:val="left" w:pos="1134"/>
          <w:tab w:val="left" w:pos="7088"/>
          <w:tab w:val="left" w:pos="8505"/>
        </w:tabs>
        <w:ind w:left="1701" w:hanging="1701"/>
        <w:rPr>
          <w:lang w:val="de-DE"/>
        </w:rPr>
      </w:pPr>
      <w:r w:rsidRPr="00C61874">
        <w:rPr>
          <w:lang w:val="de-DE"/>
        </w:rPr>
        <w:tab/>
      </w:r>
      <w:r w:rsidRPr="00C61874">
        <w:rPr>
          <w:lang w:val="de-DE"/>
        </w:rPr>
        <w:tab/>
        <w:t>D</w:t>
      </w:r>
      <w:r w:rsidRPr="00C61874">
        <w:rPr>
          <w:lang w:val="de-DE"/>
        </w:rPr>
        <w:tab/>
        <w:t>Das Verdampfen von Benzin.</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t>331 10.0-02</w:t>
      </w:r>
      <w:r w:rsidRPr="00C61874">
        <w:rPr>
          <w:lang w:val="de-DE"/>
        </w:rPr>
        <w:tab/>
      </w:r>
      <w:r w:rsidR="00442863" w:rsidRPr="00C61874">
        <w:rPr>
          <w:lang w:val="de-DE"/>
        </w:rPr>
        <w:t>Chemische Grundkenntnisse</w:t>
      </w:r>
      <w:r w:rsidRPr="00C61874">
        <w:rPr>
          <w:lang w:val="de-DE"/>
        </w:rPr>
        <w:tab/>
        <w:t>B</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Was sind Reduktionsmittel?</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Stoffe, die leicht Sauerstoff an andere Stoffe abgeben.</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Stoffe, die leicht Sauerstoff von anderen Stoffen aufnehmen.</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Stoffe, die sehr entzündbar sind.</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Stoffe, die nie mit anderen Stoffen reagieren.</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t>331 10.0-03</w:t>
      </w:r>
      <w:r w:rsidRPr="00C61874">
        <w:rPr>
          <w:lang w:val="de-DE"/>
        </w:rPr>
        <w:tab/>
      </w:r>
      <w:r w:rsidR="00442863" w:rsidRPr="00C61874">
        <w:rPr>
          <w:lang w:val="de-DE"/>
        </w:rPr>
        <w:t>Chemische Grundkenntnisse</w:t>
      </w:r>
      <w:r w:rsidRPr="00C61874">
        <w:rPr>
          <w:lang w:val="de-DE"/>
        </w:rPr>
        <w:tab/>
        <w:t>C</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Was versteht man unter Oxidation?</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Die Verbindung eines Stoffes mit Kohlenstoff.</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Die Verbindung eines Stoffes mit Wasserstoff.</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Die Verbindung eines Stoffes mit Sauerstoff.</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Die Verbindung eines Stoffes mit Stickstoff.</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t>331 10.0-04</w:t>
      </w:r>
      <w:r w:rsidRPr="00C61874">
        <w:rPr>
          <w:lang w:val="de-DE"/>
        </w:rPr>
        <w:tab/>
      </w:r>
      <w:r w:rsidR="00442863" w:rsidRPr="00C61874">
        <w:rPr>
          <w:lang w:val="de-DE"/>
        </w:rPr>
        <w:t>Chemische Grundkenntnisse</w:t>
      </w:r>
      <w:r w:rsidRPr="00C61874">
        <w:rPr>
          <w:lang w:val="de-DE"/>
        </w:rPr>
        <w:tab/>
        <w:t>A</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Was sind Oxidationsmittel?</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Stoffe, die leicht Sauerstoff an andere Stoffe abgeben.</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Stoffe, die leicht Sauerstoff von anderen Stoffen aufnehmen.</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Stoffe, die sehr entzündbar sind.</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Stoffe, die nie mit anderen Stoffen reagieren.</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t>331 10.0-05</w:t>
      </w:r>
      <w:r w:rsidRPr="00C61874">
        <w:rPr>
          <w:lang w:val="de-DE"/>
        </w:rPr>
        <w:tab/>
      </w:r>
      <w:r w:rsidR="00442863" w:rsidRPr="00C61874">
        <w:rPr>
          <w:lang w:val="de-DE"/>
        </w:rPr>
        <w:t>Chemische Grundkenntnisse</w:t>
      </w:r>
      <w:r w:rsidRPr="00C61874">
        <w:rPr>
          <w:lang w:val="de-DE"/>
        </w:rPr>
        <w:tab/>
        <w:t>B</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Welche Reaktion kennzeichnet entzündbare Stoffe?</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Sie setzen Sauerstoff frei.</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Sie verbinden sich mit Sauerstoff.</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Sie reagieren nicht mit Sauerstoff.</w:t>
      </w:r>
    </w:p>
    <w:p w:rsidR="00662BF3" w:rsidRPr="00C61874" w:rsidRDefault="00662BF3" w:rsidP="00662BF3">
      <w:pPr>
        <w:tabs>
          <w:tab w:val="left" w:pos="284"/>
          <w:tab w:val="left" w:pos="567"/>
          <w:tab w:val="left" w:pos="1134"/>
          <w:tab w:val="left" w:pos="8505"/>
        </w:tabs>
        <w:ind w:left="1701" w:hanging="1701"/>
        <w:rPr>
          <w:lang w:val="de-DE"/>
        </w:rPr>
      </w:pPr>
      <w:r w:rsidRPr="00C61874">
        <w:rPr>
          <w:lang w:val="de-DE"/>
        </w:rPr>
        <w:tab/>
      </w:r>
      <w:r w:rsidRPr="00C61874">
        <w:rPr>
          <w:lang w:val="de-DE"/>
        </w:rPr>
        <w:tab/>
      </w:r>
      <w:r w:rsidRPr="00C61874">
        <w:rPr>
          <w:lang w:val="de-DE"/>
        </w:rPr>
        <w:tab/>
        <w:t>D</w:t>
      </w:r>
      <w:r w:rsidRPr="00C61874">
        <w:rPr>
          <w:lang w:val="de-DE"/>
        </w:rPr>
        <w:tab/>
        <w:t>Sie bilden Sauerstoff.</w:t>
      </w:r>
    </w:p>
    <w:p w:rsidR="00662BF3" w:rsidRPr="00C61874" w:rsidRDefault="00662BF3" w:rsidP="00662BF3">
      <w:pPr>
        <w:tabs>
          <w:tab w:val="left" w:pos="284"/>
          <w:tab w:val="left" w:pos="567"/>
          <w:tab w:val="left" w:pos="1134"/>
          <w:tab w:val="left" w:pos="8505"/>
        </w:tabs>
        <w:ind w:left="1701" w:hanging="1701"/>
        <w:rPr>
          <w:lang w:val="de-DE"/>
        </w:rPr>
      </w:pPr>
    </w:p>
    <w:p w:rsidR="00662BF3" w:rsidRPr="00C61874" w:rsidRDefault="00662BF3" w:rsidP="00662BF3">
      <w:pPr>
        <w:tabs>
          <w:tab w:val="left" w:pos="284"/>
          <w:tab w:val="left" w:pos="565"/>
          <w:tab w:val="left" w:pos="1131"/>
          <w:tab w:val="left" w:pos="8502"/>
        </w:tabs>
        <w:ind w:left="1701" w:hanging="1701"/>
        <w:rPr>
          <w:lang w:val="de-DE"/>
        </w:rPr>
      </w:pPr>
      <w:r w:rsidRPr="00C61874">
        <w:rPr>
          <w:lang w:val="de-DE"/>
        </w:rPr>
        <w:tab/>
        <w:t>331 10.0-06</w:t>
      </w:r>
      <w:r w:rsidRPr="00C61874">
        <w:rPr>
          <w:lang w:val="de-DE"/>
        </w:rPr>
        <w:tab/>
      </w:r>
      <w:r w:rsidR="00442863" w:rsidRPr="00C61874">
        <w:rPr>
          <w:lang w:val="de-DE"/>
        </w:rPr>
        <w:t>Chemische Grundkenntnisse</w:t>
      </w:r>
      <w:r w:rsidRPr="00C61874">
        <w:rPr>
          <w:lang w:val="de-DE"/>
        </w:rPr>
        <w:tab/>
        <w:t>B</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Was kennzeichnet Stoffe, die leicht entzündbar sind?</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Sie verbinden sich nur schwer mit Sauerstoff.</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Sie verbinden sich leicht mit Sauerstoff.</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Sie verbinden sich nie mit Sauerstoff.</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Sie geben Sauerstoff ab.</w:t>
      </w:r>
    </w:p>
    <w:p w:rsidR="00854D30"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p>
    <w:p w:rsidR="00662BF3" w:rsidRPr="00C61874" w:rsidRDefault="00854D30"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br w:type="page"/>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t>331 10.0-07</w:t>
      </w:r>
      <w:r w:rsidRPr="00C61874">
        <w:rPr>
          <w:lang w:val="de-DE"/>
        </w:rPr>
        <w:tab/>
      </w:r>
      <w:r w:rsidR="00442863" w:rsidRPr="00C61874">
        <w:rPr>
          <w:lang w:val="de-DE"/>
        </w:rPr>
        <w:t>Chemische Grundkenntnisse</w:t>
      </w:r>
      <w:r w:rsidRPr="00C61874">
        <w:rPr>
          <w:lang w:val="de-DE"/>
        </w:rPr>
        <w:tab/>
      </w:r>
      <w:r w:rsidRPr="00C61874">
        <w:rPr>
          <w:lang w:val="de-DE"/>
        </w:rPr>
        <w:tab/>
        <w:t>A</w:t>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Was bedeutet Oxidieren?</w:t>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A</w:t>
      </w:r>
      <w:r w:rsidRPr="00C61874">
        <w:rPr>
          <w:lang w:val="de-DE"/>
        </w:rPr>
        <w:tab/>
        <w:t xml:space="preserve">Die </w:t>
      </w:r>
      <w:r w:rsidR="008636F1" w:rsidRPr="00C61874">
        <w:rPr>
          <w:lang w:val="de-DE"/>
        </w:rPr>
        <w:t xml:space="preserve">Reaktion </w:t>
      </w:r>
      <w:r w:rsidRPr="00C61874">
        <w:rPr>
          <w:lang w:val="de-DE"/>
        </w:rPr>
        <w:t>eines Stoffes mit Sauerstoff</w:t>
      </w:r>
      <w:r w:rsidR="00980EE8" w:rsidRPr="00C61874">
        <w:rPr>
          <w:lang w:val="de-DE"/>
        </w:rPr>
        <w:t>.</w:t>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B</w:t>
      </w:r>
      <w:r w:rsidRPr="00C61874">
        <w:rPr>
          <w:lang w:val="de-DE"/>
        </w:rPr>
        <w:tab/>
        <w:t xml:space="preserve">Die </w:t>
      </w:r>
      <w:r w:rsidR="008636F1" w:rsidRPr="00C61874">
        <w:rPr>
          <w:lang w:val="de-DE"/>
        </w:rPr>
        <w:t>Reaktion</w:t>
      </w:r>
      <w:r w:rsidR="008636F1" w:rsidRPr="00C61874" w:rsidDel="008636F1">
        <w:rPr>
          <w:lang w:val="de-DE"/>
        </w:rPr>
        <w:t xml:space="preserve"> </w:t>
      </w:r>
      <w:r w:rsidRPr="00C61874">
        <w:rPr>
          <w:lang w:val="de-DE"/>
        </w:rPr>
        <w:t>eines Stoffes mit Stickstoff</w:t>
      </w:r>
      <w:r w:rsidR="00980EE8" w:rsidRPr="00C61874">
        <w:rPr>
          <w:lang w:val="de-DE"/>
        </w:rPr>
        <w:t>.</w:t>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C</w:t>
      </w:r>
      <w:r w:rsidRPr="00C61874">
        <w:rPr>
          <w:lang w:val="de-DE"/>
        </w:rPr>
        <w:tab/>
        <w:t>Das Zufügen von Sauerstoff</w:t>
      </w:r>
      <w:r w:rsidR="00980EE8" w:rsidRPr="00C61874">
        <w:rPr>
          <w:lang w:val="de-DE"/>
        </w:rPr>
        <w:t>.</w:t>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D</w:t>
      </w:r>
      <w:r w:rsidRPr="00C61874">
        <w:rPr>
          <w:lang w:val="de-DE"/>
        </w:rPr>
        <w:tab/>
        <w:t>Das Zufügen von Stickstoff</w:t>
      </w:r>
      <w:r w:rsidR="00980EE8" w:rsidRPr="00C61874">
        <w:rPr>
          <w:lang w:val="de-DE"/>
        </w:rPr>
        <w:t>.</w:t>
      </w:r>
    </w:p>
    <w:p w:rsidR="00662BF3" w:rsidRPr="00C61874" w:rsidRDefault="00662BF3" w:rsidP="00662BF3">
      <w:pPr>
        <w:rPr>
          <w:lang w:val="de-DE"/>
        </w:rPr>
      </w:pPr>
    </w:p>
    <w:p w:rsidR="00662BF3" w:rsidRPr="00C61874" w:rsidRDefault="00662BF3" w:rsidP="00662BF3">
      <w:pPr>
        <w:rPr>
          <w:lang w:val="de-DE"/>
        </w:rPr>
        <w:sectPr w:rsidR="00662BF3" w:rsidRPr="00C61874">
          <w:headerReference w:type="even" r:id="rId52"/>
          <w:headerReference w:type="default" r:id="rId53"/>
          <w:footerReference w:type="even" r:id="rId54"/>
          <w:footerReference w:type="default" r:id="rId55"/>
          <w:pgSz w:w="11906" w:h="16838"/>
          <w:pgMar w:top="1417" w:right="1417" w:bottom="1417" w:left="1417" w:header="708" w:footer="708" w:gutter="0"/>
          <w:cols w:space="708"/>
        </w:sect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t>331 11.0-01</w:t>
      </w:r>
      <w:r w:rsidRPr="00C61874">
        <w:rPr>
          <w:lang w:val="de-DE"/>
        </w:rPr>
        <w:tab/>
      </w:r>
      <w:r w:rsidR="00442863" w:rsidRPr="00C61874">
        <w:rPr>
          <w:lang w:val="de-DE"/>
        </w:rPr>
        <w:t>Chemische Grundkenntnisse</w:t>
      </w:r>
      <w:r w:rsidRPr="00C61874">
        <w:rPr>
          <w:lang w:val="de-DE"/>
        </w:rPr>
        <w:tab/>
        <w:t>A</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Wofür ist C</w:t>
      </w:r>
      <w:r w:rsidRPr="00C61874">
        <w:rPr>
          <w:vertAlign w:val="subscript"/>
          <w:lang w:val="de-DE"/>
        </w:rPr>
        <w:t>4</w:t>
      </w:r>
      <w:r w:rsidRPr="00C61874">
        <w:rPr>
          <w:lang w:val="de-DE"/>
        </w:rPr>
        <w:t>H</w:t>
      </w:r>
      <w:r w:rsidRPr="00C61874">
        <w:rPr>
          <w:vertAlign w:val="subscript"/>
          <w:lang w:val="de-DE"/>
        </w:rPr>
        <w:t>10</w:t>
      </w:r>
      <w:r w:rsidRPr="00C61874">
        <w:rPr>
          <w:lang w:val="de-DE"/>
        </w:rPr>
        <w:t xml:space="preserve"> ein Beispiel?</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r>
      <w:r w:rsidR="00C416FA" w:rsidRPr="00C61874">
        <w:rPr>
          <w:lang w:val="de-DE"/>
        </w:rPr>
        <w:t>Für ein</w:t>
      </w:r>
      <w:r w:rsidRPr="00C61874">
        <w:rPr>
          <w:lang w:val="de-DE"/>
        </w:rPr>
        <w:t xml:space="preserve"> Alkan.</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r>
      <w:r w:rsidR="00C416FA" w:rsidRPr="00C61874">
        <w:rPr>
          <w:lang w:val="de-DE"/>
        </w:rPr>
        <w:t>Für ein</w:t>
      </w:r>
      <w:r w:rsidRPr="00C61874">
        <w:rPr>
          <w:lang w:val="de-DE"/>
        </w:rPr>
        <w:t xml:space="preserve"> </w:t>
      </w:r>
      <w:proofErr w:type="spellStart"/>
      <w:r w:rsidRPr="00C61874">
        <w:rPr>
          <w:lang w:val="de-DE"/>
        </w:rPr>
        <w:t>Alken</w:t>
      </w:r>
      <w:proofErr w:type="spellEnd"/>
      <w:r w:rsidRPr="00C61874">
        <w:rPr>
          <w:lang w:val="de-DE"/>
        </w:rPr>
        <w:t>.</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r>
      <w:r w:rsidR="00C416FA" w:rsidRPr="00C61874">
        <w:rPr>
          <w:lang w:val="de-DE"/>
        </w:rPr>
        <w:t>Für einen</w:t>
      </w:r>
      <w:r w:rsidRPr="00C61874">
        <w:rPr>
          <w:lang w:val="de-DE"/>
        </w:rPr>
        <w:t xml:space="preserve"> Aromaten.</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r>
      <w:r w:rsidR="00C416FA" w:rsidRPr="00C61874">
        <w:rPr>
          <w:lang w:val="de-DE"/>
        </w:rPr>
        <w:t>Für ein</w:t>
      </w:r>
      <w:r w:rsidRPr="00C61874">
        <w:rPr>
          <w:lang w:val="de-DE"/>
        </w:rPr>
        <w:t xml:space="preserve"> </w:t>
      </w:r>
      <w:proofErr w:type="spellStart"/>
      <w:r w:rsidRPr="00C61874">
        <w:rPr>
          <w:lang w:val="de-DE"/>
        </w:rPr>
        <w:t>Cyklo</w:t>
      </w:r>
      <w:proofErr w:type="spellEnd"/>
      <w:r w:rsidRPr="00C61874">
        <w:rPr>
          <w:lang w:val="de-DE"/>
        </w:rPr>
        <w:t>-Alkan.</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t>331 11.0-02</w:t>
      </w:r>
      <w:r w:rsidRPr="00C61874">
        <w:rPr>
          <w:lang w:val="de-DE"/>
        </w:rPr>
        <w:tab/>
      </w:r>
      <w:r w:rsidR="00442863" w:rsidRPr="00C61874">
        <w:rPr>
          <w:lang w:val="de-DE"/>
        </w:rPr>
        <w:t>Chemische Grundkenntnisse</w:t>
      </w:r>
      <w:r w:rsidRPr="00C61874">
        <w:rPr>
          <w:lang w:val="de-DE"/>
        </w:rPr>
        <w:tab/>
        <w:t>C</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Welche sind zwei wichtige Kohlenwasserstoffgruppen?</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Die Oxidations- und die Reduktionsmittel.</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Die Säuren und die Basen.</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Die Alkane und die Alkene.</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Die Laugen und die Hydroxide.</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t>331 11.0-03</w:t>
      </w:r>
      <w:r w:rsidRPr="00C61874">
        <w:rPr>
          <w:lang w:val="de-DE"/>
        </w:rPr>
        <w:tab/>
      </w:r>
      <w:r w:rsidR="00442863" w:rsidRPr="00C61874">
        <w:rPr>
          <w:lang w:val="de-DE"/>
        </w:rPr>
        <w:t>Chemische Grundkenntnisse</w:t>
      </w:r>
      <w:r w:rsidRPr="00C61874">
        <w:rPr>
          <w:lang w:val="de-DE"/>
        </w:rPr>
        <w:tab/>
        <w:t>A</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Was ist ein Polymer?</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p>
    <w:p w:rsidR="00662BF3" w:rsidRPr="00C61874" w:rsidRDefault="00662BF3" w:rsidP="00322DC9">
      <w:pPr>
        <w:tabs>
          <w:tab w:val="left" w:pos="-1135"/>
          <w:tab w:val="left" w:pos="-569"/>
          <w:tab w:val="left" w:pos="-2"/>
          <w:tab w:val="left" w:pos="567"/>
          <w:tab w:val="left" w:pos="1132"/>
          <w:tab w:val="left" w:pos="1699"/>
          <w:tab w:val="left" w:pos="8502"/>
          <w:tab w:val="left" w:pos="9068"/>
        </w:tabs>
        <w:ind w:left="1701" w:hanging="1701"/>
        <w:jc w:val="both"/>
        <w:rPr>
          <w:lang w:val="de-DE"/>
        </w:rPr>
      </w:pPr>
      <w:r w:rsidRPr="00C61874">
        <w:rPr>
          <w:lang w:val="de-DE"/>
        </w:rPr>
        <w:tab/>
      </w:r>
      <w:r w:rsidRPr="00C61874">
        <w:rPr>
          <w:lang w:val="de-DE"/>
        </w:rPr>
        <w:tab/>
        <w:t>A</w:t>
      </w:r>
      <w:r w:rsidRPr="00C61874">
        <w:rPr>
          <w:lang w:val="de-DE"/>
        </w:rPr>
        <w:tab/>
        <w:t xml:space="preserve">Eine Verbindung, deren sehr große Moleküle sich aus wiederholenden molekularen Einheiten zusammensetzen. </w:t>
      </w:r>
    </w:p>
    <w:p w:rsidR="00662BF3" w:rsidRPr="00C61874" w:rsidRDefault="00662BF3" w:rsidP="00322DC9">
      <w:pPr>
        <w:tabs>
          <w:tab w:val="left" w:pos="-1135"/>
          <w:tab w:val="left" w:pos="-569"/>
          <w:tab w:val="left" w:pos="-2"/>
          <w:tab w:val="left" w:pos="565"/>
          <w:tab w:val="left" w:pos="1132"/>
          <w:tab w:val="left" w:pos="1699"/>
          <w:tab w:val="left" w:pos="8502"/>
          <w:tab w:val="left" w:pos="9068"/>
        </w:tabs>
        <w:ind w:left="1701" w:hanging="1701"/>
        <w:jc w:val="both"/>
        <w:rPr>
          <w:lang w:val="de-DE"/>
        </w:rPr>
      </w:pPr>
      <w:r w:rsidRPr="00C61874">
        <w:rPr>
          <w:lang w:val="de-DE"/>
        </w:rPr>
        <w:tab/>
      </w:r>
      <w:r w:rsidRPr="00C61874">
        <w:rPr>
          <w:lang w:val="de-DE"/>
        </w:rPr>
        <w:tab/>
        <w:t>B</w:t>
      </w:r>
      <w:r w:rsidRPr="00C61874">
        <w:rPr>
          <w:lang w:val="de-DE"/>
        </w:rPr>
        <w:tab/>
        <w:t>Ein Stoff, der das Polymerisieren eines bestimmten Stoffes verhindern soll.</w:t>
      </w:r>
    </w:p>
    <w:p w:rsidR="00662BF3" w:rsidRPr="00C61874" w:rsidRDefault="00662BF3" w:rsidP="00322DC9">
      <w:pPr>
        <w:tabs>
          <w:tab w:val="left" w:pos="-1135"/>
          <w:tab w:val="left" w:pos="-569"/>
          <w:tab w:val="left" w:pos="-2"/>
          <w:tab w:val="left" w:pos="565"/>
          <w:tab w:val="left" w:pos="1132"/>
          <w:tab w:val="left" w:pos="1699"/>
          <w:tab w:val="left" w:pos="8502"/>
          <w:tab w:val="left" w:pos="9068"/>
        </w:tabs>
        <w:ind w:left="1701" w:hanging="1701"/>
        <w:jc w:val="both"/>
        <w:rPr>
          <w:lang w:val="de-DE"/>
        </w:rPr>
      </w:pPr>
      <w:r w:rsidRPr="00C61874">
        <w:rPr>
          <w:lang w:val="de-DE"/>
        </w:rPr>
        <w:tab/>
      </w:r>
      <w:r w:rsidRPr="00C61874">
        <w:rPr>
          <w:lang w:val="de-DE"/>
        </w:rPr>
        <w:tab/>
        <w:t>C</w:t>
      </w:r>
      <w:r w:rsidRPr="00C61874">
        <w:rPr>
          <w:lang w:val="de-DE"/>
        </w:rPr>
        <w:tab/>
        <w:t xml:space="preserve">Ein Stoff, der eine Reaktion beschleunigt, ohne dass der Stoff selbst an der Reaktion teilnimmt. </w:t>
      </w:r>
    </w:p>
    <w:p w:rsidR="00662BF3" w:rsidRPr="00C61874" w:rsidRDefault="00662BF3" w:rsidP="00322DC9">
      <w:pPr>
        <w:tabs>
          <w:tab w:val="left" w:pos="-1135"/>
          <w:tab w:val="left" w:pos="-569"/>
          <w:tab w:val="left" w:pos="-2"/>
          <w:tab w:val="left" w:pos="565"/>
          <w:tab w:val="left" w:pos="1132"/>
          <w:tab w:val="left" w:pos="1699"/>
          <w:tab w:val="left" w:pos="8502"/>
          <w:tab w:val="left" w:pos="9068"/>
        </w:tabs>
        <w:ind w:left="1701" w:hanging="1701"/>
        <w:jc w:val="both"/>
        <w:rPr>
          <w:lang w:val="de-DE"/>
        </w:rPr>
      </w:pPr>
      <w:r w:rsidRPr="00C61874">
        <w:rPr>
          <w:lang w:val="de-DE"/>
        </w:rPr>
        <w:tab/>
      </w:r>
      <w:r w:rsidRPr="00C61874">
        <w:rPr>
          <w:lang w:val="de-DE"/>
        </w:rPr>
        <w:tab/>
        <w:t>D</w:t>
      </w:r>
      <w:r w:rsidRPr="00C61874">
        <w:rPr>
          <w:lang w:val="de-DE"/>
        </w:rPr>
        <w:tab/>
        <w:t>Ein leicht entzündbarer Stoff, der der Grund für eine chemische Reaktion sein kann.</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t>331 11.0-04</w:t>
      </w:r>
      <w:r w:rsidRPr="00C61874">
        <w:rPr>
          <w:lang w:val="de-DE"/>
        </w:rPr>
        <w:tab/>
      </w:r>
      <w:r w:rsidR="00442863" w:rsidRPr="00C61874">
        <w:rPr>
          <w:lang w:val="de-DE"/>
        </w:rPr>
        <w:t>Chemische Grundkenntnisse</w:t>
      </w:r>
      <w:r w:rsidRPr="00C61874">
        <w:rPr>
          <w:lang w:val="de-DE"/>
        </w:rPr>
        <w:tab/>
        <w:t>B</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r>
      <w:r w:rsidR="007F451B" w:rsidRPr="00C61874">
        <w:rPr>
          <w:lang w:val="de-DE"/>
        </w:rPr>
        <w:t xml:space="preserve">Was sind </w:t>
      </w:r>
      <w:r w:rsidRPr="00C61874">
        <w:rPr>
          <w:lang w:val="de-DE"/>
        </w:rPr>
        <w:t>organische Stickstoffverbindungen?</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en-US"/>
        </w:rPr>
      </w:pPr>
      <w:r w:rsidRPr="00C61874">
        <w:rPr>
          <w:lang w:val="de-DE"/>
        </w:rPr>
        <w:tab/>
      </w:r>
      <w:r w:rsidRPr="00C61874">
        <w:rPr>
          <w:lang w:val="de-DE"/>
        </w:rPr>
        <w:tab/>
      </w:r>
      <w:r w:rsidRPr="00C61874">
        <w:rPr>
          <w:lang w:val="en-US"/>
        </w:rPr>
        <w:t>A</w:t>
      </w:r>
      <w:r w:rsidRPr="00C61874">
        <w:rPr>
          <w:lang w:val="en-US"/>
        </w:rPr>
        <w:tab/>
      </w:r>
      <w:proofErr w:type="spellStart"/>
      <w:r w:rsidRPr="00C61874">
        <w:rPr>
          <w:lang w:val="en-US"/>
        </w:rPr>
        <w:t>Aromate</w:t>
      </w:r>
      <w:proofErr w:type="spellEnd"/>
      <w:r w:rsidRPr="00C61874">
        <w:rPr>
          <w:lang w:val="en-US"/>
        </w:rPr>
        <w:t>.</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en-US"/>
        </w:rPr>
      </w:pPr>
      <w:r w:rsidRPr="00C61874">
        <w:rPr>
          <w:lang w:val="en-US"/>
        </w:rPr>
        <w:tab/>
      </w:r>
      <w:r w:rsidRPr="00C61874">
        <w:rPr>
          <w:lang w:val="en-US"/>
        </w:rPr>
        <w:tab/>
        <w:t>B</w:t>
      </w:r>
      <w:r w:rsidRPr="00C61874">
        <w:rPr>
          <w:lang w:val="en-US"/>
        </w:rPr>
        <w:tab/>
        <w:t>Nitrile.</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en-US"/>
        </w:rPr>
      </w:pPr>
      <w:r w:rsidRPr="00C61874">
        <w:rPr>
          <w:lang w:val="en-US"/>
        </w:rPr>
        <w:tab/>
      </w:r>
      <w:r w:rsidRPr="00C61874">
        <w:rPr>
          <w:lang w:val="en-US"/>
        </w:rPr>
        <w:tab/>
        <w:t>C</w:t>
      </w:r>
      <w:r w:rsidRPr="00C61874">
        <w:rPr>
          <w:lang w:val="en-US"/>
        </w:rPr>
        <w:tab/>
        <w:t>Ether.</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en-US"/>
        </w:rPr>
        <w:tab/>
      </w:r>
      <w:r w:rsidRPr="00C61874">
        <w:rPr>
          <w:lang w:val="en-US"/>
        </w:rPr>
        <w:tab/>
      </w:r>
      <w:r w:rsidRPr="00C61874">
        <w:rPr>
          <w:lang w:val="de-DE"/>
        </w:rPr>
        <w:t>D</w:t>
      </w:r>
      <w:r w:rsidRPr="00C61874">
        <w:rPr>
          <w:lang w:val="de-DE"/>
        </w:rPr>
        <w:tab/>
        <w:t>Ester.</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t>331 11.0-05</w:t>
      </w:r>
      <w:r w:rsidRPr="00C61874">
        <w:rPr>
          <w:lang w:val="de-DE"/>
        </w:rPr>
        <w:tab/>
      </w:r>
      <w:r w:rsidR="00442863" w:rsidRPr="00C61874">
        <w:rPr>
          <w:lang w:val="de-DE"/>
        </w:rPr>
        <w:t>Chemische Grundkenntnisse</w:t>
      </w:r>
      <w:r w:rsidRPr="00C61874">
        <w:rPr>
          <w:lang w:val="de-DE"/>
        </w:rPr>
        <w:tab/>
        <w:t>C</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p>
    <w:p w:rsidR="00662BF3" w:rsidRPr="00C61874" w:rsidRDefault="00662BF3" w:rsidP="00322DC9">
      <w:pPr>
        <w:pStyle w:val="BodyText22"/>
        <w:widowControl/>
        <w:tabs>
          <w:tab w:val="left" w:pos="-2"/>
        </w:tabs>
        <w:jc w:val="both"/>
      </w:pPr>
      <w:r w:rsidRPr="00C61874">
        <w:tab/>
        <w:t>Wie werden Kohlenwasserstoffe, bei denen ein oder mehrere Wasserstoffatome durch eine Hydroxylgruppe (OH-Gruppe) ersetzt werden, genannt?</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Ester.</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Ether.</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Alkohole.</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Ketone.</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br w:type="page"/>
      </w:r>
      <w:r w:rsidRPr="00C61874">
        <w:rPr>
          <w:lang w:val="de-DE"/>
        </w:rPr>
        <w:tab/>
        <w:t>331 11.0-06</w:t>
      </w:r>
      <w:r w:rsidRPr="00C61874">
        <w:rPr>
          <w:lang w:val="de-DE"/>
        </w:rPr>
        <w:tab/>
      </w:r>
      <w:r w:rsidR="00442863" w:rsidRPr="00C61874">
        <w:rPr>
          <w:lang w:val="de-DE"/>
        </w:rPr>
        <w:t>Chemische Grundkenntnisse</w:t>
      </w:r>
      <w:r w:rsidRPr="00C61874">
        <w:rPr>
          <w:lang w:val="de-DE"/>
        </w:rPr>
        <w:tab/>
        <w:t>C</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p>
    <w:p w:rsidR="00662BF3" w:rsidRPr="00C61874" w:rsidRDefault="00662BF3" w:rsidP="00322DC9">
      <w:pPr>
        <w:tabs>
          <w:tab w:val="left" w:pos="-1135"/>
          <w:tab w:val="left" w:pos="-569"/>
          <w:tab w:val="left" w:pos="-2"/>
          <w:tab w:val="left" w:pos="565"/>
          <w:tab w:val="left" w:pos="8502"/>
          <w:tab w:val="left" w:pos="9068"/>
        </w:tabs>
        <w:ind w:left="1134" w:hanging="1134"/>
        <w:jc w:val="both"/>
        <w:rPr>
          <w:lang w:val="de-DE"/>
        </w:rPr>
      </w:pPr>
      <w:r w:rsidRPr="00C61874">
        <w:rPr>
          <w:lang w:val="de-DE"/>
        </w:rPr>
        <w:tab/>
      </w:r>
      <w:r w:rsidRPr="00C61874">
        <w:rPr>
          <w:lang w:val="de-DE"/>
        </w:rPr>
        <w:tab/>
        <w:t xml:space="preserve">Wie nennt man die Gruppe der Stoffe, die eine übermäßig große Menge Sauerstoff in ihrem Molekül haben? </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en-US"/>
        </w:rPr>
      </w:pPr>
      <w:r w:rsidRPr="00C61874">
        <w:rPr>
          <w:lang w:val="de-DE"/>
        </w:rPr>
        <w:tab/>
      </w:r>
      <w:r w:rsidRPr="00C61874">
        <w:rPr>
          <w:lang w:val="de-DE"/>
        </w:rPr>
        <w:tab/>
      </w:r>
      <w:proofErr w:type="gramStart"/>
      <w:r w:rsidRPr="00C61874">
        <w:rPr>
          <w:lang w:val="en-US"/>
        </w:rPr>
        <w:t>A</w:t>
      </w:r>
      <w:proofErr w:type="gramEnd"/>
      <w:r w:rsidRPr="00C61874">
        <w:rPr>
          <w:lang w:val="en-US"/>
        </w:rPr>
        <w:tab/>
        <w:t>Alkene.</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en-US"/>
        </w:rPr>
      </w:pPr>
      <w:r w:rsidRPr="00C61874">
        <w:rPr>
          <w:lang w:val="en-US"/>
        </w:rPr>
        <w:tab/>
      </w:r>
      <w:r w:rsidRPr="00C61874">
        <w:rPr>
          <w:lang w:val="en-US"/>
        </w:rPr>
        <w:tab/>
        <w:t>B</w:t>
      </w:r>
      <w:r w:rsidRPr="00C61874">
        <w:rPr>
          <w:lang w:val="en-US"/>
        </w:rPr>
        <w:tab/>
        <w:t>Ketone.</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en-US"/>
        </w:rPr>
      </w:pPr>
      <w:r w:rsidRPr="00C61874">
        <w:rPr>
          <w:lang w:val="en-US"/>
        </w:rPr>
        <w:tab/>
      </w:r>
      <w:r w:rsidRPr="00C61874">
        <w:rPr>
          <w:lang w:val="en-US"/>
        </w:rPr>
        <w:tab/>
        <w:t>C</w:t>
      </w:r>
      <w:r w:rsidRPr="00C61874">
        <w:rPr>
          <w:lang w:val="en-US"/>
        </w:rPr>
        <w:tab/>
        <w:t>Peroxide.</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en-US"/>
        </w:rPr>
        <w:tab/>
      </w:r>
      <w:r w:rsidRPr="00C61874">
        <w:rPr>
          <w:lang w:val="en-US"/>
        </w:rPr>
        <w:tab/>
      </w:r>
      <w:r w:rsidRPr="00C61874">
        <w:rPr>
          <w:lang w:val="de-DE"/>
        </w:rPr>
        <w:t>D</w:t>
      </w:r>
      <w:r w:rsidRPr="00C61874">
        <w:rPr>
          <w:lang w:val="de-DE"/>
        </w:rPr>
        <w:tab/>
        <w:t>Nitrile.</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t>331 11.0-07</w:t>
      </w:r>
      <w:r w:rsidRPr="00C61874">
        <w:rPr>
          <w:lang w:val="de-DE"/>
        </w:rPr>
        <w:tab/>
      </w:r>
      <w:r w:rsidR="00442863" w:rsidRPr="00C61874">
        <w:rPr>
          <w:lang w:val="de-DE"/>
        </w:rPr>
        <w:t>Chemische Grundkenntnisse</w:t>
      </w:r>
      <w:r w:rsidRPr="00C61874">
        <w:rPr>
          <w:lang w:val="de-DE"/>
        </w:rPr>
        <w:tab/>
        <w:t>D</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p>
    <w:p w:rsidR="00662BF3" w:rsidRPr="00C61874" w:rsidRDefault="00662BF3" w:rsidP="003C7CCE">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Was ist ein Beispiel eines Ketons?</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fr-FR"/>
        </w:rPr>
      </w:pPr>
      <w:r w:rsidRPr="00C61874">
        <w:rPr>
          <w:lang w:val="de-DE"/>
        </w:rPr>
        <w:tab/>
      </w:r>
      <w:r w:rsidRPr="00C61874">
        <w:rPr>
          <w:lang w:val="de-DE"/>
        </w:rPr>
        <w:tab/>
      </w:r>
      <w:r w:rsidRPr="00C61874">
        <w:rPr>
          <w:lang w:val="fr-FR"/>
        </w:rPr>
        <w:t>A</w:t>
      </w:r>
      <w:r w:rsidRPr="00C61874">
        <w:rPr>
          <w:lang w:val="fr-FR"/>
        </w:rPr>
        <w:tab/>
        <w:t>UN 1170, ETHANOL.</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fr-FR"/>
        </w:rPr>
      </w:pPr>
      <w:r w:rsidRPr="00C61874">
        <w:rPr>
          <w:lang w:val="fr-FR"/>
        </w:rPr>
        <w:tab/>
      </w:r>
      <w:r w:rsidRPr="00C61874">
        <w:rPr>
          <w:lang w:val="fr-FR"/>
        </w:rPr>
        <w:tab/>
        <w:t>B</w:t>
      </w:r>
      <w:r w:rsidRPr="00C61874">
        <w:rPr>
          <w:lang w:val="fr-FR"/>
        </w:rPr>
        <w:tab/>
        <w:t>UN 1203, BENZIN.</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fr-FR"/>
        </w:rPr>
        <w:tab/>
      </w:r>
      <w:r w:rsidRPr="00C61874">
        <w:rPr>
          <w:lang w:val="fr-FR"/>
        </w:rPr>
        <w:tab/>
      </w:r>
      <w:r w:rsidRPr="00C61874">
        <w:rPr>
          <w:lang w:val="de-DE"/>
        </w:rPr>
        <w:t>C</w:t>
      </w:r>
      <w:r w:rsidRPr="00C61874">
        <w:rPr>
          <w:lang w:val="de-DE"/>
        </w:rPr>
        <w:tab/>
        <w:t>UN 2055, STYREN, MONOMER, STABILISIERT.</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UN 1090, ACETON.</w:t>
      </w: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284"/>
          <w:tab w:val="left" w:pos="1132"/>
          <w:tab w:val="left" w:pos="1699"/>
          <w:tab w:val="left" w:pos="8502"/>
          <w:tab w:val="left" w:pos="9068"/>
        </w:tabs>
        <w:ind w:left="1701" w:hanging="1701"/>
        <w:rPr>
          <w:lang w:val="de-DE"/>
        </w:rPr>
      </w:pPr>
      <w:r w:rsidRPr="00C61874">
        <w:rPr>
          <w:lang w:val="de-DE"/>
        </w:rPr>
        <w:tab/>
        <w:t>331 11.0-08</w:t>
      </w:r>
      <w:r w:rsidRPr="00C61874">
        <w:rPr>
          <w:lang w:val="de-DE"/>
        </w:rPr>
        <w:tab/>
      </w:r>
      <w:r w:rsidR="00442863" w:rsidRPr="00C61874">
        <w:rPr>
          <w:lang w:val="de-DE"/>
        </w:rPr>
        <w:t>Chemische Grundkenntnisse</w:t>
      </w:r>
      <w:r w:rsidRPr="00C61874">
        <w:rPr>
          <w:lang w:val="de-DE"/>
        </w:rPr>
        <w:tab/>
        <w:t>D</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de-DE"/>
        </w:rPr>
        <w:tab/>
      </w:r>
      <w:r w:rsidRPr="00C61874">
        <w:rPr>
          <w:lang w:val="de-DE"/>
        </w:rPr>
        <w:tab/>
        <w:t>Was ist eine wichtige Gruppe der Ester?</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es-ES_tradnl"/>
        </w:rPr>
      </w:pPr>
      <w:r w:rsidRPr="00C61874">
        <w:rPr>
          <w:lang w:val="de-DE"/>
        </w:rPr>
        <w:tab/>
      </w:r>
      <w:r w:rsidRPr="00C61874">
        <w:rPr>
          <w:lang w:val="de-DE"/>
        </w:rPr>
        <w:tab/>
      </w:r>
      <w:r w:rsidRPr="00C61874">
        <w:rPr>
          <w:lang w:val="es-ES_tradnl"/>
        </w:rPr>
        <w:t>A</w:t>
      </w:r>
      <w:r w:rsidRPr="00C61874">
        <w:rPr>
          <w:lang w:val="es-ES_tradnl"/>
        </w:rPr>
        <w:tab/>
        <w:t>Alkohole.</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es-ES_tradnl"/>
        </w:rPr>
      </w:pPr>
      <w:r w:rsidRPr="00C61874">
        <w:rPr>
          <w:lang w:val="es-ES_tradnl"/>
        </w:rPr>
        <w:tab/>
      </w:r>
      <w:r w:rsidRPr="00C61874">
        <w:rPr>
          <w:lang w:val="es-ES_tradnl"/>
        </w:rPr>
        <w:tab/>
        <w:t>B</w:t>
      </w:r>
      <w:r w:rsidRPr="00C61874">
        <w:rPr>
          <w:lang w:val="es-ES_tradnl"/>
        </w:rPr>
        <w:tab/>
        <w:t>Peroxide.</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es-ES_tradnl"/>
        </w:rPr>
      </w:pPr>
      <w:r w:rsidRPr="00C61874">
        <w:rPr>
          <w:lang w:val="es-ES_tradnl"/>
        </w:rPr>
        <w:tab/>
      </w:r>
      <w:r w:rsidRPr="00C61874">
        <w:rPr>
          <w:lang w:val="es-ES_tradnl"/>
        </w:rPr>
        <w:tab/>
        <w:t>C</w:t>
      </w:r>
      <w:r w:rsidRPr="00C61874">
        <w:rPr>
          <w:lang w:val="es-ES_tradnl"/>
        </w:rPr>
        <w:tab/>
        <w:t>Basen.</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r w:rsidRPr="00C61874">
        <w:rPr>
          <w:lang w:val="es-ES_tradnl"/>
        </w:rPr>
        <w:tab/>
      </w:r>
      <w:r w:rsidRPr="00C61874">
        <w:rPr>
          <w:lang w:val="es-ES_tradnl"/>
        </w:rPr>
        <w:tab/>
      </w:r>
      <w:r w:rsidRPr="00C61874">
        <w:rPr>
          <w:lang w:val="de-DE"/>
        </w:rPr>
        <w:t>D</w:t>
      </w:r>
      <w:r w:rsidRPr="00C61874">
        <w:rPr>
          <w:lang w:val="de-DE"/>
        </w:rPr>
        <w:tab/>
      </w:r>
      <w:r w:rsidR="002E0D10" w:rsidRPr="00C61874">
        <w:rPr>
          <w:lang w:val="de-DE"/>
        </w:rPr>
        <w:t>Fette und Öle</w:t>
      </w:r>
      <w:r w:rsidRPr="00C61874">
        <w:rPr>
          <w:lang w:val="de-DE"/>
        </w:rPr>
        <w:t>.</w:t>
      </w:r>
    </w:p>
    <w:p w:rsidR="00662BF3" w:rsidRPr="00C61874" w:rsidRDefault="00662BF3" w:rsidP="00662BF3">
      <w:pPr>
        <w:tabs>
          <w:tab w:val="left" w:pos="-1135"/>
          <w:tab w:val="left" w:pos="-569"/>
          <w:tab w:val="left" w:pos="-2"/>
          <w:tab w:val="left" w:pos="565"/>
          <w:tab w:val="left" w:pos="1132"/>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331 11.0-09</w:t>
      </w:r>
      <w:r w:rsidRPr="00C61874">
        <w:rPr>
          <w:lang w:val="de-DE"/>
        </w:rPr>
        <w:tab/>
      </w:r>
      <w:r w:rsidR="00442863" w:rsidRPr="00C61874">
        <w:rPr>
          <w:lang w:val="de-DE"/>
        </w:rPr>
        <w:t>Chemische Grundkenntnisse</w:t>
      </w:r>
      <w:r w:rsidRPr="00C61874">
        <w:rPr>
          <w:lang w:val="de-DE"/>
        </w:rPr>
        <w:tab/>
        <w:t>B</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322DC9">
      <w:pPr>
        <w:pStyle w:val="BodyText22"/>
        <w:widowControl/>
        <w:jc w:val="both"/>
      </w:pPr>
      <w:r w:rsidRPr="00C61874">
        <w:tab/>
        <w:t>Die Atommasse von Wasserstoff ist 1, die Atommasse von Sauer</w:t>
      </w:r>
      <w:r w:rsidRPr="00C61874">
        <w:softHyphen/>
        <w:t>stoff ist 16 und die Atommasse von Schwefel ist 32.</w:t>
      </w: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Was ist die Molekülmasse von Schwefelsäure (H</w:t>
      </w:r>
      <w:r w:rsidRPr="00C61874">
        <w:rPr>
          <w:vertAlign w:val="subscript"/>
          <w:lang w:val="de-DE"/>
        </w:rPr>
        <w:t>2</w:t>
      </w:r>
      <w:r w:rsidRPr="00C61874">
        <w:rPr>
          <w:lang w:val="de-DE"/>
        </w:rPr>
        <w:t>SO</w:t>
      </w:r>
      <w:r w:rsidRPr="00C61874">
        <w:rPr>
          <w:vertAlign w:val="subscript"/>
          <w:lang w:val="de-DE"/>
        </w:rPr>
        <w:t>4</w:t>
      </w:r>
      <w:r w:rsidRPr="00C61874">
        <w:rPr>
          <w:lang w:val="de-DE"/>
        </w:rPr>
        <w:t>)?</w:t>
      </w: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 xml:space="preserve">  49.</w:t>
      </w: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 xml:space="preserve">  98.</w:t>
      </w: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129.</w:t>
      </w: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146.</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331 11.0-10</w:t>
      </w:r>
      <w:r w:rsidRPr="00C61874">
        <w:rPr>
          <w:lang w:val="de-DE"/>
        </w:rPr>
        <w:tab/>
      </w:r>
      <w:r w:rsidR="00442863" w:rsidRPr="00C61874">
        <w:rPr>
          <w:lang w:val="de-DE"/>
        </w:rPr>
        <w:t>Chemische Grundkenntnisse</w:t>
      </w:r>
      <w:r w:rsidRPr="00C61874">
        <w:rPr>
          <w:lang w:val="de-DE"/>
        </w:rPr>
        <w:tab/>
        <w:t>C</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322DC9">
      <w:pPr>
        <w:tabs>
          <w:tab w:val="left" w:pos="-1135"/>
          <w:tab w:val="left" w:pos="-568"/>
          <w:tab w:val="left" w:pos="-2"/>
          <w:tab w:val="left" w:pos="565"/>
          <w:tab w:val="left" w:pos="1131"/>
          <w:tab w:val="left" w:pos="1699"/>
          <w:tab w:val="left" w:pos="8502"/>
          <w:tab w:val="left" w:pos="9068"/>
        </w:tabs>
        <w:ind w:left="1701" w:hanging="1701"/>
        <w:jc w:val="both"/>
        <w:rPr>
          <w:lang w:val="de-DE"/>
        </w:rPr>
      </w:pPr>
      <w:r w:rsidRPr="00C61874">
        <w:rPr>
          <w:lang w:val="de-DE"/>
        </w:rPr>
        <w:tab/>
      </w:r>
      <w:r w:rsidRPr="00C61874">
        <w:rPr>
          <w:lang w:val="de-DE"/>
        </w:rPr>
        <w:tab/>
        <w:t>Die Atommasse von Kohlenstoff ist 12 und die Atommasse von Sauerstoff ist 16.</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Was ist die Molekülmasse von Kohlendioxid (CO</w:t>
      </w:r>
      <w:r w:rsidRPr="00C61874">
        <w:rPr>
          <w:vertAlign w:val="subscript"/>
          <w:lang w:val="de-DE"/>
        </w:rPr>
        <w:t>2</w:t>
      </w:r>
      <w:r w:rsidRPr="00C61874">
        <w:rPr>
          <w:lang w:val="de-DE"/>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38.</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40.</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44.</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76.</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br w:type="page"/>
      </w:r>
      <w:r w:rsidRPr="00C61874">
        <w:rPr>
          <w:lang w:val="de-DE"/>
        </w:rPr>
        <w:tab/>
        <w:t>331 11.0-11</w:t>
      </w:r>
      <w:r w:rsidRPr="00C61874">
        <w:rPr>
          <w:lang w:val="de-DE"/>
        </w:rPr>
        <w:tab/>
      </w:r>
      <w:r w:rsidR="00442863" w:rsidRPr="00C61874">
        <w:rPr>
          <w:lang w:val="de-DE"/>
        </w:rPr>
        <w:t>Chemische Grundkenntnisse</w:t>
      </w:r>
      <w:r w:rsidRPr="00C61874">
        <w:rPr>
          <w:lang w:val="de-DE"/>
        </w:rPr>
        <w:tab/>
        <w:t>B</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322DC9">
      <w:pPr>
        <w:tabs>
          <w:tab w:val="left" w:pos="-1135"/>
          <w:tab w:val="left" w:pos="-568"/>
          <w:tab w:val="left" w:pos="565"/>
          <w:tab w:val="left" w:pos="1131"/>
          <w:tab w:val="left" w:pos="8502"/>
          <w:tab w:val="left" w:pos="9068"/>
        </w:tabs>
        <w:ind w:left="1134" w:hanging="1134"/>
        <w:jc w:val="both"/>
        <w:rPr>
          <w:lang w:val="de-DE"/>
        </w:rPr>
      </w:pPr>
      <w:r w:rsidRPr="00C61874">
        <w:rPr>
          <w:lang w:val="de-DE"/>
        </w:rPr>
        <w:tab/>
      </w:r>
      <w:r w:rsidRPr="00C61874">
        <w:rPr>
          <w:lang w:val="de-DE"/>
        </w:rPr>
        <w:tab/>
        <w:t>Die Atommasse von Calcium ist 40, die Atommasse von Sauerstoff ist 16 und die Atommasse von Wasserstoff ist 1.</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Was ist die Molekülmasse von Calciumhydroxid (Ca(OH)</w:t>
      </w:r>
      <w:r w:rsidRPr="00C61874">
        <w:rPr>
          <w:vertAlign w:val="subscript"/>
          <w:lang w:val="de-DE"/>
        </w:rPr>
        <w:t>2</w:t>
      </w:r>
      <w:r w:rsidRPr="00C61874">
        <w:rPr>
          <w:lang w:val="de-DE"/>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 xml:space="preserve">  58.</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 xml:space="preserve">  74.</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 xml:space="preserve">  96.</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114.</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331 11.0-12</w:t>
      </w:r>
      <w:r w:rsidRPr="00C61874">
        <w:rPr>
          <w:lang w:val="de-DE"/>
        </w:rPr>
        <w:tab/>
      </w:r>
      <w:r w:rsidR="00442863" w:rsidRPr="00C61874">
        <w:rPr>
          <w:lang w:val="de-DE"/>
        </w:rPr>
        <w:t>Chemische Grundkenntnisse</w:t>
      </w:r>
      <w:r w:rsidRPr="00C61874">
        <w:rPr>
          <w:lang w:val="de-DE"/>
        </w:rPr>
        <w:tab/>
        <w:t>A</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Warum werden die Aromate</w:t>
      </w:r>
      <w:ins w:id="12" w:author="Bölker, Steffan" w:date="2018-08-24T14:26:00Z">
        <w:r w:rsidR="00DD5A95" w:rsidRPr="00C61874">
          <w:rPr>
            <w:lang w:val="de-DE"/>
          </w:rPr>
          <w:t>n</w:t>
        </w:r>
      </w:ins>
      <w:r w:rsidRPr="00C61874">
        <w:rPr>
          <w:lang w:val="de-DE"/>
        </w:rPr>
        <w:t xml:space="preserve"> so genannt?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r>
      <w:proofErr w:type="spellStart"/>
      <w:r w:rsidRPr="00C61874">
        <w:rPr>
          <w:lang w:val="de-DE"/>
        </w:rPr>
        <w:t>Wegen</w:t>
      </w:r>
      <w:proofErr w:type="spellEnd"/>
      <w:r w:rsidRPr="00C61874">
        <w:rPr>
          <w:lang w:val="de-DE"/>
        </w:rPr>
        <w:t xml:space="preserve"> ihres Geruches.</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r>
      <w:proofErr w:type="spellStart"/>
      <w:r w:rsidRPr="00C61874">
        <w:rPr>
          <w:lang w:val="de-DE"/>
        </w:rPr>
        <w:t>Wegen</w:t>
      </w:r>
      <w:proofErr w:type="spellEnd"/>
      <w:r w:rsidRPr="00C61874">
        <w:rPr>
          <w:lang w:val="de-DE"/>
        </w:rPr>
        <w:t xml:space="preserve"> ihrer Farbe.</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r>
      <w:proofErr w:type="spellStart"/>
      <w:r w:rsidRPr="00C61874">
        <w:rPr>
          <w:lang w:val="de-DE"/>
        </w:rPr>
        <w:t>Wegen</w:t>
      </w:r>
      <w:proofErr w:type="spellEnd"/>
      <w:r w:rsidRPr="00C61874">
        <w:rPr>
          <w:lang w:val="de-DE"/>
        </w:rPr>
        <w:t xml:space="preserve"> ihrer Giftigkeit.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r>
      <w:proofErr w:type="spellStart"/>
      <w:r w:rsidRPr="00C61874">
        <w:rPr>
          <w:lang w:val="de-DE"/>
        </w:rPr>
        <w:t>Wegen</w:t>
      </w:r>
      <w:proofErr w:type="spellEnd"/>
      <w:r w:rsidRPr="00C61874">
        <w:rPr>
          <w:lang w:val="de-DE"/>
        </w:rPr>
        <w:t xml:space="preserve"> ihrer Löslichkeit.</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331 11.0-13</w:t>
      </w:r>
      <w:r w:rsidRPr="00C61874">
        <w:rPr>
          <w:lang w:val="de-DE"/>
        </w:rPr>
        <w:tab/>
      </w:r>
      <w:r w:rsidR="00442863" w:rsidRPr="00C61874">
        <w:rPr>
          <w:lang w:val="de-DE"/>
        </w:rPr>
        <w:t>Chemische Grundkenntnisse</w:t>
      </w:r>
      <w:r w:rsidRPr="00C61874">
        <w:rPr>
          <w:lang w:val="de-DE"/>
        </w:rPr>
        <w:tab/>
        <w:t>D</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Was ist ein Beispiel für eine Nitroverbindung?</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es-ES_tradnl"/>
        </w:rPr>
      </w:pPr>
      <w:r w:rsidRPr="00C61874">
        <w:rPr>
          <w:lang w:val="de-DE"/>
        </w:rPr>
        <w:tab/>
      </w:r>
      <w:r w:rsidRPr="00C61874">
        <w:rPr>
          <w:lang w:val="de-DE"/>
        </w:rPr>
        <w:tab/>
      </w:r>
      <w:r w:rsidRPr="00C61874">
        <w:rPr>
          <w:lang w:val="es-ES_tradnl"/>
        </w:rPr>
        <w:t>A</w:t>
      </w:r>
      <w:r w:rsidRPr="00C61874">
        <w:rPr>
          <w:lang w:val="es-ES_tradnl"/>
        </w:rPr>
        <w:tab/>
        <w:t>UN 2312, PHENOL, GESCHMOLZEN.</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es-ES_tradnl"/>
        </w:rPr>
      </w:pPr>
      <w:r w:rsidRPr="00C61874">
        <w:rPr>
          <w:lang w:val="es-ES_tradnl"/>
        </w:rPr>
        <w:tab/>
      </w:r>
      <w:r w:rsidRPr="00C61874">
        <w:rPr>
          <w:lang w:val="es-ES_tradnl"/>
        </w:rPr>
        <w:tab/>
        <w:t>B</w:t>
      </w:r>
      <w:r w:rsidRPr="00C61874">
        <w:rPr>
          <w:lang w:val="es-ES_tradnl"/>
        </w:rPr>
        <w:tab/>
        <w:t>UN 1090, ACETON.</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es-ES_tradnl"/>
        </w:rPr>
      </w:pPr>
      <w:r w:rsidRPr="00C61874">
        <w:rPr>
          <w:lang w:val="es-ES_tradnl"/>
        </w:rPr>
        <w:tab/>
      </w:r>
      <w:r w:rsidRPr="00C61874">
        <w:rPr>
          <w:lang w:val="es-ES_tradnl"/>
        </w:rPr>
        <w:tab/>
        <w:t>C</w:t>
      </w:r>
      <w:r w:rsidRPr="00C61874">
        <w:rPr>
          <w:lang w:val="es-ES_tradnl"/>
        </w:rPr>
        <w:tab/>
        <w:t>UN 1203, BENZIN.</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es-ES_tradnl"/>
        </w:rPr>
        <w:tab/>
      </w:r>
      <w:r w:rsidRPr="00C61874">
        <w:rPr>
          <w:lang w:val="es-ES_tradnl"/>
        </w:rPr>
        <w:tab/>
      </w:r>
      <w:r w:rsidRPr="00C61874">
        <w:rPr>
          <w:lang w:val="de-DE"/>
        </w:rPr>
        <w:t>D</w:t>
      </w:r>
      <w:r w:rsidRPr="00C61874">
        <w:rPr>
          <w:lang w:val="de-DE"/>
        </w:rPr>
        <w:tab/>
        <w:t xml:space="preserve">UN 1664, NITROTOLUENE, </w:t>
      </w:r>
      <w:del w:id="13" w:author="Bölker, Steffan" w:date="2018-08-24T14:26:00Z">
        <w:r w:rsidRPr="00C61874" w:rsidDel="00DD5A95">
          <w:rPr>
            <w:lang w:val="de-DE"/>
          </w:rPr>
          <w:delText>GESCHMOLZEN</w:delText>
        </w:r>
      </w:del>
      <w:ins w:id="14" w:author="Bölker, Steffan" w:date="2018-08-24T14:26:00Z">
        <w:r w:rsidR="00DD5A95" w:rsidRPr="00C61874">
          <w:rPr>
            <w:lang w:val="de-DE"/>
          </w:rPr>
          <w:t>FLÜSSIG</w:t>
        </w:r>
      </w:ins>
      <w:r w:rsidRPr="00C61874">
        <w:rPr>
          <w:lang w:val="de-DE"/>
        </w:rPr>
        <w:t>.</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331 11.0-14</w:t>
      </w:r>
      <w:r w:rsidRPr="00C61874">
        <w:rPr>
          <w:lang w:val="de-DE"/>
        </w:rPr>
        <w:tab/>
      </w:r>
      <w:r w:rsidR="00442863" w:rsidRPr="00C61874">
        <w:rPr>
          <w:lang w:val="de-DE"/>
        </w:rPr>
        <w:t>Chemische Grundkenntnisse</w:t>
      </w:r>
      <w:r w:rsidRPr="00C61874">
        <w:rPr>
          <w:lang w:val="de-DE"/>
        </w:rPr>
        <w:tab/>
        <w:t>B</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 xml:space="preserve">Wofür ist UN 1230, METHANOL ein Beispiel? </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Für ein</w:t>
      </w:r>
      <w:ins w:id="15" w:author="Bölker, Steffan" w:date="2018-08-24T14:26:00Z">
        <w:r w:rsidR="00DD5A95" w:rsidRPr="00C61874">
          <w:rPr>
            <w:lang w:val="de-DE"/>
          </w:rPr>
          <w:t>en</w:t>
        </w:r>
      </w:ins>
      <w:r w:rsidRPr="00C61874">
        <w:rPr>
          <w:lang w:val="de-DE"/>
        </w:rPr>
        <w:t xml:space="preserve"> Ester.</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Für einen Alkohol.</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Für ein Nitril.</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Für ein</w:t>
      </w:r>
      <w:ins w:id="16" w:author="Bölker, Steffan" w:date="2018-08-24T14:27:00Z">
        <w:r w:rsidR="00DD5A95" w:rsidRPr="00C61874">
          <w:rPr>
            <w:lang w:val="de-DE"/>
          </w:rPr>
          <w:t>en</w:t>
        </w:r>
      </w:ins>
      <w:r w:rsidRPr="00C61874">
        <w:rPr>
          <w:lang w:val="de-DE"/>
        </w:rPr>
        <w:t xml:space="preserve"> Ether.</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331 11.0-15</w:t>
      </w:r>
      <w:r w:rsidRPr="00C61874">
        <w:rPr>
          <w:lang w:val="de-DE"/>
        </w:rPr>
        <w:tab/>
      </w:r>
      <w:r w:rsidR="00442863" w:rsidRPr="00C61874">
        <w:rPr>
          <w:lang w:val="de-DE"/>
        </w:rPr>
        <w:t>Chemische Grundkenntnisse</w:t>
      </w:r>
      <w:r w:rsidRPr="00C61874">
        <w:rPr>
          <w:lang w:val="de-DE"/>
        </w:rPr>
        <w:tab/>
        <w:t>D</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 xml:space="preserve">Was ist ein Beispiel eines </w:t>
      </w:r>
      <w:r w:rsidR="002E0D10" w:rsidRPr="00C61874">
        <w:rPr>
          <w:lang w:val="de-DE"/>
        </w:rPr>
        <w:t>Alkins</w:t>
      </w:r>
      <w:r w:rsidRPr="00C61874">
        <w:rPr>
          <w:lang w:val="de-DE"/>
        </w:rPr>
        <w:t>?</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es-ES_tradnl"/>
        </w:rPr>
      </w:pPr>
      <w:r w:rsidRPr="00C61874">
        <w:rPr>
          <w:lang w:val="de-DE"/>
        </w:rPr>
        <w:tab/>
      </w:r>
      <w:r w:rsidRPr="00C61874">
        <w:rPr>
          <w:lang w:val="de-DE"/>
        </w:rPr>
        <w:tab/>
      </w:r>
      <w:r w:rsidRPr="00C61874">
        <w:rPr>
          <w:lang w:val="es-ES_tradnl"/>
        </w:rPr>
        <w:t>A</w:t>
      </w:r>
      <w:r w:rsidRPr="00C61874">
        <w:rPr>
          <w:lang w:val="es-ES_tradnl"/>
        </w:rPr>
        <w:tab/>
        <w:t>UN 1011, BUTAN.</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es-ES_tradnl"/>
        </w:rPr>
      </w:pPr>
      <w:r w:rsidRPr="00C61874">
        <w:rPr>
          <w:lang w:val="es-ES_tradnl"/>
        </w:rPr>
        <w:tab/>
      </w:r>
      <w:r w:rsidRPr="00C61874">
        <w:rPr>
          <w:lang w:val="es-ES_tradnl"/>
        </w:rPr>
        <w:tab/>
        <w:t>B</w:t>
      </w:r>
      <w:r w:rsidRPr="00C61874">
        <w:rPr>
          <w:lang w:val="es-ES_tradnl"/>
        </w:rPr>
        <w:tab/>
        <w:t>UN 1077, PROPEN.</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es-ES_tradnl"/>
        </w:rPr>
        <w:tab/>
      </w:r>
      <w:r w:rsidRPr="00C61874">
        <w:rPr>
          <w:lang w:val="es-ES_tradnl"/>
        </w:rPr>
        <w:tab/>
      </w:r>
      <w:r w:rsidRPr="00C61874">
        <w:rPr>
          <w:lang w:val="de-DE"/>
        </w:rPr>
        <w:t>C</w:t>
      </w:r>
      <w:r w:rsidRPr="00C61874">
        <w:rPr>
          <w:lang w:val="de-DE"/>
        </w:rPr>
        <w:tab/>
        <w:t>UN 1170, ETHANOL.</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UN 1001, ACETYLEN, GELÖST.</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571560"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br w:type="page"/>
      </w:r>
      <w:r w:rsidR="00662BF3" w:rsidRPr="00C61874">
        <w:rPr>
          <w:lang w:val="de-DE"/>
        </w:rPr>
        <w:tab/>
        <w:t>331 11.0-16</w:t>
      </w:r>
      <w:r w:rsidR="00662BF3" w:rsidRPr="00C61874">
        <w:rPr>
          <w:lang w:val="de-DE"/>
        </w:rPr>
        <w:tab/>
      </w:r>
      <w:r w:rsidR="00442863" w:rsidRPr="00C61874">
        <w:rPr>
          <w:lang w:val="de-DE"/>
        </w:rPr>
        <w:t>Chemische Grundkenntnisse</w:t>
      </w:r>
      <w:r w:rsidR="00662BF3" w:rsidRPr="00C61874">
        <w:rPr>
          <w:lang w:val="de-DE"/>
        </w:rPr>
        <w:tab/>
        <w:t>B</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Welcher der folgenden Stoffe ist gesättigt?</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fr-FR"/>
        </w:rPr>
      </w:pPr>
      <w:r w:rsidRPr="00C61874">
        <w:rPr>
          <w:lang w:val="de-DE"/>
        </w:rPr>
        <w:tab/>
      </w:r>
      <w:r w:rsidRPr="00C61874">
        <w:rPr>
          <w:lang w:val="de-DE"/>
        </w:rPr>
        <w:tab/>
      </w:r>
      <w:r w:rsidRPr="00C61874">
        <w:rPr>
          <w:lang w:val="fr-FR"/>
        </w:rPr>
        <w:t>A</w:t>
      </w:r>
      <w:r w:rsidRPr="00C61874">
        <w:rPr>
          <w:lang w:val="fr-FR"/>
        </w:rPr>
        <w:tab/>
        <w:t>UN 1077, PROPEN.</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fr-FR"/>
        </w:rPr>
      </w:pPr>
      <w:r w:rsidRPr="00C61874">
        <w:rPr>
          <w:lang w:val="fr-FR"/>
        </w:rPr>
        <w:tab/>
      </w:r>
      <w:r w:rsidRPr="00C61874">
        <w:rPr>
          <w:lang w:val="fr-FR"/>
        </w:rPr>
        <w:tab/>
        <w:t>B</w:t>
      </w:r>
      <w:r w:rsidRPr="00C61874">
        <w:rPr>
          <w:lang w:val="fr-FR"/>
        </w:rPr>
        <w:tab/>
        <w:t>UN 1265, PENTANE, FLÜSSIG.</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fr-FR"/>
        </w:rPr>
        <w:tab/>
      </w:r>
      <w:r w:rsidRPr="00C61874">
        <w:rPr>
          <w:lang w:val="fr-FR"/>
        </w:rPr>
        <w:tab/>
      </w:r>
      <w:r w:rsidRPr="00C61874">
        <w:rPr>
          <w:lang w:val="de-DE"/>
        </w:rPr>
        <w:t>C</w:t>
      </w:r>
      <w:r w:rsidRPr="00C61874">
        <w:rPr>
          <w:lang w:val="de-DE"/>
        </w:rPr>
        <w:tab/>
        <w:t>UN 1962, ETHYLEN, VERDICHTET.</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r>
      <w:r w:rsidR="000D3435" w:rsidRPr="00C61874">
        <w:rPr>
          <w:lang w:val="de-DE"/>
        </w:rPr>
        <w:t>UN 1055, ISOBUTEN</w:t>
      </w:r>
      <w:r w:rsidRPr="00C61874">
        <w:rPr>
          <w:lang w:val="de-DE"/>
        </w:rPr>
        <w:t>.</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331 11.0-17</w:t>
      </w:r>
      <w:r w:rsidRPr="00C61874">
        <w:rPr>
          <w:lang w:val="de-DE"/>
        </w:rPr>
        <w:tab/>
      </w:r>
      <w:r w:rsidR="00442863" w:rsidRPr="00C61874">
        <w:rPr>
          <w:lang w:val="de-DE"/>
        </w:rPr>
        <w:t>Chemische Grundkenntnisse</w:t>
      </w:r>
      <w:r w:rsidRPr="00C61874">
        <w:rPr>
          <w:lang w:val="de-DE"/>
        </w:rPr>
        <w:tab/>
        <w:t>B</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Welche Stoffgruppe ist im Allgemeinen giftig und krebserregend?</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Alkohole.</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Aromate</w:t>
      </w:r>
      <w:ins w:id="17" w:author="Bölker, Steffan" w:date="2018-08-24T14:27:00Z">
        <w:r w:rsidR="00DD5A95" w:rsidRPr="00C61874">
          <w:rPr>
            <w:lang w:val="de-DE"/>
          </w:rPr>
          <w:t>n</w:t>
        </w:r>
      </w:ins>
      <w:r w:rsidRPr="00C61874">
        <w:rPr>
          <w:lang w:val="de-DE"/>
        </w:rPr>
        <w:t>.</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r>
      <w:proofErr w:type="spellStart"/>
      <w:r w:rsidRPr="00C61874">
        <w:rPr>
          <w:lang w:val="de-DE"/>
        </w:rPr>
        <w:t>Alkansäuren</w:t>
      </w:r>
      <w:proofErr w:type="spellEnd"/>
      <w:r w:rsidRPr="00C61874">
        <w:rPr>
          <w:lang w:val="de-DE"/>
        </w:rPr>
        <w:t>.</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Alkane.</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331 11.0-18</w:t>
      </w:r>
      <w:r w:rsidRPr="00C61874">
        <w:rPr>
          <w:lang w:val="de-DE"/>
        </w:rPr>
        <w:tab/>
      </w:r>
      <w:r w:rsidR="00442863" w:rsidRPr="00C61874">
        <w:rPr>
          <w:lang w:val="de-DE"/>
        </w:rPr>
        <w:t>Chemische Grundkenntnisse</w:t>
      </w:r>
      <w:r w:rsidRPr="00C61874">
        <w:rPr>
          <w:lang w:val="de-DE"/>
        </w:rPr>
        <w:tab/>
        <w:t>C</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Was ist “PVC”?</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Ein Monomer.</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 xml:space="preserve">Eine </w:t>
      </w:r>
      <w:proofErr w:type="spellStart"/>
      <w:r w:rsidRPr="00C61874">
        <w:rPr>
          <w:lang w:val="de-DE"/>
        </w:rPr>
        <w:t>Alkansäure</w:t>
      </w:r>
      <w:proofErr w:type="spellEnd"/>
      <w:r w:rsidRPr="00C61874">
        <w:rPr>
          <w:lang w:val="de-DE"/>
        </w:rPr>
        <w:t>.</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Ein Polymer.</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Ein Aromat.</w:t>
      </w: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r w:rsidRPr="00C61874">
        <w:rPr>
          <w:lang w:val="de-DE"/>
        </w:rPr>
        <w:tab/>
      </w:r>
    </w:p>
    <w:p w:rsidR="00662BF3" w:rsidRPr="00C61874" w:rsidRDefault="00662BF3" w:rsidP="00662BF3">
      <w:pPr>
        <w:tabs>
          <w:tab w:val="left" w:pos="284"/>
          <w:tab w:val="left" w:pos="567"/>
          <w:tab w:val="left" w:pos="1134"/>
          <w:tab w:val="left" w:pos="1701"/>
          <w:tab w:val="left" w:pos="7088"/>
          <w:tab w:val="left" w:pos="8505"/>
        </w:tabs>
        <w:ind w:left="567" w:hanging="567"/>
        <w:rPr>
          <w:lang w:val="de-DE"/>
        </w:rPr>
      </w:pPr>
      <w:r w:rsidRPr="00C61874">
        <w:rPr>
          <w:lang w:val="de-DE"/>
        </w:rPr>
        <w:tab/>
        <w:t>331 11.0-19</w:t>
      </w:r>
      <w:r w:rsidRPr="00C61874">
        <w:rPr>
          <w:lang w:val="de-DE"/>
        </w:rPr>
        <w:tab/>
      </w:r>
      <w:r w:rsidR="00442863" w:rsidRPr="00C61874">
        <w:rPr>
          <w:lang w:val="de-DE"/>
        </w:rPr>
        <w:t>Chemische Grundkenntnisse</w:t>
      </w:r>
      <w:r w:rsidRPr="00C61874">
        <w:rPr>
          <w:lang w:val="de-DE"/>
        </w:rPr>
        <w:tab/>
      </w:r>
      <w:r w:rsidRPr="00C61874">
        <w:rPr>
          <w:lang w:val="de-DE"/>
        </w:rPr>
        <w:tab/>
        <w:t>A</w:t>
      </w: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Wie werden Kohlenwasserstoffe mit Doppelbindung genannt?</w:t>
      </w: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p>
    <w:p w:rsidR="00662BF3" w:rsidRPr="00C61874" w:rsidRDefault="00662BF3" w:rsidP="00662BF3">
      <w:pPr>
        <w:tabs>
          <w:tab w:val="left" w:pos="284"/>
          <w:tab w:val="left" w:pos="567"/>
          <w:tab w:val="left" w:pos="1134"/>
          <w:tab w:val="left" w:pos="1701"/>
          <w:tab w:val="left" w:pos="7088"/>
          <w:tab w:val="left" w:pos="8364"/>
        </w:tabs>
        <w:ind w:left="567" w:hanging="567"/>
        <w:rPr>
          <w:lang w:val="en-US"/>
        </w:rPr>
      </w:pPr>
      <w:r w:rsidRPr="00C61874">
        <w:rPr>
          <w:lang w:val="de-DE"/>
        </w:rPr>
        <w:tab/>
      </w:r>
      <w:r w:rsidRPr="00C61874">
        <w:rPr>
          <w:lang w:val="de-DE"/>
        </w:rPr>
        <w:tab/>
      </w:r>
      <w:r w:rsidRPr="00C61874">
        <w:rPr>
          <w:lang w:val="de-DE"/>
        </w:rPr>
        <w:tab/>
      </w:r>
      <w:r w:rsidRPr="00C61874">
        <w:rPr>
          <w:lang w:val="en-US"/>
        </w:rPr>
        <w:t>A</w:t>
      </w:r>
      <w:r w:rsidRPr="00C61874">
        <w:rPr>
          <w:lang w:val="en-US"/>
        </w:rPr>
        <w:tab/>
        <w:t>Alkene.</w:t>
      </w:r>
    </w:p>
    <w:p w:rsidR="00662BF3" w:rsidRPr="00C61874" w:rsidRDefault="00662BF3" w:rsidP="00662BF3">
      <w:pPr>
        <w:tabs>
          <w:tab w:val="left" w:pos="284"/>
          <w:tab w:val="left" w:pos="567"/>
          <w:tab w:val="left" w:pos="1134"/>
          <w:tab w:val="left" w:pos="1701"/>
          <w:tab w:val="left" w:pos="7088"/>
          <w:tab w:val="left" w:pos="8364"/>
        </w:tabs>
        <w:ind w:left="567" w:hanging="567"/>
        <w:rPr>
          <w:lang w:val="en-US"/>
        </w:rPr>
      </w:pPr>
      <w:r w:rsidRPr="00C61874">
        <w:rPr>
          <w:lang w:val="en-US"/>
        </w:rPr>
        <w:tab/>
      </w:r>
      <w:r w:rsidRPr="00C61874">
        <w:rPr>
          <w:lang w:val="en-US"/>
        </w:rPr>
        <w:tab/>
      </w:r>
      <w:r w:rsidRPr="00C61874">
        <w:rPr>
          <w:lang w:val="en-US"/>
        </w:rPr>
        <w:tab/>
        <w:t>B</w:t>
      </w:r>
      <w:r w:rsidRPr="00C61874">
        <w:rPr>
          <w:lang w:val="en-US"/>
        </w:rPr>
        <w:tab/>
        <w:t>Alkane.</w:t>
      </w:r>
    </w:p>
    <w:p w:rsidR="00662BF3" w:rsidRPr="00C61874" w:rsidRDefault="00662BF3" w:rsidP="00662BF3">
      <w:pPr>
        <w:tabs>
          <w:tab w:val="left" w:pos="284"/>
          <w:tab w:val="left" w:pos="567"/>
          <w:tab w:val="left" w:pos="1134"/>
          <w:tab w:val="left" w:pos="1701"/>
          <w:tab w:val="left" w:pos="7088"/>
          <w:tab w:val="left" w:pos="8364"/>
        </w:tabs>
        <w:ind w:left="567" w:hanging="567"/>
        <w:rPr>
          <w:lang w:val="en-US"/>
        </w:rPr>
      </w:pPr>
      <w:r w:rsidRPr="00C61874">
        <w:rPr>
          <w:lang w:val="en-US"/>
        </w:rPr>
        <w:tab/>
      </w:r>
      <w:r w:rsidRPr="00C61874">
        <w:rPr>
          <w:lang w:val="en-US"/>
        </w:rPr>
        <w:tab/>
      </w:r>
      <w:r w:rsidRPr="00C61874">
        <w:rPr>
          <w:lang w:val="en-US"/>
        </w:rPr>
        <w:tab/>
        <w:t>C</w:t>
      </w:r>
      <w:r w:rsidRPr="00C61874">
        <w:rPr>
          <w:lang w:val="en-US"/>
        </w:rPr>
        <w:tab/>
      </w:r>
      <w:proofErr w:type="spellStart"/>
      <w:r w:rsidRPr="00C61874">
        <w:rPr>
          <w:lang w:val="en-US"/>
        </w:rPr>
        <w:t>Alkine</w:t>
      </w:r>
      <w:proofErr w:type="spellEnd"/>
      <w:r w:rsidRPr="00C61874">
        <w:rPr>
          <w:lang w:val="en-US"/>
        </w:rPr>
        <w:t>.</w:t>
      </w: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r w:rsidRPr="00C61874">
        <w:rPr>
          <w:lang w:val="en-US"/>
        </w:rPr>
        <w:tab/>
      </w:r>
      <w:r w:rsidRPr="00C61874">
        <w:rPr>
          <w:lang w:val="en-US"/>
        </w:rPr>
        <w:tab/>
      </w:r>
      <w:r w:rsidRPr="00C61874">
        <w:rPr>
          <w:lang w:val="en-US"/>
        </w:rPr>
        <w:tab/>
      </w:r>
      <w:r w:rsidRPr="00C61874">
        <w:rPr>
          <w:lang w:val="de-DE"/>
        </w:rPr>
        <w:t>D</w:t>
      </w:r>
      <w:r w:rsidRPr="00C61874">
        <w:rPr>
          <w:lang w:val="de-DE"/>
        </w:rPr>
        <w:tab/>
        <w:t>Alkyone.</w:t>
      </w:r>
    </w:p>
    <w:p w:rsidR="00662BF3" w:rsidRPr="00C61874" w:rsidRDefault="00662BF3" w:rsidP="00662BF3">
      <w:pPr>
        <w:ind w:left="1701" w:hanging="1701"/>
        <w:rPr>
          <w:lang w:val="de-DE"/>
        </w:rPr>
      </w:pPr>
    </w:p>
    <w:p w:rsidR="00662BF3" w:rsidRPr="00C61874" w:rsidRDefault="00662BF3" w:rsidP="00662BF3">
      <w:pPr>
        <w:tabs>
          <w:tab w:val="left" w:pos="284"/>
          <w:tab w:val="left" w:pos="567"/>
          <w:tab w:val="left" w:pos="1134"/>
          <w:tab w:val="left" w:pos="1701"/>
          <w:tab w:val="left" w:pos="7088"/>
          <w:tab w:val="left" w:pos="8505"/>
        </w:tabs>
        <w:ind w:left="567" w:hanging="567"/>
        <w:rPr>
          <w:lang w:val="de-DE"/>
        </w:rPr>
      </w:pPr>
      <w:r w:rsidRPr="00C61874">
        <w:rPr>
          <w:lang w:val="de-DE"/>
        </w:rPr>
        <w:tab/>
        <w:t>331 11.0-20</w:t>
      </w:r>
      <w:r w:rsidRPr="00C61874">
        <w:rPr>
          <w:lang w:val="de-DE"/>
        </w:rPr>
        <w:tab/>
      </w:r>
      <w:r w:rsidR="00D7034D" w:rsidRPr="00C61874">
        <w:rPr>
          <w:lang w:val="de-DE"/>
        </w:rPr>
        <w:t xml:space="preserve">gestrichen </w:t>
      </w:r>
      <w:r w:rsidR="002E75AF" w:rsidRPr="00C61874">
        <w:rPr>
          <w:lang w:val="de-DE"/>
        </w:rPr>
        <w:t>(2011)</w:t>
      </w:r>
      <w:r w:rsidR="00333BBD" w:rsidRPr="00C61874">
        <w:rPr>
          <w:lang w:val="de-DE"/>
        </w:rPr>
        <w:t>.</w:t>
      </w:r>
      <w:r w:rsidRPr="00C61874">
        <w:rPr>
          <w:lang w:val="de-DE"/>
        </w:rPr>
        <w:tab/>
      </w:r>
      <w:r w:rsidRPr="00C61874">
        <w:rPr>
          <w:lang w:val="de-DE"/>
        </w:rPr>
        <w:tab/>
      </w: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p>
    <w:p w:rsidR="00662BF3" w:rsidRPr="00C61874" w:rsidRDefault="00662BF3" w:rsidP="00662BF3">
      <w:pPr>
        <w:ind w:left="1701" w:hanging="1701"/>
        <w:rPr>
          <w:lang w:val="de-DE"/>
        </w:rPr>
      </w:pPr>
    </w:p>
    <w:p w:rsidR="00662BF3" w:rsidRPr="00C61874" w:rsidRDefault="00662BF3" w:rsidP="00662BF3">
      <w:pPr>
        <w:ind w:left="1701" w:hanging="1701"/>
        <w:rPr>
          <w:lang w:val="de-DE"/>
        </w:rPr>
        <w:sectPr w:rsidR="00662BF3" w:rsidRPr="00C61874">
          <w:headerReference w:type="even" r:id="rId56"/>
          <w:headerReference w:type="default" r:id="rId57"/>
          <w:footerReference w:type="even" r:id="rId58"/>
          <w:footerReference w:type="default" r:id="rId59"/>
          <w:pgSz w:w="11906" w:h="16838"/>
          <w:pgMar w:top="1417" w:right="1417" w:bottom="1417" w:left="1417" w:header="708" w:footer="708" w:gutter="0"/>
          <w:cols w:space="708"/>
        </w:sect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331 12 0-01</w:t>
      </w:r>
      <w:r w:rsidRPr="00C61874">
        <w:rPr>
          <w:lang w:val="de-DE"/>
        </w:rPr>
        <w:tab/>
      </w:r>
      <w:r w:rsidR="00442863" w:rsidRPr="00C61874">
        <w:rPr>
          <w:lang w:val="de-DE"/>
        </w:rPr>
        <w:t>Chemische Grundkenntnisse</w:t>
      </w:r>
      <w:r w:rsidRPr="00C61874">
        <w:rPr>
          <w:lang w:val="de-DE"/>
        </w:rPr>
        <w:tab/>
        <w:t>B</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322DC9">
      <w:pPr>
        <w:tabs>
          <w:tab w:val="left" w:pos="-1135"/>
          <w:tab w:val="left" w:pos="-568"/>
          <w:tab w:val="left" w:pos="565"/>
          <w:tab w:val="left" w:pos="1131"/>
          <w:tab w:val="left" w:pos="8502"/>
          <w:tab w:val="left" w:pos="9068"/>
        </w:tabs>
        <w:ind w:left="1134" w:hanging="1134"/>
        <w:jc w:val="both"/>
        <w:rPr>
          <w:lang w:val="de-DE"/>
        </w:rPr>
      </w:pPr>
      <w:r w:rsidRPr="00C61874">
        <w:rPr>
          <w:lang w:val="de-DE"/>
        </w:rPr>
        <w:tab/>
      </w:r>
      <w:r w:rsidRPr="00C61874">
        <w:rPr>
          <w:lang w:val="de-DE"/>
        </w:rPr>
        <w:tab/>
        <w:t>Warum muss verhindert werden, dass Wasser in konzentrierte SCHWEFELSÄURE mit mehr als 51</w:t>
      </w:r>
      <w:r w:rsidR="00572313" w:rsidRPr="00C61874">
        <w:rPr>
          <w:lang w:val="de-DE"/>
        </w:rPr>
        <w:t xml:space="preserve"> %</w:t>
      </w:r>
      <w:r w:rsidRPr="00C61874">
        <w:rPr>
          <w:lang w:val="de-DE"/>
        </w:rPr>
        <w:t xml:space="preserve"> Säure (UN 1830) gelangen kann?</w:t>
      </w:r>
    </w:p>
    <w:p w:rsidR="00662BF3" w:rsidRPr="00C61874" w:rsidRDefault="00662BF3" w:rsidP="00322DC9">
      <w:pPr>
        <w:tabs>
          <w:tab w:val="left" w:pos="-1135"/>
          <w:tab w:val="left" w:pos="-568"/>
          <w:tab w:val="left" w:pos="-2"/>
          <w:tab w:val="left" w:pos="565"/>
          <w:tab w:val="left" w:pos="1131"/>
          <w:tab w:val="left" w:pos="1699"/>
          <w:tab w:val="left" w:pos="8502"/>
          <w:tab w:val="left" w:pos="9068"/>
        </w:tabs>
        <w:ind w:left="1701" w:hanging="1701"/>
        <w:jc w:val="both"/>
        <w:rPr>
          <w:lang w:val="de-DE"/>
        </w:rPr>
      </w:pPr>
    </w:p>
    <w:p w:rsidR="00662BF3" w:rsidRPr="00C61874" w:rsidRDefault="00662BF3" w:rsidP="00322DC9">
      <w:pPr>
        <w:tabs>
          <w:tab w:val="left" w:pos="-1135"/>
          <w:tab w:val="left" w:pos="-568"/>
          <w:tab w:val="left" w:pos="-2"/>
          <w:tab w:val="left" w:pos="565"/>
          <w:tab w:val="left" w:pos="1131"/>
          <w:tab w:val="left" w:pos="1699"/>
          <w:tab w:val="left" w:pos="8502"/>
          <w:tab w:val="left" w:pos="9068"/>
        </w:tabs>
        <w:ind w:left="1701" w:hanging="1701"/>
        <w:jc w:val="both"/>
        <w:rPr>
          <w:lang w:val="de-DE"/>
        </w:rPr>
      </w:pPr>
      <w:r w:rsidRPr="00C61874">
        <w:rPr>
          <w:lang w:val="de-DE"/>
        </w:rPr>
        <w:tab/>
      </w:r>
      <w:r w:rsidRPr="00C61874">
        <w:rPr>
          <w:lang w:val="de-DE"/>
        </w:rPr>
        <w:tab/>
        <w:t>A</w:t>
      </w:r>
      <w:r w:rsidRPr="00C61874">
        <w:rPr>
          <w:lang w:val="de-DE"/>
        </w:rPr>
        <w:tab/>
        <w:t xml:space="preserve">Weil nach dem Hinzufügen </w:t>
      </w:r>
      <w:r w:rsidR="00E55430" w:rsidRPr="00C61874">
        <w:rPr>
          <w:lang w:val="de-DE"/>
        </w:rPr>
        <w:t xml:space="preserve">entzündbares </w:t>
      </w:r>
      <w:r w:rsidRPr="00C61874">
        <w:rPr>
          <w:lang w:val="de-DE"/>
        </w:rPr>
        <w:t>Wasserstoffgas entsteht.</w:t>
      </w:r>
    </w:p>
    <w:p w:rsidR="00662BF3" w:rsidRPr="00C61874" w:rsidRDefault="00662BF3" w:rsidP="00322DC9">
      <w:pPr>
        <w:tabs>
          <w:tab w:val="left" w:pos="-1135"/>
          <w:tab w:val="left" w:pos="-568"/>
          <w:tab w:val="left" w:pos="-2"/>
          <w:tab w:val="left" w:pos="567"/>
          <w:tab w:val="left" w:pos="1131"/>
          <w:tab w:val="left" w:pos="1699"/>
          <w:tab w:val="left" w:pos="8502"/>
          <w:tab w:val="left" w:pos="9068"/>
        </w:tabs>
        <w:ind w:left="1701" w:hanging="1701"/>
        <w:jc w:val="both"/>
        <w:rPr>
          <w:lang w:val="de-DE"/>
        </w:rPr>
      </w:pPr>
      <w:r w:rsidRPr="00C61874">
        <w:rPr>
          <w:lang w:val="de-DE"/>
        </w:rPr>
        <w:tab/>
      </w:r>
      <w:r w:rsidRPr="00C61874">
        <w:rPr>
          <w:lang w:val="de-DE"/>
        </w:rPr>
        <w:tab/>
        <w:t>B</w:t>
      </w:r>
      <w:r w:rsidRPr="00C61874">
        <w:rPr>
          <w:lang w:val="de-DE"/>
        </w:rPr>
        <w:tab/>
        <w:t>Weil viel Wärme freigesetzt wird, wodurch das Wasser verdampft und deshalb an Volumen zunimmt; es fängt an zu spritzen.</w:t>
      </w:r>
    </w:p>
    <w:p w:rsidR="00662BF3" w:rsidRPr="00C61874" w:rsidRDefault="00662BF3" w:rsidP="00322DC9">
      <w:pPr>
        <w:tabs>
          <w:tab w:val="left" w:pos="-1135"/>
          <w:tab w:val="left" w:pos="-568"/>
          <w:tab w:val="left" w:pos="-2"/>
          <w:tab w:val="left" w:pos="565"/>
          <w:tab w:val="left" w:pos="1131"/>
          <w:tab w:val="left" w:pos="1699"/>
          <w:tab w:val="left" w:pos="8502"/>
          <w:tab w:val="left" w:pos="9068"/>
        </w:tabs>
        <w:ind w:left="1701" w:hanging="1701"/>
        <w:jc w:val="both"/>
        <w:rPr>
          <w:lang w:val="de-DE"/>
        </w:rPr>
      </w:pPr>
      <w:r w:rsidRPr="00C61874">
        <w:rPr>
          <w:lang w:val="de-DE"/>
        </w:rPr>
        <w:tab/>
      </w:r>
      <w:r w:rsidRPr="00C61874">
        <w:rPr>
          <w:lang w:val="de-DE"/>
        </w:rPr>
        <w:tab/>
        <w:t>C</w:t>
      </w:r>
      <w:r w:rsidRPr="00C61874">
        <w:rPr>
          <w:lang w:val="de-DE"/>
        </w:rPr>
        <w:tab/>
        <w:t>Weil die Schwefelsäure hierdurch polymerisieren wird.</w:t>
      </w:r>
    </w:p>
    <w:p w:rsidR="00662BF3" w:rsidRPr="00C61874" w:rsidRDefault="00662BF3" w:rsidP="00322DC9">
      <w:pPr>
        <w:tabs>
          <w:tab w:val="left" w:pos="-1135"/>
          <w:tab w:val="left" w:pos="-568"/>
          <w:tab w:val="left" w:pos="-2"/>
          <w:tab w:val="left" w:pos="565"/>
          <w:tab w:val="left" w:pos="1131"/>
          <w:tab w:val="left" w:pos="1699"/>
          <w:tab w:val="left" w:pos="8502"/>
          <w:tab w:val="left" w:pos="9068"/>
        </w:tabs>
        <w:ind w:left="1701" w:hanging="1701"/>
        <w:jc w:val="both"/>
        <w:rPr>
          <w:lang w:val="de-DE"/>
        </w:rPr>
      </w:pPr>
      <w:r w:rsidRPr="00C61874">
        <w:rPr>
          <w:lang w:val="de-DE"/>
        </w:rPr>
        <w:tab/>
      </w:r>
      <w:r w:rsidRPr="00C61874">
        <w:rPr>
          <w:lang w:val="de-DE"/>
        </w:rPr>
        <w:tab/>
        <w:t>D</w:t>
      </w:r>
      <w:r w:rsidRPr="00C61874">
        <w:rPr>
          <w:lang w:val="de-DE"/>
        </w:rPr>
        <w:tab/>
        <w:t>Weil Schwefelsäure mit Wasser reagiert, wobei sehr giftige Dämpfe freigesetzt werden.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331 12.0-02</w:t>
      </w:r>
      <w:r w:rsidRPr="00C61874">
        <w:rPr>
          <w:lang w:val="de-DE"/>
        </w:rPr>
        <w:tab/>
      </w:r>
      <w:r w:rsidR="00442863" w:rsidRPr="00C61874">
        <w:rPr>
          <w:lang w:val="de-DE"/>
        </w:rPr>
        <w:t>Chemische Grundkenntnisse</w:t>
      </w:r>
      <w:r w:rsidRPr="00C61874">
        <w:rPr>
          <w:lang w:val="de-DE"/>
        </w:rPr>
        <w:tab/>
        <w:t>A</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 xml:space="preserve">Was ist eine bekannte </w:t>
      </w:r>
      <w:r w:rsidR="00E946F8" w:rsidRPr="00C61874">
        <w:rPr>
          <w:lang w:val="de-DE"/>
        </w:rPr>
        <w:t xml:space="preserve">sich </w:t>
      </w:r>
      <w:r w:rsidR="007F451B" w:rsidRPr="00C61874">
        <w:rPr>
          <w:lang w:val="de-DE"/>
        </w:rPr>
        <w:t xml:space="preserve">selbst </w:t>
      </w:r>
      <w:r w:rsidR="00E946F8" w:rsidRPr="00C61874">
        <w:rPr>
          <w:lang w:val="de-DE"/>
        </w:rPr>
        <w:t xml:space="preserve">beschleunigende </w:t>
      </w:r>
      <w:r w:rsidR="007F451B" w:rsidRPr="00C61874">
        <w:rPr>
          <w:lang w:val="de-DE"/>
        </w:rPr>
        <w:t>Reaktion</w:t>
      </w:r>
      <w:r w:rsidRPr="00C61874">
        <w:rPr>
          <w:lang w:val="de-DE"/>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 xml:space="preserve">Die Polymerisation von </w:t>
      </w:r>
      <w:proofErr w:type="spellStart"/>
      <w:r w:rsidRPr="00C61874">
        <w:rPr>
          <w:lang w:val="de-DE"/>
        </w:rPr>
        <w:t>Styren</w:t>
      </w:r>
      <w:proofErr w:type="spellEnd"/>
      <w:r w:rsidRPr="00C61874">
        <w:rPr>
          <w:lang w:val="de-DE"/>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Die Zerlegung von Wasser in Wasserstoff und Sauerstoff.</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Die Reaktion von Natrium mit Wasser.</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Das Rosten von Eisen.</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331 12.0-03</w:t>
      </w:r>
      <w:r w:rsidRPr="00C61874">
        <w:rPr>
          <w:lang w:val="de-DE"/>
        </w:rPr>
        <w:tab/>
      </w:r>
      <w:r w:rsidR="00442863" w:rsidRPr="00C61874">
        <w:rPr>
          <w:lang w:val="de-DE"/>
        </w:rPr>
        <w:t>Chemische Grundkenntnisse</w:t>
      </w:r>
      <w:r w:rsidRPr="00C61874">
        <w:rPr>
          <w:lang w:val="de-DE"/>
        </w:rPr>
        <w:tab/>
        <w:t>B</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322DC9">
      <w:pPr>
        <w:pStyle w:val="BodyText22"/>
        <w:widowControl/>
        <w:jc w:val="both"/>
      </w:pPr>
      <w:r w:rsidRPr="00C61874">
        <w:tab/>
        <w:t>Sie laden ein Produkt</w:t>
      </w:r>
      <w:r w:rsidR="00706886" w:rsidRPr="00C61874">
        <w:t xml:space="preserve"> das polymerisieren kann</w:t>
      </w:r>
      <w:r w:rsidRPr="00C61874">
        <w:t>. Der angrenzende Ladetank enthält ein anderes Produkt. Worauf müssen Sie bezüglich des Produkts im angrenzenden Ladetank achten?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Das Produkt darf kein Wasser enthalten.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Das Produkt darf nicht zu warm sein.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Das Produkt darf nicht leicht entzündbar sein.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Das Produkt darf keinen Inhibitor enthalten.</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331 12.0-04</w:t>
      </w:r>
      <w:r w:rsidRPr="00C61874">
        <w:rPr>
          <w:lang w:val="de-DE"/>
        </w:rPr>
        <w:tab/>
      </w:r>
      <w:r w:rsidR="00442863" w:rsidRPr="00C61874">
        <w:rPr>
          <w:lang w:val="de-DE"/>
        </w:rPr>
        <w:t>Chemische Grundkenntnisse</w:t>
      </w:r>
      <w:r w:rsidRPr="00C61874">
        <w:rPr>
          <w:lang w:val="de-DE"/>
        </w:rPr>
        <w:tab/>
        <w:t>A</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Wodurch kann eine Selbstreaktion eines Stoffes ausgelöst werden?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r>
      <w:r w:rsidR="00706886" w:rsidRPr="00C61874">
        <w:rPr>
          <w:lang w:val="de-DE"/>
        </w:rPr>
        <w:t>Durch Erwärmen</w:t>
      </w:r>
      <w:r w:rsidRPr="00C61874">
        <w:rPr>
          <w:lang w:val="de-DE"/>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r>
      <w:proofErr w:type="spellStart"/>
      <w:r w:rsidR="00DA1239" w:rsidRPr="00C61874">
        <w:rPr>
          <w:lang w:val="de-DE"/>
        </w:rPr>
        <w:t>Durch</w:t>
      </w:r>
      <w:proofErr w:type="spellEnd"/>
      <w:r w:rsidR="00DA1239" w:rsidRPr="00C61874">
        <w:rPr>
          <w:lang w:val="de-DE"/>
        </w:rPr>
        <w:t xml:space="preserve"> Hinzufügen eines</w:t>
      </w:r>
      <w:r w:rsidRPr="00C61874">
        <w:rPr>
          <w:lang w:val="de-DE"/>
        </w:rPr>
        <w:t xml:space="preserve"> Stabilisator</w:t>
      </w:r>
      <w:r w:rsidR="00DA1239" w:rsidRPr="00C61874">
        <w:rPr>
          <w:lang w:val="de-DE"/>
        </w:rPr>
        <w:t>s</w:t>
      </w:r>
      <w:r w:rsidRPr="00C61874">
        <w:rPr>
          <w:lang w:val="de-DE"/>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r>
      <w:r w:rsidR="00DA1239" w:rsidRPr="00C61874">
        <w:rPr>
          <w:lang w:val="de-DE"/>
        </w:rPr>
        <w:t>Durch Verhinderung</w:t>
      </w:r>
      <w:r w:rsidRPr="00C61874">
        <w:rPr>
          <w:lang w:val="de-DE"/>
        </w:rPr>
        <w:t xml:space="preserve"> eine</w:t>
      </w:r>
      <w:r w:rsidR="00DA1239" w:rsidRPr="00C61874">
        <w:rPr>
          <w:lang w:val="de-DE"/>
        </w:rPr>
        <w:t>r</w:t>
      </w:r>
      <w:r w:rsidRPr="00C61874">
        <w:rPr>
          <w:lang w:val="de-DE"/>
        </w:rPr>
        <w:t xml:space="preserve"> Kontamination mit anderer Ladung.</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r>
      <w:proofErr w:type="spellStart"/>
      <w:r w:rsidR="00DA1239" w:rsidRPr="00C61874">
        <w:rPr>
          <w:lang w:val="de-DE"/>
        </w:rPr>
        <w:t>Durch</w:t>
      </w:r>
      <w:proofErr w:type="spellEnd"/>
      <w:r w:rsidR="00DA1239" w:rsidRPr="00C61874">
        <w:rPr>
          <w:lang w:val="de-DE"/>
        </w:rPr>
        <w:t xml:space="preserve"> Hinzufügen</w:t>
      </w:r>
      <w:r w:rsidRPr="00C61874">
        <w:rPr>
          <w:lang w:val="de-DE"/>
        </w:rPr>
        <w:t xml:space="preserve"> ein</w:t>
      </w:r>
      <w:r w:rsidR="00DA1239" w:rsidRPr="00C61874">
        <w:rPr>
          <w:lang w:val="de-DE"/>
        </w:rPr>
        <w:t>es</w:t>
      </w:r>
      <w:r w:rsidRPr="00C61874">
        <w:rPr>
          <w:lang w:val="de-DE"/>
        </w:rPr>
        <w:t xml:space="preserve"> </w:t>
      </w:r>
      <w:r w:rsidR="00DA1239" w:rsidRPr="00C61874">
        <w:rPr>
          <w:lang w:val="de-DE"/>
        </w:rPr>
        <w:t xml:space="preserve">inerten </w:t>
      </w:r>
      <w:r w:rsidRPr="00C61874">
        <w:rPr>
          <w:lang w:val="de-DE"/>
        </w:rPr>
        <w:t>Gas</w:t>
      </w:r>
      <w:r w:rsidR="00DA1239" w:rsidRPr="00C61874">
        <w:rPr>
          <w:lang w:val="de-DE"/>
        </w:rPr>
        <w:t>es</w:t>
      </w:r>
      <w:r w:rsidRPr="00C61874">
        <w:rPr>
          <w:lang w:val="de-DE"/>
        </w:rPr>
        <w:t>.</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331 12.0-05</w:t>
      </w:r>
      <w:r w:rsidRPr="00C61874">
        <w:rPr>
          <w:lang w:val="de-DE"/>
        </w:rPr>
        <w:tab/>
      </w:r>
      <w:r w:rsidR="00442863" w:rsidRPr="00C61874">
        <w:rPr>
          <w:lang w:val="de-DE"/>
        </w:rPr>
        <w:t>Chemische Grundkenntnisse</w:t>
      </w:r>
      <w:r w:rsidRPr="00C61874">
        <w:rPr>
          <w:lang w:val="de-DE"/>
        </w:rPr>
        <w:tab/>
        <w:t>C</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 xml:space="preserve">Wodurch kann die Reaktion einer Ladung mit Luft verhindert werden? </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Indem die Ladung erwärmt wird.</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Indem die Ladung gekühlt wird.</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Indem die Ladung mit einem inerten Gas abgedeckt wird.</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Indem die Ladung ständig zirkuliert wird.</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br w:type="page"/>
      </w:r>
      <w:r w:rsidRPr="00C61874">
        <w:rPr>
          <w:lang w:val="de-DE"/>
        </w:rPr>
        <w:tab/>
        <w:t>331 12.0-06</w:t>
      </w:r>
      <w:r w:rsidRPr="00C61874">
        <w:rPr>
          <w:lang w:val="de-DE"/>
        </w:rPr>
        <w:tab/>
      </w:r>
      <w:r w:rsidR="00442863" w:rsidRPr="00C61874">
        <w:rPr>
          <w:lang w:val="de-DE"/>
        </w:rPr>
        <w:t>Chemische Grundkenntnisse</w:t>
      </w:r>
      <w:r w:rsidRPr="00C61874">
        <w:rPr>
          <w:lang w:val="de-DE"/>
        </w:rPr>
        <w:tab/>
        <w:t>D</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Was sind zwei Stoffarten mit ätzenden Eigenschaften?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Alkohole und Säuren.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Alkohole und Basen.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Edelmetalle und Basen.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Säuren und Basen.</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331 12.0-07</w:t>
      </w:r>
      <w:r w:rsidRPr="00C61874">
        <w:rPr>
          <w:lang w:val="de-DE"/>
        </w:rPr>
        <w:tab/>
      </w:r>
      <w:r w:rsidR="00442863" w:rsidRPr="00C61874">
        <w:rPr>
          <w:lang w:val="de-DE"/>
        </w:rPr>
        <w:t>Chemische Grundkenntnisse</w:t>
      </w:r>
      <w:r w:rsidRPr="00C61874">
        <w:rPr>
          <w:lang w:val="de-DE"/>
        </w:rPr>
        <w:tab/>
        <w:t>B</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Wenn ein Metall mit einer Säure reagiert wird ein Gas freigesetzt.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Welches Gas ist das?</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Sauerstoff.</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Wasserstoff.</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Methan.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Chlor.</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331 12.0-08</w:t>
      </w:r>
      <w:r w:rsidRPr="00C61874">
        <w:rPr>
          <w:lang w:val="de-DE"/>
        </w:rPr>
        <w:tab/>
      </w:r>
      <w:r w:rsidR="00442863" w:rsidRPr="00C61874">
        <w:rPr>
          <w:lang w:val="de-DE"/>
        </w:rPr>
        <w:t>Chemische Grundkenntnisse</w:t>
      </w:r>
      <w:r w:rsidRPr="00C61874">
        <w:rPr>
          <w:lang w:val="de-DE"/>
        </w:rPr>
        <w:tab/>
        <w:t>C</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Was entsteht bei der vollständigen Verbrennung von Propan?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Sauerstoff und Wasserstoff.</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Kohlenmonoxid und Wasser.</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Kohlendioxid und Wasser.</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Kohlenstoff und Wasserstoff.</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331 12.0-09</w:t>
      </w:r>
      <w:r w:rsidRPr="00C61874">
        <w:rPr>
          <w:lang w:val="de-DE"/>
        </w:rPr>
        <w:tab/>
      </w:r>
      <w:r w:rsidR="00442863" w:rsidRPr="00C61874">
        <w:rPr>
          <w:lang w:val="de-DE"/>
        </w:rPr>
        <w:t>Chemische Grundkenntnisse</w:t>
      </w:r>
      <w:r w:rsidRPr="00C61874">
        <w:rPr>
          <w:lang w:val="de-DE"/>
        </w:rPr>
        <w:tab/>
        <w:t>B</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Was entsteht bei der unvollständigen Verbrennung von Butan?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Sauerstoff und Wasserstoff.</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Kohlenmonoxid und Wasser.</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Kohlendioxid und Wasser.</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Kohlenstoff und Wasserstoff.</w:t>
      </w:r>
    </w:p>
    <w:p w:rsidR="00662BF3" w:rsidRPr="00C61874" w:rsidRDefault="00662BF3" w:rsidP="00662BF3">
      <w:pPr>
        <w:tabs>
          <w:tab w:val="left" w:pos="-1135"/>
          <w:tab w:val="left" w:pos="-568"/>
          <w:tab w:val="left" w:pos="-2"/>
          <w:tab w:val="left" w:pos="284"/>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565"/>
          <w:tab w:val="left" w:pos="1131"/>
          <w:tab w:val="left" w:pos="1699"/>
          <w:tab w:val="left" w:pos="8502"/>
          <w:tab w:val="left" w:pos="9068"/>
        </w:tabs>
        <w:ind w:left="1701" w:hanging="1701"/>
        <w:rPr>
          <w:lang w:val="de-DE"/>
        </w:rPr>
      </w:pPr>
      <w:r w:rsidRPr="00C61874">
        <w:rPr>
          <w:lang w:val="de-DE"/>
        </w:rPr>
        <w:tab/>
        <w:t>331 12.0-10</w:t>
      </w:r>
      <w:r w:rsidRPr="00C61874">
        <w:rPr>
          <w:lang w:val="de-DE"/>
        </w:rPr>
        <w:tab/>
      </w:r>
      <w:r w:rsidR="00442863" w:rsidRPr="00C61874">
        <w:rPr>
          <w:lang w:val="de-DE"/>
        </w:rPr>
        <w:t>Chemische Grundkenntnisse</w:t>
      </w:r>
      <w:r w:rsidRPr="00C61874">
        <w:rPr>
          <w:lang w:val="de-DE"/>
        </w:rPr>
        <w:tab/>
        <w:t>A</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 xml:space="preserve">Wie kann eine </w:t>
      </w:r>
      <w:r w:rsidR="00AD35F2" w:rsidRPr="00C61874">
        <w:rPr>
          <w:lang w:val="de-DE"/>
        </w:rPr>
        <w:t xml:space="preserve">durch Sauerstoff ausgelöste Reaktion </w:t>
      </w:r>
      <w:r w:rsidRPr="00C61874">
        <w:rPr>
          <w:lang w:val="de-DE"/>
        </w:rPr>
        <w:t>der Ladung verhindert werden?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Indem man sie mit Inertgas abdeckt.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Indem man für zusätzliche Verunreinigung sorgt.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Indem man sie erwärmt.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Indem man sie ständig umpumpt.</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331 12.0-11</w:t>
      </w:r>
      <w:r w:rsidRPr="00C61874">
        <w:rPr>
          <w:lang w:val="de-DE"/>
        </w:rPr>
        <w:tab/>
      </w:r>
      <w:r w:rsidR="00442863" w:rsidRPr="00C61874">
        <w:rPr>
          <w:lang w:val="de-DE"/>
        </w:rPr>
        <w:t>Chemische Grundkenntnisse</w:t>
      </w:r>
      <w:r w:rsidRPr="00C61874">
        <w:rPr>
          <w:lang w:val="de-DE"/>
        </w:rPr>
        <w:tab/>
        <w:t>A</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Was wird durch die Zugabe eines Inhibitors verhindert?</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Eine Polymerisation.</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Das Kochen.</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Eine Druckverminderung.</w:t>
      </w:r>
    </w:p>
    <w:p w:rsidR="00DC4061"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Eine Kondensation.</w:t>
      </w:r>
    </w:p>
    <w:p w:rsidR="00DC4061" w:rsidRPr="00C61874" w:rsidRDefault="00DC4061" w:rsidP="00DC4061">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br w:type="page"/>
      </w:r>
    </w:p>
    <w:p w:rsidR="00662BF3" w:rsidRPr="00C61874" w:rsidRDefault="00662BF3" w:rsidP="005A0C37">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331 12.0-12</w:t>
      </w:r>
      <w:r w:rsidRPr="00C61874">
        <w:rPr>
          <w:lang w:val="de-DE"/>
        </w:rPr>
        <w:tab/>
      </w:r>
      <w:r w:rsidR="00442863" w:rsidRPr="00C61874">
        <w:rPr>
          <w:lang w:val="de-DE"/>
        </w:rPr>
        <w:t>Chemische Grundkenntnisse</w:t>
      </w:r>
      <w:r w:rsidRPr="00C61874">
        <w:rPr>
          <w:lang w:val="de-DE"/>
        </w:rPr>
        <w:tab/>
        <w:t>B</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Was entsteht bei der vollständigen Verbrennung von Pentan?</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Sauerstoff und Wasserstoff.</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Kohlendioxid und Wasser.</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Kohlenstoff und Wasser.</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r>
      <w:proofErr w:type="spellStart"/>
      <w:r w:rsidRPr="00C61874">
        <w:rPr>
          <w:lang w:val="de-DE"/>
        </w:rPr>
        <w:t>Pentanoxid</w:t>
      </w:r>
      <w:proofErr w:type="spellEnd"/>
      <w:r w:rsidRPr="00C61874">
        <w:rPr>
          <w:lang w:val="de-DE"/>
        </w:rPr>
        <w:t xml:space="preserve"> und Wasser.</w:t>
      </w: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331 12.0-13</w:t>
      </w:r>
      <w:r w:rsidRPr="00C61874">
        <w:rPr>
          <w:lang w:val="de-DE"/>
        </w:rPr>
        <w:tab/>
      </w:r>
      <w:r w:rsidR="00442863" w:rsidRPr="00C61874">
        <w:rPr>
          <w:lang w:val="de-DE"/>
        </w:rPr>
        <w:t>Chemische Grundkenntnisse</w:t>
      </w:r>
      <w:r w:rsidRPr="00C61874">
        <w:rPr>
          <w:lang w:val="de-DE"/>
        </w:rPr>
        <w:tab/>
        <w:t>D</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Was entsteht bei der unvollständigen Verbrennung von Hexan?</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Hexanol und Wasser.</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Kohlendioxid und Wasser.</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Sauerstoff und Wasser.</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Kohlenmonoxid und Wasser.</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t>331 12.0-14</w:t>
      </w:r>
      <w:r w:rsidRPr="00C61874">
        <w:rPr>
          <w:lang w:val="de-DE"/>
        </w:rPr>
        <w:tab/>
      </w:r>
      <w:r w:rsidR="00442863" w:rsidRPr="00C61874">
        <w:rPr>
          <w:lang w:val="de-DE"/>
        </w:rPr>
        <w:t>Chemische Grundkenntnisse</w:t>
      </w:r>
      <w:r w:rsidRPr="00C61874">
        <w:rPr>
          <w:lang w:val="de-DE"/>
        </w:rPr>
        <w:tab/>
      </w:r>
      <w:r w:rsidRPr="00C61874">
        <w:rPr>
          <w:lang w:val="de-DE"/>
        </w:rPr>
        <w:tab/>
        <w:t>B</w:t>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Bei einer chemischen Reaktion wird Wärme frei gesetzt. Wie wird diese Reaktion genannt?</w:t>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A</w:t>
      </w:r>
      <w:r w:rsidRPr="00C61874">
        <w:rPr>
          <w:lang w:val="de-DE"/>
        </w:rPr>
        <w:tab/>
        <w:t>Eine endotherme Reaktion</w:t>
      </w:r>
      <w:r w:rsidR="00211B62" w:rsidRPr="00C61874">
        <w:rPr>
          <w:lang w:val="de-DE"/>
        </w:rPr>
        <w:t>.</w:t>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B</w:t>
      </w:r>
      <w:r w:rsidRPr="00C61874">
        <w:rPr>
          <w:lang w:val="de-DE"/>
        </w:rPr>
        <w:tab/>
        <w:t>Eine exotherme Reaktion</w:t>
      </w:r>
      <w:r w:rsidR="00211B62" w:rsidRPr="00C61874">
        <w:rPr>
          <w:lang w:val="de-DE"/>
        </w:rPr>
        <w:t>.</w:t>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C</w:t>
      </w:r>
      <w:r w:rsidRPr="00C61874">
        <w:rPr>
          <w:lang w:val="de-DE"/>
        </w:rPr>
        <w:tab/>
        <w:t>Eine heterogene Reaktion</w:t>
      </w:r>
      <w:r w:rsidR="00211B62" w:rsidRPr="00C61874">
        <w:rPr>
          <w:lang w:val="de-DE"/>
        </w:rPr>
        <w:t>.</w:t>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D</w:t>
      </w:r>
      <w:r w:rsidRPr="00C61874">
        <w:rPr>
          <w:lang w:val="de-DE"/>
        </w:rPr>
        <w:tab/>
        <w:t>Eine homogene Reaktion</w:t>
      </w:r>
      <w:r w:rsidR="00211B62" w:rsidRPr="00C61874">
        <w:rPr>
          <w:lang w:val="de-DE"/>
        </w:rPr>
        <w:t>.</w:t>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t>331 12.0-15</w:t>
      </w:r>
      <w:r w:rsidRPr="00C61874">
        <w:rPr>
          <w:lang w:val="de-DE"/>
        </w:rPr>
        <w:tab/>
      </w:r>
      <w:r w:rsidR="00442863" w:rsidRPr="00C61874">
        <w:rPr>
          <w:lang w:val="de-DE"/>
        </w:rPr>
        <w:t>Chemische Grundkenntnisse</w:t>
      </w:r>
      <w:r w:rsidRPr="00C61874">
        <w:rPr>
          <w:lang w:val="de-DE"/>
        </w:rPr>
        <w:tab/>
      </w:r>
      <w:r w:rsidRPr="00C61874">
        <w:rPr>
          <w:lang w:val="de-DE"/>
        </w:rPr>
        <w:tab/>
        <w:t>A</w:t>
      </w:r>
    </w:p>
    <w:p w:rsidR="00662BF3" w:rsidRPr="00C61874" w:rsidRDefault="00662BF3" w:rsidP="00662BF3">
      <w:pPr>
        <w:pStyle w:val="BodyText22"/>
      </w:pPr>
    </w:p>
    <w:p w:rsidR="00662BF3" w:rsidRPr="00C61874" w:rsidRDefault="00662BF3" w:rsidP="00662BF3">
      <w:pPr>
        <w:pStyle w:val="BodyText22"/>
      </w:pPr>
      <w:r w:rsidRPr="00C61874">
        <w:tab/>
        <w:t>Nach einer Reaktion ist ein neuer Stoff entstanden. Wie wird die Reaktion genannt, die in diesem Fall stattgefunden hat?</w:t>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A</w:t>
      </w:r>
      <w:r w:rsidRPr="00C61874">
        <w:rPr>
          <w:lang w:val="de-DE"/>
        </w:rPr>
        <w:tab/>
        <w:t>Eine chemische Reaktion</w:t>
      </w:r>
      <w:r w:rsidR="00211B62" w:rsidRPr="00C61874">
        <w:rPr>
          <w:lang w:val="de-DE"/>
        </w:rPr>
        <w:t>.</w:t>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B</w:t>
      </w:r>
      <w:r w:rsidRPr="00C61874">
        <w:rPr>
          <w:lang w:val="de-DE"/>
        </w:rPr>
        <w:tab/>
        <w:t>Eine physikalische Reaktion</w:t>
      </w:r>
      <w:r w:rsidR="00211B62" w:rsidRPr="00C61874">
        <w:rPr>
          <w:lang w:val="de-DE"/>
        </w:rPr>
        <w:t>.</w:t>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C</w:t>
      </w:r>
      <w:r w:rsidRPr="00C61874">
        <w:rPr>
          <w:lang w:val="de-DE"/>
        </w:rPr>
        <w:tab/>
        <w:t>Eine meteorologische Reaktion</w:t>
      </w:r>
      <w:r w:rsidR="00211B62" w:rsidRPr="00C61874">
        <w:rPr>
          <w:lang w:val="de-DE"/>
        </w:rPr>
        <w:t>.</w:t>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D</w:t>
      </w:r>
      <w:r w:rsidRPr="00C61874">
        <w:rPr>
          <w:lang w:val="de-DE"/>
        </w:rPr>
        <w:tab/>
        <w:t>Eine logische Reaktion</w:t>
      </w:r>
      <w:r w:rsidR="00211B62" w:rsidRPr="00C61874">
        <w:rPr>
          <w:lang w:val="de-DE"/>
        </w:rPr>
        <w:t>.</w:t>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t>331 12.0-16</w:t>
      </w:r>
      <w:r w:rsidRPr="00C61874">
        <w:rPr>
          <w:lang w:val="de-DE"/>
        </w:rPr>
        <w:tab/>
      </w:r>
      <w:r w:rsidR="00442863" w:rsidRPr="00C61874">
        <w:rPr>
          <w:lang w:val="de-DE"/>
        </w:rPr>
        <w:t>Chemische Grundkenntnisse</w:t>
      </w:r>
      <w:r w:rsidRPr="00C61874">
        <w:rPr>
          <w:lang w:val="de-DE"/>
        </w:rPr>
        <w:tab/>
      </w:r>
      <w:r w:rsidRPr="00C61874">
        <w:rPr>
          <w:lang w:val="de-DE"/>
        </w:rPr>
        <w:tab/>
        <w:t>D</w:t>
      </w:r>
    </w:p>
    <w:p w:rsidR="00662BF3" w:rsidRPr="00C61874" w:rsidRDefault="00662BF3" w:rsidP="00662BF3">
      <w:pPr>
        <w:tabs>
          <w:tab w:val="left" w:pos="284"/>
          <w:tab w:val="left" w:pos="1134"/>
          <w:tab w:val="left" w:pos="1701"/>
          <w:tab w:val="left" w:pos="7088"/>
          <w:tab w:val="left" w:pos="8505"/>
        </w:tabs>
        <w:spacing w:line="240" w:lineRule="atLeast"/>
        <w:ind w:left="1134" w:hanging="1134"/>
        <w:jc w:val="both"/>
        <w:rPr>
          <w:lang w:val="de-DE"/>
        </w:rPr>
      </w:pPr>
    </w:p>
    <w:p w:rsidR="00662BF3" w:rsidRPr="00C61874" w:rsidRDefault="00662BF3" w:rsidP="00322DC9">
      <w:pPr>
        <w:pStyle w:val="BodyText22"/>
        <w:widowControl/>
        <w:tabs>
          <w:tab w:val="clear" w:pos="-1135"/>
          <w:tab w:val="clear" w:pos="-568"/>
          <w:tab w:val="clear" w:pos="1699"/>
          <w:tab w:val="clear" w:pos="9068"/>
          <w:tab w:val="left" w:pos="284"/>
          <w:tab w:val="left" w:pos="1701"/>
          <w:tab w:val="left" w:pos="7088"/>
        </w:tabs>
        <w:spacing w:line="240" w:lineRule="atLeast"/>
        <w:jc w:val="both"/>
      </w:pPr>
      <w:r w:rsidRPr="00C61874">
        <w:tab/>
      </w:r>
      <w:r w:rsidRPr="00C61874">
        <w:tab/>
        <w:t xml:space="preserve">Selbstoxidation ist eine chemische Reaktion, bei der der Stoff selbst den </w:t>
      </w:r>
      <w:r w:rsidR="00D355AC" w:rsidRPr="00C61874">
        <w:t>notwendigen Reaktionspartner</w:t>
      </w:r>
      <w:r w:rsidR="00D355AC" w:rsidRPr="00C61874" w:rsidDel="00D355AC">
        <w:t xml:space="preserve"> </w:t>
      </w:r>
      <w:r w:rsidRPr="00C61874">
        <w:t xml:space="preserve">liefert. Wie heißt dieser </w:t>
      </w:r>
      <w:r w:rsidR="00D355AC" w:rsidRPr="00C61874">
        <w:t>Reaktionspartner</w:t>
      </w:r>
      <w:r w:rsidRPr="00C61874">
        <w:t>?</w:t>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A</w:t>
      </w:r>
      <w:r w:rsidRPr="00C61874">
        <w:rPr>
          <w:lang w:val="de-DE"/>
        </w:rPr>
        <w:tab/>
        <w:t>Kohlendioxid</w:t>
      </w:r>
      <w:r w:rsidR="00211B62" w:rsidRPr="00C61874">
        <w:rPr>
          <w:lang w:val="de-DE"/>
        </w:rPr>
        <w:t>.</w:t>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B</w:t>
      </w:r>
      <w:r w:rsidRPr="00C61874">
        <w:rPr>
          <w:lang w:val="de-DE"/>
        </w:rPr>
        <w:tab/>
        <w:t>Kohlensäure</w:t>
      </w:r>
      <w:r w:rsidR="00211B62" w:rsidRPr="00C61874">
        <w:rPr>
          <w:lang w:val="de-DE"/>
        </w:rPr>
        <w:t>.</w:t>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C</w:t>
      </w:r>
      <w:r w:rsidRPr="00C61874">
        <w:rPr>
          <w:lang w:val="de-DE"/>
        </w:rPr>
        <w:tab/>
        <w:t>Stickstoff</w:t>
      </w:r>
      <w:r w:rsidR="00211B62" w:rsidRPr="00C61874">
        <w:rPr>
          <w:lang w:val="de-DE"/>
        </w:rPr>
        <w:t>.</w:t>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D</w:t>
      </w:r>
      <w:r w:rsidRPr="00C61874">
        <w:rPr>
          <w:lang w:val="de-DE"/>
        </w:rPr>
        <w:tab/>
        <w:t>Sauerstoff</w:t>
      </w:r>
      <w:r w:rsidR="00211B62" w:rsidRPr="00C61874">
        <w:rPr>
          <w:lang w:val="de-DE"/>
        </w:rPr>
        <w:t>.</w:t>
      </w:r>
    </w:p>
    <w:p w:rsidR="00662BF3" w:rsidRPr="00C61874" w:rsidRDefault="00662BF3" w:rsidP="00662BF3">
      <w:pPr>
        <w:widowControl w:val="0"/>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pPr>
        <w:widowControl w:val="0"/>
        <w:tabs>
          <w:tab w:val="left" w:pos="-1135"/>
          <w:tab w:val="left" w:pos="-568"/>
          <w:tab w:val="left" w:pos="-2"/>
          <w:tab w:val="left" w:pos="284"/>
          <w:tab w:val="left" w:pos="1131"/>
          <w:tab w:val="left" w:pos="1699"/>
          <w:tab w:val="left" w:pos="8502"/>
          <w:tab w:val="left" w:pos="9068"/>
        </w:tabs>
        <w:ind w:left="1701" w:hanging="1701"/>
        <w:rPr>
          <w:lang w:val="de-DE"/>
        </w:rPr>
        <w:sectPr w:rsidR="00662BF3" w:rsidRPr="00C61874" w:rsidSect="00662BF3">
          <w:headerReference w:type="even" r:id="rId60"/>
          <w:headerReference w:type="default" r:id="rId61"/>
          <w:footerReference w:type="even" r:id="rId62"/>
          <w:footerReference w:type="default" r:id="rId63"/>
          <w:headerReference w:type="first" r:id="rId64"/>
          <w:footerReference w:type="first" r:id="rId65"/>
          <w:pgSz w:w="11906" w:h="16838"/>
          <w:pgMar w:top="1417" w:right="1417" w:bottom="1417" w:left="1417" w:header="708" w:footer="708" w:gutter="0"/>
          <w:cols w:space="708"/>
          <w:titlePg/>
        </w:sectPr>
      </w:pPr>
    </w:p>
    <w:p w:rsidR="00662BF3" w:rsidRPr="00C61874" w:rsidRDefault="00662BF3" w:rsidP="00662BF3">
      <w:pPr>
        <w:tabs>
          <w:tab w:val="left" w:pos="-1135"/>
          <w:tab w:val="left" w:pos="-568"/>
          <w:tab w:val="left" w:pos="-2"/>
          <w:tab w:val="left" w:pos="284"/>
          <w:tab w:val="left" w:pos="1134"/>
          <w:tab w:val="left" w:pos="1699"/>
          <w:tab w:val="left" w:pos="8502"/>
          <w:tab w:val="left" w:pos="9068"/>
        </w:tabs>
        <w:ind w:left="1701" w:hanging="1701"/>
        <w:rPr>
          <w:lang w:val="de-DE"/>
        </w:rPr>
      </w:pPr>
      <w:r w:rsidRPr="00C61874">
        <w:rPr>
          <w:lang w:val="de-DE"/>
        </w:rPr>
        <w:tab/>
        <w:t>332 01.0-01</w:t>
      </w:r>
      <w:r w:rsidRPr="00C61874">
        <w:rPr>
          <w:lang w:val="de-DE"/>
        </w:rPr>
        <w:tab/>
        <w:t>Arbeitsplatzgrenzwert</w:t>
      </w:r>
      <w:r w:rsidRPr="00C61874">
        <w:rPr>
          <w:lang w:val="de-DE"/>
        </w:rPr>
        <w:tab/>
        <w:t>A</w:t>
      </w:r>
    </w:p>
    <w:p w:rsidR="00662BF3" w:rsidRPr="00C61874" w:rsidRDefault="00662BF3" w:rsidP="00662BF3">
      <w:pPr>
        <w:tabs>
          <w:tab w:val="left" w:pos="-1135"/>
          <w:tab w:val="left" w:pos="-568"/>
          <w:tab w:val="left" w:pos="-2"/>
          <w:tab w:val="left" w:pos="565"/>
          <w:tab w:val="left" w:pos="1134"/>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4"/>
          <w:tab w:val="left" w:pos="1699"/>
          <w:tab w:val="left" w:pos="8502"/>
          <w:tab w:val="left" w:pos="9068"/>
        </w:tabs>
        <w:ind w:left="1701" w:hanging="1701"/>
        <w:rPr>
          <w:lang w:val="de-DE"/>
        </w:rPr>
      </w:pPr>
      <w:r w:rsidRPr="00C61874">
        <w:rPr>
          <w:lang w:val="de-DE"/>
        </w:rPr>
        <w:tab/>
      </w:r>
      <w:r w:rsidRPr="00C61874">
        <w:rPr>
          <w:lang w:val="de-DE"/>
        </w:rPr>
        <w:tab/>
        <w:t>Was ist ein Arbeitsplatzgrenzwert?</w:t>
      </w:r>
    </w:p>
    <w:p w:rsidR="00662BF3" w:rsidRPr="00C61874" w:rsidRDefault="00662BF3" w:rsidP="00662BF3">
      <w:pPr>
        <w:tabs>
          <w:tab w:val="left" w:pos="-1135"/>
          <w:tab w:val="left" w:pos="-568"/>
          <w:tab w:val="left" w:pos="-2"/>
          <w:tab w:val="left" w:pos="565"/>
          <w:tab w:val="left" w:pos="1134"/>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4"/>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Der Arbeitsplatzgrenzwert</w:t>
      </w:r>
      <w:r w:rsidRPr="00C61874" w:rsidDel="00D90BD6">
        <w:rPr>
          <w:lang w:val="de-DE"/>
        </w:rPr>
        <w:t xml:space="preserve"> </w:t>
      </w:r>
      <w:r w:rsidRPr="00C61874">
        <w:rPr>
          <w:lang w:val="de-DE"/>
        </w:rPr>
        <w:t>ist eine gesetzliche Vorschrift.</w:t>
      </w:r>
    </w:p>
    <w:p w:rsidR="00662BF3" w:rsidRPr="00C61874" w:rsidRDefault="00662BF3" w:rsidP="00662BF3">
      <w:pPr>
        <w:tabs>
          <w:tab w:val="left" w:pos="-1135"/>
          <w:tab w:val="left" w:pos="-568"/>
          <w:tab w:val="left" w:pos="-2"/>
          <w:tab w:val="left" w:pos="565"/>
          <w:tab w:val="left" w:pos="1134"/>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Der Arbeitsplatzgrenzwert</w:t>
      </w:r>
      <w:r w:rsidRPr="00C61874" w:rsidDel="00D90BD6">
        <w:rPr>
          <w:lang w:val="de-DE"/>
        </w:rPr>
        <w:t xml:space="preserve"> </w:t>
      </w:r>
      <w:r w:rsidRPr="00C61874">
        <w:rPr>
          <w:lang w:val="de-DE"/>
        </w:rPr>
        <w:t>ist eine Empfehlung des Gefahrgutherstellers.</w:t>
      </w:r>
    </w:p>
    <w:p w:rsidR="00662BF3" w:rsidRPr="00C61874" w:rsidRDefault="00662BF3" w:rsidP="00662BF3">
      <w:pPr>
        <w:tabs>
          <w:tab w:val="left" w:pos="-1135"/>
          <w:tab w:val="left" w:pos="-568"/>
          <w:tab w:val="left" w:pos="-2"/>
          <w:tab w:val="left" w:pos="565"/>
          <w:tab w:val="left" w:pos="1134"/>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Der Arbeitsplatzgrenzwert</w:t>
      </w:r>
      <w:r w:rsidRPr="00C61874" w:rsidDel="00D90BD6">
        <w:rPr>
          <w:lang w:val="de-DE"/>
        </w:rPr>
        <w:t xml:space="preserve"> </w:t>
      </w:r>
      <w:r w:rsidRPr="00C61874">
        <w:rPr>
          <w:lang w:val="de-DE"/>
        </w:rPr>
        <w:t xml:space="preserve">ist eine Empfehlung der UNECE. </w:t>
      </w:r>
    </w:p>
    <w:p w:rsidR="00662BF3" w:rsidRPr="00C61874" w:rsidRDefault="00662BF3" w:rsidP="00662BF3">
      <w:pPr>
        <w:tabs>
          <w:tab w:val="left" w:pos="-1135"/>
          <w:tab w:val="left" w:pos="-568"/>
          <w:tab w:val="left" w:pos="-2"/>
          <w:tab w:val="left" w:pos="567"/>
          <w:tab w:val="left" w:pos="1134"/>
          <w:tab w:val="left" w:pos="1418"/>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r>
      <w:r w:rsidRPr="00C61874">
        <w:rPr>
          <w:lang w:val="de-DE"/>
        </w:rPr>
        <w:tab/>
        <w:t>Der Arbeitsplatzgrenzwert</w:t>
      </w:r>
      <w:r w:rsidRPr="00C61874" w:rsidDel="00D90BD6">
        <w:rPr>
          <w:lang w:val="de-DE"/>
        </w:rPr>
        <w:t xml:space="preserve"> </w:t>
      </w:r>
      <w:r w:rsidRPr="00C61874">
        <w:rPr>
          <w:lang w:val="de-DE"/>
        </w:rPr>
        <w:t>ist eine Empfehlung eines “Gassachkundigen”.</w:t>
      </w:r>
    </w:p>
    <w:p w:rsidR="00662BF3" w:rsidRPr="00C61874" w:rsidRDefault="00662BF3" w:rsidP="00662BF3">
      <w:pPr>
        <w:tabs>
          <w:tab w:val="left" w:pos="-1135"/>
          <w:tab w:val="left" w:pos="-568"/>
          <w:tab w:val="left" w:pos="-2"/>
          <w:tab w:val="left" w:pos="284"/>
          <w:tab w:val="left" w:pos="1134"/>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4"/>
          <w:tab w:val="left" w:pos="1699"/>
          <w:tab w:val="left" w:pos="8502"/>
          <w:tab w:val="left" w:pos="9068"/>
        </w:tabs>
        <w:ind w:left="1701" w:hanging="1701"/>
        <w:rPr>
          <w:lang w:val="de-DE"/>
        </w:rPr>
      </w:pPr>
      <w:r w:rsidRPr="00C61874">
        <w:rPr>
          <w:lang w:val="de-DE"/>
        </w:rPr>
        <w:tab/>
        <w:t>332 01.0-02</w:t>
      </w:r>
      <w:r w:rsidRPr="00C61874">
        <w:rPr>
          <w:lang w:val="de-DE"/>
        </w:rPr>
        <w:tab/>
        <w:t>Arbeitsplatzgrenzwert</w:t>
      </w:r>
      <w:r w:rsidRPr="00C61874">
        <w:rPr>
          <w:lang w:val="de-DE"/>
        </w:rPr>
        <w:tab/>
        <w:t>B</w:t>
      </w:r>
    </w:p>
    <w:p w:rsidR="00662BF3" w:rsidRPr="00C61874" w:rsidRDefault="00662BF3" w:rsidP="00662BF3">
      <w:pPr>
        <w:tabs>
          <w:tab w:val="left" w:pos="-1135"/>
          <w:tab w:val="left" w:pos="-568"/>
          <w:tab w:val="left" w:pos="-2"/>
          <w:tab w:val="left" w:pos="565"/>
          <w:tab w:val="left" w:pos="1134"/>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4"/>
          <w:tab w:val="left" w:pos="1699"/>
          <w:tab w:val="left" w:pos="8502"/>
          <w:tab w:val="left" w:pos="9068"/>
        </w:tabs>
        <w:ind w:left="1701" w:hanging="1701"/>
        <w:rPr>
          <w:lang w:val="de-DE"/>
        </w:rPr>
      </w:pPr>
      <w:r w:rsidRPr="00C61874">
        <w:rPr>
          <w:lang w:val="de-DE"/>
        </w:rPr>
        <w:tab/>
      </w:r>
      <w:r w:rsidRPr="00C61874">
        <w:rPr>
          <w:lang w:val="de-DE"/>
        </w:rPr>
        <w:tab/>
        <w:t>Beim Arbeitsplatzgrenzwert</w:t>
      </w:r>
      <w:r w:rsidRPr="00C61874" w:rsidDel="00D90BD6">
        <w:rPr>
          <w:lang w:val="de-DE"/>
        </w:rPr>
        <w:t xml:space="preserve"> </w:t>
      </w:r>
      <w:r w:rsidRPr="00C61874">
        <w:rPr>
          <w:lang w:val="de-DE"/>
        </w:rPr>
        <w:t>steht der Buchstabe “H”.</w:t>
      </w:r>
    </w:p>
    <w:p w:rsidR="00662BF3" w:rsidRPr="00C61874" w:rsidRDefault="00662BF3" w:rsidP="00662BF3">
      <w:pPr>
        <w:tabs>
          <w:tab w:val="left" w:pos="-1135"/>
          <w:tab w:val="left" w:pos="-568"/>
          <w:tab w:val="left" w:pos="-2"/>
          <w:tab w:val="left" w:pos="565"/>
          <w:tab w:val="left" w:pos="1134"/>
          <w:tab w:val="left" w:pos="1699"/>
          <w:tab w:val="left" w:pos="8502"/>
          <w:tab w:val="left" w:pos="9068"/>
        </w:tabs>
        <w:ind w:left="1701" w:hanging="1701"/>
        <w:rPr>
          <w:lang w:val="de-DE"/>
        </w:rPr>
      </w:pPr>
      <w:r w:rsidRPr="00C61874">
        <w:rPr>
          <w:lang w:val="de-DE"/>
        </w:rPr>
        <w:tab/>
      </w:r>
      <w:r w:rsidRPr="00C61874">
        <w:rPr>
          <w:lang w:val="de-DE"/>
        </w:rPr>
        <w:tab/>
        <w:t>Wofür ist der Buchstabe “H” die Abkürzung?</w:t>
      </w:r>
    </w:p>
    <w:p w:rsidR="00662BF3" w:rsidRPr="00C61874" w:rsidRDefault="00662BF3" w:rsidP="00662BF3">
      <w:pPr>
        <w:tabs>
          <w:tab w:val="left" w:pos="-1135"/>
          <w:tab w:val="left" w:pos="-568"/>
          <w:tab w:val="left" w:pos="-2"/>
          <w:tab w:val="left" w:pos="565"/>
          <w:tab w:val="left" w:pos="1134"/>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4"/>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Die Abkürzung des Landes, in dem der Arbeitsplatzgrenzwert</w:t>
      </w:r>
      <w:r w:rsidRPr="00C61874" w:rsidDel="00D90BD6">
        <w:rPr>
          <w:lang w:val="de-DE"/>
        </w:rPr>
        <w:t xml:space="preserve"> </w:t>
      </w:r>
      <w:r w:rsidRPr="00C61874">
        <w:rPr>
          <w:lang w:val="de-DE"/>
        </w:rPr>
        <w:t>gilt.</w:t>
      </w:r>
    </w:p>
    <w:p w:rsidR="00662BF3" w:rsidRPr="00C61874" w:rsidRDefault="00662BF3" w:rsidP="00662BF3">
      <w:pPr>
        <w:tabs>
          <w:tab w:val="left" w:pos="-1135"/>
          <w:tab w:val="left" w:pos="-568"/>
          <w:tab w:val="left" w:pos="-2"/>
          <w:tab w:val="left" w:pos="565"/>
          <w:tab w:val="left" w:pos="1134"/>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Dass das Gift auch über die Haut aufgenommen werden kann.</w:t>
      </w:r>
    </w:p>
    <w:p w:rsidR="00662BF3" w:rsidRPr="00C61874" w:rsidRDefault="00662BF3" w:rsidP="00662BF3">
      <w:pPr>
        <w:tabs>
          <w:tab w:val="left" w:pos="-1135"/>
          <w:tab w:val="left" w:pos="-568"/>
          <w:tab w:val="left" w:pos="-2"/>
          <w:tab w:val="left" w:pos="565"/>
          <w:tab w:val="left" w:pos="1134"/>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Dass es sich hier um einen Höchstwert handelt.</w:t>
      </w:r>
    </w:p>
    <w:p w:rsidR="00662BF3" w:rsidRPr="00C61874" w:rsidRDefault="00662BF3" w:rsidP="00662BF3">
      <w:pPr>
        <w:tabs>
          <w:tab w:val="left" w:pos="-1135"/>
          <w:tab w:val="left" w:pos="-568"/>
          <w:tab w:val="left" w:pos="-2"/>
          <w:tab w:val="left" w:pos="565"/>
          <w:tab w:val="left" w:pos="1134"/>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Dass dieser Stoff eine Hautkrankheit hervorrufen kann.</w:t>
      </w:r>
    </w:p>
    <w:p w:rsidR="00662BF3" w:rsidRPr="00C61874" w:rsidRDefault="00662BF3" w:rsidP="00662BF3">
      <w:pPr>
        <w:tabs>
          <w:tab w:val="left" w:pos="-1135"/>
          <w:tab w:val="left" w:pos="-568"/>
          <w:tab w:val="left" w:pos="-2"/>
          <w:tab w:val="left" w:pos="284"/>
          <w:tab w:val="left" w:pos="1134"/>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4"/>
          <w:tab w:val="left" w:pos="1699"/>
          <w:tab w:val="left" w:pos="8502"/>
          <w:tab w:val="left" w:pos="9068"/>
        </w:tabs>
        <w:ind w:left="1701" w:hanging="1701"/>
        <w:rPr>
          <w:lang w:val="de-DE"/>
        </w:rPr>
      </w:pPr>
      <w:r w:rsidRPr="00C61874">
        <w:rPr>
          <w:lang w:val="de-DE"/>
        </w:rPr>
        <w:tab/>
        <w:t>332 01.0-03</w:t>
      </w:r>
      <w:r w:rsidRPr="00C61874">
        <w:rPr>
          <w:lang w:val="de-DE"/>
        </w:rPr>
        <w:tab/>
        <w:t>Gaskonzentrationsmessungen</w:t>
      </w:r>
      <w:r w:rsidRPr="00C61874">
        <w:rPr>
          <w:lang w:val="de-DE"/>
        </w:rPr>
        <w:tab/>
        <w:t>C</w:t>
      </w:r>
    </w:p>
    <w:p w:rsidR="00662BF3" w:rsidRPr="00C61874" w:rsidRDefault="00662BF3" w:rsidP="00662BF3">
      <w:pPr>
        <w:tabs>
          <w:tab w:val="left" w:pos="-1135"/>
          <w:tab w:val="left" w:pos="-568"/>
          <w:tab w:val="left" w:pos="-2"/>
          <w:tab w:val="left" w:pos="565"/>
          <w:tab w:val="left" w:pos="1134"/>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4"/>
          <w:tab w:val="left" w:pos="1699"/>
          <w:tab w:val="left" w:pos="8502"/>
          <w:tab w:val="left" w:pos="9068"/>
        </w:tabs>
        <w:ind w:left="1701" w:hanging="1701"/>
        <w:rPr>
          <w:lang w:val="de-DE"/>
        </w:rPr>
      </w:pPr>
      <w:r w:rsidRPr="00C61874">
        <w:rPr>
          <w:lang w:val="de-DE"/>
        </w:rPr>
        <w:tab/>
      </w:r>
      <w:r w:rsidRPr="00C61874">
        <w:rPr>
          <w:lang w:val="de-DE"/>
        </w:rPr>
        <w:tab/>
        <w:t>Auf einem Gasmessröhrchen steht n = 10.</w:t>
      </w:r>
    </w:p>
    <w:p w:rsidR="00662BF3" w:rsidRPr="00C61874" w:rsidRDefault="00662BF3" w:rsidP="00662BF3">
      <w:pPr>
        <w:tabs>
          <w:tab w:val="left" w:pos="-1135"/>
          <w:tab w:val="left" w:pos="-568"/>
          <w:tab w:val="left" w:pos="-2"/>
          <w:tab w:val="left" w:pos="565"/>
          <w:tab w:val="left" w:pos="1134"/>
          <w:tab w:val="left" w:pos="1699"/>
          <w:tab w:val="left" w:pos="8502"/>
          <w:tab w:val="left" w:pos="9068"/>
        </w:tabs>
        <w:ind w:left="1701" w:hanging="1701"/>
        <w:rPr>
          <w:lang w:val="de-DE"/>
        </w:rPr>
      </w:pPr>
      <w:r w:rsidRPr="00C61874">
        <w:rPr>
          <w:lang w:val="de-DE"/>
        </w:rPr>
        <w:tab/>
      </w:r>
      <w:r w:rsidRPr="00C61874">
        <w:rPr>
          <w:lang w:val="de-DE"/>
        </w:rPr>
        <w:tab/>
        <w:t>Was bedeutet das?</w:t>
      </w:r>
    </w:p>
    <w:p w:rsidR="00662BF3" w:rsidRPr="00C61874" w:rsidRDefault="00662BF3" w:rsidP="00662BF3">
      <w:pPr>
        <w:tabs>
          <w:tab w:val="left" w:pos="-1135"/>
          <w:tab w:val="left" w:pos="-568"/>
          <w:tab w:val="left" w:pos="-2"/>
          <w:tab w:val="left" w:pos="565"/>
          <w:tab w:val="left" w:pos="1134"/>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4"/>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Die Abweichung des Messwertes dieses Röhrchens beträgt 10</w:t>
      </w:r>
      <w:r w:rsidR="00DA1239" w:rsidRPr="00C61874">
        <w:rPr>
          <w:lang w:val="de-DE"/>
        </w:rPr>
        <w:t xml:space="preserve"> </w:t>
      </w:r>
      <w:r w:rsidRPr="00C61874">
        <w:rPr>
          <w:lang w:val="de-DE"/>
        </w:rPr>
        <w:t>%.</w:t>
      </w:r>
    </w:p>
    <w:p w:rsidR="00662BF3" w:rsidRPr="00C61874" w:rsidRDefault="00662BF3" w:rsidP="00662BF3">
      <w:pPr>
        <w:tabs>
          <w:tab w:val="left" w:pos="-1135"/>
          <w:tab w:val="left" w:pos="-568"/>
          <w:tab w:val="left" w:pos="-2"/>
          <w:tab w:val="left" w:pos="565"/>
          <w:tab w:val="left" w:pos="1134"/>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Um eine genaue Messung durchführen zu können</w:t>
      </w:r>
      <w:ins w:id="18" w:author="Bölker, Steffan" w:date="2018-08-24T14:28:00Z">
        <w:r w:rsidR="00DD5A95" w:rsidRPr="00C61874">
          <w:rPr>
            <w:lang w:val="de-DE"/>
          </w:rPr>
          <w:t>,</w:t>
        </w:r>
      </w:ins>
      <w:r w:rsidRPr="00C61874">
        <w:rPr>
          <w:lang w:val="de-DE"/>
        </w:rPr>
        <w:t xml:space="preserve"> müssen zehn Messungen vorgenommen werden.</w:t>
      </w:r>
    </w:p>
    <w:p w:rsidR="00662BF3" w:rsidRPr="00C61874" w:rsidRDefault="00662BF3" w:rsidP="00662BF3">
      <w:pPr>
        <w:tabs>
          <w:tab w:val="left" w:pos="-1135"/>
          <w:tab w:val="left" w:pos="-568"/>
          <w:tab w:val="left" w:pos="-2"/>
          <w:tab w:val="left" w:pos="567"/>
          <w:tab w:val="left" w:pos="1134"/>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 xml:space="preserve">Um eine Messung durchzuführen, müssen mit dem </w:t>
      </w:r>
      <w:proofErr w:type="spellStart"/>
      <w:r w:rsidRPr="00C61874">
        <w:rPr>
          <w:lang w:val="de-DE"/>
        </w:rPr>
        <w:t>Toximeter</w:t>
      </w:r>
      <w:proofErr w:type="spellEnd"/>
      <w:r w:rsidRPr="00C61874">
        <w:rPr>
          <w:lang w:val="de-DE"/>
        </w:rPr>
        <w:t xml:space="preserve"> zehn </w:t>
      </w:r>
      <w:r w:rsidR="00D355AC" w:rsidRPr="00C61874">
        <w:rPr>
          <w:lang w:val="de-DE"/>
        </w:rPr>
        <w:t xml:space="preserve">Pumpenhübe </w:t>
      </w:r>
      <w:r w:rsidRPr="00C61874">
        <w:rPr>
          <w:lang w:val="de-DE"/>
        </w:rPr>
        <w:t>gemacht werden.</w:t>
      </w:r>
    </w:p>
    <w:p w:rsidR="00662BF3" w:rsidRPr="00C61874" w:rsidRDefault="00662BF3" w:rsidP="00662BF3">
      <w:pPr>
        <w:tabs>
          <w:tab w:val="left" w:pos="-1135"/>
          <w:tab w:val="left" w:pos="-568"/>
          <w:tab w:val="left" w:pos="-2"/>
          <w:tab w:val="left" w:pos="565"/>
          <w:tab w:val="left" w:pos="1134"/>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Der gemessene Wert muss mit zehn multipliziert werden.</w:t>
      </w:r>
    </w:p>
    <w:p w:rsidR="00662BF3" w:rsidRPr="00C61874" w:rsidRDefault="00662BF3" w:rsidP="00662BF3">
      <w:pPr>
        <w:tabs>
          <w:tab w:val="left" w:pos="-1135"/>
          <w:tab w:val="left" w:pos="-568"/>
          <w:tab w:val="left" w:pos="-2"/>
          <w:tab w:val="left" w:pos="565"/>
          <w:tab w:val="left" w:pos="1134"/>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565"/>
          <w:tab w:val="left" w:pos="1134"/>
          <w:tab w:val="left" w:pos="1699"/>
          <w:tab w:val="left" w:pos="8502"/>
          <w:tab w:val="left" w:pos="9068"/>
        </w:tabs>
        <w:ind w:left="1701" w:hanging="1701"/>
        <w:rPr>
          <w:lang w:val="de-DE"/>
        </w:rPr>
      </w:pPr>
      <w:r w:rsidRPr="00C61874">
        <w:rPr>
          <w:lang w:val="de-DE"/>
        </w:rPr>
        <w:tab/>
        <w:t>332 01.0-04</w:t>
      </w:r>
      <w:r w:rsidRPr="00C61874">
        <w:rPr>
          <w:lang w:val="de-DE"/>
        </w:rPr>
        <w:tab/>
        <w:t>Allgemeine Grundkenntnisse</w:t>
      </w:r>
      <w:r w:rsidRPr="00C61874">
        <w:rPr>
          <w:lang w:val="de-DE"/>
        </w:rPr>
        <w:tab/>
        <w:t>C</w:t>
      </w:r>
    </w:p>
    <w:p w:rsidR="00662BF3" w:rsidRPr="00C61874" w:rsidRDefault="00662BF3" w:rsidP="00662BF3">
      <w:pPr>
        <w:tabs>
          <w:tab w:val="left" w:pos="-1135"/>
          <w:tab w:val="left" w:pos="-568"/>
          <w:tab w:val="left" w:pos="-2"/>
          <w:tab w:val="left" w:pos="565"/>
          <w:tab w:val="left" w:pos="1134"/>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4"/>
          <w:tab w:val="left" w:pos="1699"/>
          <w:tab w:val="left" w:pos="8502"/>
          <w:tab w:val="left" w:pos="9068"/>
        </w:tabs>
        <w:ind w:left="1701" w:hanging="1701"/>
        <w:rPr>
          <w:lang w:val="de-DE"/>
        </w:rPr>
      </w:pPr>
      <w:r w:rsidRPr="00C61874">
        <w:rPr>
          <w:lang w:val="de-DE"/>
        </w:rPr>
        <w:tab/>
      </w:r>
      <w:r w:rsidRPr="00C61874">
        <w:rPr>
          <w:lang w:val="de-DE"/>
        </w:rPr>
        <w:tab/>
        <w:t>Wie viel Prozent Sauerstoff enthält Luft unter normalen Umständen?</w:t>
      </w:r>
    </w:p>
    <w:p w:rsidR="00662BF3" w:rsidRPr="00C61874" w:rsidRDefault="00662BF3" w:rsidP="00662BF3">
      <w:pPr>
        <w:tabs>
          <w:tab w:val="left" w:pos="-1135"/>
          <w:tab w:val="left" w:pos="-568"/>
          <w:tab w:val="left" w:pos="-2"/>
          <w:tab w:val="left" w:pos="565"/>
          <w:tab w:val="left" w:pos="1134"/>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4"/>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17</w:t>
      </w:r>
      <w:r w:rsidR="00DA1239" w:rsidRPr="00C61874">
        <w:rPr>
          <w:lang w:val="de-DE"/>
        </w:rPr>
        <w:t xml:space="preserve"> </w:t>
      </w:r>
      <w:r w:rsidRPr="00C61874">
        <w:rPr>
          <w:lang w:val="de-DE"/>
        </w:rPr>
        <w:t>%.</w:t>
      </w:r>
    </w:p>
    <w:p w:rsidR="00662BF3" w:rsidRPr="00C61874" w:rsidRDefault="00662BF3" w:rsidP="00662BF3">
      <w:pPr>
        <w:tabs>
          <w:tab w:val="left" w:pos="-1135"/>
          <w:tab w:val="left" w:pos="-568"/>
          <w:tab w:val="left" w:pos="-2"/>
          <w:tab w:val="left" w:pos="565"/>
          <w:tab w:val="left" w:pos="1134"/>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19</w:t>
      </w:r>
      <w:r w:rsidR="00DA1239" w:rsidRPr="00C61874">
        <w:rPr>
          <w:lang w:val="de-DE"/>
        </w:rPr>
        <w:t xml:space="preserve"> </w:t>
      </w:r>
      <w:r w:rsidRPr="00C61874">
        <w:rPr>
          <w:lang w:val="de-DE"/>
        </w:rPr>
        <w:t>%.</w:t>
      </w:r>
    </w:p>
    <w:p w:rsidR="00662BF3" w:rsidRPr="00C61874" w:rsidRDefault="00662BF3" w:rsidP="00662BF3">
      <w:pPr>
        <w:tabs>
          <w:tab w:val="left" w:pos="-1135"/>
          <w:tab w:val="left" w:pos="-568"/>
          <w:tab w:val="left" w:pos="-2"/>
          <w:tab w:val="left" w:pos="565"/>
          <w:tab w:val="left" w:pos="1134"/>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21</w:t>
      </w:r>
      <w:r w:rsidR="00DA1239" w:rsidRPr="00C61874">
        <w:rPr>
          <w:lang w:val="de-DE"/>
        </w:rPr>
        <w:t xml:space="preserve"> </w:t>
      </w:r>
      <w:r w:rsidRPr="00C61874">
        <w:rPr>
          <w:lang w:val="de-DE"/>
        </w:rPr>
        <w:t>%.</w:t>
      </w:r>
    </w:p>
    <w:p w:rsidR="00662BF3" w:rsidRPr="00C61874" w:rsidRDefault="00662BF3" w:rsidP="00662BF3">
      <w:pPr>
        <w:tabs>
          <w:tab w:val="left" w:pos="-1135"/>
          <w:tab w:val="left" w:pos="-568"/>
          <w:tab w:val="left" w:pos="-2"/>
          <w:tab w:val="left" w:pos="565"/>
          <w:tab w:val="left" w:pos="1134"/>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22</w:t>
      </w:r>
      <w:r w:rsidR="00DA1239" w:rsidRPr="00C61874">
        <w:rPr>
          <w:lang w:val="de-DE"/>
        </w:rPr>
        <w:t xml:space="preserve"> </w:t>
      </w:r>
      <w:r w:rsidRPr="00C61874">
        <w:rPr>
          <w:lang w:val="de-DE"/>
        </w:rPr>
        <w:t>%.</w:t>
      </w:r>
    </w:p>
    <w:p w:rsidR="00662BF3" w:rsidRPr="00C61874" w:rsidRDefault="00662BF3" w:rsidP="00662BF3">
      <w:pPr>
        <w:tabs>
          <w:tab w:val="left" w:pos="-1135"/>
          <w:tab w:val="left" w:pos="-568"/>
          <w:tab w:val="left" w:pos="-2"/>
          <w:tab w:val="left" w:pos="284"/>
          <w:tab w:val="left" w:pos="1134"/>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4"/>
          <w:tab w:val="left" w:pos="1699"/>
          <w:tab w:val="left" w:pos="8502"/>
          <w:tab w:val="left" w:pos="9068"/>
        </w:tabs>
        <w:ind w:left="1701" w:hanging="1701"/>
        <w:rPr>
          <w:lang w:val="de-DE"/>
        </w:rPr>
      </w:pPr>
      <w:r w:rsidRPr="00C61874">
        <w:rPr>
          <w:lang w:val="de-DE"/>
        </w:rPr>
        <w:tab/>
        <w:t>332 01.0-05</w:t>
      </w:r>
      <w:r w:rsidRPr="00C61874">
        <w:rPr>
          <w:lang w:val="de-DE"/>
        </w:rPr>
        <w:tab/>
        <w:t>Gaskonzentrationsmessungen</w:t>
      </w:r>
      <w:r w:rsidRPr="00C61874">
        <w:rPr>
          <w:lang w:val="de-DE"/>
        </w:rPr>
        <w:tab/>
        <w:t>A</w:t>
      </w:r>
    </w:p>
    <w:p w:rsidR="00662BF3" w:rsidRPr="00C61874" w:rsidRDefault="00662BF3" w:rsidP="00662BF3">
      <w:pPr>
        <w:tabs>
          <w:tab w:val="left" w:pos="-1135"/>
          <w:tab w:val="left" w:pos="-568"/>
          <w:tab w:val="left" w:pos="-2"/>
          <w:tab w:val="left" w:pos="565"/>
          <w:tab w:val="left" w:pos="1134"/>
          <w:tab w:val="left" w:pos="1699"/>
          <w:tab w:val="left" w:pos="8502"/>
          <w:tab w:val="left" w:pos="9068"/>
        </w:tabs>
        <w:ind w:left="1701" w:hanging="1701"/>
        <w:rPr>
          <w:lang w:val="de-DE"/>
        </w:rPr>
      </w:pPr>
    </w:p>
    <w:p w:rsidR="00662BF3" w:rsidRPr="00C61874" w:rsidRDefault="00662BF3" w:rsidP="00322DC9">
      <w:pPr>
        <w:pStyle w:val="BodyText22"/>
        <w:widowControl/>
        <w:jc w:val="both"/>
      </w:pPr>
      <w:r w:rsidRPr="00C61874">
        <w:tab/>
        <w:t xml:space="preserve">Sie möchten </w:t>
      </w:r>
      <w:r w:rsidR="00B122A6" w:rsidRPr="00C61874">
        <w:t>mit einem Wärmetönungsmessgerät messen</w:t>
      </w:r>
      <w:r w:rsidRPr="00C61874">
        <w:t xml:space="preserve">, ob sich in einem </w:t>
      </w:r>
      <w:proofErr w:type="spellStart"/>
      <w:r w:rsidRPr="00C61874">
        <w:t>Ladetank</w:t>
      </w:r>
      <w:proofErr w:type="spellEnd"/>
      <w:r w:rsidRPr="00C61874">
        <w:t xml:space="preserve"> </w:t>
      </w:r>
      <w:r w:rsidR="00272B49" w:rsidRPr="00C61874">
        <w:t xml:space="preserve">explosionsfähige Gas/Luft-Gemische </w:t>
      </w:r>
      <w:r w:rsidRPr="00C61874">
        <w:t xml:space="preserve">befinden. Ist </w:t>
      </w:r>
      <w:r w:rsidR="00272B49" w:rsidRPr="00C61874">
        <w:t xml:space="preserve">der Sauerstoffgehalt </w:t>
      </w:r>
      <w:r w:rsidRPr="00C61874">
        <w:t>jetzt auch wichtig?</w:t>
      </w:r>
    </w:p>
    <w:p w:rsidR="00662BF3" w:rsidRPr="00C61874" w:rsidRDefault="00662BF3" w:rsidP="00322DC9">
      <w:pPr>
        <w:tabs>
          <w:tab w:val="left" w:pos="-1135"/>
          <w:tab w:val="left" w:pos="-568"/>
          <w:tab w:val="left" w:pos="-2"/>
          <w:tab w:val="left" w:pos="565"/>
          <w:tab w:val="left" w:pos="1134"/>
          <w:tab w:val="left" w:pos="1699"/>
          <w:tab w:val="left" w:pos="8502"/>
          <w:tab w:val="left" w:pos="9068"/>
        </w:tabs>
        <w:ind w:left="1701" w:hanging="1701"/>
        <w:jc w:val="both"/>
        <w:rPr>
          <w:lang w:val="de-DE"/>
        </w:rPr>
      </w:pPr>
    </w:p>
    <w:p w:rsidR="00662BF3" w:rsidRPr="00C61874" w:rsidRDefault="00662BF3" w:rsidP="00322DC9">
      <w:pPr>
        <w:tabs>
          <w:tab w:val="left" w:pos="-1135"/>
          <w:tab w:val="left" w:pos="-568"/>
          <w:tab w:val="left" w:pos="-2"/>
          <w:tab w:val="left" w:pos="567"/>
          <w:tab w:val="left" w:pos="1134"/>
          <w:tab w:val="left" w:pos="1699"/>
          <w:tab w:val="left" w:pos="8502"/>
          <w:tab w:val="left" w:pos="9068"/>
        </w:tabs>
        <w:ind w:left="1701" w:hanging="1701"/>
        <w:jc w:val="both"/>
        <w:rPr>
          <w:lang w:val="de-DE"/>
        </w:rPr>
      </w:pPr>
      <w:r w:rsidRPr="00C61874">
        <w:rPr>
          <w:lang w:val="de-DE"/>
        </w:rPr>
        <w:tab/>
      </w:r>
      <w:r w:rsidRPr="00C61874">
        <w:rPr>
          <w:lang w:val="de-DE"/>
        </w:rPr>
        <w:tab/>
        <w:t>A</w:t>
      </w:r>
      <w:r w:rsidRPr="00C61874">
        <w:rPr>
          <w:lang w:val="de-DE"/>
        </w:rPr>
        <w:tab/>
        <w:t>Ja. Die Messung basiert auf einem Verbrennungsprozess. D</w:t>
      </w:r>
      <w:r w:rsidR="00272B49" w:rsidRPr="00C61874">
        <w:rPr>
          <w:lang w:val="de-DE"/>
        </w:rPr>
        <w:t>er</w:t>
      </w:r>
      <w:r w:rsidRPr="00C61874">
        <w:rPr>
          <w:lang w:val="de-DE"/>
        </w:rPr>
        <w:t xml:space="preserve"> </w:t>
      </w:r>
      <w:r w:rsidR="00272B49" w:rsidRPr="00C61874">
        <w:rPr>
          <w:lang w:val="de-DE"/>
        </w:rPr>
        <w:t xml:space="preserve">Sauerstoffgehalt </w:t>
      </w:r>
      <w:r w:rsidRPr="00C61874">
        <w:rPr>
          <w:lang w:val="de-DE"/>
        </w:rPr>
        <w:t>hat Einfluss auf das Messergebnis.</w:t>
      </w:r>
    </w:p>
    <w:p w:rsidR="00662BF3" w:rsidRPr="00C61874" w:rsidRDefault="00662BF3" w:rsidP="00322DC9">
      <w:pPr>
        <w:tabs>
          <w:tab w:val="left" w:pos="-1135"/>
          <w:tab w:val="left" w:pos="-568"/>
          <w:tab w:val="left" w:pos="-2"/>
          <w:tab w:val="left" w:pos="567"/>
          <w:tab w:val="left" w:pos="1134"/>
          <w:tab w:val="left" w:pos="1699"/>
          <w:tab w:val="left" w:pos="8502"/>
          <w:tab w:val="left" w:pos="9068"/>
        </w:tabs>
        <w:ind w:left="1701" w:hanging="1701"/>
        <w:jc w:val="both"/>
        <w:rPr>
          <w:lang w:val="de-DE"/>
        </w:rPr>
      </w:pPr>
      <w:r w:rsidRPr="00C61874">
        <w:rPr>
          <w:lang w:val="de-DE"/>
        </w:rPr>
        <w:tab/>
      </w:r>
      <w:r w:rsidRPr="00C61874">
        <w:rPr>
          <w:lang w:val="de-DE"/>
        </w:rPr>
        <w:tab/>
        <w:t>B</w:t>
      </w:r>
      <w:r w:rsidRPr="00C61874">
        <w:rPr>
          <w:lang w:val="de-DE"/>
        </w:rPr>
        <w:tab/>
        <w:t>Nein. Wenn sich weniger als 21</w:t>
      </w:r>
      <w:r w:rsidR="00DA1239" w:rsidRPr="00C61874">
        <w:rPr>
          <w:lang w:val="de-DE"/>
        </w:rPr>
        <w:t xml:space="preserve"> </w:t>
      </w:r>
      <w:r w:rsidRPr="00C61874">
        <w:rPr>
          <w:lang w:val="de-DE"/>
        </w:rPr>
        <w:t xml:space="preserve">% Sauerstoff in dem zu </w:t>
      </w:r>
      <w:r w:rsidR="00272B49" w:rsidRPr="00C61874">
        <w:rPr>
          <w:lang w:val="de-DE"/>
        </w:rPr>
        <w:t>überprüfenden Ladetank befinden</w:t>
      </w:r>
      <w:r w:rsidRPr="00C61874">
        <w:rPr>
          <w:lang w:val="de-DE"/>
        </w:rPr>
        <w:t xml:space="preserve">, können keine </w:t>
      </w:r>
      <w:r w:rsidR="00272B49" w:rsidRPr="00C61874">
        <w:rPr>
          <w:lang w:val="de-DE"/>
        </w:rPr>
        <w:t xml:space="preserve">explosionsfähigen Gas(Dampf)/Luft-Gemische </w:t>
      </w:r>
      <w:r w:rsidRPr="00C61874">
        <w:rPr>
          <w:lang w:val="de-DE"/>
        </w:rPr>
        <w:t>entstehen.</w:t>
      </w:r>
    </w:p>
    <w:p w:rsidR="00662BF3" w:rsidRPr="00C61874" w:rsidRDefault="00662BF3" w:rsidP="00322DC9">
      <w:pPr>
        <w:tabs>
          <w:tab w:val="left" w:pos="-1135"/>
          <w:tab w:val="left" w:pos="-568"/>
          <w:tab w:val="left" w:pos="-2"/>
          <w:tab w:val="left" w:pos="567"/>
          <w:tab w:val="left" w:pos="1134"/>
          <w:tab w:val="left" w:pos="1699"/>
          <w:tab w:val="left" w:pos="8502"/>
          <w:tab w:val="left" w:pos="9068"/>
        </w:tabs>
        <w:ind w:left="1701" w:hanging="1701"/>
        <w:jc w:val="both"/>
        <w:rPr>
          <w:lang w:val="de-DE"/>
        </w:rPr>
      </w:pPr>
      <w:r w:rsidRPr="00C61874">
        <w:rPr>
          <w:lang w:val="de-DE"/>
        </w:rPr>
        <w:tab/>
      </w:r>
      <w:r w:rsidRPr="00C61874">
        <w:rPr>
          <w:lang w:val="de-DE"/>
        </w:rPr>
        <w:tab/>
        <w:t>C</w:t>
      </w:r>
      <w:r w:rsidRPr="00C61874">
        <w:rPr>
          <w:lang w:val="de-DE"/>
        </w:rPr>
        <w:tab/>
        <w:t xml:space="preserve">Nein. Das Funktionieren eines </w:t>
      </w:r>
      <w:r w:rsidR="00272B49" w:rsidRPr="00C61874">
        <w:rPr>
          <w:lang w:val="de-DE"/>
        </w:rPr>
        <w:t xml:space="preserve">Wärmetönungsmessgerätes </w:t>
      </w:r>
      <w:r w:rsidRPr="00C61874">
        <w:rPr>
          <w:lang w:val="de-DE"/>
        </w:rPr>
        <w:t>ist nicht vom Sauerstoffgehalt abhängig.</w:t>
      </w:r>
    </w:p>
    <w:p w:rsidR="00662BF3" w:rsidRPr="00C61874" w:rsidRDefault="00662BF3" w:rsidP="00322DC9">
      <w:pPr>
        <w:tabs>
          <w:tab w:val="left" w:pos="-1135"/>
          <w:tab w:val="left" w:pos="-568"/>
          <w:tab w:val="left" w:pos="-2"/>
          <w:tab w:val="left" w:pos="567"/>
          <w:tab w:val="left" w:pos="1134"/>
          <w:tab w:val="left" w:pos="1699"/>
          <w:tab w:val="left" w:pos="8502"/>
          <w:tab w:val="left" w:pos="9068"/>
        </w:tabs>
        <w:ind w:left="1701" w:hanging="1701"/>
        <w:jc w:val="both"/>
        <w:rPr>
          <w:lang w:val="de-DE"/>
        </w:rPr>
      </w:pPr>
      <w:r w:rsidRPr="00C61874">
        <w:rPr>
          <w:lang w:val="de-DE"/>
        </w:rPr>
        <w:tab/>
      </w:r>
      <w:r w:rsidRPr="00C61874">
        <w:rPr>
          <w:lang w:val="de-DE"/>
        </w:rPr>
        <w:tab/>
        <w:t>D</w:t>
      </w:r>
      <w:r w:rsidRPr="00C61874">
        <w:rPr>
          <w:lang w:val="de-DE"/>
        </w:rPr>
        <w:tab/>
        <w:t xml:space="preserve">Nein. Die Messung muss von außerhalb des zu </w:t>
      </w:r>
      <w:r w:rsidR="00272B49" w:rsidRPr="00C61874">
        <w:rPr>
          <w:lang w:val="de-DE"/>
        </w:rPr>
        <w:t>überprüfenden Ladetanks</w:t>
      </w:r>
      <w:r w:rsidRPr="00C61874">
        <w:rPr>
          <w:lang w:val="de-DE"/>
        </w:rPr>
        <w:t xml:space="preserve"> durchgeführt werden. Deshalb ist der Sauerstoffgehalt nicht wichtig.</w:t>
      </w:r>
    </w:p>
    <w:p w:rsidR="00662BF3" w:rsidRPr="00C61874" w:rsidRDefault="00662BF3" w:rsidP="00322DC9">
      <w:pPr>
        <w:tabs>
          <w:tab w:val="left" w:pos="-1135"/>
          <w:tab w:val="left" w:pos="-568"/>
          <w:tab w:val="left" w:pos="-2"/>
          <w:tab w:val="left" w:pos="565"/>
          <w:tab w:val="left" w:pos="1134"/>
          <w:tab w:val="left" w:pos="1699"/>
          <w:tab w:val="left" w:pos="8502"/>
          <w:tab w:val="left" w:pos="9068"/>
        </w:tabs>
        <w:ind w:left="1701" w:hanging="1701"/>
        <w:jc w:val="both"/>
        <w:rPr>
          <w:lang w:val="de-DE"/>
        </w:rPr>
      </w:pPr>
    </w:p>
    <w:p w:rsidR="00662BF3" w:rsidRPr="00C61874" w:rsidRDefault="00662BF3" w:rsidP="00662BF3">
      <w:pPr>
        <w:tabs>
          <w:tab w:val="left" w:pos="-1135"/>
          <w:tab w:val="left" w:pos="-568"/>
          <w:tab w:val="left" w:pos="-2"/>
          <w:tab w:val="left" w:pos="284"/>
          <w:tab w:val="left" w:pos="1134"/>
          <w:tab w:val="left" w:pos="1699"/>
          <w:tab w:val="left" w:pos="8502"/>
          <w:tab w:val="left" w:pos="9068"/>
        </w:tabs>
        <w:ind w:left="1701" w:hanging="1701"/>
        <w:rPr>
          <w:lang w:val="de-DE"/>
        </w:rPr>
      </w:pPr>
      <w:r w:rsidRPr="00C61874">
        <w:rPr>
          <w:lang w:val="de-DE"/>
        </w:rPr>
        <w:br w:type="page"/>
      </w:r>
      <w:r w:rsidRPr="00C61874">
        <w:rPr>
          <w:lang w:val="de-DE"/>
        </w:rPr>
        <w:tab/>
        <w:t>332 01.0-06</w:t>
      </w:r>
      <w:r w:rsidRPr="00C61874">
        <w:rPr>
          <w:lang w:val="de-DE"/>
        </w:rPr>
        <w:tab/>
        <w:t>Gaskonzentrationsmessungen</w:t>
      </w:r>
      <w:r w:rsidRPr="00C61874">
        <w:rPr>
          <w:lang w:val="de-DE"/>
        </w:rPr>
        <w:tab/>
        <w:t>B</w:t>
      </w:r>
    </w:p>
    <w:p w:rsidR="00662BF3" w:rsidRPr="00C61874" w:rsidRDefault="00662BF3" w:rsidP="00662BF3">
      <w:pPr>
        <w:tabs>
          <w:tab w:val="left" w:pos="-1135"/>
          <w:tab w:val="left" w:pos="-568"/>
          <w:tab w:val="left" w:pos="-2"/>
          <w:tab w:val="left" w:pos="565"/>
          <w:tab w:val="left" w:pos="1134"/>
          <w:tab w:val="left" w:pos="1699"/>
          <w:tab w:val="left" w:pos="8502"/>
          <w:tab w:val="left" w:pos="9068"/>
        </w:tabs>
        <w:ind w:left="1701" w:hanging="1701"/>
        <w:rPr>
          <w:lang w:val="de-DE"/>
        </w:rPr>
      </w:pPr>
    </w:p>
    <w:p w:rsidR="00662BF3" w:rsidRPr="00C61874" w:rsidRDefault="00662BF3" w:rsidP="00322DC9">
      <w:pPr>
        <w:pStyle w:val="BodyText22"/>
        <w:widowControl/>
        <w:jc w:val="both"/>
      </w:pPr>
      <w:r w:rsidRPr="00C61874">
        <w:tab/>
      </w:r>
      <w:r w:rsidR="00DA1239" w:rsidRPr="00C61874">
        <w:t>Es soll überprüft werden, ob das Gasgemisch in einem Ladetank explosionsfähig ist. Der Grenzwert für diese Entscheidung liegt bei 20</w:t>
      </w:r>
      <w:r w:rsidR="00572313" w:rsidRPr="00C61874">
        <w:t xml:space="preserve"> %</w:t>
      </w:r>
      <w:r w:rsidR="00DA1239" w:rsidRPr="00C61874">
        <w:t xml:space="preserve"> der unteren Explosionsgrenze.</w:t>
      </w:r>
      <w:r w:rsidRPr="00C61874">
        <w:t>.</w:t>
      </w:r>
    </w:p>
    <w:p w:rsidR="00662BF3" w:rsidRPr="00C61874" w:rsidRDefault="00662BF3" w:rsidP="00662BF3">
      <w:pPr>
        <w:tabs>
          <w:tab w:val="left" w:pos="-1135"/>
          <w:tab w:val="left" w:pos="-568"/>
          <w:tab w:val="left" w:pos="-2"/>
          <w:tab w:val="left" w:pos="565"/>
          <w:tab w:val="left" w:pos="1134"/>
          <w:tab w:val="left" w:pos="1699"/>
          <w:tab w:val="left" w:pos="8502"/>
          <w:tab w:val="left" w:pos="9068"/>
        </w:tabs>
        <w:ind w:left="1701" w:hanging="1701"/>
        <w:rPr>
          <w:lang w:val="de-DE"/>
        </w:rPr>
      </w:pPr>
      <w:r w:rsidRPr="00C61874">
        <w:rPr>
          <w:lang w:val="de-DE"/>
        </w:rPr>
        <w:tab/>
      </w:r>
      <w:r w:rsidRPr="00C61874">
        <w:rPr>
          <w:lang w:val="de-DE"/>
        </w:rPr>
        <w:tab/>
        <w:t>Warum?</w:t>
      </w:r>
    </w:p>
    <w:p w:rsidR="00662BF3" w:rsidRPr="00C61874" w:rsidRDefault="00662BF3" w:rsidP="00662BF3">
      <w:pPr>
        <w:tabs>
          <w:tab w:val="left" w:pos="-1135"/>
          <w:tab w:val="left" w:pos="-568"/>
          <w:tab w:val="left" w:pos="-2"/>
          <w:tab w:val="left" w:pos="565"/>
          <w:tab w:val="left" w:pos="1134"/>
          <w:tab w:val="left" w:pos="1699"/>
          <w:tab w:val="left" w:pos="8502"/>
          <w:tab w:val="left" w:pos="9068"/>
        </w:tabs>
        <w:ind w:left="1701" w:hanging="1701"/>
        <w:rPr>
          <w:lang w:val="de-DE"/>
        </w:rPr>
      </w:pPr>
    </w:p>
    <w:p w:rsidR="00662BF3" w:rsidRPr="00C61874" w:rsidRDefault="00662BF3" w:rsidP="00322DC9">
      <w:pPr>
        <w:tabs>
          <w:tab w:val="left" w:pos="-1135"/>
          <w:tab w:val="left" w:pos="-568"/>
          <w:tab w:val="left" w:pos="-2"/>
          <w:tab w:val="left" w:pos="567"/>
          <w:tab w:val="left" w:pos="1134"/>
          <w:tab w:val="left" w:pos="1699"/>
          <w:tab w:val="left" w:pos="8502"/>
          <w:tab w:val="left" w:pos="9068"/>
        </w:tabs>
        <w:ind w:left="1701" w:hanging="1701"/>
        <w:jc w:val="both"/>
        <w:rPr>
          <w:lang w:val="de-DE"/>
        </w:rPr>
      </w:pPr>
      <w:r w:rsidRPr="00C61874">
        <w:rPr>
          <w:lang w:val="de-DE"/>
        </w:rPr>
        <w:tab/>
      </w:r>
      <w:r w:rsidRPr="00C61874">
        <w:rPr>
          <w:lang w:val="de-DE"/>
        </w:rPr>
        <w:tab/>
        <w:t>A</w:t>
      </w:r>
      <w:r w:rsidRPr="00C61874">
        <w:rPr>
          <w:lang w:val="de-DE"/>
        </w:rPr>
        <w:tab/>
        <w:t>Weil die Explosionsgrenze stark von der Temperatur im Ladetank und vom Feuchtigkeitsgrad abhängig ist.</w:t>
      </w:r>
    </w:p>
    <w:p w:rsidR="00662BF3" w:rsidRPr="00C61874" w:rsidRDefault="00662BF3" w:rsidP="00322DC9">
      <w:pPr>
        <w:tabs>
          <w:tab w:val="left" w:pos="-1135"/>
          <w:tab w:val="left" w:pos="-568"/>
          <w:tab w:val="left" w:pos="-2"/>
          <w:tab w:val="left" w:pos="567"/>
          <w:tab w:val="left" w:pos="1134"/>
          <w:tab w:val="left" w:pos="1699"/>
          <w:tab w:val="left" w:pos="8502"/>
          <w:tab w:val="left" w:pos="9068"/>
        </w:tabs>
        <w:ind w:left="1701" w:hanging="1701"/>
        <w:jc w:val="both"/>
        <w:rPr>
          <w:lang w:val="de-DE"/>
        </w:rPr>
      </w:pPr>
      <w:r w:rsidRPr="00C61874">
        <w:rPr>
          <w:lang w:val="de-DE"/>
        </w:rPr>
        <w:tab/>
      </w:r>
      <w:r w:rsidRPr="00C61874">
        <w:rPr>
          <w:lang w:val="de-DE"/>
        </w:rPr>
        <w:tab/>
        <w:t>B</w:t>
      </w:r>
      <w:r w:rsidRPr="00C61874">
        <w:rPr>
          <w:lang w:val="de-DE"/>
        </w:rPr>
        <w:tab/>
        <w:t xml:space="preserve">Um sicherzustellen, dass die Gaskonzentration </w:t>
      </w:r>
      <w:r w:rsidR="00D355AC" w:rsidRPr="00C61874">
        <w:rPr>
          <w:lang w:val="de-DE"/>
        </w:rPr>
        <w:t xml:space="preserve">im gesamten Ladetank </w:t>
      </w:r>
      <w:r w:rsidRPr="00C61874">
        <w:rPr>
          <w:lang w:val="de-DE"/>
        </w:rPr>
        <w:t>auch tatsächlich unter der untersten Explosionsgrenze liegt.</w:t>
      </w:r>
    </w:p>
    <w:p w:rsidR="00662BF3" w:rsidRPr="00C61874" w:rsidRDefault="00662BF3" w:rsidP="00322DC9">
      <w:pPr>
        <w:tabs>
          <w:tab w:val="left" w:pos="-1135"/>
          <w:tab w:val="left" w:pos="-568"/>
          <w:tab w:val="left" w:pos="-2"/>
          <w:tab w:val="left" w:pos="567"/>
          <w:tab w:val="left" w:pos="1134"/>
          <w:tab w:val="left" w:pos="1699"/>
          <w:tab w:val="left" w:pos="8502"/>
          <w:tab w:val="left" w:pos="9068"/>
        </w:tabs>
        <w:ind w:left="1701" w:hanging="1701"/>
        <w:jc w:val="both"/>
        <w:rPr>
          <w:lang w:val="de-DE"/>
        </w:rPr>
      </w:pPr>
      <w:r w:rsidRPr="00C61874">
        <w:rPr>
          <w:lang w:val="de-DE"/>
        </w:rPr>
        <w:tab/>
      </w:r>
      <w:r w:rsidRPr="00C61874">
        <w:rPr>
          <w:lang w:val="de-DE"/>
        </w:rPr>
        <w:tab/>
        <w:t>C</w:t>
      </w:r>
      <w:r w:rsidRPr="00C61874">
        <w:rPr>
          <w:lang w:val="de-DE"/>
        </w:rPr>
        <w:tab/>
        <w:t>Um bei einer zu geringen Spannung (fast leere Batterie) doch noch eine zuverlässige Messung durchführen zu können.</w:t>
      </w:r>
    </w:p>
    <w:p w:rsidR="00662BF3" w:rsidRPr="00C61874" w:rsidRDefault="00662BF3" w:rsidP="00322DC9">
      <w:pPr>
        <w:tabs>
          <w:tab w:val="left" w:pos="-1135"/>
          <w:tab w:val="left" w:pos="-568"/>
          <w:tab w:val="left" w:pos="-2"/>
          <w:tab w:val="left" w:pos="565"/>
          <w:tab w:val="left" w:pos="1134"/>
          <w:tab w:val="left" w:pos="1699"/>
          <w:tab w:val="left" w:pos="8502"/>
          <w:tab w:val="left" w:pos="9068"/>
        </w:tabs>
        <w:ind w:left="1701" w:hanging="1701"/>
        <w:jc w:val="both"/>
        <w:rPr>
          <w:lang w:val="de-DE"/>
        </w:rPr>
      </w:pPr>
      <w:r w:rsidRPr="00C61874">
        <w:rPr>
          <w:lang w:val="de-DE"/>
        </w:rPr>
        <w:tab/>
      </w:r>
      <w:r w:rsidRPr="00C61874">
        <w:rPr>
          <w:lang w:val="de-DE"/>
        </w:rPr>
        <w:tab/>
        <w:t>D</w:t>
      </w:r>
      <w:r w:rsidRPr="00C61874">
        <w:rPr>
          <w:lang w:val="de-DE"/>
        </w:rPr>
        <w:tab/>
        <w:t>Weil bei einer Änderung des Sauerstoffgehaltes das Gasge</w:t>
      </w:r>
      <w:r w:rsidRPr="00C61874">
        <w:rPr>
          <w:lang w:val="de-DE"/>
        </w:rPr>
        <w:softHyphen/>
        <w:t>misch nicht sofort explosiv ist.</w:t>
      </w:r>
    </w:p>
    <w:p w:rsidR="00662BF3" w:rsidRPr="00C61874" w:rsidRDefault="00662BF3" w:rsidP="00322DC9">
      <w:pPr>
        <w:tabs>
          <w:tab w:val="left" w:pos="-1135"/>
          <w:tab w:val="left" w:pos="-568"/>
          <w:tab w:val="left" w:pos="-2"/>
          <w:tab w:val="left" w:pos="284"/>
          <w:tab w:val="left" w:pos="1134"/>
          <w:tab w:val="left" w:pos="1699"/>
          <w:tab w:val="left" w:pos="8502"/>
          <w:tab w:val="left" w:pos="9068"/>
        </w:tabs>
        <w:ind w:left="1701" w:hanging="1701"/>
        <w:jc w:val="both"/>
        <w:rPr>
          <w:lang w:val="de-DE"/>
        </w:rPr>
      </w:pPr>
    </w:p>
    <w:p w:rsidR="00662BF3" w:rsidRPr="00C61874" w:rsidRDefault="00662BF3" w:rsidP="00662BF3">
      <w:pPr>
        <w:tabs>
          <w:tab w:val="left" w:pos="-1135"/>
          <w:tab w:val="left" w:pos="-568"/>
          <w:tab w:val="left" w:pos="-2"/>
          <w:tab w:val="left" w:pos="284"/>
          <w:tab w:val="left" w:pos="1134"/>
          <w:tab w:val="left" w:pos="1699"/>
          <w:tab w:val="left" w:pos="8502"/>
          <w:tab w:val="left" w:pos="9068"/>
        </w:tabs>
        <w:ind w:left="1701" w:hanging="1701"/>
        <w:rPr>
          <w:lang w:val="de-DE"/>
        </w:rPr>
      </w:pPr>
      <w:r w:rsidRPr="00C61874">
        <w:rPr>
          <w:lang w:val="de-DE"/>
        </w:rPr>
        <w:tab/>
        <w:t>332 01.0-07</w:t>
      </w:r>
      <w:r w:rsidRPr="00C61874">
        <w:rPr>
          <w:lang w:val="de-DE"/>
        </w:rPr>
        <w:tab/>
        <w:t>Gaskonzentrationsmessungen</w:t>
      </w:r>
      <w:r w:rsidRPr="00C61874">
        <w:rPr>
          <w:lang w:val="de-DE"/>
        </w:rPr>
        <w:tab/>
        <w:t>A</w:t>
      </w:r>
    </w:p>
    <w:p w:rsidR="00662BF3" w:rsidRPr="00C61874" w:rsidRDefault="00662BF3" w:rsidP="00662BF3">
      <w:pPr>
        <w:tabs>
          <w:tab w:val="left" w:pos="-1135"/>
          <w:tab w:val="left" w:pos="-568"/>
          <w:tab w:val="left" w:pos="-2"/>
          <w:tab w:val="left" w:pos="565"/>
          <w:tab w:val="left" w:pos="1134"/>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565"/>
          <w:tab w:val="left" w:pos="1134"/>
          <w:tab w:val="left" w:pos="1699"/>
          <w:tab w:val="left" w:pos="8502"/>
          <w:tab w:val="left" w:pos="9068"/>
        </w:tabs>
        <w:ind w:left="1701" w:hanging="1701"/>
        <w:rPr>
          <w:lang w:val="de-DE"/>
        </w:rPr>
      </w:pPr>
      <w:r w:rsidRPr="00C61874">
        <w:rPr>
          <w:lang w:val="de-DE"/>
        </w:rPr>
        <w:tab/>
      </w:r>
      <w:r w:rsidRPr="00C61874">
        <w:rPr>
          <w:lang w:val="de-DE"/>
        </w:rPr>
        <w:tab/>
        <w:t xml:space="preserve">Sie müssen kontrollieren, ob ein Ladetank giftige Gase enthält. </w:t>
      </w:r>
    </w:p>
    <w:p w:rsidR="00662BF3" w:rsidRPr="00C61874" w:rsidRDefault="00662BF3" w:rsidP="00662BF3">
      <w:pPr>
        <w:tabs>
          <w:tab w:val="left" w:pos="-1135"/>
          <w:tab w:val="left" w:pos="-568"/>
          <w:tab w:val="left" w:pos="565"/>
          <w:tab w:val="left" w:pos="1134"/>
          <w:tab w:val="left" w:pos="1699"/>
          <w:tab w:val="left" w:pos="8502"/>
          <w:tab w:val="left" w:pos="9068"/>
        </w:tabs>
        <w:ind w:left="1701" w:hanging="1701"/>
        <w:rPr>
          <w:lang w:val="de-DE"/>
        </w:rPr>
      </w:pPr>
      <w:r w:rsidRPr="00C61874">
        <w:rPr>
          <w:lang w:val="de-DE"/>
        </w:rPr>
        <w:tab/>
      </w:r>
      <w:r w:rsidRPr="00C61874">
        <w:rPr>
          <w:lang w:val="de-DE"/>
        </w:rPr>
        <w:tab/>
        <w:t xml:space="preserve">Wo werden Sie die größte Konzentration giftiger Gase messen? </w:t>
      </w:r>
    </w:p>
    <w:p w:rsidR="00662BF3" w:rsidRPr="00C61874" w:rsidRDefault="00662BF3" w:rsidP="00662BF3">
      <w:pPr>
        <w:tabs>
          <w:tab w:val="left" w:pos="-1135"/>
          <w:tab w:val="left" w:pos="-568"/>
          <w:tab w:val="left" w:pos="-2"/>
          <w:tab w:val="left" w:pos="565"/>
          <w:tab w:val="left" w:pos="1134"/>
          <w:tab w:val="left" w:pos="1699"/>
          <w:tab w:val="left" w:pos="8502"/>
          <w:tab w:val="left" w:pos="9068"/>
        </w:tabs>
        <w:ind w:left="1701" w:hanging="1701"/>
        <w:rPr>
          <w:lang w:val="de-DE"/>
        </w:rPr>
      </w:pPr>
    </w:p>
    <w:p w:rsidR="00662BF3" w:rsidRPr="00C61874" w:rsidRDefault="00662BF3" w:rsidP="00322DC9">
      <w:pPr>
        <w:tabs>
          <w:tab w:val="left" w:pos="-1135"/>
          <w:tab w:val="left" w:pos="-568"/>
          <w:tab w:val="left" w:pos="-2"/>
          <w:tab w:val="left" w:pos="567"/>
          <w:tab w:val="left" w:pos="1134"/>
          <w:tab w:val="left" w:pos="1699"/>
          <w:tab w:val="left" w:pos="8502"/>
          <w:tab w:val="left" w:pos="9068"/>
        </w:tabs>
        <w:ind w:left="1701" w:hanging="1701"/>
        <w:jc w:val="both"/>
        <w:rPr>
          <w:lang w:val="de-DE"/>
        </w:rPr>
      </w:pPr>
      <w:r w:rsidRPr="00C61874">
        <w:rPr>
          <w:lang w:val="de-DE"/>
        </w:rPr>
        <w:tab/>
      </w:r>
      <w:r w:rsidRPr="00C61874">
        <w:rPr>
          <w:lang w:val="de-DE"/>
        </w:rPr>
        <w:tab/>
        <w:t>A</w:t>
      </w:r>
      <w:r w:rsidRPr="00C61874">
        <w:rPr>
          <w:lang w:val="de-DE"/>
        </w:rPr>
        <w:tab/>
        <w:t>Dies ist von der D</w:t>
      </w:r>
      <w:del w:id="19" w:author="Bölker, Steffan" w:date="2018-08-24T14:28:00Z">
        <w:r w:rsidRPr="00C61874" w:rsidDel="00DD5A95">
          <w:rPr>
            <w:lang w:val="de-DE"/>
          </w:rPr>
          <w:delText>ampf</w:delText>
        </w:r>
      </w:del>
      <w:del w:id="20" w:author="Martine Moench" w:date="2018-09-21T10:36:00Z">
        <w:r w:rsidRPr="00C61874" w:rsidDel="0096058C">
          <w:rPr>
            <w:lang w:val="de-DE"/>
          </w:rPr>
          <w:delText>d</w:delText>
        </w:r>
      </w:del>
      <w:r w:rsidRPr="00C61874">
        <w:rPr>
          <w:lang w:val="de-DE"/>
        </w:rPr>
        <w:t xml:space="preserve">ichte des Gases abhängig. Aufgrund dessen weiß man, ob sich die größte Konzentration normalerweise oben oder unten im Ladetank befindet. </w:t>
      </w:r>
    </w:p>
    <w:p w:rsidR="00662BF3" w:rsidRPr="00C61874" w:rsidRDefault="00662BF3" w:rsidP="00662BF3">
      <w:pPr>
        <w:tabs>
          <w:tab w:val="left" w:pos="-1135"/>
          <w:tab w:val="left" w:pos="-568"/>
          <w:tab w:val="left" w:pos="-2"/>
          <w:tab w:val="left" w:pos="567"/>
          <w:tab w:val="left" w:pos="1134"/>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 xml:space="preserve">Die Konzentration ist </w:t>
      </w:r>
      <w:del w:id="21" w:author="Bölker, Steffan" w:date="2018-08-24T14:30:00Z">
        <w:r w:rsidRPr="00C61874" w:rsidDel="006B186B">
          <w:rPr>
            <w:lang w:val="de-DE"/>
          </w:rPr>
          <w:delText xml:space="preserve">immer überall </w:delText>
        </w:r>
      </w:del>
      <w:ins w:id="22" w:author="Bölker, Steffan" w:date="2018-08-24T14:30:00Z">
        <w:r w:rsidR="006B186B" w:rsidRPr="00C61874">
          <w:rPr>
            <w:lang w:val="de-DE"/>
          </w:rPr>
          <w:t xml:space="preserve">an allen Stellen </w:t>
        </w:r>
      </w:ins>
      <w:r w:rsidRPr="00C61874">
        <w:rPr>
          <w:lang w:val="de-DE"/>
        </w:rPr>
        <w:t>im Ladetank gleich.</w:t>
      </w:r>
    </w:p>
    <w:p w:rsidR="00662BF3" w:rsidRPr="00C61874" w:rsidDel="006B186B" w:rsidRDefault="00662BF3" w:rsidP="00662BF3">
      <w:pPr>
        <w:tabs>
          <w:tab w:val="left" w:pos="-1135"/>
          <w:tab w:val="left" w:pos="-568"/>
          <w:tab w:val="left" w:pos="-2"/>
          <w:tab w:val="left" w:pos="567"/>
          <w:tab w:val="left" w:pos="1134"/>
          <w:tab w:val="left" w:pos="1699"/>
          <w:tab w:val="left" w:pos="8502"/>
          <w:tab w:val="left" w:pos="9068"/>
        </w:tabs>
        <w:ind w:left="1701" w:hanging="1701"/>
        <w:rPr>
          <w:del w:id="23" w:author="Bölker, Steffan" w:date="2018-08-24T14:29:00Z"/>
          <w:lang w:val="de-DE"/>
        </w:rPr>
      </w:pPr>
      <w:r w:rsidRPr="00C61874">
        <w:rPr>
          <w:lang w:val="de-DE"/>
        </w:rPr>
        <w:tab/>
      </w:r>
      <w:r w:rsidRPr="00C61874">
        <w:rPr>
          <w:lang w:val="de-DE"/>
        </w:rPr>
        <w:tab/>
      </w:r>
      <w:r w:rsidRPr="00C61874">
        <w:rPr>
          <w:lang w:val="de-DE"/>
        </w:rPr>
        <w:tab/>
      </w:r>
      <w:del w:id="24" w:author="Bölker, Steffan" w:date="2018-08-24T14:29:00Z">
        <w:r w:rsidRPr="00C61874" w:rsidDel="006B186B">
          <w:rPr>
            <w:lang w:val="de-DE"/>
          </w:rPr>
          <w:delText xml:space="preserve">Es gibt denn auch keine größte Konzentration. </w:delText>
        </w:r>
      </w:del>
    </w:p>
    <w:p w:rsidR="00662BF3" w:rsidRPr="00C61874" w:rsidRDefault="00662BF3" w:rsidP="00662BF3">
      <w:pPr>
        <w:tabs>
          <w:tab w:val="left" w:pos="-1135"/>
          <w:tab w:val="left" w:pos="-568"/>
          <w:tab w:val="left" w:pos="-2"/>
          <w:tab w:val="left" w:pos="567"/>
          <w:tab w:val="left" w:pos="1134"/>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Oben im Ladetank, ein giftiges Gas ist immer leichter als Luft.</w:t>
      </w:r>
    </w:p>
    <w:p w:rsidR="00662BF3" w:rsidRPr="00C61874" w:rsidRDefault="00662BF3" w:rsidP="00662BF3">
      <w:pPr>
        <w:tabs>
          <w:tab w:val="left" w:pos="-1135"/>
          <w:tab w:val="left" w:pos="-568"/>
          <w:tab w:val="left" w:pos="-2"/>
          <w:tab w:val="left" w:pos="565"/>
          <w:tab w:val="left" w:pos="1134"/>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Unten im Ladetank, ein giftiges Gas ist immer schwerer als Luft.</w:t>
      </w:r>
    </w:p>
    <w:p w:rsidR="00662BF3" w:rsidRPr="00C61874" w:rsidRDefault="00662BF3" w:rsidP="00662BF3">
      <w:pPr>
        <w:tabs>
          <w:tab w:val="left" w:pos="-1135"/>
          <w:tab w:val="left" w:pos="-568"/>
          <w:tab w:val="left" w:pos="-2"/>
          <w:tab w:val="left" w:pos="284"/>
          <w:tab w:val="left" w:pos="1134"/>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4"/>
          <w:tab w:val="left" w:pos="1699"/>
          <w:tab w:val="left" w:pos="8502"/>
          <w:tab w:val="left" w:pos="9068"/>
        </w:tabs>
        <w:ind w:left="1701" w:hanging="1701"/>
        <w:rPr>
          <w:lang w:val="de-DE"/>
        </w:rPr>
      </w:pPr>
      <w:r w:rsidRPr="00C61874">
        <w:rPr>
          <w:lang w:val="de-DE"/>
        </w:rPr>
        <w:tab/>
        <w:t>332 01.0-08</w:t>
      </w:r>
      <w:r w:rsidRPr="00C61874">
        <w:rPr>
          <w:lang w:val="de-DE"/>
        </w:rPr>
        <w:tab/>
        <w:t>Arbeitsplatzgrenzwert</w:t>
      </w:r>
      <w:r w:rsidRPr="00C61874">
        <w:rPr>
          <w:lang w:val="de-DE"/>
        </w:rPr>
        <w:tab/>
        <w:t>C</w:t>
      </w:r>
    </w:p>
    <w:p w:rsidR="00662BF3" w:rsidRPr="00C61874" w:rsidRDefault="00662BF3" w:rsidP="00662BF3">
      <w:pPr>
        <w:tabs>
          <w:tab w:val="left" w:pos="-1135"/>
          <w:tab w:val="left" w:pos="-568"/>
          <w:tab w:val="left" w:pos="-2"/>
          <w:tab w:val="left" w:pos="565"/>
          <w:tab w:val="left" w:pos="1134"/>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4"/>
          <w:tab w:val="left" w:pos="1699"/>
          <w:tab w:val="left" w:pos="8502"/>
          <w:tab w:val="left" w:pos="9068"/>
        </w:tabs>
        <w:ind w:left="1701" w:hanging="1701"/>
        <w:rPr>
          <w:lang w:val="de-DE"/>
        </w:rPr>
      </w:pPr>
      <w:r w:rsidRPr="00C61874">
        <w:rPr>
          <w:lang w:val="de-DE"/>
        </w:rPr>
        <w:tab/>
      </w:r>
      <w:r w:rsidRPr="00C61874">
        <w:rPr>
          <w:lang w:val="de-DE"/>
        </w:rPr>
        <w:tab/>
        <w:t>Hinter dem Arbeitsplatzgrenzwert steht ein Buchstabe “ C”.</w:t>
      </w:r>
    </w:p>
    <w:p w:rsidR="00662BF3" w:rsidRPr="00C61874" w:rsidRDefault="00662BF3" w:rsidP="00662BF3">
      <w:pPr>
        <w:tabs>
          <w:tab w:val="left" w:pos="-1135"/>
          <w:tab w:val="left" w:pos="-568"/>
          <w:tab w:val="left" w:pos="-2"/>
          <w:tab w:val="left" w:pos="565"/>
          <w:tab w:val="left" w:pos="1134"/>
          <w:tab w:val="left" w:pos="1699"/>
          <w:tab w:val="left" w:pos="8502"/>
          <w:tab w:val="left" w:pos="9068"/>
        </w:tabs>
        <w:ind w:left="1701" w:hanging="1701"/>
        <w:rPr>
          <w:lang w:val="de-DE"/>
        </w:rPr>
      </w:pPr>
      <w:r w:rsidRPr="00C61874">
        <w:rPr>
          <w:lang w:val="de-DE"/>
        </w:rPr>
        <w:tab/>
      </w:r>
      <w:r w:rsidRPr="00C61874">
        <w:rPr>
          <w:lang w:val="de-DE"/>
        </w:rPr>
        <w:tab/>
        <w:t>Wofür ist der Buchstabe “C” die Abkürzung?</w:t>
      </w:r>
    </w:p>
    <w:p w:rsidR="003C7CCE" w:rsidRPr="00C61874" w:rsidRDefault="003C7CCE" w:rsidP="00662BF3">
      <w:pPr>
        <w:tabs>
          <w:tab w:val="left" w:pos="-1135"/>
          <w:tab w:val="left" w:pos="-568"/>
          <w:tab w:val="left" w:pos="-2"/>
          <w:tab w:val="left" w:pos="565"/>
          <w:tab w:val="left" w:pos="1134"/>
          <w:tab w:val="left" w:pos="1699"/>
          <w:tab w:val="left" w:pos="8502"/>
          <w:tab w:val="left" w:pos="9068"/>
        </w:tabs>
        <w:ind w:left="1701" w:hanging="1701"/>
        <w:rPr>
          <w:lang w:val="de-DE"/>
        </w:rPr>
      </w:pPr>
    </w:p>
    <w:p w:rsidR="00662BF3" w:rsidRPr="00C61874" w:rsidRDefault="00662BF3" w:rsidP="00322DC9">
      <w:pPr>
        <w:tabs>
          <w:tab w:val="left" w:pos="-1135"/>
          <w:tab w:val="left" w:pos="-568"/>
          <w:tab w:val="left" w:pos="-2"/>
          <w:tab w:val="left" w:pos="567"/>
          <w:tab w:val="left" w:pos="1134"/>
          <w:tab w:val="left" w:pos="1699"/>
          <w:tab w:val="left" w:pos="8502"/>
          <w:tab w:val="left" w:pos="9068"/>
        </w:tabs>
        <w:ind w:left="1701" w:hanging="1701"/>
        <w:jc w:val="both"/>
        <w:rPr>
          <w:lang w:val="de-DE"/>
        </w:rPr>
      </w:pPr>
      <w:r w:rsidRPr="00C61874">
        <w:rPr>
          <w:lang w:val="de-DE"/>
        </w:rPr>
        <w:tab/>
      </w:r>
      <w:r w:rsidRPr="00C61874">
        <w:rPr>
          <w:lang w:val="de-DE"/>
        </w:rPr>
        <w:tab/>
        <w:t>A</w:t>
      </w:r>
      <w:r w:rsidRPr="00C61874">
        <w:rPr>
          <w:lang w:val="de-DE"/>
        </w:rPr>
        <w:tab/>
        <w:t>Für “Kohlenstoff” und es handelt sich hier um den Arbeitsplatzgrenzwert</w:t>
      </w:r>
      <w:r w:rsidRPr="00C61874" w:rsidDel="002B53FC">
        <w:rPr>
          <w:lang w:val="de-DE"/>
        </w:rPr>
        <w:t xml:space="preserve"> </w:t>
      </w:r>
      <w:r w:rsidRPr="00C61874">
        <w:rPr>
          <w:lang w:val="de-DE"/>
        </w:rPr>
        <w:t>von Kohlenwasserstoffen.</w:t>
      </w:r>
    </w:p>
    <w:p w:rsidR="00662BF3" w:rsidRPr="00C61874" w:rsidRDefault="00662BF3" w:rsidP="00322DC9">
      <w:pPr>
        <w:tabs>
          <w:tab w:val="left" w:pos="-1135"/>
          <w:tab w:val="left" w:pos="-568"/>
          <w:tab w:val="left" w:pos="-2"/>
          <w:tab w:val="left" w:pos="567"/>
          <w:tab w:val="left" w:pos="1134"/>
          <w:tab w:val="left" w:pos="1699"/>
          <w:tab w:val="left" w:pos="8502"/>
          <w:tab w:val="left" w:pos="9068"/>
        </w:tabs>
        <w:ind w:left="1701" w:hanging="1701"/>
        <w:jc w:val="both"/>
        <w:rPr>
          <w:lang w:val="de-DE"/>
        </w:rPr>
      </w:pPr>
      <w:r w:rsidRPr="00C61874">
        <w:rPr>
          <w:lang w:val="de-DE"/>
        </w:rPr>
        <w:tab/>
      </w:r>
      <w:r w:rsidRPr="00C61874">
        <w:rPr>
          <w:lang w:val="de-DE"/>
        </w:rPr>
        <w:tab/>
        <w:t>B</w:t>
      </w:r>
      <w:r w:rsidRPr="00C61874">
        <w:rPr>
          <w:lang w:val="de-DE"/>
        </w:rPr>
        <w:tab/>
        <w:t>Für “Country”, das Land, wo dieser Arbeitsplatzgrenzwert</w:t>
      </w:r>
      <w:r w:rsidRPr="00C61874" w:rsidDel="002B53FC">
        <w:rPr>
          <w:lang w:val="de-DE"/>
        </w:rPr>
        <w:t xml:space="preserve"> </w:t>
      </w:r>
      <w:r w:rsidRPr="00C61874">
        <w:rPr>
          <w:lang w:val="de-DE"/>
        </w:rPr>
        <w:t>gilt.</w:t>
      </w:r>
    </w:p>
    <w:p w:rsidR="00662BF3" w:rsidRPr="00C61874" w:rsidRDefault="00662BF3" w:rsidP="00322DC9">
      <w:pPr>
        <w:tabs>
          <w:tab w:val="left" w:pos="-1135"/>
          <w:tab w:val="left" w:pos="-568"/>
          <w:tab w:val="left" w:pos="-2"/>
          <w:tab w:val="left" w:pos="567"/>
          <w:tab w:val="left" w:pos="1134"/>
          <w:tab w:val="left" w:pos="1699"/>
          <w:tab w:val="left" w:pos="8502"/>
          <w:tab w:val="left" w:pos="9068"/>
        </w:tabs>
        <w:ind w:left="1701" w:hanging="1701"/>
        <w:jc w:val="both"/>
        <w:rPr>
          <w:lang w:val="de-DE"/>
        </w:rPr>
      </w:pPr>
      <w:r w:rsidRPr="00C61874">
        <w:rPr>
          <w:lang w:val="de-DE"/>
        </w:rPr>
        <w:tab/>
      </w:r>
      <w:r w:rsidRPr="00C61874">
        <w:rPr>
          <w:lang w:val="de-DE"/>
        </w:rPr>
        <w:tab/>
        <w:t>C</w:t>
      </w:r>
      <w:r w:rsidRPr="00C61874">
        <w:rPr>
          <w:lang w:val="de-DE"/>
        </w:rPr>
        <w:tab/>
        <w:t>Für “</w:t>
      </w:r>
      <w:proofErr w:type="spellStart"/>
      <w:r w:rsidRPr="00C61874">
        <w:rPr>
          <w:lang w:val="de-DE"/>
        </w:rPr>
        <w:t>Ceiling</w:t>
      </w:r>
      <w:proofErr w:type="spellEnd"/>
      <w:r w:rsidRPr="00C61874">
        <w:rPr>
          <w:lang w:val="de-DE"/>
        </w:rPr>
        <w:t>”, d.h., dass dieser Arbeitsplatzgrenzwert</w:t>
      </w:r>
      <w:r w:rsidRPr="00C61874" w:rsidDel="002B53FC">
        <w:rPr>
          <w:lang w:val="de-DE"/>
        </w:rPr>
        <w:t xml:space="preserve"> </w:t>
      </w:r>
      <w:r w:rsidRPr="00C61874">
        <w:rPr>
          <w:lang w:val="de-DE"/>
        </w:rPr>
        <w:t>auf keinen Fall überschritten werden darf.</w:t>
      </w:r>
    </w:p>
    <w:p w:rsidR="00662BF3" w:rsidRPr="00C61874" w:rsidRDefault="00662BF3" w:rsidP="00322DC9">
      <w:pPr>
        <w:tabs>
          <w:tab w:val="left" w:pos="-1135"/>
          <w:tab w:val="left" w:pos="-568"/>
          <w:tab w:val="left" w:pos="-2"/>
          <w:tab w:val="left" w:pos="567"/>
          <w:tab w:val="left" w:pos="1134"/>
          <w:tab w:val="left" w:pos="1699"/>
          <w:tab w:val="left" w:pos="8502"/>
          <w:tab w:val="left" w:pos="9068"/>
        </w:tabs>
        <w:ind w:left="1701" w:hanging="1701"/>
        <w:jc w:val="both"/>
        <w:rPr>
          <w:lang w:val="de-DE"/>
        </w:rPr>
      </w:pPr>
      <w:r w:rsidRPr="00C61874">
        <w:rPr>
          <w:lang w:val="de-DE"/>
        </w:rPr>
        <w:tab/>
      </w:r>
      <w:r w:rsidRPr="00C61874">
        <w:rPr>
          <w:lang w:val="de-DE"/>
        </w:rPr>
        <w:tab/>
        <w:t>D</w:t>
      </w:r>
      <w:r w:rsidRPr="00C61874">
        <w:rPr>
          <w:lang w:val="de-DE"/>
        </w:rPr>
        <w:tab/>
        <w:t>Für "</w:t>
      </w:r>
      <w:proofErr w:type="spellStart"/>
      <w:r w:rsidRPr="00C61874">
        <w:rPr>
          <w:lang w:val="de-DE"/>
        </w:rPr>
        <w:t>Carzinogen</w:t>
      </w:r>
      <w:proofErr w:type="spellEnd"/>
      <w:r w:rsidRPr="00C61874">
        <w:rPr>
          <w:lang w:val="de-DE"/>
        </w:rPr>
        <w:t>", d.h., dieser Stoff ist krebserregend.</w:t>
      </w:r>
    </w:p>
    <w:p w:rsidR="00662BF3" w:rsidRPr="00C61874" w:rsidRDefault="00662BF3" w:rsidP="00322DC9">
      <w:pPr>
        <w:widowControl w:val="0"/>
        <w:tabs>
          <w:tab w:val="left" w:pos="-1193"/>
          <w:tab w:val="left" w:pos="-626"/>
          <w:tab w:val="left" w:pos="-60"/>
          <w:tab w:val="left" w:pos="284"/>
          <w:tab w:val="left" w:pos="1073"/>
          <w:tab w:val="left" w:pos="1134"/>
          <w:tab w:val="left" w:pos="1641"/>
          <w:tab w:val="left" w:pos="2207"/>
          <w:tab w:val="left" w:pos="2775"/>
          <w:tab w:val="left" w:pos="3341"/>
          <w:tab w:val="left" w:pos="3908"/>
          <w:tab w:val="left" w:pos="4475"/>
          <w:tab w:val="left" w:pos="5042"/>
          <w:tab w:val="left" w:pos="5609"/>
          <w:tab w:val="left" w:pos="6176"/>
          <w:tab w:val="left" w:pos="6743"/>
          <w:tab w:val="left" w:pos="7310"/>
          <w:tab w:val="left" w:pos="7876"/>
          <w:tab w:val="left" w:pos="8444"/>
          <w:tab w:val="left" w:pos="9010"/>
        </w:tabs>
        <w:ind w:left="1701" w:hanging="1701"/>
        <w:jc w:val="both"/>
        <w:rPr>
          <w:lang w:val="de-DE"/>
        </w:rPr>
      </w:pPr>
    </w:p>
    <w:p w:rsidR="00662BF3" w:rsidRPr="00C61874" w:rsidRDefault="00662BF3" w:rsidP="00322DC9">
      <w:pPr>
        <w:tabs>
          <w:tab w:val="left" w:pos="-1135"/>
          <w:tab w:val="left" w:pos="-568"/>
          <w:tab w:val="left" w:pos="-2"/>
          <w:tab w:val="left" w:pos="284"/>
          <w:tab w:val="left" w:pos="1134"/>
          <w:tab w:val="left" w:pos="1699"/>
          <w:tab w:val="left" w:pos="8502"/>
          <w:tab w:val="left" w:pos="9068"/>
        </w:tabs>
        <w:ind w:left="1701" w:hanging="1701"/>
        <w:jc w:val="both"/>
        <w:rPr>
          <w:lang w:val="de-DE"/>
        </w:rPr>
      </w:pPr>
      <w:r w:rsidRPr="00C61874">
        <w:rPr>
          <w:lang w:val="de-DE"/>
        </w:rPr>
        <w:tab/>
        <w:t>332 01.0-09</w:t>
      </w:r>
      <w:r w:rsidRPr="00C61874">
        <w:rPr>
          <w:lang w:val="de-DE"/>
        </w:rPr>
        <w:tab/>
        <w:t>Arbeitsplatzgrenzwert</w:t>
      </w:r>
      <w:r w:rsidRPr="00C61874">
        <w:rPr>
          <w:lang w:val="de-DE"/>
        </w:rPr>
        <w:tab/>
        <w:t>B</w:t>
      </w:r>
    </w:p>
    <w:p w:rsidR="00662BF3" w:rsidRPr="00C61874" w:rsidRDefault="00662BF3" w:rsidP="00322DC9">
      <w:pPr>
        <w:widowControl w:val="0"/>
        <w:tabs>
          <w:tab w:val="left" w:pos="-1193"/>
          <w:tab w:val="left" w:pos="-626"/>
          <w:tab w:val="left" w:pos="-60"/>
          <w:tab w:val="left" w:pos="507"/>
          <w:tab w:val="left" w:pos="1073"/>
          <w:tab w:val="left" w:pos="1134"/>
          <w:tab w:val="left" w:pos="1641"/>
          <w:tab w:val="left" w:pos="2207"/>
          <w:tab w:val="left" w:pos="2775"/>
          <w:tab w:val="left" w:pos="3341"/>
          <w:tab w:val="left" w:pos="3908"/>
          <w:tab w:val="left" w:pos="4475"/>
          <w:tab w:val="left" w:pos="5042"/>
          <w:tab w:val="left" w:pos="5609"/>
          <w:tab w:val="left" w:pos="6176"/>
          <w:tab w:val="left" w:pos="6743"/>
          <w:tab w:val="left" w:pos="7310"/>
          <w:tab w:val="left" w:pos="7876"/>
          <w:tab w:val="left" w:pos="8444"/>
          <w:tab w:val="left" w:pos="9010"/>
        </w:tabs>
        <w:ind w:left="1701" w:hanging="1701"/>
        <w:jc w:val="both"/>
        <w:rPr>
          <w:lang w:val="de-DE"/>
        </w:rPr>
      </w:pPr>
    </w:p>
    <w:p w:rsidR="00662BF3" w:rsidRPr="00C61874" w:rsidRDefault="00662BF3" w:rsidP="00322DC9">
      <w:pPr>
        <w:widowControl w:val="0"/>
        <w:tabs>
          <w:tab w:val="left" w:pos="-1193"/>
          <w:tab w:val="left" w:pos="-626"/>
          <w:tab w:val="left" w:pos="-60"/>
          <w:tab w:val="left" w:pos="567"/>
          <w:tab w:val="left" w:pos="1134"/>
          <w:tab w:val="left" w:pos="1641"/>
          <w:tab w:val="left" w:pos="2207"/>
          <w:tab w:val="left" w:pos="2775"/>
          <w:tab w:val="left" w:pos="3341"/>
          <w:tab w:val="left" w:pos="3908"/>
          <w:tab w:val="left" w:pos="4475"/>
          <w:tab w:val="left" w:pos="5042"/>
          <w:tab w:val="left" w:pos="5609"/>
          <w:tab w:val="left" w:pos="6176"/>
          <w:tab w:val="left" w:pos="6743"/>
          <w:tab w:val="left" w:pos="7310"/>
          <w:tab w:val="left" w:pos="7876"/>
          <w:tab w:val="left" w:pos="8444"/>
          <w:tab w:val="left" w:pos="9010"/>
        </w:tabs>
        <w:ind w:left="1701" w:hanging="1701"/>
        <w:jc w:val="both"/>
        <w:rPr>
          <w:lang w:val="de-DE"/>
        </w:rPr>
      </w:pPr>
      <w:r w:rsidRPr="00C61874">
        <w:rPr>
          <w:lang w:val="de-DE"/>
        </w:rPr>
        <w:tab/>
      </w:r>
      <w:r w:rsidRPr="00C61874">
        <w:rPr>
          <w:lang w:val="de-DE"/>
        </w:rPr>
        <w:tab/>
        <w:t>Beim Arbeitsplatzgrenzwert</w:t>
      </w:r>
      <w:r w:rsidRPr="00C61874" w:rsidDel="002B53FC">
        <w:rPr>
          <w:lang w:val="de-DE"/>
        </w:rPr>
        <w:t xml:space="preserve"> </w:t>
      </w:r>
      <w:r w:rsidRPr="00C61874">
        <w:rPr>
          <w:lang w:val="de-DE"/>
        </w:rPr>
        <w:t xml:space="preserve">wird </w:t>
      </w:r>
      <w:r w:rsidR="00A12310" w:rsidRPr="00C61874">
        <w:rPr>
          <w:lang w:val="de-DE"/>
        </w:rPr>
        <w:t>[</w:t>
      </w:r>
      <w:r w:rsidRPr="00C61874">
        <w:rPr>
          <w:lang w:val="de-DE"/>
        </w:rPr>
        <w:t>TGG-15</w:t>
      </w:r>
      <w:r w:rsidR="00A12310" w:rsidRPr="00C61874">
        <w:rPr>
          <w:lang w:val="de-DE"/>
        </w:rPr>
        <w:t>]</w:t>
      </w:r>
      <w:r w:rsidRPr="00C61874">
        <w:rPr>
          <w:lang w:val="de-DE"/>
        </w:rPr>
        <w:t xml:space="preserve"> genannt. Was heißt das?</w:t>
      </w:r>
    </w:p>
    <w:p w:rsidR="00662BF3" w:rsidRPr="00C61874" w:rsidRDefault="00662BF3" w:rsidP="00322DC9">
      <w:pPr>
        <w:widowControl w:val="0"/>
        <w:tabs>
          <w:tab w:val="left" w:pos="-1193"/>
          <w:tab w:val="left" w:pos="-626"/>
          <w:tab w:val="left" w:pos="-60"/>
          <w:tab w:val="left" w:pos="507"/>
          <w:tab w:val="left" w:pos="1073"/>
          <w:tab w:val="left" w:pos="1134"/>
          <w:tab w:val="left" w:pos="1641"/>
          <w:tab w:val="left" w:pos="2207"/>
          <w:tab w:val="left" w:pos="2775"/>
          <w:tab w:val="left" w:pos="3341"/>
          <w:tab w:val="left" w:pos="3908"/>
          <w:tab w:val="left" w:pos="4475"/>
          <w:tab w:val="left" w:pos="5042"/>
          <w:tab w:val="left" w:pos="5609"/>
          <w:tab w:val="left" w:pos="6176"/>
          <w:tab w:val="left" w:pos="6743"/>
          <w:tab w:val="left" w:pos="7310"/>
          <w:tab w:val="left" w:pos="7876"/>
          <w:tab w:val="left" w:pos="8444"/>
          <w:tab w:val="left" w:pos="9010"/>
        </w:tabs>
        <w:ind w:left="1701" w:hanging="1701"/>
        <w:jc w:val="both"/>
        <w:rPr>
          <w:lang w:val="de-DE"/>
        </w:rPr>
      </w:pPr>
    </w:p>
    <w:p w:rsidR="00662BF3" w:rsidRPr="00C61874" w:rsidRDefault="00662BF3" w:rsidP="00322DC9">
      <w:pPr>
        <w:widowControl w:val="0"/>
        <w:tabs>
          <w:tab w:val="left" w:pos="-1193"/>
          <w:tab w:val="left" w:pos="-626"/>
          <w:tab w:val="left" w:pos="-60"/>
          <w:tab w:val="left" w:pos="567"/>
          <w:tab w:val="left" w:pos="1134"/>
          <w:tab w:val="left" w:pos="1641"/>
          <w:tab w:val="left" w:pos="2207"/>
          <w:tab w:val="left" w:pos="2775"/>
          <w:tab w:val="left" w:pos="3341"/>
          <w:tab w:val="left" w:pos="3908"/>
          <w:tab w:val="left" w:pos="4475"/>
          <w:tab w:val="left" w:pos="5042"/>
          <w:tab w:val="left" w:pos="5609"/>
          <w:tab w:val="left" w:pos="6176"/>
          <w:tab w:val="left" w:pos="6743"/>
          <w:tab w:val="left" w:pos="7310"/>
          <w:tab w:val="left" w:pos="7876"/>
          <w:tab w:val="left" w:pos="8444"/>
          <w:tab w:val="left" w:pos="9010"/>
        </w:tabs>
        <w:ind w:left="1701" w:hanging="1701"/>
        <w:jc w:val="both"/>
        <w:rPr>
          <w:lang w:val="de-DE"/>
        </w:rPr>
      </w:pPr>
      <w:r w:rsidRPr="00C61874">
        <w:rPr>
          <w:lang w:val="de-DE"/>
        </w:rPr>
        <w:tab/>
      </w:r>
      <w:r w:rsidRPr="00C61874">
        <w:rPr>
          <w:lang w:val="de-DE"/>
        </w:rPr>
        <w:tab/>
        <w:t>A</w:t>
      </w:r>
      <w:r w:rsidRPr="00C61874">
        <w:rPr>
          <w:lang w:val="de-DE"/>
        </w:rPr>
        <w:tab/>
        <w:t>Dass der gewichtete Zeitdurchschnitt erst nach 15 Minuten gehandhabt werden muss.</w:t>
      </w:r>
    </w:p>
    <w:p w:rsidR="00662BF3" w:rsidRPr="00C61874" w:rsidRDefault="00662BF3" w:rsidP="00322DC9">
      <w:pPr>
        <w:widowControl w:val="0"/>
        <w:tabs>
          <w:tab w:val="left" w:pos="-1193"/>
          <w:tab w:val="left" w:pos="-626"/>
          <w:tab w:val="left" w:pos="-60"/>
          <w:tab w:val="left" w:pos="567"/>
          <w:tab w:val="left" w:pos="1134"/>
          <w:tab w:val="left" w:pos="1641"/>
          <w:tab w:val="left" w:pos="2207"/>
          <w:tab w:val="left" w:pos="2775"/>
          <w:tab w:val="left" w:pos="3341"/>
          <w:tab w:val="left" w:pos="3908"/>
          <w:tab w:val="left" w:pos="4475"/>
          <w:tab w:val="left" w:pos="5042"/>
          <w:tab w:val="left" w:pos="5609"/>
          <w:tab w:val="left" w:pos="6176"/>
          <w:tab w:val="left" w:pos="6743"/>
          <w:tab w:val="left" w:pos="7310"/>
          <w:tab w:val="left" w:pos="7876"/>
          <w:tab w:val="left" w:pos="8444"/>
          <w:tab w:val="left" w:pos="9010"/>
        </w:tabs>
        <w:ind w:left="1701" w:hanging="1701"/>
        <w:jc w:val="both"/>
        <w:rPr>
          <w:lang w:val="de-DE"/>
        </w:rPr>
      </w:pPr>
      <w:r w:rsidRPr="00C61874">
        <w:rPr>
          <w:lang w:val="de-DE"/>
        </w:rPr>
        <w:tab/>
      </w:r>
      <w:r w:rsidRPr="00C61874">
        <w:rPr>
          <w:lang w:val="de-DE"/>
        </w:rPr>
        <w:tab/>
        <w:t>B</w:t>
      </w:r>
      <w:r w:rsidRPr="00C61874">
        <w:rPr>
          <w:lang w:val="de-DE"/>
        </w:rPr>
        <w:tab/>
        <w:t>Dass der Arbeitsplatzgrenzwert</w:t>
      </w:r>
      <w:r w:rsidRPr="00C61874" w:rsidDel="002B53FC">
        <w:rPr>
          <w:lang w:val="de-DE"/>
        </w:rPr>
        <w:t xml:space="preserve"> </w:t>
      </w:r>
      <w:r w:rsidRPr="00C61874">
        <w:rPr>
          <w:lang w:val="de-DE"/>
        </w:rPr>
        <w:t>nicht länger als 15 Minuten überschritten werden darf.</w:t>
      </w:r>
    </w:p>
    <w:p w:rsidR="00662BF3" w:rsidRPr="00C61874" w:rsidRDefault="00662BF3" w:rsidP="00322DC9">
      <w:pPr>
        <w:widowControl w:val="0"/>
        <w:tabs>
          <w:tab w:val="left" w:pos="-1193"/>
          <w:tab w:val="left" w:pos="-626"/>
          <w:tab w:val="left" w:pos="-60"/>
          <w:tab w:val="left" w:pos="567"/>
          <w:tab w:val="left" w:pos="1134"/>
          <w:tab w:val="left" w:pos="1641"/>
          <w:tab w:val="left" w:pos="2207"/>
          <w:tab w:val="left" w:pos="2775"/>
          <w:tab w:val="left" w:pos="3341"/>
          <w:tab w:val="left" w:pos="3908"/>
          <w:tab w:val="left" w:pos="4475"/>
          <w:tab w:val="left" w:pos="5042"/>
          <w:tab w:val="left" w:pos="5609"/>
          <w:tab w:val="left" w:pos="6176"/>
          <w:tab w:val="left" w:pos="6743"/>
          <w:tab w:val="left" w:pos="7310"/>
          <w:tab w:val="left" w:pos="7876"/>
          <w:tab w:val="left" w:pos="8444"/>
          <w:tab w:val="left" w:pos="9010"/>
        </w:tabs>
        <w:ind w:left="1701" w:hanging="1701"/>
        <w:jc w:val="both"/>
        <w:rPr>
          <w:lang w:val="de-DE"/>
        </w:rPr>
      </w:pPr>
      <w:r w:rsidRPr="00C61874">
        <w:rPr>
          <w:lang w:val="de-DE"/>
        </w:rPr>
        <w:tab/>
      </w:r>
      <w:r w:rsidRPr="00C61874">
        <w:rPr>
          <w:lang w:val="de-DE"/>
        </w:rPr>
        <w:tab/>
        <w:t>C</w:t>
      </w:r>
      <w:r w:rsidRPr="00C61874">
        <w:rPr>
          <w:lang w:val="de-DE"/>
        </w:rPr>
        <w:tab/>
        <w:t>Dass der Arbeitsplatzgrenzwert</w:t>
      </w:r>
      <w:r w:rsidRPr="00C61874" w:rsidDel="002B53FC">
        <w:rPr>
          <w:lang w:val="de-DE"/>
        </w:rPr>
        <w:t xml:space="preserve"> </w:t>
      </w:r>
      <w:r w:rsidRPr="00C61874">
        <w:rPr>
          <w:lang w:val="de-DE"/>
        </w:rPr>
        <w:t>mindestens 15 Minuten lang denselben Wert haben muss.</w:t>
      </w:r>
    </w:p>
    <w:p w:rsidR="00662BF3" w:rsidRPr="00C61874" w:rsidRDefault="00662BF3" w:rsidP="00322DC9">
      <w:pPr>
        <w:widowControl w:val="0"/>
        <w:tabs>
          <w:tab w:val="left" w:pos="-1193"/>
          <w:tab w:val="left" w:pos="-626"/>
          <w:tab w:val="left" w:pos="-60"/>
          <w:tab w:val="left" w:pos="567"/>
          <w:tab w:val="left" w:pos="1134"/>
          <w:tab w:val="left" w:pos="1641"/>
          <w:tab w:val="left" w:pos="2207"/>
          <w:tab w:val="left" w:pos="2775"/>
          <w:tab w:val="left" w:pos="3341"/>
          <w:tab w:val="left" w:pos="3908"/>
          <w:tab w:val="left" w:pos="4475"/>
          <w:tab w:val="left" w:pos="5042"/>
          <w:tab w:val="left" w:pos="5609"/>
          <w:tab w:val="left" w:pos="6176"/>
          <w:tab w:val="left" w:pos="6743"/>
          <w:tab w:val="left" w:pos="7310"/>
          <w:tab w:val="left" w:pos="7876"/>
          <w:tab w:val="left" w:pos="8444"/>
          <w:tab w:val="left" w:pos="9010"/>
        </w:tabs>
        <w:ind w:left="1701" w:hanging="1701"/>
        <w:jc w:val="both"/>
        <w:rPr>
          <w:lang w:val="de-DE"/>
        </w:rPr>
      </w:pPr>
      <w:r w:rsidRPr="00C61874">
        <w:rPr>
          <w:lang w:val="de-DE"/>
        </w:rPr>
        <w:tab/>
      </w:r>
      <w:r w:rsidRPr="00C61874">
        <w:rPr>
          <w:lang w:val="de-DE"/>
        </w:rPr>
        <w:tab/>
        <w:t>D</w:t>
      </w:r>
      <w:r w:rsidRPr="00C61874">
        <w:rPr>
          <w:lang w:val="de-DE"/>
        </w:rPr>
        <w:tab/>
        <w:t>Dass der Arbeitsplatzgrenzwert</w:t>
      </w:r>
      <w:r w:rsidRPr="00C61874" w:rsidDel="002B53FC">
        <w:rPr>
          <w:lang w:val="de-DE"/>
        </w:rPr>
        <w:t xml:space="preserve"> </w:t>
      </w:r>
      <w:r w:rsidRPr="00C61874">
        <w:rPr>
          <w:lang w:val="de-DE"/>
        </w:rPr>
        <w:t>erst dann in Kraft tritt, wenn man länger als 15 Minuten mit dem Stoff arbeiten muss.</w:t>
      </w:r>
    </w:p>
    <w:p w:rsidR="00662BF3" w:rsidRPr="00C61874" w:rsidRDefault="00662BF3" w:rsidP="00662BF3">
      <w:pPr>
        <w:widowControl w:val="0"/>
        <w:tabs>
          <w:tab w:val="left" w:pos="-1193"/>
          <w:tab w:val="left" w:pos="-626"/>
          <w:tab w:val="left" w:pos="-60"/>
          <w:tab w:val="left" w:pos="507"/>
          <w:tab w:val="left" w:pos="1073"/>
          <w:tab w:val="left" w:pos="1134"/>
          <w:tab w:val="left" w:pos="1641"/>
          <w:tab w:val="left" w:pos="2207"/>
          <w:tab w:val="left" w:pos="2775"/>
          <w:tab w:val="left" w:pos="3341"/>
          <w:tab w:val="left" w:pos="3908"/>
          <w:tab w:val="left" w:pos="4475"/>
          <w:tab w:val="left" w:pos="5042"/>
          <w:tab w:val="left" w:pos="5609"/>
          <w:tab w:val="left" w:pos="6176"/>
          <w:tab w:val="left" w:pos="6743"/>
          <w:tab w:val="left" w:pos="7310"/>
          <w:tab w:val="left" w:pos="7876"/>
          <w:tab w:val="left" w:pos="8444"/>
          <w:tab w:val="left" w:pos="9010"/>
        </w:tabs>
        <w:ind w:left="1701" w:hanging="1701"/>
        <w:rPr>
          <w:lang w:val="de-DE"/>
        </w:rPr>
      </w:pPr>
    </w:p>
    <w:p w:rsidR="00662BF3" w:rsidRPr="00C61874" w:rsidRDefault="00770658" w:rsidP="00662BF3">
      <w:pPr>
        <w:tabs>
          <w:tab w:val="left" w:pos="-1135"/>
          <w:tab w:val="left" w:pos="-568"/>
          <w:tab w:val="left" w:pos="-2"/>
          <w:tab w:val="left" w:pos="284"/>
          <w:tab w:val="left" w:pos="1134"/>
          <w:tab w:val="left" w:pos="1699"/>
          <w:tab w:val="left" w:pos="8502"/>
          <w:tab w:val="left" w:pos="9068"/>
        </w:tabs>
        <w:ind w:left="1701" w:hanging="1701"/>
        <w:rPr>
          <w:lang w:val="de-DE"/>
        </w:rPr>
      </w:pPr>
      <w:r w:rsidRPr="00C61874">
        <w:rPr>
          <w:lang w:val="de-DE"/>
        </w:rPr>
        <w:br w:type="page"/>
      </w:r>
      <w:r w:rsidR="00662BF3" w:rsidRPr="00C61874">
        <w:rPr>
          <w:lang w:val="de-DE"/>
        </w:rPr>
        <w:tab/>
        <w:t>332 01.0-10</w:t>
      </w:r>
      <w:r w:rsidR="00662BF3" w:rsidRPr="00C61874">
        <w:rPr>
          <w:lang w:val="de-DE"/>
        </w:rPr>
        <w:tab/>
        <w:t>Arbeitsplatzgrenzwert</w:t>
      </w:r>
      <w:r w:rsidR="00662BF3" w:rsidRPr="00C61874">
        <w:rPr>
          <w:lang w:val="de-DE"/>
        </w:rPr>
        <w:tab/>
        <w:t>C</w:t>
      </w:r>
    </w:p>
    <w:p w:rsidR="00662BF3" w:rsidRPr="00C61874" w:rsidRDefault="00662BF3" w:rsidP="00662BF3">
      <w:pPr>
        <w:widowControl w:val="0"/>
        <w:tabs>
          <w:tab w:val="left" w:pos="-1193"/>
          <w:tab w:val="left" w:pos="-626"/>
          <w:tab w:val="left" w:pos="-60"/>
          <w:tab w:val="left" w:pos="507"/>
          <w:tab w:val="left" w:pos="1073"/>
          <w:tab w:val="left" w:pos="1134"/>
          <w:tab w:val="left" w:pos="1641"/>
          <w:tab w:val="left" w:pos="2207"/>
          <w:tab w:val="left" w:pos="2775"/>
          <w:tab w:val="left" w:pos="3341"/>
          <w:tab w:val="left" w:pos="3908"/>
          <w:tab w:val="left" w:pos="4475"/>
          <w:tab w:val="left" w:pos="5042"/>
          <w:tab w:val="left" w:pos="5609"/>
          <w:tab w:val="left" w:pos="6176"/>
          <w:tab w:val="left" w:pos="6743"/>
          <w:tab w:val="left" w:pos="7310"/>
          <w:tab w:val="left" w:pos="7876"/>
          <w:tab w:val="left" w:pos="8444"/>
          <w:tab w:val="left" w:pos="9010"/>
        </w:tabs>
        <w:ind w:left="1701" w:hanging="1701"/>
        <w:rPr>
          <w:lang w:val="de-DE"/>
        </w:rPr>
      </w:pPr>
      <w:r w:rsidRPr="00C61874">
        <w:rPr>
          <w:lang w:val="de-DE"/>
        </w:rPr>
        <w:tab/>
      </w:r>
    </w:p>
    <w:p w:rsidR="00662BF3" w:rsidRPr="00C61874" w:rsidRDefault="00662BF3" w:rsidP="00662BF3">
      <w:pPr>
        <w:widowControl w:val="0"/>
        <w:tabs>
          <w:tab w:val="left" w:pos="-1193"/>
          <w:tab w:val="left" w:pos="-626"/>
          <w:tab w:val="left" w:pos="-60"/>
          <w:tab w:val="left" w:pos="567"/>
          <w:tab w:val="left" w:pos="1073"/>
          <w:tab w:val="left" w:pos="1134"/>
          <w:tab w:val="left" w:pos="1641"/>
          <w:tab w:val="left" w:pos="2207"/>
          <w:tab w:val="left" w:pos="2775"/>
          <w:tab w:val="left" w:pos="3341"/>
          <w:tab w:val="left" w:pos="3908"/>
          <w:tab w:val="left" w:pos="4475"/>
          <w:tab w:val="left" w:pos="5042"/>
          <w:tab w:val="left" w:pos="5609"/>
          <w:tab w:val="left" w:pos="6176"/>
          <w:tab w:val="left" w:pos="6743"/>
          <w:tab w:val="left" w:pos="7310"/>
          <w:tab w:val="left" w:pos="7876"/>
          <w:tab w:val="left" w:pos="8444"/>
          <w:tab w:val="left" w:pos="9010"/>
        </w:tabs>
        <w:ind w:left="1701" w:hanging="1701"/>
        <w:rPr>
          <w:lang w:val="de-DE"/>
        </w:rPr>
      </w:pPr>
      <w:r w:rsidRPr="00C61874">
        <w:rPr>
          <w:lang w:val="de-DE"/>
        </w:rPr>
        <w:tab/>
      </w:r>
      <w:r w:rsidRPr="00C61874">
        <w:rPr>
          <w:lang w:val="de-DE"/>
        </w:rPr>
        <w:tab/>
        <w:t>Was ist die Arbeitsplatzgrenzwert - Bewertungsliste?</w:t>
      </w:r>
    </w:p>
    <w:p w:rsidR="00662BF3" w:rsidRPr="00C61874" w:rsidRDefault="00662BF3" w:rsidP="00662BF3">
      <w:pPr>
        <w:widowControl w:val="0"/>
        <w:tabs>
          <w:tab w:val="left" w:pos="-1193"/>
          <w:tab w:val="left" w:pos="-626"/>
          <w:tab w:val="left" w:pos="-60"/>
          <w:tab w:val="left" w:pos="507"/>
          <w:tab w:val="left" w:pos="1073"/>
          <w:tab w:val="left" w:pos="1134"/>
          <w:tab w:val="left" w:pos="1641"/>
          <w:tab w:val="left" w:pos="2207"/>
          <w:tab w:val="left" w:pos="2775"/>
          <w:tab w:val="left" w:pos="3341"/>
          <w:tab w:val="left" w:pos="3908"/>
          <w:tab w:val="left" w:pos="4475"/>
          <w:tab w:val="left" w:pos="5042"/>
          <w:tab w:val="left" w:pos="5609"/>
          <w:tab w:val="left" w:pos="6176"/>
          <w:tab w:val="left" w:pos="6743"/>
          <w:tab w:val="left" w:pos="7310"/>
          <w:tab w:val="left" w:pos="7876"/>
          <w:tab w:val="left" w:pos="8444"/>
          <w:tab w:val="left" w:pos="9010"/>
        </w:tabs>
        <w:ind w:left="1701" w:hanging="1701"/>
        <w:rPr>
          <w:lang w:val="de-DE"/>
        </w:rPr>
      </w:pPr>
    </w:p>
    <w:p w:rsidR="00662BF3" w:rsidRPr="00C61874" w:rsidRDefault="00662BF3" w:rsidP="00322DC9">
      <w:pPr>
        <w:widowControl w:val="0"/>
        <w:tabs>
          <w:tab w:val="left" w:pos="-1193"/>
          <w:tab w:val="left" w:pos="-626"/>
          <w:tab w:val="left" w:pos="-60"/>
          <w:tab w:val="left" w:pos="567"/>
          <w:tab w:val="left" w:pos="1134"/>
          <w:tab w:val="left" w:pos="1701"/>
          <w:tab w:val="left" w:pos="2207"/>
          <w:tab w:val="left" w:pos="2775"/>
          <w:tab w:val="left" w:pos="3341"/>
          <w:tab w:val="left" w:pos="3908"/>
          <w:tab w:val="left" w:pos="4475"/>
          <w:tab w:val="left" w:pos="5042"/>
          <w:tab w:val="left" w:pos="5609"/>
          <w:tab w:val="left" w:pos="6176"/>
          <w:tab w:val="left" w:pos="6743"/>
          <w:tab w:val="left" w:pos="7310"/>
          <w:tab w:val="left" w:pos="7876"/>
          <w:tab w:val="left" w:pos="8444"/>
          <w:tab w:val="left" w:pos="9010"/>
        </w:tabs>
        <w:ind w:left="1701" w:hanging="1701"/>
        <w:rPr>
          <w:lang w:val="de-DE"/>
        </w:rPr>
      </w:pPr>
      <w:r w:rsidRPr="00C61874">
        <w:rPr>
          <w:lang w:val="de-DE"/>
        </w:rPr>
        <w:tab/>
      </w:r>
      <w:r w:rsidRPr="00C61874">
        <w:rPr>
          <w:lang w:val="de-DE"/>
        </w:rPr>
        <w:tab/>
        <w:t>A</w:t>
      </w:r>
      <w:r w:rsidRPr="00C61874">
        <w:rPr>
          <w:lang w:val="de-DE"/>
        </w:rPr>
        <w:tab/>
        <w:t>Eine international festgelegte Bewertungsliste.</w:t>
      </w:r>
    </w:p>
    <w:p w:rsidR="00662BF3" w:rsidRPr="00C61874" w:rsidRDefault="00662BF3" w:rsidP="00322DC9">
      <w:pPr>
        <w:widowControl w:val="0"/>
        <w:tabs>
          <w:tab w:val="left" w:pos="-1193"/>
          <w:tab w:val="left" w:pos="-626"/>
          <w:tab w:val="left" w:pos="-60"/>
          <w:tab w:val="left" w:pos="567"/>
          <w:tab w:val="left" w:pos="1134"/>
          <w:tab w:val="left" w:pos="1701"/>
          <w:tab w:val="left" w:pos="2207"/>
          <w:tab w:val="left" w:pos="2775"/>
          <w:tab w:val="left" w:pos="3341"/>
          <w:tab w:val="left" w:pos="3908"/>
          <w:tab w:val="left" w:pos="4475"/>
          <w:tab w:val="left" w:pos="5042"/>
          <w:tab w:val="left" w:pos="5609"/>
          <w:tab w:val="left" w:pos="6176"/>
          <w:tab w:val="left" w:pos="6743"/>
          <w:tab w:val="left" w:pos="7310"/>
          <w:tab w:val="left" w:pos="7876"/>
          <w:tab w:val="left" w:pos="8444"/>
          <w:tab w:val="left" w:pos="9010"/>
        </w:tabs>
        <w:ind w:left="1701" w:hanging="1701"/>
        <w:rPr>
          <w:lang w:val="de-DE"/>
        </w:rPr>
      </w:pPr>
      <w:r w:rsidRPr="00C61874">
        <w:rPr>
          <w:lang w:val="de-DE"/>
        </w:rPr>
        <w:tab/>
      </w:r>
      <w:r w:rsidRPr="00C61874">
        <w:rPr>
          <w:lang w:val="de-DE"/>
        </w:rPr>
        <w:tab/>
        <w:t>B</w:t>
      </w:r>
      <w:r w:rsidRPr="00C61874">
        <w:rPr>
          <w:lang w:val="de-DE"/>
        </w:rPr>
        <w:tab/>
        <w:t>Eine europäisch festgelegte Bewertungsliste.</w:t>
      </w:r>
    </w:p>
    <w:p w:rsidR="00662BF3" w:rsidRPr="00C61874" w:rsidRDefault="00662BF3" w:rsidP="00322DC9">
      <w:pPr>
        <w:widowControl w:val="0"/>
        <w:tabs>
          <w:tab w:val="left" w:pos="-1193"/>
          <w:tab w:val="left" w:pos="-626"/>
          <w:tab w:val="left" w:pos="-60"/>
          <w:tab w:val="left" w:pos="567"/>
          <w:tab w:val="left" w:pos="1134"/>
          <w:tab w:val="left" w:pos="1701"/>
          <w:tab w:val="left" w:pos="2207"/>
          <w:tab w:val="left" w:pos="2775"/>
          <w:tab w:val="left" w:pos="3341"/>
          <w:tab w:val="left" w:pos="3908"/>
          <w:tab w:val="left" w:pos="4475"/>
          <w:tab w:val="left" w:pos="5042"/>
          <w:tab w:val="left" w:pos="5609"/>
          <w:tab w:val="left" w:pos="6176"/>
          <w:tab w:val="left" w:pos="6743"/>
          <w:tab w:val="left" w:pos="7310"/>
          <w:tab w:val="left" w:pos="7876"/>
          <w:tab w:val="left" w:pos="8444"/>
          <w:tab w:val="left" w:pos="9010"/>
        </w:tabs>
        <w:ind w:left="1701" w:hanging="1701"/>
        <w:rPr>
          <w:lang w:val="de-DE"/>
        </w:rPr>
      </w:pPr>
      <w:r w:rsidRPr="00C61874">
        <w:rPr>
          <w:lang w:val="de-DE"/>
        </w:rPr>
        <w:tab/>
      </w:r>
      <w:r w:rsidRPr="00C61874">
        <w:rPr>
          <w:lang w:val="de-DE"/>
        </w:rPr>
        <w:tab/>
        <w:t>C</w:t>
      </w:r>
      <w:r w:rsidRPr="00C61874">
        <w:rPr>
          <w:lang w:val="de-DE"/>
        </w:rPr>
        <w:tab/>
        <w:t>Eine national festgelegte Bewertungsliste.</w:t>
      </w:r>
    </w:p>
    <w:p w:rsidR="00662BF3" w:rsidRPr="00C61874" w:rsidRDefault="00662BF3" w:rsidP="00322DC9">
      <w:pPr>
        <w:widowControl w:val="0"/>
        <w:tabs>
          <w:tab w:val="left" w:pos="-1193"/>
          <w:tab w:val="left" w:pos="-626"/>
          <w:tab w:val="left" w:pos="-60"/>
          <w:tab w:val="left" w:pos="567"/>
          <w:tab w:val="left" w:pos="1134"/>
          <w:tab w:val="left" w:pos="1701"/>
          <w:tab w:val="left" w:pos="2207"/>
          <w:tab w:val="left" w:pos="2775"/>
          <w:tab w:val="left" w:pos="3341"/>
          <w:tab w:val="left" w:pos="3908"/>
          <w:tab w:val="left" w:pos="4475"/>
          <w:tab w:val="left" w:pos="5042"/>
          <w:tab w:val="left" w:pos="5609"/>
          <w:tab w:val="left" w:pos="6176"/>
          <w:tab w:val="left" w:pos="6743"/>
          <w:tab w:val="left" w:pos="7310"/>
          <w:tab w:val="left" w:pos="7876"/>
          <w:tab w:val="left" w:pos="8444"/>
          <w:tab w:val="left" w:pos="9010"/>
        </w:tabs>
        <w:ind w:left="1701" w:hanging="1701"/>
        <w:rPr>
          <w:lang w:val="de-DE"/>
        </w:rPr>
      </w:pPr>
      <w:r w:rsidRPr="00C61874">
        <w:rPr>
          <w:lang w:val="de-DE"/>
        </w:rPr>
        <w:tab/>
      </w:r>
      <w:r w:rsidRPr="00C61874">
        <w:rPr>
          <w:lang w:val="de-DE"/>
        </w:rPr>
        <w:tab/>
        <w:t>D</w:t>
      </w:r>
      <w:r w:rsidRPr="00C61874">
        <w:rPr>
          <w:lang w:val="de-DE"/>
        </w:rPr>
        <w:tab/>
        <w:t>Eine unverbindliche Bewertungsliste.</w:t>
      </w:r>
    </w:p>
    <w:p w:rsidR="00662BF3" w:rsidRPr="00C61874" w:rsidRDefault="00662BF3" w:rsidP="00662BF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6743"/>
          <w:tab w:val="left" w:pos="7230"/>
          <w:tab w:val="left" w:pos="7876"/>
          <w:tab w:val="left" w:pos="8444"/>
          <w:tab w:val="left" w:pos="9010"/>
        </w:tabs>
        <w:ind w:left="1701" w:hanging="1701"/>
        <w:rPr>
          <w:lang w:val="de-DE"/>
        </w:rPr>
      </w:pPr>
    </w:p>
    <w:p w:rsidR="00662BF3" w:rsidRPr="00C61874" w:rsidRDefault="00662BF3" w:rsidP="00662BF3">
      <w:pPr>
        <w:tabs>
          <w:tab w:val="left" w:pos="-1135"/>
          <w:tab w:val="left" w:pos="-568"/>
          <w:tab w:val="left" w:pos="-2"/>
          <w:tab w:val="left" w:pos="284"/>
          <w:tab w:val="left" w:pos="1134"/>
          <w:tab w:val="left" w:pos="1699"/>
          <w:tab w:val="left" w:pos="8502"/>
          <w:tab w:val="left" w:pos="9068"/>
        </w:tabs>
        <w:ind w:left="1701" w:hanging="1701"/>
        <w:rPr>
          <w:lang w:val="de-DE"/>
        </w:rPr>
      </w:pPr>
      <w:r w:rsidRPr="00C61874">
        <w:rPr>
          <w:lang w:val="de-DE"/>
        </w:rPr>
        <w:tab/>
        <w:t>332 01.0-11</w:t>
      </w:r>
      <w:r w:rsidRPr="00C61874">
        <w:rPr>
          <w:lang w:val="de-DE"/>
        </w:rPr>
        <w:tab/>
        <w:t>Gaskonzentrationsmessungen</w:t>
      </w:r>
      <w:r w:rsidRPr="00C61874">
        <w:rPr>
          <w:lang w:val="de-DE"/>
        </w:rPr>
        <w:tab/>
        <w:t>A</w:t>
      </w:r>
    </w:p>
    <w:p w:rsidR="00662BF3" w:rsidRPr="00C61874" w:rsidRDefault="00662BF3" w:rsidP="00662BF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6743"/>
          <w:tab w:val="left" w:pos="7876"/>
          <w:tab w:val="left" w:pos="8444"/>
          <w:tab w:val="left" w:pos="9010"/>
        </w:tabs>
        <w:ind w:left="1701" w:hanging="1701"/>
        <w:rPr>
          <w:lang w:val="de-DE"/>
        </w:rPr>
      </w:pPr>
    </w:p>
    <w:p w:rsidR="00662BF3" w:rsidRPr="00C61874" w:rsidRDefault="00662BF3" w:rsidP="00322DC9">
      <w:pPr>
        <w:pStyle w:val="BodyText22"/>
        <w:tabs>
          <w:tab w:val="clear" w:pos="-1135"/>
          <w:tab w:val="clear" w:pos="-568"/>
          <w:tab w:val="clear" w:pos="8502"/>
          <w:tab w:val="clear" w:pos="9068"/>
          <w:tab w:val="left" w:pos="-1193"/>
          <w:tab w:val="left" w:pos="-626"/>
          <w:tab w:val="left" w:pos="-60"/>
          <w:tab w:val="left" w:pos="284"/>
          <w:tab w:val="left" w:pos="2207"/>
          <w:tab w:val="left" w:pos="2775"/>
          <w:tab w:val="left" w:pos="3341"/>
          <w:tab w:val="left" w:pos="3908"/>
          <w:tab w:val="left" w:pos="4475"/>
          <w:tab w:val="left" w:pos="5042"/>
          <w:tab w:val="left" w:pos="5609"/>
          <w:tab w:val="left" w:pos="6176"/>
          <w:tab w:val="left" w:pos="6743"/>
          <w:tab w:val="left" w:pos="7876"/>
          <w:tab w:val="left" w:pos="8444"/>
          <w:tab w:val="left" w:pos="9010"/>
        </w:tabs>
        <w:jc w:val="both"/>
      </w:pPr>
      <w:r w:rsidRPr="00C61874">
        <w:tab/>
      </w:r>
      <w:r w:rsidRPr="00C61874">
        <w:tab/>
        <w:t xml:space="preserve">Was müssen Sie tun, wenn Sie in einem Ladetank mit einem Gasspürgerät </w:t>
      </w:r>
      <w:r w:rsidR="00D355AC" w:rsidRPr="00C61874">
        <w:t>überprüfen wollen, ob explosionsfähige Dampf/Luft-Gemische vorliegen</w:t>
      </w:r>
      <w:r w:rsidRPr="00C61874">
        <w:t>?</w:t>
      </w:r>
    </w:p>
    <w:p w:rsidR="00662BF3" w:rsidRPr="00C61874" w:rsidRDefault="00662BF3" w:rsidP="00662BF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6743"/>
          <w:tab w:val="left" w:pos="7876"/>
          <w:tab w:val="left" w:pos="8444"/>
          <w:tab w:val="left" w:pos="9010"/>
        </w:tabs>
        <w:ind w:left="1701" w:hanging="1701"/>
        <w:rPr>
          <w:lang w:val="de-DE"/>
        </w:rPr>
      </w:pPr>
    </w:p>
    <w:p w:rsidR="00662BF3" w:rsidRPr="00C61874" w:rsidRDefault="00662BF3" w:rsidP="001832BA">
      <w:pPr>
        <w:widowControl w:val="0"/>
        <w:tabs>
          <w:tab w:val="left" w:pos="-1193"/>
          <w:tab w:val="left" w:pos="-626"/>
          <w:tab w:val="left" w:pos="-60"/>
          <w:tab w:val="left" w:pos="284"/>
          <w:tab w:val="left" w:pos="567"/>
          <w:tab w:val="left" w:pos="1134"/>
          <w:tab w:val="left" w:pos="1701"/>
          <w:tab w:val="left" w:pos="2207"/>
          <w:tab w:val="left" w:pos="2775"/>
          <w:tab w:val="left" w:pos="3341"/>
          <w:tab w:val="left" w:pos="3908"/>
          <w:tab w:val="left" w:pos="4475"/>
          <w:tab w:val="left" w:pos="5042"/>
          <w:tab w:val="left" w:pos="5609"/>
          <w:tab w:val="left" w:pos="6176"/>
          <w:tab w:val="left" w:pos="6743"/>
          <w:tab w:val="left" w:pos="7876"/>
          <w:tab w:val="left" w:pos="8444"/>
          <w:tab w:val="left" w:pos="9010"/>
        </w:tabs>
        <w:ind w:left="1701" w:hanging="1701"/>
        <w:jc w:val="both"/>
        <w:rPr>
          <w:lang w:val="de-DE"/>
        </w:rPr>
      </w:pPr>
      <w:r w:rsidRPr="00C61874">
        <w:rPr>
          <w:lang w:val="de-DE"/>
        </w:rPr>
        <w:tab/>
      </w:r>
      <w:r w:rsidRPr="00C61874">
        <w:rPr>
          <w:lang w:val="de-DE"/>
        </w:rPr>
        <w:tab/>
      </w:r>
      <w:r w:rsidRPr="00C61874">
        <w:rPr>
          <w:lang w:val="de-DE"/>
        </w:rPr>
        <w:tab/>
        <w:t>A</w:t>
      </w:r>
      <w:r w:rsidRPr="00C61874">
        <w:rPr>
          <w:lang w:val="de-DE"/>
        </w:rPr>
        <w:tab/>
        <w:t>Sie müssen den Sauerstoffgehalt berücksichtigen, da Sie sonst kein zuverlässiges Messergebnis erhalten.</w:t>
      </w:r>
    </w:p>
    <w:p w:rsidR="00662BF3" w:rsidRPr="00C61874" w:rsidRDefault="00662BF3" w:rsidP="001832BA">
      <w:pPr>
        <w:widowControl w:val="0"/>
        <w:tabs>
          <w:tab w:val="left" w:pos="-1193"/>
          <w:tab w:val="left" w:pos="-626"/>
          <w:tab w:val="left" w:pos="-60"/>
          <w:tab w:val="left" w:pos="284"/>
          <w:tab w:val="left" w:pos="567"/>
          <w:tab w:val="left" w:pos="1134"/>
          <w:tab w:val="left" w:pos="1701"/>
          <w:tab w:val="left" w:pos="2207"/>
          <w:tab w:val="left" w:pos="2775"/>
          <w:tab w:val="left" w:pos="3341"/>
          <w:tab w:val="left" w:pos="3908"/>
          <w:tab w:val="left" w:pos="4475"/>
          <w:tab w:val="left" w:pos="5042"/>
          <w:tab w:val="left" w:pos="5609"/>
          <w:tab w:val="left" w:pos="6176"/>
          <w:tab w:val="left" w:pos="6743"/>
          <w:tab w:val="left" w:pos="7876"/>
          <w:tab w:val="left" w:pos="8444"/>
          <w:tab w:val="left" w:pos="9010"/>
        </w:tabs>
        <w:ind w:left="1701" w:hanging="1701"/>
        <w:jc w:val="both"/>
        <w:rPr>
          <w:lang w:val="de-DE"/>
        </w:rPr>
      </w:pPr>
      <w:r w:rsidRPr="00C61874">
        <w:rPr>
          <w:lang w:val="de-DE"/>
        </w:rPr>
        <w:tab/>
      </w:r>
      <w:r w:rsidRPr="00C61874">
        <w:rPr>
          <w:lang w:val="de-DE"/>
        </w:rPr>
        <w:tab/>
      </w:r>
      <w:r w:rsidRPr="00C61874">
        <w:rPr>
          <w:lang w:val="de-DE"/>
        </w:rPr>
        <w:tab/>
        <w:t>B</w:t>
      </w:r>
      <w:r w:rsidRPr="00C61874">
        <w:rPr>
          <w:lang w:val="de-DE"/>
        </w:rPr>
        <w:tab/>
        <w:t>Sie müssen einfach die Messung durchführen, denn der Sauerstoffgehalt ist unwichtig.</w:t>
      </w:r>
    </w:p>
    <w:p w:rsidR="00662BF3" w:rsidRPr="00C61874" w:rsidRDefault="00662BF3" w:rsidP="001832BA">
      <w:pPr>
        <w:widowControl w:val="0"/>
        <w:tabs>
          <w:tab w:val="left" w:pos="-1193"/>
          <w:tab w:val="left" w:pos="-626"/>
          <w:tab w:val="left" w:pos="-60"/>
          <w:tab w:val="left" w:pos="284"/>
          <w:tab w:val="left" w:pos="567"/>
          <w:tab w:val="left" w:pos="1134"/>
          <w:tab w:val="left" w:pos="1701"/>
          <w:tab w:val="left" w:pos="2207"/>
          <w:tab w:val="left" w:pos="2775"/>
          <w:tab w:val="left" w:pos="3341"/>
          <w:tab w:val="left" w:pos="3908"/>
          <w:tab w:val="left" w:pos="4475"/>
          <w:tab w:val="left" w:pos="5042"/>
          <w:tab w:val="left" w:pos="5609"/>
          <w:tab w:val="left" w:pos="6176"/>
          <w:tab w:val="left" w:pos="6743"/>
          <w:tab w:val="left" w:pos="7876"/>
          <w:tab w:val="left" w:pos="8444"/>
          <w:tab w:val="left" w:pos="9010"/>
        </w:tabs>
        <w:ind w:left="1701" w:hanging="1701"/>
        <w:jc w:val="both"/>
        <w:rPr>
          <w:lang w:val="de-DE"/>
        </w:rPr>
      </w:pPr>
      <w:r w:rsidRPr="00C61874">
        <w:rPr>
          <w:lang w:val="de-DE"/>
        </w:rPr>
        <w:tab/>
      </w:r>
      <w:r w:rsidRPr="00C61874">
        <w:rPr>
          <w:lang w:val="de-DE"/>
        </w:rPr>
        <w:tab/>
      </w:r>
      <w:r w:rsidRPr="00C61874">
        <w:rPr>
          <w:lang w:val="de-DE"/>
        </w:rPr>
        <w:tab/>
        <w:t>C</w:t>
      </w:r>
      <w:r w:rsidRPr="00C61874">
        <w:rPr>
          <w:lang w:val="de-DE"/>
        </w:rPr>
        <w:tab/>
        <w:t>Sie müssen die Toxizität messen, da Sie sonst kein zuverlässiges Messergebnis erhalten.</w:t>
      </w:r>
    </w:p>
    <w:p w:rsidR="00662BF3" w:rsidRPr="00C61874" w:rsidRDefault="00662BF3" w:rsidP="001832BA">
      <w:pPr>
        <w:widowControl w:val="0"/>
        <w:tabs>
          <w:tab w:val="left" w:pos="-1193"/>
          <w:tab w:val="left" w:pos="-626"/>
          <w:tab w:val="left" w:pos="-60"/>
          <w:tab w:val="left" w:pos="284"/>
          <w:tab w:val="left" w:pos="567"/>
          <w:tab w:val="left" w:pos="1134"/>
          <w:tab w:val="left" w:pos="1701"/>
          <w:tab w:val="left" w:pos="2207"/>
          <w:tab w:val="left" w:pos="2775"/>
          <w:tab w:val="left" w:pos="3341"/>
          <w:tab w:val="left" w:pos="3908"/>
          <w:tab w:val="left" w:pos="4475"/>
          <w:tab w:val="left" w:pos="5042"/>
          <w:tab w:val="left" w:pos="5609"/>
          <w:tab w:val="left" w:pos="6176"/>
          <w:tab w:val="left" w:pos="6743"/>
          <w:tab w:val="left" w:pos="7876"/>
          <w:tab w:val="left" w:pos="8444"/>
          <w:tab w:val="left" w:pos="9010"/>
        </w:tabs>
        <w:ind w:left="1701" w:hanging="1701"/>
        <w:jc w:val="both"/>
        <w:rPr>
          <w:lang w:val="de-DE"/>
        </w:rPr>
      </w:pPr>
      <w:r w:rsidRPr="00C61874">
        <w:rPr>
          <w:lang w:val="de-DE"/>
        </w:rPr>
        <w:tab/>
      </w:r>
      <w:r w:rsidRPr="00C61874">
        <w:rPr>
          <w:lang w:val="de-DE"/>
        </w:rPr>
        <w:tab/>
      </w:r>
      <w:r w:rsidRPr="00C61874">
        <w:rPr>
          <w:lang w:val="de-DE"/>
        </w:rPr>
        <w:tab/>
        <w:t>D</w:t>
      </w:r>
      <w:r w:rsidRPr="00C61874">
        <w:rPr>
          <w:lang w:val="de-DE"/>
        </w:rPr>
        <w:tab/>
        <w:t>Sie müssen zuerst den Sauerstoffgehalt und die Toxizität messen, sonst erhalten Sie kein zuverlässiges Messergebnis.</w:t>
      </w:r>
    </w:p>
    <w:p w:rsidR="00662BF3" w:rsidRPr="00C61874" w:rsidRDefault="00662BF3" w:rsidP="00662BF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6743"/>
          <w:tab w:val="left" w:pos="7876"/>
          <w:tab w:val="left" w:pos="8444"/>
          <w:tab w:val="left" w:pos="9010"/>
        </w:tabs>
        <w:ind w:left="1701" w:hanging="1701"/>
        <w:rPr>
          <w:lang w:val="de-DE"/>
        </w:rPr>
      </w:pPr>
    </w:p>
    <w:p w:rsidR="00662BF3" w:rsidRPr="00C61874" w:rsidRDefault="00662BF3" w:rsidP="00662BF3">
      <w:pPr>
        <w:tabs>
          <w:tab w:val="left" w:pos="-1135"/>
          <w:tab w:val="left" w:pos="-568"/>
          <w:tab w:val="left" w:pos="-2"/>
          <w:tab w:val="left" w:pos="284"/>
          <w:tab w:val="left" w:pos="1134"/>
          <w:tab w:val="left" w:pos="1699"/>
          <w:tab w:val="left" w:pos="8502"/>
          <w:tab w:val="left" w:pos="9068"/>
        </w:tabs>
        <w:ind w:left="1701" w:hanging="1701"/>
        <w:rPr>
          <w:lang w:val="de-DE"/>
        </w:rPr>
      </w:pPr>
      <w:r w:rsidRPr="00C61874">
        <w:rPr>
          <w:lang w:val="de-DE"/>
        </w:rPr>
        <w:tab/>
        <w:t>332 01.0-12</w:t>
      </w:r>
      <w:r w:rsidRPr="00C61874">
        <w:rPr>
          <w:lang w:val="de-DE"/>
        </w:rPr>
        <w:tab/>
        <w:t>Gaskonzentrationsmessungen</w:t>
      </w:r>
      <w:r w:rsidRPr="00C61874">
        <w:rPr>
          <w:lang w:val="de-DE"/>
        </w:rPr>
        <w:tab/>
        <w:t>D</w:t>
      </w:r>
    </w:p>
    <w:p w:rsidR="00662BF3" w:rsidRPr="00C61874" w:rsidRDefault="00662BF3" w:rsidP="00662BF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6743"/>
          <w:tab w:val="left" w:pos="7876"/>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6743"/>
          <w:tab w:val="left" w:pos="7876"/>
          <w:tab w:val="left" w:pos="8444"/>
          <w:tab w:val="left" w:pos="9010"/>
        </w:tabs>
        <w:ind w:left="1701" w:hanging="1701"/>
        <w:rPr>
          <w:lang w:val="de-DE"/>
        </w:rPr>
      </w:pPr>
      <w:r w:rsidRPr="00C61874">
        <w:rPr>
          <w:lang w:val="de-DE"/>
        </w:rPr>
        <w:tab/>
      </w:r>
      <w:r w:rsidRPr="00C61874">
        <w:rPr>
          <w:lang w:val="de-DE"/>
        </w:rPr>
        <w:tab/>
      </w:r>
      <w:r w:rsidRPr="00C61874">
        <w:rPr>
          <w:lang w:val="de-DE"/>
        </w:rPr>
        <w:tab/>
        <w:t xml:space="preserve">Auf dem Messröhrchen ist “n=10" angegeben. Was </w:t>
      </w:r>
      <w:del w:id="25" w:author="Kai Kempmann" w:date="2018-09-19T16:53:00Z">
        <w:r w:rsidRPr="00C61874" w:rsidDel="007A7439">
          <w:rPr>
            <w:lang w:val="de-DE"/>
          </w:rPr>
          <w:delText xml:space="preserve">heißt </w:delText>
        </w:r>
      </w:del>
      <w:ins w:id="26" w:author="Kai Kempmann" w:date="2018-09-19T16:53:00Z">
        <w:r w:rsidR="007A7439" w:rsidRPr="00C61874">
          <w:rPr>
            <w:lang w:val="de-DE"/>
          </w:rPr>
          <w:t xml:space="preserve">bedeutet </w:t>
        </w:r>
      </w:ins>
      <w:r w:rsidR="00B10F46" w:rsidRPr="00C61874">
        <w:rPr>
          <w:lang w:val="de-DE"/>
        </w:rPr>
        <w:t>das</w:t>
      </w:r>
      <w:r w:rsidRPr="00C61874">
        <w:rPr>
          <w:lang w:val="de-DE"/>
        </w:rPr>
        <w:t>?</w:t>
      </w:r>
    </w:p>
    <w:p w:rsidR="00662BF3" w:rsidRPr="00C61874" w:rsidRDefault="00662BF3" w:rsidP="00662BF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6743"/>
          <w:tab w:val="left" w:pos="7876"/>
          <w:tab w:val="left" w:pos="8444"/>
          <w:tab w:val="left" w:pos="9010"/>
        </w:tabs>
        <w:ind w:left="1701" w:hanging="1701"/>
        <w:rPr>
          <w:lang w:val="de-DE"/>
        </w:rPr>
      </w:pPr>
    </w:p>
    <w:p w:rsidR="00662BF3" w:rsidRPr="00C61874" w:rsidRDefault="00662BF3" w:rsidP="00322DC9">
      <w:pPr>
        <w:widowControl w:val="0"/>
        <w:tabs>
          <w:tab w:val="left" w:pos="-1193"/>
          <w:tab w:val="left" w:pos="-626"/>
          <w:tab w:val="left" w:pos="-60"/>
          <w:tab w:val="left" w:pos="284"/>
          <w:tab w:val="left" w:pos="567"/>
          <w:tab w:val="left" w:pos="1134"/>
          <w:tab w:val="left" w:pos="1701"/>
          <w:tab w:val="left" w:pos="2207"/>
          <w:tab w:val="left" w:pos="2775"/>
          <w:tab w:val="left" w:pos="3341"/>
          <w:tab w:val="left" w:pos="3908"/>
          <w:tab w:val="left" w:pos="4475"/>
          <w:tab w:val="left" w:pos="5042"/>
          <w:tab w:val="left" w:pos="5609"/>
          <w:tab w:val="left" w:pos="6176"/>
          <w:tab w:val="left" w:pos="6743"/>
          <w:tab w:val="left" w:pos="7876"/>
          <w:tab w:val="left" w:pos="8444"/>
          <w:tab w:val="left" w:pos="9010"/>
        </w:tabs>
        <w:ind w:left="1701" w:hanging="1701"/>
        <w:rPr>
          <w:lang w:val="de-DE"/>
        </w:rPr>
      </w:pPr>
      <w:r w:rsidRPr="00C61874">
        <w:rPr>
          <w:lang w:val="de-DE"/>
        </w:rPr>
        <w:tab/>
      </w:r>
      <w:r w:rsidRPr="00C61874">
        <w:rPr>
          <w:lang w:val="de-DE"/>
        </w:rPr>
        <w:tab/>
      </w:r>
      <w:r w:rsidRPr="00C61874">
        <w:rPr>
          <w:lang w:val="de-DE"/>
        </w:rPr>
        <w:tab/>
        <w:t>A</w:t>
      </w:r>
      <w:r w:rsidRPr="00C61874">
        <w:rPr>
          <w:lang w:val="de-DE"/>
        </w:rPr>
        <w:tab/>
        <w:t>Dass man das Röhrchen nach 10 Minuten wieder verwenden kann.</w:t>
      </w:r>
    </w:p>
    <w:p w:rsidR="00662BF3" w:rsidRPr="00C61874" w:rsidRDefault="00662BF3" w:rsidP="00322DC9">
      <w:pPr>
        <w:widowControl w:val="0"/>
        <w:tabs>
          <w:tab w:val="left" w:pos="-1193"/>
          <w:tab w:val="left" w:pos="-626"/>
          <w:tab w:val="left" w:pos="-60"/>
          <w:tab w:val="left" w:pos="284"/>
          <w:tab w:val="left" w:pos="567"/>
          <w:tab w:val="left" w:pos="1134"/>
          <w:tab w:val="left" w:pos="1701"/>
          <w:tab w:val="left" w:pos="2207"/>
          <w:tab w:val="left" w:pos="2775"/>
          <w:tab w:val="left" w:pos="3341"/>
          <w:tab w:val="left" w:pos="3908"/>
          <w:tab w:val="left" w:pos="4475"/>
          <w:tab w:val="left" w:pos="5042"/>
          <w:tab w:val="left" w:pos="5609"/>
          <w:tab w:val="left" w:pos="6176"/>
          <w:tab w:val="left" w:pos="6743"/>
          <w:tab w:val="left" w:pos="7876"/>
          <w:tab w:val="left" w:pos="8444"/>
          <w:tab w:val="left" w:pos="9010"/>
        </w:tabs>
        <w:ind w:left="1701" w:hanging="1701"/>
        <w:rPr>
          <w:lang w:val="de-DE"/>
        </w:rPr>
      </w:pPr>
      <w:r w:rsidRPr="00C61874">
        <w:rPr>
          <w:lang w:val="de-DE"/>
        </w:rPr>
        <w:tab/>
      </w:r>
      <w:r w:rsidRPr="00C61874">
        <w:rPr>
          <w:lang w:val="de-DE"/>
        </w:rPr>
        <w:tab/>
      </w:r>
      <w:r w:rsidRPr="00C61874">
        <w:rPr>
          <w:lang w:val="de-DE"/>
        </w:rPr>
        <w:tab/>
        <w:t>B</w:t>
      </w:r>
      <w:r w:rsidRPr="00C61874">
        <w:rPr>
          <w:lang w:val="de-DE"/>
        </w:rPr>
        <w:tab/>
        <w:t>Dass man den Dampf 10 Minuten einwirken lassen muss, bevor man das Röhrchen ablesen kann.</w:t>
      </w:r>
    </w:p>
    <w:p w:rsidR="00662BF3" w:rsidRPr="00C61874" w:rsidRDefault="00662BF3" w:rsidP="00322DC9">
      <w:pPr>
        <w:widowControl w:val="0"/>
        <w:tabs>
          <w:tab w:val="left" w:pos="-1193"/>
          <w:tab w:val="left" w:pos="-626"/>
          <w:tab w:val="left" w:pos="-60"/>
          <w:tab w:val="left" w:pos="284"/>
          <w:tab w:val="left" w:pos="567"/>
          <w:tab w:val="left" w:pos="1134"/>
          <w:tab w:val="left" w:pos="1701"/>
          <w:tab w:val="left" w:pos="2207"/>
          <w:tab w:val="left" w:pos="2775"/>
          <w:tab w:val="left" w:pos="3341"/>
          <w:tab w:val="left" w:pos="3908"/>
          <w:tab w:val="left" w:pos="4475"/>
          <w:tab w:val="left" w:pos="5042"/>
          <w:tab w:val="left" w:pos="5609"/>
          <w:tab w:val="left" w:pos="6176"/>
          <w:tab w:val="left" w:pos="6743"/>
          <w:tab w:val="left" w:pos="7876"/>
          <w:tab w:val="left" w:pos="8444"/>
          <w:tab w:val="left" w:pos="9010"/>
        </w:tabs>
        <w:ind w:left="1701" w:hanging="1701"/>
        <w:rPr>
          <w:lang w:val="de-DE"/>
        </w:rPr>
      </w:pPr>
      <w:r w:rsidRPr="00C61874">
        <w:rPr>
          <w:lang w:val="de-DE"/>
        </w:rPr>
        <w:tab/>
      </w:r>
      <w:r w:rsidRPr="00C61874">
        <w:rPr>
          <w:lang w:val="de-DE"/>
        </w:rPr>
        <w:tab/>
      </w:r>
      <w:r w:rsidRPr="00C61874">
        <w:rPr>
          <w:lang w:val="de-DE"/>
        </w:rPr>
        <w:tab/>
        <w:t>C</w:t>
      </w:r>
      <w:r w:rsidRPr="00C61874">
        <w:rPr>
          <w:lang w:val="de-DE"/>
        </w:rPr>
        <w:tab/>
        <w:t>Dass man das Röhrchen innerhalb von zehn Minuten ablesen muss.</w:t>
      </w:r>
    </w:p>
    <w:p w:rsidR="00662BF3" w:rsidRPr="00C61874" w:rsidRDefault="00662BF3" w:rsidP="001832BA">
      <w:pPr>
        <w:widowControl w:val="0"/>
        <w:tabs>
          <w:tab w:val="left" w:pos="-1193"/>
          <w:tab w:val="left" w:pos="-626"/>
          <w:tab w:val="left" w:pos="-60"/>
          <w:tab w:val="left" w:pos="284"/>
          <w:tab w:val="left" w:pos="567"/>
          <w:tab w:val="left" w:pos="1134"/>
          <w:tab w:val="left" w:pos="1701"/>
          <w:tab w:val="left" w:pos="2207"/>
          <w:tab w:val="left" w:pos="2775"/>
          <w:tab w:val="left" w:pos="3341"/>
          <w:tab w:val="left" w:pos="3908"/>
          <w:tab w:val="left" w:pos="4475"/>
          <w:tab w:val="left" w:pos="5042"/>
          <w:tab w:val="left" w:pos="5609"/>
          <w:tab w:val="left" w:pos="6176"/>
          <w:tab w:val="left" w:pos="6743"/>
          <w:tab w:val="left" w:pos="7876"/>
          <w:tab w:val="left" w:pos="8444"/>
          <w:tab w:val="left" w:pos="9010"/>
        </w:tabs>
        <w:ind w:left="1701" w:hanging="1701"/>
        <w:jc w:val="both"/>
        <w:rPr>
          <w:lang w:val="de-DE"/>
        </w:rPr>
      </w:pPr>
      <w:r w:rsidRPr="00C61874">
        <w:rPr>
          <w:lang w:val="de-DE"/>
        </w:rPr>
        <w:tab/>
      </w:r>
      <w:r w:rsidRPr="00C61874">
        <w:rPr>
          <w:lang w:val="de-DE"/>
        </w:rPr>
        <w:tab/>
      </w:r>
      <w:r w:rsidRPr="00C61874">
        <w:rPr>
          <w:lang w:val="de-DE"/>
        </w:rPr>
        <w:tab/>
        <w:t>D</w:t>
      </w:r>
      <w:r w:rsidRPr="00C61874">
        <w:rPr>
          <w:lang w:val="de-DE"/>
        </w:rPr>
        <w:tab/>
        <w:t xml:space="preserve">Dass man zehn </w:t>
      </w:r>
      <w:r w:rsidR="00072961" w:rsidRPr="00C61874">
        <w:rPr>
          <w:lang w:val="de-DE"/>
        </w:rPr>
        <w:t>Pumpenhübe</w:t>
      </w:r>
      <w:r w:rsidRPr="00C61874">
        <w:rPr>
          <w:lang w:val="de-DE"/>
        </w:rPr>
        <w:t xml:space="preserve"> für einen möglichst zuverlässigen Messvorgang benötigt.</w:t>
      </w:r>
    </w:p>
    <w:p w:rsidR="00662BF3" w:rsidRPr="00C61874" w:rsidRDefault="00662BF3" w:rsidP="00662BF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6743"/>
          <w:tab w:val="left" w:pos="7876"/>
          <w:tab w:val="left" w:pos="8444"/>
          <w:tab w:val="left" w:pos="9010"/>
        </w:tabs>
        <w:ind w:left="1701" w:hanging="1701"/>
        <w:rPr>
          <w:lang w:val="de-DE"/>
        </w:rPr>
      </w:pPr>
    </w:p>
    <w:p w:rsidR="00662BF3" w:rsidRPr="00C61874" w:rsidRDefault="00662BF3" w:rsidP="00662BF3">
      <w:pPr>
        <w:tabs>
          <w:tab w:val="left" w:pos="284"/>
          <w:tab w:val="left" w:pos="1134"/>
          <w:tab w:val="left" w:pos="1701"/>
          <w:tab w:val="left" w:pos="7088"/>
          <w:tab w:val="left" w:pos="8505"/>
        </w:tabs>
        <w:ind w:left="1701" w:hanging="1701"/>
        <w:rPr>
          <w:lang w:val="de-DE"/>
        </w:rPr>
      </w:pPr>
      <w:r w:rsidRPr="00C61874">
        <w:rPr>
          <w:lang w:val="de-DE"/>
        </w:rPr>
        <w:tab/>
        <w:t>332 01.0-13</w:t>
      </w:r>
      <w:r w:rsidRPr="00C61874">
        <w:rPr>
          <w:lang w:val="de-DE"/>
        </w:rPr>
        <w:tab/>
        <w:t>Arbeitsplatzgrenzwert</w:t>
      </w:r>
      <w:r w:rsidRPr="00C61874">
        <w:rPr>
          <w:lang w:val="de-DE"/>
        </w:rPr>
        <w:tab/>
      </w:r>
      <w:r w:rsidRPr="00C61874">
        <w:rPr>
          <w:lang w:val="de-DE"/>
        </w:rPr>
        <w:tab/>
        <w:t>C</w:t>
      </w:r>
    </w:p>
    <w:p w:rsidR="00662BF3" w:rsidRPr="00C61874" w:rsidRDefault="00662BF3" w:rsidP="00662BF3">
      <w:pPr>
        <w:tabs>
          <w:tab w:val="left" w:pos="284"/>
          <w:tab w:val="left" w:pos="1134"/>
          <w:tab w:val="left" w:pos="1701"/>
          <w:tab w:val="left" w:pos="7088"/>
          <w:tab w:val="left" w:pos="8505"/>
        </w:tabs>
        <w:ind w:left="1701" w:hanging="1701"/>
        <w:rPr>
          <w:lang w:val="de-DE"/>
        </w:rPr>
      </w:pPr>
    </w:p>
    <w:p w:rsidR="00662BF3" w:rsidRPr="00C61874" w:rsidRDefault="00662BF3" w:rsidP="00662BF3">
      <w:pPr>
        <w:tabs>
          <w:tab w:val="left" w:pos="284"/>
          <w:tab w:val="left" w:pos="567"/>
          <w:tab w:val="left" w:pos="1134"/>
          <w:tab w:val="left" w:pos="1701"/>
          <w:tab w:val="left" w:pos="7088"/>
          <w:tab w:val="left" w:pos="8505"/>
        </w:tabs>
        <w:ind w:left="1701" w:hanging="1701"/>
        <w:rPr>
          <w:lang w:val="de-DE"/>
        </w:rPr>
      </w:pPr>
      <w:r w:rsidRPr="00C61874">
        <w:rPr>
          <w:lang w:val="de-DE"/>
        </w:rPr>
        <w:tab/>
      </w:r>
      <w:r w:rsidRPr="00C61874">
        <w:rPr>
          <w:lang w:val="de-DE"/>
        </w:rPr>
        <w:tab/>
      </w:r>
      <w:r w:rsidRPr="00C61874">
        <w:rPr>
          <w:lang w:val="de-DE"/>
        </w:rPr>
        <w:tab/>
      </w:r>
      <w:r w:rsidR="00F06F53" w:rsidRPr="00C61874">
        <w:rPr>
          <w:lang w:val="de-DE"/>
        </w:rPr>
        <w:t xml:space="preserve">Für </w:t>
      </w:r>
      <w:r w:rsidRPr="00C61874">
        <w:rPr>
          <w:lang w:val="de-DE"/>
        </w:rPr>
        <w:t>welchen Zeitraum pro 24 Stunden ist der Arbeitsplatzgrenzwert</w:t>
      </w:r>
      <w:r w:rsidRPr="00C61874" w:rsidDel="00C13679">
        <w:rPr>
          <w:lang w:val="de-DE"/>
        </w:rPr>
        <w:t xml:space="preserve"> </w:t>
      </w:r>
      <w:r w:rsidRPr="00C61874">
        <w:rPr>
          <w:lang w:val="de-DE"/>
        </w:rPr>
        <w:t>berechnet?</w:t>
      </w:r>
    </w:p>
    <w:p w:rsidR="00662BF3" w:rsidRPr="00C61874" w:rsidRDefault="00662BF3" w:rsidP="00662BF3">
      <w:pPr>
        <w:tabs>
          <w:tab w:val="left" w:pos="284"/>
          <w:tab w:val="left" w:pos="567"/>
          <w:tab w:val="left" w:pos="1134"/>
          <w:tab w:val="left" w:pos="1701"/>
          <w:tab w:val="left" w:pos="7088"/>
          <w:tab w:val="left" w:pos="8505"/>
        </w:tabs>
        <w:ind w:left="1701" w:hanging="1701"/>
        <w:rPr>
          <w:lang w:val="de-DE"/>
        </w:rPr>
      </w:pPr>
    </w:p>
    <w:p w:rsidR="00662BF3" w:rsidRPr="00C61874" w:rsidRDefault="00662BF3" w:rsidP="00662BF3">
      <w:pPr>
        <w:tabs>
          <w:tab w:val="left" w:pos="284"/>
          <w:tab w:val="left" w:pos="567"/>
          <w:tab w:val="left" w:pos="1134"/>
          <w:tab w:val="left" w:pos="1701"/>
          <w:tab w:val="left" w:pos="7088"/>
          <w:tab w:val="left" w:pos="8505"/>
        </w:tabs>
        <w:ind w:left="1701" w:hanging="1701"/>
        <w:rPr>
          <w:lang w:val="de-DE"/>
        </w:rPr>
      </w:pPr>
      <w:r w:rsidRPr="00C61874">
        <w:rPr>
          <w:lang w:val="de-DE"/>
        </w:rPr>
        <w:tab/>
      </w:r>
      <w:r w:rsidRPr="00C61874">
        <w:rPr>
          <w:lang w:val="de-DE"/>
        </w:rPr>
        <w:tab/>
      </w:r>
      <w:r w:rsidRPr="00C61874">
        <w:rPr>
          <w:lang w:val="de-DE"/>
        </w:rPr>
        <w:tab/>
        <w:t>A</w:t>
      </w:r>
      <w:r w:rsidRPr="00C61874">
        <w:rPr>
          <w:lang w:val="de-DE"/>
        </w:rPr>
        <w:tab/>
      </w:r>
      <w:r w:rsidR="00F06F53" w:rsidRPr="00C61874">
        <w:rPr>
          <w:lang w:val="de-DE"/>
        </w:rPr>
        <w:t>Für</w:t>
      </w:r>
      <w:r w:rsidR="00F06F53" w:rsidRPr="00C61874" w:rsidDel="00F06F53">
        <w:rPr>
          <w:lang w:val="de-DE"/>
        </w:rPr>
        <w:t xml:space="preserve"> </w:t>
      </w:r>
      <w:r w:rsidRPr="00C61874">
        <w:rPr>
          <w:lang w:val="de-DE"/>
        </w:rPr>
        <w:t>4 Stunden.</w:t>
      </w:r>
    </w:p>
    <w:p w:rsidR="00662BF3" w:rsidRPr="00C61874" w:rsidRDefault="00662BF3" w:rsidP="00662BF3">
      <w:pPr>
        <w:tabs>
          <w:tab w:val="left" w:pos="284"/>
          <w:tab w:val="left" w:pos="567"/>
          <w:tab w:val="left" w:pos="1134"/>
          <w:tab w:val="left" w:pos="1701"/>
          <w:tab w:val="left" w:pos="7088"/>
          <w:tab w:val="left" w:pos="8505"/>
        </w:tabs>
        <w:ind w:left="1701" w:hanging="1701"/>
        <w:rPr>
          <w:lang w:val="de-DE"/>
        </w:rPr>
      </w:pPr>
      <w:r w:rsidRPr="00C61874">
        <w:rPr>
          <w:lang w:val="de-DE"/>
        </w:rPr>
        <w:tab/>
      </w:r>
      <w:r w:rsidRPr="00C61874">
        <w:rPr>
          <w:lang w:val="de-DE"/>
        </w:rPr>
        <w:tab/>
      </w:r>
      <w:r w:rsidRPr="00C61874">
        <w:rPr>
          <w:lang w:val="de-DE"/>
        </w:rPr>
        <w:tab/>
        <w:t>B</w:t>
      </w:r>
      <w:r w:rsidRPr="00C61874">
        <w:rPr>
          <w:lang w:val="de-DE"/>
        </w:rPr>
        <w:tab/>
      </w:r>
      <w:r w:rsidR="00F06F53" w:rsidRPr="00C61874">
        <w:rPr>
          <w:lang w:val="de-DE"/>
        </w:rPr>
        <w:t>Für</w:t>
      </w:r>
      <w:r w:rsidR="00F06F53" w:rsidRPr="00C61874" w:rsidDel="00F06F53">
        <w:rPr>
          <w:lang w:val="de-DE"/>
        </w:rPr>
        <w:t xml:space="preserve"> </w:t>
      </w:r>
      <w:r w:rsidRPr="00C61874">
        <w:rPr>
          <w:lang w:val="de-DE"/>
        </w:rPr>
        <w:t>6 Stunden.</w:t>
      </w:r>
    </w:p>
    <w:p w:rsidR="00662BF3" w:rsidRPr="00C61874" w:rsidRDefault="00662BF3" w:rsidP="00662BF3">
      <w:pPr>
        <w:tabs>
          <w:tab w:val="left" w:pos="284"/>
          <w:tab w:val="left" w:pos="567"/>
          <w:tab w:val="left" w:pos="1134"/>
          <w:tab w:val="left" w:pos="1701"/>
          <w:tab w:val="left" w:pos="7088"/>
          <w:tab w:val="left" w:pos="8505"/>
        </w:tabs>
        <w:ind w:left="1701" w:hanging="1701"/>
        <w:rPr>
          <w:lang w:val="de-DE"/>
        </w:rPr>
      </w:pPr>
      <w:r w:rsidRPr="00C61874">
        <w:rPr>
          <w:lang w:val="de-DE"/>
        </w:rPr>
        <w:tab/>
      </w:r>
      <w:r w:rsidRPr="00C61874">
        <w:rPr>
          <w:lang w:val="de-DE"/>
        </w:rPr>
        <w:tab/>
      </w:r>
      <w:r w:rsidRPr="00C61874">
        <w:rPr>
          <w:lang w:val="de-DE"/>
        </w:rPr>
        <w:tab/>
        <w:t>C</w:t>
      </w:r>
      <w:r w:rsidRPr="00C61874">
        <w:rPr>
          <w:lang w:val="de-DE"/>
        </w:rPr>
        <w:tab/>
      </w:r>
      <w:r w:rsidR="00F06F53" w:rsidRPr="00C61874">
        <w:rPr>
          <w:lang w:val="de-DE"/>
        </w:rPr>
        <w:t>Für</w:t>
      </w:r>
      <w:r w:rsidR="00F06F53" w:rsidRPr="00C61874" w:rsidDel="00F06F53">
        <w:rPr>
          <w:lang w:val="de-DE"/>
        </w:rPr>
        <w:t xml:space="preserve"> </w:t>
      </w:r>
      <w:r w:rsidRPr="00C61874">
        <w:rPr>
          <w:lang w:val="de-DE"/>
        </w:rPr>
        <w:t>8 Stunden.</w:t>
      </w:r>
    </w:p>
    <w:p w:rsidR="00662BF3" w:rsidRPr="00C61874" w:rsidRDefault="00662BF3" w:rsidP="00662BF3">
      <w:pPr>
        <w:tabs>
          <w:tab w:val="left" w:pos="284"/>
          <w:tab w:val="left" w:pos="567"/>
          <w:tab w:val="left" w:pos="1134"/>
          <w:tab w:val="left" w:pos="1701"/>
          <w:tab w:val="left" w:pos="7088"/>
          <w:tab w:val="left" w:pos="8505"/>
        </w:tabs>
        <w:ind w:left="1701" w:hanging="1701"/>
        <w:rPr>
          <w:lang w:val="de-DE"/>
        </w:rPr>
      </w:pPr>
      <w:r w:rsidRPr="00C61874">
        <w:rPr>
          <w:lang w:val="de-DE"/>
        </w:rPr>
        <w:tab/>
      </w:r>
      <w:r w:rsidRPr="00C61874">
        <w:rPr>
          <w:lang w:val="de-DE"/>
        </w:rPr>
        <w:tab/>
      </w:r>
      <w:r w:rsidRPr="00C61874">
        <w:rPr>
          <w:lang w:val="de-DE"/>
        </w:rPr>
        <w:tab/>
        <w:t>D</w:t>
      </w:r>
      <w:r w:rsidRPr="00C61874">
        <w:rPr>
          <w:lang w:val="de-DE"/>
        </w:rPr>
        <w:tab/>
      </w:r>
      <w:r w:rsidR="00F06F53" w:rsidRPr="00C61874">
        <w:rPr>
          <w:lang w:val="de-DE"/>
        </w:rPr>
        <w:t>Für</w:t>
      </w:r>
      <w:r w:rsidR="00F06F53" w:rsidRPr="00C61874" w:rsidDel="00F06F53">
        <w:rPr>
          <w:lang w:val="de-DE"/>
        </w:rPr>
        <w:t xml:space="preserve"> </w:t>
      </w:r>
      <w:r w:rsidRPr="00C61874">
        <w:rPr>
          <w:lang w:val="de-DE"/>
        </w:rPr>
        <w:t>12 Stunden.</w:t>
      </w:r>
    </w:p>
    <w:p w:rsidR="00662BF3" w:rsidRPr="00C61874" w:rsidRDefault="00662BF3" w:rsidP="00662BF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6743"/>
          <w:tab w:val="left" w:pos="7876"/>
          <w:tab w:val="left" w:pos="8444"/>
          <w:tab w:val="left" w:pos="9010"/>
        </w:tabs>
        <w:ind w:left="1701" w:hanging="1701"/>
        <w:rPr>
          <w:lang w:val="de-DE"/>
        </w:rPr>
      </w:pPr>
    </w:p>
    <w:p w:rsidR="00662BF3" w:rsidRPr="00C61874" w:rsidRDefault="00662BF3" w:rsidP="00662BF3">
      <w:pPr>
        <w:tabs>
          <w:tab w:val="left" w:pos="284"/>
          <w:tab w:val="left" w:pos="567"/>
          <w:tab w:val="left" w:pos="1134"/>
          <w:tab w:val="left" w:pos="1701"/>
          <w:tab w:val="left" w:pos="7088"/>
          <w:tab w:val="left" w:pos="8505"/>
        </w:tabs>
        <w:ind w:left="567" w:hanging="567"/>
        <w:rPr>
          <w:lang w:val="de-DE"/>
        </w:rPr>
      </w:pPr>
      <w:r w:rsidRPr="00C61874">
        <w:rPr>
          <w:lang w:val="de-DE"/>
        </w:rPr>
        <w:tab/>
        <w:t>332 01.0-14</w:t>
      </w:r>
      <w:r w:rsidRPr="00C61874">
        <w:rPr>
          <w:lang w:val="de-DE"/>
        </w:rPr>
        <w:tab/>
        <w:t>Allgemeine Grundkenntnisse</w:t>
      </w:r>
      <w:r w:rsidRPr="00C61874">
        <w:rPr>
          <w:lang w:val="de-DE"/>
        </w:rPr>
        <w:tab/>
      </w:r>
      <w:r w:rsidRPr="00C61874">
        <w:rPr>
          <w:lang w:val="de-DE"/>
        </w:rPr>
        <w:tab/>
        <w:t>A</w:t>
      </w: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Was bedeutet 1 ppm?</w:t>
      </w: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A</w:t>
      </w:r>
      <w:r w:rsidRPr="00C61874">
        <w:rPr>
          <w:lang w:val="de-DE"/>
        </w:rPr>
        <w:tab/>
        <w:t>1 Teil pro 1 Million Teile.</w:t>
      </w: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B</w:t>
      </w:r>
      <w:r w:rsidRPr="00C61874">
        <w:rPr>
          <w:lang w:val="de-DE"/>
        </w:rPr>
        <w:tab/>
        <w:t>1 Teil pro 1 Masse.</w:t>
      </w: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C</w:t>
      </w:r>
      <w:r w:rsidRPr="00C61874">
        <w:rPr>
          <w:lang w:val="de-DE"/>
        </w:rPr>
        <w:tab/>
        <w:t>1 Teil pro 1 metrische Tonne.</w:t>
      </w: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D</w:t>
      </w:r>
      <w:r w:rsidRPr="00C61874">
        <w:rPr>
          <w:lang w:val="de-DE"/>
        </w:rPr>
        <w:tab/>
        <w:t>1 Teil pro 1 Milligramm.</w:t>
      </w:r>
    </w:p>
    <w:p w:rsidR="00662BF3" w:rsidRPr="00C61874" w:rsidRDefault="00662BF3" w:rsidP="00662BF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6743"/>
          <w:tab w:val="left" w:pos="7876"/>
          <w:tab w:val="left" w:pos="8444"/>
          <w:tab w:val="left" w:pos="9010"/>
        </w:tabs>
        <w:ind w:left="1701" w:hanging="1701"/>
        <w:rPr>
          <w:lang w:val="de-DE"/>
        </w:rPr>
        <w:sectPr w:rsidR="00662BF3" w:rsidRPr="00C61874">
          <w:headerReference w:type="even" r:id="rId66"/>
          <w:headerReference w:type="default" r:id="rId67"/>
          <w:footerReference w:type="even" r:id="rId68"/>
          <w:footerReference w:type="default" r:id="rId69"/>
          <w:pgSz w:w="11906" w:h="16838"/>
          <w:pgMar w:top="1417" w:right="1417" w:bottom="1417" w:left="1417" w:header="708" w:footer="708" w:gutter="0"/>
          <w:cols w:space="708"/>
        </w:sectPr>
      </w:pPr>
    </w:p>
    <w:p w:rsidR="00662BF3" w:rsidRPr="00C61874" w:rsidRDefault="00662BF3" w:rsidP="00662BF3">
      <w:pPr>
        <w:tabs>
          <w:tab w:val="left" w:pos="-1135"/>
          <w:tab w:val="left" w:pos="-568"/>
          <w:tab w:val="left" w:pos="284"/>
          <w:tab w:val="left" w:pos="1131"/>
          <w:tab w:val="left" w:pos="1699"/>
          <w:tab w:val="left" w:pos="8502"/>
          <w:tab w:val="left" w:pos="9068"/>
        </w:tabs>
        <w:ind w:left="1701" w:hanging="1701"/>
        <w:rPr>
          <w:lang w:val="de-DE"/>
        </w:rPr>
      </w:pPr>
      <w:r w:rsidRPr="00C61874">
        <w:rPr>
          <w:lang w:val="de-DE"/>
        </w:rPr>
        <w:tab/>
        <w:t>332 02.0-01</w:t>
      </w:r>
      <w:r w:rsidRPr="00C61874">
        <w:rPr>
          <w:lang w:val="de-DE"/>
        </w:rPr>
        <w:tab/>
        <w:t>1.2.1</w:t>
      </w:r>
      <w:r w:rsidRPr="00C61874">
        <w:rPr>
          <w:lang w:val="de-DE"/>
        </w:rPr>
        <w:tab/>
        <w:t>A</w:t>
      </w: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565"/>
          <w:tab w:val="left" w:pos="1131"/>
          <w:tab w:val="left" w:pos="8502"/>
          <w:tab w:val="left" w:pos="9068"/>
        </w:tabs>
        <w:ind w:left="1134" w:hanging="1134"/>
        <w:rPr>
          <w:lang w:val="de-DE"/>
        </w:rPr>
      </w:pPr>
      <w:r w:rsidRPr="00C61874">
        <w:rPr>
          <w:lang w:val="de-DE"/>
        </w:rPr>
        <w:tab/>
      </w:r>
      <w:r w:rsidRPr="00C61874">
        <w:rPr>
          <w:lang w:val="de-DE"/>
        </w:rPr>
        <w:tab/>
        <w:t>Welches ist die richtige Beschreibung einer teilweise geschlossenen Probeentnahmeeinrichtung?</w:t>
      </w: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p>
    <w:p w:rsidR="00662BF3" w:rsidRPr="00C61874" w:rsidRDefault="00662BF3" w:rsidP="00322DC9">
      <w:pPr>
        <w:tabs>
          <w:tab w:val="left" w:pos="-1135"/>
          <w:tab w:val="left" w:pos="-568"/>
          <w:tab w:val="left" w:pos="567"/>
          <w:tab w:val="left" w:pos="1131"/>
          <w:tab w:val="left" w:pos="1699"/>
          <w:tab w:val="left" w:pos="8502"/>
          <w:tab w:val="left" w:pos="9068"/>
        </w:tabs>
        <w:ind w:left="1701" w:hanging="1701"/>
        <w:jc w:val="both"/>
        <w:rPr>
          <w:lang w:val="de-DE"/>
        </w:rPr>
      </w:pPr>
      <w:r w:rsidRPr="00C61874">
        <w:rPr>
          <w:lang w:val="de-DE"/>
        </w:rPr>
        <w:tab/>
      </w:r>
      <w:r w:rsidRPr="00C61874">
        <w:rPr>
          <w:lang w:val="de-DE"/>
        </w:rPr>
        <w:tab/>
        <w:t>A</w:t>
      </w:r>
      <w:r w:rsidRPr="00C61874">
        <w:rPr>
          <w:lang w:val="de-DE"/>
        </w:rPr>
        <w:tab/>
        <w:t xml:space="preserve">Eine Probeentnahmeeinrichtung, die durch die Ladetankwandung hindurchgeführt wird, und so beschaffen ist, dass während der Probeentnahme nur eine geringe Menge gasförmige oder flüssige Ladung </w:t>
      </w:r>
      <w:r w:rsidR="00C17B60" w:rsidRPr="00C61874">
        <w:rPr>
          <w:lang w:val="de-DE"/>
        </w:rPr>
        <w:t xml:space="preserve">aus dem Ladetank </w:t>
      </w:r>
      <w:r w:rsidRPr="00C61874">
        <w:rPr>
          <w:lang w:val="de-DE"/>
        </w:rPr>
        <w:t>freigesetzt wird.</w:t>
      </w:r>
      <w:r w:rsidR="00322DC9" w:rsidRPr="00C61874">
        <w:rPr>
          <w:lang w:val="de-DE"/>
        </w:rPr>
        <w:t xml:space="preserve"> </w:t>
      </w:r>
    </w:p>
    <w:p w:rsidR="00662BF3" w:rsidRPr="00C61874" w:rsidRDefault="00662BF3" w:rsidP="00322DC9">
      <w:pPr>
        <w:tabs>
          <w:tab w:val="left" w:pos="-1135"/>
          <w:tab w:val="left" w:pos="-568"/>
          <w:tab w:val="left" w:pos="567"/>
          <w:tab w:val="left" w:pos="1131"/>
          <w:tab w:val="left" w:pos="1699"/>
          <w:tab w:val="left" w:pos="8502"/>
          <w:tab w:val="left" w:pos="9068"/>
        </w:tabs>
        <w:ind w:left="1701" w:hanging="1701"/>
        <w:jc w:val="both"/>
        <w:rPr>
          <w:lang w:val="de-DE"/>
        </w:rPr>
      </w:pPr>
      <w:r w:rsidRPr="00C61874">
        <w:rPr>
          <w:lang w:val="de-DE"/>
        </w:rPr>
        <w:tab/>
      </w:r>
      <w:r w:rsidRPr="00C61874">
        <w:rPr>
          <w:lang w:val="de-DE"/>
        </w:rPr>
        <w:tab/>
        <w:t>B</w:t>
      </w:r>
      <w:r w:rsidRPr="00C61874">
        <w:rPr>
          <w:lang w:val="de-DE"/>
        </w:rPr>
        <w:tab/>
        <w:t xml:space="preserve">Eine Probeentnahmeeinrichtung, die durch die Ladetankwandung hindurchgeführt wird, jedoch Teil eines geschlossenes Systems ist und so beschaffen ist, dass während der Probeentnahme keine Gase oder  Flüssigkeiten aus dem Ladetank austreten können.   </w:t>
      </w:r>
    </w:p>
    <w:p w:rsidR="00662BF3" w:rsidRPr="00C61874" w:rsidRDefault="00662BF3" w:rsidP="00322DC9">
      <w:pPr>
        <w:tabs>
          <w:tab w:val="left" w:pos="-1135"/>
          <w:tab w:val="left" w:pos="-568"/>
          <w:tab w:val="left" w:pos="567"/>
          <w:tab w:val="left" w:pos="1131"/>
          <w:tab w:val="left" w:pos="1699"/>
          <w:tab w:val="left" w:pos="8502"/>
          <w:tab w:val="left" w:pos="9068"/>
        </w:tabs>
        <w:ind w:left="1701" w:hanging="1701"/>
        <w:jc w:val="both"/>
        <w:rPr>
          <w:lang w:val="de-DE"/>
        </w:rPr>
      </w:pPr>
      <w:r w:rsidRPr="00C61874">
        <w:rPr>
          <w:lang w:val="de-DE"/>
        </w:rPr>
        <w:tab/>
      </w:r>
      <w:r w:rsidRPr="00C61874">
        <w:rPr>
          <w:lang w:val="de-DE"/>
        </w:rPr>
        <w:tab/>
        <w:t>C</w:t>
      </w:r>
      <w:r w:rsidRPr="00C61874">
        <w:rPr>
          <w:lang w:val="de-DE"/>
        </w:rPr>
        <w:tab/>
        <w:t xml:space="preserve">Eine Probeentnahmeeinrichtung, die </w:t>
      </w:r>
      <w:del w:id="27" w:author="Bölker, Steffan" w:date="2018-08-24T14:32:00Z">
        <w:r w:rsidRPr="00C61874" w:rsidDel="006B186B">
          <w:rPr>
            <w:lang w:val="de-DE"/>
          </w:rPr>
          <w:delText xml:space="preserve">besteht </w:delText>
        </w:r>
      </w:del>
      <w:r w:rsidRPr="00C61874">
        <w:rPr>
          <w:lang w:val="de-DE"/>
        </w:rPr>
        <w:t xml:space="preserve">aus einer Öffnung mit einem Durchmesser von höchstens </w:t>
      </w:r>
      <w:smartTag w:uri="urn:schemas-microsoft-com:office:smarttags" w:element="metricconverter">
        <w:smartTagPr>
          <w:attr w:name="ProductID" w:val="0,30 m"/>
        </w:smartTagPr>
        <w:r w:rsidRPr="00C61874">
          <w:rPr>
            <w:lang w:val="de-DE"/>
          </w:rPr>
          <w:t>0,30 m</w:t>
        </w:r>
      </w:smartTag>
      <w:r w:rsidRPr="00C61874">
        <w:rPr>
          <w:lang w:val="de-DE"/>
        </w:rPr>
        <w:t xml:space="preserve"> </w:t>
      </w:r>
      <w:ins w:id="28" w:author="Bölker, Steffan" w:date="2018-08-24T14:32:00Z">
        <w:r w:rsidR="006B186B" w:rsidRPr="00C61874">
          <w:rPr>
            <w:lang w:val="de-DE"/>
          </w:rPr>
          <w:t xml:space="preserve">besteht </w:t>
        </w:r>
      </w:ins>
      <w:r w:rsidRPr="00C61874">
        <w:rPr>
          <w:lang w:val="de-DE"/>
        </w:rPr>
        <w:t xml:space="preserve">und </w:t>
      </w:r>
      <w:del w:id="29" w:author="Bölker, Steffan" w:date="2018-08-24T14:32:00Z">
        <w:r w:rsidRPr="00C61874" w:rsidDel="006B186B">
          <w:rPr>
            <w:lang w:val="de-DE"/>
          </w:rPr>
          <w:delText xml:space="preserve">versehen ist </w:delText>
        </w:r>
      </w:del>
      <w:r w:rsidRPr="00C61874">
        <w:rPr>
          <w:lang w:val="de-DE"/>
        </w:rPr>
        <w:t>mit einer selbstschließenden Flammendurchschlag</w:t>
      </w:r>
      <w:r w:rsidR="00C17B60" w:rsidRPr="00C61874">
        <w:rPr>
          <w:lang w:val="de-DE"/>
        </w:rPr>
        <w:t>sicherung</w:t>
      </w:r>
      <w:ins w:id="30" w:author="Bölker, Steffan" w:date="2018-08-24T14:32:00Z">
        <w:r w:rsidR="006B186B" w:rsidRPr="00C61874">
          <w:rPr>
            <w:lang w:val="de-DE"/>
          </w:rPr>
          <w:t xml:space="preserve"> versehen ist</w:t>
        </w:r>
      </w:ins>
      <w:r w:rsidRPr="00C61874">
        <w:rPr>
          <w:lang w:val="de-DE"/>
        </w:rPr>
        <w:t>.</w:t>
      </w:r>
    </w:p>
    <w:p w:rsidR="00662BF3" w:rsidRPr="00C61874" w:rsidRDefault="00662BF3" w:rsidP="00322DC9">
      <w:pPr>
        <w:tabs>
          <w:tab w:val="left" w:pos="-1135"/>
          <w:tab w:val="left" w:pos="-568"/>
          <w:tab w:val="left" w:pos="567"/>
          <w:tab w:val="left" w:pos="1131"/>
          <w:tab w:val="left" w:pos="1699"/>
          <w:tab w:val="left" w:pos="8502"/>
          <w:tab w:val="left" w:pos="9068"/>
        </w:tabs>
        <w:ind w:left="1701" w:hanging="1701"/>
        <w:jc w:val="both"/>
        <w:rPr>
          <w:lang w:val="de-DE"/>
        </w:rPr>
      </w:pPr>
      <w:r w:rsidRPr="00C61874">
        <w:rPr>
          <w:lang w:val="de-DE"/>
        </w:rPr>
        <w:tab/>
      </w:r>
      <w:r w:rsidRPr="00C61874">
        <w:rPr>
          <w:lang w:val="de-DE"/>
        </w:rPr>
        <w:tab/>
        <w:t>D</w:t>
      </w:r>
      <w:r w:rsidRPr="00C61874">
        <w:rPr>
          <w:lang w:val="de-DE"/>
        </w:rPr>
        <w:tab/>
        <w:t>Eine Probeentnahmeeinrichtung, bei der das Produkt unter Druck über einen Ausdehnungsschacht in das Probeentnahmegefäß gebracht wird.</w:t>
      </w:r>
    </w:p>
    <w:p w:rsidR="00662BF3" w:rsidRPr="00C61874" w:rsidRDefault="00662BF3" w:rsidP="00662BF3">
      <w:pPr>
        <w:tabs>
          <w:tab w:val="left" w:pos="-1135"/>
          <w:tab w:val="left" w:pos="-568"/>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84"/>
          <w:tab w:val="left" w:pos="1131"/>
          <w:tab w:val="left" w:pos="1699"/>
          <w:tab w:val="left" w:pos="8502"/>
          <w:tab w:val="left" w:pos="9068"/>
        </w:tabs>
        <w:ind w:left="1701" w:hanging="1701"/>
        <w:rPr>
          <w:lang w:val="de-DE"/>
        </w:rPr>
      </w:pPr>
      <w:r w:rsidRPr="00C61874">
        <w:rPr>
          <w:lang w:val="de-DE"/>
        </w:rPr>
        <w:tab/>
        <w:t>332 02.0-02</w:t>
      </w:r>
      <w:r w:rsidRPr="00C61874">
        <w:rPr>
          <w:lang w:val="de-DE"/>
        </w:rPr>
        <w:tab/>
      </w:r>
      <w:r w:rsidR="00AC285A" w:rsidRPr="00C61874">
        <w:rPr>
          <w:lang w:val="de-DE"/>
        </w:rPr>
        <w:t>3.2.3.2</w:t>
      </w:r>
      <w:r w:rsidRPr="00C61874">
        <w:rPr>
          <w:lang w:val="de-DE"/>
        </w:rPr>
        <w:t xml:space="preserve"> Tabelle C</w:t>
      </w:r>
      <w:r w:rsidRPr="00C61874">
        <w:rPr>
          <w:lang w:val="de-DE"/>
        </w:rPr>
        <w:tab/>
        <w:t>B</w:t>
      </w: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p>
    <w:p w:rsidR="00662BF3" w:rsidRPr="00C61874" w:rsidRDefault="00662BF3" w:rsidP="00662BF3">
      <w:pPr>
        <w:pStyle w:val="BodyText22"/>
        <w:widowControl/>
      </w:pPr>
      <w:r w:rsidRPr="00C61874">
        <w:tab/>
        <w:t xml:space="preserve">Wo ist festgelegt, mit welcher Probeentnahmeeinrichtung eine Probeentnahme </w:t>
      </w:r>
      <w:r w:rsidR="00C17B60" w:rsidRPr="00C61874">
        <w:t xml:space="preserve">aus </w:t>
      </w:r>
      <w:r w:rsidRPr="00C61874">
        <w:t>der Ladung durchgeführt werden muss?</w:t>
      </w: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Im ADN, Teil 1.</w:t>
      </w: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Im ADN, Teil 3.</w:t>
      </w: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Im Zulassungszeugnis.</w:t>
      </w: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In den schriftlichen Weisungen.</w:t>
      </w:r>
    </w:p>
    <w:p w:rsidR="00662BF3" w:rsidRPr="00C61874" w:rsidRDefault="00662BF3" w:rsidP="00662BF3">
      <w:pPr>
        <w:tabs>
          <w:tab w:val="left" w:pos="-1135"/>
          <w:tab w:val="left" w:pos="-568"/>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84"/>
          <w:tab w:val="left" w:pos="1131"/>
          <w:tab w:val="left" w:pos="1699"/>
          <w:tab w:val="left" w:pos="8502"/>
          <w:tab w:val="left" w:pos="9068"/>
        </w:tabs>
        <w:ind w:left="1701" w:hanging="1701"/>
        <w:rPr>
          <w:lang w:val="de-DE"/>
        </w:rPr>
      </w:pPr>
      <w:r w:rsidRPr="00C61874">
        <w:rPr>
          <w:lang w:val="de-DE"/>
        </w:rPr>
        <w:tab/>
        <w:t>332 02.0-03</w:t>
      </w:r>
      <w:r w:rsidRPr="00C61874">
        <w:rPr>
          <w:lang w:val="de-DE"/>
        </w:rPr>
        <w:tab/>
        <w:t>7.2.4.22.4</w:t>
      </w:r>
      <w:r w:rsidRPr="00C61874">
        <w:rPr>
          <w:lang w:val="de-DE"/>
        </w:rPr>
        <w:tab/>
        <w:t>C</w:t>
      </w: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p>
    <w:p w:rsidR="00662BF3" w:rsidRPr="00C61874" w:rsidRDefault="00662BF3" w:rsidP="00322DC9">
      <w:pPr>
        <w:pStyle w:val="BodyText22"/>
        <w:widowControl/>
        <w:jc w:val="both"/>
      </w:pPr>
      <w:r w:rsidRPr="00C61874">
        <w:tab/>
        <w:t xml:space="preserve">Eine Probeentnahme wird über eine </w:t>
      </w:r>
      <w:r w:rsidR="00B611A2" w:rsidRPr="00C61874">
        <w:t xml:space="preserve">Probeentnahmeöffnung </w:t>
      </w:r>
      <w:r w:rsidRPr="00C61874">
        <w:t>durchgeführt</w:t>
      </w:r>
      <w:del w:id="31" w:author="Bölker, Steffan" w:date="2018-08-24T14:32:00Z">
        <w:r w:rsidRPr="00C61874" w:rsidDel="006B186B">
          <w:delText xml:space="preserve"> </w:delText>
        </w:r>
      </w:del>
      <w:r w:rsidRPr="00C61874">
        <w:t>.</w:t>
      </w:r>
      <w:ins w:id="32" w:author="Bölker, Steffan" w:date="2018-08-24T14:32:00Z">
        <w:r w:rsidR="006B186B" w:rsidRPr="00C61874">
          <w:t xml:space="preserve"> </w:t>
        </w:r>
      </w:ins>
      <w:r w:rsidRPr="00C61874">
        <w:t>Warum darf aus Sicherheitsgründen niemals eine Nylonschnur verwendet werden?</w:t>
      </w: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Durch das Einwirken des Produkts kann die Schnur reißen.</w:t>
      </w: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Die Probeflasche kann bei Verwendung einer Nylonschnur weggleiten.</w:t>
      </w: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Bei Verwendung einer Nylonschnur kann eine elektrostatische Aufladung auftreten.</w:t>
      </w: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Die Verwendung einer Nylonschnur ist aufgrund arbeitsschutzrechtlicher Bestimmungen verboten.</w:t>
      </w:r>
    </w:p>
    <w:p w:rsidR="00662BF3" w:rsidRPr="00C61874" w:rsidRDefault="00662BF3" w:rsidP="00662BF3">
      <w:pPr>
        <w:tabs>
          <w:tab w:val="left" w:pos="-1135"/>
          <w:tab w:val="left" w:pos="-568"/>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84"/>
          <w:tab w:val="left" w:pos="1131"/>
          <w:tab w:val="left" w:pos="1699"/>
          <w:tab w:val="left" w:pos="8502"/>
          <w:tab w:val="left" w:pos="9068"/>
        </w:tabs>
        <w:ind w:left="1701" w:hanging="1701"/>
        <w:rPr>
          <w:lang w:val="de-DE"/>
        </w:rPr>
      </w:pPr>
      <w:r w:rsidRPr="00C61874">
        <w:rPr>
          <w:lang w:val="de-DE"/>
        </w:rPr>
        <w:tab/>
        <w:t>332 02.0-04</w:t>
      </w:r>
      <w:r w:rsidRPr="00C61874">
        <w:rPr>
          <w:lang w:val="de-DE"/>
        </w:rPr>
        <w:tab/>
      </w:r>
      <w:r w:rsidR="00AC285A" w:rsidRPr="00C61874">
        <w:rPr>
          <w:lang w:val="de-DE"/>
        </w:rPr>
        <w:t>3.2.3.2</w:t>
      </w:r>
      <w:r w:rsidRPr="00C61874">
        <w:rPr>
          <w:lang w:val="de-DE"/>
        </w:rPr>
        <w:t xml:space="preserve"> Tabelle C</w:t>
      </w:r>
      <w:r w:rsidRPr="00C61874">
        <w:rPr>
          <w:lang w:val="de-DE"/>
        </w:rPr>
        <w:tab/>
      </w:r>
      <w:r w:rsidR="00604A15" w:rsidRPr="00C61874">
        <w:rPr>
          <w:lang w:val="de-DE"/>
        </w:rPr>
        <w:t>B</w:t>
      </w: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p>
    <w:p w:rsidR="00662BF3" w:rsidRPr="00C61874" w:rsidRDefault="00662BF3" w:rsidP="001832BA">
      <w:pPr>
        <w:tabs>
          <w:tab w:val="left" w:pos="-1135"/>
          <w:tab w:val="left" w:pos="-568"/>
          <w:tab w:val="left" w:pos="565"/>
          <w:tab w:val="left" w:pos="1131"/>
          <w:tab w:val="left" w:pos="8502"/>
          <w:tab w:val="left" w:pos="9068"/>
        </w:tabs>
        <w:ind w:left="1134" w:hanging="1134"/>
        <w:jc w:val="both"/>
        <w:rPr>
          <w:lang w:val="de-DE"/>
        </w:rPr>
      </w:pPr>
      <w:r w:rsidRPr="00C61874">
        <w:rPr>
          <w:lang w:val="de-DE"/>
        </w:rPr>
        <w:tab/>
      </w:r>
      <w:r w:rsidRPr="00C61874">
        <w:rPr>
          <w:lang w:val="de-DE"/>
        </w:rPr>
        <w:tab/>
        <w:t>Nach dem Laden von UN 2486 ISOBUTYLISOCYANAT muss eine Probe genommen werden. Welche Probeentnahmeeinrichtung muss zumindest benutzt werden?</w:t>
      </w: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 xml:space="preserve">Eine </w:t>
      </w:r>
      <w:r w:rsidR="00B611A2" w:rsidRPr="00C61874">
        <w:rPr>
          <w:lang w:val="de-DE"/>
        </w:rPr>
        <w:t>Probeentnahmeöffnung</w:t>
      </w:r>
      <w:r w:rsidRPr="00C61874">
        <w:rPr>
          <w:lang w:val="de-DE"/>
        </w:rPr>
        <w:t>.</w:t>
      </w: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Eine geschlossene Probeentnahmeeinrichtung.</w:t>
      </w: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Eine geschlossene Probeentnahmeeinrichtung mit Ausdehnungsschacht.</w:t>
      </w: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Eine teilweise geschlossene Probeentnahmeeinrichtung.</w:t>
      </w:r>
    </w:p>
    <w:p w:rsidR="00D200CA" w:rsidRPr="00C61874" w:rsidRDefault="00D200CA" w:rsidP="00662BF3">
      <w:pPr>
        <w:tabs>
          <w:tab w:val="left" w:pos="-1135"/>
          <w:tab w:val="left" w:pos="-568"/>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84"/>
          <w:tab w:val="left" w:pos="1131"/>
          <w:tab w:val="left" w:pos="1699"/>
          <w:tab w:val="left" w:pos="8502"/>
          <w:tab w:val="left" w:pos="9068"/>
        </w:tabs>
        <w:ind w:left="1701" w:hanging="1701"/>
        <w:rPr>
          <w:lang w:val="de-DE"/>
        </w:rPr>
      </w:pPr>
      <w:r w:rsidRPr="00C61874">
        <w:rPr>
          <w:lang w:val="de-DE"/>
        </w:rPr>
        <w:tab/>
        <w:t>332 02.0-05</w:t>
      </w:r>
      <w:r w:rsidRPr="00C61874">
        <w:rPr>
          <w:lang w:val="de-DE"/>
        </w:rPr>
        <w:tab/>
      </w:r>
      <w:r w:rsidR="00AC285A" w:rsidRPr="00C61874">
        <w:rPr>
          <w:lang w:val="de-DE"/>
        </w:rPr>
        <w:t>3.2.3.2</w:t>
      </w:r>
      <w:r w:rsidRPr="00C61874">
        <w:rPr>
          <w:lang w:val="de-DE"/>
        </w:rPr>
        <w:t xml:space="preserve"> Tabelle C</w:t>
      </w:r>
      <w:r w:rsidRPr="00C61874">
        <w:rPr>
          <w:lang w:val="de-DE"/>
        </w:rPr>
        <w:tab/>
        <w:t>A</w:t>
      </w: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p>
    <w:p w:rsidR="00662BF3" w:rsidRPr="00C61874" w:rsidRDefault="00662BF3" w:rsidP="00322DC9">
      <w:pPr>
        <w:tabs>
          <w:tab w:val="left" w:pos="-1135"/>
          <w:tab w:val="left" w:pos="-568"/>
          <w:tab w:val="left" w:pos="565"/>
          <w:tab w:val="left" w:pos="1131"/>
          <w:tab w:val="left" w:pos="8502"/>
          <w:tab w:val="left" w:pos="9068"/>
        </w:tabs>
        <w:ind w:left="1134" w:hanging="1134"/>
        <w:jc w:val="both"/>
        <w:rPr>
          <w:lang w:val="de-DE"/>
        </w:rPr>
      </w:pPr>
      <w:r w:rsidRPr="00C61874">
        <w:rPr>
          <w:lang w:val="de-DE"/>
        </w:rPr>
        <w:tab/>
      </w:r>
      <w:r w:rsidRPr="00C61874">
        <w:rPr>
          <w:lang w:val="de-DE"/>
        </w:rPr>
        <w:tab/>
        <w:t>Nach dem Laden von UN 1203 BENZIN oder OTTOKRAFTSTOFF, muss eine Probe ge</w:t>
      </w:r>
      <w:r w:rsidRPr="00C61874">
        <w:rPr>
          <w:lang w:val="de-DE"/>
        </w:rPr>
        <w:softHyphen/>
        <w:t>nommen werden. Welche Probeentnahmeeinrichtung muss zumindest benutzt werden?</w:t>
      </w: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 xml:space="preserve">Eine </w:t>
      </w:r>
      <w:r w:rsidR="00B611A2" w:rsidRPr="00C61874">
        <w:rPr>
          <w:lang w:val="de-DE"/>
        </w:rPr>
        <w:t>Probeentnahmeöffnung</w:t>
      </w:r>
      <w:r w:rsidRPr="00C61874">
        <w:rPr>
          <w:lang w:val="de-DE"/>
        </w:rPr>
        <w:t>.</w:t>
      </w: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Eine geschlossene Probeentnahmeeinrichtung.</w:t>
      </w: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Eine geschlossene Probeentnahmeeinrichtung mit Ausdehnungsschacht.</w:t>
      </w:r>
    </w:p>
    <w:p w:rsidR="00662BF3" w:rsidRPr="00C61874" w:rsidRDefault="00662BF3" w:rsidP="00662BF3">
      <w:pPr>
        <w:tabs>
          <w:tab w:val="left" w:pos="-1135"/>
          <w:tab w:val="left" w:pos="-568"/>
          <w:tab w:val="left" w:pos="567"/>
          <w:tab w:val="left" w:pos="1134"/>
          <w:tab w:val="left" w:pos="8502"/>
          <w:tab w:val="left" w:pos="9068"/>
        </w:tabs>
        <w:ind w:left="1701" w:hanging="1701"/>
        <w:rPr>
          <w:lang w:val="de-DE"/>
        </w:rPr>
      </w:pPr>
      <w:r w:rsidRPr="00C61874">
        <w:rPr>
          <w:lang w:val="de-DE"/>
        </w:rPr>
        <w:tab/>
      </w:r>
      <w:r w:rsidRPr="00C61874">
        <w:rPr>
          <w:lang w:val="de-DE"/>
        </w:rPr>
        <w:tab/>
        <w:t>D</w:t>
      </w:r>
      <w:r w:rsidRPr="00C61874">
        <w:rPr>
          <w:lang w:val="de-DE"/>
        </w:rPr>
        <w:tab/>
        <w:t>Eine teilweise geschlossene Probeentnahmeeinrichtung.</w:t>
      </w:r>
    </w:p>
    <w:p w:rsidR="00662BF3" w:rsidRPr="00C61874" w:rsidRDefault="00662BF3" w:rsidP="00662BF3">
      <w:pPr>
        <w:tabs>
          <w:tab w:val="left" w:pos="-1135"/>
          <w:tab w:val="left" w:pos="-568"/>
          <w:tab w:val="left" w:pos="284"/>
          <w:tab w:val="left" w:pos="1131"/>
          <w:tab w:val="left" w:pos="1699"/>
          <w:tab w:val="left" w:pos="8502"/>
          <w:tab w:val="left" w:pos="9068"/>
        </w:tabs>
        <w:ind w:left="1701" w:hanging="1701"/>
        <w:rPr>
          <w:lang w:val="de-DE"/>
        </w:rPr>
      </w:pPr>
    </w:p>
    <w:p w:rsidR="00D200CA" w:rsidRPr="00C61874" w:rsidRDefault="00D200CA" w:rsidP="00662BF3">
      <w:pPr>
        <w:tabs>
          <w:tab w:val="left" w:pos="-1135"/>
          <w:tab w:val="left" w:pos="-568"/>
          <w:tab w:val="left" w:pos="284"/>
          <w:tab w:val="left" w:pos="1131"/>
          <w:tab w:val="left" w:pos="1699"/>
          <w:tab w:val="left" w:pos="8502"/>
          <w:tab w:val="left" w:pos="9068"/>
        </w:tabs>
        <w:ind w:left="1701" w:hanging="1701"/>
        <w:rPr>
          <w:lang w:val="de-DE"/>
        </w:rPr>
      </w:pPr>
    </w:p>
    <w:p w:rsidR="00AD5391" w:rsidRPr="00C61874" w:rsidRDefault="00AD5391">
      <w:pPr>
        <w:overflowPunct/>
        <w:autoSpaceDE/>
        <w:autoSpaceDN/>
        <w:adjustRightInd/>
        <w:textAlignment w:val="auto"/>
        <w:rPr>
          <w:lang w:val="de-DE"/>
        </w:rPr>
      </w:pPr>
      <w:r w:rsidRPr="00C61874">
        <w:rPr>
          <w:lang w:val="de-DE"/>
        </w:rPr>
        <w:br w:type="page"/>
      </w:r>
    </w:p>
    <w:p w:rsidR="00662BF3" w:rsidRPr="00C61874" w:rsidRDefault="00662BF3" w:rsidP="00662BF3">
      <w:pPr>
        <w:tabs>
          <w:tab w:val="left" w:pos="-1135"/>
          <w:tab w:val="left" w:pos="-568"/>
          <w:tab w:val="left" w:pos="284"/>
          <w:tab w:val="left" w:pos="1131"/>
          <w:tab w:val="left" w:pos="1699"/>
          <w:tab w:val="left" w:pos="8502"/>
          <w:tab w:val="left" w:pos="9068"/>
        </w:tabs>
        <w:ind w:left="1701" w:hanging="1701"/>
        <w:rPr>
          <w:lang w:val="de-DE"/>
        </w:rPr>
      </w:pPr>
      <w:r w:rsidRPr="00C61874">
        <w:rPr>
          <w:lang w:val="de-DE"/>
        </w:rPr>
        <w:tab/>
        <w:t>332 02.0-06</w:t>
      </w:r>
      <w:r w:rsidRPr="00C61874">
        <w:rPr>
          <w:lang w:val="de-DE"/>
        </w:rPr>
        <w:tab/>
      </w:r>
      <w:r w:rsidR="00AC285A" w:rsidRPr="00C61874">
        <w:rPr>
          <w:lang w:val="de-DE"/>
        </w:rPr>
        <w:t>3.2.3.2</w:t>
      </w:r>
      <w:r w:rsidRPr="00C61874">
        <w:rPr>
          <w:lang w:val="de-DE"/>
        </w:rPr>
        <w:t xml:space="preserve"> Tabelle C, 7.2.4.16.8, 8.1.5</w:t>
      </w:r>
      <w:r w:rsidRPr="00C61874">
        <w:rPr>
          <w:lang w:val="de-DE"/>
        </w:rPr>
        <w:tab/>
        <w:t>B</w:t>
      </w: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565"/>
          <w:tab w:val="left" w:pos="1131"/>
          <w:tab w:val="left" w:pos="8502"/>
          <w:tab w:val="left" w:pos="9068"/>
        </w:tabs>
        <w:ind w:left="1134" w:hanging="1134"/>
        <w:rPr>
          <w:lang w:val="de-DE"/>
        </w:rPr>
      </w:pPr>
      <w:r w:rsidRPr="00C61874">
        <w:rPr>
          <w:lang w:val="de-DE"/>
        </w:rPr>
        <w:tab/>
      </w:r>
      <w:r w:rsidRPr="00C61874">
        <w:rPr>
          <w:lang w:val="de-DE"/>
        </w:rPr>
        <w:tab/>
        <w:t>Welche persönliche Schutzausrüstung muss bei der Probeentnahme mit einer geschlossenen Probeentnahmeeinrichtung getragen werden?</w:t>
      </w: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Keine, da eine geschlossene Probeentnahmeeinrichtung verwendet wird.</w:t>
      </w:r>
    </w:p>
    <w:p w:rsidR="00662BF3" w:rsidRPr="00C61874" w:rsidRDefault="00662BF3" w:rsidP="00662BF3">
      <w:pPr>
        <w:tabs>
          <w:tab w:val="left" w:pos="-1135"/>
          <w:tab w:val="left" w:pos="-568"/>
          <w:tab w:val="left" w:pos="567"/>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Abhängig von der Ladung, dieselbe, wie bei anderen Arbeiten beim Laden und Löschen.</w:t>
      </w: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Nur ein Atemschutzgerät.</w:t>
      </w: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Das ist nicht bekannt, da keine Messungen durchgeführt worden sind.</w:t>
      </w: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84"/>
          <w:tab w:val="left" w:pos="1131"/>
          <w:tab w:val="left" w:pos="1699"/>
          <w:tab w:val="left" w:pos="8502"/>
          <w:tab w:val="left" w:pos="9068"/>
        </w:tabs>
        <w:ind w:left="1701" w:hanging="1701"/>
        <w:rPr>
          <w:lang w:val="de-DE"/>
        </w:rPr>
      </w:pPr>
      <w:r w:rsidRPr="00C61874">
        <w:rPr>
          <w:lang w:val="de-DE"/>
        </w:rPr>
        <w:tab/>
        <w:t>332 02.0-07</w:t>
      </w:r>
      <w:r w:rsidRPr="00C61874">
        <w:rPr>
          <w:lang w:val="de-DE"/>
        </w:rPr>
        <w:tab/>
        <w:t>1.2.1</w:t>
      </w:r>
      <w:r w:rsidRPr="00C61874">
        <w:rPr>
          <w:lang w:val="de-DE"/>
        </w:rPr>
        <w:tab/>
        <w:t>C</w:t>
      </w: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p>
    <w:p w:rsidR="00662BF3" w:rsidRPr="00C61874" w:rsidRDefault="00662BF3" w:rsidP="001832BA">
      <w:pPr>
        <w:pStyle w:val="BodyText22"/>
        <w:widowControl/>
        <w:jc w:val="both"/>
      </w:pPr>
      <w:r w:rsidRPr="00C61874">
        <w:tab/>
        <w:t xml:space="preserve">Sie entnehmen eine Probe mittels einer teilweise geschlossenen Probeentnahmeeinrichtung. Wie </w:t>
      </w:r>
      <w:r w:rsidR="000216BB" w:rsidRPr="00C61874">
        <w:t>werden</w:t>
      </w:r>
      <w:r w:rsidRPr="00C61874">
        <w:t xml:space="preserve"> </w:t>
      </w:r>
      <w:r w:rsidR="00C17B60" w:rsidRPr="00C61874">
        <w:t xml:space="preserve">dabei </w:t>
      </w:r>
      <w:r w:rsidRPr="00C61874">
        <w:t>die Luft und der Dampf aus der Probeentnahmeflasche abgeführt?</w:t>
      </w: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Über die Ladeleitung.</w:t>
      </w: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Zurück in den Ladetank.</w:t>
      </w: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Über eine Entlüftungsleitung in die Außenluft.</w:t>
      </w: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 xml:space="preserve">Über eine </w:t>
      </w:r>
      <w:r w:rsidR="00072961" w:rsidRPr="00C61874">
        <w:rPr>
          <w:lang w:val="de-DE"/>
        </w:rPr>
        <w:t xml:space="preserve">Gasabfuhrleitung </w:t>
      </w:r>
      <w:r w:rsidRPr="00C61874">
        <w:rPr>
          <w:lang w:val="de-DE"/>
        </w:rPr>
        <w:t>des Schiffes.</w:t>
      </w:r>
    </w:p>
    <w:p w:rsidR="00662BF3" w:rsidRPr="00C61874" w:rsidRDefault="00662BF3" w:rsidP="00662BF3">
      <w:pPr>
        <w:tabs>
          <w:tab w:val="left" w:pos="-1135"/>
          <w:tab w:val="left" w:pos="-568"/>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84"/>
          <w:tab w:val="left" w:pos="1131"/>
          <w:tab w:val="left" w:pos="1699"/>
          <w:tab w:val="left" w:pos="8502"/>
          <w:tab w:val="left" w:pos="9068"/>
        </w:tabs>
        <w:ind w:left="1701" w:hanging="1701"/>
        <w:rPr>
          <w:lang w:val="de-DE"/>
        </w:rPr>
      </w:pPr>
      <w:r w:rsidRPr="00C61874">
        <w:rPr>
          <w:lang w:val="de-DE"/>
        </w:rPr>
        <w:tab/>
        <w:t>332 02.0-08</w:t>
      </w:r>
      <w:r w:rsidRPr="00C61874">
        <w:rPr>
          <w:lang w:val="de-DE"/>
        </w:rPr>
        <w:tab/>
      </w:r>
      <w:r w:rsidR="00AC285A" w:rsidRPr="00C61874">
        <w:rPr>
          <w:lang w:val="de-DE"/>
        </w:rPr>
        <w:t>3.2.3.2</w:t>
      </w:r>
      <w:r w:rsidRPr="00C61874">
        <w:rPr>
          <w:lang w:val="de-DE"/>
        </w:rPr>
        <w:t xml:space="preserve"> Tabelle C </w:t>
      </w:r>
      <w:r w:rsidRPr="00C61874">
        <w:rPr>
          <w:lang w:val="de-DE"/>
        </w:rPr>
        <w:tab/>
        <w:t>A</w:t>
      </w:r>
      <w:r w:rsidRPr="00C61874">
        <w:rPr>
          <w:lang w:val="de-DE"/>
        </w:rPr>
        <w:tab/>
      </w:r>
      <w:r w:rsidRPr="00C61874">
        <w:rPr>
          <w:lang w:val="de-DE"/>
        </w:rPr>
        <w:tab/>
      </w:r>
    </w:p>
    <w:p w:rsidR="00662BF3" w:rsidRPr="00C61874" w:rsidRDefault="00662BF3" w:rsidP="00662BF3">
      <w:pPr>
        <w:tabs>
          <w:tab w:val="left" w:pos="-1135"/>
          <w:tab w:val="left" w:pos="-568"/>
          <w:tab w:val="left" w:pos="565"/>
          <w:tab w:val="left" w:pos="1131"/>
          <w:tab w:val="left" w:pos="8502"/>
          <w:tab w:val="left" w:pos="9068"/>
        </w:tabs>
        <w:ind w:left="1134" w:hanging="1134"/>
        <w:rPr>
          <w:lang w:val="de-DE"/>
        </w:rPr>
      </w:pPr>
      <w:r w:rsidRPr="00C61874">
        <w:rPr>
          <w:lang w:val="de-DE"/>
        </w:rPr>
        <w:tab/>
      </w:r>
      <w:r w:rsidRPr="00C61874">
        <w:rPr>
          <w:lang w:val="de-DE"/>
        </w:rPr>
        <w:tab/>
        <w:t>Bestimmte Stoffe müssen mindestens in Tankschiffen des Typs C befördert werden. Welche Probeentnahmeeinrichtung darf bei diesen Stoffen, nicht benutzt werden?</w:t>
      </w: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 xml:space="preserve">Eine </w:t>
      </w:r>
      <w:r w:rsidR="00072961" w:rsidRPr="00C61874">
        <w:rPr>
          <w:lang w:val="de-DE"/>
        </w:rPr>
        <w:t>Probeentnahmeöffnung</w:t>
      </w:r>
      <w:r w:rsidRPr="00C61874">
        <w:rPr>
          <w:lang w:val="de-DE"/>
        </w:rPr>
        <w:t>.</w:t>
      </w: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Eine teilweise geschlossene Probeentnahmeeinrichtung.</w:t>
      </w: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Eine geschlossene Probeentnahmeeinrichtung.</w:t>
      </w:r>
    </w:p>
    <w:p w:rsidR="00662BF3" w:rsidRPr="00C61874" w:rsidRDefault="00662BF3" w:rsidP="00662BF3">
      <w:pPr>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Eine geschlossene Probeentnahmeeinrichtung mit Ausdehnungsschacht.</w:t>
      </w:r>
    </w:p>
    <w:p w:rsidR="00662BF3" w:rsidRPr="00C61874" w:rsidRDefault="00662BF3" w:rsidP="00662BF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6743"/>
          <w:tab w:val="left" w:pos="7876"/>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t>332 02.0-09</w:t>
      </w:r>
      <w:r w:rsidRPr="00C61874">
        <w:rPr>
          <w:lang w:val="de-DE"/>
        </w:rPr>
        <w:tab/>
        <w:t>7.2.4.22.3</w:t>
      </w:r>
      <w:r w:rsidRPr="00C61874">
        <w:rPr>
          <w:lang w:val="de-DE"/>
        </w:rPr>
        <w:tab/>
        <w:t>B</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E863BD">
      <w:pPr>
        <w:widowControl w:val="0"/>
        <w:tabs>
          <w:tab w:val="left" w:pos="-1193"/>
          <w:tab w:val="left" w:pos="-626"/>
          <w:tab w:val="left" w:pos="-60"/>
          <w:tab w:val="left" w:pos="284"/>
          <w:tab w:val="left" w:pos="1134"/>
          <w:tab w:val="left" w:pos="8444"/>
          <w:tab w:val="left" w:pos="9010"/>
        </w:tabs>
        <w:ind w:left="1134" w:hanging="1134"/>
        <w:rPr>
          <w:lang w:val="de-DE"/>
        </w:rPr>
      </w:pPr>
      <w:r w:rsidRPr="00C61874">
        <w:rPr>
          <w:lang w:val="de-DE"/>
        </w:rPr>
        <w:tab/>
      </w:r>
      <w:r w:rsidRPr="00C61874">
        <w:rPr>
          <w:lang w:val="de-DE"/>
        </w:rPr>
        <w:tab/>
        <w:t>Wann müssen Sie zehn Minuten warten, um eine Probe der Ladung</w:t>
      </w:r>
      <w:r w:rsidR="00072961" w:rsidRPr="00C61874">
        <w:rPr>
          <w:lang w:val="de-DE"/>
        </w:rPr>
        <w:t>, die mit einem oder zwei blauen Kegeln gekennzeichnet ist,</w:t>
      </w:r>
      <w:r w:rsidRPr="00C61874">
        <w:rPr>
          <w:lang w:val="de-DE"/>
        </w:rPr>
        <w:t xml:space="preserve"> entnehmen zu dürfen?</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A</w:t>
      </w:r>
      <w:r w:rsidRPr="00C61874">
        <w:rPr>
          <w:lang w:val="de-DE"/>
        </w:rPr>
        <w:tab/>
        <w:t>Immer.</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B</w:t>
      </w:r>
      <w:r w:rsidRPr="00C61874">
        <w:rPr>
          <w:lang w:val="de-DE"/>
        </w:rPr>
        <w:tab/>
        <w:t xml:space="preserve">Wenn eine </w:t>
      </w:r>
      <w:r w:rsidR="00072961" w:rsidRPr="00C61874">
        <w:rPr>
          <w:lang w:val="de-DE"/>
        </w:rPr>
        <w:t xml:space="preserve">Probeentnahmeöffnung </w:t>
      </w:r>
      <w:r w:rsidRPr="00C61874">
        <w:rPr>
          <w:lang w:val="de-DE"/>
        </w:rPr>
        <w:t>benutzt wird.</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C</w:t>
      </w:r>
      <w:r w:rsidRPr="00C61874">
        <w:rPr>
          <w:lang w:val="de-DE"/>
        </w:rPr>
        <w:tab/>
        <w:t>Wenn eine teilweise geschlossene Probeentnahmeeinrichtung benutzt wird.</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D</w:t>
      </w:r>
      <w:r w:rsidRPr="00C61874">
        <w:rPr>
          <w:lang w:val="de-DE"/>
        </w:rPr>
        <w:tab/>
      </w:r>
      <w:proofErr w:type="spellStart"/>
      <w:r w:rsidRPr="00C61874">
        <w:rPr>
          <w:lang w:val="de-DE"/>
        </w:rPr>
        <w:t>Nur</w:t>
      </w:r>
      <w:proofErr w:type="spellEnd"/>
      <w:r w:rsidRPr="00C61874">
        <w:rPr>
          <w:lang w:val="de-DE"/>
        </w:rPr>
        <w:t xml:space="preserve"> bei entzündbaren Flüssigkeiten. </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t>332 02.0-10</w:t>
      </w:r>
      <w:r w:rsidRPr="00C61874">
        <w:rPr>
          <w:lang w:val="de-DE"/>
        </w:rPr>
        <w:tab/>
      </w:r>
      <w:r w:rsidR="00AC285A" w:rsidRPr="00C61874">
        <w:rPr>
          <w:lang w:val="de-DE"/>
        </w:rPr>
        <w:t>3.2.3.2</w:t>
      </w:r>
      <w:r w:rsidRPr="00C61874">
        <w:rPr>
          <w:lang w:val="de-DE"/>
        </w:rPr>
        <w:t xml:space="preserve"> Tabelle C</w:t>
      </w:r>
      <w:r w:rsidRPr="00C61874">
        <w:rPr>
          <w:lang w:val="de-DE"/>
        </w:rPr>
        <w:tab/>
        <w:t>D</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pStyle w:val="BodyText22"/>
        <w:tabs>
          <w:tab w:val="clear" w:pos="-1135"/>
          <w:tab w:val="clear" w:pos="-568"/>
          <w:tab w:val="clear" w:pos="8502"/>
          <w:tab w:val="clear" w:pos="9068"/>
          <w:tab w:val="left" w:pos="-1193"/>
          <w:tab w:val="left" w:pos="-626"/>
          <w:tab w:val="left" w:pos="-60"/>
          <w:tab w:val="left" w:pos="284"/>
          <w:tab w:val="left" w:pos="8444"/>
          <w:tab w:val="left" w:pos="9010"/>
        </w:tabs>
      </w:pPr>
      <w:r w:rsidRPr="00C61874">
        <w:tab/>
      </w:r>
      <w:r w:rsidRPr="00C61874">
        <w:tab/>
        <w:t>Wann muss eine geschlossene Probeentnahmeeinrichtung verwendet werden? ,</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1832BA">
      <w:pPr>
        <w:widowControl w:val="0"/>
        <w:tabs>
          <w:tab w:val="left" w:pos="-1193"/>
          <w:tab w:val="left" w:pos="-626"/>
          <w:tab w:val="left" w:pos="-60"/>
          <w:tab w:val="left" w:pos="284"/>
          <w:tab w:val="left" w:pos="1134"/>
          <w:tab w:val="left" w:pos="8444"/>
          <w:tab w:val="left" w:pos="9010"/>
        </w:tabs>
        <w:ind w:left="1701" w:hanging="1701"/>
        <w:jc w:val="both"/>
        <w:rPr>
          <w:lang w:val="de-DE"/>
        </w:rPr>
      </w:pPr>
      <w:r w:rsidRPr="00C61874">
        <w:rPr>
          <w:lang w:val="de-DE"/>
        </w:rPr>
        <w:tab/>
      </w:r>
      <w:r w:rsidRPr="00C61874">
        <w:rPr>
          <w:lang w:val="de-DE"/>
        </w:rPr>
        <w:tab/>
        <w:t>A</w:t>
      </w:r>
      <w:r w:rsidRPr="00C61874">
        <w:rPr>
          <w:lang w:val="de-DE"/>
        </w:rPr>
        <w:tab/>
        <w:t>Wenn Stoffe beförder</w:t>
      </w:r>
      <w:r w:rsidR="0012435B" w:rsidRPr="00C61874">
        <w:rPr>
          <w:lang w:val="de-DE"/>
        </w:rPr>
        <w:t>t</w:t>
      </w:r>
      <w:r w:rsidR="002F0C5C" w:rsidRPr="00C61874">
        <w:rPr>
          <w:lang w:val="de-DE"/>
        </w:rPr>
        <w:t xml:space="preserve"> werden</w:t>
      </w:r>
      <w:r w:rsidRPr="00C61874">
        <w:rPr>
          <w:lang w:val="de-DE"/>
        </w:rPr>
        <w:t>, für die eine Bezeichnung mit einem blauen Kegel/blauen Licht vorgeschrieben ist.</w:t>
      </w:r>
    </w:p>
    <w:p w:rsidR="00662BF3" w:rsidRPr="00C61874" w:rsidRDefault="00662BF3" w:rsidP="001832BA">
      <w:pPr>
        <w:widowControl w:val="0"/>
        <w:tabs>
          <w:tab w:val="left" w:pos="-1193"/>
          <w:tab w:val="left" w:pos="-626"/>
          <w:tab w:val="left" w:pos="-60"/>
          <w:tab w:val="left" w:pos="284"/>
          <w:tab w:val="left" w:pos="1134"/>
          <w:tab w:val="left" w:pos="8444"/>
          <w:tab w:val="left" w:pos="9010"/>
        </w:tabs>
        <w:ind w:left="1701" w:hanging="1701"/>
        <w:jc w:val="both"/>
        <w:rPr>
          <w:lang w:val="de-DE"/>
        </w:rPr>
      </w:pPr>
      <w:r w:rsidRPr="00C61874">
        <w:rPr>
          <w:lang w:val="de-DE"/>
        </w:rPr>
        <w:tab/>
      </w:r>
      <w:r w:rsidRPr="00C61874">
        <w:rPr>
          <w:lang w:val="de-DE"/>
        </w:rPr>
        <w:tab/>
        <w:t>B</w:t>
      </w:r>
      <w:r w:rsidRPr="00C61874">
        <w:rPr>
          <w:lang w:val="de-DE"/>
        </w:rPr>
        <w:tab/>
        <w:t xml:space="preserve">Wenn </w:t>
      </w:r>
      <w:r w:rsidR="002F0C5C" w:rsidRPr="00C61874">
        <w:rPr>
          <w:lang w:val="de-DE"/>
        </w:rPr>
        <w:t>Stoffe befördert werden</w:t>
      </w:r>
      <w:r w:rsidRPr="00C61874">
        <w:rPr>
          <w:lang w:val="de-DE"/>
        </w:rPr>
        <w:t>, für die eine Bezeichnung mit zwei blauen Kegeln/blauen Lichtern vorgeschrieben ist.</w:t>
      </w:r>
    </w:p>
    <w:p w:rsidR="00662BF3" w:rsidRPr="00C61874" w:rsidRDefault="00662BF3" w:rsidP="001832BA">
      <w:pPr>
        <w:widowControl w:val="0"/>
        <w:tabs>
          <w:tab w:val="left" w:pos="-1193"/>
          <w:tab w:val="left" w:pos="-626"/>
          <w:tab w:val="left" w:pos="-60"/>
          <w:tab w:val="left" w:pos="284"/>
          <w:tab w:val="left" w:pos="1134"/>
          <w:tab w:val="left" w:pos="8444"/>
          <w:tab w:val="left" w:pos="9010"/>
        </w:tabs>
        <w:ind w:left="1701" w:hanging="1701"/>
        <w:jc w:val="both"/>
        <w:rPr>
          <w:lang w:val="de-DE"/>
        </w:rPr>
      </w:pPr>
      <w:r w:rsidRPr="00C61874">
        <w:rPr>
          <w:lang w:val="de-DE"/>
        </w:rPr>
        <w:tab/>
      </w:r>
      <w:r w:rsidRPr="00C61874">
        <w:rPr>
          <w:lang w:val="de-DE"/>
        </w:rPr>
        <w:tab/>
        <w:t>C</w:t>
      </w:r>
      <w:r w:rsidRPr="00C61874">
        <w:rPr>
          <w:lang w:val="de-DE"/>
        </w:rPr>
        <w:tab/>
        <w:t xml:space="preserve">Wenn </w:t>
      </w:r>
      <w:r w:rsidR="002F0C5C" w:rsidRPr="00C61874">
        <w:rPr>
          <w:lang w:val="de-DE"/>
        </w:rPr>
        <w:t>Stoffe befördert werden</w:t>
      </w:r>
      <w:r w:rsidRPr="00C61874">
        <w:rPr>
          <w:lang w:val="de-DE"/>
        </w:rPr>
        <w:t>, für die keine Bezeichnung mit blauem Licht/blauem Kegel vorgeschrieben ist.</w:t>
      </w:r>
    </w:p>
    <w:p w:rsidR="00662BF3" w:rsidRPr="00C61874" w:rsidRDefault="00662BF3" w:rsidP="001832BA">
      <w:pPr>
        <w:widowControl w:val="0"/>
        <w:tabs>
          <w:tab w:val="left" w:pos="-1193"/>
          <w:tab w:val="left" w:pos="-626"/>
          <w:tab w:val="left" w:pos="-60"/>
          <w:tab w:val="left" w:pos="284"/>
          <w:tab w:val="left" w:pos="1134"/>
          <w:tab w:val="left" w:pos="8444"/>
          <w:tab w:val="left" w:pos="9010"/>
        </w:tabs>
        <w:ind w:left="1701" w:hanging="1701"/>
        <w:jc w:val="both"/>
        <w:rPr>
          <w:lang w:val="de-DE"/>
        </w:rPr>
      </w:pPr>
      <w:r w:rsidRPr="00C61874">
        <w:rPr>
          <w:lang w:val="de-DE"/>
        </w:rPr>
        <w:tab/>
      </w:r>
      <w:r w:rsidRPr="00C61874">
        <w:rPr>
          <w:lang w:val="de-DE"/>
        </w:rPr>
        <w:tab/>
        <w:t>D</w:t>
      </w:r>
      <w:r w:rsidRPr="00C61874">
        <w:rPr>
          <w:lang w:val="de-DE"/>
        </w:rPr>
        <w:tab/>
        <w:t xml:space="preserve">Wenn </w:t>
      </w:r>
      <w:r w:rsidR="002F0C5C" w:rsidRPr="00C61874">
        <w:rPr>
          <w:lang w:val="de-DE"/>
        </w:rPr>
        <w:t>Stoffe befördert werden</w:t>
      </w:r>
      <w:r w:rsidRPr="00C61874">
        <w:rPr>
          <w:lang w:val="de-DE"/>
        </w:rPr>
        <w:t>, für die in der Tabelle C die oben genannte Einrichtung vorgeschrieben ist.</w:t>
      </w:r>
    </w:p>
    <w:p w:rsidR="00662BF3" w:rsidRPr="00C61874" w:rsidRDefault="00D200CA" w:rsidP="00662BF3">
      <w:pPr>
        <w:widowControl w:val="0"/>
        <w:tabs>
          <w:tab w:val="left" w:pos="-1193"/>
          <w:tab w:val="left" w:pos="-626"/>
          <w:tab w:val="left" w:pos="-60"/>
          <w:tab w:val="left" w:pos="284"/>
          <w:tab w:val="left" w:pos="1134"/>
          <w:tab w:val="left" w:pos="6379"/>
          <w:tab w:val="left" w:pos="7310"/>
          <w:tab w:val="left" w:pos="8444"/>
          <w:tab w:val="left" w:pos="9010"/>
        </w:tabs>
        <w:ind w:left="1701" w:hanging="1701"/>
        <w:rPr>
          <w:lang w:val="de-DE"/>
        </w:rPr>
      </w:pPr>
      <w:r w:rsidRPr="00C61874">
        <w:rPr>
          <w:lang w:val="de-DE"/>
        </w:rPr>
        <w:br w:type="page"/>
      </w:r>
    </w:p>
    <w:p w:rsidR="00662BF3" w:rsidRPr="00C61874" w:rsidRDefault="00662BF3" w:rsidP="00B60593">
      <w:pPr>
        <w:widowControl w:val="0"/>
        <w:tabs>
          <w:tab w:val="left" w:pos="-1193"/>
          <w:tab w:val="left" w:pos="-626"/>
          <w:tab w:val="left" w:pos="-60"/>
          <w:tab w:val="left" w:pos="284"/>
          <w:tab w:val="left" w:pos="1134"/>
          <w:tab w:val="left" w:pos="6379"/>
          <w:tab w:val="left" w:pos="7310"/>
          <w:tab w:val="left" w:pos="8505"/>
          <w:tab w:val="left" w:pos="9010"/>
        </w:tabs>
        <w:ind w:left="1701" w:hanging="1701"/>
        <w:rPr>
          <w:lang w:val="de-DE"/>
        </w:rPr>
      </w:pPr>
      <w:r w:rsidRPr="00C61874">
        <w:rPr>
          <w:lang w:val="de-DE"/>
        </w:rPr>
        <w:tab/>
        <w:t>332 02.0-11</w:t>
      </w:r>
      <w:r w:rsidRPr="00C61874">
        <w:rPr>
          <w:lang w:val="de-DE"/>
        </w:rPr>
        <w:tab/>
        <w:t>7.2.4.22.3</w:t>
      </w:r>
      <w:r w:rsidR="00747A20" w:rsidRPr="00C61874">
        <w:rPr>
          <w:lang w:val="de-DE"/>
        </w:rPr>
        <w:t>,</w:t>
      </w:r>
      <w:r w:rsidR="00E863BD" w:rsidRPr="00C61874">
        <w:rPr>
          <w:lang w:val="de-DE"/>
        </w:rPr>
        <w:t xml:space="preserve"> physikalische Grundkenntnisse</w:t>
      </w:r>
      <w:r w:rsidRPr="00C61874">
        <w:rPr>
          <w:lang w:val="de-DE"/>
        </w:rPr>
        <w:tab/>
      </w:r>
      <w:r w:rsidRPr="00C61874">
        <w:rPr>
          <w:lang w:val="de-DE"/>
        </w:rPr>
        <w:tab/>
      </w:r>
      <w:r w:rsidRPr="00C61874">
        <w:rPr>
          <w:lang w:val="de-DE"/>
        </w:rPr>
        <w:tab/>
        <w:t>C</w:t>
      </w:r>
    </w:p>
    <w:p w:rsidR="00662BF3" w:rsidRPr="00C61874" w:rsidRDefault="00662BF3" w:rsidP="00662BF3">
      <w:pPr>
        <w:widowControl w:val="0"/>
        <w:tabs>
          <w:tab w:val="left" w:pos="-1193"/>
          <w:tab w:val="left" w:pos="-626"/>
          <w:tab w:val="left" w:pos="-60"/>
          <w:tab w:val="left" w:pos="284"/>
          <w:tab w:val="left" w:pos="1134"/>
          <w:tab w:val="left" w:pos="6379"/>
          <w:tab w:val="left" w:pos="7310"/>
          <w:tab w:val="left" w:pos="8444"/>
          <w:tab w:val="left" w:pos="9010"/>
        </w:tabs>
        <w:ind w:left="1701" w:hanging="1701"/>
        <w:rPr>
          <w:lang w:val="de-DE"/>
        </w:rPr>
      </w:pPr>
    </w:p>
    <w:p w:rsidR="00662BF3" w:rsidRPr="00C61874" w:rsidRDefault="00662BF3" w:rsidP="006B186B">
      <w:pPr>
        <w:widowControl w:val="0"/>
        <w:tabs>
          <w:tab w:val="left" w:pos="-1193"/>
          <w:tab w:val="left" w:pos="-626"/>
          <w:tab w:val="left" w:pos="-60"/>
          <w:tab w:val="left" w:pos="284"/>
          <w:tab w:val="left" w:pos="1134"/>
          <w:tab w:val="left" w:pos="6379"/>
          <w:tab w:val="left" w:pos="7310"/>
          <w:tab w:val="left" w:pos="8444"/>
          <w:tab w:val="left" w:pos="9010"/>
        </w:tabs>
        <w:ind w:left="1134" w:hanging="1134"/>
        <w:rPr>
          <w:lang w:val="de-DE"/>
        </w:rPr>
      </w:pPr>
      <w:r w:rsidRPr="00C61874">
        <w:rPr>
          <w:lang w:val="de-DE"/>
        </w:rPr>
        <w:tab/>
      </w:r>
      <w:r w:rsidRPr="00C61874">
        <w:rPr>
          <w:lang w:val="de-DE"/>
        </w:rPr>
        <w:tab/>
        <w:t xml:space="preserve">Das ADN schreibt </w:t>
      </w:r>
      <w:ins w:id="33" w:author="Bölker, Steffan" w:date="2018-08-24T14:34:00Z">
        <w:r w:rsidR="006B186B" w:rsidRPr="00C61874">
          <w:rPr>
            <w:lang w:val="de-DE"/>
          </w:rPr>
          <w:t xml:space="preserve">bei bestimmten Stoffen </w:t>
        </w:r>
      </w:ins>
      <w:r w:rsidRPr="00C61874">
        <w:rPr>
          <w:lang w:val="de-DE"/>
        </w:rPr>
        <w:t xml:space="preserve">vor, dass eine Probeentnahmeöffnung erst zehn Minuten nachdem </w:t>
      </w:r>
      <w:r w:rsidR="00C3748A" w:rsidRPr="00C61874">
        <w:rPr>
          <w:lang w:val="de-DE"/>
        </w:rPr>
        <w:t xml:space="preserve">das </w:t>
      </w:r>
      <w:r w:rsidRPr="00C61874">
        <w:rPr>
          <w:lang w:val="de-DE"/>
        </w:rPr>
        <w:t xml:space="preserve">Laden </w:t>
      </w:r>
      <w:r w:rsidR="00C3748A" w:rsidRPr="00C61874">
        <w:rPr>
          <w:lang w:val="de-DE"/>
        </w:rPr>
        <w:t xml:space="preserve">beendet worden ist, </w:t>
      </w:r>
      <w:r w:rsidRPr="00C61874">
        <w:rPr>
          <w:lang w:val="de-DE"/>
        </w:rPr>
        <w:t>geöffnet werden darf. Welchen Grund gibt es dafür?</w:t>
      </w:r>
    </w:p>
    <w:p w:rsidR="00662BF3" w:rsidRPr="00C61874" w:rsidRDefault="00662BF3" w:rsidP="00662BF3">
      <w:pPr>
        <w:widowControl w:val="0"/>
        <w:tabs>
          <w:tab w:val="left" w:pos="-1193"/>
          <w:tab w:val="left" w:pos="-626"/>
          <w:tab w:val="left" w:pos="-60"/>
          <w:tab w:val="left" w:pos="284"/>
          <w:tab w:val="left" w:pos="1134"/>
          <w:tab w:val="left" w:pos="6379"/>
          <w:tab w:val="left" w:pos="7310"/>
          <w:tab w:val="left" w:pos="8444"/>
          <w:tab w:val="left" w:pos="9010"/>
        </w:tabs>
        <w:ind w:left="1701" w:hanging="1701"/>
        <w:rPr>
          <w:lang w:val="de-DE"/>
        </w:rPr>
      </w:pPr>
    </w:p>
    <w:p w:rsidR="00662BF3" w:rsidRPr="00C61874" w:rsidRDefault="00662BF3" w:rsidP="001832BA">
      <w:pPr>
        <w:widowControl w:val="0"/>
        <w:tabs>
          <w:tab w:val="left" w:pos="-1193"/>
          <w:tab w:val="left" w:pos="-626"/>
          <w:tab w:val="left" w:pos="-60"/>
          <w:tab w:val="left" w:pos="284"/>
          <w:tab w:val="left" w:pos="1134"/>
          <w:tab w:val="left" w:pos="6379"/>
          <w:tab w:val="left" w:pos="7310"/>
          <w:tab w:val="left" w:pos="8444"/>
          <w:tab w:val="left" w:pos="9010"/>
        </w:tabs>
        <w:ind w:left="1701" w:hanging="1701"/>
        <w:jc w:val="both"/>
        <w:rPr>
          <w:lang w:val="de-DE"/>
        </w:rPr>
      </w:pPr>
      <w:r w:rsidRPr="00C61874">
        <w:rPr>
          <w:lang w:val="de-DE"/>
        </w:rPr>
        <w:tab/>
      </w:r>
      <w:r w:rsidRPr="00C61874">
        <w:rPr>
          <w:lang w:val="de-DE"/>
        </w:rPr>
        <w:tab/>
        <w:t>A</w:t>
      </w:r>
      <w:r w:rsidRPr="00C61874">
        <w:rPr>
          <w:lang w:val="de-DE"/>
        </w:rPr>
        <w:tab/>
        <w:t xml:space="preserve">Der Druck </w:t>
      </w:r>
      <w:r w:rsidR="00C17B60" w:rsidRPr="00C61874">
        <w:rPr>
          <w:lang w:val="de-DE"/>
        </w:rPr>
        <w:t xml:space="preserve">ist </w:t>
      </w:r>
      <w:r w:rsidRPr="00C61874">
        <w:rPr>
          <w:lang w:val="de-DE"/>
        </w:rPr>
        <w:t>erst nach zehn Minuten reduziert.</w:t>
      </w:r>
    </w:p>
    <w:p w:rsidR="00662BF3" w:rsidRPr="00C61874" w:rsidRDefault="00662BF3" w:rsidP="001832BA">
      <w:pPr>
        <w:widowControl w:val="0"/>
        <w:tabs>
          <w:tab w:val="left" w:pos="-1193"/>
          <w:tab w:val="left" w:pos="-626"/>
          <w:tab w:val="left" w:pos="-60"/>
          <w:tab w:val="left" w:pos="284"/>
          <w:tab w:val="left" w:pos="1134"/>
          <w:tab w:val="left" w:pos="6379"/>
          <w:tab w:val="left" w:pos="7310"/>
          <w:tab w:val="left" w:pos="8444"/>
          <w:tab w:val="left" w:pos="9010"/>
        </w:tabs>
        <w:ind w:left="1701" w:hanging="1701"/>
        <w:jc w:val="both"/>
        <w:rPr>
          <w:lang w:val="de-DE"/>
        </w:rPr>
      </w:pPr>
      <w:r w:rsidRPr="00C61874">
        <w:rPr>
          <w:lang w:val="de-DE"/>
        </w:rPr>
        <w:tab/>
      </w:r>
      <w:r w:rsidRPr="00C61874">
        <w:rPr>
          <w:lang w:val="de-DE"/>
        </w:rPr>
        <w:tab/>
        <w:t>B</w:t>
      </w:r>
      <w:r w:rsidRPr="00C61874">
        <w:rPr>
          <w:lang w:val="de-DE"/>
        </w:rPr>
        <w:tab/>
        <w:t xml:space="preserve">Die Flüssigkeit im Ladetank </w:t>
      </w:r>
      <w:r w:rsidR="00C17B60" w:rsidRPr="00C61874">
        <w:rPr>
          <w:lang w:val="de-DE"/>
        </w:rPr>
        <w:t xml:space="preserve">hat </w:t>
      </w:r>
      <w:r w:rsidRPr="00C61874">
        <w:rPr>
          <w:lang w:val="de-DE"/>
        </w:rPr>
        <w:t>erst nach zehn Minuten eine vertretbare Temperatur erreicht.</w:t>
      </w:r>
    </w:p>
    <w:p w:rsidR="00662BF3" w:rsidRPr="00C61874" w:rsidRDefault="00662BF3" w:rsidP="001832BA">
      <w:pPr>
        <w:widowControl w:val="0"/>
        <w:tabs>
          <w:tab w:val="left" w:pos="-1193"/>
          <w:tab w:val="left" w:pos="-626"/>
          <w:tab w:val="left" w:pos="-60"/>
          <w:tab w:val="left" w:pos="284"/>
          <w:tab w:val="left" w:pos="1134"/>
          <w:tab w:val="left" w:pos="6379"/>
          <w:tab w:val="left" w:pos="7310"/>
          <w:tab w:val="left" w:pos="8444"/>
          <w:tab w:val="left" w:pos="9010"/>
        </w:tabs>
        <w:ind w:left="1701" w:hanging="1701"/>
        <w:jc w:val="both"/>
        <w:rPr>
          <w:lang w:val="de-DE"/>
        </w:rPr>
      </w:pPr>
      <w:r w:rsidRPr="00C61874">
        <w:rPr>
          <w:lang w:val="de-DE"/>
        </w:rPr>
        <w:tab/>
      </w:r>
      <w:r w:rsidRPr="00C61874">
        <w:rPr>
          <w:lang w:val="de-DE"/>
        </w:rPr>
        <w:tab/>
        <w:t>C</w:t>
      </w:r>
      <w:r w:rsidRPr="00C61874">
        <w:rPr>
          <w:lang w:val="de-DE"/>
        </w:rPr>
        <w:tab/>
        <w:t>Eine mögliche statische Aufladung ist erst nach zehn Minuten abgebaut</w:t>
      </w:r>
      <w:r w:rsidR="00B10F46" w:rsidRPr="00C61874">
        <w:rPr>
          <w:lang w:val="de-DE"/>
        </w:rPr>
        <w:t>.</w:t>
      </w:r>
    </w:p>
    <w:p w:rsidR="00662BF3" w:rsidRPr="00C61874" w:rsidRDefault="00662BF3" w:rsidP="001832BA">
      <w:pPr>
        <w:widowControl w:val="0"/>
        <w:tabs>
          <w:tab w:val="left" w:pos="-1193"/>
          <w:tab w:val="left" w:pos="-626"/>
          <w:tab w:val="left" w:pos="-60"/>
          <w:tab w:val="left" w:pos="284"/>
          <w:tab w:val="left" w:pos="1134"/>
          <w:tab w:val="left" w:pos="6379"/>
          <w:tab w:val="left" w:pos="7310"/>
          <w:tab w:val="left" w:pos="8444"/>
          <w:tab w:val="left" w:pos="9010"/>
        </w:tabs>
        <w:ind w:left="1701" w:hanging="1701"/>
        <w:jc w:val="both"/>
        <w:rPr>
          <w:lang w:val="de-DE"/>
        </w:rPr>
      </w:pPr>
      <w:r w:rsidRPr="00C61874">
        <w:rPr>
          <w:lang w:val="de-DE"/>
        </w:rPr>
        <w:tab/>
      </w:r>
      <w:r w:rsidRPr="00C61874">
        <w:rPr>
          <w:lang w:val="de-DE"/>
        </w:rPr>
        <w:tab/>
        <w:t>D</w:t>
      </w:r>
      <w:r w:rsidRPr="00C61874">
        <w:rPr>
          <w:lang w:val="de-DE"/>
        </w:rPr>
        <w:tab/>
        <w:t>Sicherheitsvorkehrungen können erst nach zehn Minuten getroffen werden.</w:t>
      </w:r>
    </w:p>
    <w:p w:rsidR="00662BF3" w:rsidRPr="00C61874" w:rsidRDefault="00662BF3" w:rsidP="00662BF3">
      <w:pPr>
        <w:widowControl w:val="0"/>
        <w:tabs>
          <w:tab w:val="left" w:pos="-1193"/>
          <w:tab w:val="left" w:pos="-626"/>
          <w:tab w:val="left" w:pos="-60"/>
          <w:tab w:val="left" w:pos="284"/>
          <w:tab w:val="left" w:pos="1134"/>
          <w:tab w:val="left" w:pos="6379"/>
          <w:tab w:val="left" w:pos="7310"/>
          <w:tab w:val="left" w:pos="8444"/>
          <w:tab w:val="left" w:pos="9010"/>
        </w:tabs>
        <w:ind w:left="1701" w:hanging="1701"/>
        <w:rPr>
          <w:lang w:val="de-DE"/>
        </w:rPr>
      </w:pPr>
    </w:p>
    <w:p w:rsidR="00662BF3" w:rsidRPr="00C61874" w:rsidRDefault="00662BF3" w:rsidP="00B60593">
      <w:pPr>
        <w:widowControl w:val="0"/>
        <w:tabs>
          <w:tab w:val="left" w:pos="-1193"/>
          <w:tab w:val="left" w:pos="-626"/>
          <w:tab w:val="left" w:pos="-60"/>
          <w:tab w:val="left" w:pos="284"/>
          <w:tab w:val="left" w:pos="1134"/>
          <w:tab w:val="left" w:pos="6379"/>
          <w:tab w:val="left" w:pos="7310"/>
          <w:tab w:val="left" w:pos="8505"/>
          <w:tab w:val="left" w:pos="9010"/>
        </w:tabs>
        <w:ind w:left="1701" w:hanging="1701"/>
        <w:rPr>
          <w:lang w:val="de-DE"/>
        </w:rPr>
      </w:pPr>
      <w:r w:rsidRPr="00C61874">
        <w:rPr>
          <w:lang w:val="de-DE"/>
        </w:rPr>
        <w:tab/>
        <w:t>332 02.0-12</w:t>
      </w:r>
      <w:r w:rsidRPr="00C61874">
        <w:rPr>
          <w:lang w:val="de-DE"/>
        </w:rPr>
        <w:tab/>
        <w:t>1.2.1</w:t>
      </w:r>
      <w:r w:rsidRPr="00C61874">
        <w:rPr>
          <w:lang w:val="de-DE"/>
        </w:rPr>
        <w:tab/>
      </w:r>
      <w:r w:rsidRPr="00C61874">
        <w:rPr>
          <w:lang w:val="de-DE"/>
        </w:rPr>
        <w:tab/>
      </w:r>
      <w:r w:rsidRPr="00C61874">
        <w:rPr>
          <w:lang w:val="de-DE"/>
        </w:rPr>
        <w:tab/>
        <w:t>A</w:t>
      </w:r>
    </w:p>
    <w:p w:rsidR="00662BF3" w:rsidRPr="00C61874" w:rsidRDefault="00662BF3" w:rsidP="00662BF3">
      <w:pPr>
        <w:widowControl w:val="0"/>
        <w:tabs>
          <w:tab w:val="left" w:pos="-1193"/>
          <w:tab w:val="left" w:pos="-626"/>
          <w:tab w:val="left" w:pos="-60"/>
          <w:tab w:val="left" w:pos="284"/>
          <w:tab w:val="left" w:pos="1134"/>
          <w:tab w:val="left" w:pos="6379"/>
          <w:tab w:val="left" w:pos="7310"/>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6379"/>
          <w:tab w:val="left" w:pos="7310"/>
          <w:tab w:val="left" w:pos="8444"/>
          <w:tab w:val="left" w:pos="9010"/>
        </w:tabs>
        <w:ind w:left="1701" w:hanging="1701"/>
        <w:rPr>
          <w:lang w:val="de-DE"/>
        </w:rPr>
      </w:pPr>
      <w:r w:rsidRPr="00C61874">
        <w:rPr>
          <w:lang w:val="de-DE"/>
        </w:rPr>
        <w:tab/>
      </w:r>
      <w:r w:rsidRPr="00C61874">
        <w:rPr>
          <w:lang w:val="de-DE"/>
        </w:rPr>
        <w:tab/>
        <w:t>Was ist der Zweck einer geschlossenen Probeentnahmeeinrichtung?</w:t>
      </w:r>
    </w:p>
    <w:p w:rsidR="00662BF3" w:rsidRPr="00C61874" w:rsidRDefault="00662BF3" w:rsidP="00662BF3">
      <w:pPr>
        <w:widowControl w:val="0"/>
        <w:tabs>
          <w:tab w:val="left" w:pos="-1193"/>
          <w:tab w:val="left" w:pos="-626"/>
          <w:tab w:val="left" w:pos="-60"/>
          <w:tab w:val="left" w:pos="284"/>
          <w:tab w:val="left" w:pos="1134"/>
          <w:tab w:val="left" w:pos="6379"/>
          <w:tab w:val="left" w:pos="7310"/>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6379"/>
          <w:tab w:val="left" w:pos="7310"/>
          <w:tab w:val="left" w:pos="8444"/>
          <w:tab w:val="left" w:pos="9010"/>
        </w:tabs>
        <w:ind w:left="1701" w:hanging="1701"/>
        <w:rPr>
          <w:lang w:val="de-DE"/>
        </w:rPr>
      </w:pPr>
      <w:r w:rsidRPr="00C61874">
        <w:rPr>
          <w:lang w:val="de-DE"/>
        </w:rPr>
        <w:tab/>
      </w:r>
      <w:r w:rsidRPr="00C61874">
        <w:rPr>
          <w:lang w:val="de-DE"/>
        </w:rPr>
        <w:tab/>
        <w:t>A</w:t>
      </w:r>
      <w:r w:rsidRPr="00C61874">
        <w:rPr>
          <w:lang w:val="de-DE"/>
        </w:rPr>
        <w:tab/>
        <w:t>Dass keine Dämpfe in die Umwelt gelangen können.</w:t>
      </w:r>
    </w:p>
    <w:p w:rsidR="00662BF3" w:rsidRPr="00C61874" w:rsidRDefault="00662BF3" w:rsidP="00662BF3">
      <w:pPr>
        <w:widowControl w:val="0"/>
        <w:tabs>
          <w:tab w:val="left" w:pos="-1193"/>
          <w:tab w:val="left" w:pos="-626"/>
          <w:tab w:val="left" w:pos="-60"/>
          <w:tab w:val="left" w:pos="284"/>
          <w:tab w:val="left" w:pos="1134"/>
          <w:tab w:val="left" w:pos="6379"/>
          <w:tab w:val="left" w:pos="7310"/>
          <w:tab w:val="left" w:pos="8444"/>
          <w:tab w:val="left" w:pos="9010"/>
        </w:tabs>
        <w:ind w:left="1701" w:hanging="1701"/>
        <w:rPr>
          <w:lang w:val="de-DE"/>
        </w:rPr>
      </w:pPr>
      <w:r w:rsidRPr="00C61874">
        <w:rPr>
          <w:lang w:val="de-DE"/>
        </w:rPr>
        <w:tab/>
      </w:r>
      <w:r w:rsidRPr="00C61874">
        <w:rPr>
          <w:lang w:val="de-DE"/>
        </w:rPr>
        <w:tab/>
        <w:t>B</w:t>
      </w:r>
      <w:r w:rsidRPr="00C61874">
        <w:rPr>
          <w:lang w:val="de-DE"/>
        </w:rPr>
        <w:tab/>
        <w:t>Dass der Gesamtladung so wenig wie möglich Flüssigkeit entzogen wird.</w:t>
      </w:r>
    </w:p>
    <w:p w:rsidR="00662BF3" w:rsidRPr="00C61874" w:rsidRDefault="00662BF3" w:rsidP="001832BA">
      <w:pPr>
        <w:widowControl w:val="0"/>
        <w:tabs>
          <w:tab w:val="left" w:pos="-1193"/>
          <w:tab w:val="left" w:pos="-626"/>
          <w:tab w:val="left" w:pos="-60"/>
          <w:tab w:val="left" w:pos="284"/>
          <w:tab w:val="left" w:pos="1134"/>
          <w:tab w:val="left" w:pos="6379"/>
          <w:tab w:val="left" w:pos="7310"/>
          <w:tab w:val="left" w:pos="8444"/>
          <w:tab w:val="left" w:pos="9010"/>
        </w:tabs>
        <w:ind w:left="1701" w:hanging="1701"/>
        <w:jc w:val="both"/>
        <w:rPr>
          <w:lang w:val="de-DE"/>
        </w:rPr>
      </w:pPr>
      <w:r w:rsidRPr="00C61874">
        <w:rPr>
          <w:lang w:val="de-DE"/>
        </w:rPr>
        <w:tab/>
      </w:r>
      <w:r w:rsidRPr="00C61874">
        <w:rPr>
          <w:lang w:val="de-DE"/>
        </w:rPr>
        <w:tab/>
        <w:t>C</w:t>
      </w:r>
      <w:r w:rsidRPr="00C61874">
        <w:rPr>
          <w:lang w:val="de-DE"/>
        </w:rPr>
        <w:tab/>
        <w:t>Dass so wenig wie möglich Verdampfung stattfindet, denn das würde einen Ladungsverlust bedeuten.</w:t>
      </w:r>
    </w:p>
    <w:p w:rsidR="00662BF3" w:rsidRPr="00C61874" w:rsidRDefault="00662BF3" w:rsidP="00662BF3">
      <w:pPr>
        <w:widowControl w:val="0"/>
        <w:tabs>
          <w:tab w:val="left" w:pos="-1193"/>
          <w:tab w:val="left" w:pos="-626"/>
          <w:tab w:val="left" w:pos="-60"/>
          <w:tab w:val="left" w:pos="284"/>
          <w:tab w:val="left" w:pos="1134"/>
          <w:tab w:val="left" w:pos="6379"/>
          <w:tab w:val="left" w:pos="7310"/>
          <w:tab w:val="left" w:pos="8444"/>
          <w:tab w:val="left" w:pos="9010"/>
        </w:tabs>
        <w:ind w:left="1701" w:hanging="1701"/>
        <w:rPr>
          <w:lang w:val="de-DE"/>
        </w:rPr>
      </w:pPr>
      <w:r w:rsidRPr="00C61874">
        <w:rPr>
          <w:lang w:val="de-DE"/>
        </w:rPr>
        <w:tab/>
      </w:r>
      <w:r w:rsidRPr="00C61874">
        <w:rPr>
          <w:lang w:val="de-DE"/>
        </w:rPr>
        <w:tab/>
        <w:t>D</w:t>
      </w:r>
      <w:r w:rsidRPr="00C61874">
        <w:rPr>
          <w:lang w:val="de-DE"/>
        </w:rPr>
        <w:tab/>
        <w:t>Dass man eine reinere Probe erhält.</w:t>
      </w:r>
    </w:p>
    <w:p w:rsidR="00662BF3" w:rsidRPr="00C61874" w:rsidRDefault="00662BF3" w:rsidP="00662BF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6743"/>
          <w:tab w:val="left" w:pos="7876"/>
          <w:tab w:val="left" w:pos="8444"/>
          <w:tab w:val="left" w:pos="9010"/>
        </w:tabs>
        <w:ind w:left="1701" w:hanging="1701"/>
        <w:rPr>
          <w:lang w:val="de-DE"/>
        </w:rPr>
        <w:sectPr w:rsidR="00662BF3" w:rsidRPr="00C61874" w:rsidSect="00526B7B">
          <w:headerReference w:type="even" r:id="rId70"/>
          <w:headerReference w:type="default" r:id="rId71"/>
          <w:footerReference w:type="even" r:id="rId72"/>
          <w:footerReference w:type="default" r:id="rId73"/>
          <w:pgSz w:w="11906" w:h="16838"/>
          <w:pgMar w:top="1417" w:right="1417" w:bottom="839" w:left="1417" w:header="708" w:footer="708" w:gutter="0"/>
          <w:cols w:space="708"/>
        </w:sect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332 03.0-01</w:t>
      </w:r>
      <w:r w:rsidRPr="00C61874">
        <w:rPr>
          <w:lang w:val="de-DE"/>
        </w:rPr>
        <w:tab/>
      </w:r>
      <w:r w:rsidR="00C55930" w:rsidRPr="00C61874">
        <w:rPr>
          <w:lang w:val="de-DE"/>
        </w:rPr>
        <w:t>7.2.3.44</w:t>
      </w:r>
      <w:r w:rsidRPr="00C61874">
        <w:rPr>
          <w:lang w:val="de-DE"/>
        </w:rPr>
        <w:tab/>
        <w:t>A</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1131"/>
          <w:tab w:val="left" w:pos="8502"/>
          <w:tab w:val="left" w:pos="9068"/>
        </w:tabs>
        <w:ind w:left="1134" w:hanging="1134"/>
        <w:rPr>
          <w:lang w:val="de-DE"/>
        </w:rPr>
      </w:pPr>
      <w:r w:rsidRPr="00C61874">
        <w:rPr>
          <w:lang w:val="de-DE"/>
        </w:rPr>
        <w:tab/>
        <w:t xml:space="preserve">Nach dem Löschen eines Tankschiffs des Typs C müssen die Ladetanks gereinigt werden. </w:t>
      </w:r>
    </w:p>
    <w:p w:rsidR="00662BF3" w:rsidRPr="00C61874" w:rsidRDefault="00662BF3" w:rsidP="001832BA">
      <w:pPr>
        <w:tabs>
          <w:tab w:val="left" w:pos="-1135"/>
          <w:tab w:val="left" w:pos="-568"/>
          <w:tab w:val="left" w:pos="1131"/>
          <w:tab w:val="left" w:pos="8502"/>
          <w:tab w:val="left" w:pos="9068"/>
        </w:tabs>
        <w:ind w:left="1134" w:hanging="1134"/>
        <w:jc w:val="both"/>
        <w:rPr>
          <w:lang w:val="de-DE"/>
        </w:rPr>
      </w:pPr>
      <w:r w:rsidRPr="00C61874">
        <w:rPr>
          <w:lang w:val="de-DE"/>
        </w:rPr>
        <w:tab/>
        <w:t xml:space="preserve">Sie erhalten hierzu ein Reinigungsmittel mit folgenden physikalischen Eigenschaften: </w:t>
      </w:r>
    </w:p>
    <w:p w:rsidR="00662BF3" w:rsidRPr="00C61874" w:rsidRDefault="00662BF3" w:rsidP="00662BF3">
      <w:pPr>
        <w:pStyle w:val="BodyText22"/>
        <w:widowControl/>
      </w:pPr>
      <w:r w:rsidRPr="00C61874">
        <w:tab/>
        <w:t>Siedepunkt 161</w:t>
      </w:r>
      <w:r w:rsidR="00747A20" w:rsidRPr="00C61874">
        <w:t xml:space="preserve"> </w:t>
      </w:r>
      <w:r w:rsidRPr="00C61874">
        <w:t>ºC, Schmelzpunkt &lt; -40</w:t>
      </w:r>
      <w:r w:rsidR="00747A20" w:rsidRPr="00C61874">
        <w:t xml:space="preserve"> </w:t>
      </w:r>
      <w:r w:rsidRPr="00C61874">
        <w:t>ºC, Flammpunkt 36</w:t>
      </w:r>
      <w:r w:rsidR="00747A20" w:rsidRPr="00C61874">
        <w:t xml:space="preserve"> </w:t>
      </w:r>
      <w:r w:rsidRPr="00C61874">
        <w:t xml:space="preserve">ºC. </w:t>
      </w:r>
    </w:p>
    <w:p w:rsidR="00662BF3" w:rsidRPr="00C61874" w:rsidRDefault="00662BF3" w:rsidP="00662BF3">
      <w:pPr>
        <w:tabs>
          <w:tab w:val="left" w:pos="-1135"/>
          <w:tab w:val="left" w:pos="-568"/>
          <w:tab w:val="left" w:pos="1131"/>
          <w:tab w:val="left" w:pos="8502"/>
          <w:tab w:val="left" w:pos="9068"/>
        </w:tabs>
        <w:ind w:left="1134" w:hanging="1134"/>
        <w:rPr>
          <w:lang w:val="de-DE"/>
        </w:rPr>
      </w:pPr>
      <w:r w:rsidRPr="00C61874">
        <w:rPr>
          <w:lang w:val="de-DE"/>
        </w:rPr>
        <w:tab/>
        <w:t>Dürfen Sie dieses Reinigungsmittel verwenden?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1832BA">
      <w:pPr>
        <w:tabs>
          <w:tab w:val="left" w:pos="-1135"/>
          <w:tab w:val="left" w:pos="-568"/>
          <w:tab w:val="left" w:pos="-2"/>
          <w:tab w:val="left" w:pos="567"/>
          <w:tab w:val="left" w:pos="1131"/>
          <w:tab w:val="left" w:pos="1699"/>
          <w:tab w:val="left" w:pos="8502"/>
          <w:tab w:val="left" w:pos="9068"/>
        </w:tabs>
        <w:ind w:left="1701" w:hanging="1701"/>
        <w:jc w:val="both"/>
        <w:rPr>
          <w:lang w:val="de-DE"/>
        </w:rPr>
      </w:pPr>
      <w:r w:rsidRPr="00C61874">
        <w:rPr>
          <w:lang w:val="de-DE"/>
        </w:rPr>
        <w:tab/>
      </w:r>
      <w:r w:rsidRPr="00C61874">
        <w:rPr>
          <w:lang w:val="de-DE"/>
        </w:rPr>
        <w:tab/>
        <w:t>A</w:t>
      </w:r>
      <w:r w:rsidRPr="00C61874">
        <w:rPr>
          <w:lang w:val="de-DE"/>
        </w:rPr>
        <w:tab/>
        <w:t>Ja. Laut ADN darf ein Reinigungsmittel mit einem Flammpunkt  &lt; 55</w:t>
      </w:r>
      <w:r w:rsidR="00747A20" w:rsidRPr="00C61874">
        <w:rPr>
          <w:lang w:val="de-DE"/>
        </w:rPr>
        <w:t xml:space="preserve"> </w:t>
      </w:r>
      <w:r w:rsidRPr="00C61874">
        <w:rPr>
          <w:lang w:val="de-DE"/>
        </w:rPr>
        <w:sym w:font="Symbol" w:char="F0B0"/>
      </w:r>
      <w:r w:rsidRPr="00C61874">
        <w:rPr>
          <w:lang w:val="de-DE"/>
        </w:rPr>
        <w:t xml:space="preserve">C innerhalb des </w:t>
      </w:r>
      <w:del w:id="34" w:author="Bölker, Steffan" w:date="2018-08-24T14:38:00Z">
        <w:r w:rsidR="00E863BD" w:rsidRPr="00C61874" w:rsidDel="006B186B">
          <w:rPr>
            <w:lang w:val="de-DE"/>
          </w:rPr>
          <w:delText>Bereichs der Ladung</w:delText>
        </w:r>
      </w:del>
      <w:ins w:id="35" w:author="Bölker, Steffan" w:date="2018-08-24T14:38:00Z">
        <w:r w:rsidR="006B186B" w:rsidRPr="00C61874">
          <w:rPr>
            <w:lang w:val="de-DE"/>
          </w:rPr>
          <w:t>explosionsgefährdeten Bereichs</w:t>
        </w:r>
      </w:ins>
      <w:r w:rsidR="00E863BD" w:rsidRPr="00C61874">
        <w:rPr>
          <w:lang w:val="de-DE"/>
        </w:rPr>
        <w:t xml:space="preserve"> </w:t>
      </w:r>
      <w:r w:rsidRPr="00C61874">
        <w:rPr>
          <w:lang w:val="de-DE"/>
        </w:rPr>
        <w:t>verwendet werden.</w:t>
      </w:r>
    </w:p>
    <w:p w:rsidR="00662BF3" w:rsidRPr="00C61874" w:rsidRDefault="00662BF3" w:rsidP="001832BA">
      <w:pPr>
        <w:tabs>
          <w:tab w:val="left" w:pos="-1135"/>
          <w:tab w:val="left" w:pos="-568"/>
          <w:tab w:val="left" w:pos="-2"/>
          <w:tab w:val="left" w:pos="567"/>
          <w:tab w:val="left" w:pos="1131"/>
          <w:tab w:val="left" w:pos="1699"/>
          <w:tab w:val="left" w:pos="8502"/>
          <w:tab w:val="left" w:pos="9068"/>
        </w:tabs>
        <w:ind w:left="1701" w:hanging="1701"/>
        <w:jc w:val="both"/>
        <w:rPr>
          <w:lang w:val="de-DE"/>
        </w:rPr>
      </w:pPr>
      <w:r w:rsidRPr="00C61874">
        <w:rPr>
          <w:lang w:val="de-DE"/>
        </w:rPr>
        <w:tab/>
      </w:r>
      <w:r w:rsidRPr="00C61874">
        <w:rPr>
          <w:lang w:val="de-DE"/>
        </w:rPr>
        <w:tab/>
        <w:t>B</w:t>
      </w:r>
      <w:r w:rsidRPr="00C61874">
        <w:rPr>
          <w:lang w:val="de-DE"/>
        </w:rPr>
        <w:tab/>
        <w:t>Nein. Ein Reinigungsmittel mit den genannten physikalischen Eigenschaften hat keine fettlösenden Eigenschaften und ist deshalb als Reinigungsmittel ungeeignet.</w:t>
      </w:r>
    </w:p>
    <w:p w:rsidR="00662BF3" w:rsidRPr="00C61874" w:rsidRDefault="00662BF3" w:rsidP="001832BA">
      <w:pPr>
        <w:tabs>
          <w:tab w:val="left" w:pos="-1135"/>
          <w:tab w:val="left" w:pos="-568"/>
          <w:tab w:val="left" w:pos="-142"/>
          <w:tab w:val="left" w:pos="567"/>
          <w:tab w:val="left" w:pos="1131"/>
          <w:tab w:val="left" w:pos="1699"/>
          <w:tab w:val="left" w:pos="8502"/>
          <w:tab w:val="left" w:pos="9068"/>
        </w:tabs>
        <w:ind w:left="1701" w:hanging="1701"/>
        <w:jc w:val="both"/>
        <w:rPr>
          <w:lang w:val="de-DE"/>
        </w:rPr>
      </w:pPr>
      <w:r w:rsidRPr="00C61874">
        <w:rPr>
          <w:lang w:val="de-DE"/>
        </w:rPr>
        <w:tab/>
      </w:r>
      <w:r w:rsidRPr="00C61874">
        <w:rPr>
          <w:lang w:val="de-DE"/>
        </w:rPr>
        <w:tab/>
        <w:t>C</w:t>
      </w:r>
      <w:r w:rsidRPr="00C61874">
        <w:rPr>
          <w:lang w:val="de-DE"/>
        </w:rPr>
        <w:tab/>
        <w:t>Nein.  Laut ADN dürfen für das Reinigen der Ladetanks von Tankschiffen des Typs C keine Reinigungsmittel verwendet werden.</w:t>
      </w:r>
    </w:p>
    <w:p w:rsidR="00662BF3" w:rsidRPr="00C61874" w:rsidRDefault="00662BF3" w:rsidP="001832BA">
      <w:pPr>
        <w:tabs>
          <w:tab w:val="left" w:pos="-1135"/>
          <w:tab w:val="left" w:pos="-568"/>
          <w:tab w:val="left" w:pos="-2"/>
          <w:tab w:val="left" w:pos="567"/>
          <w:tab w:val="left" w:pos="1131"/>
          <w:tab w:val="left" w:pos="1699"/>
          <w:tab w:val="left" w:pos="8502"/>
          <w:tab w:val="left" w:pos="9068"/>
        </w:tabs>
        <w:ind w:left="1701" w:hanging="1701"/>
        <w:jc w:val="both"/>
        <w:rPr>
          <w:lang w:val="de-DE"/>
        </w:rPr>
      </w:pPr>
      <w:r w:rsidRPr="00C61874">
        <w:rPr>
          <w:lang w:val="de-DE"/>
        </w:rPr>
        <w:tab/>
      </w:r>
      <w:r w:rsidRPr="00C61874">
        <w:rPr>
          <w:lang w:val="de-DE"/>
        </w:rPr>
        <w:tab/>
        <w:t>D</w:t>
      </w:r>
      <w:r w:rsidRPr="00C61874">
        <w:rPr>
          <w:lang w:val="de-DE"/>
        </w:rPr>
        <w:tab/>
        <w:t>Nein. Laut ADN muss ein Reinigungsmittel einen Flammpunkt &gt; 60</w:t>
      </w:r>
      <w:r w:rsidR="00747A20" w:rsidRPr="00C61874">
        <w:rPr>
          <w:lang w:val="de-DE"/>
        </w:rPr>
        <w:t xml:space="preserve"> </w:t>
      </w:r>
      <w:r w:rsidRPr="00C61874">
        <w:rPr>
          <w:lang w:val="de-DE"/>
        </w:rPr>
        <w:sym w:font="Symbol" w:char="F0B0"/>
      </w:r>
      <w:r w:rsidRPr="00C61874">
        <w:rPr>
          <w:lang w:val="de-DE"/>
        </w:rPr>
        <w:t>C haben.</w:t>
      </w:r>
      <w:r w:rsidRPr="00C61874">
        <w:rPr>
          <w:lang w:val="de-DE"/>
        </w:rPr>
        <w:softHyphen/>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332 03.0-02</w:t>
      </w:r>
      <w:r w:rsidRPr="00C61874">
        <w:rPr>
          <w:lang w:val="de-DE"/>
        </w:rPr>
        <w:tab/>
        <w:t>Reinigung der Ladetanks</w:t>
      </w:r>
      <w:r w:rsidRPr="00C61874">
        <w:rPr>
          <w:lang w:val="de-DE"/>
        </w:rPr>
        <w:tab/>
        <w:t>B</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Was wird unter der Reinigungsmittelgruppe “Verseifer” verstanden?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 xml:space="preserve">Eine </w:t>
      </w:r>
      <w:r w:rsidR="00D7034D" w:rsidRPr="00C61874">
        <w:rPr>
          <w:lang w:val="de-DE"/>
        </w:rPr>
        <w:t>Säure</w:t>
      </w:r>
      <w:r w:rsidRPr="00C61874">
        <w:rPr>
          <w:lang w:val="de-DE"/>
        </w:rPr>
        <w:t>, die als Reinigungsmittel bei der Tankreinigung verwendet wird.</w:t>
      </w:r>
    </w:p>
    <w:p w:rsidR="00662BF3" w:rsidRPr="00C61874" w:rsidRDefault="00662BF3" w:rsidP="00662BF3">
      <w:pPr>
        <w:tabs>
          <w:tab w:val="left" w:pos="-1135"/>
          <w:tab w:val="left" w:pos="-568"/>
          <w:tab w:val="left" w:pos="-2"/>
          <w:tab w:val="left" w:pos="567"/>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Ein Mittel, das durch eine chemische Reaktion aus einem öligen Produkt eine Seifenemulsion macht.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Ein synthetisches Waschmittel.</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Ein Gerät, das aus Seife in fester Form unter Hinzufügung von Wasser flüssige Seife macht.</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332 03.0-03</w:t>
      </w:r>
      <w:r w:rsidRPr="00C61874">
        <w:rPr>
          <w:lang w:val="de-DE"/>
        </w:rPr>
        <w:tab/>
        <w:t>Reinigung der Ladetanks</w:t>
      </w:r>
      <w:r w:rsidRPr="00C61874">
        <w:rPr>
          <w:lang w:val="de-DE"/>
        </w:rPr>
        <w:tab/>
        <w:t>C</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Was für eine Art Reinigungsmittel ist Natriumhydroxid (</w:t>
      </w:r>
      <w:proofErr w:type="spellStart"/>
      <w:r w:rsidRPr="00C61874">
        <w:rPr>
          <w:lang w:val="de-DE"/>
        </w:rPr>
        <w:t>Causticsoda</w:t>
      </w:r>
      <w:proofErr w:type="spellEnd"/>
      <w:r w:rsidRPr="00C61874">
        <w:rPr>
          <w:lang w:val="de-DE"/>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 xml:space="preserve">Ein </w:t>
      </w:r>
      <w:r w:rsidR="00C17B60" w:rsidRPr="00C61874">
        <w:rPr>
          <w:lang w:val="de-DE"/>
        </w:rPr>
        <w:t>Detergentium</w:t>
      </w:r>
      <w:r w:rsidRPr="00C61874">
        <w:rPr>
          <w:lang w:val="de-DE"/>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Ein</w:t>
      </w:r>
      <w:r w:rsidR="00C17B60" w:rsidRPr="00C61874">
        <w:rPr>
          <w:lang w:val="de-DE"/>
        </w:rPr>
        <w:t>e</w:t>
      </w:r>
      <w:r w:rsidRPr="00C61874">
        <w:rPr>
          <w:lang w:val="de-DE"/>
        </w:rPr>
        <w:t xml:space="preserve"> </w:t>
      </w:r>
      <w:r w:rsidR="00C17B60" w:rsidRPr="00C61874">
        <w:rPr>
          <w:lang w:val="de-DE"/>
        </w:rPr>
        <w:t>Emulsion</w:t>
      </w:r>
      <w:r w:rsidRPr="00C61874">
        <w:rPr>
          <w:lang w:val="de-DE"/>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Ein verseifendendes Reinigungsmittel.</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 xml:space="preserve">Ein </w:t>
      </w:r>
      <w:r w:rsidR="00E863BD" w:rsidRPr="00C61874">
        <w:rPr>
          <w:lang w:val="de-DE"/>
        </w:rPr>
        <w:t xml:space="preserve">saures </w:t>
      </w:r>
      <w:r w:rsidRPr="00C61874">
        <w:rPr>
          <w:lang w:val="de-DE"/>
        </w:rPr>
        <w:t>Reinigungsmittel.</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332 03.0-04</w:t>
      </w:r>
      <w:r w:rsidRPr="00C61874">
        <w:rPr>
          <w:lang w:val="de-DE"/>
        </w:rPr>
        <w:tab/>
        <w:t>Reinigung der Ladetanks</w:t>
      </w:r>
      <w:r w:rsidRPr="00C61874">
        <w:rPr>
          <w:lang w:val="de-DE"/>
        </w:rPr>
        <w:tab/>
        <w:t>A</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Unter welchem Namen sind die in der Binnenschifffahrt üblichen Tankwaschmaschinen bekannt?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w:t>
      </w:r>
      <w:proofErr w:type="spellStart"/>
      <w:r w:rsidRPr="00C61874">
        <w:rPr>
          <w:lang w:val="de-DE"/>
        </w:rPr>
        <w:t>Butterwash</w:t>
      </w:r>
      <w:proofErr w:type="spellEnd"/>
      <w:r w:rsidRPr="00C61874">
        <w:rPr>
          <w:lang w:val="de-DE"/>
        </w:rPr>
        <w:t>”-Maschinen.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r>
      <w:proofErr w:type="spellStart"/>
      <w:r w:rsidRPr="00C61874">
        <w:rPr>
          <w:lang w:val="de-DE"/>
        </w:rPr>
        <w:t>Zentrifugalsprüher</w:t>
      </w:r>
      <w:proofErr w:type="spellEnd"/>
      <w:r w:rsidRPr="00C61874">
        <w:rPr>
          <w:lang w:val="de-DE"/>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Nebelsprühmaschinen.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C-Sprüh-Einrichtungen.</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332 03.0-05</w:t>
      </w:r>
      <w:r w:rsidRPr="00C61874">
        <w:rPr>
          <w:lang w:val="de-DE"/>
        </w:rPr>
        <w:tab/>
        <w:t>7.2.3.44</w:t>
      </w:r>
      <w:r w:rsidRPr="00C61874">
        <w:rPr>
          <w:lang w:val="de-DE"/>
        </w:rPr>
        <w:tab/>
        <w:t>B</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1832BA">
      <w:pPr>
        <w:tabs>
          <w:tab w:val="left" w:pos="-1135"/>
          <w:tab w:val="left" w:pos="-568"/>
          <w:tab w:val="left" w:pos="565"/>
          <w:tab w:val="left" w:pos="8502"/>
          <w:tab w:val="left" w:pos="9068"/>
        </w:tabs>
        <w:ind w:left="1134" w:hanging="1134"/>
        <w:jc w:val="both"/>
        <w:rPr>
          <w:lang w:val="de-DE"/>
        </w:rPr>
      </w:pPr>
      <w:r w:rsidRPr="00C61874">
        <w:rPr>
          <w:lang w:val="de-DE"/>
        </w:rPr>
        <w:tab/>
      </w:r>
      <w:r w:rsidRPr="00C61874">
        <w:rPr>
          <w:lang w:val="de-DE"/>
        </w:rPr>
        <w:tab/>
        <w:t>Für Reinigungsarbeiten werden flüssige Stoffe mit einem Flammpunkt niedriger als 55º C benutzt. Wo dürfen diese Stoffe benutzt werden?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Im Maschinenraum.</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 xml:space="preserve">Ausschließlich innerhalb des </w:t>
      </w:r>
      <w:ins w:id="36" w:author="Bölker, Steffan" w:date="2018-08-24T14:39:00Z">
        <w:r w:rsidR="009B7742" w:rsidRPr="00C61874">
          <w:rPr>
            <w:lang w:val="de-DE"/>
          </w:rPr>
          <w:t xml:space="preserve">explosionsgefährdeten </w:t>
        </w:r>
      </w:ins>
      <w:r w:rsidRPr="00C61874">
        <w:rPr>
          <w:lang w:val="de-DE"/>
        </w:rPr>
        <w:t>Bereichs</w:t>
      </w:r>
      <w:del w:id="37" w:author="Bölker, Steffan" w:date="2018-08-24T14:39:00Z">
        <w:r w:rsidRPr="00C61874" w:rsidDel="009B7742">
          <w:rPr>
            <w:lang w:val="de-DE"/>
          </w:rPr>
          <w:delText xml:space="preserve"> der Ladung</w:delText>
        </w:r>
      </w:del>
      <w:r w:rsidRPr="00C61874">
        <w:rPr>
          <w:lang w:val="de-DE"/>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Ausschließlich in den Ladetanks.</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 xml:space="preserve">Ausschließlich an Deck, sowohl innerhalb als auch außerhalb des </w:t>
      </w:r>
      <w:ins w:id="38" w:author="Bölker, Steffan" w:date="2018-08-24T14:41:00Z">
        <w:r w:rsidR="009B7742" w:rsidRPr="00C61874">
          <w:rPr>
            <w:lang w:val="de-DE"/>
          </w:rPr>
          <w:t xml:space="preserve">explosionsgefährdeten </w:t>
        </w:r>
      </w:ins>
      <w:r w:rsidRPr="00C61874">
        <w:rPr>
          <w:lang w:val="de-DE"/>
        </w:rPr>
        <w:t>Bereichs</w:t>
      </w:r>
      <w:del w:id="39" w:author="Bölker, Steffan" w:date="2018-08-24T14:41:00Z">
        <w:r w:rsidRPr="00C61874" w:rsidDel="009B7742">
          <w:rPr>
            <w:lang w:val="de-DE"/>
          </w:rPr>
          <w:delText xml:space="preserve"> der Ladung</w:delText>
        </w:r>
      </w:del>
      <w:r w:rsidRPr="00C61874">
        <w:rPr>
          <w:lang w:val="de-DE"/>
        </w:rPr>
        <w:t>.</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br w:type="page"/>
      </w:r>
      <w:r w:rsidRPr="00C61874">
        <w:rPr>
          <w:lang w:val="de-DE"/>
        </w:rPr>
        <w:tab/>
        <w:t>332 03.0-06</w:t>
      </w:r>
      <w:r w:rsidRPr="00C61874">
        <w:rPr>
          <w:lang w:val="de-DE"/>
        </w:rPr>
        <w:tab/>
        <w:t>Reinigung der Ladetanks</w:t>
      </w:r>
      <w:r w:rsidRPr="00C61874">
        <w:rPr>
          <w:lang w:val="de-DE"/>
        </w:rPr>
        <w:tab/>
        <w:t>D</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1832BA">
      <w:pPr>
        <w:tabs>
          <w:tab w:val="left" w:pos="-1135"/>
          <w:tab w:val="left" w:pos="-568"/>
          <w:tab w:val="left" w:pos="565"/>
          <w:tab w:val="left" w:pos="1134"/>
          <w:tab w:val="left" w:pos="8502"/>
          <w:tab w:val="left" w:pos="9068"/>
        </w:tabs>
        <w:ind w:left="1134" w:hanging="1134"/>
        <w:jc w:val="both"/>
        <w:rPr>
          <w:lang w:val="de-DE"/>
        </w:rPr>
      </w:pPr>
      <w:r w:rsidRPr="00C61874">
        <w:rPr>
          <w:lang w:val="de-DE"/>
        </w:rPr>
        <w:tab/>
      </w:r>
      <w:r w:rsidRPr="00C61874">
        <w:rPr>
          <w:lang w:val="de-DE"/>
        </w:rPr>
        <w:tab/>
        <w:t xml:space="preserve">Welche Gefahr besteht beim Ausdampfen eines </w:t>
      </w:r>
      <w:r w:rsidR="00C17B60" w:rsidRPr="00C61874">
        <w:rPr>
          <w:lang w:val="de-DE"/>
        </w:rPr>
        <w:t>Ladetanks, in dem sich explosionsfähige Gemische befinden</w:t>
      </w:r>
      <w:r w:rsidRPr="00C61874">
        <w:rPr>
          <w:lang w:val="de-DE"/>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Erwärmen des Ladetanks.</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Die Oxidation.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Eine zunehmende Gaskonzentration.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Die elektrostatische Aufladung.</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332 03.0-07</w:t>
      </w:r>
      <w:r w:rsidRPr="00C61874">
        <w:rPr>
          <w:lang w:val="de-DE"/>
        </w:rPr>
        <w:tab/>
        <w:t>Reinigung der Ladetanks</w:t>
      </w:r>
      <w:r w:rsidRPr="00C61874">
        <w:rPr>
          <w:lang w:val="de-DE"/>
        </w:rPr>
        <w:tab/>
        <w:t>A</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Was ist ein “</w:t>
      </w:r>
      <w:proofErr w:type="spellStart"/>
      <w:r w:rsidRPr="00C61874">
        <w:rPr>
          <w:lang w:val="de-DE"/>
        </w:rPr>
        <w:t>Detergent</w:t>
      </w:r>
      <w:proofErr w:type="spellEnd"/>
      <w:r w:rsidRPr="00C61874">
        <w:rPr>
          <w:lang w:val="de-DE"/>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Ein Gemisch von reinigenden Waschmitteln.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Ein emulgierendes Produkt.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Eine synthetische Seife.</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Ein Lösemittel.</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332 03.0-08</w:t>
      </w:r>
      <w:r w:rsidRPr="00C61874">
        <w:rPr>
          <w:lang w:val="de-DE"/>
        </w:rPr>
        <w:tab/>
        <w:t>gestrichen</w:t>
      </w:r>
      <w:r w:rsidR="00333BBD" w:rsidRPr="00C61874">
        <w:rPr>
          <w:lang w:val="de-DE"/>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332 03.0-09</w:t>
      </w:r>
      <w:r w:rsidRPr="00C61874">
        <w:rPr>
          <w:lang w:val="de-DE"/>
        </w:rPr>
        <w:tab/>
        <w:t>Reinigung der Ladetanks</w:t>
      </w:r>
      <w:r w:rsidRPr="00C61874">
        <w:rPr>
          <w:lang w:val="de-DE"/>
        </w:rPr>
        <w:tab/>
        <w:t>D</w:t>
      </w:r>
    </w:p>
    <w:p w:rsidR="00662BF3" w:rsidRPr="00C61874" w:rsidRDefault="00662BF3" w:rsidP="00662BF3">
      <w:pPr>
        <w:tabs>
          <w:tab w:val="left" w:pos="-1135"/>
          <w:tab w:val="left" w:pos="-568"/>
          <w:tab w:val="left" w:pos="-2"/>
          <w:tab w:val="left" w:pos="565"/>
          <w:tab w:val="left" w:pos="1131"/>
          <w:tab w:val="left" w:pos="8502"/>
          <w:tab w:val="left" w:pos="9068"/>
        </w:tabs>
        <w:ind w:left="1134" w:hanging="1134"/>
        <w:rPr>
          <w:lang w:val="de-DE"/>
        </w:rPr>
      </w:pPr>
    </w:p>
    <w:p w:rsidR="00662BF3" w:rsidRPr="00C61874" w:rsidRDefault="00662BF3" w:rsidP="00662BF3">
      <w:pPr>
        <w:tabs>
          <w:tab w:val="left" w:pos="-1135"/>
          <w:tab w:val="left" w:pos="-568"/>
          <w:tab w:val="left" w:pos="-2"/>
          <w:tab w:val="left" w:pos="565"/>
          <w:tab w:val="left" w:pos="1131"/>
          <w:tab w:val="left" w:pos="8502"/>
          <w:tab w:val="left" w:pos="9068"/>
        </w:tabs>
        <w:ind w:left="1134" w:hanging="1134"/>
        <w:rPr>
          <w:lang w:val="de-DE"/>
        </w:rPr>
      </w:pPr>
      <w:r w:rsidRPr="00C61874">
        <w:rPr>
          <w:lang w:val="de-DE"/>
        </w:rPr>
        <w:tab/>
      </w:r>
      <w:r w:rsidRPr="00C61874">
        <w:rPr>
          <w:lang w:val="de-DE"/>
        </w:rPr>
        <w:tab/>
        <w:t>Das Schiff war mit nicht wasserlöslichen Stoffen beladen. Worauf soll man während des Waschens der Ladetanks achten?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7"/>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Da</w:t>
      </w:r>
      <w:r w:rsidR="00432A7B" w:rsidRPr="00C61874">
        <w:rPr>
          <w:lang w:val="de-DE"/>
        </w:rPr>
        <w:t>s</w:t>
      </w:r>
      <w:r w:rsidRPr="00C61874">
        <w:rPr>
          <w:lang w:val="de-DE"/>
        </w:rPr>
        <w:t>s beim Waschen Außenbordwasser benutzt wird, um den nachteiligen Effekt für die Umwelt so klein wie möglich zu halten.</w:t>
      </w:r>
    </w:p>
    <w:p w:rsidR="00662BF3" w:rsidRPr="00C61874" w:rsidRDefault="00662BF3" w:rsidP="00662BF3">
      <w:pPr>
        <w:tabs>
          <w:tab w:val="left" w:pos="-1135"/>
          <w:tab w:val="left" w:pos="-568"/>
          <w:tab w:val="left" w:pos="-2"/>
          <w:tab w:val="left" w:pos="567"/>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Dass während des Waschens der Ladetank hermetisch verschlossen ist, um den nachteiligen Effekt für die Umwelt so klein wie möglich zu halten.</w:t>
      </w:r>
    </w:p>
    <w:p w:rsidR="00662BF3" w:rsidRPr="00C61874" w:rsidRDefault="00662BF3" w:rsidP="00662BF3">
      <w:pPr>
        <w:tabs>
          <w:tab w:val="left" w:pos="-1135"/>
          <w:tab w:val="left" w:pos="-568"/>
          <w:tab w:val="left" w:pos="-2"/>
          <w:tab w:val="left" w:pos="567"/>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Auf  die Temperatur des Decks des Ladetanks. Wenn dieses zu warm wird, kann dies Einfluss auf die Auskleidung des Ladetanks haben.</w:t>
      </w:r>
    </w:p>
    <w:p w:rsidR="00662BF3" w:rsidRPr="00C61874" w:rsidRDefault="00662BF3" w:rsidP="00662BF3">
      <w:pPr>
        <w:tabs>
          <w:tab w:val="left" w:pos="-1135"/>
          <w:tab w:val="left" w:pos="-568"/>
          <w:tab w:val="left" w:pos="-2"/>
          <w:tab w:val="left" w:pos="567"/>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 xml:space="preserve">Dass der Sprühstrahl </w:t>
      </w:r>
      <w:r w:rsidR="00C55930" w:rsidRPr="00C61874">
        <w:rPr>
          <w:lang w:val="de-DE"/>
        </w:rPr>
        <w:t xml:space="preserve">der Tankwaschmaschine </w:t>
      </w:r>
      <w:r w:rsidRPr="00C61874">
        <w:rPr>
          <w:lang w:val="de-DE"/>
        </w:rPr>
        <w:t>alle Teile im Ladetank erreicht.</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332 03.0-10</w:t>
      </w:r>
      <w:r w:rsidRPr="00C61874">
        <w:rPr>
          <w:lang w:val="de-DE"/>
        </w:rPr>
        <w:tab/>
        <w:t>gestrichen</w:t>
      </w:r>
      <w:r w:rsidR="00333BBD" w:rsidRPr="00C61874">
        <w:rPr>
          <w:lang w:val="de-DE"/>
        </w:rPr>
        <w:t>.</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332 03.0-11</w:t>
      </w:r>
      <w:r w:rsidRPr="00C61874">
        <w:rPr>
          <w:lang w:val="de-DE"/>
        </w:rPr>
        <w:tab/>
        <w:t>Reinigung der Ladetanks</w:t>
      </w:r>
      <w:r w:rsidRPr="00C61874">
        <w:rPr>
          <w:lang w:val="de-DE"/>
        </w:rPr>
        <w:tab/>
        <w:t>C</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Mit welcher Schlauchart darf das Waschen eines Ladetanks nur durchgeführt werden?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Mit einem armierten Schlauch, der druckbeständig ist.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Mit einem hitzebeständigen Schlauch wegen der hohen Temperaturen.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Mit einem speziellen Tankwaschschlauch, um die statische Aufladung abzuleiten.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Mit einem Kunststoffschlauch, um Korrosion zu verhindern.</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br w:type="page"/>
      </w:r>
      <w:r w:rsidRPr="00C61874">
        <w:rPr>
          <w:lang w:val="de-DE"/>
        </w:rPr>
        <w:tab/>
        <w:t>332 03.0-12</w:t>
      </w:r>
      <w:r w:rsidRPr="00C61874">
        <w:rPr>
          <w:lang w:val="de-DE"/>
        </w:rPr>
        <w:tab/>
        <w:t>Reinigung der Ladetanks</w:t>
      </w:r>
      <w:r w:rsidRPr="00C61874">
        <w:rPr>
          <w:lang w:val="de-DE"/>
        </w:rPr>
        <w:tab/>
        <w:t>D</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1832BA">
      <w:pPr>
        <w:pStyle w:val="BodyText22"/>
        <w:widowControl/>
        <w:jc w:val="both"/>
      </w:pPr>
      <w:r w:rsidRPr="00C61874">
        <w:tab/>
        <w:t xml:space="preserve">Nach dem Reinigen des Ladetanks wird festgestellt, dass keine gefährliche Gaskonzentration mehr vorhanden ist. Nach sechs Stunden wird der Ladetank erneut gemessen, jetzt gibt es eine gefährliche Konzentration. Wodurch kann sie verursacht worden sein? </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Durch einen sehr niedrigen Siedepunkt</w:t>
      </w:r>
      <w:r w:rsidR="00C3748A" w:rsidRPr="00C61874">
        <w:rPr>
          <w:lang w:val="de-DE"/>
        </w:rPr>
        <w:t xml:space="preserve"> des Produkts</w:t>
      </w:r>
      <w:r w:rsidRPr="00C61874">
        <w:rPr>
          <w:lang w:val="de-DE"/>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Durch einen sehr niedrigen Schmelzpunkt</w:t>
      </w:r>
      <w:r w:rsidR="00C3748A" w:rsidRPr="00C61874">
        <w:rPr>
          <w:lang w:val="de-DE"/>
        </w:rPr>
        <w:t xml:space="preserve"> des Produkts</w:t>
      </w:r>
      <w:r w:rsidRPr="00C61874">
        <w:rPr>
          <w:lang w:val="de-DE"/>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Durch eine sehr niedrige Dampfdichte</w:t>
      </w:r>
      <w:r w:rsidR="00C3748A" w:rsidRPr="00C61874">
        <w:rPr>
          <w:lang w:val="de-DE"/>
        </w:rPr>
        <w:t xml:space="preserve"> des Produkts</w:t>
      </w:r>
      <w:r w:rsidRPr="00C61874">
        <w:rPr>
          <w:lang w:val="de-DE"/>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Durch eine</w:t>
      </w:r>
      <w:r w:rsidR="002E3036" w:rsidRPr="00C61874">
        <w:rPr>
          <w:lang w:val="de-DE"/>
        </w:rPr>
        <w:t>n</w:t>
      </w:r>
      <w:r w:rsidRPr="00C61874">
        <w:rPr>
          <w:lang w:val="de-DE"/>
        </w:rPr>
        <w:t xml:space="preserve"> sehr niedrige</w:t>
      </w:r>
      <w:r w:rsidR="002E3036" w:rsidRPr="00C61874">
        <w:rPr>
          <w:lang w:val="de-DE"/>
        </w:rPr>
        <w:t>n</w:t>
      </w:r>
      <w:r w:rsidRPr="00C61874">
        <w:rPr>
          <w:lang w:val="de-DE"/>
        </w:rPr>
        <w:t xml:space="preserve"> </w:t>
      </w:r>
      <w:r w:rsidR="002E3036" w:rsidRPr="00C61874">
        <w:rPr>
          <w:lang w:val="de-DE"/>
        </w:rPr>
        <w:t>Dampfdruck</w:t>
      </w:r>
      <w:r w:rsidR="00C3748A" w:rsidRPr="00C61874">
        <w:rPr>
          <w:lang w:val="de-DE"/>
        </w:rPr>
        <w:t xml:space="preserve"> des Produkts.</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332 03.0-13</w:t>
      </w:r>
      <w:r w:rsidR="005A61F4" w:rsidRPr="00C61874">
        <w:rPr>
          <w:lang w:val="de-DE"/>
        </w:rPr>
        <w:tab/>
        <w:t>Reinigung der Ladetanks</w:t>
      </w:r>
      <w:r w:rsidRPr="00C61874">
        <w:rPr>
          <w:lang w:val="de-DE"/>
        </w:rPr>
        <w:tab/>
      </w:r>
      <w:r w:rsidRPr="00C61874">
        <w:rPr>
          <w:lang w:val="de-DE"/>
        </w:rPr>
        <w:tab/>
        <w:t>C</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 xml:space="preserve">Warum wird ein </w:t>
      </w:r>
      <w:r w:rsidR="00E863BD" w:rsidRPr="00C61874">
        <w:rPr>
          <w:lang w:val="de-DE"/>
        </w:rPr>
        <w:t xml:space="preserve">Gasabfuhrsystem </w:t>
      </w:r>
      <w:r w:rsidRPr="00C61874">
        <w:rPr>
          <w:lang w:val="de-DE"/>
        </w:rPr>
        <w:t>mit einer Heizung versehen?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Weil sie das Waschen der Ladetanks erleichtert.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Weil es für die Produkte, für die es verwendet wird, getestet wurde.</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Damit es bei bestimmten Produkten nicht zur Kristallisation kommen kann.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Damit</w:t>
      </w:r>
      <w:r w:rsidRPr="00C61874" w:rsidDel="00DD7136">
        <w:rPr>
          <w:lang w:val="de-DE"/>
        </w:rPr>
        <w:t xml:space="preserve"> </w:t>
      </w:r>
      <w:r w:rsidRPr="00C61874">
        <w:rPr>
          <w:lang w:val="de-DE"/>
        </w:rPr>
        <w:t>es sich automatisch reinigt.</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332 03.0-14</w:t>
      </w:r>
      <w:r w:rsidRPr="00C61874">
        <w:rPr>
          <w:lang w:val="de-DE"/>
        </w:rPr>
        <w:tab/>
        <w:t>Reinigung der Ladetanks</w:t>
      </w:r>
      <w:r w:rsidRPr="00C61874">
        <w:rPr>
          <w:lang w:val="de-DE"/>
        </w:rPr>
        <w:tab/>
        <w:t>A</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pStyle w:val="BodyText22"/>
        <w:widowControl/>
      </w:pPr>
      <w:r w:rsidRPr="00C61874">
        <w:tab/>
        <w:t xml:space="preserve">Für das Waschen eines Ladetanks sollte so wenig Wasser wie möglich verbraucht werden. Was ist der Grund? </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Um die Umwelt zu schonen.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Weil das für die Ladetankwand besser ist.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Weil manche Produkte mit Wasser reagieren.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Um eine möglichst hohe Seifenkonzentration zu bekommen.</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332 03.0-15</w:t>
      </w:r>
      <w:r w:rsidRPr="00C61874">
        <w:rPr>
          <w:lang w:val="de-DE"/>
        </w:rPr>
        <w:tab/>
        <w:t>Reinigung der Ladetanks</w:t>
      </w:r>
      <w:r w:rsidRPr="00C61874">
        <w:rPr>
          <w:lang w:val="de-DE"/>
        </w:rPr>
        <w:tab/>
        <w:t>B</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pStyle w:val="BodyText22"/>
        <w:widowControl/>
      </w:pPr>
      <w:r w:rsidRPr="00C61874">
        <w:tab/>
        <w:t>Bevor die Tankwaschmaschine angeschlossen wird, müssen die Zuleitungen gut mit Wasser gespült werden. Warum ist das erforderlich?</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Damit die Leitungen die richtige Temperatur erhalten.</w:t>
      </w:r>
    </w:p>
    <w:p w:rsidR="00662BF3" w:rsidRPr="00C61874" w:rsidRDefault="00662BF3" w:rsidP="00662BF3">
      <w:pPr>
        <w:tabs>
          <w:tab w:val="left" w:pos="-1135"/>
          <w:tab w:val="left" w:pos="-568"/>
          <w:tab w:val="left" w:pos="-2"/>
          <w:tab w:val="left" w:pos="567"/>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Damit Verschmutzungen aus den Leitungen nicht in die Tankwaschmaschine gelangen können.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Um festzustellen, ob die Leitungen verstopft sind.</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Um festzustellen, ob die Leitungen leck sind.</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332 03.0-16</w:t>
      </w:r>
      <w:r w:rsidRPr="00C61874">
        <w:rPr>
          <w:lang w:val="de-DE"/>
        </w:rPr>
        <w:tab/>
        <w:t>Reinigung der Ladetanks</w:t>
      </w:r>
      <w:r w:rsidRPr="00C61874">
        <w:rPr>
          <w:lang w:val="de-DE"/>
        </w:rPr>
        <w:tab/>
        <w:t>A</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Wovon sind die Waschmethode und die Dauer des Waschens abhängig?</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Vom Produkt und vom Material und der Ausführung des Ladetanks.</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Von der Genehmigung der zuständigen Behörde.</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Von der jeweiligen Genehmigung des Reinigungsbetriebes.</w:t>
      </w:r>
    </w:p>
    <w:p w:rsidR="00662BF3" w:rsidRPr="00C61874" w:rsidRDefault="00662BF3" w:rsidP="00662BF3">
      <w:pPr>
        <w:tabs>
          <w:tab w:val="left" w:pos="-1135"/>
          <w:tab w:val="left" w:pos="-568"/>
          <w:tab w:val="left" w:pos="-2"/>
          <w:tab w:val="left" w:pos="567"/>
          <w:tab w:val="left" w:pos="1134"/>
          <w:tab w:val="left" w:pos="8502"/>
          <w:tab w:val="left" w:pos="9068"/>
        </w:tabs>
        <w:ind w:left="1701" w:hanging="1701"/>
        <w:rPr>
          <w:lang w:val="de-DE"/>
        </w:rPr>
      </w:pPr>
      <w:r w:rsidRPr="00C61874">
        <w:rPr>
          <w:lang w:val="de-DE"/>
        </w:rPr>
        <w:tab/>
      </w:r>
      <w:r w:rsidRPr="00C61874">
        <w:rPr>
          <w:lang w:val="de-DE"/>
        </w:rPr>
        <w:tab/>
        <w:t>D</w:t>
      </w:r>
      <w:r w:rsidRPr="00C61874">
        <w:rPr>
          <w:lang w:val="de-DE"/>
        </w:rPr>
        <w:tab/>
        <w:t>Von der Viskosität des Reinigungsmittels, mit dem gewaschen wird.</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332 03.0-17</w:t>
      </w:r>
      <w:r w:rsidRPr="00C61874">
        <w:rPr>
          <w:lang w:val="de-DE"/>
        </w:rPr>
        <w:tab/>
        <w:t>gestrichen</w:t>
      </w:r>
      <w:r w:rsidR="00333BBD" w:rsidRPr="00C61874">
        <w:rPr>
          <w:lang w:val="de-DE"/>
        </w:rPr>
        <w:t>.</w:t>
      </w:r>
      <w:r w:rsidRPr="00C61874">
        <w:rPr>
          <w:lang w:val="de-DE"/>
        </w:rPr>
        <w:t xml:space="preserve"> </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770658"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br w:type="page"/>
      </w:r>
      <w:r w:rsidR="00662BF3" w:rsidRPr="00C61874">
        <w:rPr>
          <w:lang w:val="de-DE"/>
        </w:rPr>
        <w:tab/>
        <w:t>332 03.0-18</w:t>
      </w:r>
      <w:r w:rsidR="00662BF3" w:rsidRPr="00C61874">
        <w:rPr>
          <w:lang w:val="de-DE"/>
        </w:rPr>
        <w:tab/>
        <w:t>Reinigung der Ladetanks</w:t>
      </w:r>
      <w:r w:rsidR="00662BF3" w:rsidRPr="00C61874">
        <w:rPr>
          <w:lang w:val="de-DE"/>
        </w:rPr>
        <w:tab/>
        <w:t>A</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1832BA">
      <w:pPr>
        <w:pStyle w:val="BodyText22"/>
        <w:widowControl/>
        <w:jc w:val="both"/>
      </w:pPr>
      <w:r w:rsidRPr="00C61874">
        <w:tab/>
        <w:t>Sie müssen Ladetanks von einem Produkt reinigen, das schnell kristallisiert. Worauf müssen Sie besonders achten?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1832BA">
      <w:pPr>
        <w:tabs>
          <w:tab w:val="left" w:pos="-1135"/>
          <w:tab w:val="left" w:pos="-568"/>
          <w:tab w:val="left" w:pos="-2"/>
          <w:tab w:val="left" w:pos="567"/>
          <w:tab w:val="left" w:pos="1131"/>
          <w:tab w:val="left" w:pos="1699"/>
          <w:tab w:val="left" w:pos="8502"/>
          <w:tab w:val="left" w:pos="9068"/>
        </w:tabs>
        <w:ind w:left="1701" w:hanging="1701"/>
        <w:jc w:val="both"/>
        <w:rPr>
          <w:lang w:val="de-DE"/>
        </w:rPr>
      </w:pPr>
      <w:r w:rsidRPr="00C61874">
        <w:rPr>
          <w:lang w:val="de-DE"/>
        </w:rPr>
        <w:tab/>
      </w:r>
      <w:r w:rsidRPr="00C61874">
        <w:rPr>
          <w:lang w:val="de-DE"/>
        </w:rPr>
        <w:tab/>
        <w:t>A</w:t>
      </w:r>
      <w:r w:rsidRPr="00C61874">
        <w:rPr>
          <w:lang w:val="de-DE"/>
        </w:rPr>
        <w:tab/>
        <w:t xml:space="preserve">Wenn das </w:t>
      </w:r>
      <w:r w:rsidR="00E863BD" w:rsidRPr="00C61874">
        <w:rPr>
          <w:lang w:val="de-DE"/>
        </w:rPr>
        <w:t xml:space="preserve">Gasabfuhrsystem </w:t>
      </w:r>
      <w:r w:rsidRPr="00C61874">
        <w:rPr>
          <w:lang w:val="de-DE"/>
        </w:rPr>
        <w:t xml:space="preserve">und die zugehörigen Armaturen nicht isoliert oder beheizt sind, können sie verstopfen.  </w:t>
      </w:r>
    </w:p>
    <w:p w:rsidR="00662BF3" w:rsidRPr="00C61874" w:rsidRDefault="00662BF3" w:rsidP="001832BA">
      <w:pPr>
        <w:tabs>
          <w:tab w:val="left" w:pos="-1135"/>
          <w:tab w:val="left" w:pos="-568"/>
          <w:tab w:val="left" w:pos="-2"/>
          <w:tab w:val="left" w:pos="567"/>
          <w:tab w:val="left" w:pos="1131"/>
          <w:tab w:val="left" w:pos="1699"/>
          <w:tab w:val="left" w:pos="8502"/>
          <w:tab w:val="left" w:pos="9068"/>
        </w:tabs>
        <w:ind w:left="1701" w:hanging="1701"/>
        <w:jc w:val="both"/>
        <w:rPr>
          <w:lang w:val="de-DE"/>
        </w:rPr>
      </w:pPr>
      <w:r w:rsidRPr="00C61874">
        <w:rPr>
          <w:lang w:val="de-DE"/>
        </w:rPr>
        <w:tab/>
      </w:r>
      <w:r w:rsidRPr="00C61874">
        <w:rPr>
          <w:lang w:val="de-DE"/>
        </w:rPr>
        <w:tab/>
        <w:t>B</w:t>
      </w:r>
      <w:r w:rsidRPr="00C61874">
        <w:rPr>
          <w:lang w:val="de-DE"/>
        </w:rPr>
        <w:tab/>
        <w:t>Die Tankwaschmaschine kann durch das Entstehen kleiner Kristalle im System beschädigt werden.</w:t>
      </w:r>
    </w:p>
    <w:p w:rsidR="00662BF3" w:rsidRPr="00C61874" w:rsidRDefault="00662BF3" w:rsidP="001832BA">
      <w:pPr>
        <w:tabs>
          <w:tab w:val="left" w:pos="-1135"/>
          <w:tab w:val="left" w:pos="-568"/>
          <w:tab w:val="left" w:pos="-2"/>
          <w:tab w:val="left" w:pos="567"/>
          <w:tab w:val="left" w:pos="1131"/>
          <w:tab w:val="left" w:pos="1699"/>
          <w:tab w:val="left" w:pos="8502"/>
          <w:tab w:val="left" w:pos="9068"/>
        </w:tabs>
        <w:ind w:left="1701" w:hanging="1701"/>
        <w:jc w:val="both"/>
        <w:rPr>
          <w:lang w:val="de-DE"/>
        </w:rPr>
      </w:pPr>
      <w:r w:rsidRPr="00C61874">
        <w:rPr>
          <w:lang w:val="de-DE"/>
        </w:rPr>
        <w:tab/>
      </w:r>
      <w:r w:rsidRPr="00C61874">
        <w:rPr>
          <w:lang w:val="de-DE"/>
        </w:rPr>
        <w:tab/>
        <w:t>C</w:t>
      </w:r>
      <w:r w:rsidRPr="00C61874">
        <w:rPr>
          <w:lang w:val="de-DE"/>
        </w:rPr>
        <w:tab/>
        <w:t>Die Kristalle verdampfen im Winter schnell und deshalb kann ein explosives Gemisch entstehen.</w:t>
      </w:r>
    </w:p>
    <w:p w:rsidR="00662BF3" w:rsidRPr="00C61874" w:rsidRDefault="00662BF3" w:rsidP="001832BA">
      <w:pPr>
        <w:tabs>
          <w:tab w:val="left" w:pos="-1135"/>
          <w:tab w:val="left" w:pos="-568"/>
          <w:tab w:val="left" w:pos="-2"/>
          <w:tab w:val="left" w:pos="567"/>
          <w:tab w:val="left" w:pos="1131"/>
          <w:tab w:val="left" w:pos="1699"/>
          <w:tab w:val="left" w:pos="8502"/>
          <w:tab w:val="left" w:pos="9068"/>
        </w:tabs>
        <w:ind w:left="1701" w:hanging="1701"/>
        <w:jc w:val="both"/>
        <w:rPr>
          <w:lang w:val="de-DE"/>
        </w:rPr>
      </w:pPr>
      <w:r w:rsidRPr="00C61874">
        <w:rPr>
          <w:lang w:val="de-DE"/>
        </w:rPr>
        <w:tab/>
      </w:r>
      <w:r w:rsidRPr="00C61874">
        <w:rPr>
          <w:lang w:val="de-DE"/>
        </w:rPr>
        <w:tab/>
        <w:t>D</w:t>
      </w:r>
      <w:r w:rsidRPr="00C61874">
        <w:rPr>
          <w:lang w:val="de-DE"/>
        </w:rPr>
        <w:tab/>
        <w:t>Die Kristalle sind feste Teile, die nicht in den Lagertank der Reinigungsstelle gelangen dürfen.</w:t>
      </w:r>
    </w:p>
    <w:p w:rsidR="00662BF3" w:rsidRPr="00C61874" w:rsidRDefault="00662BF3" w:rsidP="001832BA">
      <w:pPr>
        <w:tabs>
          <w:tab w:val="left" w:pos="-1135"/>
          <w:tab w:val="left" w:pos="-568"/>
          <w:tab w:val="left" w:pos="-2"/>
          <w:tab w:val="left" w:pos="284"/>
          <w:tab w:val="left" w:pos="1131"/>
          <w:tab w:val="left" w:pos="1699"/>
          <w:tab w:val="left" w:pos="8502"/>
          <w:tab w:val="left" w:pos="9068"/>
        </w:tabs>
        <w:ind w:left="1701" w:hanging="1701"/>
        <w:jc w:val="both"/>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t>332 03.0-19</w:t>
      </w:r>
      <w:r w:rsidRPr="00C61874">
        <w:rPr>
          <w:lang w:val="de-DE"/>
        </w:rPr>
        <w:tab/>
        <w:t>7.2.3.1.5</w:t>
      </w:r>
      <w:r w:rsidRPr="00C61874">
        <w:rPr>
          <w:lang w:val="de-DE"/>
        </w:rPr>
        <w:tab/>
        <w:t>A</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pStyle w:val="BodyText22"/>
        <w:tabs>
          <w:tab w:val="clear" w:pos="-1135"/>
          <w:tab w:val="clear" w:pos="-568"/>
          <w:tab w:val="clear" w:pos="8502"/>
          <w:tab w:val="clear" w:pos="9068"/>
          <w:tab w:val="left" w:pos="-1193"/>
          <w:tab w:val="left" w:pos="-626"/>
          <w:tab w:val="left" w:pos="-60"/>
          <w:tab w:val="left" w:pos="284"/>
          <w:tab w:val="left" w:pos="8444"/>
          <w:tab w:val="left" w:pos="9010"/>
        </w:tabs>
      </w:pPr>
      <w:r w:rsidRPr="00C61874">
        <w:tab/>
      </w:r>
      <w:r w:rsidRPr="00C61874">
        <w:tab/>
        <w:t xml:space="preserve">Bei welcher Gaskonzentration darf man laut ADN einen Ladetank zwecks Reinigungsarbeiten betreten? </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A</w:t>
      </w:r>
      <w:r w:rsidRPr="00C61874">
        <w:rPr>
          <w:lang w:val="de-DE"/>
        </w:rPr>
        <w:tab/>
        <w:t>Bei maximal 50</w:t>
      </w:r>
      <w:r w:rsidR="00572313" w:rsidRPr="00C61874">
        <w:rPr>
          <w:lang w:val="de-DE"/>
        </w:rPr>
        <w:t xml:space="preserve"> %</w:t>
      </w:r>
      <w:r w:rsidRPr="00C61874">
        <w:rPr>
          <w:lang w:val="de-DE"/>
        </w:rPr>
        <w:t xml:space="preserve"> der unteren Explosionsgrenze</w:t>
      </w:r>
      <w:r w:rsidR="00463DC3" w:rsidRPr="00C61874">
        <w:rPr>
          <w:lang w:val="de-DE"/>
        </w:rPr>
        <w:t>.</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B</w:t>
      </w:r>
      <w:r w:rsidRPr="00C61874">
        <w:rPr>
          <w:lang w:val="de-DE"/>
        </w:rPr>
        <w:tab/>
        <w:t>Bei maximal 40</w:t>
      </w:r>
      <w:r w:rsidR="00572313" w:rsidRPr="00C61874">
        <w:rPr>
          <w:lang w:val="de-DE"/>
        </w:rPr>
        <w:t xml:space="preserve"> %</w:t>
      </w:r>
      <w:r w:rsidRPr="00C61874">
        <w:rPr>
          <w:lang w:val="de-DE"/>
        </w:rPr>
        <w:t xml:space="preserve"> der unteren Explosionsgrenze</w:t>
      </w:r>
      <w:r w:rsidR="00463DC3" w:rsidRPr="00C61874">
        <w:rPr>
          <w:lang w:val="de-DE"/>
        </w:rPr>
        <w:t>.</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C</w:t>
      </w:r>
      <w:r w:rsidRPr="00C61874">
        <w:rPr>
          <w:lang w:val="de-DE"/>
        </w:rPr>
        <w:tab/>
        <w:t>Bei maximal 20</w:t>
      </w:r>
      <w:r w:rsidR="00572313" w:rsidRPr="00C61874">
        <w:rPr>
          <w:lang w:val="de-DE"/>
        </w:rPr>
        <w:t xml:space="preserve"> %</w:t>
      </w:r>
      <w:r w:rsidRPr="00C61874">
        <w:rPr>
          <w:lang w:val="de-DE"/>
        </w:rPr>
        <w:t xml:space="preserve"> der unteren Explosionsgrenze</w:t>
      </w:r>
      <w:r w:rsidR="00463DC3" w:rsidRPr="00C61874">
        <w:rPr>
          <w:lang w:val="de-DE"/>
        </w:rPr>
        <w:t>.</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D</w:t>
      </w:r>
      <w:r w:rsidRPr="00C61874">
        <w:rPr>
          <w:lang w:val="de-DE"/>
        </w:rPr>
        <w:tab/>
        <w:t>Bei maximal 10</w:t>
      </w:r>
      <w:r w:rsidR="00572313" w:rsidRPr="00C61874">
        <w:rPr>
          <w:lang w:val="de-DE"/>
        </w:rPr>
        <w:t xml:space="preserve"> %</w:t>
      </w:r>
      <w:r w:rsidRPr="00C61874">
        <w:rPr>
          <w:lang w:val="de-DE"/>
        </w:rPr>
        <w:t xml:space="preserve"> der unteren Explosionsgrenze</w:t>
      </w:r>
      <w:r w:rsidR="00463DC3" w:rsidRPr="00C61874">
        <w:rPr>
          <w:lang w:val="de-DE"/>
        </w:rPr>
        <w:t>.</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t>332 03.0-20</w:t>
      </w:r>
      <w:r w:rsidRPr="00C61874">
        <w:rPr>
          <w:lang w:val="de-DE"/>
        </w:rPr>
        <w:tab/>
        <w:t>Reinigung der Ladetanks</w:t>
      </w:r>
      <w:r w:rsidRPr="00C61874">
        <w:rPr>
          <w:lang w:val="de-DE"/>
        </w:rPr>
        <w:tab/>
        <w:t>B</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134" w:hanging="1134"/>
        <w:rPr>
          <w:lang w:val="de-DE"/>
        </w:rPr>
      </w:pPr>
      <w:r w:rsidRPr="00C61874">
        <w:rPr>
          <w:lang w:val="de-DE"/>
        </w:rPr>
        <w:tab/>
      </w:r>
      <w:r w:rsidRPr="00C61874">
        <w:rPr>
          <w:lang w:val="de-DE"/>
        </w:rPr>
        <w:tab/>
        <w:t>Worauf muss beim Ausdampfen eines Ladetanks, außer der Gefahr der statischen Aufladung, geachtet werden?</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A</w:t>
      </w:r>
      <w:r w:rsidRPr="00C61874">
        <w:rPr>
          <w:lang w:val="de-DE"/>
        </w:rPr>
        <w:tab/>
        <w:t>Dass im Ladetank keine Kavitation auftritt.</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B</w:t>
      </w:r>
      <w:r w:rsidRPr="00C61874">
        <w:rPr>
          <w:lang w:val="de-DE"/>
        </w:rPr>
        <w:tab/>
        <w:t xml:space="preserve">Dass im Ladetank kein </w:t>
      </w:r>
      <w:r w:rsidRPr="00C61874">
        <w:rPr>
          <w:caps/>
          <w:lang w:val="de-DE"/>
        </w:rPr>
        <w:t>ü</w:t>
      </w:r>
      <w:r w:rsidRPr="00C61874">
        <w:rPr>
          <w:lang w:val="de-DE"/>
        </w:rPr>
        <w:t>berdruck entsteht.</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C</w:t>
      </w:r>
      <w:r w:rsidRPr="00C61874">
        <w:rPr>
          <w:lang w:val="de-DE"/>
        </w:rPr>
        <w:tab/>
        <w:t>Dass kein kaltes Wasser in den Ladetank gelangt.</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D</w:t>
      </w:r>
      <w:r w:rsidRPr="00C61874">
        <w:rPr>
          <w:lang w:val="de-DE"/>
        </w:rPr>
        <w:tab/>
        <w:t>Dass kein Reinigungsmittel in den Dampf gelangen kann.</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t>332 03.0-21</w:t>
      </w:r>
      <w:r w:rsidRPr="00C61874">
        <w:rPr>
          <w:lang w:val="de-DE"/>
        </w:rPr>
        <w:tab/>
        <w:t>Reinigung der Ladetanks</w:t>
      </w:r>
      <w:r w:rsidRPr="00C61874">
        <w:rPr>
          <w:lang w:val="de-DE"/>
        </w:rPr>
        <w:tab/>
        <w:t>C</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Wovon ist die Dauer des Ausdampfens, um einen Ladetank gut zu säubern, abhängig?</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A</w:t>
      </w:r>
      <w:r w:rsidRPr="00C61874">
        <w:rPr>
          <w:lang w:val="de-DE"/>
        </w:rPr>
        <w:tab/>
        <w:t>Von der Wasserhärte und dem Dampfdruck.</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B</w:t>
      </w:r>
      <w:r w:rsidRPr="00C61874">
        <w:rPr>
          <w:lang w:val="de-DE"/>
        </w:rPr>
        <w:tab/>
        <w:t>Von den Reinigungsprodukten und der Wasserhärte.</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C</w:t>
      </w:r>
      <w:r w:rsidRPr="00C61874">
        <w:rPr>
          <w:lang w:val="de-DE"/>
        </w:rPr>
        <w:tab/>
        <w:t>Von den Reinigungsprodukten und dem Zustand des Ladetanks.</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D</w:t>
      </w:r>
      <w:r w:rsidRPr="00C61874">
        <w:rPr>
          <w:lang w:val="de-DE"/>
        </w:rPr>
        <w:tab/>
        <w:t>Von dem Produkt, welches man anschließend laden muss.</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t>332 03.0-22</w:t>
      </w:r>
      <w:r w:rsidRPr="00C61874">
        <w:rPr>
          <w:lang w:val="de-DE"/>
        </w:rPr>
        <w:tab/>
        <w:t>7.2.3.1.6</w:t>
      </w:r>
      <w:r w:rsidRPr="00C61874">
        <w:rPr>
          <w:lang w:val="de-DE"/>
        </w:rPr>
        <w:tab/>
        <w:t>C</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1832BA">
      <w:pPr>
        <w:pStyle w:val="BodyText22"/>
        <w:tabs>
          <w:tab w:val="clear" w:pos="-1135"/>
          <w:tab w:val="clear" w:pos="-568"/>
          <w:tab w:val="clear" w:pos="1131"/>
          <w:tab w:val="clear" w:pos="8502"/>
          <w:tab w:val="clear" w:pos="9068"/>
          <w:tab w:val="left" w:pos="-1193"/>
          <w:tab w:val="left" w:pos="-626"/>
          <w:tab w:val="left" w:pos="-60"/>
          <w:tab w:val="left" w:pos="284"/>
          <w:tab w:val="left" w:pos="8444"/>
          <w:tab w:val="left" w:pos="9010"/>
        </w:tabs>
        <w:jc w:val="both"/>
      </w:pPr>
      <w:r w:rsidRPr="00C61874">
        <w:tab/>
      </w:r>
      <w:r w:rsidRPr="00C61874">
        <w:tab/>
        <w:t>Ist, während des Betretens eines Ladetanks</w:t>
      </w:r>
      <w:r w:rsidR="00E863BD" w:rsidRPr="00C61874">
        <w:t>, in dem Sauerstoffmangel besteht oder Schadstoffe in gefährlicher Konzentration vorhanden sind,</w:t>
      </w:r>
      <w:r w:rsidRPr="00C61874">
        <w:t xml:space="preserve"> zwecks Reinigungsarbeiten, ein Bergegerät erforderlich?</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A</w:t>
      </w:r>
      <w:r w:rsidRPr="00C61874">
        <w:rPr>
          <w:lang w:val="de-DE"/>
        </w:rPr>
        <w:tab/>
        <w:t xml:space="preserve">Nein, ein Bergegerät ist nie erforderlich. </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B</w:t>
      </w:r>
      <w:r w:rsidRPr="00C61874">
        <w:rPr>
          <w:lang w:val="de-DE"/>
        </w:rPr>
        <w:tab/>
        <w:t>Ja, ein Bergegerät ist immer erforderlich.</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C</w:t>
      </w:r>
      <w:r w:rsidRPr="00C61874">
        <w:rPr>
          <w:lang w:val="de-DE"/>
        </w:rPr>
        <w:tab/>
        <w:t>Ja, ein Bergegerät ist erforderlich, wenn sich nur drei Personen an Bord befinden.</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D</w:t>
      </w:r>
      <w:r w:rsidRPr="00C61874">
        <w:rPr>
          <w:lang w:val="de-DE"/>
        </w:rPr>
        <w:tab/>
        <w:t>Ja, ein Bergegerät ist erforderlich, wenn sich nur zwei Personen an Bord befinden.</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B60593">
      <w:pPr>
        <w:widowControl w:val="0"/>
        <w:tabs>
          <w:tab w:val="left" w:pos="-1193"/>
          <w:tab w:val="left" w:pos="-626"/>
          <w:tab w:val="left" w:pos="-60"/>
          <w:tab w:val="left" w:pos="284"/>
          <w:tab w:val="left" w:pos="1134"/>
          <w:tab w:val="left" w:pos="8505"/>
          <w:tab w:val="left" w:pos="9010"/>
        </w:tabs>
        <w:ind w:left="1701" w:hanging="1701"/>
        <w:rPr>
          <w:lang w:val="de-DE"/>
        </w:rPr>
      </w:pPr>
      <w:r w:rsidRPr="00C61874">
        <w:rPr>
          <w:lang w:val="de-DE"/>
        </w:rPr>
        <w:br w:type="page"/>
      </w:r>
      <w:r w:rsidRPr="00C61874">
        <w:rPr>
          <w:lang w:val="de-DE"/>
        </w:rPr>
        <w:tab/>
        <w:t>332 03.0-23</w:t>
      </w:r>
      <w:r w:rsidRPr="00C61874">
        <w:rPr>
          <w:lang w:val="de-DE"/>
        </w:rPr>
        <w:tab/>
        <w:t>Reinigung der Ladetanks</w:t>
      </w:r>
      <w:r w:rsidRPr="00C61874">
        <w:rPr>
          <w:lang w:val="de-DE"/>
        </w:rPr>
        <w:tab/>
        <w:t>B</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1832BA">
      <w:pPr>
        <w:widowControl w:val="0"/>
        <w:tabs>
          <w:tab w:val="left" w:pos="-1193"/>
          <w:tab w:val="left" w:pos="-626"/>
          <w:tab w:val="left" w:pos="-60"/>
          <w:tab w:val="left" w:pos="284"/>
          <w:tab w:val="left" w:pos="8444"/>
          <w:tab w:val="left" w:pos="9010"/>
        </w:tabs>
        <w:ind w:left="1134" w:hanging="1134"/>
        <w:jc w:val="both"/>
        <w:rPr>
          <w:lang w:val="de-DE"/>
        </w:rPr>
      </w:pPr>
      <w:r w:rsidRPr="00C61874">
        <w:rPr>
          <w:lang w:val="de-DE"/>
        </w:rPr>
        <w:tab/>
      </w:r>
      <w:r w:rsidRPr="00C61874">
        <w:rPr>
          <w:lang w:val="de-DE"/>
        </w:rPr>
        <w:tab/>
        <w:t>Man möchte nach dem Entgasen und Tankwaschen nicht pumpfähige Slops aus einem Ladetank entfernen. Worauf  muss man achten?</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A</w:t>
      </w:r>
      <w:r w:rsidRPr="00C61874">
        <w:rPr>
          <w:lang w:val="de-DE"/>
        </w:rPr>
        <w:tab/>
        <w:t xml:space="preserve">Dass man eine ausreichende </w:t>
      </w:r>
      <w:del w:id="40" w:author="Bölker, Steffan" w:date="2018-08-24T14:42:00Z">
        <w:r w:rsidRPr="00C61874" w:rsidDel="009B7742">
          <w:rPr>
            <w:lang w:val="de-DE"/>
          </w:rPr>
          <w:delText xml:space="preserve"> </w:delText>
        </w:r>
      </w:del>
      <w:r w:rsidRPr="00C61874">
        <w:rPr>
          <w:lang w:val="de-DE"/>
        </w:rPr>
        <w:t>Anzahl Eimer zur Verfügung hat.</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B</w:t>
      </w:r>
      <w:r w:rsidRPr="00C61874">
        <w:rPr>
          <w:lang w:val="de-DE"/>
        </w:rPr>
        <w:tab/>
        <w:t>Dass auch aus den Slops Gase entweichen können.</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C</w:t>
      </w:r>
      <w:r w:rsidRPr="00C61874">
        <w:rPr>
          <w:lang w:val="de-DE"/>
        </w:rPr>
        <w:tab/>
        <w:t>Dass die Tankwaschanlage entfernt wird.</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D</w:t>
      </w:r>
      <w:r w:rsidRPr="00C61874">
        <w:rPr>
          <w:lang w:val="de-DE"/>
        </w:rPr>
        <w:tab/>
        <w:t>Dass die Slops in einen Restetank gefüllt werden können.</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B60593">
      <w:pPr>
        <w:widowControl w:val="0"/>
        <w:tabs>
          <w:tab w:val="left" w:pos="-1193"/>
          <w:tab w:val="left" w:pos="-626"/>
          <w:tab w:val="left" w:pos="-60"/>
          <w:tab w:val="left" w:pos="284"/>
          <w:tab w:val="left" w:pos="1134"/>
          <w:tab w:val="left" w:pos="8505"/>
          <w:tab w:val="left" w:pos="9010"/>
        </w:tabs>
        <w:ind w:left="1701" w:hanging="1701"/>
        <w:rPr>
          <w:lang w:val="de-DE"/>
        </w:rPr>
      </w:pPr>
      <w:r w:rsidRPr="00C61874">
        <w:rPr>
          <w:lang w:val="de-DE"/>
        </w:rPr>
        <w:tab/>
        <w:t>332 03.0-24</w:t>
      </w:r>
      <w:r w:rsidRPr="00C61874">
        <w:rPr>
          <w:lang w:val="de-DE"/>
        </w:rPr>
        <w:tab/>
        <w:t>Reinigung der Ladetanks</w:t>
      </w:r>
      <w:r w:rsidRPr="00C61874">
        <w:rPr>
          <w:lang w:val="de-DE"/>
        </w:rPr>
        <w:tab/>
        <w:t>A</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1832BA">
      <w:pPr>
        <w:pStyle w:val="BodyText22"/>
        <w:tabs>
          <w:tab w:val="clear" w:pos="-1135"/>
          <w:tab w:val="clear" w:pos="-568"/>
          <w:tab w:val="clear" w:pos="8502"/>
          <w:tab w:val="clear" w:pos="9068"/>
          <w:tab w:val="left" w:pos="-1193"/>
          <w:tab w:val="left" w:pos="-626"/>
          <w:tab w:val="left" w:pos="-60"/>
          <w:tab w:val="left" w:pos="284"/>
          <w:tab w:val="left" w:pos="8444"/>
          <w:tab w:val="left" w:pos="9010"/>
        </w:tabs>
        <w:jc w:val="both"/>
      </w:pPr>
      <w:r w:rsidRPr="00C61874">
        <w:tab/>
      </w:r>
      <w:r w:rsidRPr="00C61874">
        <w:tab/>
        <w:t>Man will nicht pumpfähigen Slop der Klasse 3 aus einem Ladetank entfernen. Mit welchen Geräten darf das erfolgen?</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A</w:t>
      </w:r>
      <w:r w:rsidRPr="00C61874">
        <w:rPr>
          <w:lang w:val="de-DE"/>
        </w:rPr>
        <w:tab/>
      </w:r>
      <w:proofErr w:type="spellStart"/>
      <w:r w:rsidRPr="00C61874">
        <w:rPr>
          <w:lang w:val="de-DE"/>
        </w:rPr>
        <w:t>Nur</w:t>
      </w:r>
      <w:proofErr w:type="spellEnd"/>
      <w:r w:rsidRPr="00C61874">
        <w:rPr>
          <w:lang w:val="de-DE"/>
        </w:rPr>
        <w:t xml:space="preserve"> mit funkenfreien Geräten.</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B</w:t>
      </w:r>
      <w:r w:rsidRPr="00C61874">
        <w:rPr>
          <w:lang w:val="de-DE"/>
        </w:rPr>
        <w:tab/>
      </w:r>
      <w:proofErr w:type="spellStart"/>
      <w:r w:rsidRPr="00C61874">
        <w:rPr>
          <w:lang w:val="de-DE"/>
        </w:rPr>
        <w:t>Nur</w:t>
      </w:r>
      <w:proofErr w:type="spellEnd"/>
      <w:r w:rsidRPr="00C61874">
        <w:rPr>
          <w:lang w:val="de-DE"/>
        </w:rPr>
        <w:t xml:space="preserve"> mit Geräten, die speziell für diesen Zweck angefertigt und von der EU zugelassen wurden.</w:t>
      </w:r>
      <w:r w:rsidRPr="00C61874">
        <w:rPr>
          <w:lang w:val="de-DE"/>
        </w:rPr>
        <w:tab/>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C</w:t>
      </w:r>
      <w:r w:rsidRPr="00C61874">
        <w:rPr>
          <w:lang w:val="de-DE"/>
        </w:rPr>
        <w:tab/>
        <w:t>Das darf mit allen Geräten erfolgen.</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D</w:t>
      </w:r>
      <w:r w:rsidRPr="00C61874">
        <w:rPr>
          <w:lang w:val="de-DE"/>
        </w:rPr>
        <w:tab/>
      </w:r>
      <w:proofErr w:type="spellStart"/>
      <w:r w:rsidRPr="00C61874">
        <w:rPr>
          <w:lang w:val="de-DE"/>
        </w:rPr>
        <w:t>Nur</w:t>
      </w:r>
      <w:proofErr w:type="spellEnd"/>
      <w:r w:rsidRPr="00C61874">
        <w:rPr>
          <w:lang w:val="de-DE"/>
        </w:rPr>
        <w:t xml:space="preserve"> mit Geräten, die speziell für diesen Zweck angefertigt und von der UNECE zugelassen wurden.</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B60593">
      <w:pPr>
        <w:widowControl w:val="0"/>
        <w:tabs>
          <w:tab w:val="left" w:pos="-1193"/>
          <w:tab w:val="left" w:pos="-626"/>
          <w:tab w:val="left" w:pos="-60"/>
          <w:tab w:val="left" w:pos="284"/>
          <w:tab w:val="left" w:pos="1134"/>
          <w:tab w:val="left" w:pos="8505"/>
          <w:tab w:val="left" w:pos="9010"/>
        </w:tabs>
        <w:ind w:left="1701" w:hanging="1701"/>
        <w:rPr>
          <w:lang w:val="de-DE"/>
        </w:rPr>
      </w:pPr>
      <w:r w:rsidRPr="00C61874">
        <w:rPr>
          <w:lang w:val="de-DE"/>
        </w:rPr>
        <w:tab/>
        <w:t>332 03.0-25</w:t>
      </w:r>
      <w:r w:rsidRPr="00C61874">
        <w:rPr>
          <w:lang w:val="de-DE"/>
        </w:rPr>
        <w:tab/>
        <w:t>Reinigung der Ladetanks</w:t>
      </w:r>
      <w:r w:rsidRPr="00C61874">
        <w:rPr>
          <w:lang w:val="de-DE"/>
        </w:rPr>
        <w:tab/>
        <w:t>A</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1832BA">
      <w:pPr>
        <w:widowControl w:val="0"/>
        <w:tabs>
          <w:tab w:val="left" w:pos="-1193"/>
          <w:tab w:val="left" w:pos="-626"/>
          <w:tab w:val="left" w:pos="-60"/>
          <w:tab w:val="left" w:pos="284"/>
          <w:tab w:val="left" w:pos="1134"/>
          <w:tab w:val="left" w:pos="8444"/>
          <w:tab w:val="left" w:pos="9010"/>
        </w:tabs>
        <w:ind w:left="1134"/>
        <w:jc w:val="both"/>
        <w:rPr>
          <w:lang w:val="de-DE"/>
        </w:rPr>
      </w:pPr>
      <w:r w:rsidRPr="00C61874">
        <w:rPr>
          <w:lang w:val="de-DE"/>
        </w:rPr>
        <w:t xml:space="preserve">Während des Tankwaschens entsteht ein </w:t>
      </w:r>
      <w:r w:rsidR="00C17B60" w:rsidRPr="00C61874">
        <w:rPr>
          <w:lang w:val="de-DE"/>
        </w:rPr>
        <w:t>explosionsfähiges Gas</w:t>
      </w:r>
      <w:r w:rsidR="00747A20" w:rsidRPr="00C61874">
        <w:rPr>
          <w:lang w:val="de-DE"/>
        </w:rPr>
        <w:t>- bzw.</w:t>
      </w:r>
      <w:r w:rsidR="00C17B60" w:rsidRPr="00C61874">
        <w:rPr>
          <w:lang w:val="de-DE"/>
        </w:rPr>
        <w:t xml:space="preserve"> Dampf</w:t>
      </w:r>
      <w:r w:rsidR="00747A20" w:rsidRPr="00C61874">
        <w:rPr>
          <w:lang w:val="de-DE"/>
        </w:rPr>
        <w:t>-</w:t>
      </w:r>
      <w:r w:rsidR="00C17B60" w:rsidRPr="00C61874">
        <w:rPr>
          <w:lang w:val="de-DE"/>
        </w:rPr>
        <w:t>Luft-</w:t>
      </w:r>
      <w:r w:rsidRPr="00C61874">
        <w:rPr>
          <w:lang w:val="de-DE"/>
        </w:rPr>
        <w:t>Gemisch. Was muss man tun?</w:t>
      </w:r>
    </w:p>
    <w:p w:rsidR="001832BA" w:rsidRPr="00C61874" w:rsidRDefault="001832BA" w:rsidP="001832BA">
      <w:pPr>
        <w:widowControl w:val="0"/>
        <w:tabs>
          <w:tab w:val="left" w:pos="-1193"/>
          <w:tab w:val="left" w:pos="-626"/>
          <w:tab w:val="left" w:pos="-60"/>
          <w:tab w:val="left" w:pos="284"/>
          <w:tab w:val="left" w:pos="1134"/>
          <w:tab w:val="left" w:pos="8444"/>
          <w:tab w:val="left" w:pos="9010"/>
        </w:tabs>
        <w:ind w:left="1134"/>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A</w:t>
      </w:r>
      <w:r w:rsidRPr="00C61874">
        <w:rPr>
          <w:lang w:val="de-DE"/>
        </w:rPr>
        <w:tab/>
        <w:t>Das Waschen sofort unterbrechen und entgasen.</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B</w:t>
      </w:r>
      <w:r w:rsidRPr="00C61874">
        <w:rPr>
          <w:lang w:val="de-DE"/>
        </w:rPr>
        <w:tab/>
        <w:t>Den Druck des Waschstrahls vermindern um weniger Gase hervorzurufen.</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C</w:t>
      </w:r>
      <w:r w:rsidRPr="00C61874">
        <w:rPr>
          <w:lang w:val="de-DE"/>
        </w:rPr>
        <w:tab/>
        <w:t>Den Druck des Waschstrahls erhöhen, damit die Dämpfe schneller aus dem Ladetank entweichen können.</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D</w:t>
      </w:r>
      <w:r w:rsidRPr="00C61874">
        <w:rPr>
          <w:lang w:val="de-DE"/>
        </w:rPr>
        <w:tab/>
        <w:t>Den Tankdeckel öffnen, um die Gase besser abführen zu können.</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B60593">
      <w:pPr>
        <w:widowControl w:val="0"/>
        <w:tabs>
          <w:tab w:val="left" w:pos="-1193"/>
          <w:tab w:val="left" w:pos="-626"/>
          <w:tab w:val="left" w:pos="-60"/>
          <w:tab w:val="left" w:pos="284"/>
          <w:tab w:val="left" w:pos="1134"/>
          <w:tab w:val="left" w:pos="8505"/>
          <w:tab w:val="left" w:pos="9010"/>
        </w:tabs>
        <w:ind w:left="1701" w:hanging="1701"/>
        <w:rPr>
          <w:lang w:val="de-DE"/>
        </w:rPr>
      </w:pPr>
      <w:r w:rsidRPr="00C61874">
        <w:rPr>
          <w:lang w:val="de-DE"/>
        </w:rPr>
        <w:tab/>
        <w:t>332 03.0-26</w:t>
      </w:r>
      <w:r w:rsidRPr="00C61874">
        <w:rPr>
          <w:lang w:val="de-DE"/>
        </w:rPr>
        <w:tab/>
      </w:r>
      <w:r w:rsidR="0065612F" w:rsidRPr="00C61874">
        <w:rPr>
          <w:lang w:val="de-DE"/>
        </w:rPr>
        <w:t>7.2.3.1.6</w:t>
      </w:r>
      <w:r w:rsidRPr="00C61874">
        <w:rPr>
          <w:lang w:val="de-DE"/>
        </w:rPr>
        <w:tab/>
        <w:t>C</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1832BA">
      <w:pPr>
        <w:widowControl w:val="0"/>
        <w:tabs>
          <w:tab w:val="left" w:pos="-1193"/>
          <w:tab w:val="left" w:pos="-626"/>
          <w:tab w:val="left" w:pos="-60"/>
          <w:tab w:val="left" w:pos="284"/>
          <w:tab w:val="left" w:pos="8444"/>
          <w:tab w:val="left" w:pos="9010"/>
        </w:tabs>
        <w:ind w:left="1134" w:hanging="1134"/>
        <w:jc w:val="both"/>
        <w:rPr>
          <w:lang w:val="de-DE"/>
        </w:rPr>
      </w:pPr>
      <w:r w:rsidRPr="00C61874">
        <w:rPr>
          <w:lang w:val="de-DE"/>
        </w:rPr>
        <w:tab/>
      </w:r>
      <w:r w:rsidRPr="00C61874">
        <w:rPr>
          <w:lang w:val="de-DE"/>
        </w:rPr>
        <w:tab/>
        <w:t>Die Ladetanks wurden von einem Produkt der Klasse 3 entleert. Während der Fahrt reinigen Sie die Ladetanks. An Bord befinden sich zwei Personen. Sie möchten nicht pumpfähigen Slop aus einem nicht vollständig entgasten Ladetank entfernen und stellen ein Bergegerät bereit, das von einer Aufsichtsperson bedient wird.</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Dürfen Sie den Ladetank betreten?</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A</w:t>
      </w:r>
      <w:r w:rsidRPr="00C61874">
        <w:rPr>
          <w:lang w:val="de-DE"/>
        </w:rPr>
        <w:tab/>
        <w:t>Ja, wenn die entsprechenden Schutzmaßnahmen getroffen werden.</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B</w:t>
      </w:r>
      <w:r w:rsidRPr="00C61874">
        <w:rPr>
          <w:lang w:val="de-DE"/>
        </w:rPr>
        <w:tab/>
        <w:t>Nein, während der Fahrt darf niemand einen Ladetank betreten.</w:t>
      </w:r>
    </w:p>
    <w:p w:rsidR="00662BF3" w:rsidRPr="00C61874" w:rsidRDefault="00662BF3" w:rsidP="001832BA">
      <w:pPr>
        <w:widowControl w:val="0"/>
        <w:tabs>
          <w:tab w:val="left" w:pos="-1193"/>
          <w:tab w:val="left" w:pos="-626"/>
          <w:tab w:val="left" w:pos="-60"/>
          <w:tab w:val="left" w:pos="284"/>
          <w:tab w:val="left" w:pos="1134"/>
          <w:tab w:val="left" w:pos="8444"/>
          <w:tab w:val="left" w:pos="9010"/>
        </w:tabs>
        <w:ind w:left="1701" w:hanging="1701"/>
        <w:jc w:val="both"/>
        <w:rPr>
          <w:lang w:val="de-DE"/>
        </w:rPr>
      </w:pPr>
      <w:r w:rsidRPr="00C61874">
        <w:rPr>
          <w:lang w:val="de-DE"/>
        </w:rPr>
        <w:tab/>
      </w:r>
      <w:r w:rsidRPr="00C61874">
        <w:rPr>
          <w:lang w:val="de-DE"/>
        </w:rPr>
        <w:tab/>
        <w:t>C</w:t>
      </w:r>
      <w:r w:rsidRPr="00C61874">
        <w:rPr>
          <w:lang w:val="de-DE"/>
        </w:rPr>
        <w:tab/>
        <w:t>Nein, denn es muss sich mindestens noch eine Person in Rufweite befinden, die sofort Hilfe leisten kann.</w:t>
      </w:r>
    </w:p>
    <w:p w:rsidR="00662BF3" w:rsidRPr="00C61874" w:rsidRDefault="00662BF3" w:rsidP="001832BA">
      <w:pPr>
        <w:tabs>
          <w:tab w:val="left" w:pos="-1135"/>
          <w:tab w:val="left" w:pos="-568"/>
          <w:tab w:val="left" w:pos="-2"/>
          <w:tab w:val="left" w:pos="284"/>
          <w:tab w:val="left" w:pos="1134"/>
          <w:tab w:val="left" w:pos="1699"/>
          <w:tab w:val="left" w:pos="8502"/>
          <w:tab w:val="left" w:pos="9068"/>
        </w:tabs>
        <w:ind w:left="1701" w:hanging="1701"/>
        <w:jc w:val="both"/>
        <w:rPr>
          <w:lang w:val="de-DE"/>
        </w:rPr>
      </w:pPr>
      <w:r w:rsidRPr="00C61874">
        <w:rPr>
          <w:lang w:val="de-DE"/>
        </w:rPr>
        <w:tab/>
      </w:r>
      <w:r w:rsidRPr="00C61874">
        <w:rPr>
          <w:lang w:val="de-DE"/>
        </w:rPr>
        <w:tab/>
        <w:t>D</w:t>
      </w:r>
      <w:r w:rsidRPr="00C61874">
        <w:rPr>
          <w:lang w:val="de-DE"/>
        </w:rPr>
        <w:tab/>
        <w:t>Nein, denn es müssen sich mindestens noch zwei Personen in Rufweite befinden, die sofort Hilfe leisten können.</w:t>
      </w:r>
    </w:p>
    <w:p w:rsidR="00662BF3" w:rsidRPr="00C61874" w:rsidRDefault="00662BF3" w:rsidP="00662BF3">
      <w:pPr>
        <w:widowControl w:val="0"/>
        <w:tabs>
          <w:tab w:val="left" w:pos="-1193"/>
          <w:tab w:val="left" w:pos="-626"/>
          <w:tab w:val="left" w:pos="-60"/>
          <w:tab w:val="left" w:pos="284"/>
          <w:tab w:val="left" w:pos="1134"/>
          <w:tab w:val="left" w:pos="7310"/>
          <w:tab w:val="left" w:pos="8444"/>
          <w:tab w:val="left" w:pos="9010"/>
        </w:tabs>
        <w:ind w:left="1701" w:hanging="1701"/>
        <w:rPr>
          <w:lang w:val="de-DE"/>
        </w:rPr>
      </w:pPr>
    </w:p>
    <w:p w:rsidR="00662BF3" w:rsidRPr="00C61874" w:rsidRDefault="00662BF3" w:rsidP="00B60593">
      <w:pPr>
        <w:widowControl w:val="0"/>
        <w:tabs>
          <w:tab w:val="left" w:pos="-1193"/>
          <w:tab w:val="left" w:pos="-626"/>
          <w:tab w:val="left" w:pos="-60"/>
          <w:tab w:val="left" w:pos="284"/>
          <w:tab w:val="left" w:pos="1134"/>
          <w:tab w:val="left" w:pos="7310"/>
          <w:tab w:val="left" w:pos="8505"/>
          <w:tab w:val="left" w:pos="9010"/>
        </w:tabs>
        <w:ind w:left="1701" w:hanging="1701"/>
        <w:rPr>
          <w:lang w:val="de-DE"/>
        </w:rPr>
      </w:pPr>
      <w:r w:rsidRPr="00C61874">
        <w:rPr>
          <w:lang w:val="de-DE"/>
        </w:rPr>
        <w:tab/>
        <w:t>332 03.0-27</w:t>
      </w:r>
      <w:r w:rsidRPr="00C61874">
        <w:rPr>
          <w:lang w:val="de-DE"/>
        </w:rPr>
        <w:tab/>
        <w:t>Reinigung der Ladetanks</w:t>
      </w:r>
      <w:r w:rsidRPr="00C61874">
        <w:rPr>
          <w:lang w:val="de-DE"/>
        </w:rPr>
        <w:tab/>
      </w:r>
      <w:r w:rsidRPr="00C61874">
        <w:rPr>
          <w:lang w:val="de-DE"/>
        </w:rPr>
        <w:tab/>
        <w:t>C</w:t>
      </w:r>
    </w:p>
    <w:p w:rsidR="00662BF3" w:rsidRPr="00C61874" w:rsidRDefault="00662BF3" w:rsidP="00662BF3">
      <w:pPr>
        <w:widowControl w:val="0"/>
        <w:tabs>
          <w:tab w:val="left" w:pos="-1193"/>
          <w:tab w:val="left" w:pos="-626"/>
          <w:tab w:val="left" w:pos="-60"/>
          <w:tab w:val="left" w:pos="284"/>
          <w:tab w:val="left" w:pos="1134"/>
          <w:tab w:val="left" w:pos="7310"/>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7310"/>
          <w:tab w:val="left" w:pos="8444"/>
          <w:tab w:val="left" w:pos="9010"/>
        </w:tabs>
        <w:ind w:left="1701" w:hanging="1701"/>
        <w:rPr>
          <w:lang w:val="de-DE"/>
        </w:rPr>
      </w:pPr>
      <w:r w:rsidRPr="00C61874">
        <w:rPr>
          <w:lang w:val="de-DE"/>
        </w:rPr>
        <w:tab/>
      </w:r>
      <w:r w:rsidRPr="00C61874">
        <w:rPr>
          <w:lang w:val="de-DE"/>
        </w:rPr>
        <w:tab/>
        <w:t xml:space="preserve">Sie wollen die Ladetanks waschen. Wo ist das Waschen erlaubt? </w:t>
      </w:r>
    </w:p>
    <w:p w:rsidR="00662BF3" w:rsidRPr="00C61874" w:rsidRDefault="00662BF3" w:rsidP="00662BF3">
      <w:pPr>
        <w:widowControl w:val="0"/>
        <w:tabs>
          <w:tab w:val="left" w:pos="-1193"/>
          <w:tab w:val="left" w:pos="-626"/>
          <w:tab w:val="left" w:pos="-60"/>
          <w:tab w:val="left" w:pos="284"/>
          <w:tab w:val="left" w:pos="1134"/>
          <w:tab w:val="left" w:pos="7310"/>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7310"/>
          <w:tab w:val="left" w:pos="8444"/>
          <w:tab w:val="left" w:pos="9010"/>
        </w:tabs>
        <w:ind w:left="1701" w:hanging="1701"/>
        <w:rPr>
          <w:lang w:val="de-DE"/>
        </w:rPr>
      </w:pPr>
      <w:r w:rsidRPr="00C61874">
        <w:rPr>
          <w:lang w:val="de-DE"/>
        </w:rPr>
        <w:tab/>
      </w:r>
      <w:r w:rsidRPr="00C61874">
        <w:rPr>
          <w:lang w:val="de-DE"/>
        </w:rPr>
        <w:tab/>
        <w:t>A</w:t>
      </w:r>
      <w:r w:rsidRPr="00C61874">
        <w:rPr>
          <w:lang w:val="de-DE"/>
        </w:rPr>
        <w:tab/>
      </w:r>
      <w:proofErr w:type="spellStart"/>
      <w:r w:rsidRPr="00C61874">
        <w:rPr>
          <w:lang w:val="de-DE"/>
        </w:rPr>
        <w:t>Nur</w:t>
      </w:r>
      <w:proofErr w:type="spellEnd"/>
      <w:r w:rsidRPr="00C61874">
        <w:rPr>
          <w:lang w:val="de-DE"/>
        </w:rPr>
        <w:t xml:space="preserve"> im Hafen.</w:t>
      </w:r>
    </w:p>
    <w:p w:rsidR="00662BF3" w:rsidRPr="00C61874" w:rsidRDefault="00662BF3" w:rsidP="00662BF3">
      <w:pPr>
        <w:widowControl w:val="0"/>
        <w:tabs>
          <w:tab w:val="left" w:pos="-1193"/>
          <w:tab w:val="left" w:pos="-626"/>
          <w:tab w:val="left" w:pos="-60"/>
          <w:tab w:val="left" w:pos="284"/>
          <w:tab w:val="left" w:pos="1134"/>
          <w:tab w:val="left" w:pos="7310"/>
          <w:tab w:val="left" w:pos="8444"/>
          <w:tab w:val="left" w:pos="9010"/>
        </w:tabs>
        <w:ind w:left="1701" w:hanging="1701"/>
        <w:rPr>
          <w:lang w:val="de-DE"/>
        </w:rPr>
      </w:pPr>
      <w:r w:rsidRPr="00C61874">
        <w:rPr>
          <w:lang w:val="de-DE"/>
        </w:rPr>
        <w:tab/>
      </w:r>
      <w:r w:rsidRPr="00C61874">
        <w:rPr>
          <w:lang w:val="de-DE"/>
        </w:rPr>
        <w:tab/>
        <w:t>B</w:t>
      </w:r>
      <w:r w:rsidRPr="00C61874">
        <w:rPr>
          <w:lang w:val="de-DE"/>
        </w:rPr>
        <w:tab/>
      </w:r>
      <w:proofErr w:type="spellStart"/>
      <w:r w:rsidRPr="00C61874">
        <w:rPr>
          <w:lang w:val="de-DE"/>
        </w:rPr>
        <w:t>Nur</w:t>
      </w:r>
      <w:proofErr w:type="spellEnd"/>
      <w:r w:rsidRPr="00C61874">
        <w:rPr>
          <w:lang w:val="de-DE"/>
        </w:rPr>
        <w:t xml:space="preserve"> auf dem Fluss.</w:t>
      </w:r>
    </w:p>
    <w:p w:rsidR="00662BF3" w:rsidRPr="00C61874" w:rsidRDefault="00662BF3" w:rsidP="00662BF3">
      <w:pPr>
        <w:widowControl w:val="0"/>
        <w:tabs>
          <w:tab w:val="left" w:pos="-1193"/>
          <w:tab w:val="left" w:pos="-626"/>
          <w:tab w:val="left" w:pos="-60"/>
          <w:tab w:val="left" w:pos="284"/>
          <w:tab w:val="left" w:pos="1134"/>
          <w:tab w:val="left" w:pos="7310"/>
          <w:tab w:val="left" w:pos="8444"/>
          <w:tab w:val="left" w:pos="9010"/>
        </w:tabs>
        <w:ind w:left="1701" w:hanging="1701"/>
        <w:rPr>
          <w:lang w:val="de-DE"/>
        </w:rPr>
      </w:pPr>
      <w:r w:rsidRPr="00C61874">
        <w:rPr>
          <w:lang w:val="de-DE"/>
        </w:rPr>
        <w:tab/>
      </w:r>
      <w:r w:rsidRPr="00C61874">
        <w:rPr>
          <w:lang w:val="de-DE"/>
        </w:rPr>
        <w:tab/>
        <w:t>C</w:t>
      </w:r>
      <w:r w:rsidRPr="00C61874">
        <w:rPr>
          <w:lang w:val="de-DE"/>
        </w:rPr>
        <w:tab/>
        <w:t>Das ist nicht ortsgebunden.</w:t>
      </w:r>
    </w:p>
    <w:p w:rsidR="00662BF3" w:rsidRPr="00C61874" w:rsidRDefault="00662BF3" w:rsidP="00662BF3">
      <w:pPr>
        <w:widowControl w:val="0"/>
        <w:tabs>
          <w:tab w:val="left" w:pos="-1193"/>
          <w:tab w:val="left" w:pos="-626"/>
          <w:tab w:val="left" w:pos="-60"/>
          <w:tab w:val="left" w:pos="284"/>
          <w:tab w:val="left" w:pos="1134"/>
          <w:tab w:val="left" w:pos="7310"/>
          <w:tab w:val="left" w:pos="8444"/>
          <w:tab w:val="left" w:pos="9010"/>
        </w:tabs>
        <w:ind w:left="1701" w:hanging="1701"/>
        <w:rPr>
          <w:lang w:val="de-DE"/>
        </w:rPr>
      </w:pPr>
      <w:r w:rsidRPr="00C61874">
        <w:rPr>
          <w:lang w:val="de-DE"/>
        </w:rPr>
        <w:tab/>
      </w:r>
      <w:r w:rsidRPr="00C61874">
        <w:rPr>
          <w:lang w:val="de-DE"/>
        </w:rPr>
        <w:tab/>
        <w:t>D</w:t>
      </w:r>
      <w:r w:rsidRPr="00C61874">
        <w:rPr>
          <w:lang w:val="de-DE"/>
        </w:rPr>
        <w:tab/>
      </w:r>
      <w:proofErr w:type="spellStart"/>
      <w:r w:rsidRPr="00C61874">
        <w:rPr>
          <w:lang w:val="de-DE"/>
        </w:rPr>
        <w:t>Nur</w:t>
      </w:r>
      <w:proofErr w:type="spellEnd"/>
      <w:r w:rsidRPr="00C61874">
        <w:rPr>
          <w:lang w:val="de-DE"/>
        </w:rPr>
        <w:t xml:space="preserve"> während der Fahrt.</w:t>
      </w:r>
    </w:p>
    <w:p w:rsidR="00662BF3" w:rsidRPr="00C61874" w:rsidRDefault="00662BF3" w:rsidP="00662BF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6743"/>
          <w:tab w:val="left" w:pos="7876"/>
          <w:tab w:val="left" w:pos="8444"/>
          <w:tab w:val="left" w:pos="9010"/>
        </w:tabs>
        <w:ind w:left="1701" w:hanging="1701"/>
        <w:rPr>
          <w:lang w:val="de-DE"/>
        </w:rPr>
        <w:sectPr w:rsidR="00662BF3" w:rsidRPr="00C61874" w:rsidSect="00CE3E20">
          <w:headerReference w:type="even" r:id="rId74"/>
          <w:headerReference w:type="default" r:id="rId75"/>
          <w:footerReference w:type="even" r:id="rId76"/>
          <w:footerReference w:type="default" r:id="rId77"/>
          <w:pgSz w:w="11906" w:h="16838"/>
          <w:pgMar w:top="1417" w:right="1417" w:bottom="1198" w:left="1417" w:header="708" w:footer="708" w:gutter="0"/>
          <w:cols w:space="708"/>
        </w:sectPr>
      </w:pPr>
    </w:p>
    <w:p w:rsidR="00662BF3" w:rsidRPr="00C61874" w:rsidRDefault="00662BF3" w:rsidP="00662BF3">
      <w:pPr>
        <w:tabs>
          <w:tab w:val="left" w:pos="-1135"/>
          <w:tab w:val="left" w:pos="-568"/>
          <w:tab w:val="left" w:pos="-2"/>
          <w:tab w:val="left" w:pos="284"/>
          <w:tab w:val="left" w:pos="1131"/>
          <w:tab w:val="left" w:pos="1701"/>
          <w:tab w:val="left" w:pos="8502"/>
          <w:tab w:val="left" w:pos="9068"/>
        </w:tabs>
        <w:ind w:left="1134" w:hanging="1192"/>
        <w:rPr>
          <w:lang w:val="de-DE"/>
        </w:rPr>
      </w:pPr>
      <w:r w:rsidRPr="00C61874">
        <w:rPr>
          <w:lang w:val="de-DE"/>
        </w:rPr>
        <w:tab/>
      </w:r>
      <w:r w:rsidRPr="00C61874">
        <w:rPr>
          <w:lang w:val="de-DE"/>
        </w:rPr>
        <w:tab/>
        <w:t>332 04.0-01</w:t>
      </w:r>
      <w:r w:rsidRPr="00C61874">
        <w:rPr>
          <w:lang w:val="de-DE"/>
        </w:rPr>
        <w:tab/>
      </w:r>
      <w:del w:id="41" w:author="Kai Kempmann" w:date="2018-09-19T17:17:00Z">
        <w:r w:rsidRPr="00C61874" w:rsidDel="0072509D">
          <w:rPr>
            <w:lang w:val="de-DE"/>
          </w:rPr>
          <w:delText xml:space="preserve">9.3.2.22.4, </w:delText>
        </w:r>
      </w:del>
      <w:r w:rsidRPr="00C61874">
        <w:rPr>
          <w:lang w:val="de-DE"/>
        </w:rPr>
        <w:t>9.3.2.26.</w:t>
      </w:r>
      <w:ins w:id="42" w:author="Kai Kempmann" w:date="2018-09-19T17:14:00Z">
        <w:r w:rsidR="0072509D" w:rsidRPr="00C61874">
          <w:rPr>
            <w:lang w:val="de-DE"/>
          </w:rPr>
          <w:t>2</w:t>
        </w:r>
      </w:ins>
      <w:del w:id="43" w:author="Bölker, Steffan" w:date="2018-08-24T14:44:00Z">
        <w:r w:rsidRPr="00C61874" w:rsidDel="009B7742">
          <w:rPr>
            <w:lang w:val="de-DE"/>
          </w:rPr>
          <w:delText>4</w:delText>
        </w:r>
      </w:del>
      <w:ins w:id="44" w:author="Bölker, Steffan" w:date="2018-08-24T14:44:00Z">
        <w:del w:id="45" w:author="Kai Kempmann" w:date="2018-09-19T17:16:00Z">
          <w:r w:rsidR="009B7742" w:rsidRPr="00C61874" w:rsidDel="0072509D">
            <w:rPr>
              <w:lang w:val="de-DE"/>
            </w:rPr>
            <w:delText>3</w:delText>
          </w:r>
        </w:del>
        <w:del w:id="46" w:author="Kai Kempmann" w:date="2018-09-19T17:17:00Z">
          <w:r w:rsidR="009B7742" w:rsidRPr="00C61874" w:rsidDel="0072509D">
            <w:rPr>
              <w:lang w:val="de-DE"/>
            </w:rPr>
            <w:delText>, 9.3.3.26.</w:delText>
          </w:r>
        </w:del>
        <w:del w:id="47" w:author="Kai Kempmann" w:date="2018-09-19T17:16:00Z">
          <w:r w:rsidR="009B7742" w:rsidRPr="00C61874" w:rsidDel="0072509D">
            <w:rPr>
              <w:lang w:val="de-DE"/>
            </w:rPr>
            <w:delText>3</w:delText>
          </w:r>
        </w:del>
      </w:ins>
      <w:r w:rsidRPr="00C61874">
        <w:rPr>
          <w:lang w:val="de-DE"/>
        </w:rPr>
        <w:tab/>
        <w:t>A</w:t>
      </w:r>
    </w:p>
    <w:p w:rsidR="00662BF3" w:rsidRPr="00C61874" w:rsidRDefault="00662BF3" w:rsidP="00662BF3">
      <w:pPr>
        <w:tabs>
          <w:tab w:val="left" w:pos="-1135"/>
          <w:tab w:val="left" w:pos="-568"/>
          <w:tab w:val="left" w:pos="-2"/>
          <w:tab w:val="left" w:pos="1131"/>
          <w:tab w:val="left" w:pos="7934"/>
          <w:tab w:val="left" w:pos="8502"/>
          <w:tab w:val="left" w:pos="9068"/>
        </w:tabs>
        <w:rPr>
          <w:lang w:val="de-DE"/>
        </w:rPr>
      </w:pPr>
    </w:p>
    <w:p w:rsidR="00662BF3" w:rsidRPr="00C61874" w:rsidRDefault="00662BF3" w:rsidP="001832BA">
      <w:pPr>
        <w:tabs>
          <w:tab w:val="left" w:pos="-1135"/>
          <w:tab w:val="left" w:pos="-568"/>
          <w:tab w:val="left" w:pos="1131"/>
          <w:tab w:val="left" w:pos="7934"/>
          <w:tab w:val="left" w:pos="8502"/>
          <w:tab w:val="left" w:pos="9068"/>
        </w:tabs>
        <w:ind w:left="1134" w:hanging="1134"/>
        <w:jc w:val="both"/>
        <w:rPr>
          <w:lang w:val="de-DE"/>
        </w:rPr>
      </w:pPr>
      <w:r w:rsidRPr="00C61874">
        <w:rPr>
          <w:lang w:val="de-DE"/>
        </w:rPr>
        <w:tab/>
      </w:r>
      <w:r w:rsidR="00983FB7" w:rsidRPr="00C61874">
        <w:rPr>
          <w:lang w:val="de-DE"/>
        </w:rPr>
        <w:t xml:space="preserve">Gemäß </w:t>
      </w:r>
      <w:r w:rsidRPr="00C61874">
        <w:rPr>
          <w:lang w:val="de-DE"/>
        </w:rPr>
        <w:t xml:space="preserve">ADN </w:t>
      </w:r>
      <w:r w:rsidR="00983FB7" w:rsidRPr="00C61874">
        <w:rPr>
          <w:lang w:val="de-DE"/>
        </w:rPr>
        <w:t>muss</w:t>
      </w:r>
      <w:r w:rsidRPr="00C61874">
        <w:rPr>
          <w:lang w:val="de-DE"/>
        </w:rPr>
        <w:t xml:space="preserve"> jeder Ladetank oder jede Gruppe von Ladetanks mit einem </w:t>
      </w:r>
      <w:r w:rsidR="00983FB7" w:rsidRPr="00C61874">
        <w:rPr>
          <w:lang w:val="de-DE"/>
        </w:rPr>
        <w:t xml:space="preserve">Gasabfuhrsystem </w:t>
      </w:r>
      <w:r w:rsidRPr="00C61874">
        <w:rPr>
          <w:lang w:val="de-DE"/>
        </w:rPr>
        <w:t xml:space="preserve">für die gefahrlose Rückgabe der beim Laden entweichenden Gase an die Landanlage versehen sein. </w:t>
      </w:r>
    </w:p>
    <w:p w:rsidR="00662BF3" w:rsidRPr="00C61874" w:rsidRDefault="00662BF3" w:rsidP="001832BA">
      <w:pPr>
        <w:tabs>
          <w:tab w:val="left" w:pos="-1135"/>
          <w:tab w:val="left" w:pos="-568"/>
          <w:tab w:val="left" w:pos="1131"/>
          <w:tab w:val="left" w:pos="7934"/>
          <w:tab w:val="left" w:pos="8502"/>
          <w:tab w:val="left" w:pos="9068"/>
        </w:tabs>
        <w:ind w:left="1134" w:hanging="1134"/>
        <w:jc w:val="both"/>
        <w:rPr>
          <w:lang w:val="de-DE"/>
        </w:rPr>
      </w:pPr>
      <w:r w:rsidRPr="00C61874">
        <w:rPr>
          <w:lang w:val="de-DE"/>
        </w:rPr>
        <w:tab/>
        <w:t xml:space="preserve">Muss ein Restetank auch an ein </w:t>
      </w:r>
      <w:r w:rsidR="0065612F" w:rsidRPr="00C61874">
        <w:rPr>
          <w:lang w:val="de-DE"/>
        </w:rPr>
        <w:t>Gasabfuhrsystem</w:t>
      </w:r>
      <w:r w:rsidRPr="00C61874">
        <w:rPr>
          <w:lang w:val="de-DE"/>
        </w:rPr>
        <w:t xml:space="preserve"> angeschlossen sein? </w:t>
      </w:r>
    </w:p>
    <w:p w:rsidR="00662BF3" w:rsidRPr="00C61874" w:rsidRDefault="00662BF3" w:rsidP="00662BF3">
      <w:pPr>
        <w:tabs>
          <w:tab w:val="left" w:pos="-1135"/>
          <w:tab w:val="left" w:pos="-568"/>
          <w:tab w:val="left" w:pos="-2"/>
          <w:tab w:val="left" w:pos="1131"/>
          <w:tab w:val="left" w:pos="7934"/>
          <w:tab w:val="left" w:pos="8502"/>
          <w:tab w:val="left" w:pos="9068"/>
        </w:tabs>
        <w:rPr>
          <w:lang w:val="de-DE"/>
        </w:rPr>
      </w:pPr>
    </w:p>
    <w:p w:rsidR="00662BF3" w:rsidRPr="00C61874" w:rsidRDefault="00662BF3" w:rsidP="00463BC1">
      <w:pPr>
        <w:tabs>
          <w:tab w:val="left" w:pos="-1135"/>
          <w:tab w:val="left" w:pos="-568"/>
          <w:tab w:val="left" w:pos="-2"/>
          <w:tab w:val="left" w:pos="1131"/>
          <w:tab w:val="left" w:pos="7934"/>
          <w:tab w:val="left" w:pos="8502"/>
          <w:tab w:val="left" w:pos="9068"/>
        </w:tabs>
        <w:ind w:left="1701" w:hanging="1701"/>
        <w:rPr>
          <w:lang w:val="de-DE"/>
        </w:rPr>
      </w:pPr>
      <w:r w:rsidRPr="00C61874">
        <w:rPr>
          <w:lang w:val="de-DE"/>
        </w:rPr>
        <w:tab/>
        <w:t>A</w:t>
      </w:r>
      <w:r w:rsidRPr="00C61874">
        <w:rPr>
          <w:lang w:val="de-DE"/>
        </w:rPr>
        <w:tab/>
        <w:t xml:space="preserve">Nein, </w:t>
      </w:r>
      <w:del w:id="48" w:author="Kai Kempmann" w:date="2018-09-19T17:09:00Z">
        <w:r w:rsidRPr="00C61874" w:rsidDel="003B3973">
          <w:rPr>
            <w:lang w:val="de-DE"/>
          </w:rPr>
          <w:delText>ausgenommen während der Zeit, welche für die Befüllung des</w:delText>
        </w:r>
      </w:del>
      <w:ins w:id="49" w:author="Kai Kempmann" w:date="2018-09-19T17:09:00Z">
        <w:r w:rsidR="003B3973" w:rsidRPr="00C61874">
          <w:rPr>
            <w:lang w:val="de-DE"/>
          </w:rPr>
          <w:t>der</w:t>
        </w:r>
      </w:ins>
      <w:r w:rsidRPr="00C61874">
        <w:rPr>
          <w:lang w:val="de-DE"/>
        </w:rPr>
        <w:t xml:space="preserve"> Restetank</w:t>
      </w:r>
      <w:ins w:id="50" w:author="Kai Kempmann" w:date="2018-09-19T17:09:00Z">
        <w:r w:rsidR="003B3973" w:rsidRPr="00C61874">
          <w:rPr>
            <w:lang w:val="de-DE"/>
          </w:rPr>
          <w:t xml:space="preserve"> muss nicht an das Gasabfuhrsystem angeschlossen wer</w:t>
        </w:r>
      </w:ins>
      <w:ins w:id="51" w:author="Kai Kempmann" w:date="2018-09-19T17:10:00Z">
        <w:r w:rsidR="003B3973" w:rsidRPr="00C61874">
          <w:rPr>
            <w:lang w:val="de-DE"/>
          </w:rPr>
          <w:t>d</w:t>
        </w:r>
      </w:ins>
      <w:ins w:id="52" w:author="Kai Kempmann" w:date="2018-09-19T17:09:00Z">
        <w:r w:rsidR="003B3973" w:rsidRPr="00C61874">
          <w:rPr>
            <w:lang w:val="de-DE"/>
          </w:rPr>
          <w:t>en</w:t>
        </w:r>
      </w:ins>
      <w:del w:id="53" w:author="Kai Kempmann" w:date="2018-09-19T17:09:00Z">
        <w:r w:rsidRPr="00C61874" w:rsidDel="003B3973">
          <w:rPr>
            <w:lang w:val="de-DE"/>
          </w:rPr>
          <w:delText>s notwendig ist</w:delText>
        </w:r>
      </w:del>
      <w:r w:rsidRPr="00C61874">
        <w:rPr>
          <w:lang w:val="de-DE"/>
        </w:rPr>
        <w:t>.</w:t>
      </w:r>
    </w:p>
    <w:p w:rsidR="00662BF3" w:rsidRPr="00C61874" w:rsidRDefault="00662BF3" w:rsidP="00662BF3">
      <w:pPr>
        <w:tabs>
          <w:tab w:val="left" w:pos="-1135"/>
          <w:tab w:val="left" w:pos="-568"/>
          <w:tab w:val="left" w:pos="-2"/>
          <w:tab w:val="left" w:pos="1131"/>
          <w:tab w:val="left" w:pos="7934"/>
          <w:tab w:val="left" w:pos="8502"/>
          <w:tab w:val="left" w:pos="9068"/>
        </w:tabs>
        <w:ind w:left="1701" w:hanging="1701"/>
        <w:rPr>
          <w:lang w:val="de-DE"/>
        </w:rPr>
      </w:pPr>
      <w:r w:rsidRPr="00C61874">
        <w:rPr>
          <w:lang w:val="de-DE"/>
        </w:rPr>
        <w:tab/>
        <w:t>B</w:t>
      </w:r>
      <w:r w:rsidRPr="00C61874">
        <w:rPr>
          <w:lang w:val="de-DE"/>
        </w:rPr>
        <w:tab/>
        <w:t>Ja, immer.</w:t>
      </w:r>
    </w:p>
    <w:p w:rsidR="00662BF3" w:rsidRPr="00C61874" w:rsidRDefault="00662BF3" w:rsidP="00662BF3">
      <w:pPr>
        <w:tabs>
          <w:tab w:val="left" w:pos="-1135"/>
          <w:tab w:val="left" w:pos="-568"/>
          <w:tab w:val="left" w:pos="-2"/>
          <w:tab w:val="left" w:pos="1131"/>
          <w:tab w:val="left" w:pos="7934"/>
          <w:tab w:val="left" w:pos="8502"/>
          <w:tab w:val="left" w:pos="9068"/>
        </w:tabs>
        <w:ind w:left="1701" w:hanging="1701"/>
        <w:rPr>
          <w:lang w:val="de-DE"/>
        </w:rPr>
      </w:pPr>
      <w:r w:rsidRPr="00C61874">
        <w:rPr>
          <w:lang w:val="de-DE"/>
        </w:rPr>
        <w:tab/>
        <w:t>C</w:t>
      </w:r>
      <w:r w:rsidRPr="00C61874">
        <w:rPr>
          <w:lang w:val="de-DE"/>
        </w:rPr>
        <w:tab/>
        <w:t>Ja, aber nur, wenn sich tatsächlich Ladung im Restetank befindet.</w:t>
      </w:r>
    </w:p>
    <w:p w:rsidR="00662BF3" w:rsidRPr="00C61874" w:rsidRDefault="00662BF3" w:rsidP="00662BF3">
      <w:pPr>
        <w:tabs>
          <w:tab w:val="left" w:pos="-1135"/>
          <w:tab w:val="left" w:pos="-568"/>
          <w:tab w:val="left" w:pos="-2"/>
          <w:tab w:val="left" w:pos="1131"/>
          <w:tab w:val="left" w:pos="7934"/>
          <w:tab w:val="left" w:pos="8502"/>
          <w:tab w:val="left" w:pos="9068"/>
        </w:tabs>
        <w:ind w:left="1701" w:hanging="1701"/>
        <w:rPr>
          <w:lang w:val="de-DE"/>
        </w:rPr>
      </w:pPr>
      <w:r w:rsidRPr="00C61874">
        <w:rPr>
          <w:lang w:val="de-DE"/>
        </w:rPr>
        <w:tab/>
        <w:t>D</w:t>
      </w:r>
      <w:r w:rsidRPr="00C61874">
        <w:rPr>
          <w:lang w:val="de-DE"/>
        </w:rPr>
        <w:tab/>
        <w:t>Ja, aber nur wenn ein Restetank keine flammendurchschlagsichere Peilöffnung hat.</w:t>
      </w:r>
    </w:p>
    <w:p w:rsidR="00662BF3" w:rsidRPr="00C61874" w:rsidRDefault="00662BF3" w:rsidP="00662BF3">
      <w:pPr>
        <w:tabs>
          <w:tab w:val="left" w:pos="-1135"/>
          <w:tab w:val="left" w:pos="-568"/>
          <w:tab w:val="left" w:pos="-2"/>
          <w:tab w:val="left" w:pos="1131"/>
          <w:tab w:val="left" w:pos="7934"/>
          <w:tab w:val="left" w:pos="8502"/>
          <w:tab w:val="left" w:pos="9068"/>
        </w:tabs>
        <w:rPr>
          <w:lang w:val="de-DE"/>
        </w:rPr>
      </w:pPr>
    </w:p>
    <w:p w:rsidR="00662BF3" w:rsidRPr="00C61874" w:rsidRDefault="00662BF3" w:rsidP="00662BF3">
      <w:pPr>
        <w:tabs>
          <w:tab w:val="left" w:pos="-1135"/>
          <w:tab w:val="left" w:pos="-568"/>
          <w:tab w:val="left" w:pos="284"/>
          <w:tab w:val="left" w:pos="1131"/>
          <w:tab w:val="left" w:pos="8502"/>
          <w:tab w:val="left" w:pos="9068"/>
        </w:tabs>
        <w:ind w:left="1701" w:hanging="1701"/>
        <w:rPr>
          <w:lang w:val="de-DE"/>
        </w:rPr>
      </w:pPr>
      <w:r w:rsidRPr="00C61874">
        <w:rPr>
          <w:lang w:val="de-DE"/>
        </w:rPr>
        <w:tab/>
        <w:t>332 04.0-02</w:t>
      </w:r>
      <w:r w:rsidR="006C0EF3" w:rsidRPr="00C61874">
        <w:rPr>
          <w:lang w:val="de-DE"/>
        </w:rPr>
        <w:tab/>
        <w:t>Arbeiten mit Restladung (</w:t>
      </w:r>
      <w:r w:rsidR="00C17B60" w:rsidRPr="00C61874">
        <w:rPr>
          <w:lang w:val="de-DE"/>
        </w:rPr>
        <w:t>S</w:t>
      </w:r>
      <w:r w:rsidR="006C0EF3" w:rsidRPr="00C61874">
        <w:rPr>
          <w:lang w:val="de-DE"/>
        </w:rPr>
        <w:t>lops)</w:t>
      </w:r>
      <w:r w:rsidRPr="00C61874">
        <w:rPr>
          <w:lang w:val="de-DE"/>
        </w:rPr>
        <w:tab/>
      </w:r>
      <w:r w:rsidRPr="00C61874">
        <w:rPr>
          <w:lang w:val="de-DE"/>
        </w:rPr>
        <w:tab/>
        <w:t>B</w:t>
      </w:r>
    </w:p>
    <w:p w:rsidR="00662BF3" w:rsidRPr="00C61874" w:rsidRDefault="00662BF3" w:rsidP="00662BF3">
      <w:pPr>
        <w:pStyle w:val="BodyText22"/>
        <w:widowControl/>
      </w:pPr>
      <w:r w:rsidRPr="00C61874">
        <w:tab/>
        <w:t>Warum ist es vernünftig Glykole und Alkohole bei der Benutzung von Restetanks von anderen Stoffen getrennt zu halten?</w:t>
      </w:r>
    </w:p>
    <w:p w:rsidR="00662BF3" w:rsidRPr="00C61874" w:rsidRDefault="00662BF3" w:rsidP="00662BF3">
      <w:pPr>
        <w:tabs>
          <w:tab w:val="left" w:pos="-1135"/>
          <w:tab w:val="left" w:pos="-568"/>
          <w:tab w:val="left" w:pos="1131"/>
          <w:tab w:val="left" w:pos="8502"/>
          <w:tab w:val="left" w:pos="9068"/>
        </w:tabs>
        <w:ind w:left="1701" w:hanging="1701"/>
        <w:rPr>
          <w:lang w:val="de-DE"/>
        </w:rPr>
      </w:pPr>
    </w:p>
    <w:p w:rsidR="00662BF3" w:rsidRPr="00C61874" w:rsidRDefault="00662BF3" w:rsidP="00662BF3">
      <w:pPr>
        <w:tabs>
          <w:tab w:val="left" w:pos="-1135"/>
          <w:tab w:val="left" w:pos="-568"/>
          <w:tab w:val="left" w:pos="1131"/>
          <w:tab w:val="left" w:pos="8502"/>
          <w:tab w:val="left" w:pos="9068"/>
        </w:tabs>
        <w:ind w:left="1701" w:hanging="1701"/>
        <w:rPr>
          <w:lang w:val="de-DE"/>
        </w:rPr>
      </w:pPr>
      <w:r w:rsidRPr="00C61874">
        <w:rPr>
          <w:lang w:val="de-DE"/>
        </w:rPr>
        <w:tab/>
        <w:t>A</w:t>
      </w:r>
      <w:r w:rsidRPr="00C61874">
        <w:rPr>
          <w:lang w:val="de-DE"/>
        </w:rPr>
        <w:tab/>
        <w:t>Glykole und Alkohole sind zu fettig. Sie lassen sich von den anderen Stoffen nicht mehr trennen.</w:t>
      </w:r>
    </w:p>
    <w:p w:rsidR="00662BF3" w:rsidRPr="00C61874" w:rsidRDefault="00662BF3" w:rsidP="00662BF3">
      <w:pPr>
        <w:tabs>
          <w:tab w:val="left" w:pos="-1135"/>
          <w:tab w:val="left" w:pos="-568"/>
          <w:tab w:val="left" w:pos="1131"/>
          <w:tab w:val="left" w:pos="8502"/>
          <w:tab w:val="left" w:pos="9068"/>
        </w:tabs>
        <w:ind w:left="1701" w:hanging="1701"/>
        <w:rPr>
          <w:lang w:val="de-DE"/>
        </w:rPr>
      </w:pPr>
      <w:r w:rsidRPr="00C61874">
        <w:rPr>
          <w:lang w:val="de-DE"/>
        </w:rPr>
        <w:tab/>
        <w:t>B</w:t>
      </w:r>
      <w:r w:rsidRPr="00C61874">
        <w:rPr>
          <w:lang w:val="de-DE"/>
        </w:rPr>
        <w:tab/>
        <w:t>Glykole und Alkohole lösen sich gut in Wasser. Sie sind deshalb eine größere Belastung</w:t>
      </w:r>
      <w:r w:rsidR="00C17B60" w:rsidRPr="00C61874">
        <w:rPr>
          <w:lang w:val="de-DE"/>
        </w:rPr>
        <w:t xml:space="preserve"> für die Umwelt</w:t>
      </w:r>
      <w:r w:rsidRPr="00C61874">
        <w:rPr>
          <w:lang w:val="de-DE"/>
        </w:rPr>
        <w:t>.</w:t>
      </w:r>
    </w:p>
    <w:p w:rsidR="00662BF3" w:rsidRPr="00C61874" w:rsidRDefault="00662BF3" w:rsidP="00662BF3">
      <w:pPr>
        <w:tabs>
          <w:tab w:val="left" w:pos="-1135"/>
          <w:tab w:val="left" w:pos="-568"/>
          <w:tab w:val="left" w:pos="1131"/>
          <w:tab w:val="left" w:pos="8502"/>
          <w:tab w:val="left" w:pos="9068"/>
        </w:tabs>
        <w:ind w:left="1701" w:hanging="1701"/>
        <w:rPr>
          <w:lang w:val="de-DE"/>
        </w:rPr>
      </w:pPr>
      <w:r w:rsidRPr="00C61874">
        <w:rPr>
          <w:lang w:val="de-DE"/>
        </w:rPr>
        <w:tab/>
        <w:t>C</w:t>
      </w:r>
      <w:r w:rsidRPr="00C61874">
        <w:rPr>
          <w:lang w:val="de-DE"/>
        </w:rPr>
        <w:tab/>
        <w:t>Glykole und Alkohole reagieren mit Wasser. Es sind ungefährliche Reaktionen zu erwarten.</w:t>
      </w:r>
    </w:p>
    <w:p w:rsidR="00662BF3" w:rsidRPr="00C61874" w:rsidRDefault="00662BF3" w:rsidP="00662BF3">
      <w:pPr>
        <w:tabs>
          <w:tab w:val="left" w:pos="-1135"/>
          <w:tab w:val="left" w:pos="-568"/>
          <w:tab w:val="left" w:pos="1131"/>
          <w:tab w:val="left" w:pos="8502"/>
          <w:tab w:val="left" w:pos="9068"/>
        </w:tabs>
        <w:ind w:left="1701" w:hanging="1701"/>
        <w:rPr>
          <w:lang w:val="de-DE"/>
        </w:rPr>
      </w:pPr>
      <w:r w:rsidRPr="00C61874">
        <w:rPr>
          <w:lang w:val="de-DE"/>
        </w:rPr>
        <w:tab/>
        <w:t>D</w:t>
      </w:r>
      <w:r w:rsidRPr="00C61874">
        <w:rPr>
          <w:lang w:val="de-DE"/>
        </w:rPr>
        <w:tab/>
        <w:t>Glykole und Alkohole lösen sich nicht in Wasser. Sie sind deshalb eine größere verschmutzende Belastung.</w:t>
      </w:r>
    </w:p>
    <w:p w:rsidR="00662BF3" w:rsidRPr="00C61874" w:rsidRDefault="00662BF3" w:rsidP="00662BF3">
      <w:pPr>
        <w:tabs>
          <w:tab w:val="left" w:pos="-1135"/>
          <w:tab w:val="left" w:pos="-568"/>
          <w:tab w:val="left" w:pos="1131"/>
          <w:tab w:val="left" w:pos="8502"/>
          <w:tab w:val="left" w:pos="9068"/>
        </w:tabs>
        <w:ind w:left="1701" w:hanging="1701"/>
        <w:rPr>
          <w:lang w:val="de-DE"/>
        </w:rPr>
      </w:pPr>
    </w:p>
    <w:p w:rsidR="00662BF3" w:rsidRPr="00C61874" w:rsidRDefault="00662BF3" w:rsidP="00662BF3">
      <w:pPr>
        <w:tabs>
          <w:tab w:val="left" w:pos="-1135"/>
          <w:tab w:val="left" w:pos="-568"/>
          <w:tab w:val="left" w:pos="284"/>
          <w:tab w:val="left" w:pos="1131"/>
          <w:tab w:val="left" w:pos="8502"/>
          <w:tab w:val="left" w:pos="9068"/>
        </w:tabs>
        <w:ind w:left="1701" w:hanging="1701"/>
        <w:rPr>
          <w:lang w:val="de-DE"/>
        </w:rPr>
      </w:pPr>
      <w:r w:rsidRPr="00C61874">
        <w:rPr>
          <w:lang w:val="de-DE"/>
        </w:rPr>
        <w:tab/>
        <w:t>332 04.0-03</w:t>
      </w:r>
      <w:r w:rsidRPr="00C61874">
        <w:rPr>
          <w:lang w:val="de-DE"/>
        </w:rPr>
        <w:tab/>
      </w:r>
      <w:r w:rsidR="006C0EF3" w:rsidRPr="00C61874">
        <w:rPr>
          <w:lang w:val="de-DE"/>
        </w:rPr>
        <w:t>Arbeiten mit Restladung (</w:t>
      </w:r>
      <w:r w:rsidR="00C17B60" w:rsidRPr="00C61874">
        <w:rPr>
          <w:lang w:val="de-DE"/>
        </w:rPr>
        <w:t>S</w:t>
      </w:r>
      <w:r w:rsidR="006C0EF3" w:rsidRPr="00C61874">
        <w:rPr>
          <w:lang w:val="de-DE"/>
        </w:rPr>
        <w:t>lops)</w:t>
      </w:r>
      <w:r w:rsidRPr="00C61874">
        <w:rPr>
          <w:lang w:val="de-DE"/>
        </w:rPr>
        <w:tab/>
        <w:t>D</w:t>
      </w:r>
    </w:p>
    <w:p w:rsidR="00662BF3" w:rsidRPr="00C61874" w:rsidRDefault="00662BF3" w:rsidP="00662BF3">
      <w:pPr>
        <w:tabs>
          <w:tab w:val="left" w:pos="-1135"/>
          <w:tab w:val="left" w:pos="-568"/>
          <w:tab w:val="left" w:pos="1131"/>
          <w:tab w:val="left" w:pos="8502"/>
          <w:tab w:val="left" w:pos="9068"/>
        </w:tabs>
        <w:ind w:left="1701" w:hanging="1701"/>
        <w:rPr>
          <w:lang w:val="de-DE"/>
        </w:rPr>
      </w:pPr>
    </w:p>
    <w:p w:rsidR="00662BF3" w:rsidRPr="00C61874" w:rsidRDefault="00662BF3" w:rsidP="00662BF3">
      <w:pPr>
        <w:pStyle w:val="BodyText22"/>
        <w:widowControl/>
      </w:pPr>
      <w:r w:rsidRPr="00C61874">
        <w:tab/>
        <w:t>Sie wollen zwei Produkte zusammen in einen Restetank pumpen. Worauf müssen Sie achten?</w:t>
      </w:r>
    </w:p>
    <w:p w:rsidR="00662BF3" w:rsidRPr="00C61874" w:rsidRDefault="00662BF3" w:rsidP="00662BF3">
      <w:pPr>
        <w:tabs>
          <w:tab w:val="left" w:pos="-1135"/>
          <w:tab w:val="left" w:pos="-568"/>
          <w:tab w:val="left" w:pos="1131"/>
          <w:tab w:val="left" w:pos="8502"/>
          <w:tab w:val="left" w:pos="9068"/>
        </w:tabs>
        <w:ind w:left="1701" w:hanging="1701"/>
        <w:rPr>
          <w:lang w:val="de-DE"/>
        </w:rPr>
      </w:pPr>
    </w:p>
    <w:p w:rsidR="00662BF3" w:rsidRPr="00C61874" w:rsidRDefault="00662BF3" w:rsidP="00662BF3">
      <w:pPr>
        <w:tabs>
          <w:tab w:val="left" w:pos="-1135"/>
          <w:tab w:val="left" w:pos="-568"/>
          <w:tab w:val="left" w:pos="1131"/>
          <w:tab w:val="left" w:pos="8502"/>
          <w:tab w:val="left" w:pos="9068"/>
        </w:tabs>
        <w:ind w:left="1701" w:hanging="1701"/>
        <w:rPr>
          <w:lang w:val="de-DE"/>
        </w:rPr>
      </w:pPr>
      <w:r w:rsidRPr="00C61874">
        <w:rPr>
          <w:lang w:val="de-DE"/>
        </w:rPr>
        <w:tab/>
        <w:t>A</w:t>
      </w:r>
      <w:r w:rsidRPr="00C61874">
        <w:rPr>
          <w:lang w:val="de-DE"/>
        </w:rPr>
        <w:tab/>
        <w:t>Dass die Produkte dieselbe Stoffnummer haben.</w:t>
      </w:r>
    </w:p>
    <w:p w:rsidR="00662BF3" w:rsidRPr="00C61874" w:rsidRDefault="00662BF3" w:rsidP="00662BF3">
      <w:pPr>
        <w:tabs>
          <w:tab w:val="left" w:pos="-1135"/>
          <w:tab w:val="left" w:pos="-568"/>
          <w:tab w:val="left" w:pos="1131"/>
          <w:tab w:val="left" w:pos="8502"/>
          <w:tab w:val="left" w:pos="9068"/>
        </w:tabs>
        <w:ind w:left="1701" w:hanging="1701"/>
        <w:rPr>
          <w:lang w:val="de-DE"/>
        </w:rPr>
      </w:pPr>
      <w:r w:rsidRPr="00C61874">
        <w:rPr>
          <w:lang w:val="de-DE"/>
        </w:rPr>
        <w:tab/>
        <w:t>B</w:t>
      </w:r>
      <w:r w:rsidRPr="00C61874">
        <w:rPr>
          <w:lang w:val="de-DE"/>
        </w:rPr>
        <w:tab/>
        <w:t>Dass die Produkte denselben Stoffnamen haben.</w:t>
      </w:r>
    </w:p>
    <w:p w:rsidR="00662BF3" w:rsidRPr="00C61874" w:rsidRDefault="00662BF3" w:rsidP="00662BF3">
      <w:pPr>
        <w:tabs>
          <w:tab w:val="left" w:pos="-1135"/>
          <w:tab w:val="left" w:pos="-568"/>
          <w:tab w:val="left" w:pos="1131"/>
          <w:tab w:val="left" w:pos="8502"/>
          <w:tab w:val="left" w:pos="9068"/>
        </w:tabs>
        <w:ind w:left="1701" w:hanging="1701"/>
        <w:rPr>
          <w:lang w:val="de-DE"/>
        </w:rPr>
      </w:pPr>
      <w:r w:rsidRPr="00C61874">
        <w:rPr>
          <w:lang w:val="de-DE"/>
        </w:rPr>
        <w:tab/>
        <w:t>C</w:t>
      </w:r>
      <w:r w:rsidRPr="00C61874">
        <w:rPr>
          <w:lang w:val="de-DE"/>
        </w:rPr>
        <w:tab/>
        <w:t>Dass die Produkte sich gegenseitig neutralisieren.</w:t>
      </w:r>
    </w:p>
    <w:p w:rsidR="00662BF3" w:rsidRPr="00C61874" w:rsidRDefault="00662BF3" w:rsidP="00662BF3">
      <w:pPr>
        <w:tabs>
          <w:tab w:val="left" w:pos="-1135"/>
          <w:tab w:val="left" w:pos="-568"/>
          <w:tab w:val="left" w:pos="1131"/>
          <w:tab w:val="left" w:pos="8502"/>
          <w:tab w:val="left" w:pos="9068"/>
        </w:tabs>
        <w:ind w:left="1701" w:hanging="1701"/>
        <w:rPr>
          <w:lang w:val="de-DE"/>
        </w:rPr>
      </w:pPr>
      <w:r w:rsidRPr="00C61874">
        <w:rPr>
          <w:lang w:val="de-DE"/>
        </w:rPr>
        <w:tab/>
        <w:t>D</w:t>
      </w:r>
      <w:r w:rsidRPr="00C61874">
        <w:rPr>
          <w:lang w:val="de-DE"/>
        </w:rPr>
        <w:tab/>
        <w:t>Dass die Produkte nicht miteinander reagieren.</w:t>
      </w:r>
    </w:p>
    <w:p w:rsidR="00662BF3" w:rsidRPr="00C61874" w:rsidRDefault="00662BF3" w:rsidP="00662BF3">
      <w:pPr>
        <w:tabs>
          <w:tab w:val="left" w:pos="-1135"/>
          <w:tab w:val="left" w:pos="-568"/>
          <w:tab w:val="left" w:pos="1131"/>
          <w:tab w:val="left" w:pos="8502"/>
          <w:tab w:val="left" w:pos="9068"/>
        </w:tabs>
        <w:ind w:left="1701" w:hanging="1701"/>
        <w:rPr>
          <w:lang w:val="de-DE"/>
        </w:rPr>
      </w:pPr>
    </w:p>
    <w:p w:rsidR="00662BF3" w:rsidRPr="00C61874" w:rsidRDefault="00662BF3" w:rsidP="00662BF3">
      <w:pPr>
        <w:tabs>
          <w:tab w:val="left" w:pos="-1135"/>
          <w:tab w:val="left" w:pos="-568"/>
          <w:tab w:val="left" w:pos="284"/>
          <w:tab w:val="left" w:pos="1131"/>
          <w:tab w:val="left" w:pos="8502"/>
          <w:tab w:val="left" w:pos="9068"/>
        </w:tabs>
        <w:ind w:left="1701" w:hanging="1701"/>
        <w:rPr>
          <w:lang w:val="de-DE"/>
        </w:rPr>
      </w:pPr>
      <w:r w:rsidRPr="00C61874">
        <w:rPr>
          <w:lang w:val="de-DE"/>
        </w:rPr>
        <w:tab/>
        <w:t>332 04.0-04</w:t>
      </w:r>
      <w:r w:rsidRPr="00C61874">
        <w:rPr>
          <w:lang w:val="de-DE"/>
        </w:rPr>
        <w:tab/>
        <w:t>9.3.2.26.</w:t>
      </w:r>
      <w:del w:id="54" w:author="Bölker, Steffan" w:date="2018-08-24T14:45:00Z">
        <w:r w:rsidRPr="00C61874" w:rsidDel="009B7742">
          <w:rPr>
            <w:lang w:val="de-DE"/>
          </w:rPr>
          <w:delText>3</w:delText>
        </w:r>
      </w:del>
      <w:ins w:id="55" w:author="Bölker, Steffan" w:date="2018-08-24T14:45:00Z">
        <w:r w:rsidR="009B7742" w:rsidRPr="00C61874">
          <w:rPr>
            <w:lang w:val="de-DE"/>
          </w:rPr>
          <w:t>2</w:t>
        </w:r>
      </w:ins>
      <w:r w:rsidRPr="00C61874">
        <w:rPr>
          <w:lang w:val="de-DE"/>
        </w:rPr>
        <w:tab/>
        <w:t>C</w:t>
      </w:r>
    </w:p>
    <w:p w:rsidR="00662BF3" w:rsidRPr="00C61874" w:rsidRDefault="00662BF3" w:rsidP="00662BF3">
      <w:pPr>
        <w:tabs>
          <w:tab w:val="left" w:pos="-1135"/>
          <w:tab w:val="left" w:pos="-568"/>
          <w:tab w:val="left" w:pos="284"/>
          <w:tab w:val="left" w:pos="1131"/>
          <w:tab w:val="left" w:pos="8502"/>
          <w:tab w:val="left" w:pos="9068"/>
        </w:tabs>
        <w:ind w:left="1701" w:hanging="1701"/>
        <w:rPr>
          <w:lang w:val="de-DE"/>
        </w:rPr>
      </w:pPr>
    </w:p>
    <w:p w:rsidR="00662BF3" w:rsidRPr="00C61874" w:rsidRDefault="00662BF3" w:rsidP="00662BF3">
      <w:pPr>
        <w:tabs>
          <w:tab w:val="left" w:pos="-1135"/>
          <w:tab w:val="left" w:pos="-568"/>
          <w:tab w:val="left" w:pos="1131"/>
          <w:tab w:val="left" w:pos="8502"/>
          <w:tab w:val="left" w:pos="9068"/>
        </w:tabs>
        <w:ind w:left="1701" w:hanging="1701"/>
        <w:rPr>
          <w:lang w:val="de-DE"/>
        </w:rPr>
      </w:pPr>
      <w:r w:rsidRPr="00C61874">
        <w:rPr>
          <w:lang w:val="de-DE"/>
        </w:rPr>
        <w:tab/>
        <w:t>Was ist der höchstzulässige Inhalt eines Restetanks?</w:t>
      </w:r>
    </w:p>
    <w:p w:rsidR="00662BF3" w:rsidRPr="00C61874" w:rsidRDefault="00662BF3" w:rsidP="00662BF3">
      <w:pPr>
        <w:tabs>
          <w:tab w:val="left" w:pos="-1135"/>
          <w:tab w:val="left" w:pos="-568"/>
          <w:tab w:val="left" w:pos="1131"/>
          <w:tab w:val="left" w:pos="8502"/>
          <w:tab w:val="left" w:pos="9068"/>
        </w:tabs>
        <w:ind w:left="1701" w:hanging="1701"/>
        <w:rPr>
          <w:lang w:val="de-DE"/>
        </w:rPr>
      </w:pPr>
    </w:p>
    <w:p w:rsidR="00662BF3" w:rsidRPr="00C61874" w:rsidRDefault="00662BF3" w:rsidP="00662BF3">
      <w:pPr>
        <w:tabs>
          <w:tab w:val="left" w:pos="-1135"/>
          <w:tab w:val="left" w:pos="-568"/>
          <w:tab w:val="left" w:pos="1131"/>
          <w:tab w:val="left" w:pos="8502"/>
          <w:tab w:val="left" w:pos="9068"/>
        </w:tabs>
        <w:ind w:left="1701" w:hanging="1701"/>
        <w:rPr>
          <w:lang w:val="de-DE"/>
        </w:rPr>
      </w:pPr>
      <w:r w:rsidRPr="00C61874">
        <w:rPr>
          <w:lang w:val="de-DE"/>
        </w:rPr>
        <w:tab/>
        <w:t>A</w:t>
      </w:r>
      <w:r w:rsidRPr="00C61874">
        <w:rPr>
          <w:lang w:val="de-DE"/>
        </w:rPr>
        <w:tab/>
      </w:r>
      <w:smartTag w:uri="urn:schemas-microsoft-com:office:smarttags" w:element="metricconverter">
        <w:smartTagPr>
          <w:attr w:name="ProductID" w:val="10 m3"/>
        </w:smartTagPr>
        <w:r w:rsidRPr="00C61874">
          <w:rPr>
            <w:lang w:val="de-DE"/>
          </w:rPr>
          <w:t>10 m</w:t>
        </w:r>
        <w:r w:rsidRPr="00C61874">
          <w:rPr>
            <w:vertAlign w:val="superscript"/>
            <w:lang w:val="de-DE"/>
          </w:rPr>
          <w:t>3</w:t>
        </w:r>
      </w:smartTag>
      <w:r w:rsidRPr="00C61874">
        <w:rPr>
          <w:lang w:val="de-DE"/>
        </w:rPr>
        <w:t>.</w:t>
      </w:r>
    </w:p>
    <w:p w:rsidR="00662BF3" w:rsidRPr="00C61874" w:rsidRDefault="00662BF3" w:rsidP="00662BF3">
      <w:pPr>
        <w:tabs>
          <w:tab w:val="left" w:pos="-1135"/>
          <w:tab w:val="left" w:pos="-568"/>
          <w:tab w:val="left" w:pos="1131"/>
          <w:tab w:val="left" w:pos="8502"/>
          <w:tab w:val="left" w:pos="9068"/>
        </w:tabs>
        <w:ind w:left="1701" w:hanging="1701"/>
        <w:rPr>
          <w:lang w:val="de-DE"/>
        </w:rPr>
      </w:pPr>
      <w:r w:rsidRPr="00C61874">
        <w:rPr>
          <w:lang w:val="de-DE"/>
        </w:rPr>
        <w:tab/>
        <w:t>B</w:t>
      </w:r>
      <w:r w:rsidRPr="00C61874">
        <w:rPr>
          <w:lang w:val="de-DE"/>
        </w:rPr>
        <w:tab/>
      </w:r>
      <w:smartTag w:uri="urn:schemas-microsoft-com:office:smarttags" w:element="metricconverter">
        <w:smartTagPr>
          <w:attr w:name="ProductID" w:val="20 m3"/>
        </w:smartTagPr>
        <w:r w:rsidRPr="00C61874">
          <w:rPr>
            <w:lang w:val="de-DE"/>
          </w:rPr>
          <w:t>20 m</w:t>
        </w:r>
        <w:r w:rsidRPr="00C61874">
          <w:rPr>
            <w:vertAlign w:val="superscript"/>
            <w:lang w:val="de-DE"/>
          </w:rPr>
          <w:t>3</w:t>
        </w:r>
      </w:smartTag>
      <w:r w:rsidRPr="00C61874">
        <w:rPr>
          <w:lang w:val="de-DE"/>
        </w:rPr>
        <w:t>.</w:t>
      </w:r>
    </w:p>
    <w:p w:rsidR="00662BF3" w:rsidRPr="00C61874" w:rsidRDefault="00662BF3" w:rsidP="00662BF3">
      <w:pPr>
        <w:tabs>
          <w:tab w:val="left" w:pos="-1135"/>
          <w:tab w:val="left" w:pos="-568"/>
          <w:tab w:val="left" w:pos="1131"/>
          <w:tab w:val="left" w:pos="8502"/>
          <w:tab w:val="left" w:pos="9068"/>
        </w:tabs>
        <w:ind w:left="1701" w:hanging="1701"/>
        <w:rPr>
          <w:lang w:val="de-DE"/>
        </w:rPr>
      </w:pPr>
      <w:r w:rsidRPr="00C61874">
        <w:rPr>
          <w:lang w:val="de-DE"/>
        </w:rPr>
        <w:tab/>
        <w:t>C</w:t>
      </w:r>
      <w:r w:rsidRPr="00C61874">
        <w:rPr>
          <w:lang w:val="de-DE"/>
        </w:rPr>
        <w:tab/>
      </w:r>
      <w:smartTag w:uri="urn:schemas-microsoft-com:office:smarttags" w:element="metricconverter">
        <w:smartTagPr>
          <w:attr w:name="ProductID" w:val="30 m3"/>
        </w:smartTagPr>
        <w:r w:rsidRPr="00C61874">
          <w:rPr>
            <w:lang w:val="de-DE"/>
          </w:rPr>
          <w:t>30 m</w:t>
        </w:r>
        <w:r w:rsidRPr="00C61874">
          <w:rPr>
            <w:vertAlign w:val="superscript"/>
            <w:lang w:val="de-DE"/>
          </w:rPr>
          <w:t>3</w:t>
        </w:r>
      </w:smartTag>
      <w:r w:rsidRPr="00C61874">
        <w:rPr>
          <w:lang w:val="de-DE"/>
        </w:rPr>
        <w:t>.</w:t>
      </w:r>
    </w:p>
    <w:p w:rsidR="00662BF3" w:rsidRPr="00C61874" w:rsidRDefault="00662BF3" w:rsidP="00662BF3">
      <w:pPr>
        <w:tabs>
          <w:tab w:val="left" w:pos="-1135"/>
          <w:tab w:val="left" w:pos="-568"/>
          <w:tab w:val="left" w:pos="1131"/>
          <w:tab w:val="left" w:pos="8502"/>
          <w:tab w:val="left" w:pos="9068"/>
        </w:tabs>
        <w:ind w:left="1701" w:hanging="1701"/>
        <w:rPr>
          <w:lang w:val="de-DE"/>
        </w:rPr>
      </w:pPr>
      <w:r w:rsidRPr="00C61874">
        <w:rPr>
          <w:lang w:val="de-DE"/>
        </w:rPr>
        <w:tab/>
        <w:t>D</w:t>
      </w:r>
      <w:r w:rsidRPr="00C61874">
        <w:rPr>
          <w:lang w:val="de-DE"/>
        </w:rPr>
        <w:tab/>
      </w:r>
      <w:smartTag w:uri="urn:schemas-microsoft-com:office:smarttags" w:element="metricconverter">
        <w:smartTagPr>
          <w:attr w:name="ProductID" w:val="50 m3"/>
        </w:smartTagPr>
        <w:r w:rsidRPr="00C61874">
          <w:rPr>
            <w:lang w:val="de-DE"/>
          </w:rPr>
          <w:t>50 m</w:t>
        </w:r>
        <w:r w:rsidRPr="00C61874">
          <w:rPr>
            <w:vertAlign w:val="superscript"/>
            <w:lang w:val="de-DE"/>
          </w:rPr>
          <w:t>3</w:t>
        </w:r>
      </w:smartTag>
      <w:r w:rsidRPr="00C61874">
        <w:rPr>
          <w:lang w:val="de-DE"/>
        </w:rPr>
        <w:t>.</w:t>
      </w:r>
    </w:p>
    <w:p w:rsidR="00662BF3" w:rsidRPr="00C61874" w:rsidRDefault="00662BF3" w:rsidP="00662BF3">
      <w:pPr>
        <w:tabs>
          <w:tab w:val="left" w:pos="-1135"/>
          <w:tab w:val="left" w:pos="-568"/>
          <w:tab w:val="left" w:pos="284"/>
          <w:tab w:val="left" w:pos="1131"/>
          <w:tab w:val="left" w:pos="8502"/>
          <w:tab w:val="left" w:pos="9068"/>
        </w:tabs>
        <w:ind w:left="1701" w:hanging="1701"/>
        <w:rPr>
          <w:lang w:val="de-DE"/>
        </w:rPr>
      </w:pPr>
    </w:p>
    <w:p w:rsidR="00662BF3" w:rsidRPr="00C61874" w:rsidRDefault="00463BC1" w:rsidP="00662BF3">
      <w:pPr>
        <w:tabs>
          <w:tab w:val="left" w:pos="-1135"/>
          <w:tab w:val="left" w:pos="-568"/>
          <w:tab w:val="left" w:pos="284"/>
          <w:tab w:val="left" w:pos="1131"/>
          <w:tab w:val="left" w:pos="8502"/>
          <w:tab w:val="left" w:pos="9068"/>
        </w:tabs>
        <w:ind w:left="1701" w:hanging="1701"/>
        <w:rPr>
          <w:lang w:val="de-DE"/>
        </w:rPr>
      </w:pPr>
      <w:r w:rsidRPr="00C61874">
        <w:rPr>
          <w:lang w:val="de-DE"/>
        </w:rPr>
        <w:br w:type="page"/>
      </w:r>
      <w:r w:rsidR="00662BF3" w:rsidRPr="00C61874">
        <w:rPr>
          <w:lang w:val="de-DE"/>
        </w:rPr>
        <w:tab/>
        <w:t>332 04.0-05</w:t>
      </w:r>
      <w:r w:rsidR="00662BF3" w:rsidRPr="00C61874">
        <w:rPr>
          <w:lang w:val="de-DE"/>
        </w:rPr>
        <w:tab/>
      </w:r>
      <w:del w:id="56" w:author="Bölker, Steffan" w:date="2018-08-24T14:46:00Z">
        <w:r w:rsidR="00662BF3" w:rsidRPr="00C61874" w:rsidDel="009B7742">
          <w:rPr>
            <w:lang w:val="de-DE"/>
          </w:rPr>
          <w:delText>9.3.2.26.2</w:delText>
        </w:r>
      </w:del>
      <w:ins w:id="57" w:author="Bölker, Steffan" w:date="2018-08-24T14:46:00Z">
        <w:r w:rsidR="009B7742" w:rsidRPr="00C61874">
          <w:rPr>
            <w:lang w:val="de-DE"/>
          </w:rPr>
          <w:t>1.2.1</w:t>
        </w:r>
      </w:ins>
      <w:r w:rsidR="00662BF3" w:rsidRPr="00C61874">
        <w:rPr>
          <w:lang w:val="de-DE"/>
        </w:rPr>
        <w:tab/>
        <w:t>D</w:t>
      </w:r>
    </w:p>
    <w:p w:rsidR="00662BF3" w:rsidRPr="00C61874" w:rsidRDefault="00662BF3" w:rsidP="00662BF3">
      <w:pPr>
        <w:tabs>
          <w:tab w:val="left" w:pos="-1135"/>
          <w:tab w:val="left" w:pos="-568"/>
          <w:tab w:val="left" w:pos="1131"/>
          <w:tab w:val="left" w:pos="8502"/>
          <w:tab w:val="left" w:pos="9068"/>
        </w:tabs>
        <w:ind w:left="1701" w:hanging="1701"/>
        <w:rPr>
          <w:lang w:val="de-DE"/>
        </w:rPr>
      </w:pPr>
    </w:p>
    <w:p w:rsidR="00662BF3" w:rsidRPr="00C61874" w:rsidRDefault="00662BF3" w:rsidP="00662BF3">
      <w:pPr>
        <w:tabs>
          <w:tab w:val="left" w:pos="-1135"/>
          <w:tab w:val="left" w:pos="-568"/>
          <w:tab w:val="left" w:pos="1131"/>
          <w:tab w:val="left" w:pos="8502"/>
          <w:tab w:val="left" w:pos="9068"/>
        </w:tabs>
        <w:ind w:left="1701" w:hanging="1701"/>
        <w:rPr>
          <w:lang w:val="de-DE"/>
        </w:rPr>
      </w:pPr>
      <w:r w:rsidRPr="00C61874">
        <w:rPr>
          <w:lang w:val="de-DE"/>
        </w:rPr>
        <w:tab/>
        <w:t>Müssen Slopbehälter mit Deckeln verschlossen werden können?</w:t>
      </w:r>
    </w:p>
    <w:p w:rsidR="00C2512E" w:rsidRPr="00C61874" w:rsidRDefault="00C2512E" w:rsidP="00662BF3">
      <w:pPr>
        <w:tabs>
          <w:tab w:val="left" w:pos="-1135"/>
          <w:tab w:val="left" w:pos="-568"/>
          <w:tab w:val="left" w:pos="1131"/>
          <w:tab w:val="left" w:pos="8502"/>
          <w:tab w:val="left" w:pos="9068"/>
        </w:tabs>
        <w:ind w:left="1701" w:hanging="1701"/>
        <w:rPr>
          <w:lang w:val="de-DE"/>
        </w:rPr>
      </w:pPr>
    </w:p>
    <w:p w:rsidR="00662BF3" w:rsidRPr="00C61874" w:rsidRDefault="00662BF3" w:rsidP="00662BF3">
      <w:pPr>
        <w:tabs>
          <w:tab w:val="left" w:pos="-1135"/>
          <w:tab w:val="left" w:pos="-568"/>
          <w:tab w:val="left" w:pos="1131"/>
          <w:tab w:val="left" w:pos="8502"/>
          <w:tab w:val="left" w:pos="9068"/>
        </w:tabs>
        <w:ind w:left="1701" w:hanging="1701"/>
        <w:rPr>
          <w:lang w:val="de-DE"/>
        </w:rPr>
      </w:pPr>
      <w:r w:rsidRPr="00C61874">
        <w:rPr>
          <w:lang w:val="de-DE"/>
        </w:rPr>
        <w:tab/>
        <w:t>A</w:t>
      </w:r>
      <w:r w:rsidRPr="00C61874">
        <w:rPr>
          <w:lang w:val="de-DE"/>
        </w:rPr>
        <w:tab/>
        <w:t>Nein, aber sie müssen feuerfest sein.</w:t>
      </w:r>
    </w:p>
    <w:p w:rsidR="00662BF3" w:rsidRPr="00C61874" w:rsidRDefault="00662BF3" w:rsidP="00662BF3">
      <w:pPr>
        <w:tabs>
          <w:tab w:val="left" w:pos="-1135"/>
          <w:tab w:val="left" w:pos="-568"/>
          <w:tab w:val="left" w:pos="1131"/>
          <w:tab w:val="left" w:pos="8502"/>
          <w:tab w:val="left" w:pos="9068"/>
        </w:tabs>
        <w:ind w:left="1701" w:hanging="1701"/>
        <w:rPr>
          <w:lang w:val="de-DE"/>
        </w:rPr>
      </w:pPr>
      <w:r w:rsidRPr="00C61874">
        <w:rPr>
          <w:lang w:val="de-DE"/>
        </w:rPr>
        <w:tab/>
        <w:t>B</w:t>
      </w:r>
      <w:r w:rsidRPr="00C61874">
        <w:rPr>
          <w:lang w:val="de-DE"/>
        </w:rPr>
        <w:tab/>
        <w:t>Nein, aber sie müssen einfach zu handhaben und gekennzeich</w:t>
      </w:r>
      <w:r w:rsidRPr="00C61874">
        <w:rPr>
          <w:lang w:val="de-DE"/>
        </w:rPr>
        <w:softHyphen/>
        <w:t>net sein.</w:t>
      </w:r>
    </w:p>
    <w:p w:rsidR="00662BF3" w:rsidRPr="00C61874" w:rsidRDefault="00662BF3" w:rsidP="00662BF3">
      <w:pPr>
        <w:tabs>
          <w:tab w:val="left" w:pos="-1135"/>
          <w:tab w:val="left" w:pos="-568"/>
          <w:tab w:val="left" w:pos="1131"/>
          <w:tab w:val="left" w:pos="8502"/>
          <w:tab w:val="left" w:pos="9068"/>
        </w:tabs>
        <w:ind w:left="1701" w:hanging="1701"/>
        <w:rPr>
          <w:lang w:val="de-DE"/>
        </w:rPr>
      </w:pPr>
      <w:r w:rsidRPr="00C61874">
        <w:rPr>
          <w:lang w:val="de-DE"/>
        </w:rPr>
        <w:tab/>
        <w:t>C</w:t>
      </w:r>
      <w:r w:rsidRPr="00C61874">
        <w:rPr>
          <w:lang w:val="de-DE"/>
        </w:rPr>
        <w:tab/>
        <w:t xml:space="preserve">Ja, aber nur, wenn der Inhalt mehr als </w:t>
      </w:r>
      <w:smartTag w:uri="urn:schemas-microsoft-com:office:smarttags" w:element="metricconverter">
        <w:smartTagPr>
          <w:attr w:name="ProductID" w:val="2 m3"/>
        </w:smartTagPr>
        <w:r w:rsidRPr="00C61874">
          <w:rPr>
            <w:lang w:val="de-DE"/>
          </w:rPr>
          <w:t>2 m</w:t>
        </w:r>
        <w:r w:rsidRPr="00C61874">
          <w:rPr>
            <w:vertAlign w:val="superscript"/>
            <w:lang w:val="de-DE"/>
          </w:rPr>
          <w:t>3</w:t>
        </w:r>
      </w:smartTag>
      <w:r w:rsidRPr="00C61874">
        <w:rPr>
          <w:lang w:val="de-DE"/>
        </w:rPr>
        <w:t xml:space="preserve"> beträgt.</w:t>
      </w:r>
    </w:p>
    <w:p w:rsidR="00662BF3" w:rsidRPr="00C61874" w:rsidRDefault="00662BF3" w:rsidP="00662BF3">
      <w:pPr>
        <w:tabs>
          <w:tab w:val="left" w:pos="-1135"/>
          <w:tab w:val="left" w:pos="-568"/>
          <w:tab w:val="left" w:pos="1131"/>
          <w:tab w:val="left" w:pos="8502"/>
          <w:tab w:val="left" w:pos="9068"/>
        </w:tabs>
        <w:ind w:left="1701" w:hanging="1701"/>
        <w:rPr>
          <w:lang w:val="de-DE"/>
        </w:rPr>
      </w:pPr>
      <w:r w:rsidRPr="00C61874">
        <w:rPr>
          <w:lang w:val="de-DE"/>
        </w:rPr>
        <w:tab/>
        <w:t>D</w:t>
      </w:r>
      <w:r w:rsidRPr="00C61874">
        <w:rPr>
          <w:lang w:val="de-DE"/>
        </w:rPr>
        <w:tab/>
        <w:t>Ja.</w:t>
      </w:r>
    </w:p>
    <w:p w:rsidR="00662BF3" w:rsidRPr="00C61874" w:rsidRDefault="00662BF3" w:rsidP="00662BF3">
      <w:pPr>
        <w:tabs>
          <w:tab w:val="left" w:pos="-1135"/>
          <w:tab w:val="left" w:pos="-568"/>
          <w:tab w:val="left" w:pos="284"/>
          <w:tab w:val="left" w:pos="1131"/>
          <w:tab w:val="left" w:pos="8502"/>
          <w:tab w:val="left" w:pos="9068"/>
        </w:tabs>
        <w:ind w:left="1701" w:hanging="1701"/>
        <w:rPr>
          <w:lang w:val="de-DE"/>
        </w:rPr>
      </w:pPr>
    </w:p>
    <w:p w:rsidR="00662BF3" w:rsidRPr="00C61874" w:rsidRDefault="00662BF3" w:rsidP="00662BF3">
      <w:pPr>
        <w:tabs>
          <w:tab w:val="left" w:pos="-1135"/>
          <w:tab w:val="left" w:pos="-568"/>
          <w:tab w:val="left" w:pos="284"/>
          <w:tab w:val="left" w:pos="1131"/>
          <w:tab w:val="left" w:pos="8502"/>
          <w:tab w:val="left" w:pos="9068"/>
        </w:tabs>
        <w:ind w:left="1701" w:hanging="1701"/>
        <w:rPr>
          <w:lang w:val="de-DE"/>
        </w:rPr>
      </w:pPr>
      <w:r w:rsidRPr="00C61874">
        <w:rPr>
          <w:lang w:val="de-DE"/>
        </w:rPr>
        <w:tab/>
        <w:t>332 04.0-06</w:t>
      </w:r>
      <w:r w:rsidRPr="00C61874">
        <w:rPr>
          <w:lang w:val="de-DE"/>
        </w:rPr>
        <w:tab/>
        <w:t>7.2.4.1.1, 9.3.2.26.1</w:t>
      </w:r>
      <w:r w:rsidRPr="00C61874">
        <w:rPr>
          <w:lang w:val="de-DE"/>
        </w:rPr>
        <w:tab/>
        <w:t>C</w:t>
      </w:r>
    </w:p>
    <w:p w:rsidR="005A0C37" w:rsidRPr="00C61874" w:rsidRDefault="005A0C37" w:rsidP="00662BF3">
      <w:pPr>
        <w:pStyle w:val="BodyText22"/>
        <w:widowControl/>
      </w:pPr>
    </w:p>
    <w:p w:rsidR="00662BF3" w:rsidRPr="00C61874" w:rsidRDefault="00662BF3" w:rsidP="001832BA">
      <w:pPr>
        <w:pStyle w:val="BodyText22"/>
        <w:widowControl/>
        <w:jc w:val="both"/>
      </w:pPr>
      <w:r w:rsidRPr="00C61874">
        <w:tab/>
        <w:t xml:space="preserve">Anstelle eines fest eingebauten Restetanks dürfen auch Großpackmittel (IBC) oder Tankcontainer verwendet werden. Wie groß ist der höchstzulässige </w:t>
      </w:r>
      <w:del w:id="58" w:author="Bölker, Steffan" w:date="2018-08-24T14:47:00Z">
        <w:r w:rsidRPr="00C61874" w:rsidDel="009B7742">
          <w:delText xml:space="preserve">Inhalt </w:delText>
        </w:r>
      </w:del>
      <w:ins w:id="59" w:author="Bölker, Steffan" w:date="2018-08-24T14:47:00Z">
        <w:r w:rsidR="009B7742" w:rsidRPr="00C61874">
          <w:t xml:space="preserve">Gesamtinhalt </w:t>
        </w:r>
      </w:ins>
      <w:del w:id="60" w:author="Bölker, Steffan" w:date="2018-08-24T14:47:00Z">
        <w:r w:rsidRPr="00C61874" w:rsidDel="009B7742">
          <w:delText>eines Großpackmittels oder ei</w:delText>
        </w:r>
        <w:r w:rsidRPr="00C61874" w:rsidDel="009B7742">
          <w:softHyphen/>
          <w:delText>nes Tankcontainers</w:delText>
        </w:r>
      </w:del>
      <w:ins w:id="61" w:author="Bölker, Steffan" w:date="2018-08-24T14:47:00Z">
        <w:r w:rsidR="009B7742" w:rsidRPr="00C61874">
          <w:t>aller Reste- beziehungsweise Slopbehälter</w:t>
        </w:r>
      </w:ins>
      <w:r w:rsidRPr="00C61874">
        <w:t xml:space="preserve">? </w:t>
      </w:r>
    </w:p>
    <w:p w:rsidR="00C2512E" w:rsidRPr="00C61874" w:rsidRDefault="00C2512E" w:rsidP="00662BF3">
      <w:pPr>
        <w:pStyle w:val="BodyText22"/>
        <w:widowControl/>
      </w:pPr>
    </w:p>
    <w:p w:rsidR="00662BF3" w:rsidRPr="00C61874" w:rsidRDefault="00662BF3" w:rsidP="00662BF3">
      <w:pPr>
        <w:tabs>
          <w:tab w:val="left" w:pos="-1135"/>
          <w:tab w:val="left" w:pos="-568"/>
          <w:tab w:val="left" w:pos="1131"/>
          <w:tab w:val="left" w:pos="8502"/>
          <w:tab w:val="left" w:pos="9068"/>
        </w:tabs>
        <w:ind w:left="1701" w:hanging="1701"/>
        <w:rPr>
          <w:lang w:val="de-DE"/>
        </w:rPr>
      </w:pPr>
      <w:r w:rsidRPr="00C61874">
        <w:rPr>
          <w:lang w:val="de-DE"/>
        </w:rPr>
        <w:tab/>
        <w:t>A</w:t>
      </w:r>
      <w:r w:rsidRPr="00C61874">
        <w:rPr>
          <w:lang w:val="de-DE"/>
        </w:rPr>
        <w:tab/>
        <w:t xml:space="preserve">  </w:t>
      </w:r>
      <w:del w:id="62" w:author="Bölker, Steffan" w:date="2018-08-24T14:49:00Z">
        <w:r w:rsidRPr="00C61874" w:rsidDel="009B7742">
          <w:rPr>
            <w:lang w:val="de-DE"/>
          </w:rPr>
          <w:delText>0,</w:delText>
        </w:r>
      </w:del>
      <w:r w:rsidRPr="00C61874">
        <w:rPr>
          <w:lang w:val="de-DE"/>
        </w:rPr>
        <w:t>20</w:t>
      </w:r>
      <w:ins w:id="63" w:author="Bölker, Steffan" w:date="2018-08-24T14:49:00Z">
        <w:r w:rsidR="009B7742" w:rsidRPr="00C61874">
          <w:rPr>
            <w:lang w:val="de-DE"/>
          </w:rPr>
          <w:t>,00</w:t>
        </w:r>
      </w:ins>
      <w:r w:rsidRPr="00C61874">
        <w:rPr>
          <w:lang w:val="de-DE"/>
        </w:rPr>
        <w:t xml:space="preserve"> m</w:t>
      </w:r>
      <w:r w:rsidRPr="00C61874">
        <w:rPr>
          <w:vertAlign w:val="superscript"/>
          <w:lang w:val="de-DE"/>
        </w:rPr>
        <w:t>3</w:t>
      </w:r>
      <w:r w:rsidRPr="00C61874">
        <w:rPr>
          <w:lang w:val="de-DE"/>
        </w:rPr>
        <w:t>.</w:t>
      </w:r>
    </w:p>
    <w:p w:rsidR="00662BF3" w:rsidRPr="00C61874" w:rsidRDefault="00662BF3" w:rsidP="00662BF3">
      <w:pPr>
        <w:tabs>
          <w:tab w:val="left" w:pos="-1135"/>
          <w:tab w:val="left" w:pos="-568"/>
          <w:tab w:val="left" w:pos="1131"/>
          <w:tab w:val="left" w:pos="8502"/>
          <w:tab w:val="left" w:pos="9068"/>
        </w:tabs>
        <w:ind w:left="1701" w:hanging="1701"/>
        <w:rPr>
          <w:lang w:val="de-DE"/>
        </w:rPr>
      </w:pPr>
      <w:r w:rsidRPr="00C61874">
        <w:rPr>
          <w:lang w:val="de-DE"/>
        </w:rPr>
        <w:tab/>
        <w:t>B</w:t>
      </w:r>
      <w:r w:rsidRPr="00C61874">
        <w:rPr>
          <w:lang w:val="de-DE"/>
        </w:rPr>
        <w:tab/>
        <w:t xml:space="preserve">  1</w:t>
      </w:r>
      <w:ins w:id="64" w:author="Bölker, Steffan" w:date="2018-08-24T14:49:00Z">
        <w:r w:rsidR="009B7742" w:rsidRPr="00C61874">
          <w:rPr>
            <w:lang w:val="de-DE"/>
          </w:rPr>
          <w:t>0</w:t>
        </w:r>
      </w:ins>
      <w:r w:rsidRPr="00C61874">
        <w:rPr>
          <w:lang w:val="de-DE"/>
        </w:rPr>
        <w:t>,00 m</w:t>
      </w:r>
      <w:r w:rsidRPr="00C61874">
        <w:rPr>
          <w:vertAlign w:val="superscript"/>
          <w:lang w:val="de-DE"/>
        </w:rPr>
        <w:t>3</w:t>
      </w:r>
      <w:r w:rsidRPr="00C61874">
        <w:rPr>
          <w:lang w:val="de-DE"/>
        </w:rPr>
        <w:t>.</w:t>
      </w:r>
    </w:p>
    <w:p w:rsidR="00662BF3" w:rsidRPr="00C61874" w:rsidRDefault="00662BF3" w:rsidP="00662BF3">
      <w:pPr>
        <w:tabs>
          <w:tab w:val="left" w:pos="-1135"/>
          <w:tab w:val="left" w:pos="-568"/>
          <w:tab w:val="left" w:pos="1131"/>
          <w:tab w:val="left" w:pos="8502"/>
          <w:tab w:val="left" w:pos="9068"/>
        </w:tabs>
        <w:ind w:left="1701" w:hanging="1701"/>
        <w:rPr>
          <w:lang w:val="de-DE"/>
        </w:rPr>
      </w:pPr>
      <w:r w:rsidRPr="00C61874">
        <w:rPr>
          <w:lang w:val="de-DE"/>
        </w:rPr>
        <w:tab/>
        <w:t>C</w:t>
      </w:r>
      <w:r w:rsidRPr="00C61874">
        <w:rPr>
          <w:lang w:val="de-DE"/>
        </w:rPr>
        <w:tab/>
        <w:t xml:space="preserve">  </w:t>
      </w:r>
      <w:ins w:id="65" w:author="Bölker, Steffan" w:date="2018-08-24T14:49:00Z">
        <w:r w:rsidR="008C5A0A" w:rsidRPr="00C61874">
          <w:rPr>
            <w:lang w:val="de-DE"/>
          </w:rPr>
          <w:t>1</w:t>
        </w:r>
      </w:ins>
      <w:smartTag w:uri="urn:schemas-microsoft-com:office:smarttags" w:element="metricconverter">
        <w:smartTagPr>
          <w:attr w:name="ProductID" w:val="2,00 m3"/>
        </w:smartTagPr>
        <w:r w:rsidRPr="00C61874">
          <w:rPr>
            <w:lang w:val="de-DE"/>
          </w:rPr>
          <w:t>2,00 m</w:t>
        </w:r>
        <w:r w:rsidRPr="00C61874">
          <w:rPr>
            <w:vertAlign w:val="superscript"/>
            <w:lang w:val="de-DE"/>
          </w:rPr>
          <w:t>3</w:t>
        </w:r>
      </w:smartTag>
      <w:r w:rsidRPr="00C61874">
        <w:rPr>
          <w:lang w:val="de-DE"/>
        </w:rPr>
        <w:t>.</w:t>
      </w:r>
    </w:p>
    <w:p w:rsidR="00662BF3" w:rsidRPr="00C61874" w:rsidRDefault="00662BF3" w:rsidP="00662BF3">
      <w:pPr>
        <w:tabs>
          <w:tab w:val="left" w:pos="-1135"/>
          <w:tab w:val="left" w:pos="-568"/>
          <w:tab w:val="left" w:pos="1131"/>
          <w:tab w:val="left" w:pos="8502"/>
          <w:tab w:val="left" w:pos="9068"/>
        </w:tabs>
        <w:ind w:left="1701" w:hanging="1701"/>
        <w:rPr>
          <w:lang w:val="de-DE"/>
        </w:rPr>
      </w:pPr>
      <w:r w:rsidRPr="00C61874">
        <w:rPr>
          <w:lang w:val="de-DE"/>
        </w:rPr>
        <w:tab/>
        <w:t>D</w:t>
      </w:r>
      <w:r w:rsidRPr="00C61874">
        <w:rPr>
          <w:lang w:val="de-DE"/>
        </w:rPr>
        <w:tab/>
      </w:r>
      <w:ins w:id="66" w:author="Bölker, Steffan" w:date="2018-08-24T14:49:00Z">
        <w:r w:rsidR="008C5A0A" w:rsidRPr="00C61874">
          <w:rPr>
            <w:lang w:val="de-DE"/>
          </w:rPr>
          <w:t xml:space="preserve">  </w:t>
        </w:r>
      </w:ins>
      <w:smartTag w:uri="urn:schemas-microsoft-com:office:smarttags" w:element="metricconverter">
        <w:smartTagPr>
          <w:attr w:name="ProductID" w:val="30,00 m3"/>
        </w:smartTagPr>
        <w:r w:rsidRPr="00C61874">
          <w:rPr>
            <w:lang w:val="de-DE"/>
          </w:rPr>
          <w:t>30,00 m</w:t>
        </w:r>
        <w:r w:rsidRPr="00C61874">
          <w:rPr>
            <w:vertAlign w:val="superscript"/>
            <w:lang w:val="de-DE"/>
          </w:rPr>
          <w:t>3</w:t>
        </w:r>
      </w:smartTag>
      <w:r w:rsidRPr="00C61874">
        <w:rPr>
          <w:lang w:val="de-DE"/>
        </w:rPr>
        <w:t>.</w:t>
      </w:r>
    </w:p>
    <w:p w:rsidR="00662BF3" w:rsidRPr="00C61874" w:rsidRDefault="00662BF3" w:rsidP="00662BF3">
      <w:pPr>
        <w:widowControl w:val="0"/>
        <w:tabs>
          <w:tab w:val="left" w:pos="-1193"/>
          <w:tab w:val="left" w:pos="-626"/>
          <w:tab w:val="left" w:pos="-60"/>
          <w:tab w:val="left" w:pos="284"/>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t>332 04.0-07</w:t>
      </w:r>
      <w:r w:rsidRPr="00C61874">
        <w:rPr>
          <w:lang w:val="de-DE"/>
        </w:rPr>
        <w:tab/>
      </w:r>
      <w:r w:rsidR="00BA7554" w:rsidRPr="00C61874">
        <w:rPr>
          <w:lang w:val="de-DE"/>
        </w:rPr>
        <w:t xml:space="preserve">Gestrichen </w:t>
      </w:r>
      <w:r w:rsidR="00607266" w:rsidRPr="00C61874">
        <w:rPr>
          <w:lang w:val="de-DE"/>
        </w:rPr>
        <w:t>(</w:t>
      </w:r>
      <w:r w:rsidR="00BA7554" w:rsidRPr="00C61874">
        <w:rPr>
          <w:lang w:val="de-DE"/>
        </w:rPr>
        <w:t>2012).</w:t>
      </w:r>
    </w:p>
    <w:p w:rsidR="00221B34" w:rsidRPr="00C61874" w:rsidRDefault="00221B34"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t>332 04.0-08</w:t>
      </w:r>
      <w:r w:rsidRPr="00C61874">
        <w:rPr>
          <w:lang w:val="de-DE"/>
        </w:rPr>
        <w:tab/>
        <w:t>Ladungs</w:t>
      </w:r>
      <w:r w:rsidR="00C150E3" w:rsidRPr="00C61874">
        <w:rPr>
          <w:lang w:val="de-DE"/>
        </w:rPr>
        <w:t>rückstände</w:t>
      </w:r>
      <w:r w:rsidRPr="00C61874">
        <w:rPr>
          <w:lang w:val="de-DE"/>
        </w:rPr>
        <w:tab/>
        <w:t>C</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Wo können Sie Waschwasser oder Slop abgeben?</w:t>
      </w:r>
    </w:p>
    <w:p w:rsidR="00C2512E" w:rsidRPr="00C61874" w:rsidRDefault="00C2512E"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A</w:t>
      </w:r>
      <w:r w:rsidRPr="00C61874">
        <w:rPr>
          <w:lang w:val="de-DE"/>
        </w:rPr>
        <w:tab/>
        <w:t>An allen Löschplätzen.</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B</w:t>
      </w:r>
      <w:r w:rsidRPr="00C61874">
        <w:rPr>
          <w:lang w:val="de-DE"/>
        </w:rPr>
        <w:tab/>
        <w:t>An allen Ladeplätzen.</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C</w:t>
      </w:r>
      <w:r w:rsidRPr="00C61874">
        <w:rPr>
          <w:lang w:val="de-DE"/>
        </w:rPr>
        <w:tab/>
      </w:r>
      <w:proofErr w:type="spellStart"/>
      <w:r w:rsidRPr="00C61874">
        <w:rPr>
          <w:lang w:val="de-DE"/>
        </w:rPr>
        <w:t>Nur</w:t>
      </w:r>
      <w:proofErr w:type="spellEnd"/>
      <w:r w:rsidRPr="00C61874">
        <w:rPr>
          <w:lang w:val="de-DE"/>
        </w:rPr>
        <w:t xml:space="preserve"> an den von einer zuständigen Behörde</w:t>
      </w:r>
      <w:del w:id="67" w:author="Bölker, Steffan" w:date="2018-08-24T14:50:00Z">
        <w:r w:rsidRPr="00C61874" w:rsidDel="008C5A0A">
          <w:rPr>
            <w:lang w:val="de-DE"/>
          </w:rPr>
          <w:delText>n</w:delText>
        </w:r>
      </w:del>
      <w:r w:rsidRPr="00C61874">
        <w:rPr>
          <w:lang w:val="de-DE"/>
        </w:rPr>
        <w:t xml:space="preserve"> zugelassenen Stelle</w:t>
      </w:r>
      <w:r w:rsidR="0065612F" w:rsidRPr="00C61874">
        <w:rPr>
          <w:lang w:val="de-DE"/>
        </w:rPr>
        <w:t>n</w:t>
      </w:r>
      <w:r w:rsidRPr="00C61874">
        <w:rPr>
          <w:lang w:val="de-DE"/>
        </w:rPr>
        <w:t>.</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D</w:t>
      </w:r>
      <w:r w:rsidRPr="00C61874">
        <w:rPr>
          <w:lang w:val="de-DE"/>
        </w:rPr>
        <w:tab/>
        <w:t>Bei allen Bunkerstationen.</w:t>
      </w:r>
    </w:p>
    <w:p w:rsidR="00662BF3" w:rsidRPr="00C61874" w:rsidRDefault="00662BF3" w:rsidP="00662BF3">
      <w:pPr>
        <w:widowControl w:val="0"/>
        <w:tabs>
          <w:tab w:val="left" w:pos="-1193"/>
          <w:tab w:val="left" w:pos="-626"/>
          <w:tab w:val="left" w:pos="-60"/>
          <w:tab w:val="left" w:pos="284"/>
          <w:tab w:val="left" w:pos="1134"/>
          <w:tab w:val="left" w:pos="7088"/>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7088"/>
          <w:tab w:val="left" w:pos="8444"/>
          <w:tab w:val="left" w:pos="9010"/>
        </w:tabs>
        <w:ind w:left="1701" w:hanging="1701"/>
        <w:rPr>
          <w:lang w:val="de-DE"/>
        </w:rPr>
      </w:pPr>
      <w:r w:rsidRPr="00C61874">
        <w:rPr>
          <w:lang w:val="de-DE"/>
        </w:rPr>
        <w:tab/>
        <w:t>332 04.0-09</w:t>
      </w:r>
      <w:r w:rsidRPr="00C61874">
        <w:rPr>
          <w:lang w:val="de-DE"/>
        </w:rPr>
        <w:tab/>
        <w:t>7.2.3.7.5</w:t>
      </w:r>
      <w:r w:rsidRPr="00C61874">
        <w:rPr>
          <w:lang w:val="de-DE"/>
        </w:rPr>
        <w:tab/>
      </w:r>
      <w:r w:rsidRPr="00C61874">
        <w:rPr>
          <w:lang w:val="de-DE"/>
        </w:rPr>
        <w:tab/>
        <w:t>D</w:t>
      </w:r>
    </w:p>
    <w:p w:rsidR="00662BF3" w:rsidRPr="00C61874" w:rsidRDefault="00662BF3" w:rsidP="00662BF3">
      <w:pPr>
        <w:widowControl w:val="0"/>
        <w:tabs>
          <w:tab w:val="left" w:pos="-1193"/>
          <w:tab w:val="left" w:pos="-626"/>
          <w:tab w:val="left" w:pos="-60"/>
          <w:tab w:val="left" w:pos="284"/>
          <w:tab w:val="left" w:pos="1134"/>
          <w:tab w:val="left" w:pos="7310"/>
          <w:tab w:val="left" w:pos="8444"/>
          <w:tab w:val="left" w:pos="9010"/>
        </w:tabs>
        <w:ind w:left="1701" w:hanging="1701"/>
        <w:rPr>
          <w:lang w:val="de-DE"/>
        </w:rPr>
      </w:pPr>
    </w:p>
    <w:p w:rsidR="00662BF3" w:rsidRPr="00C61874" w:rsidRDefault="00662BF3" w:rsidP="001832BA">
      <w:pPr>
        <w:pStyle w:val="BodyText22"/>
        <w:tabs>
          <w:tab w:val="clear" w:pos="-1135"/>
          <w:tab w:val="clear" w:pos="-568"/>
          <w:tab w:val="clear" w:pos="8502"/>
          <w:tab w:val="clear" w:pos="9068"/>
          <w:tab w:val="left" w:pos="-1193"/>
          <w:tab w:val="left" w:pos="-626"/>
          <w:tab w:val="left" w:pos="-60"/>
          <w:tab w:val="left" w:pos="284"/>
          <w:tab w:val="left" w:pos="7310"/>
          <w:tab w:val="left" w:pos="8444"/>
          <w:tab w:val="left" w:pos="9010"/>
        </w:tabs>
        <w:jc w:val="both"/>
      </w:pPr>
      <w:r w:rsidRPr="00C61874">
        <w:tab/>
      </w:r>
      <w:r w:rsidRPr="00C61874">
        <w:tab/>
        <w:t>Der Schiffsführer entscheidet, dass der blaue Kegel entfernt werden kann. Muss dann auch der Restetank gasfrei sein?</w:t>
      </w:r>
    </w:p>
    <w:p w:rsidR="00C2512E" w:rsidRPr="00C61874" w:rsidRDefault="00C2512E" w:rsidP="00662BF3">
      <w:pPr>
        <w:pStyle w:val="BodyText22"/>
        <w:tabs>
          <w:tab w:val="clear" w:pos="-1135"/>
          <w:tab w:val="clear" w:pos="-568"/>
          <w:tab w:val="clear" w:pos="8502"/>
          <w:tab w:val="clear" w:pos="9068"/>
          <w:tab w:val="left" w:pos="-1193"/>
          <w:tab w:val="left" w:pos="-626"/>
          <w:tab w:val="left" w:pos="-60"/>
          <w:tab w:val="left" w:pos="284"/>
          <w:tab w:val="left" w:pos="7310"/>
          <w:tab w:val="left" w:pos="8444"/>
          <w:tab w:val="left" w:pos="9010"/>
        </w:tabs>
      </w:pPr>
    </w:p>
    <w:p w:rsidR="00662BF3" w:rsidRPr="00C61874" w:rsidRDefault="00662BF3" w:rsidP="00662BF3">
      <w:pPr>
        <w:widowControl w:val="0"/>
        <w:tabs>
          <w:tab w:val="left" w:pos="-1193"/>
          <w:tab w:val="left" w:pos="-626"/>
          <w:tab w:val="left" w:pos="-60"/>
          <w:tab w:val="left" w:pos="284"/>
          <w:tab w:val="left" w:pos="1134"/>
          <w:tab w:val="left" w:pos="7310"/>
          <w:tab w:val="left" w:pos="8444"/>
          <w:tab w:val="left" w:pos="9010"/>
        </w:tabs>
        <w:ind w:left="1701" w:hanging="1701"/>
        <w:rPr>
          <w:lang w:val="de-DE"/>
        </w:rPr>
      </w:pPr>
      <w:r w:rsidRPr="00C61874">
        <w:rPr>
          <w:lang w:val="de-DE"/>
        </w:rPr>
        <w:tab/>
      </w:r>
      <w:r w:rsidRPr="00C61874">
        <w:rPr>
          <w:lang w:val="de-DE"/>
        </w:rPr>
        <w:tab/>
        <w:t>A</w:t>
      </w:r>
      <w:r w:rsidRPr="00C61874">
        <w:rPr>
          <w:lang w:val="de-DE"/>
        </w:rPr>
        <w:tab/>
        <w:t>Ja, denn auch der Restetank gehört zu den Ladetanks und die müssen gasfrei sein (weniger als 10</w:t>
      </w:r>
      <w:r w:rsidR="00572313" w:rsidRPr="00C61874">
        <w:rPr>
          <w:lang w:val="de-DE"/>
        </w:rPr>
        <w:t xml:space="preserve"> %</w:t>
      </w:r>
      <w:r w:rsidRPr="00C61874">
        <w:rPr>
          <w:lang w:val="de-DE"/>
        </w:rPr>
        <w:t xml:space="preserve"> untere Explosionsgrenze).</w:t>
      </w:r>
    </w:p>
    <w:p w:rsidR="00662BF3" w:rsidRPr="00C61874" w:rsidRDefault="00662BF3" w:rsidP="00662BF3">
      <w:pPr>
        <w:widowControl w:val="0"/>
        <w:tabs>
          <w:tab w:val="left" w:pos="-1193"/>
          <w:tab w:val="left" w:pos="-626"/>
          <w:tab w:val="left" w:pos="-60"/>
          <w:tab w:val="left" w:pos="284"/>
          <w:tab w:val="left" w:pos="1134"/>
          <w:tab w:val="left" w:pos="7310"/>
          <w:tab w:val="left" w:pos="8444"/>
          <w:tab w:val="left" w:pos="9010"/>
        </w:tabs>
        <w:ind w:left="1701" w:hanging="1701"/>
        <w:rPr>
          <w:lang w:val="de-DE"/>
        </w:rPr>
      </w:pPr>
      <w:r w:rsidRPr="00C61874">
        <w:rPr>
          <w:lang w:val="de-DE"/>
        </w:rPr>
        <w:tab/>
      </w:r>
      <w:r w:rsidRPr="00C61874">
        <w:rPr>
          <w:lang w:val="de-DE"/>
        </w:rPr>
        <w:tab/>
        <w:t>B</w:t>
      </w:r>
      <w:r w:rsidRPr="00C61874">
        <w:rPr>
          <w:lang w:val="de-DE"/>
        </w:rPr>
        <w:tab/>
        <w:t>Ja, denn ein nicht gasfreier Restetank bildet eine Gefahrenquelle.</w:t>
      </w:r>
    </w:p>
    <w:p w:rsidR="00662BF3" w:rsidRPr="00C61874" w:rsidRDefault="00662BF3" w:rsidP="00662BF3">
      <w:pPr>
        <w:widowControl w:val="0"/>
        <w:tabs>
          <w:tab w:val="left" w:pos="-1193"/>
          <w:tab w:val="left" w:pos="-626"/>
          <w:tab w:val="left" w:pos="-60"/>
          <w:tab w:val="left" w:pos="284"/>
          <w:tab w:val="left" w:pos="1134"/>
          <w:tab w:val="left" w:pos="7310"/>
          <w:tab w:val="left" w:pos="8444"/>
          <w:tab w:val="left" w:pos="9010"/>
        </w:tabs>
        <w:ind w:left="1701" w:hanging="1701"/>
        <w:rPr>
          <w:lang w:val="de-DE"/>
        </w:rPr>
      </w:pPr>
      <w:r w:rsidRPr="00C61874">
        <w:rPr>
          <w:lang w:val="de-DE"/>
        </w:rPr>
        <w:tab/>
      </w:r>
      <w:r w:rsidRPr="00C61874">
        <w:rPr>
          <w:lang w:val="de-DE"/>
        </w:rPr>
        <w:tab/>
        <w:t>C</w:t>
      </w:r>
      <w:r w:rsidRPr="00C61874">
        <w:rPr>
          <w:lang w:val="de-DE"/>
        </w:rPr>
        <w:tab/>
        <w:t>Nein, denn  aus einem Restetank kann kein Gas entweichen.</w:t>
      </w:r>
    </w:p>
    <w:p w:rsidR="00662BF3" w:rsidRPr="00C61874" w:rsidRDefault="00662BF3" w:rsidP="00662BF3">
      <w:pPr>
        <w:widowControl w:val="0"/>
        <w:tabs>
          <w:tab w:val="left" w:pos="-1193"/>
          <w:tab w:val="left" w:pos="-626"/>
          <w:tab w:val="left" w:pos="-60"/>
          <w:tab w:val="left" w:pos="284"/>
          <w:tab w:val="left" w:pos="1134"/>
          <w:tab w:val="left" w:pos="7310"/>
          <w:tab w:val="left" w:pos="8444"/>
          <w:tab w:val="left" w:pos="9010"/>
        </w:tabs>
        <w:ind w:left="1701" w:hanging="1701"/>
        <w:rPr>
          <w:lang w:val="de-DE"/>
        </w:rPr>
      </w:pPr>
      <w:r w:rsidRPr="00C61874">
        <w:rPr>
          <w:lang w:val="de-DE"/>
        </w:rPr>
        <w:tab/>
      </w:r>
      <w:r w:rsidRPr="00C61874">
        <w:rPr>
          <w:lang w:val="de-DE"/>
        </w:rPr>
        <w:tab/>
        <w:t>D</w:t>
      </w:r>
      <w:r w:rsidRPr="00C61874">
        <w:rPr>
          <w:lang w:val="de-DE"/>
        </w:rPr>
        <w:tab/>
        <w:t xml:space="preserve">Nein, denn laut ADN müssen nur in den Ladetanks </w:t>
      </w:r>
      <w:r w:rsidR="0065612F" w:rsidRPr="00C61874">
        <w:rPr>
          <w:lang w:val="de-DE"/>
        </w:rPr>
        <w:t>2</w:t>
      </w:r>
      <w:r w:rsidR="00E5532F" w:rsidRPr="00C61874">
        <w:rPr>
          <w:lang w:val="de-DE"/>
        </w:rPr>
        <w:t>0</w:t>
      </w:r>
      <w:r w:rsidR="00572313" w:rsidRPr="00C61874">
        <w:rPr>
          <w:lang w:val="de-DE"/>
        </w:rPr>
        <w:t xml:space="preserve"> %</w:t>
      </w:r>
      <w:r w:rsidR="00E5532F" w:rsidRPr="00C61874">
        <w:rPr>
          <w:lang w:val="de-DE"/>
        </w:rPr>
        <w:t xml:space="preserve"> der unteren</w:t>
      </w:r>
      <w:r w:rsidRPr="00C61874">
        <w:rPr>
          <w:lang w:val="de-DE"/>
        </w:rPr>
        <w:t xml:space="preserve"> Explosionsgrenze </w:t>
      </w:r>
      <w:r w:rsidR="00E5532F" w:rsidRPr="00C61874">
        <w:rPr>
          <w:lang w:val="de-DE"/>
        </w:rPr>
        <w:t>unterschritten sein</w:t>
      </w:r>
      <w:r w:rsidRPr="00C61874">
        <w:rPr>
          <w:lang w:val="de-DE"/>
        </w:rPr>
        <w:t>.</w:t>
      </w:r>
    </w:p>
    <w:p w:rsidR="00662BF3" w:rsidRPr="00C61874" w:rsidRDefault="001226A3" w:rsidP="00662BF3">
      <w:pPr>
        <w:widowControl w:val="0"/>
        <w:tabs>
          <w:tab w:val="left" w:pos="-1193"/>
          <w:tab w:val="left" w:pos="-626"/>
          <w:tab w:val="left" w:pos="-60"/>
          <w:tab w:val="left" w:pos="284"/>
          <w:tab w:val="left" w:pos="1134"/>
          <w:tab w:val="left" w:pos="7310"/>
          <w:tab w:val="left" w:pos="8444"/>
          <w:tab w:val="left" w:pos="9010"/>
        </w:tabs>
        <w:ind w:left="1701" w:hanging="1701"/>
        <w:rPr>
          <w:lang w:val="de-DE"/>
        </w:rPr>
      </w:pPr>
      <w:r w:rsidRPr="00C61874">
        <w:rPr>
          <w:lang w:val="de-DE"/>
        </w:rPr>
        <w:br w:type="page"/>
      </w:r>
    </w:p>
    <w:p w:rsidR="00662BF3" w:rsidRPr="00C61874" w:rsidRDefault="00662BF3" w:rsidP="00662BF3">
      <w:pPr>
        <w:widowControl w:val="0"/>
        <w:tabs>
          <w:tab w:val="left" w:pos="-1193"/>
          <w:tab w:val="left" w:pos="-626"/>
          <w:tab w:val="left" w:pos="-60"/>
          <w:tab w:val="left" w:pos="284"/>
          <w:tab w:val="left" w:pos="1134"/>
          <w:tab w:val="left" w:pos="7310"/>
          <w:tab w:val="left" w:pos="8444"/>
          <w:tab w:val="left" w:pos="9010"/>
        </w:tabs>
        <w:ind w:left="1701" w:hanging="1701"/>
        <w:rPr>
          <w:lang w:val="de-DE"/>
        </w:rPr>
      </w:pPr>
      <w:r w:rsidRPr="00C61874">
        <w:rPr>
          <w:lang w:val="de-DE"/>
        </w:rPr>
        <w:tab/>
        <w:t>332 04.0-10</w:t>
      </w:r>
      <w:r w:rsidRPr="00C61874">
        <w:rPr>
          <w:lang w:val="de-DE"/>
        </w:rPr>
        <w:tab/>
        <w:t>9.3.2.26.1</w:t>
      </w:r>
      <w:r w:rsidRPr="00C61874">
        <w:rPr>
          <w:lang w:val="de-DE"/>
        </w:rPr>
        <w:tab/>
      </w:r>
      <w:r w:rsidRPr="00C61874">
        <w:rPr>
          <w:lang w:val="de-DE"/>
        </w:rPr>
        <w:tab/>
        <w:t>B</w:t>
      </w:r>
    </w:p>
    <w:p w:rsidR="00662BF3" w:rsidRPr="00C61874" w:rsidRDefault="00662BF3" w:rsidP="00662BF3">
      <w:pPr>
        <w:pStyle w:val="BodyText22"/>
        <w:tabs>
          <w:tab w:val="clear" w:pos="-1135"/>
          <w:tab w:val="clear" w:pos="-568"/>
          <w:tab w:val="clear" w:pos="8502"/>
          <w:tab w:val="clear" w:pos="9068"/>
          <w:tab w:val="left" w:pos="-1193"/>
          <w:tab w:val="left" w:pos="-626"/>
          <w:tab w:val="left" w:pos="-60"/>
          <w:tab w:val="left" w:pos="284"/>
          <w:tab w:val="left" w:pos="7310"/>
          <w:tab w:val="left" w:pos="8444"/>
          <w:tab w:val="left" w:pos="9010"/>
        </w:tabs>
      </w:pPr>
    </w:p>
    <w:p w:rsidR="00662BF3" w:rsidRPr="00C61874" w:rsidRDefault="00662BF3" w:rsidP="00D33772">
      <w:pPr>
        <w:widowControl w:val="0"/>
        <w:tabs>
          <w:tab w:val="left" w:pos="-1193"/>
          <w:tab w:val="left" w:pos="-626"/>
          <w:tab w:val="left" w:pos="-60"/>
          <w:tab w:val="left" w:pos="284"/>
          <w:tab w:val="left" w:pos="1134"/>
          <w:tab w:val="left" w:pos="7310"/>
          <w:tab w:val="left" w:pos="8444"/>
          <w:tab w:val="left" w:pos="9010"/>
        </w:tabs>
        <w:ind w:left="1134" w:hanging="1134"/>
        <w:rPr>
          <w:lang w:val="de-DE"/>
        </w:rPr>
      </w:pPr>
      <w:r w:rsidRPr="00C61874">
        <w:rPr>
          <w:lang w:val="de-DE"/>
        </w:rPr>
        <w:tab/>
      </w:r>
      <w:r w:rsidRPr="00C61874">
        <w:rPr>
          <w:lang w:val="de-DE"/>
        </w:rPr>
        <w:tab/>
        <w:t xml:space="preserve">Wo muss ein </w:t>
      </w:r>
      <w:r w:rsidR="00D33772" w:rsidRPr="00C61874">
        <w:rPr>
          <w:lang w:val="de-DE"/>
        </w:rPr>
        <w:t xml:space="preserve">Restebehälter </w:t>
      </w:r>
      <w:r w:rsidRPr="00C61874">
        <w:rPr>
          <w:lang w:val="de-DE"/>
        </w:rPr>
        <w:t xml:space="preserve">an </w:t>
      </w:r>
      <w:r w:rsidR="00D33772" w:rsidRPr="00C61874">
        <w:rPr>
          <w:lang w:val="de-DE"/>
        </w:rPr>
        <w:t xml:space="preserve">Deck </w:t>
      </w:r>
      <w:r w:rsidRPr="00C61874">
        <w:rPr>
          <w:lang w:val="de-DE"/>
        </w:rPr>
        <w:t>eines Tankschiffs des Typs C angeordnet sein?</w:t>
      </w:r>
    </w:p>
    <w:p w:rsidR="00C2512E" w:rsidRPr="00C61874" w:rsidRDefault="00C2512E" w:rsidP="00662BF3">
      <w:pPr>
        <w:widowControl w:val="0"/>
        <w:tabs>
          <w:tab w:val="left" w:pos="-1193"/>
          <w:tab w:val="left" w:pos="-626"/>
          <w:tab w:val="left" w:pos="-60"/>
          <w:tab w:val="left" w:pos="284"/>
          <w:tab w:val="left" w:pos="1134"/>
          <w:tab w:val="left" w:pos="7310"/>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7310"/>
          <w:tab w:val="left" w:pos="8444"/>
          <w:tab w:val="left" w:pos="9010"/>
        </w:tabs>
        <w:ind w:left="1701" w:hanging="1701"/>
        <w:rPr>
          <w:lang w:val="de-DE"/>
        </w:rPr>
      </w:pPr>
      <w:r w:rsidRPr="00C61874">
        <w:rPr>
          <w:lang w:val="de-DE"/>
        </w:rPr>
        <w:tab/>
      </w:r>
      <w:r w:rsidRPr="00C61874">
        <w:rPr>
          <w:lang w:val="de-DE"/>
        </w:rPr>
        <w:tab/>
        <w:t>A</w:t>
      </w:r>
      <w:r w:rsidRPr="00C61874">
        <w:rPr>
          <w:lang w:val="de-DE"/>
        </w:rPr>
        <w:tab/>
        <w:t>Immer unter Deck im Bereich der Ladung mindestens im Abstand von einem Viertel der Schiffsbreite zur Außenhaut.</w:t>
      </w:r>
    </w:p>
    <w:p w:rsidR="00662BF3" w:rsidRPr="00C61874" w:rsidRDefault="00662BF3" w:rsidP="00662BF3">
      <w:pPr>
        <w:widowControl w:val="0"/>
        <w:tabs>
          <w:tab w:val="left" w:pos="-1193"/>
          <w:tab w:val="left" w:pos="-626"/>
          <w:tab w:val="left" w:pos="-60"/>
          <w:tab w:val="left" w:pos="284"/>
          <w:tab w:val="left" w:pos="1134"/>
          <w:tab w:val="left" w:pos="7310"/>
          <w:tab w:val="left" w:pos="8444"/>
          <w:tab w:val="left" w:pos="9010"/>
        </w:tabs>
        <w:ind w:left="1701" w:hanging="1701"/>
        <w:rPr>
          <w:lang w:val="de-DE"/>
        </w:rPr>
      </w:pPr>
      <w:r w:rsidRPr="00C61874">
        <w:rPr>
          <w:lang w:val="de-DE"/>
        </w:rPr>
        <w:tab/>
      </w:r>
      <w:r w:rsidRPr="00C61874">
        <w:rPr>
          <w:lang w:val="de-DE"/>
        </w:rPr>
        <w:tab/>
        <w:t>B</w:t>
      </w:r>
      <w:r w:rsidRPr="00C61874">
        <w:rPr>
          <w:lang w:val="de-DE"/>
        </w:rPr>
        <w:tab/>
        <w:t>Im Bereich der Ladung mindestens im Abstand von einem Viertel der Schiffsbreite zur Außenhaut.</w:t>
      </w:r>
    </w:p>
    <w:p w:rsidR="00662BF3" w:rsidRPr="00C61874" w:rsidRDefault="00662BF3" w:rsidP="00662BF3">
      <w:pPr>
        <w:widowControl w:val="0"/>
        <w:tabs>
          <w:tab w:val="left" w:pos="-1193"/>
          <w:tab w:val="left" w:pos="-626"/>
          <w:tab w:val="left" w:pos="-60"/>
          <w:tab w:val="left" w:pos="284"/>
          <w:tab w:val="left" w:pos="1134"/>
          <w:tab w:val="left" w:pos="7310"/>
          <w:tab w:val="left" w:pos="8444"/>
          <w:tab w:val="left" w:pos="9010"/>
        </w:tabs>
        <w:ind w:left="1701" w:hanging="1701"/>
        <w:rPr>
          <w:lang w:val="de-DE"/>
        </w:rPr>
      </w:pPr>
      <w:r w:rsidRPr="00C61874">
        <w:rPr>
          <w:lang w:val="de-DE"/>
        </w:rPr>
        <w:tab/>
      </w:r>
      <w:r w:rsidRPr="00C61874">
        <w:rPr>
          <w:lang w:val="de-DE"/>
        </w:rPr>
        <w:tab/>
        <w:t>C</w:t>
      </w:r>
      <w:r w:rsidRPr="00C61874">
        <w:rPr>
          <w:lang w:val="de-DE"/>
        </w:rPr>
        <w:tab/>
        <w:t>Immer auf Deck im Bereich der Ladung.</w:t>
      </w:r>
    </w:p>
    <w:p w:rsidR="00662BF3" w:rsidRPr="00C61874" w:rsidRDefault="00662BF3" w:rsidP="00662BF3">
      <w:pPr>
        <w:widowControl w:val="0"/>
        <w:tabs>
          <w:tab w:val="left" w:pos="-1193"/>
          <w:tab w:val="left" w:pos="-626"/>
          <w:tab w:val="left" w:pos="-60"/>
          <w:tab w:val="left" w:pos="284"/>
          <w:tab w:val="left" w:pos="1134"/>
          <w:tab w:val="left" w:pos="7310"/>
          <w:tab w:val="left" w:pos="8444"/>
          <w:tab w:val="left" w:pos="9010"/>
        </w:tabs>
        <w:ind w:left="1701" w:hanging="1701"/>
        <w:rPr>
          <w:lang w:val="de-DE"/>
        </w:rPr>
      </w:pPr>
      <w:r w:rsidRPr="00C61874">
        <w:rPr>
          <w:lang w:val="de-DE"/>
        </w:rPr>
        <w:tab/>
      </w:r>
      <w:r w:rsidRPr="00C61874">
        <w:rPr>
          <w:lang w:val="de-DE"/>
        </w:rPr>
        <w:tab/>
        <w:t>D</w:t>
      </w:r>
      <w:r w:rsidRPr="00C61874">
        <w:rPr>
          <w:lang w:val="de-DE"/>
        </w:rPr>
        <w:tab/>
        <w:t>Darüber gibt es laut ADN keinerlei Vorschriften.</w:t>
      </w:r>
    </w:p>
    <w:p w:rsidR="00662BF3" w:rsidRPr="00C61874" w:rsidRDefault="00662BF3" w:rsidP="00662BF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6743"/>
          <w:tab w:val="left" w:pos="7876"/>
          <w:tab w:val="left" w:pos="8444"/>
          <w:tab w:val="left" w:pos="9010"/>
        </w:tabs>
        <w:ind w:left="1701" w:hanging="1701"/>
        <w:rPr>
          <w:lang w:val="de-DE"/>
        </w:rPr>
      </w:pPr>
    </w:p>
    <w:p w:rsidR="00662BF3" w:rsidRPr="00C61874" w:rsidRDefault="00662BF3">
      <w:pPr>
        <w:widowControl w:val="0"/>
        <w:tabs>
          <w:tab w:val="left" w:pos="-1135"/>
          <w:tab w:val="left" w:pos="-568"/>
          <w:tab w:val="left" w:pos="-2"/>
          <w:tab w:val="left" w:pos="284"/>
          <w:tab w:val="left" w:pos="1131"/>
          <w:tab w:val="left" w:pos="1699"/>
          <w:tab w:val="left" w:pos="8502"/>
          <w:tab w:val="left" w:pos="9068"/>
        </w:tabs>
        <w:ind w:left="1701" w:hanging="1701"/>
        <w:rPr>
          <w:lang w:val="de-DE"/>
        </w:rPr>
        <w:sectPr w:rsidR="00662BF3" w:rsidRPr="00C61874" w:rsidSect="00662BF3">
          <w:headerReference w:type="even" r:id="rId78"/>
          <w:headerReference w:type="default" r:id="rId79"/>
          <w:footerReference w:type="even" r:id="rId80"/>
          <w:footerReference w:type="default" r:id="rId81"/>
          <w:headerReference w:type="first" r:id="rId82"/>
          <w:pgSz w:w="11906" w:h="16838"/>
          <w:pgMar w:top="1417" w:right="1417" w:bottom="1417" w:left="1417" w:header="708" w:footer="708" w:gutter="0"/>
          <w:cols w:space="708"/>
          <w:titlePg/>
        </w:sect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332 05.0-01</w:t>
      </w:r>
      <w:r w:rsidRPr="00C61874">
        <w:rPr>
          <w:lang w:val="de-DE"/>
        </w:rPr>
        <w:tab/>
        <w:t>7.2.3.7.1</w:t>
      </w:r>
      <w:ins w:id="68" w:author="Bölker, Steffan" w:date="2018-08-24T14:50:00Z">
        <w:r w:rsidR="008C5A0A" w:rsidRPr="00C61874">
          <w:rPr>
            <w:lang w:val="de-DE"/>
          </w:rPr>
          <w:t>.1</w:t>
        </w:r>
      </w:ins>
      <w:r w:rsidRPr="00C61874">
        <w:rPr>
          <w:lang w:val="de-DE"/>
        </w:rPr>
        <w:tab/>
        <w:t>A</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565"/>
          <w:tab w:val="left" w:pos="1131"/>
          <w:tab w:val="left" w:pos="8502"/>
          <w:tab w:val="left" w:pos="9068"/>
        </w:tabs>
        <w:ind w:left="1134" w:hanging="1134"/>
        <w:rPr>
          <w:lang w:val="de-DE"/>
        </w:rPr>
      </w:pPr>
      <w:r w:rsidRPr="00C61874">
        <w:rPr>
          <w:lang w:val="de-DE"/>
        </w:rPr>
        <w:tab/>
      </w:r>
      <w:r w:rsidRPr="00C61874">
        <w:rPr>
          <w:lang w:val="de-DE"/>
        </w:rPr>
        <w:tab/>
        <w:t xml:space="preserve">Man möchte entladene Ladetanks, die Stoffe der Klasse 6.1 enthalten haben, </w:t>
      </w:r>
      <w:ins w:id="69" w:author="Kai Kempmann" w:date="2018-09-19T16:50:00Z">
        <w:r w:rsidR="00212184" w:rsidRPr="00C61874">
          <w:rPr>
            <w:lang w:val="de-DE"/>
          </w:rPr>
          <w:t xml:space="preserve">in die Atmosphäre </w:t>
        </w:r>
      </w:ins>
      <w:r w:rsidRPr="00C61874">
        <w:rPr>
          <w:lang w:val="de-DE"/>
        </w:rPr>
        <w:t>entgasen. Wo ist dies erlaubt?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7"/>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r>
      <w:proofErr w:type="spellStart"/>
      <w:r w:rsidRPr="00C61874">
        <w:rPr>
          <w:lang w:val="de-DE"/>
        </w:rPr>
        <w:t>Nur</w:t>
      </w:r>
      <w:proofErr w:type="spellEnd"/>
      <w:r w:rsidRPr="00C61874">
        <w:rPr>
          <w:lang w:val="de-DE"/>
        </w:rPr>
        <w:t xml:space="preserve"> an den von der zuständigen Behörde </w:t>
      </w:r>
      <w:del w:id="70" w:author="Kai Kempmann" w:date="2018-09-19T16:51:00Z">
        <w:r w:rsidRPr="00C61874" w:rsidDel="00212184">
          <w:rPr>
            <w:lang w:val="de-DE"/>
          </w:rPr>
          <w:delText xml:space="preserve">bezeichneten oder für diesen Zweck </w:delText>
        </w:r>
      </w:del>
      <w:r w:rsidRPr="00C61874">
        <w:rPr>
          <w:lang w:val="de-DE"/>
        </w:rPr>
        <w:t>zugelassene</w:t>
      </w:r>
      <w:ins w:id="71" w:author="Bölker, Steffan" w:date="2018-08-24T14:51:00Z">
        <w:r w:rsidR="008C5A0A" w:rsidRPr="00C61874">
          <w:rPr>
            <w:lang w:val="de-DE"/>
          </w:rPr>
          <w:t>n</w:t>
        </w:r>
      </w:ins>
      <w:r w:rsidRPr="00C61874">
        <w:rPr>
          <w:lang w:val="de-DE"/>
        </w:rPr>
        <w:t xml:space="preserve"> Stellen.</w:t>
      </w:r>
    </w:p>
    <w:p w:rsidR="00662BF3" w:rsidRPr="00C61874" w:rsidRDefault="00662BF3" w:rsidP="00662BF3">
      <w:pPr>
        <w:tabs>
          <w:tab w:val="left" w:pos="-1135"/>
          <w:tab w:val="left" w:pos="-568"/>
          <w:tab w:val="left" w:pos="-2"/>
          <w:tab w:val="left" w:pos="567"/>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Immer während der Fahrt, allerdings müssen die Tankdeckel geschlossen sein.</w:t>
      </w:r>
    </w:p>
    <w:p w:rsidR="00662BF3" w:rsidRPr="00C61874" w:rsidRDefault="00662BF3" w:rsidP="00662BF3">
      <w:pPr>
        <w:tabs>
          <w:tab w:val="left" w:pos="-1135"/>
          <w:tab w:val="left" w:pos="-568"/>
          <w:tab w:val="left" w:pos="-2"/>
          <w:tab w:val="left" w:pos="567"/>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Immer während der Fahrt, aber nicht in der Nähe von Schleusen einschließlich ihrer Vorhäfen.</w:t>
      </w:r>
    </w:p>
    <w:p w:rsidR="00662BF3" w:rsidRPr="00C61874" w:rsidRDefault="00662BF3" w:rsidP="00662BF3">
      <w:pPr>
        <w:tabs>
          <w:tab w:val="left" w:pos="-1135"/>
          <w:tab w:val="left" w:pos="-568"/>
          <w:tab w:val="left" w:pos="-2"/>
          <w:tab w:val="left" w:pos="567"/>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Immer während der Fahrt, aber die Entgasung muss mittels einer Lüftungsanlage erfolgen.</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332 05.0-02</w:t>
      </w:r>
      <w:r w:rsidRPr="00C61874">
        <w:rPr>
          <w:lang w:val="de-DE"/>
        </w:rPr>
        <w:tab/>
        <w:t>7.2.3.7.</w:t>
      </w:r>
      <w:del w:id="72" w:author="Bölker, Steffan" w:date="2018-08-24T14:51:00Z">
        <w:r w:rsidRPr="00C61874" w:rsidDel="008C5A0A">
          <w:rPr>
            <w:lang w:val="de-DE"/>
          </w:rPr>
          <w:delText>3</w:delText>
        </w:r>
      </w:del>
      <w:ins w:id="73" w:author="Bölker, Steffan" w:date="2018-08-24T14:51:00Z">
        <w:r w:rsidR="008C5A0A" w:rsidRPr="00C61874">
          <w:rPr>
            <w:lang w:val="de-DE"/>
          </w:rPr>
          <w:t>1.2</w:t>
        </w:r>
      </w:ins>
      <w:r w:rsidRPr="00C61874">
        <w:rPr>
          <w:lang w:val="de-DE"/>
        </w:rPr>
        <w:tab/>
        <w:t>B</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1832BA">
      <w:pPr>
        <w:tabs>
          <w:tab w:val="left" w:pos="-1135"/>
          <w:tab w:val="left" w:pos="-568"/>
          <w:tab w:val="left" w:pos="565"/>
          <w:tab w:val="left" w:pos="1131"/>
          <w:tab w:val="left" w:pos="8502"/>
          <w:tab w:val="left" w:pos="9068"/>
        </w:tabs>
        <w:ind w:left="1134" w:hanging="1134"/>
        <w:jc w:val="both"/>
        <w:rPr>
          <w:lang w:val="de-DE"/>
        </w:rPr>
      </w:pPr>
      <w:r w:rsidRPr="00C61874">
        <w:rPr>
          <w:lang w:val="de-DE"/>
        </w:rPr>
        <w:tab/>
      </w:r>
      <w:r w:rsidRPr="00C61874">
        <w:rPr>
          <w:lang w:val="de-DE"/>
        </w:rPr>
        <w:tab/>
        <w:t xml:space="preserve">Die Ladetanks haben </w:t>
      </w:r>
      <w:r w:rsidR="007F672C" w:rsidRPr="00C61874">
        <w:rPr>
          <w:lang w:val="de-DE"/>
        </w:rPr>
        <w:t xml:space="preserve">UN 2054 MORPHOLIN </w:t>
      </w:r>
      <w:r w:rsidRPr="00C61874">
        <w:rPr>
          <w:lang w:val="de-DE"/>
        </w:rPr>
        <w:t xml:space="preserve">enthalten. Wie hoch darf </w:t>
      </w:r>
      <w:r w:rsidR="007F672C" w:rsidRPr="00C61874">
        <w:rPr>
          <w:lang w:val="de-DE"/>
        </w:rPr>
        <w:t>beim</w:t>
      </w:r>
      <w:r w:rsidRPr="00C61874">
        <w:rPr>
          <w:lang w:val="de-DE"/>
        </w:rPr>
        <w:t xml:space="preserve"> Entgasen </w:t>
      </w:r>
      <w:r w:rsidR="00D33772" w:rsidRPr="00C61874">
        <w:rPr>
          <w:lang w:val="de-DE"/>
        </w:rPr>
        <w:t>während der Fahrt</w:t>
      </w:r>
      <w:r w:rsidRPr="00C61874">
        <w:rPr>
          <w:lang w:val="de-DE"/>
        </w:rPr>
        <w:t xml:space="preserve"> die </w:t>
      </w:r>
      <w:del w:id="74" w:author="Kai Kempmann" w:date="2018-09-19T17:20:00Z">
        <w:r w:rsidRPr="00C61874" w:rsidDel="007D71A4">
          <w:rPr>
            <w:lang w:val="de-DE"/>
          </w:rPr>
          <w:delText xml:space="preserve">Gaskonzentration </w:delText>
        </w:r>
      </w:del>
      <w:ins w:id="75" w:author="Kai Kempmann" w:date="2018-09-19T17:20:00Z">
        <w:r w:rsidR="007D71A4" w:rsidRPr="00C61874">
          <w:rPr>
            <w:lang w:val="de-DE"/>
          </w:rPr>
          <w:t>Konzentration</w:t>
        </w:r>
      </w:ins>
      <w:ins w:id="76" w:author="Kai Kempmann" w:date="2018-09-19T17:21:00Z">
        <w:r w:rsidR="007D71A4" w:rsidRPr="00C61874">
          <w:rPr>
            <w:lang w:val="de-DE"/>
          </w:rPr>
          <w:t xml:space="preserve"> von entzündbaren Gasen und Dämpfen</w:t>
        </w:r>
      </w:ins>
      <w:ins w:id="77" w:author="Kai Kempmann" w:date="2018-09-19T17:20:00Z">
        <w:r w:rsidR="007D71A4" w:rsidRPr="00C61874">
          <w:rPr>
            <w:lang w:val="de-DE"/>
          </w:rPr>
          <w:t xml:space="preserve"> </w:t>
        </w:r>
      </w:ins>
      <w:r w:rsidRPr="00C61874">
        <w:rPr>
          <w:lang w:val="de-DE"/>
        </w:rPr>
        <w:t xml:space="preserve">im ausgeblasenen Gemisch an der Austrittstelle sein? </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softHyphen/>
      </w:r>
    </w:p>
    <w:p w:rsidR="00662BF3" w:rsidRPr="00C61874" w:rsidRDefault="00662BF3" w:rsidP="00662BF3">
      <w:pPr>
        <w:pStyle w:val="BodyText22"/>
        <w:tabs>
          <w:tab w:val="left" w:pos="-2"/>
        </w:tabs>
      </w:pPr>
      <w:r w:rsidRPr="00C61874">
        <w:tab/>
        <w:t>A</w:t>
      </w:r>
      <w:r w:rsidRPr="00C61874">
        <w:tab/>
        <w:t>Weniger als 1</w:t>
      </w:r>
      <w:r w:rsidR="007F672C" w:rsidRPr="00C61874">
        <w:t xml:space="preserve"> </w:t>
      </w:r>
      <w:r w:rsidRPr="00C61874">
        <w:t>% der unteren Explosionsgrenze</w:t>
      </w:r>
      <w:r w:rsidR="007235D6" w:rsidRPr="00C61874">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Nicht mehr als 10</w:t>
      </w:r>
      <w:r w:rsidR="007F672C" w:rsidRPr="00C61874">
        <w:rPr>
          <w:lang w:val="de-DE"/>
        </w:rPr>
        <w:t xml:space="preserve"> </w:t>
      </w:r>
      <w:r w:rsidRPr="00C61874">
        <w:rPr>
          <w:lang w:val="de-DE"/>
        </w:rPr>
        <w:t>% der unteren Explosionsgrenze</w:t>
      </w:r>
      <w:r w:rsidR="007235D6" w:rsidRPr="00C61874">
        <w:rPr>
          <w:lang w:val="de-DE"/>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Nicht mehr als 20</w:t>
      </w:r>
      <w:r w:rsidR="007F672C" w:rsidRPr="00C61874">
        <w:rPr>
          <w:lang w:val="de-DE"/>
        </w:rPr>
        <w:t xml:space="preserve"> </w:t>
      </w:r>
      <w:r w:rsidRPr="00C61874">
        <w:rPr>
          <w:lang w:val="de-DE"/>
        </w:rPr>
        <w:t>% der unteren Explosionsgrenze</w:t>
      </w:r>
      <w:r w:rsidR="007235D6" w:rsidRPr="00C61874">
        <w:rPr>
          <w:lang w:val="de-DE"/>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Weniger als 50</w:t>
      </w:r>
      <w:r w:rsidR="007F672C" w:rsidRPr="00C61874">
        <w:rPr>
          <w:lang w:val="de-DE"/>
        </w:rPr>
        <w:t xml:space="preserve"> </w:t>
      </w:r>
      <w:r w:rsidRPr="00C61874">
        <w:rPr>
          <w:lang w:val="de-DE"/>
        </w:rPr>
        <w:t>% der unteren Explosionsgrenze</w:t>
      </w:r>
      <w:r w:rsidR="007235D6" w:rsidRPr="00C61874">
        <w:rPr>
          <w:lang w:val="de-DE"/>
        </w:rPr>
        <w:t>.</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332 05.0-03</w:t>
      </w:r>
      <w:r w:rsidRPr="00C61874">
        <w:rPr>
          <w:lang w:val="de-DE"/>
        </w:rPr>
        <w:tab/>
        <w:t>7.2.3.7.</w:t>
      </w:r>
      <w:ins w:id="78" w:author="Bölker, Steffan" w:date="2018-08-24T14:51:00Z">
        <w:r w:rsidR="008C5A0A" w:rsidRPr="00C61874">
          <w:rPr>
            <w:lang w:val="de-DE"/>
          </w:rPr>
          <w:t>1.</w:t>
        </w:r>
      </w:ins>
      <w:r w:rsidRPr="00C61874">
        <w:rPr>
          <w:lang w:val="de-DE"/>
        </w:rPr>
        <w:t>4</w:t>
      </w:r>
      <w:r w:rsidRPr="00C61874">
        <w:rPr>
          <w:lang w:val="de-DE"/>
        </w:rPr>
        <w:tab/>
        <w:t>C</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1832BA">
      <w:pPr>
        <w:tabs>
          <w:tab w:val="left" w:pos="-1135"/>
          <w:tab w:val="left" w:pos="-568"/>
          <w:tab w:val="left" w:pos="565"/>
          <w:tab w:val="left" w:pos="1131"/>
          <w:tab w:val="left" w:pos="8502"/>
          <w:tab w:val="left" w:pos="9068"/>
        </w:tabs>
        <w:ind w:left="1134" w:hanging="1134"/>
        <w:jc w:val="both"/>
        <w:rPr>
          <w:lang w:val="de-DE"/>
        </w:rPr>
      </w:pPr>
      <w:r w:rsidRPr="00C61874">
        <w:rPr>
          <w:lang w:val="de-DE"/>
        </w:rPr>
        <w:tab/>
      </w:r>
      <w:r w:rsidRPr="00C61874">
        <w:rPr>
          <w:lang w:val="de-DE"/>
        </w:rPr>
        <w:tab/>
        <w:t xml:space="preserve">Bei welcher </w:t>
      </w:r>
      <w:ins w:id="79" w:author="Kai Kempmann" w:date="2018-09-19T17:22:00Z">
        <w:r w:rsidR="00690682" w:rsidRPr="00C61874">
          <w:rPr>
            <w:lang w:val="de-DE"/>
          </w:rPr>
          <w:t>Konzentration von entzündbaren Gasen und Dämpfen</w:t>
        </w:r>
      </w:ins>
      <w:del w:id="80" w:author="Kai Kempmann" w:date="2018-09-19T17:22:00Z">
        <w:r w:rsidRPr="00C61874" w:rsidDel="00690682">
          <w:rPr>
            <w:lang w:val="de-DE"/>
          </w:rPr>
          <w:delText>Gaskonzentration</w:delText>
        </w:r>
      </w:del>
      <w:r w:rsidRPr="00C61874">
        <w:rPr>
          <w:lang w:val="de-DE"/>
        </w:rPr>
        <w:t xml:space="preserve"> </w:t>
      </w:r>
      <w:del w:id="81" w:author="Kai Kempmann" w:date="2018-09-19T17:22:00Z">
        <w:r w:rsidRPr="00C61874" w:rsidDel="00690682">
          <w:rPr>
            <w:lang w:val="de-DE"/>
          </w:rPr>
          <w:delText>in Wohnbereichen</w:delText>
        </w:r>
      </w:del>
      <w:ins w:id="82" w:author="Kai Kempmann" w:date="2018-09-19T17:23:00Z">
        <w:r w:rsidR="00D12888" w:rsidRPr="00C61874">
          <w:rPr>
            <w:lang w:val="de-DE"/>
          </w:rPr>
          <w:t xml:space="preserve"> </w:t>
        </w:r>
      </w:ins>
      <w:ins w:id="83" w:author="Kai Kempmann" w:date="2018-09-19T17:22:00Z">
        <w:r w:rsidR="00690682" w:rsidRPr="00C61874">
          <w:rPr>
            <w:lang w:val="de-DE"/>
          </w:rPr>
          <w:t>vor der Wohnung</w:t>
        </w:r>
      </w:ins>
      <w:r w:rsidRPr="00C61874">
        <w:rPr>
          <w:lang w:val="de-DE"/>
        </w:rPr>
        <w:t xml:space="preserve"> muss das Entgasen leerer Ladetanks </w:t>
      </w:r>
      <w:ins w:id="84" w:author="Kai Kempmann" w:date="2018-09-19T17:23:00Z">
        <w:r w:rsidR="00D12888" w:rsidRPr="00C61874">
          <w:rPr>
            <w:lang w:val="de-DE"/>
          </w:rPr>
          <w:t xml:space="preserve">in die Atmosphäre </w:t>
        </w:r>
      </w:ins>
      <w:r w:rsidRPr="00C61874">
        <w:rPr>
          <w:lang w:val="de-DE"/>
        </w:rPr>
        <w:t xml:space="preserve">unterbrochen werden? </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Bei einer Gaskonzentration höher als 1</w:t>
      </w:r>
      <w:r w:rsidR="007F672C" w:rsidRPr="00C61874">
        <w:rPr>
          <w:lang w:val="de-DE"/>
        </w:rPr>
        <w:t xml:space="preserve"> </w:t>
      </w:r>
      <w:r w:rsidRPr="00C61874">
        <w:rPr>
          <w:lang w:val="de-DE"/>
        </w:rPr>
        <w:t>% der unteren Explosionsgrenze</w:t>
      </w:r>
      <w:r w:rsidR="007235D6" w:rsidRPr="00C61874">
        <w:rPr>
          <w:lang w:val="de-DE"/>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Bei einer Gaskonzentration höher als 10</w:t>
      </w:r>
      <w:r w:rsidR="007F672C" w:rsidRPr="00C61874">
        <w:rPr>
          <w:lang w:val="de-DE"/>
        </w:rPr>
        <w:t xml:space="preserve"> </w:t>
      </w:r>
      <w:r w:rsidRPr="00C61874">
        <w:rPr>
          <w:lang w:val="de-DE"/>
        </w:rPr>
        <w:t>% der unteren Explosionsgrenze</w:t>
      </w:r>
      <w:r w:rsidR="007235D6" w:rsidRPr="00C61874">
        <w:rPr>
          <w:lang w:val="de-DE"/>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Bei einer Gaskonzentration höher als 20</w:t>
      </w:r>
      <w:r w:rsidR="007F672C" w:rsidRPr="00C61874">
        <w:rPr>
          <w:lang w:val="de-DE"/>
        </w:rPr>
        <w:t xml:space="preserve"> </w:t>
      </w:r>
      <w:r w:rsidRPr="00C61874">
        <w:rPr>
          <w:lang w:val="de-DE"/>
        </w:rPr>
        <w:t>% der unteren Explosionsgrenze</w:t>
      </w:r>
      <w:r w:rsidR="007235D6" w:rsidRPr="00C61874">
        <w:rPr>
          <w:lang w:val="de-DE"/>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Bei einer Gaskonzentration höher als 50</w:t>
      </w:r>
      <w:r w:rsidR="007F672C" w:rsidRPr="00C61874">
        <w:rPr>
          <w:lang w:val="de-DE"/>
        </w:rPr>
        <w:t xml:space="preserve"> </w:t>
      </w:r>
      <w:r w:rsidRPr="00C61874">
        <w:rPr>
          <w:lang w:val="de-DE"/>
        </w:rPr>
        <w:t>% der unteren Explosionsgrenze</w:t>
      </w:r>
      <w:r w:rsidR="007235D6" w:rsidRPr="00C61874">
        <w:rPr>
          <w:lang w:val="de-DE"/>
        </w:rPr>
        <w:t>.</w:t>
      </w:r>
    </w:p>
    <w:p w:rsidR="00662BF3" w:rsidRPr="00C61874" w:rsidRDefault="00463BC1"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br w:type="page"/>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332 05.0-04</w:t>
      </w:r>
      <w:r w:rsidRPr="00C61874">
        <w:rPr>
          <w:lang w:val="de-DE"/>
        </w:rPr>
        <w:tab/>
        <w:t>7.2.3.7.</w:t>
      </w:r>
      <w:del w:id="85" w:author="Bölker, Steffan" w:date="2018-08-24T14:51:00Z">
        <w:r w:rsidRPr="00C61874" w:rsidDel="008C5A0A">
          <w:rPr>
            <w:lang w:val="de-DE"/>
          </w:rPr>
          <w:delText>2</w:delText>
        </w:r>
      </w:del>
      <w:ins w:id="86" w:author="Bölker, Steffan" w:date="2018-08-24T14:51:00Z">
        <w:r w:rsidR="008C5A0A" w:rsidRPr="00C61874">
          <w:rPr>
            <w:lang w:val="de-DE"/>
          </w:rPr>
          <w:t>1.3</w:t>
        </w:r>
      </w:ins>
      <w:r w:rsidRPr="00C61874">
        <w:rPr>
          <w:lang w:val="de-DE"/>
        </w:rPr>
        <w:tab/>
        <w:t>D</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Darf man im Vorhafen einer Schleuse</w:t>
      </w:r>
      <w:ins w:id="87" w:author="Kai Kempmann" w:date="2018-09-19T17:24:00Z">
        <w:r w:rsidR="0051774C" w:rsidRPr="00C61874">
          <w:rPr>
            <w:lang w:val="de-DE"/>
          </w:rPr>
          <w:t xml:space="preserve"> in die Atmosphäre</w:t>
        </w:r>
      </w:ins>
      <w:r w:rsidRPr="00C61874">
        <w:rPr>
          <w:lang w:val="de-DE"/>
        </w:rPr>
        <w:t xml:space="preserve"> entgasen?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Ja, aber es muss allen Bedingungen für das Entgasen entsprochen werden.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Ja, allerdings nur dann, wenn der Vorhafen nicht in einem dichtbesiedelten Gebiet liegt.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Ja, aber nur dann, wenn keine Gefahr für die Besatzung besteht.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Nein, hier ist das Entgasen immer verboten.</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332 05.0-05</w:t>
      </w:r>
      <w:r w:rsidRPr="00C61874">
        <w:rPr>
          <w:lang w:val="de-DE"/>
        </w:rPr>
        <w:tab/>
        <w:t>7.2.3.7.</w:t>
      </w:r>
      <w:del w:id="88" w:author="Bölker, Steffan" w:date="2018-08-24T14:52:00Z">
        <w:r w:rsidRPr="00C61874" w:rsidDel="008C5A0A">
          <w:rPr>
            <w:lang w:val="de-DE"/>
          </w:rPr>
          <w:delText>3</w:delText>
        </w:r>
      </w:del>
      <w:ins w:id="89" w:author="Bölker, Steffan" w:date="2018-08-24T14:52:00Z">
        <w:r w:rsidR="008C5A0A" w:rsidRPr="00C61874">
          <w:rPr>
            <w:lang w:val="de-DE"/>
          </w:rPr>
          <w:t>1.2</w:t>
        </w:r>
      </w:ins>
      <w:r w:rsidRPr="00C61874">
        <w:rPr>
          <w:lang w:val="de-DE"/>
        </w:rPr>
        <w:tab/>
        <w:t>B</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565"/>
          <w:tab w:val="left" w:pos="1131"/>
          <w:tab w:val="left" w:pos="8502"/>
          <w:tab w:val="left" w:pos="9068"/>
        </w:tabs>
        <w:ind w:left="1134" w:hanging="1134"/>
        <w:rPr>
          <w:lang w:val="de-DE"/>
        </w:rPr>
      </w:pPr>
      <w:r w:rsidRPr="00C61874">
        <w:rPr>
          <w:lang w:val="de-DE"/>
        </w:rPr>
        <w:tab/>
      </w:r>
      <w:r w:rsidRPr="00C61874">
        <w:rPr>
          <w:lang w:val="de-DE"/>
        </w:rPr>
        <w:tab/>
        <w:t>Die Ladetanks haben ein Produkt der Klasse 6.1</w:t>
      </w:r>
      <w:r w:rsidR="008E698D" w:rsidRPr="00C61874">
        <w:rPr>
          <w:lang w:val="de-DE"/>
        </w:rPr>
        <w:t>, Nebengefahr 3</w:t>
      </w:r>
      <w:r w:rsidRPr="00C61874">
        <w:rPr>
          <w:lang w:val="de-DE"/>
        </w:rPr>
        <w:t xml:space="preserve"> enthalten. Es ist nicht möglich, an der von der zuständigen Behörde bezeichneten oder für diesen Zweck zugelassenen Stelle </w:t>
      </w:r>
      <w:ins w:id="90" w:author="Kai Kempmann" w:date="2018-09-19T17:24:00Z">
        <w:r w:rsidR="00364875" w:rsidRPr="00C61874">
          <w:rPr>
            <w:lang w:val="de-DE"/>
          </w:rPr>
          <w:t xml:space="preserve">in die Atmosphäre </w:t>
        </w:r>
      </w:ins>
      <w:r w:rsidRPr="00C61874">
        <w:rPr>
          <w:lang w:val="de-DE"/>
        </w:rPr>
        <w:t>zu entgasen.</w:t>
      </w:r>
    </w:p>
    <w:p w:rsidR="00662BF3" w:rsidRPr="00C61874" w:rsidRDefault="00662BF3" w:rsidP="00662BF3">
      <w:pPr>
        <w:pStyle w:val="BodyText22"/>
        <w:widowControl/>
      </w:pPr>
      <w:r w:rsidRPr="00C61874">
        <w:tab/>
        <w:t xml:space="preserve">Wie hoch darf beim Entgasen während der Fahrt unter normalen Umständen die </w:t>
      </w:r>
      <w:ins w:id="91" w:author="Kai Kempmann" w:date="2018-09-19T17:35:00Z">
        <w:r w:rsidR="00AA4437" w:rsidRPr="00C61874">
          <w:t>Konzentration von entzündbaren Gasen und Dämpfen</w:t>
        </w:r>
      </w:ins>
      <w:del w:id="92" w:author="Kai Kempmann" w:date="2018-09-19T17:35:00Z">
        <w:r w:rsidRPr="00C61874" w:rsidDel="00AA4437">
          <w:delText>Gaskonzentration</w:delText>
        </w:r>
      </w:del>
      <w:r w:rsidRPr="00C61874">
        <w:t xml:space="preserve"> im ausgeblasenen Gemisch an der Austrittstelle sein? </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Nicht mehr als 1</w:t>
      </w:r>
      <w:r w:rsidR="007F672C" w:rsidRPr="00C61874">
        <w:rPr>
          <w:lang w:val="de-DE"/>
        </w:rPr>
        <w:t xml:space="preserve"> </w:t>
      </w:r>
      <w:r w:rsidRPr="00C61874">
        <w:rPr>
          <w:lang w:val="de-DE"/>
        </w:rPr>
        <w:t>% der unteren Explosionsgrenze</w:t>
      </w:r>
      <w:r w:rsidR="007235D6" w:rsidRPr="00C61874">
        <w:rPr>
          <w:lang w:val="de-DE"/>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Nicht mehr als 10</w:t>
      </w:r>
      <w:r w:rsidR="007F672C" w:rsidRPr="00C61874">
        <w:rPr>
          <w:lang w:val="de-DE"/>
        </w:rPr>
        <w:t xml:space="preserve"> </w:t>
      </w:r>
      <w:r w:rsidRPr="00C61874">
        <w:rPr>
          <w:lang w:val="de-DE"/>
        </w:rPr>
        <w:t>% der unteren Explosionsgrenze</w:t>
      </w:r>
      <w:r w:rsidR="007235D6" w:rsidRPr="00C61874">
        <w:rPr>
          <w:lang w:val="de-DE"/>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Nicht mehr als 20</w:t>
      </w:r>
      <w:r w:rsidR="007F672C" w:rsidRPr="00C61874">
        <w:rPr>
          <w:lang w:val="de-DE"/>
        </w:rPr>
        <w:t xml:space="preserve"> </w:t>
      </w:r>
      <w:r w:rsidRPr="00C61874">
        <w:rPr>
          <w:lang w:val="de-DE"/>
        </w:rPr>
        <w:t>% der unteren Explosionsgrenze</w:t>
      </w:r>
      <w:r w:rsidR="007235D6" w:rsidRPr="00C61874">
        <w:rPr>
          <w:lang w:val="de-DE"/>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Nicht mehr als 50</w:t>
      </w:r>
      <w:r w:rsidR="007F672C" w:rsidRPr="00C61874">
        <w:rPr>
          <w:lang w:val="de-DE"/>
        </w:rPr>
        <w:t xml:space="preserve"> </w:t>
      </w:r>
      <w:r w:rsidRPr="00C61874">
        <w:rPr>
          <w:lang w:val="de-DE"/>
        </w:rPr>
        <w:t>% der unteren Explosionsgrenze</w:t>
      </w:r>
      <w:r w:rsidR="007235D6" w:rsidRPr="00C61874">
        <w:rPr>
          <w:lang w:val="de-DE"/>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332 05.0-06</w:t>
      </w:r>
      <w:r w:rsidRPr="00C61874">
        <w:rPr>
          <w:lang w:val="de-DE"/>
        </w:rPr>
        <w:tab/>
      </w:r>
      <w:del w:id="93" w:author="Kai Kempmann" w:date="2018-09-19T17:27:00Z">
        <w:r w:rsidRPr="00C61874" w:rsidDel="00347260">
          <w:rPr>
            <w:lang w:val="de-DE"/>
          </w:rPr>
          <w:delText>8.3.5</w:delText>
        </w:r>
      </w:del>
      <w:ins w:id="94" w:author="Kai Kempmann" w:date="2018-09-19T17:27:00Z">
        <w:r w:rsidR="00347260" w:rsidRPr="00C61874">
          <w:rPr>
            <w:lang w:val="de-DE"/>
          </w:rPr>
          <w:t>7.2.3.7.1.6, 7.2.3.7.2.6</w:t>
        </w:r>
      </w:ins>
      <w:r w:rsidRPr="00C61874">
        <w:rPr>
          <w:lang w:val="de-DE"/>
        </w:rPr>
        <w:tab/>
        <w:t>D</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565"/>
          <w:tab w:val="left" w:pos="1131"/>
          <w:tab w:val="left" w:pos="8502"/>
          <w:tab w:val="left" w:pos="9068"/>
        </w:tabs>
        <w:ind w:left="1134" w:hanging="1134"/>
        <w:rPr>
          <w:lang w:val="de-DE"/>
        </w:rPr>
      </w:pPr>
      <w:r w:rsidRPr="00C61874">
        <w:rPr>
          <w:lang w:val="de-DE"/>
        </w:rPr>
        <w:tab/>
      </w:r>
      <w:r w:rsidRPr="00C61874">
        <w:rPr>
          <w:lang w:val="de-DE"/>
        </w:rPr>
        <w:tab/>
        <w:t>Man möchte in Betriebsräumen außerhalb des Bereichs der Ladung Reparaturarbeiten durchführen, die die Anwendung von Feuer erfordern. Ist dies während des Entgasens ohne die Zustimmung der zuständigen Behörde erlaubt?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Ja, aber nur, wenn Türen und Öffnungen dieser Betriebsräume geschlossen sind.</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Ja, dies ist in Betriebsräumen außerhalb des Bereichs der Ladung immer erlaubt.</w:t>
      </w:r>
    </w:p>
    <w:p w:rsidR="00662BF3" w:rsidRPr="00C61874" w:rsidRDefault="00662BF3" w:rsidP="00662BF3">
      <w:pPr>
        <w:tabs>
          <w:tab w:val="left" w:pos="-1135"/>
          <w:tab w:val="left" w:pos="-568"/>
          <w:tab w:val="left" w:pos="-2"/>
          <w:tab w:val="left" w:pos="567"/>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Ja, außerhalb des Bereichs der Ladung braucht man keine Zustimmung der zuständigen Behörde.</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Nein.</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332 05.0-07</w:t>
      </w:r>
      <w:r w:rsidRPr="00C61874">
        <w:rPr>
          <w:lang w:val="de-DE"/>
        </w:rPr>
        <w:tab/>
        <w:t>7.2.3.7.1</w:t>
      </w:r>
      <w:ins w:id="95" w:author="Bölker, Steffan" w:date="2018-08-24T14:52:00Z">
        <w:r w:rsidR="008C5A0A" w:rsidRPr="00C61874">
          <w:rPr>
            <w:lang w:val="de-DE"/>
          </w:rPr>
          <w:t>.1</w:t>
        </w:r>
      </w:ins>
      <w:r w:rsidRPr="00C61874">
        <w:rPr>
          <w:lang w:val="de-DE"/>
        </w:rPr>
        <w:tab/>
        <w:t>A</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 xml:space="preserve">Wer ist für die </w:t>
      </w:r>
      <w:del w:id="96" w:author="Kai Kempmann" w:date="2018-09-19T17:36:00Z">
        <w:r w:rsidRPr="00C61874" w:rsidDel="00AA4437">
          <w:rPr>
            <w:lang w:val="de-DE"/>
          </w:rPr>
          <w:delText>Bezeichnung von Entgasungsstellen</w:delText>
        </w:r>
      </w:del>
      <w:ins w:id="97" w:author="Kai Kempmann" w:date="2018-09-19T17:36:00Z">
        <w:r w:rsidR="00AA4437" w:rsidRPr="00C61874">
          <w:rPr>
            <w:lang w:val="de-DE"/>
          </w:rPr>
          <w:t xml:space="preserve">Zulassung von Stellen für das Entgasen in die Atmosphäre </w:t>
        </w:r>
      </w:ins>
      <w:r w:rsidRPr="00C61874">
        <w:rPr>
          <w:lang w:val="de-DE"/>
        </w:rPr>
        <w:t xml:space="preserve"> zuständig?</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Die zuständige Behörde.</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Die Schiffsuntersuchungsstelle.</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Das Gesundheitsamt.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Die Schifffahrtspolizei.</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332 05.0-08</w:t>
      </w:r>
      <w:r w:rsidRPr="00C61874">
        <w:rPr>
          <w:lang w:val="de-DE"/>
        </w:rPr>
        <w:tab/>
        <w:t>8.3.5</w:t>
      </w:r>
      <w:r w:rsidRPr="00C61874">
        <w:rPr>
          <w:lang w:val="de-DE"/>
        </w:rPr>
        <w:tab/>
        <w:t>C</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Wann muss eine Gasfreiheitsbescheinigung an Bord vorhanden sein?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Wenn man nach dem Löschen den oder die blauen Kegel/Lichter wegnehmen möchte.</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Wenn man nach dem Löschen ein anderes Produkt laden möchte.</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Wenn eine Werftreparatur am Schiffskörper durchgeführt werden muss.</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Wenn ein Ladetank betreten werden muss.</w:t>
      </w:r>
    </w:p>
    <w:p w:rsidR="00662BF3" w:rsidRPr="00C61874" w:rsidRDefault="00662BF3" w:rsidP="00662BF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p>
    <w:p w:rsidR="00662BF3" w:rsidRPr="00C61874" w:rsidRDefault="00463BC1" w:rsidP="00662BF3">
      <w:pPr>
        <w:tabs>
          <w:tab w:val="left" w:pos="-1135"/>
          <w:tab w:val="left" w:pos="-568"/>
          <w:tab w:val="left" w:pos="-2"/>
          <w:tab w:val="left" w:pos="284"/>
          <w:tab w:val="left" w:pos="1134"/>
          <w:tab w:val="left" w:pos="1699"/>
          <w:tab w:val="left" w:pos="8502"/>
          <w:tab w:val="left" w:pos="9068"/>
        </w:tabs>
        <w:ind w:left="1701" w:hanging="1701"/>
        <w:rPr>
          <w:lang w:val="de-DE"/>
        </w:rPr>
      </w:pPr>
      <w:r w:rsidRPr="00C61874">
        <w:rPr>
          <w:lang w:val="de-DE"/>
        </w:rPr>
        <w:br w:type="page"/>
      </w:r>
      <w:r w:rsidR="00662BF3" w:rsidRPr="00C61874">
        <w:rPr>
          <w:lang w:val="de-DE"/>
        </w:rPr>
        <w:tab/>
        <w:t>332 05.0-09</w:t>
      </w:r>
      <w:r w:rsidR="00662BF3" w:rsidRPr="00C61874">
        <w:rPr>
          <w:lang w:val="de-DE"/>
        </w:rPr>
        <w:tab/>
      </w:r>
      <w:ins w:id="98" w:author="Bölker, Steffan" w:date="2018-08-24T14:52:00Z">
        <w:del w:id="99" w:author="Kai Kempmann" w:date="2018-09-19T17:44:00Z">
          <w:r w:rsidR="008C5A0A" w:rsidRPr="00C61874" w:rsidDel="0030053E">
            <w:rPr>
              <w:lang w:val="de-DE"/>
            </w:rPr>
            <w:delText>7.2.3.7.1.</w:delText>
          </w:r>
        </w:del>
      </w:ins>
      <w:ins w:id="100" w:author="Bölker, Steffan" w:date="2018-08-24T14:53:00Z">
        <w:del w:id="101" w:author="Kai Kempmann" w:date="2018-09-19T17:44:00Z">
          <w:r w:rsidR="008C5A0A" w:rsidRPr="00C61874" w:rsidDel="0030053E">
            <w:rPr>
              <w:lang w:val="de-DE"/>
            </w:rPr>
            <w:delText xml:space="preserve">1, 7.2.3.7.1.2, </w:delText>
          </w:r>
        </w:del>
      </w:ins>
      <w:del w:id="102" w:author="Kai Kempmann" w:date="2018-09-19T17:44:00Z">
        <w:r w:rsidR="00662BF3" w:rsidRPr="00C61874" w:rsidDel="0030053E">
          <w:rPr>
            <w:lang w:val="de-DE"/>
          </w:rPr>
          <w:delText>7.2.3.7.</w:delText>
        </w:r>
      </w:del>
      <w:ins w:id="103" w:author="Bölker, Steffan" w:date="2018-08-24T14:52:00Z">
        <w:del w:id="104" w:author="Kai Kempmann" w:date="2018-09-19T17:44:00Z">
          <w:r w:rsidR="008C5A0A" w:rsidRPr="00C61874" w:rsidDel="0030053E">
            <w:rPr>
              <w:lang w:val="de-DE"/>
            </w:rPr>
            <w:delText>1.</w:delText>
          </w:r>
        </w:del>
      </w:ins>
      <w:del w:id="105" w:author="Kai Kempmann" w:date="2018-09-19T17:44:00Z">
        <w:r w:rsidR="00662BF3" w:rsidRPr="00C61874" w:rsidDel="0030053E">
          <w:rPr>
            <w:lang w:val="de-DE"/>
          </w:rPr>
          <w:delText>3</w:delText>
        </w:r>
      </w:del>
      <w:ins w:id="106" w:author="Kai Kempmann" w:date="2018-09-19T17:44:00Z">
        <w:r w:rsidR="0030053E" w:rsidRPr="00C61874">
          <w:rPr>
            <w:lang w:val="de-DE"/>
          </w:rPr>
          <w:t>gestrichen (19.09.2018)</w:t>
        </w:r>
      </w:ins>
      <w:r w:rsidR="00662BF3" w:rsidRPr="00C61874">
        <w:rPr>
          <w:lang w:val="de-DE"/>
        </w:rPr>
        <w:tab/>
      </w:r>
      <w:del w:id="107" w:author="Kai Kempmann" w:date="2018-09-19T17:45:00Z">
        <w:r w:rsidR="00662BF3" w:rsidRPr="00C61874" w:rsidDel="0030053E">
          <w:rPr>
            <w:lang w:val="de-DE"/>
          </w:rPr>
          <w:delText>A</w:delText>
        </w:r>
      </w:del>
    </w:p>
    <w:p w:rsidR="00662BF3" w:rsidRPr="00C61874" w:rsidRDefault="00662BF3" w:rsidP="00662BF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p>
    <w:p w:rsidR="00662BF3" w:rsidRPr="00C61874" w:rsidDel="0030053E" w:rsidRDefault="00662BF3" w:rsidP="0030053E">
      <w:pPr>
        <w:tabs>
          <w:tab w:val="left" w:pos="-1135"/>
          <w:tab w:val="left" w:pos="-568"/>
          <w:tab w:val="left" w:pos="565"/>
          <w:tab w:val="left" w:pos="1131"/>
          <w:tab w:val="left" w:pos="8502"/>
          <w:tab w:val="left" w:pos="9068"/>
        </w:tabs>
        <w:ind w:left="1134" w:hanging="1134"/>
        <w:rPr>
          <w:del w:id="108" w:author="Kai Kempmann" w:date="2018-09-19T17:45:00Z"/>
          <w:lang w:val="de-DE"/>
        </w:rPr>
      </w:pPr>
      <w:r w:rsidRPr="00C61874">
        <w:rPr>
          <w:lang w:val="de-DE"/>
        </w:rPr>
        <w:tab/>
      </w:r>
      <w:r w:rsidRPr="00C61874">
        <w:rPr>
          <w:lang w:val="de-DE"/>
        </w:rPr>
        <w:tab/>
      </w:r>
      <w:del w:id="109" w:author="Kai Kempmann" w:date="2018-09-19T17:45:00Z">
        <w:r w:rsidRPr="00C61874" w:rsidDel="0030053E">
          <w:rPr>
            <w:lang w:val="de-DE"/>
          </w:rPr>
          <w:delText xml:space="preserve">Es ist nicht möglich, an der von der zuständigen Behörde </w:delText>
        </w:r>
      </w:del>
      <w:del w:id="110" w:author="Kai Kempmann" w:date="2018-09-19T17:38:00Z">
        <w:r w:rsidRPr="00C61874" w:rsidDel="00AA4437">
          <w:rPr>
            <w:lang w:val="de-DE"/>
          </w:rPr>
          <w:delText xml:space="preserve">bezeichneten oder für diesen Zweck </w:delText>
        </w:r>
      </w:del>
      <w:del w:id="111" w:author="Kai Kempmann" w:date="2018-09-19T17:45:00Z">
        <w:r w:rsidRPr="00C61874" w:rsidDel="0030053E">
          <w:rPr>
            <w:lang w:val="de-DE"/>
          </w:rPr>
          <w:delText>zugelassenen Stelle zu entgasen.</w:delText>
        </w:r>
      </w:del>
    </w:p>
    <w:p w:rsidR="00662BF3" w:rsidRPr="00C61874" w:rsidDel="0030053E" w:rsidRDefault="00662BF3" w:rsidP="0030053E">
      <w:pPr>
        <w:tabs>
          <w:tab w:val="left" w:pos="-1135"/>
          <w:tab w:val="left" w:pos="-568"/>
          <w:tab w:val="left" w:pos="565"/>
          <w:tab w:val="left" w:pos="1131"/>
          <w:tab w:val="left" w:pos="8502"/>
          <w:tab w:val="left" w:pos="9068"/>
        </w:tabs>
        <w:ind w:left="1134" w:hanging="1134"/>
        <w:rPr>
          <w:del w:id="112" w:author="Kai Kempmann" w:date="2018-09-19T17:45:00Z"/>
          <w:lang w:val="de-DE"/>
        </w:rPr>
      </w:pPr>
      <w:del w:id="113" w:author="Kai Kempmann" w:date="2018-09-19T17:45:00Z">
        <w:r w:rsidRPr="00C61874" w:rsidDel="0030053E">
          <w:rPr>
            <w:lang w:val="de-DE"/>
          </w:rPr>
          <w:tab/>
        </w:r>
        <w:r w:rsidRPr="00C61874" w:rsidDel="0030053E">
          <w:rPr>
            <w:lang w:val="de-DE"/>
          </w:rPr>
          <w:tab/>
        </w:r>
        <w:r w:rsidRPr="00C61874" w:rsidDel="0030053E">
          <w:rPr>
            <w:lang w:val="de-DE"/>
          </w:rPr>
          <w:tab/>
        </w:r>
      </w:del>
      <w:del w:id="114" w:author="Kai Kempmann" w:date="2018-09-19T17:38:00Z">
        <w:r w:rsidRPr="00C61874" w:rsidDel="00AA4437">
          <w:rPr>
            <w:lang w:val="de-DE"/>
          </w:rPr>
          <w:delText>Sie entgasen</w:delText>
        </w:r>
      </w:del>
      <w:del w:id="115" w:author="Kai Kempmann" w:date="2018-09-19T17:45:00Z">
        <w:r w:rsidRPr="00C61874" w:rsidDel="0030053E">
          <w:rPr>
            <w:lang w:val="de-DE"/>
          </w:rPr>
          <w:delText xml:space="preserve"> während der Fahrt Ladetanks, die </w:delText>
        </w:r>
        <w:r w:rsidRPr="00C61874" w:rsidDel="0030053E">
          <w:rPr>
            <w:lang w:val="de-DE"/>
          </w:rPr>
          <w:softHyphen/>
          <w:delText>UN 1093 ACRYLNITRIL, STABILISIERT  enthalten hatten. Müssen Sie den Entgasungsvorgang unterbrechen, wenn Sie unter einer Brücke hindurch fahren?</w:delText>
        </w:r>
      </w:del>
    </w:p>
    <w:p w:rsidR="00662BF3" w:rsidRPr="00C61874" w:rsidDel="0030053E" w:rsidRDefault="00662BF3" w:rsidP="0030053E">
      <w:pPr>
        <w:tabs>
          <w:tab w:val="left" w:pos="-1135"/>
          <w:tab w:val="left" w:pos="-568"/>
          <w:tab w:val="left" w:pos="565"/>
          <w:tab w:val="left" w:pos="1131"/>
          <w:tab w:val="left" w:pos="8502"/>
          <w:tab w:val="left" w:pos="9068"/>
        </w:tabs>
        <w:ind w:left="1134" w:hanging="1134"/>
        <w:rPr>
          <w:del w:id="116" w:author="Kai Kempmann" w:date="2018-09-19T17:45:00Z"/>
          <w:lang w:val="de-DE"/>
        </w:rPr>
      </w:pPr>
    </w:p>
    <w:p w:rsidR="00662BF3" w:rsidRPr="00C61874" w:rsidDel="0030053E" w:rsidRDefault="00662BF3" w:rsidP="0030053E">
      <w:pPr>
        <w:tabs>
          <w:tab w:val="left" w:pos="-1135"/>
          <w:tab w:val="left" w:pos="-568"/>
          <w:tab w:val="left" w:pos="565"/>
          <w:tab w:val="left" w:pos="1131"/>
          <w:tab w:val="left" w:pos="8502"/>
          <w:tab w:val="left" w:pos="9068"/>
        </w:tabs>
        <w:ind w:left="1134" w:hanging="1134"/>
        <w:rPr>
          <w:del w:id="117" w:author="Kai Kempmann" w:date="2018-09-19T17:45:00Z"/>
          <w:lang w:val="de-DE"/>
        </w:rPr>
      </w:pPr>
      <w:del w:id="118" w:author="Kai Kempmann" w:date="2018-09-19T17:45:00Z">
        <w:r w:rsidRPr="00C61874" w:rsidDel="0030053E">
          <w:rPr>
            <w:lang w:val="de-DE"/>
          </w:rPr>
          <w:tab/>
        </w:r>
        <w:r w:rsidRPr="00C61874" w:rsidDel="0030053E">
          <w:rPr>
            <w:lang w:val="de-DE"/>
          </w:rPr>
          <w:tab/>
        </w:r>
        <w:r w:rsidRPr="00C61874" w:rsidDel="0030053E">
          <w:rPr>
            <w:lang w:val="de-DE"/>
          </w:rPr>
          <w:tab/>
          <w:delText>A</w:delText>
        </w:r>
        <w:r w:rsidRPr="00C61874" w:rsidDel="0030053E">
          <w:rPr>
            <w:lang w:val="de-DE"/>
          </w:rPr>
          <w:tab/>
          <w:delText>Ja, denn bei diesem Stoff darf nicht unter einer Brücke entgast werden.</w:delText>
        </w:r>
      </w:del>
    </w:p>
    <w:p w:rsidR="00662BF3" w:rsidRPr="00C61874" w:rsidDel="0030053E" w:rsidRDefault="00662BF3" w:rsidP="0030053E">
      <w:pPr>
        <w:tabs>
          <w:tab w:val="left" w:pos="-1135"/>
          <w:tab w:val="left" w:pos="-568"/>
          <w:tab w:val="left" w:pos="565"/>
          <w:tab w:val="left" w:pos="1131"/>
          <w:tab w:val="left" w:pos="8502"/>
          <w:tab w:val="left" w:pos="9068"/>
        </w:tabs>
        <w:ind w:left="1134" w:hanging="1134"/>
        <w:rPr>
          <w:del w:id="119" w:author="Kai Kempmann" w:date="2018-09-19T17:45:00Z"/>
          <w:lang w:val="de-DE"/>
        </w:rPr>
      </w:pPr>
      <w:del w:id="120" w:author="Kai Kempmann" w:date="2018-09-19T17:45:00Z">
        <w:r w:rsidRPr="00C61874" w:rsidDel="0030053E">
          <w:rPr>
            <w:lang w:val="de-DE"/>
          </w:rPr>
          <w:tab/>
        </w:r>
        <w:r w:rsidRPr="00C61874" w:rsidDel="0030053E">
          <w:rPr>
            <w:lang w:val="de-DE"/>
          </w:rPr>
          <w:tab/>
        </w:r>
        <w:r w:rsidRPr="00C61874" w:rsidDel="0030053E">
          <w:rPr>
            <w:lang w:val="de-DE"/>
          </w:rPr>
          <w:tab/>
          <w:delText>B</w:delText>
        </w:r>
        <w:r w:rsidRPr="00C61874" w:rsidDel="0030053E">
          <w:rPr>
            <w:lang w:val="de-DE"/>
          </w:rPr>
          <w:tab/>
          <w:delText>Ja, denn unter einer Brücke dürfen Sie nie entgasen, ungeachtet des Produktes.</w:delText>
        </w:r>
      </w:del>
    </w:p>
    <w:p w:rsidR="00662BF3" w:rsidRPr="00C61874" w:rsidDel="0030053E" w:rsidRDefault="00662BF3" w:rsidP="0030053E">
      <w:pPr>
        <w:tabs>
          <w:tab w:val="left" w:pos="-1135"/>
          <w:tab w:val="left" w:pos="-568"/>
          <w:tab w:val="left" w:pos="565"/>
          <w:tab w:val="left" w:pos="1131"/>
          <w:tab w:val="left" w:pos="8502"/>
          <w:tab w:val="left" w:pos="9068"/>
        </w:tabs>
        <w:ind w:left="1134" w:hanging="1134"/>
        <w:rPr>
          <w:del w:id="121" w:author="Kai Kempmann" w:date="2018-09-19T17:45:00Z"/>
          <w:lang w:val="de-DE"/>
        </w:rPr>
      </w:pPr>
      <w:del w:id="122" w:author="Kai Kempmann" w:date="2018-09-19T17:45:00Z">
        <w:r w:rsidRPr="00C61874" w:rsidDel="0030053E">
          <w:rPr>
            <w:lang w:val="de-DE"/>
          </w:rPr>
          <w:tab/>
        </w:r>
        <w:r w:rsidRPr="00C61874" w:rsidDel="0030053E">
          <w:rPr>
            <w:lang w:val="de-DE"/>
          </w:rPr>
          <w:tab/>
        </w:r>
        <w:r w:rsidRPr="00C61874" w:rsidDel="0030053E">
          <w:rPr>
            <w:lang w:val="de-DE"/>
          </w:rPr>
          <w:tab/>
          <w:delText>C</w:delText>
        </w:r>
        <w:r w:rsidRPr="00C61874" w:rsidDel="0030053E">
          <w:rPr>
            <w:lang w:val="de-DE"/>
          </w:rPr>
          <w:tab/>
          <w:delText>Nein, bei diesem Produkt dürfen Sie den Entgasungsvorgang fortführen.</w:delText>
        </w:r>
      </w:del>
    </w:p>
    <w:p w:rsidR="00662BF3" w:rsidRPr="00C61874" w:rsidRDefault="00662BF3" w:rsidP="0030053E">
      <w:pPr>
        <w:tabs>
          <w:tab w:val="left" w:pos="-1135"/>
          <w:tab w:val="left" w:pos="-568"/>
          <w:tab w:val="left" w:pos="565"/>
          <w:tab w:val="left" w:pos="1131"/>
          <w:tab w:val="left" w:pos="8502"/>
          <w:tab w:val="left" w:pos="9068"/>
        </w:tabs>
        <w:ind w:left="1134" w:hanging="1134"/>
        <w:rPr>
          <w:lang w:val="de-DE"/>
        </w:rPr>
      </w:pPr>
      <w:del w:id="123" w:author="Kai Kempmann" w:date="2018-09-19T17:45:00Z">
        <w:r w:rsidRPr="00C61874" w:rsidDel="0030053E">
          <w:rPr>
            <w:lang w:val="de-DE"/>
          </w:rPr>
          <w:tab/>
        </w:r>
        <w:r w:rsidRPr="00C61874" w:rsidDel="0030053E">
          <w:rPr>
            <w:lang w:val="de-DE"/>
          </w:rPr>
          <w:tab/>
        </w:r>
        <w:r w:rsidRPr="00C61874" w:rsidDel="0030053E">
          <w:rPr>
            <w:lang w:val="de-DE"/>
          </w:rPr>
          <w:tab/>
          <w:delText>D</w:delText>
        </w:r>
        <w:r w:rsidRPr="00C61874" w:rsidDel="0030053E">
          <w:rPr>
            <w:lang w:val="de-DE"/>
          </w:rPr>
          <w:tab/>
          <w:delText>Nein, denn Ladetanks, die diesen Stoff enthalten haben, dürfen nie während der Fahrt entgast werden.</w:delText>
        </w:r>
        <w:r w:rsidRPr="00C61874" w:rsidDel="0030053E">
          <w:rPr>
            <w:lang w:val="de-DE"/>
          </w:rPr>
          <w:tab/>
        </w:r>
      </w:del>
    </w:p>
    <w:p w:rsidR="00662BF3" w:rsidRPr="00C61874" w:rsidRDefault="00662BF3" w:rsidP="00662BF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p>
    <w:p w:rsidR="00662BF3" w:rsidRPr="00C61874" w:rsidRDefault="00662BF3" w:rsidP="00662BF3">
      <w:pPr>
        <w:tabs>
          <w:tab w:val="left" w:pos="-1135"/>
          <w:tab w:val="left" w:pos="-568"/>
          <w:tab w:val="left" w:pos="-2"/>
          <w:tab w:val="left" w:pos="284"/>
          <w:tab w:val="left" w:pos="1134"/>
          <w:tab w:val="left" w:pos="1699"/>
          <w:tab w:val="left" w:pos="8502"/>
          <w:tab w:val="left" w:pos="9068"/>
        </w:tabs>
        <w:ind w:left="1701" w:hanging="1701"/>
        <w:rPr>
          <w:lang w:val="de-DE"/>
        </w:rPr>
      </w:pPr>
      <w:r w:rsidRPr="00C61874">
        <w:rPr>
          <w:lang w:val="de-DE"/>
        </w:rPr>
        <w:tab/>
        <w:t>332 05.0-10</w:t>
      </w:r>
      <w:r w:rsidRPr="00C61874">
        <w:rPr>
          <w:lang w:val="de-DE"/>
        </w:rPr>
        <w:tab/>
      </w:r>
      <w:ins w:id="124" w:author="Kai Kempmann" w:date="2018-09-19T17:45:00Z">
        <w:r w:rsidR="0030053E" w:rsidRPr="00C61874">
          <w:rPr>
            <w:lang w:val="de-DE"/>
          </w:rPr>
          <w:t>gestrichen (19.09.2018)</w:t>
        </w:r>
      </w:ins>
      <w:del w:id="125" w:author="Kai Kempmann" w:date="2018-09-19T17:45:00Z">
        <w:r w:rsidRPr="00C61874" w:rsidDel="0030053E">
          <w:rPr>
            <w:lang w:val="de-DE"/>
          </w:rPr>
          <w:delText>7.2.3.7.2</w:delText>
        </w:r>
      </w:del>
      <w:ins w:id="126" w:author="Bölker, Steffan" w:date="2018-08-24T14:54:00Z">
        <w:del w:id="127" w:author="Kai Kempmann" w:date="2018-09-19T17:45:00Z">
          <w:r w:rsidR="008C5A0A" w:rsidRPr="00C61874" w:rsidDel="0030053E">
            <w:rPr>
              <w:lang w:val="de-DE"/>
            </w:rPr>
            <w:delText>1.3</w:delText>
          </w:r>
        </w:del>
      </w:ins>
      <w:r w:rsidRPr="00C61874">
        <w:rPr>
          <w:lang w:val="de-DE"/>
        </w:rPr>
        <w:tab/>
      </w:r>
      <w:del w:id="128" w:author="Kai Kempmann" w:date="2018-09-19T17:45:00Z">
        <w:r w:rsidRPr="00C61874" w:rsidDel="0030053E">
          <w:rPr>
            <w:lang w:val="de-DE"/>
          </w:rPr>
          <w:delText>C</w:delText>
        </w:r>
      </w:del>
    </w:p>
    <w:p w:rsidR="00662BF3" w:rsidRPr="00C61874" w:rsidRDefault="00662BF3" w:rsidP="00662BF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p>
    <w:p w:rsidR="00662BF3" w:rsidRPr="00C61874" w:rsidDel="0030053E" w:rsidRDefault="00662BF3" w:rsidP="0030053E">
      <w:pPr>
        <w:widowControl w:val="0"/>
        <w:tabs>
          <w:tab w:val="left" w:pos="-1193"/>
          <w:tab w:val="left" w:pos="-626"/>
          <w:tab w:val="left" w:pos="-60"/>
          <w:tab w:val="left" w:pos="284"/>
          <w:tab w:val="left" w:pos="567"/>
          <w:tab w:val="left" w:pos="2207"/>
          <w:tab w:val="left" w:pos="2775"/>
          <w:tab w:val="left" w:pos="3341"/>
          <w:tab w:val="left" w:pos="3908"/>
          <w:tab w:val="left" w:pos="4475"/>
          <w:tab w:val="left" w:pos="5042"/>
          <w:tab w:val="left" w:pos="5609"/>
          <w:tab w:val="left" w:pos="6176"/>
          <w:tab w:val="left" w:pos="7876"/>
          <w:tab w:val="left" w:pos="8444"/>
          <w:tab w:val="left" w:pos="9010"/>
        </w:tabs>
        <w:ind w:left="1134" w:hanging="1134"/>
        <w:jc w:val="both"/>
        <w:rPr>
          <w:del w:id="129" w:author="Kai Kempmann" w:date="2018-09-19T17:45:00Z"/>
          <w:lang w:val="de-DE"/>
        </w:rPr>
      </w:pPr>
      <w:r w:rsidRPr="00C61874">
        <w:rPr>
          <w:lang w:val="de-DE"/>
        </w:rPr>
        <w:tab/>
      </w:r>
      <w:r w:rsidRPr="00C61874">
        <w:rPr>
          <w:lang w:val="de-DE"/>
        </w:rPr>
        <w:tab/>
      </w:r>
      <w:r w:rsidRPr="00C61874">
        <w:rPr>
          <w:lang w:val="de-DE"/>
        </w:rPr>
        <w:tab/>
      </w:r>
      <w:del w:id="130" w:author="Kai Kempmann" w:date="2018-09-19T17:45:00Z">
        <w:r w:rsidRPr="00C61874" w:rsidDel="0030053E">
          <w:rPr>
            <w:lang w:val="de-DE"/>
          </w:rPr>
          <w:delText xml:space="preserve">Sie entgasen während der Fahrt Ladetanks, die UN 1106 </w:delText>
        </w:r>
        <w:r w:rsidRPr="00C61874" w:rsidDel="0030053E">
          <w:rPr>
            <w:lang w:val="de-DE"/>
          </w:rPr>
          <w:softHyphen/>
          <w:delText>AMYLAMINE enthalten hatten. Müssen Sie den Entgasungsvorgang unterbrechen, wenn Sie unter einer Brücke hindurch fahren?</w:delText>
        </w:r>
      </w:del>
    </w:p>
    <w:p w:rsidR="00662BF3" w:rsidRPr="00C61874" w:rsidDel="0030053E" w:rsidRDefault="00662BF3" w:rsidP="0030053E">
      <w:pPr>
        <w:widowControl w:val="0"/>
        <w:tabs>
          <w:tab w:val="left" w:pos="-1193"/>
          <w:tab w:val="left" w:pos="-626"/>
          <w:tab w:val="left" w:pos="-60"/>
          <w:tab w:val="left" w:pos="284"/>
          <w:tab w:val="left" w:pos="567"/>
          <w:tab w:val="left" w:pos="2207"/>
          <w:tab w:val="left" w:pos="2775"/>
          <w:tab w:val="left" w:pos="3341"/>
          <w:tab w:val="left" w:pos="3908"/>
          <w:tab w:val="left" w:pos="4475"/>
          <w:tab w:val="left" w:pos="5042"/>
          <w:tab w:val="left" w:pos="5609"/>
          <w:tab w:val="left" w:pos="6176"/>
          <w:tab w:val="left" w:pos="7876"/>
          <w:tab w:val="left" w:pos="8444"/>
          <w:tab w:val="left" w:pos="9010"/>
        </w:tabs>
        <w:ind w:left="1134" w:hanging="1134"/>
        <w:jc w:val="both"/>
        <w:rPr>
          <w:del w:id="131" w:author="Kai Kempmann" w:date="2018-09-19T17:45:00Z"/>
          <w:lang w:val="de-DE"/>
        </w:rPr>
      </w:pPr>
    </w:p>
    <w:p w:rsidR="00662BF3" w:rsidRPr="00C61874" w:rsidDel="0030053E" w:rsidRDefault="00662BF3" w:rsidP="0030053E">
      <w:pPr>
        <w:widowControl w:val="0"/>
        <w:tabs>
          <w:tab w:val="left" w:pos="-1193"/>
          <w:tab w:val="left" w:pos="-626"/>
          <w:tab w:val="left" w:pos="-60"/>
          <w:tab w:val="left" w:pos="284"/>
          <w:tab w:val="left" w:pos="567"/>
          <w:tab w:val="left" w:pos="2207"/>
          <w:tab w:val="left" w:pos="2775"/>
          <w:tab w:val="left" w:pos="3341"/>
          <w:tab w:val="left" w:pos="3908"/>
          <w:tab w:val="left" w:pos="4475"/>
          <w:tab w:val="left" w:pos="5042"/>
          <w:tab w:val="left" w:pos="5609"/>
          <w:tab w:val="left" w:pos="6176"/>
          <w:tab w:val="left" w:pos="7876"/>
          <w:tab w:val="left" w:pos="8444"/>
          <w:tab w:val="left" w:pos="9010"/>
        </w:tabs>
        <w:ind w:left="1134" w:hanging="1134"/>
        <w:jc w:val="both"/>
        <w:rPr>
          <w:del w:id="132" w:author="Kai Kempmann" w:date="2018-09-19T17:45:00Z"/>
          <w:lang w:val="de-DE"/>
        </w:rPr>
      </w:pPr>
      <w:del w:id="133" w:author="Kai Kempmann" w:date="2018-09-19T17:45:00Z">
        <w:r w:rsidRPr="00C61874" w:rsidDel="0030053E">
          <w:rPr>
            <w:lang w:val="de-DE"/>
          </w:rPr>
          <w:tab/>
        </w:r>
        <w:r w:rsidRPr="00C61874" w:rsidDel="0030053E">
          <w:rPr>
            <w:lang w:val="de-DE"/>
          </w:rPr>
          <w:tab/>
        </w:r>
        <w:r w:rsidRPr="00C61874" w:rsidDel="0030053E">
          <w:rPr>
            <w:lang w:val="de-DE"/>
          </w:rPr>
          <w:tab/>
          <w:delText>A</w:delText>
        </w:r>
        <w:r w:rsidRPr="00C61874" w:rsidDel="0030053E">
          <w:rPr>
            <w:lang w:val="de-DE"/>
          </w:rPr>
          <w:tab/>
          <w:delText>Ja, denn bei diesem Stoff darf nicht unter einer Brücke entgast werden.</w:delText>
        </w:r>
      </w:del>
    </w:p>
    <w:p w:rsidR="00662BF3" w:rsidRPr="00C61874" w:rsidDel="0030053E" w:rsidRDefault="00662BF3" w:rsidP="0030053E">
      <w:pPr>
        <w:widowControl w:val="0"/>
        <w:tabs>
          <w:tab w:val="left" w:pos="-1193"/>
          <w:tab w:val="left" w:pos="-626"/>
          <w:tab w:val="left" w:pos="-60"/>
          <w:tab w:val="left" w:pos="284"/>
          <w:tab w:val="left" w:pos="567"/>
          <w:tab w:val="left" w:pos="2207"/>
          <w:tab w:val="left" w:pos="2775"/>
          <w:tab w:val="left" w:pos="3341"/>
          <w:tab w:val="left" w:pos="3908"/>
          <w:tab w:val="left" w:pos="4475"/>
          <w:tab w:val="left" w:pos="5042"/>
          <w:tab w:val="left" w:pos="5609"/>
          <w:tab w:val="left" w:pos="6176"/>
          <w:tab w:val="left" w:pos="7876"/>
          <w:tab w:val="left" w:pos="8444"/>
          <w:tab w:val="left" w:pos="9010"/>
        </w:tabs>
        <w:ind w:left="1134" w:hanging="1134"/>
        <w:jc w:val="both"/>
        <w:rPr>
          <w:del w:id="134" w:author="Kai Kempmann" w:date="2018-09-19T17:45:00Z"/>
          <w:lang w:val="de-DE"/>
        </w:rPr>
      </w:pPr>
      <w:del w:id="135" w:author="Kai Kempmann" w:date="2018-09-19T17:45:00Z">
        <w:r w:rsidRPr="00C61874" w:rsidDel="0030053E">
          <w:rPr>
            <w:lang w:val="de-DE"/>
          </w:rPr>
          <w:tab/>
        </w:r>
        <w:r w:rsidRPr="00C61874" w:rsidDel="0030053E">
          <w:rPr>
            <w:lang w:val="de-DE"/>
          </w:rPr>
          <w:tab/>
        </w:r>
        <w:r w:rsidRPr="00C61874" w:rsidDel="0030053E">
          <w:rPr>
            <w:lang w:val="de-DE"/>
          </w:rPr>
          <w:tab/>
          <w:delText>B</w:delText>
        </w:r>
        <w:r w:rsidRPr="00C61874" w:rsidDel="0030053E">
          <w:rPr>
            <w:lang w:val="de-DE"/>
          </w:rPr>
          <w:tab/>
          <w:delText xml:space="preserve">Ja, denn unter einer Brücke </w:delText>
        </w:r>
        <w:r w:rsidR="00E5532F" w:rsidRPr="00C61874" w:rsidDel="0030053E">
          <w:rPr>
            <w:lang w:val="de-DE"/>
          </w:rPr>
          <w:delText xml:space="preserve">darf nicht </w:delText>
        </w:r>
        <w:r w:rsidRPr="00C61874" w:rsidDel="0030053E">
          <w:rPr>
            <w:lang w:val="de-DE"/>
          </w:rPr>
          <w:delText>entgas</w:delText>
        </w:r>
        <w:r w:rsidR="00E5532F" w:rsidRPr="00C61874" w:rsidDel="0030053E">
          <w:rPr>
            <w:lang w:val="de-DE"/>
          </w:rPr>
          <w:delText>t werden</w:delText>
        </w:r>
        <w:r w:rsidRPr="00C61874" w:rsidDel="0030053E">
          <w:rPr>
            <w:lang w:val="de-DE"/>
          </w:rPr>
          <w:delText>, ungeachtet des Produktes.</w:delText>
        </w:r>
      </w:del>
    </w:p>
    <w:p w:rsidR="00662BF3" w:rsidRPr="00C61874" w:rsidDel="0030053E" w:rsidRDefault="00662BF3" w:rsidP="0030053E">
      <w:pPr>
        <w:widowControl w:val="0"/>
        <w:tabs>
          <w:tab w:val="left" w:pos="-1193"/>
          <w:tab w:val="left" w:pos="-626"/>
          <w:tab w:val="left" w:pos="-60"/>
          <w:tab w:val="left" w:pos="284"/>
          <w:tab w:val="left" w:pos="567"/>
          <w:tab w:val="left" w:pos="2207"/>
          <w:tab w:val="left" w:pos="2775"/>
          <w:tab w:val="left" w:pos="3341"/>
          <w:tab w:val="left" w:pos="3908"/>
          <w:tab w:val="left" w:pos="4475"/>
          <w:tab w:val="left" w:pos="5042"/>
          <w:tab w:val="left" w:pos="5609"/>
          <w:tab w:val="left" w:pos="6176"/>
          <w:tab w:val="left" w:pos="7876"/>
          <w:tab w:val="left" w:pos="8444"/>
          <w:tab w:val="left" w:pos="9010"/>
        </w:tabs>
        <w:ind w:left="1134" w:hanging="1134"/>
        <w:jc w:val="both"/>
        <w:rPr>
          <w:del w:id="136" w:author="Kai Kempmann" w:date="2018-09-19T17:45:00Z"/>
          <w:lang w:val="de-DE"/>
        </w:rPr>
      </w:pPr>
      <w:del w:id="137" w:author="Kai Kempmann" w:date="2018-09-19T17:45:00Z">
        <w:r w:rsidRPr="00C61874" w:rsidDel="0030053E">
          <w:rPr>
            <w:lang w:val="de-DE"/>
          </w:rPr>
          <w:tab/>
        </w:r>
        <w:r w:rsidRPr="00C61874" w:rsidDel="0030053E">
          <w:rPr>
            <w:lang w:val="de-DE"/>
          </w:rPr>
          <w:tab/>
        </w:r>
        <w:r w:rsidRPr="00C61874" w:rsidDel="0030053E">
          <w:rPr>
            <w:lang w:val="de-DE"/>
          </w:rPr>
          <w:tab/>
          <w:delText>C</w:delText>
        </w:r>
        <w:r w:rsidRPr="00C61874" w:rsidDel="0030053E">
          <w:rPr>
            <w:lang w:val="de-DE"/>
          </w:rPr>
          <w:tab/>
          <w:delText xml:space="preserve">Nein, bei diesem Produkt </w:delText>
        </w:r>
        <w:r w:rsidR="00E5532F" w:rsidRPr="00C61874" w:rsidDel="0030053E">
          <w:rPr>
            <w:lang w:val="de-DE"/>
          </w:rPr>
          <w:delText xml:space="preserve">darf der </w:delText>
        </w:r>
        <w:r w:rsidRPr="00C61874" w:rsidDel="0030053E">
          <w:rPr>
            <w:lang w:val="de-DE"/>
          </w:rPr>
          <w:delText>Entgasungsvorgang fort</w:delText>
        </w:r>
        <w:r w:rsidR="00E5532F" w:rsidRPr="00C61874" w:rsidDel="0030053E">
          <w:rPr>
            <w:lang w:val="de-DE"/>
          </w:rPr>
          <w:delText>ge</w:delText>
        </w:r>
        <w:r w:rsidRPr="00C61874" w:rsidDel="0030053E">
          <w:rPr>
            <w:lang w:val="de-DE"/>
          </w:rPr>
          <w:delText>führ</w:delText>
        </w:r>
        <w:r w:rsidR="00E5532F" w:rsidRPr="00C61874" w:rsidDel="0030053E">
          <w:rPr>
            <w:lang w:val="de-DE"/>
          </w:rPr>
          <w:delText>t werd</w:delText>
        </w:r>
        <w:r w:rsidRPr="00C61874" w:rsidDel="0030053E">
          <w:rPr>
            <w:lang w:val="de-DE"/>
          </w:rPr>
          <w:delText>en.</w:delText>
        </w:r>
      </w:del>
    </w:p>
    <w:p w:rsidR="00662BF3" w:rsidRPr="00C61874" w:rsidRDefault="00662BF3" w:rsidP="0030053E">
      <w:pPr>
        <w:widowControl w:val="0"/>
        <w:tabs>
          <w:tab w:val="left" w:pos="-1193"/>
          <w:tab w:val="left" w:pos="-626"/>
          <w:tab w:val="left" w:pos="-60"/>
          <w:tab w:val="left" w:pos="284"/>
          <w:tab w:val="left" w:pos="567"/>
          <w:tab w:val="left" w:pos="2207"/>
          <w:tab w:val="left" w:pos="2775"/>
          <w:tab w:val="left" w:pos="3341"/>
          <w:tab w:val="left" w:pos="3908"/>
          <w:tab w:val="left" w:pos="4475"/>
          <w:tab w:val="left" w:pos="5042"/>
          <w:tab w:val="left" w:pos="5609"/>
          <w:tab w:val="left" w:pos="6176"/>
          <w:tab w:val="left" w:pos="7876"/>
          <w:tab w:val="left" w:pos="8444"/>
          <w:tab w:val="left" w:pos="9010"/>
        </w:tabs>
        <w:ind w:left="1134" w:hanging="1134"/>
        <w:jc w:val="both"/>
        <w:rPr>
          <w:lang w:val="de-DE"/>
        </w:rPr>
      </w:pPr>
      <w:del w:id="138" w:author="Kai Kempmann" w:date="2018-09-19T17:45:00Z">
        <w:r w:rsidRPr="00C61874" w:rsidDel="0030053E">
          <w:rPr>
            <w:lang w:val="de-DE"/>
          </w:rPr>
          <w:tab/>
        </w:r>
        <w:r w:rsidRPr="00C61874" w:rsidDel="0030053E">
          <w:rPr>
            <w:lang w:val="de-DE"/>
          </w:rPr>
          <w:tab/>
        </w:r>
        <w:r w:rsidRPr="00C61874" w:rsidDel="0030053E">
          <w:rPr>
            <w:lang w:val="de-DE"/>
          </w:rPr>
          <w:tab/>
          <w:delText>D</w:delText>
        </w:r>
        <w:r w:rsidRPr="00C61874" w:rsidDel="0030053E">
          <w:rPr>
            <w:lang w:val="de-DE"/>
          </w:rPr>
          <w:tab/>
          <w:delText>Nein, denn Ladetanks, die diesen Stoff enthalten haben, dürfen nie während der Fahrt entgast werden.</w:delText>
        </w:r>
      </w:del>
      <w:r w:rsidRPr="00C61874">
        <w:rPr>
          <w:lang w:val="de-DE"/>
        </w:rPr>
        <w:tab/>
      </w:r>
    </w:p>
    <w:p w:rsidR="00662BF3" w:rsidRPr="00C61874" w:rsidRDefault="00662BF3" w:rsidP="00662BF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p>
    <w:p w:rsidR="00662BF3" w:rsidRPr="00C61874" w:rsidRDefault="00662BF3" w:rsidP="00662BF3">
      <w:pPr>
        <w:tabs>
          <w:tab w:val="left" w:pos="-1135"/>
          <w:tab w:val="left" w:pos="-568"/>
          <w:tab w:val="left" w:pos="-2"/>
          <w:tab w:val="left" w:pos="284"/>
          <w:tab w:val="left" w:pos="1134"/>
          <w:tab w:val="left" w:pos="1699"/>
          <w:tab w:val="left" w:pos="8502"/>
          <w:tab w:val="left" w:pos="9068"/>
        </w:tabs>
        <w:ind w:left="1701" w:hanging="1701"/>
        <w:rPr>
          <w:lang w:val="de-DE"/>
        </w:rPr>
      </w:pPr>
      <w:r w:rsidRPr="00C61874">
        <w:rPr>
          <w:lang w:val="de-DE"/>
        </w:rPr>
        <w:tab/>
        <w:t>332 05.0-11</w:t>
      </w:r>
      <w:r w:rsidRPr="00C61874">
        <w:rPr>
          <w:lang w:val="de-DE"/>
        </w:rPr>
        <w:tab/>
        <w:t>8.1.2.1 g)</w:t>
      </w:r>
      <w:ins w:id="139" w:author="Kai Kempmann" w:date="2018-09-19T17:45:00Z">
        <w:r w:rsidR="0030053E" w:rsidRPr="00C61874">
          <w:rPr>
            <w:lang w:val="de-DE"/>
          </w:rPr>
          <w:t>, 7.2.3</w:t>
        </w:r>
      </w:ins>
      <w:ins w:id="140" w:author="Kai Kempmann" w:date="2018-09-19T17:46:00Z">
        <w:r w:rsidR="0030053E" w:rsidRPr="00C61874">
          <w:rPr>
            <w:lang w:val="de-DE"/>
          </w:rPr>
          <w:t>.</w:t>
        </w:r>
      </w:ins>
      <w:ins w:id="141" w:author="Kai Kempmann" w:date="2018-09-19T17:45:00Z">
        <w:r w:rsidR="0030053E" w:rsidRPr="00C61874">
          <w:rPr>
            <w:lang w:val="de-DE"/>
          </w:rPr>
          <w:t>7.</w:t>
        </w:r>
      </w:ins>
      <w:ins w:id="142" w:author="Kai Kempmann" w:date="2018-09-19T17:46:00Z">
        <w:r w:rsidR="0030053E" w:rsidRPr="00C61874">
          <w:rPr>
            <w:lang w:val="de-DE"/>
          </w:rPr>
          <w:t>1</w:t>
        </w:r>
      </w:ins>
      <w:ins w:id="143" w:author="Kai Kempmann" w:date="2018-09-19T17:45:00Z">
        <w:r w:rsidR="0030053E" w:rsidRPr="00C61874">
          <w:rPr>
            <w:lang w:val="de-DE"/>
          </w:rPr>
          <w:t>.5</w:t>
        </w:r>
      </w:ins>
      <w:ins w:id="144" w:author="Kai Kempmann" w:date="2018-09-19T17:46:00Z">
        <w:r w:rsidR="0030053E" w:rsidRPr="00C61874">
          <w:rPr>
            <w:lang w:val="de-DE"/>
          </w:rPr>
          <w:t>, 7.2.3.7.2.5</w:t>
        </w:r>
      </w:ins>
      <w:r w:rsidRPr="00C61874">
        <w:rPr>
          <w:lang w:val="de-DE"/>
        </w:rPr>
        <w:tab/>
        <w:t>C</w:t>
      </w:r>
    </w:p>
    <w:p w:rsidR="00662BF3" w:rsidRPr="00C61874" w:rsidRDefault="00662BF3" w:rsidP="00662BF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p>
    <w:p w:rsidR="00662BF3" w:rsidRPr="00C61874" w:rsidRDefault="00662BF3" w:rsidP="001832BA">
      <w:pPr>
        <w:widowControl w:val="0"/>
        <w:tabs>
          <w:tab w:val="left" w:pos="-1193"/>
          <w:tab w:val="left" w:pos="-626"/>
          <w:tab w:val="left" w:pos="-60"/>
          <w:tab w:val="left" w:pos="284"/>
          <w:tab w:val="left" w:pos="567"/>
          <w:tab w:val="left" w:pos="2207"/>
          <w:tab w:val="left" w:pos="2775"/>
          <w:tab w:val="left" w:pos="3341"/>
          <w:tab w:val="left" w:pos="3908"/>
          <w:tab w:val="left" w:pos="4475"/>
          <w:tab w:val="left" w:pos="5042"/>
          <w:tab w:val="left" w:pos="5609"/>
          <w:tab w:val="left" w:pos="6176"/>
          <w:tab w:val="left" w:pos="7876"/>
          <w:tab w:val="left" w:pos="8444"/>
          <w:tab w:val="left" w:pos="9010"/>
        </w:tabs>
        <w:ind w:left="1134" w:hanging="1134"/>
        <w:jc w:val="both"/>
        <w:rPr>
          <w:lang w:val="de-DE"/>
        </w:rPr>
      </w:pPr>
      <w:r w:rsidRPr="00C61874">
        <w:rPr>
          <w:lang w:val="de-DE"/>
        </w:rPr>
        <w:tab/>
      </w:r>
      <w:r w:rsidRPr="00C61874">
        <w:rPr>
          <w:lang w:val="de-DE"/>
        </w:rPr>
        <w:tab/>
      </w:r>
      <w:r w:rsidRPr="00C61874">
        <w:rPr>
          <w:lang w:val="de-DE"/>
        </w:rPr>
        <w:tab/>
        <w:t>Ein Schiffsführer</w:t>
      </w:r>
      <w:del w:id="145" w:author="Kai Kempmann" w:date="2018-09-19T17:47:00Z">
        <w:r w:rsidRPr="00C61874" w:rsidDel="0030053E">
          <w:rPr>
            <w:lang w:val="de-DE"/>
          </w:rPr>
          <w:delText>,</w:delText>
        </w:r>
      </w:del>
      <w:r w:rsidRPr="00C61874">
        <w:rPr>
          <w:lang w:val="de-DE"/>
        </w:rPr>
        <w:t xml:space="preserve"> hat, nach Messung, selbst entschieden, dass der/die blaue(n) Kegel entfernt werden kann/können. Was muss er weiter tun?</w:t>
      </w:r>
    </w:p>
    <w:p w:rsidR="00662BF3" w:rsidRPr="00C61874" w:rsidDel="0030053E" w:rsidRDefault="00662BF3" w:rsidP="00662BF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del w:id="146" w:author="Kai Kempmann" w:date="2018-09-19T17:47:00Z"/>
          <w:lang w:val="de-DE"/>
        </w:rPr>
      </w:pPr>
    </w:p>
    <w:p w:rsidR="00662BF3" w:rsidRPr="00C61874" w:rsidRDefault="00662BF3" w:rsidP="00662BF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r w:rsidRPr="00C61874">
        <w:rPr>
          <w:lang w:val="de-DE"/>
        </w:rPr>
        <w:tab/>
      </w:r>
      <w:r w:rsidRPr="00C61874">
        <w:rPr>
          <w:lang w:val="de-DE"/>
        </w:rPr>
        <w:tab/>
      </w:r>
      <w:r w:rsidRPr="00C61874">
        <w:rPr>
          <w:lang w:val="de-DE"/>
        </w:rPr>
        <w:tab/>
      </w:r>
    </w:p>
    <w:p w:rsidR="00662BF3" w:rsidRPr="00C61874" w:rsidRDefault="00662BF3" w:rsidP="00662BF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r w:rsidRPr="00C61874">
        <w:rPr>
          <w:lang w:val="de-DE"/>
        </w:rPr>
        <w:tab/>
      </w:r>
      <w:r w:rsidRPr="00C61874">
        <w:rPr>
          <w:lang w:val="de-DE"/>
        </w:rPr>
        <w:tab/>
      </w:r>
      <w:r w:rsidRPr="00C61874">
        <w:rPr>
          <w:lang w:val="de-DE"/>
        </w:rPr>
        <w:tab/>
        <w:t>A</w:t>
      </w:r>
      <w:r w:rsidRPr="00C61874">
        <w:rPr>
          <w:lang w:val="de-DE"/>
        </w:rPr>
        <w:tab/>
      </w:r>
      <w:r w:rsidR="00C3748A" w:rsidRPr="00C61874">
        <w:rPr>
          <w:lang w:val="de-DE"/>
        </w:rPr>
        <w:t xml:space="preserve">Er muss </w:t>
      </w:r>
      <w:r w:rsidRPr="00C61874">
        <w:rPr>
          <w:lang w:val="de-DE"/>
        </w:rPr>
        <w:t xml:space="preserve">nichts </w:t>
      </w:r>
      <w:r w:rsidR="00D33772" w:rsidRPr="00C61874">
        <w:rPr>
          <w:lang w:val="de-DE"/>
        </w:rPr>
        <w:t xml:space="preserve">weiter </w:t>
      </w:r>
      <w:r w:rsidRPr="00C61874">
        <w:rPr>
          <w:lang w:val="de-DE"/>
        </w:rPr>
        <w:t>tun.</w:t>
      </w:r>
    </w:p>
    <w:p w:rsidR="00662BF3" w:rsidRPr="00C61874" w:rsidRDefault="00662BF3" w:rsidP="00662BF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r w:rsidRPr="00C61874">
        <w:rPr>
          <w:lang w:val="de-DE"/>
        </w:rPr>
        <w:tab/>
      </w:r>
      <w:r w:rsidRPr="00C61874">
        <w:rPr>
          <w:lang w:val="de-DE"/>
        </w:rPr>
        <w:tab/>
      </w:r>
      <w:r w:rsidRPr="00C61874">
        <w:rPr>
          <w:lang w:val="de-DE"/>
        </w:rPr>
        <w:tab/>
        <w:t>B</w:t>
      </w:r>
      <w:r w:rsidRPr="00C61874">
        <w:rPr>
          <w:lang w:val="de-DE"/>
        </w:rPr>
        <w:tab/>
      </w:r>
      <w:r w:rsidR="00C3748A" w:rsidRPr="00C61874">
        <w:rPr>
          <w:lang w:val="de-DE"/>
        </w:rPr>
        <w:t xml:space="preserve">Er muss </w:t>
      </w:r>
      <w:r w:rsidRPr="00C61874">
        <w:rPr>
          <w:lang w:val="de-DE"/>
        </w:rPr>
        <w:t xml:space="preserve">die Messergebnisse der nächstgelegen </w:t>
      </w:r>
      <w:r w:rsidR="000216BB" w:rsidRPr="00C61874">
        <w:rPr>
          <w:lang w:val="de-DE"/>
        </w:rPr>
        <w:t>zuständigen</w:t>
      </w:r>
      <w:r w:rsidRPr="00C61874">
        <w:rPr>
          <w:lang w:val="de-DE"/>
        </w:rPr>
        <w:t xml:space="preserve"> Behörde mitteilen.</w:t>
      </w:r>
    </w:p>
    <w:p w:rsidR="00662BF3" w:rsidRPr="00C61874" w:rsidRDefault="00662BF3" w:rsidP="00662BF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r w:rsidRPr="00C61874">
        <w:rPr>
          <w:lang w:val="de-DE"/>
        </w:rPr>
        <w:tab/>
      </w:r>
      <w:r w:rsidRPr="00C61874">
        <w:rPr>
          <w:lang w:val="de-DE"/>
        </w:rPr>
        <w:tab/>
      </w:r>
      <w:r w:rsidRPr="00C61874">
        <w:rPr>
          <w:lang w:val="de-DE"/>
        </w:rPr>
        <w:tab/>
        <w:t>C</w:t>
      </w:r>
      <w:r w:rsidRPr="00C61874">
        <w:rPr>
          <w:lang w:val="de-DE"/>
        </w:rPr>
        <w:tab/>
      </w:r>
      <w:r w:rsidR="00C3748A" w:rsidRPr="00C61874">
        <w:rPr>
          <w:lang w:val="de-DE"/>
        </w:rPr>
        <w:t xml:space="preserve">Er muss </w:t>
      </w:r>
      <w:r w:rsidRPr="00C61874">
        <w:rPr>
          <w:lang w:val="de-DE"/>
        </w:rPr>
        <w:t>die Messergebnisse im Prüfbuch festhalten.</w:t>
      </w:r>
    </w:p>
    <w:p w:rsidR="00662BF3" w:rsidRPr="00C61874" w:rsidRDefault="00662BF3" w:rsidP="00662BF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r w:rsidRPr="00C61874">
        <w:rPr>
          <w:lang w:val="de-DE"/>
        </w:rPr>
        <w:tab/>
      </w:r>
      <w:r w:rsidRPr="00C61874">
        <w:rPr>
          <w:lang w:val="de-DE"/>
        </w:rPr>
        <w:tab/>
      </w:r>
      <w:r w:rsidRPr="00C61874">
        <w:rPr>
          <w:lang w:val="de-DE"/>
        </w:rPr>
        <w:tab/>
        <w:t>D</w:t>
      </w:r>
      <w:r w:rsidRPr="00C61874">
        <w:rPr>
          <w:lang w:val="de-DE"/>
        </w:rPr>
        <w:tab/>
      </w:r>
      <w:r w:rsidR="00C3748A" w:rsidRPr="00C61874">
        <w:rPr>
          <w:lang w:val="de-DE"/>
        </w:rPr>
        <w:t xml:space="preserve">Er muss </w:t>
      </w:r>
      <w:r w:rsidRPr="00C61874">
        <w:rPr>
          <w:lang w:val="de-DE"/>
        </w:rPr>
        <w:t>seine Entscheidung der Schifffahrtspolizei mitteilen.</w:t>
      </w:r>
    </w:p>
    <w:p w:rsidR="00662BF3" w:rsidRPr="00C61874" w:rsidRDefault="00662BF3" w:rsidP="00662BF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p>
    <w:p w:rsidR="00662BF3" w:rsidRPr="00C61874" w:rsidRDefault="00662BF3" w:rsidP="00662BF3">
      <w:pPr>
        <w:tabs>
          <w:tab w:val="left" w:pos="-1135"/>
          <w:tab w:val="left" w:pos="-568"/>
          <w:tab w:val="left" w:pos="-2"/>
          <w:tab w:val="left" w:pos="284"/>
          <w:tab w:val="left" w:pos="1134"/>
          <w:tab w:val="left" w:pos="1699"/>
          <w:tab w:val="left" w:pos="8502"/>
          <w:tab w:val="left" w:pos="9068"/>
        </w:tabs>
        <w:ind w:left="1701" w:hanging="1701"/>
        <w:rPr>
          <w:lang w:val="de-DE"/>
        </w:rPr>
      </w:pPr>
      <w:r w:rsidRPr="00C61874">
        <w:rPr>
          <w:lang w:val="de-DE"/>
        </w:rPr>
        <w:tab/>
        <w:t>332 05.0-12</w:t>
      </w:r>
      <w:r w:rsidRPr="00C61874">
        <w:rPr>
          <w:lang w:val="de-DE"/>
        </w:rPr>
        <w:tab/>
      </w:r>
      <w:ins w:id="147" w:author="Kai Kempmann" w:date="2018-09-19T17:48:00Z">
        <w:r w:rsidR="0030053E" w:rsidRPr="00C61874">
          <w:rPr>
            <w:lang w:val="de-DE"/>
          </w:rPr>
          <w:t>7.2.3.7.1.5, 7.2.3.7.2.5</w:t>
        </w:r>
      </w:ins>
      <w:del w:id="148" w:author="Kai Kempmann" w:date="2018-09-19T17:48:00Z">
        <w:r w:rsidRPr="00C61874" w:rsidDel="0030053E">
          <w:rPr>
            <w:lang w:val="de-DE"/>
          </w:rPr>
          <w:delText>7.2.3.7.5</w:delText>
        </w:r>
      </w:del>
      <w:r w:rsidRPr="00C61874">
        <w:rPr>
          <w:lang w:val="de-DE"/>
        </w:rPr>
        <w:tab/>
        <w:t>B</w:t>
      </w:r>
    </w:p>
    <w:p w:rsidR="00662BF3" w:rsidRPr="00C61874" w:rsidRDefault="00662BF3" w:rsidP="00662BF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p>
    <w:p w:rsidR="00662BF3" w:rsidRPr="00C61874" w:rsidRDefault="00662BF3" w:rsidP="001832BA">
      <w:pPr>
        <w:widowControl w:val="0"/>
        <w:tabs>
          <w:tab w:val="left" w:pos="-1193"/>
          <w:tab w:val="left" w:pos="-626"/>
          <w:tab w:val="left" w:pos="-60"/>
          <w:tab w:val="left" w:pos="284"/>
          <w:tab w:val="left" w:pos="567"/>
          <w:tab w:val="left" w:pos="2207"/>
          <w:tab w:val="left" w:pos="2775"/>
          <w:tab w:val="left" w:pos="3341"/>
          <w:tab w:val="left" w:pos="3908"/>
          <w:tab w:val="left" w:pos="4475"/>
          <w:tab w:val="left" w:pos="5042"/>
          <w:tab w:val="left" w:pos="5609"/>
          <w:tab w:val="left" w:pos="6176"/>
          <w:tab w:val="left" w:pos="7876"/>
          <w:tab w:val="left" w:pos="8444"/>
          <w:tab w:val="left" w:pos="9010"/>
        </w:tabs>
        <w:ind w:left="1134" w:hanging="1134"/>
        <w:jc w:val="both"/>
        <w:rPr>
          <w:lang w:val="de-DE"/>
        </w:rPr>
      </w:pPr>
      <w:r w:rsidRPr="00C61874">
        <w:rPr>
          <w:lang w:val="de-DE"/>
        </w:rPr>
        <w:tab/>
      </w:r>
      <w:r w:rsidRPr="00C61874">
        <w:rPr>
          <w:lang w:val="de-DE"/>
        </w:rPr>
        <w:tab/>
      </w:r>
      <w:r w:rsidRPr="00C61874">
        <w:rPr>
          <w:lang w:val="de-DE"/>
        </w:rPr>
        <w:tab/>
        <w:t xml:space="preserve">Welche Teile eines Schiffes müssen </w:t>
      </w:r>
      <w:del w:id="149" w:author="Kai Kempmann" w:date="2018-09-19T17:50:00Z">
        <w:r w:rsidRPr="00C61874" w:rsidDel="0030053E">
          <w:rPr>
            <w:lang w:val="de-DE"/>
          </w:rPr>
          <w:delText xml:space="preserve">gasfrei </w:delText>
        </w:r>
      </w:del>
      <w:ins w:id="150" w:author="Kai Kempmann" w:date="2018-09-19T17:50:00Z">
        <w:r w:rsidR="0030053E" w:rsidRPr="00C61874">
          <w:rPr>
            <w:lang w:val="de-DE"/>
          </w:rPr>
          <w:t xml:space="preserve">entgast </w:t>
        </w:r>
      </w:ins>
      <w:r w:rsidRPr="00C61874">
        <w:rPr>
          <w:lang w:val="de-DE"/>
        </w:rPr>
        <w:t>sein, bevor der Schiffsführer den/die blauen Kegel entfernen darf?</w:t>
      </w:r>
    </w:p>
    <w:p w:rsidR="00662BF3" w:rsidRPr="00C61874" w:rsidRDefault="00662BF3" w:rsidP="00662BF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r w:rsidRPr="00C61874">
        <w:rPr>
          <w:lang w:val="de-DE"/>
        </w:rPr>
        <w:tab/>
      </w:r>
      <w:r w:rsidRPr="00C61874">
        <w:rPr>
          <w:lang w:val="de-DE"/>
        </w:rPr>
        <w:tab/>
      </w:r>
      <w:r w:rsidRPr="00C61874">
        <w:rPr>
          <w:lang w:val="de-DE"/>
        </w:rPr>
        <w:tab/>
        <w:t>A</w:t>
      </w:r>
      <w:r w:rsidRPr="00C61874">
        <w:rPr>
          <w:lang w:val="de-DE"/>
        </w:rPr>
        <w:tab/>
        <w:t>Alle Ladetanks, Lade- und Löschleitungen, Restetanks und Löschpumpen.</w:t>
      </w:r>
    </w:p>
    <w:p w:rsidR="00662BF3" w:rsidRPr="00C61874" w:rsidRDefault="00662BF3" w:rsidP="00662BF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r w:rsidRPr="00C61874">
        <w:rPr>
          <w:lang w:val="de-DE"/>
        </w:rPr>
        <w:tab/>
      </w:r>
      <w:r w:rsidRPr="00C61874">
        <w:rPr>
          <w:lang w:val="de-DE"/>
        </w:rPr>
        <w:tab/>
      </w:r>
      <w:r w:rsidRPr="00C61874">
        <w:rPr>
          <w:lang w:val="de-DE"/>
        </w:rPr>
        <w:tab/>
        <w:t>B</w:t>
      </w:r>
      <w:r w:rsidRPr="00C61874">
        <w:rPr>
          <w:lang w:val="de-DE"/>
        </w:rPr>
        <w:tab/>
        <w:t>Alle Ladetanks.</w:t>
      </w:r>
    </w:p>
    <w:p w:rsidR="00662BF3" w:rsidRPr="00C61874" w:rsidRDefault="00662BF3" w:rsidP="00662BF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r w:rsidRPr="00C61874">
        <w:rPr>
          <w:lang w:val="de-DE"/>
        </w:rPr>
        <w:tab/>
      </w:r>
      <w:r w:rsidRPr="00C61874">
        <w:rPr>
          <w:lang w:val="de-DE"/>
        </w:rPr>
        <w:tab/>
      </w:r>
      <w:r w:rsidRPr="00C61874">
        <w:rPr>
          <w:lang w:val="de-DE"/>
        </w:rPr>
        <w:tab/>
        <w:t>C</w:t>
      </w:r>
      <w:r w:rsidRPr="00C61874">
        <w:rPr>
          <w:lang w:val="de-DE"/>
        </w:rPr>
        <w:tab/>
        <w:t>Alle Ladetanks und die Lade- und Löschleitungen.</w:t>
      </w:r>
    </w:p>
    <w:p w:rsidR="00662BF3" w:rsidRPr="00C61874" w:rsidRDefault="00662BF3" w:rsidP="00662BF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r w:rsidRPr="00C61874">
        <w:rPr>
          <w:lang w:val="de-DE"/>
        </w:rPr>
        <w:tab/>
      </w:r>
      <w:r w:rsidRPr="00C61874">
        <w:rPr>
          <w:lang w:val="de-DE"/>
        </w:rPr>
        <w:tab/>
      </w:r>
      <w:r w:rsidRPr="00C61874">
        <w:rPr>
          <w:lang w:val="de-DE"/>
        </w:rPr>
        <w:tab/>
        <w:t>D</w:t>
      </w:r>
      <w:r w:rsidRPr="00C61874">
        <w:rPr>
          <w:lang w:val="de-DE"/>
        </w:rPr>
        <w:tab/>
        <w:t>Alle Ladetanks und Restetanks.</w:t>
      </w:r>
    </w:p>
    <w:p w:rsidR="00662BF3" w:rsidRPr="00C61874" w:rsidRDefault="00662BF3" w:rsidP="00662BF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sectPr w:rsidR="00662BF3" w:rsidRPr="00C61874">
          <w:headerReference w:type="even" r:id="rId83"/>
          <w:headerReference w:type="default" r:id="rId84"/>
          <w:footerReference w:type="even" r:id="rId85"/>
          <w:footerReference w:type="default" r:id="rId86"/>
          <w:pgSz w:w="11906" w:h="16838"/>
          <w:pgMar w:top="1417" w:right="1417" w:bottom="1417" w:left="1417" w:header="708" w:footer="708" w:gutter="0"/>
          <w:cols w:space="708"/>
        </w:sect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332 06.0-01</w:t>
      </w:r>
      <w:r w:rsidRPr="00C61874">
        <w:rPr>
          <w:lang w:val="de-DE"/>
        </w:rPr>
        <w:tab/>
        <w:t>9.3.2.21.1</w:t>
      </w:r>
      <w:r w:rsidRPr="00C61874">
        <w:rPr>
          <w:lang w:val="de-DE"/>
        </w:rPr>
        <w:tab/>
        <w:t>B</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1832BA">
      <w:pPr>
        <w:pStyle w:val="BodyText22"/>
        <w:jc w:val="both"/>
      </w:pPr>
      <w:r w:rsidRPr="00C61874">
        <w:tab/>
        <w:t>Die Ladetanks auf einem Tankschiff des Typs C müssen mit einer Innenmarkierung für den Füllungsgrad versehen sein. Auf welcher Füllhöhe muss diese Innenmarkierung angebracht sein?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Auf 90</w:t>
      </w:r>
      <w:r w:rsidR="00572313" w:rsidRPr="00C61874">
        <w:rPr>
          <w:lang w:val="de-DE"/>
        </w:rPr>
        <w:t xml:space="preserve"> %</w:t>
      </w:r>
      <w:r w:rsidRPr="00C61874">
        <w:rPr>
          <w:lang w:val="de-DE"/>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Auf 95</w:t>
      </w:r>
      <w:r w:rsidR="00572313" w:rsidRPr="00C61874">
        <w:rPr>
          <w:lang w:val="de-DE"/>
        </w:rPr>
        <w:t xml:space="preserve"> %</w:t>
      </w:r>
      <w:r w:rsidRPr="00C61874">
        <w:rPr>
          <w:lang w:val="de-DE"/>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Auf 97,5</w:t>
      </w:r>
      <w:r w:rsidR="00572313" w:rsidRPr="00C61874">
        <w:rPr>
          <w:lang w:val="de-DE"/>
        </w:rPr>
        <w:t xml:space="preserve"> %</w:t>
      </w:r>
      <w:r w:rsidRPr="00C61874">
        <w:rPr>
          <w:lang w:val="de-DE"/>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Auf 98</w:t>
      </w:r>
      <w:r w:rsidR="00572313" w:rsidRPr="00C61874">
        <w:rPr>
          <w:lang w:val="de-DE"/>
        </w:rPr>
        <w:t xml:space="preserve"> %</w:t>
      </w:r>
      <w:r w:rsidRPr="00C61874">
        <w:rPr>
          <w:lang w:val="de-DE"/>
        </w:rPr>
        <w:t>.</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332 06.0-02</w:t>
      </w:r>
      <w:r w:rsidRPr="00C61874">
        <w:rPr>
          <w:lang w:val="de-DE"/>
        </w:rPr>
        <w:tab/>
        <w:t>9.3.2.21.1</w:t>
      </w:r>
      <w:r w:rsidRPr="00C61874">
        <w:rPr>
          <w:lang w:val="de-DE"/>
        </w:rPr>
        <w:tab/>
        <w:t>C</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1832BA">
      <w:pPr>
        <w:pStyle w:val="BodyText22"/>
        <w:jc w:val="both"/>
      </w:pPr>
      <w:r w:rsidRPr="00C61874">
        <w:tab/>
        <w:t>Jeder Ladetank auf einem Tankschiff des Typs C muss mit einem Grenzwertgeber für die Auslösung der Überlaufsicherung versehen sein. Bei welchem Füllungsgrad muss er spätestens auslösen?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Bei 90</w:t>
      </w:r>
      <w:r w:rsidR="00572313" w:rsidRPr="00C61874">
        <w:rPr>
          <w:lang w:val="de-DE"/>
        </w:rPr>
        <w:t xml:space="preserve"> %</w:t>
      </w:r>
      <w:r w:rsidRPr="00C61874">
        <w:rPr>
          <w:lang w:val="de-DE"/>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Bei 95</w:t>
      </w:r>
      <w:r w:rsidR="00572313" w:rsidRPr="00C61874">
        <w:rPr>
          <w:lang w:val="de-DE"/>
        </w:rPr>
        <w:t xml:space="preserve"> %</w:t>
      </w:r>
      <w:r w:rsidRPr="00C61874">
        <w:rPr>
          <w:lang w:val="de-DE"/>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Bei 97,5</w:t>
      </w:r>
      <w:r w:rsidR="00572313" w:rsidRPr="00C61874">
        <w:rPr>
          <w:lang w:val="de-DE"/>
        </w:rPr>
        <w:t xml:space="preserve"> %</w:t>
      </w:r>
      <w:r w:rsidRPr="00C61874">
        <w:rPr>
          <w:lang w:val="de-DE"/>
        </w:rPr>
        <w:t>.</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Bei 98</w:t>
      </w:r>
      <w:r w:rsidR="00572313" w:rsidRPr="00C61874">
        <w:rPr>
          <w:lang w:val="de-DE"/>
        </w:rPr>
        <w:t xml:space="preserve"> %</w:t>
      </w:r>
      <w:r w:rsidRPr="00C61874">
        <w:rPr>
          <w:lang w:val="de-DE"/>
        </w:rPr>
        <w:t>.</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332 06.0-03</w:t>
      </w:r>
      <w:r w:rsidRPr="00C61874">
        <w:rPr>
          <w:lang w:val="de-DE"/>
        </w:rPr>
        <w:tab/>
        <w:t>9.3.2.21.1</w:t>
      </w:r>
      <w:r w:rsidRPr="00C61874">
        <w:rPr>
          <w:lang w:val="de-DE"/>
        </w:rPr>
        <w:tab/>
        <w:t>A</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1832BA">
      <w:pPr>
        <w:tabs>
          <w:tab w:val="left" w:pos="-1135"/>
          <w:tab w:val="left" w:pos="-568"/>
          <w:tab w:val="left" w:pos="565"/>
          <w:tab w:val="left" w:pos="1131"/>
          <w:tab w:val="left" w:pos="8502"/>
          <w:tab w:val="left" w:pos="9068"/>
        </w:tabs>
        <w:ind w:left="1134" w:hanging="1134"/>
        <w:jc w:val="both"/>
        <w:rPr>
          <w:lang w:val="de-DE"/>
        </w:rPr>
      </w:pPr>
      <w:r w:rsidRPr="00C61874">
        <w:rPr>
          <w:lang w:val="de-DE"/>
        </w:rPr>
        <w:tab/>
      </w:r>
      <w:r w:rsidRPr="00C61874">
        <w:rPr>
          <w:lang w:val="de-DE"/>
        </w:rPr>
        <w:tab/>
        <w:t>Jeder Ladetank auf einem Tankschiff des Typs C muss mit einem Niveau-Warngerät versehen sein. Bei welchem Füllungsgrad muss es spätestens ansprechen?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Bei 90</w:t>
      </w:r>
      <w:r w:rsidR="00572313" w:rsidRPr="00C61874">
        <w:rPr>
          <w:lang w:val="de-DE"/>
        </w:rPr>
        <w:t xml:space="preserve"> %</w:t>
      </w:r>
      <w:r w:rsidRPr="00C61874">
        <w:rPr>
          <w:lang w:val="de-DE"/>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Bei 95</w:t>
      </w:r>
      <w:r w:rsidR="00572313" w:rsidRPr="00C61874">
        <w:rPr>
          <w:lang w:val="de-DE"/>
        </w:rPr>
        <w:t xml:space="preserve"> %</w:t>
      </w:r>
      <w:r w:rsidRPr="00C61874">
        <w:rPr>
          <w:lang w:val="de-DE"/>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Bei 97,5</w:t>
      </w:r>
      <w:r w:rsidR="00572313" w:rsidRPr="00C61874">
        <w:rPr>
          <w:lang w:val="de-DE"/>
        </w:rPr>
        <w:t xml:space="preserve"> %</w:t>
      </w:r>
      <w:r w:rsidRPr="00C61874">
        <w:rPr>
          <w:lang w:val="de-DE"/>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Bei 98</w:t>
      </w:r>
      <w:r w:rsidR="00572313" w:rsidRPr="00C61874">
        <w:rPr>
          <w:lang w:val="de-DE"/>
        </w:rPr>
        <w:t xml:space="preserve"> %</w:t>
      </w:r>
      <w:r w:rsidRPr="00C61874">
        <w:rPr>
          <w:lang w:val="de-DE"/>
        </w:rPr>
        <w:t>.</w:t>
      </w:r>
    </w:p>
    <w:p w:rsidR="00662BF3" w:rsidRPr="00C61874" w:rsidRDefault="00662BF3" w:rsidP="00662BF3">
      <w:pPr>
        <w:tabs>
          <w:tab w:val="left" w:pos="-1135"/>
          <w:tab w:val="left" w:pos="-568"/>
          <w:tab w:val="left" w:pos="-2"/>
          <w:tab w:val="left" w:pos="284"/>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332 06.0-04</w:t>
      </w:r>
      <w:r w:rsidRPr="00C61874">
        <w:rPr>
          <w:lang w:val="de-DE"/>
        </w:rPr>
        <w:tab/>
        <w:t>1.2.1</w:t>
      </w:r>
      <w:r w:rsidRPr="00C61874">
        <w:rPr>
          <w:lang w:val="de-DE"/>
        </w:rPr>
        <w:tab/>
        <w:t>D</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Was ist die Aufgabe eines Hochgeschwindigkeitsventils?</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7"/>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Es sorgt dafür, dass schnell Ladungsproben aus einem Ladetank entnommen werden können, ohne dass der Ladetank geöffnet werden muss.</w:t>
      </w:r>
    </w:p>
    <w:p w:rsidR="00662BF3" w:rsidRPr="00C61874" w:rsidRDefault="00662BF3" w:rsidP="00662BF3">
      <w:pPr>
        <w:tabs>
          <w:tab w:val="left" w:pos="-1135"/>
          <w:tab w:val="left" w:pos="-568"/>
          <w:tab w:val="left" w:pos="-2"/>
          <w:tab w:val="left" w:pos="567"/>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 xml:space="preserve">Es sorgt dafür, dass der Ladetank vor einer eventuell in der </w:t>
      </w:r>
      <w:r w:rsidR="00072961" w:rsidRPr="00C61874">
        <w:rPr>
          <w:lang w:val="de-DE"/>
        </w:rPr>
        <w:t>Gasabfuh</w:t>
      </w:r>
      <w:r w:rsidR="007F672C" w:rsidRPr="00C61874">
        <w:rPr>
          <w:lang w:val="de-DE"/>
        </w:rPr>
        <w:t>r</w:t>
      </w:r>
      <w:r w:rsidR="00072961" w:rsidRPr="00C61874">
        <w:rPr>
          <w:lang w:val="de-DE"/>
        </w:rPr>
        <w:t>leitung</w:t>
      </w:r>
      <w:r w:rsidRPr="00C61874">
        <w:rPr>
          <w:lang w:val="de-DE"/>
        </w:rPr>
        <w:t xml:space="preserve"> auftretenden Explosion geschützt wird.</w:t>
      </w:r>
    </w:p>
    <w:p w:rsidR="00662BF3" w:rsidRPr="00C61874" w:rsidRDefault="00662BF3" w:rsidP="00662BF3">
      <w:pPr>
        <w:tabs>
          <w:tab w:val="left" w:pos="-1135"/>
          <w:tab w:val="left" w:pos="-568"/>
          <w:tab w:val="left" w:pos="-2"/>
          <w:tab w:val="left" w:pos="567"/>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Es löst bei einer Füllung von 97,5</w:t>
      </w:r>
      <w:r w:rsidR="00572313" w:rsidRPr="00C61874">
        <w:rPr>
          <w:lang w:val="de-DE"/>
        </w:rPr>
        <w:t xml:space="preserve"> %</w:t>
      </w:r>
      <w:r w:rsidRPr="00C61874">
        <w:rPr>
          <w:lang w:val="de-DE"/>
        </w:rPr>
        <w:t xml:space="preserve"> einen Alarm aus und dient somit der Überlaufsicherung.</w:t>
      </w:r>
    </w:p>
    <w:p w:rsidR="00662BF3" w:rsidRPr="00C61874" w:rsidRDefault="00662BF3" w:rsidP="00662BF3">
      <w:pPr>
        <w:tabs>
          <w:tab w:val="left" w:pos="-1135"/>
          <w:tab w:val="left" w:pos="-568"/>
          <w:tab w:val="left" w:pos="-2"/>
          <w:tab w:val="left" w:pos="567"/>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Es sorgt dafür, dass unzulässige Überdrücke in den Ladetanks nicht auftreten können.</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br w:type="page"/>
      </w:r>
      <w:r w:rsidRPr="00C61874">
        <w:rPr>
          <w:lang w:val="de-DE"/>
        </w:rPr>
        <w:tab/>
        <w:t>332 06.0-05</w:t>
      </w:r>
      <w:r w:rsidRPr="00C61874">
        <w:rPr>
          <w:lang w:val="de-DE"/>
        </w:rPr>
        <w:tab/>
        <w:t>7.2.4.16.12</w:t>
      </w:r>
      <w:r w:rsidRPr="00C61874">
        <w:rPr>
          <w:lang w:val="de-DE"/>
        </w:rPr>
        <w:tab/>
        <w:t>B</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 xml:space="preserve">Wozu dient eine </w:t>
      </w:r>
      <w:r w:rsidR="00432A7B" w:rsidRPr="00C61874">
        <w:rPr>
          <w:lang w:val="de-DE"/>
        </w:rPr>
        <w:t>Flammendurchschlagsicherung</w:t>
      </w:r>
      <w:r w:rsidRPr="00C61874">
        <w:rPr>
          <w:lang w:val="de-DE"/>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7"/>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Sie führt während des Ladens die Dämpfe ab und regelt den wechselnden Druck in den Ladetanks.</w:t>
      </w:r>
    </w:p>
    <w:p w:rsidR="00662BF3" w:rsidRPr="00C61874" w:rsidRDefault="00662BF3" w:rsidP="00662BF3">
      <w:pPr>
        <w:tabs>
          <w:tab w:val="left" w:pos="-1135"/>
          <w:tab w:val="left" w:pos="-568"/>
          <w:tab w:val="left" w:pos="-2"/>
          <w:tab w:val="left" w:pos="567"/>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 xml:space="preserve">Sie sorgt dafür, dass der Ladetank vor einer eventuell in der </w:t>
      </w:r>
      <w:r w:rsidR="00072961" w:rsidRPr="00C61874">
        <w:rPr>
          <w:lang w:val="de-DE"/>
        </w:rPr>
        <w:t>Gasabfuh</w:t>
      </w:r>
      <w:r w:rsidR="007F672C" w:rsidRPr="00C61874">
        <w:rPr>
          <w:lang w:val="de-DE"/>
        </w:rPr>
        <w:t>r</w:t>
      </w:r>
      <w:r w:rsidR="00072961" w:rsidRPr="00C61874">
        <w:rPr>
          <w:lang w:val="de-DE"/>
        </w:rPr>
        <w:t>leitung</w:t>
      </w:r>
      <w:r w:rsidRPr="00C61874">
        <w:rPr>
          <w:lang w:val="de-DE"/>
        </w:rPr>
        <w:t xml:space="preserve"> auftretenden </w:t>
      </w:r>
      <w:del w:id="151" w:author="Bölker, Steffan" w:date="2018-08-24T14:57:00Z">
        <w:r w:rsidRPr="00C61874" w:rsidDel="008C5A0A">
          <w:rPr>
            <w:lang w:val="de-DE"/>
          </w:rPr>
          <w:delText xml:space="preserve">Explosion </w:delText>
        </w:r>
      </w:del>
      <w:ins w:id="152" w:author="Bölker, Steffan" w:date="2018-08-24T14:57:00Z">
        <w:r w:rsidR="008C5A0A" w:rsidRPr="00C61874">
          <w:rPr>
            <w:lang w:val="de-DE"/>
          </w:rPr>
          <w:t xml:space="preserve">Detonation </w:t>
        </w:r>
      </w:ins>
      <w:r w:rsidRPr="00C61874">
        <w:rPr>
          <w:lang w:val="de-DE"/>
        </w:rPr>
        <w:t>geschützt wird.</w:t>
      </w:r>
    </w:p>
    <w:p w:rsidR="00662BF3" w:rsidRPr="00C61874" w:rsidRDefault="00662BF3" w:rsidP="00662BF3">
      <w:pPr>
        <w:tabs>
          <w:tab w:val="left" w:pos="-1135"/>
          <w:tab w:val="left" w:pos="-568"/>
          <w:tab w:val="left" w:pos="-2"/>
          <w:tab w:val="left" w:pos="567"/>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 xml:space="preserve">Sie kontrolliert während des Ladens, Löschens, Reinigens und der Beförderung den Druck in der </w:t>
      </w:r>
      <w:r w:rsidR="00072961" w:rsidRPr="00C61874">
        <w:rPr>
          <w:lang w:val="de-DE"/>
        </w:rPr>
        <w:t>Gasabfuh</w:t>
      </w:r>
      <w:r w:rsidR="007F672C" w:rsidRPr="00C61874">
        <w:rPr>
          <w:lang w:val="de-DE"/>
        </w:rPr>
        <w:t>r</w:t>
      </w:r>
      <w:r w:rsidR="00072961" w:rsidRPr="00C61874">
        <w:rPr>
          <w:lang w:val="de-DE"/>
        </w:rPr>
        <w:t>leitung</w:t>
      </w:r>
      <w:r w:rsidRPr="00C61874">
        <w:rPr>
          <w:lang w:val="de-DE"/>
        </w:rPr>
        <w:t>.</w:t>
      </w:r>
    </w:p>
    <w:p w:rsidR="00662BF3" w:rsidRPr="00C61874" w:rsidRDefault="00662BF3" w:rsidP="00662BF3">
      <w:pPr>
        <w:tabs>
          <w:tab w:val="left" w:pos="-1135"/>
          <w:tab w:val="left" w:pos="-568"/>
          <w:tab w:val="left" w:pos="-2"/>
          <w:tab w:val="left" w:pos="567"/>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Sie ist eine Überlaufsicherung, die bei einer Füllung von 97,5</w:t>
      </w:r>
      <w:r w:rsidR="00572313" w:rsidRPr="00C61874">
        <w:rPr>
          <w:lang w:val="de-DE"/>
        </w:rPr>
        <w:t xml:space="preserve"> %</w:t>
      </w:r>
      <w:r w:rsidRPr="00C61874">
        <w:rPr>
          <w:lang w:val="de-DE"/>
        </w:rPr>
        <w:t xml:space="preserve"> anspricht.</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332 06.0-06</w:t>
      </w:r>
      <w:r w:rsidRPr="00C61874">
        <w:rPr>
          <w:lang w:val="de-DE"/>
        </w:rPr>
        <w:tab/>
        <w:t>3.2</w:t>
      </w:r>
      <w:r w:rsidR="00C3748A" w:rsidRPr="00C61874">
        <w:rPr>
          <w:lang w:val="de-DE"/>
        </w:rPr>
        <w:t>.3.2</w:t>
      </w:r>
      <w:r w:rsidRPr="00C61874">
        <w:rPr>
          <w:lang w:val="de-DE"/>
        </w:rPr>
        <w:t xml:space="preserve"> Tabelle C</w:t>
      </w:r>
      <w:r w:rsidRPr="00C61874">
        <w:rPr>
          <w:lang w:val="de-DE"/>
        </w:rPr>
        <w:tab/>
      </w:r>
      <w:proofErr w:type="spellStart"/>
      <w:r w:rsidRPr="00C61874">
        <w:rPr>
          <w:lang w:val="de-DE"/>
        </w:rPr>
        <w:t>C</w:t>
      </w:r>
      <w:proofErr w:type="spellEnd"/>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565"/>
          <w:tab w:val="left" w:pos="1131"/>
          <w:tab w:val="left" w:pos="8502"/>
          <w:tab w:val="left" w:pos="9068"/>
        </w:tabs>
        <w:ind w:left="1134" w:hanging="1134"/>
        <w:rPr>
          <w:lang w:val="de-DE"/>
        </w:rPr>
      </w:pPr>
      <w:r w:rsidRPr="00C61874">
        <w:rPr>
          <w:lang w:val="de-DE"/>
        </w:rPr>
        <w:tab/>
      </w:r>
      <w:r w:rsidRPr="00C61874">
        <w:rPr>
          <w:lang w:val="de-DE"/>
        </w:rPr>
        <w:tab/>
        <w:t>Sie sollen UN 1098 ALLYLALKOHOL befördern. Wie hoch muss der Öffnungsdruck des Hochgeschwindigkeitsven</w:t>
      </w:r>
      <w:r w:rsidRPr="00C61874">
        <w:rPr>
          <w:lang w:val="de-DE"/>
        </w:rPr>
        <w:softHyphen/>
        <w:t>tils mindestens sein?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es-ES_tradnl"/>
        </w:rPr>
      </w:pPr>
      <w:r w:rsidRPr="00C61874">
        <w:rPr>
          <w:lang w:val="de-DE"/>
        </w:rPr>
        <w:tab/>
      </w:r>
      <w:r w:rsidRPr="00C61874">
        <w:rPr>
          <w:lang w:val="de-DE"/>
        </w:rPr>
        <w:tab/>
      </w:r>
      <w:r w:rsidRPr="00C61874">
        <w:rPr>
          <w:lang w:val="es-ES_tradnl"/>
        </w:rPr>
        <w:t>A</w:t>
      </w:r>
      <w:r w:rsidRPr="00C61874">
        <w:rPr>
          <w:lang w:val="es-ES_tradnl"/>
        </w:rPr>
        <w:tab/>
        <w:t>10 kPa</w:t>
      </w:r>
      <w:r w:rsidR="007235D6" w:rsidRPr="00C61874">
        <w:rPr>
          <w:lang w:val="es-ES_tradnl"/>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es-ES_tradnl"/>
        </w:rPr>
      </w:pPr>
      <w:r w:rsidRPr="00C61874">
        <w:rPr>
          <w:lang w:val="es-ES_tradnl"/>
        </w:rPr>
        <w:tab/>
      </w:r>
      <w:r w:rsidRPr="00C61874">
        <w:rPr>
          <w:lang w:val="es-ES_tradnl"/>
        </w:rPr>
        <w:tab/>
        <w:t>B</w:t>
      </w:r>
      <w:r w:rsidRPr="00C61874">
        <w:rPr>
          <w:lang w:val="es-ES_tradnl"/>
        </w:rPr>
        <w:tab/>
        <w:t>20 kPa</w:t>
      </w:r>
      <w:r w:rsidR="007235D6" w:rsidRPr="00C61874">
        <w:rPr>
          <w:lang w:val="es-ES_tradnl"/>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es-ES_tradnl"/>
        </w:rPr>
      </w:pPr>
      <w:r w:rsidRPr="00C61874">
        <w:rPr>
          <w:lang w:val="es-ES_tradnl"/>
        </w:rPr>
        <w:tab/>
      </w:r>
      <w:r w:rsidRPr="00C61874">
        <w:rPr>
          <w:lang w:val="es-ES_tradnl"/>
        </w:rPr>
        <w:tab/>
        <w:t>C</w:t>
      </w:r>
      <w:r w:rsidRPr="00C61874">
        <w:rPr>
          <w:lang w:val="es-ES_tradnl"/>
        </w:rPr>
        <w:tab/>
        <w:t>40 kPa</w:t>
      </w:r>
      <w:r w:rsidR="007235D6" w:rsidRPr="00C61874">
        <w:rPr>
          <w:lang w:val="es-ES_tradnl"/>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es-ES_tradnl"/>
        </w:rPr>
        <w:tab/>
      </w:r>
      <w:r w:rsidRPr="00C61874">
        <w:rPr>
          <w:lang w:val="es-ES_tradnl"/>
        </w:rPr>
        <w:tab/>
      </w:r>
      <w:r w:rsidRPr="00C61874">
        <w:rPr>
          <w:lang w:val="de-DE"/>
        </w:rPr>
        <w:t>D</w:t>
      </w:r>
      <w:r w:rsidRPr="00C61874">
        <w:rPr>
          <w:lang w:val="de-DE"/>
        </w:rPr>
        <w:tab/>
        <w:t>50 kPa</w:t>
      </w:r>
      <w:r w:rsidR="007235D6" w:rsidRPr="00C61874">
        <w:rPr>
          <w:lang w:val="de-DE"/>
        </w:rPr>
        <w:t>.</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332 06.0-07</w:t>
      </w:r>
      <w:r w:rsidRPr="00C61874">
        <w:rPr>
          <w:lang w:val="de-DE"/>
        </w:rPr>
        <w:tab/>
        <w:t>1.2</w:t>
      </w:r>
      <w:r w:rsidR="00F42CC8" w:rsidRPr="00C61874">
        <w:rPr>
          <w:lang w:val="de-DE"/>
        </w:rPr>
        <w:t>.1</w:t>
      </w:r>
      <w:r w:rsidRPr="00C61874">
        <w:rPr>
          <w:lang w:val="de-DE"/>
        </w:rPr>
        <w:tab/>
        <w:t>A</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Was ist ein Vorteil eines Nachlenzsystems?</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Dass nur wenige Ladungsreste in den Ladetanks und den Lade- und Löschleitungen zurückbleiben.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 xml:space="preserve">Dass zwischen dem </w:t>
      </w:r>
      <w:r w:rsidR="00276D12" w:rsidRPr="00C61874">
        <w:rPr>
          <w:lang w:val="de-DE"/>
        </w:rPr>
        <w:t xml:space="preserve">Löschen und </w:t>
      </w:r>
      <w:r w:rsidRPr="00C61874">
        <w:rPr>
          <w:lang w:val="de-DE"/>
        </w:rPr>
        <w:t>Laden verschiedener Produkte nicht gereinigt werden muss.</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Dass große Mengen Ladungsreste in den  Ladetanks zurückbleiben.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r>
      <w:r w:rsidR="000216BB" w:rsidRPr="00C61874">
        <w:rPr>
          <w:lang w:val="de-DE"/>
        </w:rPr>
        <w:t>Das</w:t>
      </w:r>
      <w:r w:rsidRPr="00C61874">
        <w:rPr>
          <w:lang w:val="de-DE"/>
        </w:rPr>
        <w:t xml:space="preserve"> die Lade- und Löschleitungen nicht entleert werden müssen.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332 06.0-08</w:t>
      </w:r>
      <w:r w:rsidRPr="00C61874">
        <w:rPr>
          <w:lang w:val="de-DE"/>
        </w:rPr>
        <w:tab/>
        <w:t>9.3.2.25.2</w:t>
      </w:r>
      <w:r w:rsidRPr="00C61874">
        <w:rPr>
          <w:lang w:val="de-DE"/>
        </w:rPr>
        <w:tab/>
        <w:t>C</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Dürfen Lade- und Löschleitungen unter Deck vorhanden sein?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Ja, wenn sie gut erkennbar sind.</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Ja, wenn sie sich im Abstand von einem Viertel der Schiffsbreite zur Außenhaut befinden.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Nein, ausgenommen im Ladetankinnern und im Pumpenraum.</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Nein, das ist niemals erlaubt.</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332 06.0-09</w:t>
      </w:r>
      <w:r w:rsidRPr="00C61874">
        <w:rPr>
          <w:lang w:val="de-DE"/>
        </w:rPr>
        <w:tab/>
        <w:t xml:space="preserve">gestrichen </w:t>
      </w:r>
      <w:r w:rsidR="006A7F3D" w:rsidRPr="00C61874">
        <w:rPr>
          <w:lang w:val="de-DE"/>
        </w:rPr>
        <w:t>(2007)</w:t>
      </w:r>
      <w:r w:rsidR="00333BBD" w:rsidRPr="00C61874">
        <w:rPr>
          <w:lang w:val="de-DE"/>
        </w:rPr>
        <w:t>.</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AD0416"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br w:type="page"/>
      </w:r>
      <w:r w:rsidR="00662BF3" w:rsidRPr="00C61874">
        <w:rPr>
          <w:lang w:val="de-DE"/>
        </w:rPr>
        <w:tab/>
        <w:t>332 06.0-10</w:t>
      </w:r>
      <w:r w:rsidR="00662BF3" w:rsidRPr="00C61874">
        <w:rPr>
          <w:lang w:val="de-DE"/>
        </w:rPr>
        <w:tab/>
      </w:r>
      <w:r w:rsidR="00AC285A" w:rsidRPr="00C61874">
        <w:rPr>
          <w:lang w:val="de-DE"/>
        </w:rPr>
        <w:t>3.2.3.2</w:t>
      </w:r>
      <w:r w:rsidR="00662BF3" w:rsidRPr="00C61874">
        <w:rPr>
          <w:lang w:val="de-DE"/>
        </w:rPr>
        <w:t xml:space="preserve"> Tabelle C</w:t>
      </w:r>
      <w:r w:rsidR="00662BF3" w:rsidRPr="00C61874">
        <w:rPr>
          <w:lang w:val="de-DE"/>
        </w:rPr>
        <w:tab/>
        <w:t>B</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8502"/>
          <w:tab w:val="left" w:pos="9068"/>
        </w:tabs>
        <w:ind w:left="1134" w:hanging="1134"/>
        <w:rPr>
          <w:lang w:val="de-DE"/>
        </w:rPr>
      </w:pPr>
      <w:r w:rsidRPr="00C61874">
        <w:rPr>
          <w:lang w:val="de-DE"/>
        </w:rPr>
        <w:tab/>
      </w:r>
      <w:r w:rsidRPr="00C61874">
        <w:rPr>
          <w:lang w:val="de-DE"/>
        </w:rPr>
        <w:tab/>
        <w:t xml:space="preserve">Sie sollen UN 2218 </w:t>
      </w:r>
      <w:r w:rsidR="00A6164F" w:rsidRPr="00C61874">
        <w:rPr>
          <w:lang w:val="de-DE"/>
        </w:rPr>
        <w:t>ACRYLSÄURE</w:t>
      </w:r>
      <w:r w:rsidRPr="00C61874">
        <w:rPr>
          <w:lang w:val="de-DE"/>
        </w:rPr>
        <w:t>, STABILISIERT befördern. Wie hoch ist der höchstens zulässige Füllungsgrad?</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fr-FR"/>
        </w:rPr>
      </w:pPr>
      <w:r w:rsidRPr="00C61874">
        <w:rPr>
          <w:lang w:val="de-DE"/>
        </w:rPr>
        <w:tab/>
      </w:r>
      <w:r w:rsidRPr="00C61874">
        <w:rPr>
          <w:lang w:val="de-DE"/>
        </w:rPr>
        <w:tab/>
      </w:r>
      <w:r w:rsidRPr="00C61874">
        <w:rPr>
          <w:lang w:val="fr-FR"/>
        </w:rPr>
        <w:t>A</w:t>
      </w:r>
      <w:r w:rsidRPr="00C61874">
        <w:rPr>
          <w:lang w:val="fr-FR"/>
        </w:rPr>
        <w:tab/>
        <w:t>91</w:t>
      </w:r>
      <w:r w:rsidR="00572313" w:rsidRPr="00C61874">
        <w:rPr>
          <w:lang w:val="fr-FR"/>
        </w:rPr>
        <w:t xml:space="preserve"> %</w:t>
      </w:r>
      <w:r w:rsidRPr="00C61874">
        <w:rPr>
          <w:lang w:val="fr-FR"/>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fr-FR"/>
        </w:rPr>
      </w:pPr>
      <w:r w:rsidRPr="00C61874">
        <w:rPr>
          <w:lang w:val="fr-FR"/>
        </w:rPr>
        <w:tab/>
      </w:r>
      <w:r w:rsidRPr="00C61874">
        <w:rPr>
          <w:lang w:val="fr-FR"/>
        </w:rPr>
        <w:tab/>
        <w:t>B</w:t>
      </w:r>
      <w:r w:rsidRPr="00C61874">
        <w:rPr>
          <w:lang w:val="fr-FR"/>
        </w:rPr>
        <w:tab/>
        <w:t>95</w:t>
      </w:r>
      <w:r w:rsidR="00572313" w:rsidRPr="00C61874">
        <w:rPr>
          <w:lang w:val="fr-FR"/>
        </w:rPr>
        <w:t xml:space="preserve"> %</w:t>
      </w:r>
      <w:r w:rsidRPr="00C61874">
        <w:rPr>
          <w:lang w:val="fr-FR"/>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fr-FR"/>
        </w:rPr>
      </w:pPr>
      <w:r w:rsidRPr="00C61874">
        <w:rPr>
          <w:lang w:val="fr-FR"/>
        </w:rPr>
        <w:tab/>
      </w:r>
      <w:r w:rsidRPr="00C61874">
        <w:rPr>
          <w:lang w:val="fr-FR"/>
        </w:rPr>
        <w:tab/>
        <w:t>C</w:t>
      </w:r>
      <w:r w:rsidRPr="00C61874">
        <w:rPr>
          <w:lang w:val="fr-FR"/>
        </w:rPr>
        <w:tab/>
        <w:t>97</w:t>
      </w:r>
      <w:r w:rsidR="00572313" w:rsidRPr="00C61874">
        <w:rPr>
          <w:lang w:val="fr-FR"/>
        </w:rPr>
        <w:t xml:space="preserve"> %</w:t>
      </w:r>
      <w:r w:rsidRPr="00C61874">
        <w:rPr>
          <w:lang w:val="fr-FR"/>
        </w:rPr>
        <w:t>.</w:t>
      </w:r>
    </w:p>
    <w:p w:rsidR="00662BF3" w:rsidRPr="00C61874" w:rsidRDefault="00662BF3" w:rsidP="00662BF3">
      <w:pPr>
        <w:tabs>
          <w:tab w:val="left" w:pos="-1135"/>
          <w:tab w:val="left" w:pos="-568"/>
          <w:tab w:val="left" w:pos="-2"/>
          <w:tab w:val="left" w:pos="567"/>
          <w:tab w:val="left" w:pos="1131"/>
          <w:tab w:val="left" w:pos="1699"/>
          <w:tab w:val="left" w:pos="8502"/>
          <w:tab w:val="left" w:pos="9068"/>
        </w:tabs>
        <w:ind w:left="1701" w:hanging="1701"/>
        <w:rPr>
          <w:lang w:val="fr-FR"/>
        </w:rPr>
      </w:pPr>
      <w:r w:rsidRPr="00C61874">
        <w:rPr>
          <w:lang w:val="fr-FR"/>
        </w:rPr>
        <w:tab/>
      </w:r>
      <w:r w:rsidRPr="00C61874">
        <w:rPr>
          <w:lang w:val="fr-FR"/>
        </w:rPr>
        <w:tab/>
        <w:t>D</w:t>
      </w:r>
      <w:r w:rsidRPr="00C61874">
        <w:rPr>
          <w:lang w:val="fr-FR"/>
        </w:rPr>
        <w:tab/>
        <w:t>98</w:t>
      </w:r>
      <w:r w:rsidR="00572313" w:rsidRPr="00C61874">
        <w:rPr>
          <w:lang w:val="fr-FR"/>
        </w:rPr>
        <w:t xml:space="preserve"> %</w:t>
      </w:r>
      <w:r w:rsidRPr="00C61874">
        <w:rPr>
          <w:lang w:val="fr-FR"/>
        </w:rPr>
        <w:t>.</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fr-FR"/>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fr-FR"/>
        </w:rPr>
      </w:pPr>
      <w:r w:rsidRPr="00C61874">
        <w:rPr>
          <w:lang w:val="fr-FR"/>
        </w:rPr>
        <w:tab/>
        <w:t>332 06.0-11</w:t>
      </w:r>
      <w:r w:rsidRPr="00C61874">
        <w:rPr>
          <w:lang w:val="fr-FR"/>
        </w:rPr>
        <w:tab/>
      </w:r>
      <w:r w:rsidR="00AC285A" w:rsidRPr="00C61874">
        <w:rPr>
          <w:lang w:val="fr-FR"/>
        </w:rPr>
        <w:t>3.2.3.2</w:t>
      </w:r>
      <w:r w:rsidRPr="00C61874">
        <w:rPr>
          <w:lang w:val="fr-FR"/>
        </w:rPr>
        <w:t xml:space="preserve"> Tabelle C</w:t>
      </w:r>
      <w:r w:rsidRPr="00C61874">
        <w:rPr>
          <w:lang w:val="fr-FR"/>
        </w:rPr>
        <w:tab/>
      </w:r>
      <w:proofErr w:type="spellStart"/>
      <w:r w:rsidRPr="00C61874">
        <w:rPr>
          <w:lang w:val="fr-FR"/>
        </w:rPr>
        <w:t>C</w:t>
      </w:r>
      <w:proofErr w:type="spellEnd"/>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fr-FR"/>
        </w:rPr>
      </w:pPr>
    </w:p>
    <w:p w:rsidR="00662BF3" w:rsidRPr="00C61874" w:rsidRDefault="00662BF3" w:rsidP="001832BA">
      <w:pPr>
        <w:tabs>
          <w:tab w:val="left" w:pos="-1135"/>
          <w:tab w:val="left" w:pos="-568"/>
          <w:tab w:val="left" w:pos="-2"/>
          <w:tab w:val="left" w:pos="565"/>
          <w:tab w:val="left" w:pos="1131"/>
          <w:tab w:val="left" w:pos="8502"/>
          <w:tab w:val="left" w:pos="9068"/>
        </w:tabs>
        <w:ind w:left="1134"/>
        <w:jc w:val="both"/>
        <w:rPr>
          <w:lang w:val="de-DE"/>
        </w:rPr>
      </w:pPr>
      <w:r w:rsidRPr="00C61874">
        <w:rPr>
          <w:lang w:val="de-DE"/>
        </w:rPr>
        <w:t>Sie sollen UN 2491 ETHANOLAMIN befördern. Wie hoch ist der höchstens zulässige Füllungsgrad?</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fr-FR"/>
        </w:rPr>
      </w:pPr>
      <w:r w:rsidRPr="00C61874">
        <w:rPr>
          <w:lang w:val="de-DE"/>
        </w:rPr>
        <w:tab/>
      </w:r>
      <w:r w:rsidRPr="00C61874">
        <w:rPr>
          <w:lang w:val="de-DE"/>
        </w:rPr>
        <w:tab/>
      </w:r>
      <w:r w:rsidRPr="00C61874">
        <w:rPr>
          <w:lang w:val="fr-FR"/>
        </w:rPr>
        <w:t>A</w:t>
      </w:r>
      <w:r w:rsidRPr="00C61874">
        <w:rPr>
          <w:lang w:val="fr-FR"/>
        </w:rPr>
        <w:tab/>
        <w:t>91</w:t>
      </w:r>
      <w:r w:rsidR="00572313" w:rsidRPr="00C61874">
        <w:rPr>
          <w:lang w:val="fr-FR"/>
        </w:rPr>
        <w:t xml:space="preserve"> %</w:t>
      </w:r>
      <w:r w:rsidRPr="00C61874">
        <w:rPr>
          <w:lang w:val="fr-FR"/>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fr-FR"/>
        </w:rPr>
      </w:pPr>
      <w:r w:rsidRPr="00C61874">
        <w:rPr>
          <w:lang w:val="fr-FR"/>
        </w:rPr>
        <w:tab/>
      </w:r>
      <w:r w:rsidRPr="00C61874">
        <w:rPr>
          <w:lang w:val="fr-FR"/>
        </w:rPr>
        <w:tab/>
        <w:t>B</w:t>
      </w:r>
      <w:r w:rsidRPr="00C61874">
        <w:rPr>
          <w:lang w:val="fr-FR"/>
        </w:rPr>
        <w:tab/>
        <w:t>95</w:t>
      </w:r>
      <w:r w:rsidR="00572313" w:rsidRPr="00C61874">
        <w:rPr>
          <w:lang w:val="fr-FR"/>
        </w:rPr>
        <w:t xml:space="preserve"> %</w:t>
      </w:r>
      <w:r w:rsidRPr="00C61874">
        <w:rPr>
          <w:lang w:val="fr-FR"/>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fr-FR"/>
        </w:rPr>
      </w:pPr>
      <w:r w:rsidRPr="00C61874">
        <w:rPr>
          <w:lang w:val="fr-FR"/>
        </w:rPr>
        <w:tab/>
      </w:r>
      <w:r w:rsidRPr="00C61874">
        <w:rPr>
          <w:lang w:val="fr-FR"/>
        </w:rPr>
        <w:tab/>
        <w:t>C</w:t>
      </w:r>
      <w:r w:rsidRPr="00C61874">
        <w:rPr>
          <w:lang w:val="fr-FR"/>
        </w:rPr>
        <w:tab/>
        <w:t>97</w:t>
      </w:r>
      <w:r w:rsidR="00572313" w:rsidRPr="00C61874">
        <w:rPr>
          <w:lang w:val="fr-FR"/>
        </w:rPr>
        <w:t xml:space="preserve"> %</w:t>
      </w:r>
      <w:r w:rsidRPr="00C61874">
        <w:rPr>
          <w:lang w:val="fr-FR"/>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fr-FR"/>
        </w:rPr>
      </w:pPr>
      <w:r w:rsidRPr="00C61874">
        <w:rPr>
          <w:lang w:val="fr-FR"/>
        </w:rPr>
        <w:tab/>
      </w:r>
      <w:r w:rsidRPr="00C61874">
        <w:rPr>
          <w:lang w:val="fr-FR"/>
        </w:rPr>
        <w:tab/>
        <w:t>D</w:t>
      </w:r>
      <w:r w:rsidRPr="00C61874">
        <w:rPr>
          <w:lang w:val="fr-FR"/>
        </w:rPr>
        <w:tab/>
        <w:t>98</w:t>
      </w:r>
      <w:r w:rsidR="00572313" w:rsidRPr="00C61874">
        <w:rPr>
          <w:lang w:val="fr-FR"/>
        </w:rPr>
        <w:t xml:space="preserve"> %</w:t>
      </w:r>
      <w:r w:rsidRPr="00C61874">
        <w:rPr>
          <w:lang w:val="fr-FR"/>
        </w:rPr>
        <w:t>.</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fr-FR"/>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fr-FR"/>
        </w:rPr>
      </w:pPr>
      <w:r w:rsidRPr="00C61874">
        <w:rPr>
          <w:lang w:val="fr-FR"/>
        </w:rPr>
        <w:tab/>
        <w:t>332 06.0-12</w:t>
      </w:r>
      <w:r w:rsidRPr="00C61874">
        <w:rPr>
          <w:lang w:val="fr-FR"/>
        </w:rPr>
        <w:tab/>
      </w:r>
      <w:r w:rsidR="00AC285A" w:rsidRPr="00C61874">
        <w:rPr>
          <w:lang w:val="fr-FR"/>
        </w:rPr>
        <w:t>3.2.3.2</w:t>
      </w:r>
      <w:r w:rsidRPr="00C61874">
        <w:rPr>
          <w:lang w:val="fr-FR"/>
        </w:rPr>
        <w:t xml:space="preserve"> Tabelle C</w:t>
      </w:r>
      <w:r w:rsidRPr="00C61874">
        <w:rPr>
          <w:lang w:val="fr-FR"/>
        </w:rPr>
        <w:tab/>
        <w:t>D</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fr-FR"/>
        </w:rPr>
      </w:pPr>
    </w:p>
    <w:p w:rsidR="00662BF3" w:rsidRPr="00C61874" w:rsidRDefault="00662BF3" w:rsidP="001832BA">
      <w:pPr>
        <w:tabs>
          <w:tab w:val="left" w:pos="-1135"/>
          <w:tab w:val="left" w:pos="-568"/>
          <w:tab w:val="left" w:pos="565"/>
          <w:tab w:val="left" w:pos="1131"/>
          <w:tab w:val="left" w:pos="8502"/>
          <w:tab w:val="left" w:pos="9068"/>
        </w:tabs>
        <w:ind w:left="1134" w:hanging="1134"/>
        <w:jc w:val="both"/>
        <w:rPr>
          <w:lang w:val="de-DE"/>
        </w:rPr>
      </w:pPr>
      <w:r w:rsidRPr="00C61874">
        <w:rPr>
          <w:lang w:val="fr-FR"/>
        </w:rPr>
        <w:tab/>
      </w:r>
      <w:r w:rsidRPr="00C61874">
        <w:rPr>
          <w:lang w:val="fr-FR"/>
        </w:rPr>
        <w:tab/>
      </w:r>
      <w:r w:rsidRPr="00C61874">
        <w:rPr>
          <w:lang w:val="de-DE"/>
        </w:rPr>
        <w:t>Sie sollen UN 1213 ISOBUTYLAC</w:t>
      </w:r>
      <w:r w:rsidR="00A6164F" w:rsidRPr="00C61874">
        <w:rPr>
          <w:lang w:val="de-DE"/>
        </w:rPr>
        <w:t>E</w:t>
      </w:r>
      <w:r w:rsidRPr="00C61874">
        <w:rPr>
          <w:lang w:val="de-DE"/>
        </w:rPr>
        <w:t>TAT befördern. Wie hoch muss der Öffnungsdruck des Hochgeschwindigkeitsven</w:t>
      </w:r>
      <w:r w:rsidRPr="00C61874">
        <w:rPr>
          <w:lang w:val="de-DE"/>
        </w:rPr>
        <w:softHyphen/>
        <w:t>tils mindestens eingestellt sein?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es-ES_tradnl"/>
        </w:rPr>
      </w:pPr>
      <w:r w:rsidRPr="00C61874">
        <w:rPr>
          <w:lang w:val="de-DE"/>
        </w:rPr>
        <w:tab/>
      </w:r>
      <w:r w:rsidRPr="00C61874">
        <w:rPr>
          <w:lang w:val="de-DE"/>
        </w:rPr>
        <w:tab/>
      </w:r>
      <w:r w:rsidRPr="00C61874">
        <w:rPr>
          <w:lang w:val="es-ES_tradnl"/>
        </w:rPr>
        <w:t>A</w:t>
      </w:r>
      <w:r w:rsidRPr="00C61874">
        <w:rPr>
          <w:lang w:val="es-ES_tradnl"/>
        </w:rPr>
        <w:tab/>
        <w:t>50 kPa.</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es-ES_tradnl"/>
        </w:rPr>
      </w:pPr>
      <w:r w:rsidRPr="00C61874">
        <w:rPr>
          <w:lang w:val="es-ES_tradnl"/>
        </w:rPr>
        <w:tab/>
      </w:r>
      <w:r w:rsidRPr="00C61874">
        <w:rPr>
          <w:lang w:val="es-ES_tradnl"/>
        </w:rPr>
        <w:tab/>
        <w:t>B</w:t>
      </w:r>
      <w:r w:rsidRPr="00C61874">
        <w:rPr>
          <w:lang w:val="es-ES_tradnl"/>
        </w:rPr>
        <w:tab/>
        <w:t>35 kPa.</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es-ES_tradnl"/>
        </w:rPr>
      </w:pPr>
      <w:r w:rsidRPr="00C61874">
        <w:rPr>
          <w:lang w:val="es-ES_tradnl"/>
        </w:rPr>
        <w:tab/>
      </w:r>
      <w:r w:rsidRPr="00C61874">
        <w:rPr>
          <w:lang w:val="es-ES_tradnl"/>
        </w:rPr>
        <w:tab/>
        <w:t>C</w:t>
      </w:r>
      <w:r w:rsidRPr="00C61874">
        <w:rPr>
          <w:lang w:val="es-ES_tradnl"/>
        </w:rPr>
        <w:tab/>
        <w:t>25 kPa.</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es-ES_tradnl"/>
        </w:rPr>
        <w:tab/>
      </w:r>
      <w:r w:rsidRPr="00C61874">
        <w:rPr>
          <w:lang w:val="es-ES_tradnl"/>
        </w:rPr>
        <w:tab/>
      </w:r>
      <w:r w:rsidRPr="00C61874">
        <w:rPr>
          <w:lang w:val="de-DE"/>
        </w:rPr>
        <w:t>D</w:t>
      </w:r>
      <w:r w:rsidRPr="00C61874">
        <w:rPr>
          <w:lang w:val="de-DE"/>
        </w:rPr>
        <w:tab/>
        <w:t>10 kPa.</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332 06.0-13</w:t>
      </w:r>
      <w:r w:rsidRPr="00C61874">
        <w:rPr>
          <w:lang w:val="de-DE"/>
        </w:rPr>
        <w:tab/>
      </w:r>
      <w:r w:rsidR="00AC285A" w:rsidRPr="00C61874">
        <w:rPr>
          <w:lang w:val="de-DE"/>
        </w:rPr>
        <w:t>3.2.3.2</w:t>
      </w:r>
      <w:r w:rsidRPr="00C61874">
        <w:rPr>
          <w:lang w:val="de-DE"/>
        </w:rPr>
        <w:t xml:space="preserve"> Tabelle C</w:t>
      </w:r>
      <w:r w:rsidRPr="00C61874">
        <w:rPr>
          <w:lang w:val="de-DE"/>
        </w:rPr>
        <w:tab/>
        <w:t>B</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1832BA">
      <w:pPr>
        <w:tabs>
          <w:tab w:val="left" w:pos="-1135"/>
          <w:tab w:val="left" w:pos="-568"/>
          <w:tab w:val="left" w:pos="565"/>
          <w:tab w:val="left" w:pos="1131"/>
          <w:tab w:val="left" w:pos="8502"/>
          <w:tab w:val="left" w:pos="9068"/>
        </w:tabs>
        <w:ind w:left="1134" w:hanging="1134"/>
        <w:jc w:val="both"/>
        <w:rPr>
          <w:lang w:val="de-DE"/>
        </w:rPr>
      </w:pPr>
      <w:r w:rsidRPr="00C61874">
        <w:rPr>
          <w:lang w:val="de-DE"/>
        </w:rPr>
        <w:tab/>
      </w:r>
      <w:r w:rsidRPr="00C61874">
        <w:rPr>
          <w:lang w:val="de-DE"/>
        </w:rPr>
        <w:tab/>
        <w:t>Sie sollen UN 2023 EPICHLORHYDRIN befördern. Welche Art der Probeentnahmeeinrichtung brauchen Sie mindestens beim Entnehmen einer Probe?</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Eine geschlossene Probeentnahmeeinrichtung.</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Eine teilweise geschlossene Probeentnahmeeinrichtung.</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 xml:space="preserve">Eine </w:t>
      </w:r>
      <w:r w:rsidR="00B611A2" w:rsidRPr="00C61874">
        <w:rPr>
          <w:lang w:val="de-DE"/>
        </w:rPr>
        <w:t>Probeentnahmeöffnung</w:t>
      </w:r>
      <w:r w:rsidRPr="00C61874">
        <w:rPr>
          <w:lang w:val="de-DE"/>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Für dieses Produkt ist keine Probeentnahmeeinrichtung vorgeschrieben.</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332 06.0-14</w:t>
      </w:r>
      <w:r w:rsidRPr="00C61874">
        <w:rPr>
          <w:lang w:val="de-DE"/>
        </w:rPr>
        <w:tab/>
        <w:t>9.3.2.21.5</w:t>
      </w:r>
      <w:r w:rsidRPr="00C61874">
        <w:rPr>
          <w:lang w:val="de-DE"/>
        </w:rPr>
        <w:tab/>
        <w:t>A</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8502"/>
          <w:tab w:val="left" w:pos="9068"/>
        </w:tabs>
        <w:ind w:left="1134" w:hanging="1134"/>
        <w:rPr>
          <w:lang w:val="de-DE"/>
        </w:rPr>
      </w:pPr>
      <w:r w:rsidRPr="00C61874">
        <w:rPr>
          <w:lang w:val="de-DE"/>
        </w:rPr>
        <w:tab/>
      </w:r>
      <w:r w:rsidRPr="00C61874">
        <w:rPr>
          <w:lang w:val="de-DE"/>
        </w:rPr>
        <w:tab/>
        <w:t>Darf der Grenzwertgeber der Überfüllsicherung an das Niveau-Warngerät gekuppelt sein?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Nein, aber er darf mit dem Niveau-Anzeigegerät gekuppelt sein.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Ja, und er darf auch mit dem Niveau-Anzeigegerät gekuppelt sein.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Ja, er darf von dem Niveau-Warngerät abhängig sein.</w:t>
      </w:r>
    </w:p>
    <w:p w:rsidR="00662BF3" w:rsidRPr="00C61874" w:rsidRDefault="00662BF3" w:rsidP="00662BF3">
      <w:pPr>
        <w:tabs>
          <w:tab w:val="left" w:pos="-1135"/>
          <w:tab w:val="left" w:pos="-568"/>
          <w:tab w:val="left" w:pos="-2"/>
          <w:tab w:val="left" w:pos="567"/>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Ja, er muss von dem Niveau-Warngerät abhängig sein.</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AD0416"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br w:type="page"/>
      </w:r>
      <w:r w:rsidR="00662BF3" w:rsidRPr="00C61874">
        <w:rPr>
          <w:lang w:val="de-DE"/>
        </w:rPr>
        <w:tab/>
        <w:t>332 06.0-15</w:t>
      </w:r>
      <w:r w:rsidR="00662BF3" w:rsidRPr="00C61874">
        <w:rPr>
          <w:lang w:val="de-DE"/>
        </w:rPr>
        <w:tab/>
        <w:t>Allgemeines Grundwissen</w:t>
      </w:r>
      <w:r w:rsidR="00662BF3" w:rsidRPr="00C61874">
        <w:rPr>
          <w:lang w:val="de-DE"/>
        </w:rPr>
        <w:tab/>
        <w:t>C</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1832BA">
      <w:pPr>
        <w:pStyle w:val="BodyText22"/>
        <w:jc w:val="both"/>
      </w:pPr>
      <w:r w:rsidRPr="00C61874">
        <w:tab/>
        <w:t>Warum ist der Schwimmer eines bestimmten Niveau-Anzeigegerätes mit einem Begleitmagneten versehen?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Um gleichzeitig zwei Messungen durchführen zu können.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Um dafür zu sorgen, dass der Schwimmer immer oben auf der Ladung treibt.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Um Ladung und Messuhr explosionssicher voneinander zu trennen.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Um den Schwimmer während des Löschens wieder sinken zu lassen.</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332 06.0-16</w:t>
      </w:r>
      <w:r w:rsidRPr="00C61874">
        <w:rPr>
          <w:lang w:val="de-DE"/>
        </w:rPr>
        <w:tab/>
        <w:t>1.2.1</w:t>
      </w:r>
      <w:r w:rsidRPr="00C61874">
        <w:rPr>
          <w:lang w:val="de-DE"/>
        </w:rPr>
        <w:tab/>
        <w:t>B</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 xml:space="preserve">Was ist die Aufgabe einer </w:t>
      </w:r>
      <w:r w:rsidR="00F9692D" w:rsidRPr="00C61874">
        <w:rPr>
          <w:lang w:val="de-DE"/>
        </w:rPr>
        <w:t>Gasrückfuhr</w:t>
      </w:r>
      <w:r w:rsidRPr="00C61874">
        <w:rPr>
          <w:lang w:val="de-DE"/>
        </w:rPr>
        <w:t>-/Gasabfuhrleitung?</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Diese Leitung fängt das Gas, das sich während der Beförderung bildet, auf.</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Diese Leitung führt während des Ladens die austretenden Gase/Dämpfe der Ladung an Land ab.</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Diese Leitung führt die Gase/Dämpfe während des Ladens in den Ladetank, der geladen wird.</w:t>
      </w:r>
    </w:p>
    <w:p w:rsidR="00662BF3" w:rsidRPr="00C61874" w:rsidRDefault="00662BF3" w:rsidP="00662BF3">
      <w:pPr>
        <w:tabs>
          <w:tab w:val="left" w:pos="-1135"/>
          <w:tab w:val="left" w:pos="-568"/>
          <w:tab w:val="left" w:pos="567"/>
          <w:tab w:val="left" w:pos="1134"/>
          <w:tab w:val="left" w:pos="8502"/>
          <w:tab w:val="left" w:pos="9068"/>
        </w:tabs>
        <w:ind w:left="1701" w:hanging="1701"/>
        <w:rPr>
          <w:lang w:val="de-DE"/>
        </w:rPr>
      </w:pPr>
      <w:r w:rsidRPr="00C61874">
        <w:rPr>
          <w:lang w:val="de-DE"/>
        </w:rPr>
        <w:tab/>
      </w:r>
      <w:r w:rsidRPr="00C61874">
        <w:rPr>
          <w:lang w:val="de-DE"/>
        </w:rPr>
        <w:tab/>
        <w:t>D</w:t>
      </w:r>
      <w:r w:rsidRPr="00C61874">
        <w:rPr>
          <w:lang w:val="de-DE"/>
        </w:rPr>
        <w:tab/>
        <w:t>Diese Leitung gibt es nur auf Tankschiffen des Typs G und ist für die Beförderung verschiedener Gase bestimmt.</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332 06.0-17</w:t>
      </w:r>
      <w:r w:rsidRPr="00C61874">
        <w:rPr>
          <w:lang w:val="de-DE"/>
        </w:rPr>
        <w:tab/>
      </w:r>
      <w:r w:rsidR="004325E0" w:rsidRPr="00C61874">
        <w:rPr>
          <w:lang w:val="de-DE"/>
        </w:rPr>
        <w:t>Kubischer</w:t>
      </w:r>
      <w:r w:rsidR="004325E0" w:rsidRPr="00C61874" w:rsidDel="004325E0">
        <w:rPr>
          <w:lang w:val="de-DE"/>
        </w:rPr>
        <w:t xml:space="preserve"> </w:t>
      </w:r>
      <w:r w:rsidRPr="00C61874">
        <w:rPr>
          <w:lang w:val="de-DE"/>
        </w:rPr>
        <w:t>Ausdehnungskoeffizient</w:t>
      </w:r>
      <w:r w:rsidRPr="00C61874">
        <w:rPr>
          <w:lang w:val="de-DE"/>
        </w:rPr>
        <w:tab/>
        <w:t>B</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1832BA">
      <w:pPr>
        <w:tabs>
          <w:tab w:val="left" w:pos="-1135"/>
          <w:tab w:val="left" w:pos="-568"/>
          <w:tab w:val="left" w:pos="565"/>
          <w:tab w:val="left" w:pos="1131"/>
          <w:tab w:val="left" w:pos="8502"/>
          <w:tab w:val="left" w:pos="9068"/>
        </w:tabs>
        <w:ind w:left="1134" w:hanging="1134"/>
        <w:jc w:val="both"/>
        <w:rPr>
          <w:lang w:val="de-DE"/>
        </w:rPr>
      </w:pPr>
      <w:r w:rsidRPr="00C61874">
        <w:rPr>
          <w:lang w:val="de-DE"/>
        </w:rPr>
        <w:tab/>
      </w:r>
      <w:r w:rsidRPr="00C61874">
        <w:rPr>
          <w:lang w:val="de-DE"/>
        </w:rPr>
        <w:tab/>
        <w:t xml:space="preserve">Ein Ladetank ist mit </w:t>
      </w:r>
      <w:smartTag w:uri="urn:schemas-microsoft-com:office:smarttags" w:element="metricconverter">
        <w:smartTagPr>
          <w:attr w:name="ProductID" w:val="20 000 Liter"/>
        </w:smartTagPr>
        <w:r w:rsidRPr="00C61874">
          <w:rPr>
            <w:lang w:val="de-DE"/>
          </w:rPr>
          <w:t>20 000 Liter</w:t>
        </w:r>
      </w:smartTag>
      <w:r w:rsidRPr="00C61874">
        <w:rPr>
          <w:lang w:val="de-DE"/>
        </w:rPr>
        <w:t xml:space="preserve"> eines Stoffes, mit einer Temperatur der Ladung von 8 ºC, gefüllt. </w:t>
      </w:r>
      <w:r w:rsidR="00B10F46" w:rsidRPr="00C61874">
        <w:rPr>
          <w:lang w:val="de-DE"/>
        </w:rPr>
        <w:t xml:space="preserve">Die </w:t>
      </w:r>
      <w:r w:rsidRPr="00C61874">
        <w:rPr>
          <w:lang w:val="de-DE"/>
        </w:rPr>
        <w:t>Temperatur der Ladung wird erhöht auf 50</w:t>
      </w:r>
      <w:r w:rsidR="00B10F46" w:rsidRPr="00C61874">
        <w:rPr>
          <w:lang w:val="de-DE"/>
        </w:rPr>
        <w:t> </w:t>
      </w:r>
      <w:r w:rsidRPr="00C61874">
        <w:rPr>
          <w:lang w:val="de-DE"/>
        </w:rPr>
        <w:sym w:font="Symbol" w:char="F0B0"/>
      </w:r>
      <w:r w:rsidRPr="00C61874">
        <w:rPr>
          <w:lang w:val="de-DE"/>
        </w:rPr>
        <w:t xml:space="preserve">C. Der Ausdehnungskoeffizient </w:t>
      </w:r>
      <w:r w:rsidR="00B10F46" w:rsidRPr="00C61874">
        <w:rPr>
          <w:lang w:val="de-DE"/>
        </w:rPr>
        <w:t xml:space="preserve">des </w:t>
      </w:r>
      <w:r w:rsidRPr="00C61874">
        <w:rPr>
          <w:lang w:val="de-DE"/>
        </w:rPr>
        <w:t>Stoff</w:t>
      </w:r>
      <w:r w:rsidR="00B10F46" w:rsidRPr="00C61874">
        <w:rPr>
          <w:lang w:val="de-DE"/>
        </w:rPr>
        <w:t>es</w:t>
      </w:r>
      <w:r w:rsidRPr="00C61874">
        <w:rPr>
          <w:lang w:val="de-DE"/>
        </w:rPr>
        <w:t xml:space="preserve"> beträgt 0,001</w:t>
      </w:r>
      <w:r w:rsidR="007F672C" w:rsidRPr="00C61874">
        <w:rPr>
          <w:lang w:val="de-DE"/>
        </w:rPr>
        <w:t xml:space="preserve"> </w:t>
      </w:r>
      <w:r w:rsidR="004325E0" w:rsidRPr="00C61874">
        <w:rPr>
          <w:lang w:val="de-DE"/>
        </w:rPr>
        <w:t>K</w:t>
      </w:r>
      <w:r w:rsidRPr="00C61874">
        <w:rPr>
          <w:vertAlign w:val="superscript"/>
          <w:lang w:val="de-DE"/>
        </w:rPr>
        <w:t>-1</w:t>
      </w:r>
      <w:r w:rsidRPr="00C61874">
        <w:rPr>
          <w:lang w:val="de-DE"/>
        </w:rPr>
        <w:t>. Wie groß ist das neue Volumen?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r>
      <w:smartTag w:uri="urn:schemas-microsoft-com:office:smarttags" w:element="metricconverter">
        <w:smartTagPr>
          <w:attr w:name="ProductID" w:val="19 160 Liter"/>
        </w:smartTagPr>
        <w:r w:rsidRPr="00C61874">
          <w:rPr>
            <w:lang w:val="de-DE"/>
          </w:rPr>
          <w:t>19 160 Liter</w:t>
        </w:r>
      </w:smartTag>
      <w:r w:rsidRPr="00C61874">
        <w:rPr>
          <w:lang w:val="de-DE"/>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r>
      <w:smartTag w:uri="urn:schemas-microsoft-com:office:smarttags" w:element="metricconverter">
        <w:smartTagPr>
          <w:attr w:name="ProductID" w:val="20 840 Liter"/>
        </w:smartTagPr>
        <w:r w:rsidRPr="00C61874">
          <w:rPr>
            <w:lang w:val="de-DE"/>
          </w:rPr>
          <w:t>20 840 Liter</w:t>
        </w:r>
      </w:smartTag>
      <w:r w:rsidRPr="00C61874">
        <w:rPr>
          <w:lang w:val="de-DE"/>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r>
      <w:smartTag w:uri="urn:schemas-microsoft-com:office:smarttags" w:element="metricconverter">
        <w:smartTagPr>
          <w:attr w:name="ProductID" w:val="21 000 Liter"/>
        </w:smartTagPr>
        <w:r w:rsidRPr="00C61874">
          <w:rPr>
            <w:lang w:val="de-DE"/>
          </w:rPr>
          <w:t>21 000 Liter</w:t>
        </w:r>
      </w:smartTag>
      <w:r w:rsidRPr="00C61874">
        <w:rPr>
          <w:lang w:val="de-DE"/>
        </w:rPr>
        <w:t>.</w:t>
      </w:r>
    </w:p>
    <w:p w:rsidR="00662BF3" w:rsidRPr="00C61874" w:rsidRDefault="00662BF3" w:rsidP="00662BF3">
      <w:pPr>
        <w:tabs>
          <w:tab w:val="left" w:pos="-1135"/>
          <w:tab w:val="left" w:pos="-568"/>
          <w:tab w:val="left" w:pos="567"/>
          <w:tab w:val="left" w:pos="1134"/>
          <w:tab w:val="left" w:pos="8502"/>
          <w:tab w:val="left" w:pos="9068"/>
        </w:tabs>
        <w:ind w:left="1701" w:hanging="1701"/>
        <w:rPr>
          <w:lang w:val="de-DE"/>
        </w:rPr>
      </w:pPr>
      <w:r w:rsidRPr="00C61874">
        <w:rPr>
          <w:lang w:val="de-DE"/>
        </w:rPr>
        <w:tab/>
      </w:r>
      <w:r w:rsidRPr="00C61874">
        <w:rPr>
          <w:lang w:val="de-DE"/>
        </w:rPr>
        <w:tab/>
        <w:t>D</w:t>
      </w:r>
      <w:r w:rsidRPr="00C61874">
        <w:rPr>
          <w:lang w:val="de-DE"/>
        </w:rPr>
        <w:tab/>
      </w:r>
      <w:smartTag w:uri="urn:schemas-microsoft-com:office:smarttags" w:element="metricconverter">
        <w:smartTagPr>
          <w:attr w:name="ProductID" w:val="22 520 Liter"/>
        </w:smartTagPr>
        <w:r w:rsidRPr="00C61874">
          <w:rPr>
            <w:lang w:val="de-DE"/>
          </w:rPr>
          <w:t>22 520 Liter</w:t>
        </w:r>
      </w:smartTag>
      <w:r w:rsidRPr="00C61874">
        <w:rPr>
          <w:lang w:val="de-DE"/>
        </w:rPr>
        <w:t>.</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332 06.0-18</w:t>
      </w:r>
      <w:r w:rsidRPr="00C61874">
        <w:rPr>
          <w:lang w:val="de-DE"/>
        </w:rPr>
        <w:tab/>
      </w:r>
      <w:r w:rsidR="004325E0" w:rsidRPr="00C61874">
        <w:rPr>
          <w:lang w:val="de-DE"/>
        </w:rPr>
        <w:t>Kubischer</w:t>
      </w:r>
      <w:r w:rsidR="004325E0" w:rsidRPr="00C61874" w:rsidDel="004325E0">
        <w:rPr>
          <w:lang w:val="de-DE"/>
        </w:rPr>
        <w:t xml:space="preserve"> </w:t>
      </w:r>
      <w:r w:rsidRPr="00C61874">
        <w:rPr>
          <w:lang w:val="de-DE"/>
        </w:rPr>
        <w:t>Ausdehnungskoeffizient</w:t>
      </w:r>
      <w:r w:rsidRPr="00C61874">
        <w:rPr>
          <w:lang w:val="de-DE"/>
        </w:rPr>
        <w:tab/>
        <w:t>B</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8502"/>
          <w:tab w:val="left" w:pos="9068"/>
        </w:tabs>
        <w:ind w:left="1134" w:hanging="1134"/>
        <w:rPr>
          <w:lang w:val="de-DE"/>
        </w:rPr>
      </w:pPr>
      <w:r w:rsidRPr="00C61874">
        <w:rPr>
          <w:lang w:val="de-DE"/>
        </w:rPr>
        <w:tab/>
      </w:r>
      <w:r w:rsidRPr="00C61874">
        <w:rPr>
          <w:lang w:val="de-DE"/>
        </w:rPr>
        <w:tab/>
      </w:r>
      <w:smartTag w:uri="urn:schemas-microsoft-com:office:smarttags" w:element="metricconverter">
        <w:smartTagPr>
          <w:attr w:name="ProductID" w:val="3 000 Liter"/>
        </w:smartTagPr>
        <w:r w:rsidRPr="00C61874">
          <w:rPr>
            <w:lang w:val="de-DE"/>
          </w:rPr>
          <w:t>3 000 Liter</w:t>
        </w:r>
      </w:smartTag>
      <w:r w:rsidRPr="00C61874">
        <w:rPr>
          <w:lang w:val="de-DE"/>
        </w:rPr>
        <w:t xml:space="preserve"> Anilin hat eine Temperatur von 2 </w:t>
      </w:r>
      <w:r w:rsidRPr="00C61874">
        <w:rPr>
          <w:lang w:val="de-DE"/>
        </w:rPr>
        <w:sym w:font="Symbol" w:char="F0B0"/>
      </w:r>
      <w:r w:rsidRPr="00C61874">
        <w:rPr>
          <w:lang w:val="de-DE"/>
        </w:rPr>
        <w:t xml:space="preserve">C. Der Ausdehnungskoeffizient von Anilin beträgt 0,00084 </w:t>
      </w:r>
      <w:r w:rsidR="004325E0" w:rsidRPr="00C61874">
        <w:rPr>
          <w:lang w:val="de-DE"/>
        </w:rPr>
        <w:t>K</w:t>
      </w:r>
      <w:r w:rsidRPr="00C61874">
        <w:rPr>
          <w:vertAlign w:val="superscript"/>
          <w:lang w:val="de-DE"/>
        </w:rPr>
        <w:t>-1</w:t>
      </w:r>
      <w:r w:rsidRPr="00C61874">
        <w:rPr>
          <w:lang w:val="de-DE"/>
        </w:rPr>
        <w:t xml:space="preserve"> </w:t>
      </w:r>
    </w:p>
    <w:p w:rsidR="00662BF3" w:rsidRPr="00C61874" w:rsidRDefault="00662BF3" w:rsidP="00662BF3">
      <w:pPr>
        <w:tabs>
          <w:tab w:val="left" w:pos="-1135"/>
          <w:tab w:val="left" w:pos="-568"/>
          <w:tab w:val="left" w:pos="565"/>
          <w:tab w:val="left" w:pos="1131"/>
          <w:tab w:val="left" w:pos="8502"/>
        </w:tabs>
        <w:ind w:left="1134" w:right="-284" w:hanging="1134"/>
        <w:rPr>
          <w:lang w:val="de-DE"/>
        </w:rPr>
      </w:pPr>
      <w:r w:rsidRPr="00C61874">
        <w:rPr>
          <w:lang w:val="de-DE"/>
        </w:rPr>
        <w:tab/>
      </w:r>
      <w:r w:rsidRPr="00C61874">
        <w:rPr>
          <w:lang w:val="de-DE"/>
        </w:rPr>
        <w:tab/>
        <w:t xml:space="preserve">Wie groß ist das Volumen des Anilins bei 20 </w:t>
      </w:r>
      <w:r w:rsidRPr="00C61874">
        <w:rPr>
          <w:lang w:val="de-DE"/>
        </w:rPr>
        <w:sym w:font="Symbol" w:char="F0B0"/>
      </w:r>
      <w:r w:rsidRPr="00C61874">
        <w:rPr>
          <w:lang w:val="de-DE"/>
        </w:rPr>
        <w:t>C?</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fr-FR"/>
        </w:rPr>
      </w:pPr>
      <w:r w:rsidRPr="00C61874">
        <w:rPr>
          <w:lang w:val="de-DE"/>
        </w:rPr>
        <w:tab/>
      </w:r>
      <w:r w:rsidRPr="00C61874">
        <w:rPr>
          <w:lang w:val="de-DE"/>
        </w:rPr>
        <w:tab/>
      </w:r>
      <w:r w:rsidRPr="00C61874">
        <w:rPr>
          <w:lang w:val="fr-FR"/>
        </w:rPr>
        <w:t>A</w:t>
      </w:r>
      <w:r w:rsidRPr="00C61874">
        <w:rPr>
          <w:lang w:val="fr-FR"/>
        </w:rPr>
        <w:tab/>
      </w:r>
      <w:smartTag w:uri="urn:schemas-microsoft-com:office:smarttags" w:element="metricconverter">
        <w:smartTagPr>
          <w:attr w:name="ProductID" w:val="2 955 Liter"/>
        </w:smartTagPr>
        <w:r w:rsidRPr="00C61874">
          <w:rPr>
            <w:lang w:val="fr-FR"/>
          </w:rPr>
          <w:t>2 955 Liter</w:t>
        </w:r>
      </w:smartTag>
      <w:r w:rsidRPr="00C61874">
        <w:rPr>
          <w:lang w:val="fr-FR"/>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fr-FR"/>
        </w:rPr>
      </w:pPr>
      <w:r w:rsidRPr="00C61874">
        <w:rPr>
          <w:lang w:val="fr-FR"/>
        </w:rPr>
        <w:tab/>
      </w:r>
      <w:r w:rsidRPr="00C61874">
        <w:rPr>
          <w:lang w:val="fr-FR"/>
        </w:rPr>
        <w:tab/>
        <w:t>B</w:t>
      </w:r>
      <w:r w:rsidRPr="00C61874">
        <w:rPr>
          <w:lang w:val="fr-FR"/>
        </w:rPr>
        <w:tab/>
      </w:r>
      <w:smartTag w:uri="urn:schemas-microsoft-com:office:smarttags" w:element="metricconverter">
        <w:smartTagPr>
          <w:attr w:name="ProductID" w:val="3 045 Liter"/>
        </w:smartTagPr>
        <w:r w:rsidRPr="00C61874">
          <w:rPr>
            <w:lang w:val="fr-FR"/>
          </w:rPr>
          <w:t>3 045 Liter</w:t>
        </w:r>
      </w:smartTag>
      <w:r w:rsidRPr="00C61874">
        <w:rPr>
          <w:lang w:val="fr-FR"/>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fr-FR"/>
        </w:rPr>
      </w:pPr>
      <w:r w:rsidRPr="00C61874">
        <w:rPr>
          <w:lang w:val="fr-FR"/>
        </w:rPr>
        <w:tab/>
      </w:r>
      <w:r w:rsidRPr="00C61874">
        <w:rPr>
          <w:lang w:val="fr-FR"/>
        </w:rPr>
        <w:tab/>
        <w:t>C</w:t>
      </w:r>
      <w:r w:rsidRPr="00C61874">
        <w:rPr>
          <w:lang w:val="fr-FR"/>
        </w:rPr>
        <w:tab/>
      </w:r>
      <w:smartTag w:uri="urn:schemas-microsoft-com:office:smarttags" w:element="metricconverter">
        <w:smartTagPr>
          <w:attr w:name="ProductID" w:val="3 136 Liter"/>
        </w:smartTagPr>
        <w:r w:rsidRPr="00C61874">
          <w:rPr>
            <w:lang w:val="fr-FR"/>
          </w:rPr>
          <w:t>3 136 Liter</w:t>
        </w:r>
      </w:smartTag>
      <w:r w:rsidRPr="00C61874">
        <w:rPr>
          <w:lang w:val="fr-FR"/>
        </w:rPr>
        <w: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fr-FR"/>
        </w:rPr>
        <w:tab/>
      </w:r>
      <w:r w:rsidRPr="00C61874">
        <w:rPr>
          <w:lang w:val="fr-FR"/>
        </w:rPr>
        <w:tab/>
      </w:r>
      <w:r w:rsidRPr="00C61874">
        <w:rPr>
          <w:lang w:val="de-DE"/>
        </w:rPr>
        <w:t>D</w:t>
      </w:r>
      <w:r w:rsidRPr="00C61874">
        <w:rPr>
          <w:lang w:val="de-DE"/>
        </w:rPr>
        <w:tab/>
      </w:r>
      <w:smartTag w:uri="urn:schemas-microsoft-com:office:smarttags" w:element="metricconverter">
        <w:smartTagPr>
          <w:attr w:name="ProductID" w:val="3 733 Liter"/>
        </w:smartTagPr>
        <w:r w:rsidRPr="00C61874">
          <w:rPr>
            <w:lang w:val="de-DE"/>
          </w:rPr>
          <w:t>3 733 Liter</w:t>
        </w:r>
      </w:smartTag>
      <w:r w:rsidRPr="00C61874">
        <w:rPr>
          <w:lang w:val="de-DE"/>
        </w:rPr>
        <w:t>.</w:t>
      </w:r>
    </w:p>
    <w:p w:rsidR="00662BF3" w:rsidRPr="00C61874" w:rsidRDefault="00662BF3" w:rsidP="00662BF3">
      <w:pPr>
        <w:tabs>
          <w:tab w:val="left" w:pos="-1135"/>
          <w:tab w:val="left" w:pos="-568"/>
          <w:tab w:val="left" w:pos="284"/>
          <w:tab w:val="left" w:pos="1134"/>
          <w:tab w:val="left" w:pos="1701"/>
          <w:tab w:val="left" w:pos="8502"/>
          <w:tab w:val="left" w:pos="9068"/>
        </w:tabs>
        <w:ind w:left="1701" w:hanging="1701"/>
        <w:rPr>
          <w:lang w:val="de-DE"/>
        </w:rPr>
      </w:pPr>
    </w:p>
    <w:p w:rsidR="00662BF3" w:rsidRPr="00C61874" w:rsidRDefault="00662BF3" w:rsidP="00662BF3">
      <w:pPr>
        <w:tabs>
          <w:tab w:val="left" w:pos="-1135"/>
          <w:tab w:val="left" w:pos="-568"/>
          <w:tab w:val="left" w:pos="284"/>
          <w:tab w:val="left" w:pos="1134"/>
          <w:tab w:val="left" w:pos="1701"/>
          <w:tab w:val="left" w:pos="8502"/>
          <w:tab w:val="left" w:pos="9068"/>
        </w:tabs>
        <w:ind w:left="1701" w:hanging="1701"/>
        <w:rPr>
          <w:lang w:val="de-DE"/>
        </w:rPr>
      </w:pPr>
      <w:r w:rsidRPr="00C61874">
        <w:rPr>
          <w:lang w:val="de-DE"/>
        </w:rPr>
        <w:tab/>
        <w:t>332 06.0-19</w:t>
      </w:r>
      <w:r w:rsidRPr="00C61874">
        <w:rPr>
          <w:lang w:val="de-DE"/>
        </w:rPr>
        <w:tab/>
      </w:r>
      <w:r w:rsidR="002A3E4B" w:rsidRPr="00C61874">
        <w:rPr>
          <w:lang w:val="de-DE"/>
        </w:rPr>
        <w:t xml:space="preserve">gestrichen </w:t>
      </w:r>
      <w:r w:rsidR="002E75AF" w:rsidRPr="00C61874">
        <w:rPr>
          <w:lang w:val="de-DE"/>
        </w:rPr>
        <w:t>(2011)</w:t>
      </w:r>
      <w:r w:rsidR="00333BBD" w:rsidRPr="00C61874">
        <w:rPr>
          <w:lang w:val="de-DE"/>
        </w:rPr>
        <w:t>.</w:t>
      </w:r>
      <w:r w:rsidRPr="00C61874">
        <w:rPr>
          <w:lang w:val="de-DE"/>
        </w:rPr>
        <w:tab/>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FC45C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br w:type="page"/>
      </w:r>
      <w:r w:rsidR="00662BF3" w:rsidRPr="00C61874">
        <w:rPr>
          <w:lang w:val="de-DE"/>
        </w:rPr>
        <w:tab/>
        <w:t>332 06.0-20</w:t>
      </w:r>
      <w:r w:rsidR="00662BF3" w:rsidRPr="00C61874">
        <w:rPr>
          <w:lang w:val="de-DE"/>
        </w:rPr>
        <w:tab/>
        <w:t>7.2.4.24</w:t>
      </w:r>
      <w:r w:rsidR="00662BF3" w:rsidRPr="00C61874">
        <w:rPr>
          <w:lang w:val="de-DE"/>
        </w:rPr>
        <w:tab/>
        <w:t>B</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pStyle w:val="BodyText22"/>
        <w:tabs>
          <w:tab w:val="clear" w:pos="8502"/>
          <w:tab w:val="left" w:pos="-1193"/>
          <w:tab w:val="left" w:pos="-626"/>
          <w:tab w:val="left" w:pos="-60"/>
          <w:tab w:val="left" w:pos="8444"/>
          <w:tab w:val="left" w:pos="9010"/>
        </w:tabs>
      </w:pPr>
      <w:r w:rsidRPr="00C61874">
        <w:tab/>
        <w:t>Dürfen bei einem Tankschiff während des Löschvorgangs gleichzeitig die Brennstofftanks befüllt werden?</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A</w:t>
      </w:r>
      <w:r w:rsidRPr="00C61874">
        <w:rPr>
          <w:lang w:val="de-DE"/>
        </w:rPr>
        <w:tab/>
        <w:t xml:space="preserve">Ja,  denn das Löschen der Ladetanks und das Bunkern von Treibstoff haben nichts miteinander zu tun. </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B</w:t>
      </w:r>
      <w:r w:rsidRPr="00C61874">
        <w:rPr>
          <w:lang w:val="de-DE"/>
        </w:rPr>
        <w:tab/>
        <w:t>Nein, es sei denn, dass die zuständige Behörde ihre Zustimmung gegeben hat.</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C</w:t>
      </w:r>
      <w:r w:rsidRPr="00C61874">
        <w:rPr>
          <w:lang w:val="de-DE"/>
        </w:rPr>
        <w:tab/>
        <w:t>Nein, denn während des Ladens und Löschens darf nichts anderes geladen werden.</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D</w:t>
      </w:r>
      <w:r w:rsidRPr="00C61874">
        <w:rPr>
          <w:lang w:val="de-DE"/>
        </w:rPr>
        <w:tab/>
        <w:t>Das ist nur dann erlaubt, wenn das Bunkerboot ein Zulassungszeugnis besitzt.</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t>332 06.0-21</w:t>
      </w:r>
      <w:r w:rsidRPr="00C61874">
        <w:rPr>
          <w:lang w:val="de-DE"/>
        </w:rPr>
        <w:tab/>
        <w:t>7.2.4.</w:t>
      </w:r>
      <w:r w:rsidR="00D33772" w:rsidRPr="00C61874">
        <w:rPr>
          <w:lang w:val="de-DE"/>
        </w:rPr>
        <w:t>11.2</w:t>
      </w:r>
      <w:r w:rsidRPr="00C61874">
        <w:rPr>
          <w:lang w:val="de-DE"/>
        </w:rPr>
        <w:tab/>
        <w:t>C</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pStyle w:val="BodyText22"/>
        <w:tabs>
          <w:tab w:val="clear" w:pos="8502"/>
          <w:tab w:val="left" w:pos="-1193"/>
          <w:tab w:val="left" w:pos="-626"/>
          <w:tab w:val="left" w:pos="-60"/>
          <w:tab w:val="left" w:pos="8444"/>
          <w:tab w:val="left" w:pos="9010"/>
        </w:tabs>
      </w:pPr>
      <w:r w:rsidRPr="00C61874">
        <w:tab/>
        <w:t>Dürfen in ein Tankschiff verschiedene Gefahrgüter gleichzeitig geladen werden, wenn das Schiff  technisch entsprechend ausgerüstet ist?</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A</w:t>
      </w:r>
      <w:r w:rsidRPr="00C61874">
        <w:rPr>
          <w:lang w:val="de-DE"/>
        </w:rPr>
        <w:tab/>
        <w:t>Nein.</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B</w:t>
      </w:r>
      <w:r w:rsidRPr="00C61874">
        <w:rPr>
          <w:lang w:val="de-DE"/>
        </w:rPr>
        <w:tab/>
        <w:t>Ja, nur mit Zustimmung der zuständigen Behörde.</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C</w:t>
      </w:r>
      <w:r w:rsidRPr="00C61874">
        <w:rPr>
          <w:lang w:val="de-DE"/>
        </w:rPr>
        <w:tab/>
        <w:t>Ja.</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D</w:t>
      </w:r>
      <w:r w:rsidRPr="00C61874">
        <w:rPr>
          <w:lang w:val="de-DE"/>
        </w:rPr>
        <w:tab/>
        <w:t>Ja, allerdings nicht mehr als zwei verschiedene Gefahrgüter gleichzeitig.</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t>332 06.0-22</w:t>
      </w:r>
      <w:r w:rsidRPr="00C61874">
        <w:rPr>
          <w:lang w:val="de-DE"/>
        </w:rPr>
        <w:tab/>
      </w:r>
      <w:r w:rsidR="00D33772" w:rsidRPr="00C61874">
        <w:rPr>
          <w:lang w:val="de-DE"/>
        </w:rPr>
        <w:t>7.2.4.21.3</w:t>
      </w:r>
      <w:r w:rsidRPr="00C61874">
        <w:rPr>
          <w:lang w:val="de-DE"/>
        </w:rPr>
        <w:tab/>
        <w:t>A</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Wovon hängt der maximal zulässige Füllungsgrad eines Ladetanks ab?</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A</w:t>
      </w:r>
      <w:r w:rsidRPr="00C61874">
        <w:rPr>
          <w:lang w:val="de-DE"/>
        </w:rPr>
        <w:tab/>
        <w:t xml:space="preserve">Von der </w:t>
      </w:r>
      <w:r w:rsidR="008A2EAB" w:rsidRPr="00C61874">
        <w:rPr>
          <w:lang w:val="de-DE"/>
        </w:rPr>
        <w:t>relativen Dichte</w:t>
      </w:r>
      <w:r w:rsidRPr="00C61874">
        <w:rPr>
          <w:lang w:val="de-DE"/>
        </w:rPr>
        <w:t xml:space="preserve"> des zu ladenden Stoffes und der im Zulassungszeugnis angegebenen höchstzulässigen </w:t>
      </w:r>
      <w:r w:rsidR="008A2EAB" w:rsidRPr="00C61874">
        <w:rPr>
          <w:lang w:val="de-DE"/>
        </w:rPr>
        <w:t>relativen Dichte</w:t>
      </w:r>
      <w:r w:rsidRPr="00C61874">
        <w:rPr>
          <w:lang w:val="de-DE"/>
        </w:rPr>
        <w:t>.</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B</w:t>
      </w:r>
      <w:r w:rsidRPr="00C61874">
        <w:rPr>
          <w:lang w:val="de-DE"/>
        </w:rPr>
        <w:tab/>
        <w:t xml:space="preserve">Vom Typ des Tankschiffes und der im Zulassungszeugnis angegeben höchstzulässigen  </w:t>
      </w:r>
      <w:r w:rsidR="008A2EAB" w:rsidRPr="00C61874">
        <w:rPr>
          <w:lang w:val="de-DE"/>
        </w:rPr>
        <w:t>relativen Dichte</w:t>
      </w:r>
      <w:r w:rsidRPr="00C61874">
        <w:rPr>
          <w:lang w:val="de-DE"/>
        </w:rPr>
        <w:t>.</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C</w:t>
      </w:r>
      <w:r w:rsidRPr="00C61874">
        <w:rPr>
          <w:lang w:val="de-DE"/>
        </w:rPr>
        <w:tab/>
        <w:t xml:space="preserve">Vom Öffnungsdruck des Hochgeschwindigkeitsventils und von der </w:t>
      </w:r>
      <w:r w:rsidR="008A2EAB" w:rsidRPr="00C61874">
        <w:rPr>
          <w:lang w:val="de-DE"/>
        </w:rPr>
        <w:t>relativen Dichte</w:t>
      </w:r>
      <w:r w:rsidRPr="00C61874">
        <w:rPr>
          <w:lang w:val="de-DE"/>
        </w:rPr>
        <w:t xml:space="preserve"> des Stoffes. </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D</w:t>
      </w:r>
      <w:r w:rsidRPr="00C61874">
        <w:rPr>
          <w:lang w:val="de-DE"/>
        </w:rPr>
        <w:tab/>
        <w:t>Vom Typ des Tankschiffes und dem Öffnungsdruck des Hochgeschwindigkeitsventils.</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t>332 06.0-23</w:t>
      </w:r>
      <w:r w:rsidRPr="00C61874">
        <w:rPr>
          <w:lang w:val="de-DE"/>
        </w:rPr>
        <w:tab/>
      </w:r>
      <w:r w:rsidR="00AC285A" w:rsidRPr="00C61874">
        <w:rPr>
          <w:lang w:val="de-DE"/>
        </w:rPr>
        <w:t>3.2.3.2</w:t>
      </w:r>
      <w:r w:rsidRPr="00C61874">
        <w:rPr>
          <w:lang w:val="de-DE"/>
        </w:rPr>
        <w:t xml:space="preserve"> Tabelle C</w:t>
      </w:r>
      <w:r w:rsidRPr="00C61874">
        <w:rPr>
          <w:lang w:val="de-DE"/>
        </w:rPr>
        <w:tab/>
        <w:t>D</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8444"/>
          <w:tab w:val="left" w:pos="9010"/>
        </w:tabs>
        <w:ind w:left="1134" w:hanging="1134"/>
        <w:rPr>
          <w:lang w:val="de-DE"/>
        </w:rPr>
      </w:pPr>
      <w:r w:rsidRPr="00C61874">
        <w:rPr>
          <w:lang w:val="de-DE"/>
        </w:rPr>
        <w:tab/>
      </w:r>
      <w:r w:rsidRPr="00C61874">
        <w:rPr>
          <w:lang w:val="de-DE"/>
        </w:rPr>
        <w:tab/>
        <w:t>Sie müssen UN 1167 DIVINYLETHER, STABILISIERT in ihr Tankschiff laden. Muss aus den Ladetanks und den Lade- und Löschleitungen zuerst die Luft mit inertem Gas entfernt werden?</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A</w:t>
      </w:r>
      <w:r w:rsidRPr="00C61874">
        <w:rPr>
          <w:lang w:val="de-DE"/>
        </w:rPr>
        <w:tab/>
        <w:t>Nein, dies ist bei diesem Stoff nicht erforderlich.</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B</w:t>
      </w:r>
      <w:r w:rsidRPr="00C61874">
        <w:rPr>
          <w:lang w:val="de-DE"/>
        </w:rPr>
        <w:tab/>
        <w:t>Nein, dies ist ein Stoff der Klasse 3, deshalb ist dieser Vorgang nicht erforderlich.</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C</w:t>
      </w:r>
      <w:r w:rsidRPr="00C61874">
        <w:rPr>
          <w:lang w:val="de-DE"/>
        </w:rPr>
        <w:tab/>
        <w:t>Ja, denn es ist ein Stoff mit der Verpackungsgruppe I.</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D</w:t>
      </w:r>
      <w:r w:rsidRPr="00C61874">
        <w:rPr>
          <w:lang w:val="de-DE"/>
        </w:rPr>
        <w:tab/>
        <w:t>Ja, denn dies wird in Spalte 20 der Tabelle C gefordert.</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AD0416"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br w:type="page"/>
      </w:r>
      <w:r w:rsidR="00662BF3" w:rsidRPr="00C61874">
        <w:rPr>
          <w:lang w:val="de-DE"/>
        </w:rPr>
        <w:tab/>
        <w:t>332 06.0-24</w:t>
      </w:r>
      <w:r w:rsidR="00662BF3" w:rsidRPr="00C61874">
        <w:rPr>
          <w:lang w:val="de-DE"/>
        </w:rPr>
        <w:tab/>
      </w:r>
      <w:r w:rsidR="00AC285A" w:rsidRPr="00C61874">
        <w:rPr>
          <w:lang w:val="de-DE"/>
        </w:rPr>
        <w:t>3.2.3.2</w:t>
      </w:r>
      <w:r w:rsidR="00662BF3" w:rsidRPr="00C61874">
        <w:rPr>
          <w:lang w:val="de-DE"/>
        </w:rPr>
        <w:t xml:space="preserve"> Tabelle C</w:t>
      </w:r>
      <w:r w:rsidR="00662BF3" w:rsidRPr="00C61874">
        <w:rPr>
          <w:lang w:val="de-DE"/>
        </w:rPr>
        <w:tab/>
        <w:t>A</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460474">
      <w:pPr>
        <w:widowControl w:val="0"/>
        <w:tabs>
          <w:tab w:val="left" w:pos="-1193"/>
          <w:tab w:val="left" w:pos="-626"/>
          <w:tab w:val="left" w:pos="-60"/>
          <w:tab w:val="left" w:pos="284"/>
          <w:tab w:val="left" w:pos="8444"/>
          <w:tab w:val="left" w:pos="9010"/>
        </w:tabs>
        <w:ind w:left="1134" w:hanging="1134"/>
        <w:jc w:val="both"/>
        <w:rPr>
          <w:lang w:val="de-DE"/>
        </w:rPr>
      </w:pPr>
      <w:r w:rsidRPr="00C61874">
        <w:rPr>
          <w:lang w:val="de-DE"/>
        </w:rPr>
        <w:tab/>
      </w:r>
      <w:r w:rsidRPr="00C61874">
        <w:rPr>
          <w:lang w:val="de-DE"/>
        </w:rPr>
        <w:tab/>
        <w:t>Sie müssen UN 1218 ISOPREN, STABILISIERT in ihr Tankschiff laden. Muss aus den Ladetanks und den Lade- und Löschleitungen zuerst die Luft mit inertem Gas entfernt werden?</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A</w:t>
      </w:r>
      <w:r w:rsidRPr="00C61874">
        <w:rPr>
          <w:lang w:val="de-DE"/>
        </w:rPr>
        <w:tab/>
        <w:t>Ja, denn dies wird in Spalte 20 der Tabelle C gefordert.</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B</w:t>
      </w:r>
      <w:r w:rsidRPr="00C61874">
        <w:rPr>
          <w:lang w:val="de-DE"/>
        </w:rPr>
        <w:tab/>
        <w:t>Nein, dies ist nur bei einem Stoff der Klasse 6.1 erforderlich.</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C</w:t>
      </w:r>
      <w:r w:rsidRPr="00C61874">
        <w:rPr>
          <w:lang w:val="de-DE"/>
        </w:rPr>
        <w:tab/>
        <w:t>Ja,  denn es ist ein Stoff mit der Verpackungsgruppe I.</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D</w:t>
      </w:r>
      <w:r w:rsidRPr="00C61874">
        <w:rPr>
          <w:lang w:val="de-DE"/>
        </w:rPr>
        <w:tab/>
        <w:t>Nein, dies ist bei diesem Stoff nicht erforderlich.</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t>332 06.0-25</w:t>
      </w:r>
      <w:r w:rsidRPr="00C61874">
        <w:rPr>
          <w:lang w:val="de-DE"/>
        </w:rPr>
        <w:tab/>
      </w:r>
      <w:r w:rsidR="00AC285A" w:rsidRPr="00C61874">
        <w:rPr>
          <w:lang w:val="de-DE"/>
        </w:rPr>
        <w:t>3.2.3.2</w:t>
      </w:r>
      <w:r w:rsidRPr="00C61874">
        <w:rPr>
          <w:lang w:val="de-DE"/>
        </w:rPr>
        <w:t xml:space="preserve"> Tabelle C</w:t>
      </w:r>
      <w:r w:rsidRPr="00C61874">
        <w:rPr>
          <w:lang w:val="de-DE"/>
        </w:rPr>
        <w:tab/>
        <w:t>D</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460474">
      <w:pPr>
        <w:widowControl w:val="0"/>
        <w:tabs>
          <w:tab w:val="left" w:pos="-1193"/>
          <w:tab w:val="left" w:pos="-626"/>
          <w:tab w:val="left" w:pos="-60"/>
          <w:tab w:val="left" w:pos="284"/>
          <w:tab w:val="left" w:pos="8444"/>
          <w:tab w:val="left" w:pos="9010"/>
        </w:tabs>
        <w:ind w:left="1134" w:hanging="1134"/>
        <w:jc w:val="both"/>
        <w:rPr>
          <w:lang w:val="de-DE"/>
        </w:rPr>
      </w:pPr>
      <w:r w:rsidRPr="00C61874">
        <w:rPr>
          <w:lang w:val="de-DE"/>
        </w:rPr>
        <w:tab/>
      </w:r>
      <w:r w:rsidRPr="00C61874">
        <w:rPr>
          <w:lang w:val="de-DE"/>
        </w:rPr>
        <w:tab/>
        <w:t>Sie müssen UN 1307 XYLENE in ihr Tankschiff laden. Muss aus den Ladetanks und den Lade- und Löschleitungen zuerst die Luft mit inertem Gas entfernt werden?</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A</w:t>
      </w:r>
      <w:r w:rsidRPr="00C61874">
        <w:rPr>
          <w:lang w:val="de-DE"/>
        </w:rPr>
        <w:tab/>
        <w:t>Ja, denn dies wird in Spalte 20 der Tabelle C gefordert.</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B</w:t>
      </w:r>
      <w:r w:rsidRPr="00C61874">
        <w:rPr>
          <w:lang w:val="de-DE"/>
        </w:rPr>
        <w:tab/>
        <w:t>Nein, das ist nur bei einem Stoff der Klasse 6.1 erforderlich.</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C</w:t>
      </w:r>
      <w:r w:rsidRPr="00C61874">
        <w:rPr>
          <w:lang w:val="de-DE"/>
        </w:rPr>
        <w:tab/>
        <w:t>Nein, dies ist nur bei einem Stoff mit der Verpackungsgruppe I erforderlich.</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D</w:t>
      </w:r>
      <w:r w:rsidRPr="00C61874">
        <w:rPr>
          <w:lang w:val="de-DE"/>
        </w:rPr>
        <w:tab/>
        <w:t>Nein, das ist bei diesem Stoff nicht erforderlich.</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t>332 06.0-26</w:t>
      </w:r>
      <w:r w:rsidRPr="00C61874">
        <w:rPr>
          <w:lang w:val="de-DE"/>
        </w:rPr>
        <w:tab/>
        <w:t>7.2.4.21.3</w:t>
      </w:r>
      <w:r w:rsidRPr="00C61874">
        <w:rPr>
          <w:lang w:val="de-DE"/>
        </w:rPr>
        <w:tab/>
        <w:t>A</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134" w:hanging="1134"/>
        <w:rPr>
          <w:lang w:val="de-DE"/>
        </w:rPr>
      </w:pPr>
      <w:r w:rsidRPr="00C61874">
        <w:rPr>
          <w:lang w:val="de-DE"/>
        </w:rPr>
        <w:tab/>
      </w:r>
      <w:r w:rsidRPr="00C61874">
        <w:rPr>
          <w:lang w:val="de-DE"/>
        </w:rPr>
        <w:tab/>
        <w:t xml:space="preserve">Sie müssen UN 1593 DICHLORMETHAN in ihr Tankschiff laden. </w:t>
      </w:r>
    </w:p>
    <w:p w:rsidR="00662BF3" w:rsidRPr="00C61874" w:rsidRDefault="00662BF3" w:rsidP="00460474">
      <w:pPr>
        <w:widowControl w:val="0"/>
        <w:tabs>
          <w:tab w:val="left" w:pos="-1193"/>
          <w:tab w:val="left" w:pos="-626"/>
          <w:tab w:val="left" w:pos="-60"/>
          <w:tab w:val="left" w:pos="284"/>
          <w:tab w:val="left" w:pos="8444"/>
          <w:tab w:val="left" w:pos="9010"/>
        </w:tabs>
        <w:ind w:left="1134" w:hanging="1134"/>
        <w:jc w:val="both"/>
        <w:rPr>
          <w:lang w:val="de-DE"/>
        </w:rPr>
      </w:pPr>
      <w:r w:rsidRPr="00C61874">
        <w:rPr>
          <w:lang w:val="de-DE"/>
        </w:rPr>
        <w:tab/>
      </w:r>
      <w:r w:rsidRPr="00C61874">
        <w:rPr>
          <w:lang w:val="de-DE"/>
        </w:rPr>
        <w:tab/>
        <w:t xml:space="preserve">Im Zulassungszeugnis ist die erlaubte </w:t>
      </w:r>
      <w:r w:rsidR="008A2EAB" w:rsidRPr="00C61874">
        <w:rPr>
          <w:lang w:val="de-DE"/>
        </w:rPr>
        <w:t>relative Dichte</w:t>
      </w:r>
      <w:r w:rsidRPr="00C61874">
        <w:rPr>
          <w:lang w:val="de-DE"/>
        </w:rPr>
        <w:t xml:space="preserve"> auf 1,1 festgesetzt. Wie hoch ist </w:t>
      </w:r>
      <w:r w:rsidR="00D33772" w:rsidRPr="00C61874">
        <w:rPr>
          <w:lang w:val="de-DE"/>
        </w:rPr>
        <w:t xml:space="preserve">für diesen Fall </w:t>
      </w:r>
      <w:r w:rsidR="00D56E21" w:rsidRPr="00C61874">
        <w:rPr>
          <w:lang w:val="de-DE"/>
        </w:rPr>
        <w:t xml:space="preserve">der </w:t>
      </w:r>
      <w:r w:rsidRPr="00C61874">
        <w:rPr>
          <w:lang w:val="de-DE"/>
        </w:rPr>
        <w:t xml:space="preserve">zulässige Füllungsgrad? </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134" w:hanging="1134"/>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A</w:t>
      </w:r>
      <w:r w:rsidRPr="00C61874">
        <w:rPr>
          <w:lang w:val="de-DE"/>
        </w:rPr>
        <w:tab/>
        <w:t>82,7 %</w:t>
      </w:r>
      <w:r w:rsidR="00C24B28" w:rsidRPr="00C61874">
        <w:rPr>
          <w:lang w:val="de-DE"/>
        </w:rPr>
        <w:t>.</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B</w:t>
      </w:r>
      <w:r w:rsidRPr="00C61874">
        <w:rPr>
          <w:lang w:val="de-DE"/>
        </w:rPr>
        <w:tab/>
        <w:t>95   %</w:t>
      </w:r>
      <w:r w:rsidR="00C24B28" w:rsidRPr="00C61874">
        <w:rPr>
          <w:lang w:val="de-DE"/>
        </w:rPr>
        <w:t>.</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C</w:t>
      </w:r>
      <w:r w:rsidRPr="00C61874">
        <w:rPr>
          <w:lang w:val="de-DE"/>
        </w:rPr>
        <w:tab/>
        <w:t>97   %</w:t>
      </w:r>
      <w:r w:rsidR="00C24B28" w:rsidRPr="00C61874">
        <w:rPr>
          <w:lang w:val="de-DE"/>
        </w:rPr>
        <w:t>.</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D</w:t>
      </w:r>
      <w:r w:rsidRPr="00C61874">
        <w:rPr>
          <w:lang w:val="de-DE"/>
        </w:rPr>
        <w:tab/>
        <w:t>97,5 %</w:t>
      </w:r>
      <w:r w:rsidR="00C24B28" w:rsidRPr="00C61874">
        <w:rPr>
          <w:lang w:val="de-DE"/>
        </w:rPr>
        <w:t>.</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t>332 06.0-27</w:t>
      </w:r>
      <w:r w:rsidRPr="00C61874">
        <w:rPr>
          <w:lang w:val="de-DE"/>
        </w:rPr>
        <w:tab/>
        <w:t>7.2.4.21.3</w:t>
      </w:r>
      <w:r w:rsidRPr="00C61874">
        <w:rPr>
          <w:lang w:val="de-DE"/>
        </w:rPr>
        <w:tab/>
        <w:t>C</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8444"/>
          <w:tab w:val="left" w:pos="9010"/>
        </w:tabs>
        <w:ind w:left="1134" w:hanging="1134"/>
        <w:rPr>
          <w:lang w:val="de-DE"/>
        </w:rPr>
      </w:pPr>
      <w:r w:rsidRPr="00C61874">
        <w:rPr>
          <w:lang w:val="de-DE"/>
        </w:rPr>
        <w:tab/>
      </w:r>
      <w:r w:rsidRPr="00C61874">
        <w:rPr>
          <w:lang w:val="de-DE"/>
        </w:rPr>
        <w:tab/>
        <w:t>Sie müssen UN 1708 TOLUIDINE</w:t>
      </w:r>
      <w:r w:rsidR="00AD7E1A" w:rsidRPr="00C61874">
        <w:rPr>
          <w:lang w:val="de-DE"/>
        </w:rPr>
        <w:t>, FLÜSSIG</w:t>
      </w:r>
      <w:r w:rsidRPr="00C61874">
        <w:rPr>
          <w:lang w:val="de-DE"/>
        </w:rPr>
        <w:t xml:space="preserve"> in ihr Tankschiff  laden. </w:t>
      </w:r>
    </w:p>
    <w:p w:rsidR="00662BF3" w:rsidRPr="00C61874" w:rsidRDefault="00662BF3" w:rsidP="00662BF3">
      <w:pPr>
        <w:widowControl w:val="0"/>
        <w:tabs>
          <w:tab w:val="left" w:pos="-1193"/>
          <w:tab w:val="left" w:pos="-626"/>
          <w:tab w:val="left" w:pos="-60"/>
          <w:tab w:val="left" w:pos="284"/>
          <w:tab w:val="left" w:pos="8444"/>
          <w:tab w:val="left" w:pos="9010"/>
        </w:tabs>
        <w:ind w:left="1134" w:hanging="1134"/>
        <w:rPr>
          <w:lang w:val="de-DE"/>
        </w:rPr>
      </w:pPr>
      <w:r w:rsidRPr="00C61874">
        <w:rPr>
          <w:lang w:val="de-DE"/>
        </w:rPr>
        <w:tab/>
      </w:r>
      <w:r w:rsidRPr="00C61874">
        <w:rPr>
          <w:lang w:val="de-DE"/>
        </w:rPr>
        <w:tab/>
        <w:t xml:space="preserve">Im Zulassungszeugnis ist die erlaubte </w:t>
      </w:r>
      <w:r w:rsidR="008A2EAB" w:rsidRPr="00C61874">
        <w:rPr>
          <w:lang w:val="de-DE"/>
        </w:rPr>
        <w:t>relative Dichte</w:t>
      </w:r>
      <w:r w:rsidRPr="00C61874">
        <w:rPr>
          <w:lang w:val="de-DE"/>
        </w:rPr>
        <w:t xml:space="preserve"> auf 1,1 festgesetzt. Wie hoch ist </w:t>
      </w:r>
      <w:r w:rsidR="00D56E21" w:rsidRPr="00C61874">
        <w:rPr>
          <w:lang w:val="de-DE"/>
        </w:rPr>
        <w:t>für diesen Fall</w:t>
      </w:r>
      <w:r w:rsidR="00D56E21" w:rsidRPr="00C61874" w:rsidDel="00D56E21">
        <w:rPr>
          <w:lang w:val="de-DE"/>
        </w:rPr>
        <w:t xml:space="preserve"> </w:t>
      </w:r>
      <w:r w:rsidR="00D56E21" w:rsidRPr="00C61874">
        <w:rPr>
          <w:lang w:val="de-DE"/>
        </w:rPr>
        <w:t xml:space="preserve">der </w:t>
      </w:r>
      <w:r w:rsidRPr="00C61874">
        <w:rPr>
          <w:lang w:val="de-DE"/>
        </w:rPr>
        <w:t>zulässige Füllungsgrad?</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A</w:t>
      </w:r>
      <w:r w:rsidRPr="00C61874">
        <w:rPr>
          <w:lang w:val="de-DE"/>
        </w:rPr>
        <w:tab/>
        <w:t>90,9 %</w:t>
      </w:r>
      <w:r w:rsidR="00C24B28" w:rsidRPr="00C61874">
        <w:rPr>
          <w:lang w:val="de-DE"/>
        </w:rPr>
        <w:t>.</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B</w:t>
      </w:r>
      <w:r w:rsidRPr="00C61874">
        <w:rPr>
          <w:lang w:val="de-DE"/>
        </w:rPr>
        <w:tab/>
        <w:t>91   %</w:t>
      </w:r>
      <w:r w:rsidR="00C24B28" w:rsidRPr="00C61874">
        <w:rPr>
          <w:lang w:val="de-DE"/>
        </w:rPr>
        <w:t>.</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C</w:t>
      </w:r>
      <w:r w:rsidRPr="00C61874">
        <w:rPr>
          <w:lang w:val="de-DE"/>
        </w:rPr>
        <w:tab/>
        <w:t>95   %</w:t>
      </w:r>
      <w:r w:rsidR="00C24B28" w:rsidRPr="00C61874">
        <w:rPr>
          <w:lang w:val="de-DE"/>
        </w:rPr>
        <w:t>.</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D</w:t>
      </w:r>
      <w:r w:rsidRPr="00C61874">
        <w:rPr>
          <w:lang w:val="de-DE"/>
        </w:rPr>
        <w:tab/>
        <w:t>97   %</w:t>
      </w:r>
      <w:r w:rsidR="00C24B28" w:rsidRPr="00C61874">
        <w:rPr>
          <w:lang w:val="de-DE"/>
        </w:rPr>
        <w:t>.</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t>332 06.0-28</w:t>
      </w:r>
      <w:r w:rsidRPr="00C61874">
        <w:rPr>
          <w:lang w:val="de-DE"/>
        </w:rPr>
        <w:tab/>
        <w:t>7.2.4.21.3</w:t>
      </w:r>
      <w:r w:rsidRPr="00C61874">
        <w:rPr>
          <w:lang w:val="de-DE"/>
        </w:rPr>
        <w:tab/>
        <w:t>C</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8444"/>
          <w:tab w:val="left" w:pos="9010"/>
        </w:tabs>
        <w:ind w:left="1134" w:hanging="1134"/>
        <w:rPr>
          <w:lang w:val="de-DE"/>
        </w:rPr>
      </w:pPr>
      <w:r w:rsidRPr="00C61874">
        <w:rPr>
          <w:lang w:val="de-DE"/>
        </w:rPr>
        <w:tab/>
      </w:r>
      <w:r w:rsidRPr="00C61874">
        <w:rPr>
          <w:lang w:val="de-DE"/>
        </w:rPr>
        <w:tab/>
        <w:t xml:space="preserve">Sie müssen UN 1848 PROPIONSÄURE in ihr Tankschiff laden. </w:t>
      </w:r>
    </w:p>
    <w:p w:rsidR="00662BF3" w:rsidRPr="00C61874" w:rsidRDefault="00662BF3" w:rsidP="00662BF3">
      <w:pPr>
        <w:widowControl w:val="0"/>
        <w:tabs>
          <w:tab w:val="left" w:pos="-1193"/>
          <w:tab w:val="left" w:pos="-626"/>
          <w:tab w:val="left" w:pos="-60"/>
          <w:tab w:val="left" w:pos="284"/>
          <w:tab w:val="left" w:pos="8444"/>
          <w:tab w:val="left" w:pos="9010"/>
        </w:tabs>
        <w:ind w:left="1134" w:hanging="1134"/>
        <w:rPr>
          <w:lang w:val="de-DE"/>
        </w:rPr>
      </w:pPr>
      <w:r w:rsidRPr="00C61874">
        <w:rPr>
          <w:lang w:val="de-DE"/>
        </w:rPr>
        <w:tab/>
      </w:r>
      <w:r w:rsidRPr="00C61874">
        <w:rPr>
          <w:lang w:val="de-DE"/>
        </w:rPr>
        <w:tab/>
        <w:t xml:space="preserve">Im Zulassungszeugnis ist die erlaubte </w:t>
      </w:r>
      <w:r w:rsidR="008A2EAB" w:rsidRPr="00C61874">
        <w:rPr>
          <w:lang w:val="de-DE"/>
        </w:rPr>
        <w:t>relative Dichte</w:t>
      </w:r>
      <w:r w:rsidRPr="00C61874">
        <w:rPr>
          <w:lang w:val="de-DE"/>
        </w:rPr>
        <w:t xml:space="preserve"> auf 1,0 festgesetzt. Wie hoch ist </w:t>
      </w:r>
      <w:r w:rsidR="00D56E21" w:rsidRPr="00C61874">
        <w:rPr>
          <w:lang w:val="de-DE"/>
        </w:rPr>
        <w:t>für diesen Fall</w:t>
      </w:r>
      <w:r w:rsidR="00D56E21" w:rsidRPr="00C61874" w:rsidDel="00D56E21">
        <w:rPr>
          <w:lang w:val="de-DE"/>
        </w:rPr>
        <w:t xml:space="preserve"> </w:t>
      </w:r>
      <w:r w:rsidR="00D56E21" w:rsidRPr="00C61874">
        <w:rPr>
          <w:lang w:val="de-DE"/>
        </w:rPr>
        <w:t xml:space="preserve">der </w:t>
      </w:r>
      <w:r w:rsidRPr="00C61874">
        <w:rPr>
          <w:lang w:val="de-DE"/>
        </w:rPr>
        <w:t>zulässige Füllungsgrad?</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9010"/>
        </w:tabs>
        <w:ind w:left="1701" w:hanging="1701"/>
        <w:rPr>
          <w:lang w:val="de-DE"/>
        </w:rPr>
      </w:pPr>
      <w:r w:rsidRPr="00C61874">
        <w:rPr>
          <w:lang w:val="de-DE"/>
        </w:rPr>
        <w:tab/>
      </w:r>
      <w:r w:rsidRPr="00C61874">
        <w:rPr>
          <w:lang w:val="de-DE"/>
        </w:rPr>
        <w:tab/>
        <w:t>A</w:t>
      </w:r>
      <w:r w:rsidRPr="00C61874">
        <w:rPr>
          <w:lang w:val="de-DE"/>
        </w:rPr>
        <w:tab/>
        <w:t>96 %</w:t>
      </w:r>
      <w:r w:rsidR="00C24B28" w:rsidRPr="00C61874">
        <w:rPr>
          <w:lang w:val="de-DE"/>
        </w:rPr>
        <w:t>.</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B</w:t>
      </w:r>
      <w:r w:rsidRPr="00C61874">
        <w:rPr>
          <w:lang w:val="de-DE"/>
        </w:rPr>
        <w:tab/>
        <w:t>95 %</w:t>
      </w:r>
      <w:r w:rsidR="00C24B28" w:rsidRPr="00C61874">
        <w:rPr>
          <w:lang w:val="de-DE"/>
        </w:rPr>
        <w:t>.</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C</w:t>
      </w:r>
      <w:r w:rsidRPr="00C61874">
        <w:rPr>
          <w:lang w:val="de-DE"/>
        </w:rPr>
        <w:tab/>
        <w:t>97 %</w:t>
      </w:r>
      <w:r w:rsidR="00C24B28" w:rsidRPr="00C61874">
        <w:rPr>
          <w:lang w:val="de-DE"/>
        </w:rPr>
        <w:t>.</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D</w:t>
      </w:r>
      <w:r w:rsidRPr="00C61874">
        <w:rPr>
          <w:lang w:val="de-DE"/>
        </w:rPr>
        <w:tab/>
        <w:t>99 %</w:t>
      </w:r>
      <w:r w:rsidR="00C24B28" w:rsidRPr="00C61874">
        <w:rPr>
          <w:lang w:val="de-DE"/>
        </w:rPr>
        <w:t>.</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AD0416"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br w:type="page"/>
      </w:r>
      <w:r w:rsidR="00662BF3" w:rsidRPr="00C61874">
        <w:rPr>
          <w:lang w:val="de-DE"/>
        </w:rPr>
        <w:tab/>
        <w:t>332 06.0-29</w:t>
      </w:r>
      <w:r w:rsidR="00662BF3" w:rsidRPr="00C61874">
        <w:rPr>
          <w:lang w:val="de-DE"/>
        </w:rPr>
        <w:tab/>
        <w:t>1.4.3.3 m), 7.2.4.10</w:t>
      </w:r>
      <w:r w:rsidR="00662BF3" w:rsidRPr="00C61874">
        <w:rPr>
          <w:lang w:val="de-DE"/>
        </w:rPr>
        <w:tab/>
        <w:t>A</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460474">
      <w:pPr>
        <w:pStyle w:val="BodyText22"/>
        <w:tabs>
          <w:tab w:val="clear" w:pos="1131"/>
          <w:tab w:val="clear" w:pos="8502"/>
          <w:tab w:val="left" w:pos="-1193"/>
          <w:tab w:val="left" w:pos="-626"/>
          <w:tab w:val="left" w:pos="-60"/>
          <w:tab w:val="left" w:pos="8444"/>
          <w:tab w:val="left" w:pos="9010"/>
        </w:tabs>
        <w:jc w:val="both"/>
      </w:pPr>
      <w:r w:rsidRPr="00C61874">
        <w:tab/>
      </w:r>
      <w:r w:rsidR="00D00D6B" w:rsidRPr="00C61874">
        <w:t>Es soll</w:t>
      </w:r>
      <w:r w:rsidRPr="00C61874">
        <w:t xml:space="preserve"> mit dem Ladevorgang beg</w:t>
      </w:r>
      <w:r w:rsidR="00D00D6B" w:rsidRPr="00C61874">
        <w:t>o</w:t>
      </w:r>
      <w:r w:rsidRPr="00C61874">
        <w:t>nnen</w:t>
      </w:r>
      <w:r w:rsidR="00D00D6B" w:rsidRPr="00C61874">
        <w:t xml:space="preserve"> werden</w:t>
      </w:r>
      <w:r w:rsidRPr="00C61874">
        <w:t xml:space="preserve">. Die Prüfliste ist </w:t>
      </w:r>
      <w:r w:rsidR="0051407F" w:rsidRPr="00C61874">
        <w:t xml:space="preserve">bisher nur </w:t>
      </w:r>
      <w:r w:rsidR="00D00D6B" w:rsidRPr="00C61874">
        <w:t>vom Schiffsführer</w:t>
      </w:r>
      <w:r w:rsidR="0051407F" w:rsidRPr="00C61874">
        <w:t xml:space="preserve">, </w:t>
      </w:r>
      <w:r w:rsidRPr="00C61874">
        <w:t xml:space="preserve">unterzeichnet. Der Verantwortliche der Umschlagstelle sichert zu, </w:t>
      </w:r>
      <w:r w:rsidR="00C06096" w:rsidRPr="00C61874">
        <w:t xml:space="preserve">seine Unterschrift  </w:t>
      </w:r>
      <w:r w:rsidRPr="00C61874">
        <w:t xml:space="preserve">nach dem Laden </w:t>
      </w:r>
      <w:r w:rsidR="00C06096" w:rsidRPr="00C61874">
        <w:t>zu leisten</w:t>
      </w:r>
      <w:r w:rsidRPr="00C61874">
        <w:t>. Ist dies erlaubt?</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A</w:t>
      </w:r>
      <w:r w:rsidRPr="00C61874">
        <w:rPr>
          <w:lang w:val="de-DE"/>
        </w:rPr>
        <w:tab/>
        <w:t xml:space="preserve">Nein, </w:t>
      </w:r>
      <w:r w:rsidR="0051407F" w:rsidRPr="00C61874">
        <w:rPr>
          <w:lang w:val="de-DE"/>
        </w:rPr>
        <w:t>dieses Vorgehen ist nicht erlaubt</w:t>
      </w:r>
      <w:r w:rsidRPr="00C61874">
        <w:rPr>
          <w:lang w:val="de-DE"/>
        </w:rPr>
        <w:t>.</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 xml:space="preserve">B </w:t>
      </w:r>
      <w:r w:rsidRPr="00C61874">
        <w:rPr>
          <w:lang w:val="de-DE"/>
        </w:rPr>
        <w:tab/>
      </w:r>
      <w:r w:rsidR="00A87F12" w:rsidRPr="00C61874">
        <w:rPr>
          <w:lang w:val="de-DE"/>
        </w:rPr>
        <w:t>Nein</w:t>
      </w:r>
      <w:r w:rsidRPr="00C61874">
        <w:rPr>
          <w:lang w:val="de-DE"/>
        </w:rPr>
        <w:t xml:space="preserve">, </w:t>
      </w:r>
      <w:r w:rsidR="00B23CC6" w:rsidRPr="00C61874">
        <w:rPr>
          <w:lang w:val="de-DE"/>
        </w:rPr>
        <w:t xml:space="preserve">nur </w:t>
      </w:r>
      <w:r w:rsidRPr="00C61874">
        <w:rPr>
          <w:lang w:val="de-DE"/>
        </w:rPr>
        <w:t xml:space="preserve">wenn das zuvor geladene Produkt </w:t>
      </w:r>
      <w:r w:rsidR="00A87F12" w:rsidRPr="00C61874">
        <w:rPr>
          <w:lang w:val="de-DE"/>
        </w:rPr>
        <w:t xml:space="preserve">nicht </w:t>
      </w:r>
      <w:r w:rsidRPr="00C61874">
        <w:rPr>
          <w:lang w:val="de-DE"/>
        </w:rPr>
        <w:t>dasselbe war.</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C</w:t>
      </w:r>
      <w:r w:rsidRPr="00C61874">
        <w:rPr>
          <w:lang w:val="de-DE"/>
        </w:rPr>
        <w:tab/>
      </w:r>
      <w:r w:rsidR="00A87F12" w:rsidRPr="00C61874">
        <w:rPr>
          <w:lang w:val="de-DE"/>
        </w:rPr>
        <w:t>Ja, weil</w:t>
      </w:r>
      <w:r w:rsidRPr="00C61874">
        <w:rPr>
          <w:lang w:val="de-DE"/>
        </w:rPr>
        <w:t xml:space="preserve"> die Prüfliste </w:t>
      </w:r>
      <w:r w:rsidR="00A87F12" w:rsidRPr="00C61874">
        <w:rPr>
          <w:lang w:val="de-DE"/>
        </w:rPr>
        <w:t xml:space="preserve">schon </w:t>
      </w:r>
      <w:r w:rsidR="00D00D6B" w:rsidRPr="00C61874">
        <w:rPr>
          <w:lang w:val="de-DE"/>
        </w:rPr>
        <w:t>vom Schiffsführer</w:t>
      </w:r>
      <w:r w:rsidRPr="00C61874">
        <w:rPr>
          <w:lang w:val="de-DE"/>
        </w:rPr>
        <w:t xml:space="preserve"> unterzeichnet worden ist.</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D</w:t>
      </w:r>
      <w:r w:rsidRPr="00C61874">
        <w:rPr>
          <w:lang w:val="de-DE"/>
        </w:rPr>
        <w:tab/>
        <w:t xml:space="preserve">Ja, schließlich </w:t>
      </w:r>
      <w:r w:rsidR="00D00D6B" w:rsidRPr="00C61874">
        <w:rPr>
          <w:lang w:val="de-DE"/>
        </w:rPr>
        <w:t>weiß der Schiffsführer</w:t>
      </w:r>
      <w:r w:rsidRPr="00C61874">
        <w:rPr>
          <w:lang w:val="de-DE"/>
        </w:rPr>
        <w:t xml:space="preserve">, was </w:t>
      </w:r>
      <w:r w:rsidR="00D00D6B" w:rsidRPr="00C61874">
        <w:rPr>
          <w:lang w:val="de-DE"/>
        </w:rPr>
        <w:t>er</w:t>
      </w:r>
      <w:r w:rsidRPr="00C61874">
        <w:rPr>
          <w:lang w:val="de-DE"/>
        </w:rPr>
        <w:t xml:space="preserve"> </w:t>
      </w:r>
      <w:r w:rsidR="00D00D6B" w:rsidRPr="00C61874">
        <w:rPr>
          <w:lang w:val="de-DE"/>
        </w:rPr>
        <w:t>lädt</w:t>
      </w:r>
      <w:r w:rsidRPr="00C61874">
        <w:rPr>
          <w:lang w:val="de-DE"/>
        </w:rPr>
        <w:t>.</w:t>
      </w:r>
    </w:p>
    <w:p w:rsidR="00662BF3" w:rsidRPr="00C61874" w:rsidRDefault="00662BF3" w:rsidP="00662BF3">
      <w:pPr>
        <w:widowControl w:val="0"/>
        <w:tabs>
          <w:tab w:val="left" w:pos="-1193"/>
          <w:tab w:val="left" w:pos="-626"/>
          <w:tab w:val="left" w:pos="-60"/>
          <w:tab w:val="left" w:pos="284"/>
          <w:tab w:val="left" w:pos="1134"/>
          <w:tab w:val="left" w:pos="6743"/>
          <w:tab w:val="left" w:pos="7310"/>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6743"/>
          <w:tab w:val="left" w:pos="7310"/>
          <w:tab w:val="left" w:pos="8444"/>
          <w:tab w:val="left" w:pos="9010"/>
        </w:tabs>
        <w:ind w:left="1701" w:hanging="1701"/>
        <w:rPr>
          <w:lang w:val="de-DE"/>
        </w:rPr>
      </w:pPr>
      <w:r w:rsidRPr="00C61874">
        <w:rPr>
          <w:lang w:val="de-DE"/>
        </w:rPr>
        <w:tab/>
        <w:t>332 06.0-30</w:t>
      </w:r>
      <w:r w:rsidRPr="00C61874">
        <w:rPr>
          <w:lang w:val="de-DE"/>
        </w:rPr>
        <w:tab/>
      </w:r>
      <w:r w:rsidR="002A3E4B" w:rsidRPr="00C61874">
        <w:rPr>
          <w:lang w:val="de-DE"/>
        </w:rPr>
        <w:t xml:space="preserve">gestrichen </w:t>
      </w:r>
      <w:r w:rsidR="002E75AF" w:rsidRPr="00C61874">
        <w:rPr>
          <w:lang w:val="de-DE"/>
        </w:rPr>
        <w:t>(2011)</w:t>
      </w:r>
      <w:r w:rsidR="00333BBD" w:rsidRPr="00C61874">
        <w:rPr>
          <w:lang w:val="de-DE"/>
        </w:rPr>
        <w:t>.</w:t>
      </w:r>
      <w:r w:rsidRPr="00C61874">
        <w:rPr>
          <w:lang w:val="de-DE"/>
        </w:rPr>
        <w:tab/>
      </w:r>
      <w:r w:rsidRPr="00C61874">
        <w:rPr>
          <w:lang w:val="de-DE"/>
        </w:rPr>
        <w:tab/>
      </w:r>
    </w:p>
    <w:p w:rsidR="00662BF3" w:rsidRPr="00C61874" w:rsidRDefault="00662BF3" w:rsidP="00662BF3">
      <w:pPr>
        <w:widowControl w:val="0"/>
        <w:tabs>
          <w:tab w:val="left" w:pos="-1193"/>
          <w:tab w:val="left" w:pos="-626"/>
          <w:tab w:val="left" w:pos="-60"/>
          <w:tab w:val="left" w:pos="284"/>
          <w:tab w:val="left" w:pos="1134"/>
          <w:tab w:val="left" w:pos="6743"/>
          <w:tab w:val="left" w:pos="7310"/>
          <w:tab w:val="left" w:pos="8444"/>
          <w:tab w:val="left" w:pos="9010"/>
        </w:tabs>
        <w:ind w:left="1701" w:hanging="1701"/>
        <w:rPr>
          <w:lang w:val="de-DE"/>
        </w:rPr>
      </w:pP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t>332 06.0-31</w:t>
      </w:r>
      <w:r w:rsidRPr="00C61874">
        <w:rPr>
          <w:lang w:val="de-DE"/>
        </w:rPr>
        <w:tab/>
        <w:t>7.2.3.20.1, 9.3.2.11.5</w:t>
      </w:r>
      <w:r w:rsidRPr="00C61874">
        <w:rPr>
          <w:lang w:val="de-DE"/>
        </w:rPr>
        <w:tab/>
      </w:r>
      <w:r w:rsidRPr="00C61874">
        <w:rPr>
          <w:lang w:val="de-DE"/>
        </w:rPr>
        <w:tab/>
        <w:t>D</w:t>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p>
    <w:p w:rsidR="00662BF3" w:rsidRPr="00C61874" w:rsidRDefault="00662BF3" w:rsidP="00662BF3">
      <w:pPr>
        <w:pStyle w:val="BodyText22"/>
      </w:pPr>
      <w:r w:rsidRPr="00C61874">
        <w:tab/>
        <w:t>Dürfen auf einem Tankschiff des Typs C Wallgänge und Doppelböden zur Ballastaufnahme ben</w:t>
      </w:r>
      <w:r w:rsidR="00B10F46" w:rsidRPr="00C61874">
        <w:t>u</w:t>
      </w:r>
      <w:r w:rsidRPr="00C61874">
        <w:t>tzt werden?</w:t>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p>
    <w:p w:rsidR="00662BF3" w:rsidRPr="00C61874" w:rsidRDefault="00662BF3" w:rsidP="00662BF3">
      <w:pPr>
        <w:pStyle w:val="BodyTextIndent22"/>
      </w:pPr>
      <w:r w:rsidRPr="00C61874">
        <w:tab/>
      </w:r>
      <w:r w:rsidRPr="00C61874">
        <w:tab/>
      </w:r>
      <w:r w:rsidRPr="00C61874">
        <w:tab/>
        <w:t>A</w:t>
      </w:r>
      <w:r w:rsidRPr="00C61874">
        <w:tab/>
        <w:t>Ja, bei Beförderung von Stoffen, für die kein Typ C vorgeschrieben ist, dürfen sie ohne Beschränkung, ben</w:t>
      </w:r>
      <w:r w:rsidR="00B10F46" w:rsidRPr="00C61874">
        <w:t>u</w:t>
      </w:r>
      <w:r w:rsidRPr="00C61874">
        <w:t>tzt werden</w:t>
      </w:r>
      <w:r w:rsidR="00C24B28" w:rsidRPr="00C61874">
        <w:t>.</w:t>
      </w:r>
      <w:r w:rsidRPr="00C61874">
        <w:t xml:space="preserve"> </w:t>
      </w:r>
    </w:p>
    <w:p w:rsidR="00662BF3" w:rsidRPr="00C61874" w:rsidRDefault="00662BF3" w:rsidP="00662BF3">
      <w:pPr>
        <w:tabs>
          <w:tab w:val="left" w:pos="284"/>
          <w:tab w:val="left" w:pos="567"/>
          <w:tab w:val="left" w:pos="1134"/>
          <w:tab w:val="left" w:pos="1701"/>
          <w:tab w:val="left" w:pos="7088"/>
          <w:tab w:val="left" w:pos="8505"/>
        </w:tabs>
        <w:spacing w:line="240" w:lineRule="atLeast"/>
        <w:ind w:left="1701" w:hanging="1701"/>
        <w:jc w:val="both"/>
        <w:rPr>
          <w:lang w:val="de-DE"/>
        </w:rPr>
      </w:pPr>
      <w:r w:rsidRPr="00C61874">
        <w:rPr>
          <w:lang w:val="de-DE"/>
        </w:rPr>
        <w:tab/>
      </w:r>
      <w:r w:rsidRPr="00C61874">
        <w:rPr>
          <w:lang w:val="de-DE"/>
        </w:rPr>
        <w:tab/>
      </w:r>
      <w:r w:rsidRPr="00C61874">
        <w:rPr>
          <w:lang w:val="de-DE"/>
        </w:rPr>
        <w:tab/>
        <w:t>B</w:t>
      </w:r>
      <w:r w:rsidRPr="00C61874">
        <w:rPr>
          <w:lang w:val="de-DE"/>
        </w:rPr>
        <w:tab/>
        <w:t>Nein, eine Ballastaufnahme darf auch bei Leerfahrten nicht erfolgen</w:t>
      </w:r>
      <w:r w:rsidR="00C24B28" w:rsidRPr="00C61874">
        <w:rPr>
          <w:lang w:val="de-DE"/>
        </w:rPr>
        <w:t>.</w:t>
      </w:r>
    </w:p>
    <w:p w:rsidR="00662BF3" w:rsidRPr="00C61874" w:rsidRDefault="00662BF3" w:rsidP="00662BF3">
      <w:pPr>
        <w:pStyle w:val="BodyTextIndent22"/>
      </w:pPr>
      <w:r w:rsidRPr="00C61874">
        <w:tab/>
      </w:r>
      <w:r w:rsidRPr="00C61874">
        <w:tab/>
      </w:r>
      <w:r w:rsidRPr="00C61874">
        <w:tab/>
        <w:t>C</w:t>
      </w:r>
      <w:r w:rsidRPr="00C61874">
        <w:tab/>
        <w:t>Nein, Wallgänge und Doppelböden sind ohnehin immer trocken zu halten und benötigen daher keine Einrichtung zur Ballastaufnahme</w:t>
      </w:r>
      <w:r w:rsidR="00C24B28" w:rsidRPr="00C61874">
        <w:t>.</w:t>
      </w:r>
    </w:p>
    <w:p w:rsidR="00662BF3" w:rsidRPr="00C61874" w:rsidRDefault="00662BF3" w:rsidP="00662BF3">
      <w:pPr>
        <w:tabs>
          <w:tab w:val="left" w:pos="284"/>
          <w:tab w:val="left" w:pos="567"/>
          <w:tab w:val="left" w:pos="1134"/>
          <w:tab w:val="left" w:pos="1701"/>
          <w:tab w:val="left" w:pos="7088"/>
          <w:tab w:val="left" w:pos="8505"/>
        </w:tabs>
        <w:spacing w:line="240" w:lineRule="atLeast"/>
        <w:ind w:left="1701" w:hanging="1701"/>
        <w:jc w:val="both"/>
        <w:rPr>
          <w:lang w:val="de-DE"/>
        </w:rPr>
      </w:pPr>
      <w:r w:rsidRPr="00C61874">
        <w:rPr>
          <w:lang w:val="de-DE"/>
        </w:rPr>
        <w:tab/>
      </w:r>
      <w:r w:rsidRPr="00C61874">
        <w:rPr>
          <w:lang w:val="de-DE"/>
        </w:rPr>
        <w:tab/>
      </w:r>
      <w:r w:rsidRPr="00C61874">
        <w:rPr>
          <w:lang w:val="de-DE"/>
        </w:rPr>
        <w:tab/>
        <w:t>D</w:t>
      </w:r>
      <w:r w:rsidRPr="00C61874">
        <w:rPr>
          <w:lang w:val="de-DE"/>
        </w:rPr>
        <w:tab/>
        <w:t xml:space="preserve">Ja, wenn dies in der </w:t>
      </w:r>
      <w:r w:rsidR="00C37CCD" w:rsidRPr="00C61874">
        <w:rPr>
          <w:lang w:val="de-DE"/>
        </w:rPr>
        <w:t xml:space="preserve">Stabilitätsberechnung </w:t>
      </w:r>
      <w:r w:rsidRPr="00C61874">
        <w:rPr>
          <w:lang w:val="de-DE"/>
        </w:rPr>
        <w:t>berücksichtigt worden ist</w:t>
      </w:r>
      <w:r w:rsidR="00AA1B5B" w:rsidRPr="00C61874">
        <w:rPr>
          <w:lang w:val="de-DE"/>
        </w:rPr>
        <w:t xml:space="preserve"> und </w:t>
      </w:r>
      <w:r w:rsidR="00E02577" w:rsidRPr="00C61874">
        <w:rPr>
          <w:lang w:val="de-DE"/>
        </w:rPr>
        <w:t xml:space="preserve">gemäß </w:t>
      </w:r>
      <w:r w:rsidR="00AA1B5B" w:rsidRPr="00C61874">
        <w:rPr>
          <w:lang w:val="de-DE"/>
        </w:rPr>
        <w:t xml:space="preserve">Tabelle C nicht verboten </w:t>
      </w:r>
      <w:r w:rsidR="00E02577" w:rsidRPr="00C61874">
        <w:rPr>
          <w:lang w:val="de-DE"/>
        </w:rPr>
        <w:t>ist</w:t>
      </w:r>
      <w:r w:rsidRPr="00C61874">
        <w:rPr>
          <w:lang w:val="de-DE"/>
        </w:rPr>
        <w:t xml:space="preserve">. </w:t>
      </w: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p>
    <w:p w:rsidR="00662BF3" w:rsidRPr="00C61874" w:rsidRDefault="00662BF3" w:rsidP="00662BF3">
      <w:pPr>
        <w:tabs>
          <w:tab w:val="left" w:pos="284"/>
          <w:tab w:val="left" w:pos="567"/>
          <w:tab w:val="left" w:pos="1134"/>
          <w:tab w:val="left" w:pos="1701"/>
          <w:tab w:val="left" w:pos="7088"/>
          <w:tab w:val="left" w:pos="8505"/>
        </w:tabs>
        <w:ind w:left="567" w:hanging="567"/>
        <w:rPr>
          <w:lang w:val="de-DE"/>
        </w:rPr>
      </w:pPr>
      <w:r w:rsidRPr="00C61874">
        <w:rPr>
          <w:lang w:val="de-DE"/>
        </w:rPr>
        <w:tab/>
        <w:t>332 06.0-32</w:t>
      </w:r>
      <w:r w:rsidRPr="00C61874">
        <w:rPr>
          <w:lang w:val="de-DE"/>
        </w:rPr>
        <w:tab/>
        <w:t>9.3.2.25.8 b)</w:t>
      </w:r>
      <w:r w:rsidRPr="00C61874">
        <w:rPr>
          <w:lang w:val="de-DE"/>
        </w:rPr>
        <w:tab/>
      </w:r>
      <w:r w:rsidRPr="00C61874">
        <w:rPr>
          <w:lang w:val="de-DE"/>
        </w:rPr>
        <w:tab/>
        <w:t>D</w:t>
      </w: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p>
    <w:p w:rsidR="00662BF3" w:rsidRPr="00C61874" w:rsidRDefault="00662BF3" w:rsidP="00662BF3">
      <w:pPr>
        <w:tabs>
          <w:tab w:val="left" w:pos="284"/>
          <w:tab w:val="left" w:pos="1134"/>
          <w:tab w:val="left" w:pos="1701"/>
          <w:tab w:val="left" w:pos="7088"/>
          <w:tab w:val="left" w:pos="8505"/>
        </w:tabs>
        <w:spacing w:line="240" w:lineRule="atLeast"/>
        <w:ind w:left="1134" w:hanging="1134"/>
        <w:jc w:val="both"/>
        <w:rPr>
          <w:lang w:val="de-DE"/>
        </w:rPr>
      </w:pPr>
      <w:r w:rsidRPr="00C61874">
        <w:rPr>
          <w:lang w:val="de-DE"/>
        </w:rPr>
        <w:tab/>
      </w:r>
      <w:r w:rsidRPr="00C61874">
        <w:rPr>
          <w:lang w:val="de-DE"/>
        </w:rPr>
        <w:tab/>
        <w:t>Ein Tankschiff des Typs C hat eine Leitung für die Aufnahme von Ballastwasser in einen Ladetank. Womit muss die Verbindung mit der Lade-/Löschleitung versehen sein?</w:t>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A</w:t>
      </w:r>
      <w:r w:rsidRPr="00C61874">
        <w:rPr>
          <w:lang w:val="de-DE"/>
        </w:rPr>
        <w:tab/>
        <w:t>Mit einem Hochgeschwindigkeitsventil</w:t>
      </w:r>
      <w:r w:rsidR="00C24B28" w:rsidRPr="00C61874">
        <w:rPr>
          <w:lang w:val="de-DE"/>
        </w:rPr>
        <w:t>.</w:t>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B</w:t>
      </w:r>
      <w:r w:rsidRPr="00C61874">
        <w:rPr>
          <w:lang w:val="de-DE"/>
        </w:rPr>
        <w:tab/>
        <w:t xml:space="preserve">Mit einem </w:t>
      </w:r>
      <w:r w:rsidR="00B10F46" w:rsidRPr="00C61874">
        <w:rPr>
          <w:lang w:val="de-DE"/>
        </w:rPr>
        <w:t>selbstschließenden</w:t>
      </w:r>
      <w:r w:rsidRPr="00C61874">
        <w:rPr>
          <w:lang w:val="de-DE"/>
        </w:rPr>
        <w:t xml:space="preserve"> Ventil</w:t>
      </w:r>
      <w:r w:rsidR="00C24B28" w:rsidRPr="00C61874">
        <w:rPr>
          <w:lang w:val="de-DE"/>
        </w:rPr>
        <w:t>.</w:t>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C</w:t>
      </w:r>
      <w:r w:rsidRPr="00C61874">
        <w:rPr>
          <w:lang w:val="de-DE"/>
        </w:rPr>
        <w:tab/>
        <w:t>Mit einer Flammendurchschlagsicherung</w:t>
      </w:r>
      <w:r w:rsidR="00C24B28" w:rsidRPr="00C61874">
        <w:rPr>
          <w:lang w:val="de-DE"/>
        </w:rPr>
        <w:t>.</w:t>
      </w:r>
    </w:p>
    <w:p w:rsidR="00662BF3" w:rsidRPr="00C61874" w:rsidRDefault="00662BF3" w:rsidP="00662BF3">
      <w:pPr>
        <w:tabs>
          <w:tab w:val="left" w:pos="284"/>
          <w:tab w:val="left" w:pos="567"/>
          <w:tab w:val="left" w:pos="1134"/>
          <w:tab w:val="left" w:pos="1701"/>
          <w:tab w:val="left" w:pos="7088"/>
          <w:tab w:val="left" w:pos="8505"/>
        </w:tabs>
        <w:spacing w:line="240" w:lineRule="atLeast"/>
        <w:ind w:left="567" w:hanging="567"/>
        <w:jc w:val="both"/>
        <w:rPr>
          <w:lang w:val="de-DE"/>
        </w:rPr>
      </w:pPr>
      <w:r w:rsidRPr="00C61874">
        <w:rPr>
          <w:lang w:val="de-DE"/>
        </w:rPr>
        <w:tab/>
      </w:r>
      <w:r w:rsidRPr="00C61874">
        <w:rPr>
          <w:lang w:val="de-DE"/>
        </w:rPr>
        <w:tab/>
      </w:r>
      <w:r w:rsidRPr="00C61874">
        <w:rPr>
          <w:lang w:val="de-DE"/>
        </w:rPr>
        <w:tab/>
        <w:t>D</w:t>
      </w:r>
      <w:r w:rsidRPr="00C61874">
        <w:rPr>
          <w:lang w:val="de-DE"/>
        </w:rPr>
        <w:tab/>
        <w:t>Mit einem Rückschlagventil</w:t>
      </w:r>
      <w:r w:rsidR="00C24B28" w:rsidRPr="00C61874">
        <w:rPr>
          <w:lang w:val="de-DE"/>
        </w:rPr>
        <w:t>.</w:t>
      </w:r>
    </w:p>
    <w:p w:rsidR="00662BF3" w:rsidRPr="00C61874" w:rsidRDefault="00662BF3" w:rsidP="00662BF3">
      <w:pPr>
        <w:pStyle w:val="BodyText22"/>
        <w:tabs>
          <w:tab w:val="clear" w:pos="1699"/>
          <w:tab w:val="left" w:pos="-1193"/>
          <w:tab w:val="left" w:pos="-626"/>
          <w:tab w:val="left" w:pos="-60"/>
          <w:tab w:val="left" w:pos="6743"/>
          <w:tab w:val="left" w:pos="7310"/>
          <w:tab w:val="left" w:pos="9010"/>
        </w:tabs>
      </w:pPr>
    </w:p>
    <w:p w:rsidR="00662BF3" w:rsidRPr="00C61874" w:rsidRDefault="00AD0416" w:rsidP="00662BF3">
      <w:pPr>
        <w:tabs>
          <w:tab w:val="left" w:pos="284"/>
          <w:tab w:val="left" w:pos="567"/>
          <w:tab w:val="left" w:pos="1134"/>
          <w:tab w:val="left" w:pos="1701"/>
          <w:tab w:val="left" w:pos="7088"/>
          <w:tab w:val="left" w:pos="8364"/>
        </w:tabs>
        <w:ind w:left="567" w:hanging="567"/>
        <w:rPr>
          <w:lang w:val="de-DE"/>
        </w:rPr>
      </w:pPr>
      <w:r w:rsidRPr="00C61874">
        <w:rPr>
          <w:lang w:val="de-DE"/>
        </w:rPr>
        <w:br w:type="page"/>
      </w:r>
      <w:r w:rsidR="00662BF3" w:rsidRPr="00C61874">
        <w:rPr>
          <w:lang w:val="de-DE"/>
        </w:rPr>
        <w:tab/>
        <w:t>332 06.0-33</w:t>
      </w:r>
      <w:r w:rsidR="00662BF3" w:rsidRPr="00C61874">
        <w:rPr>
          <w:lang w:val="de-DE"/>
        </w:rPr>
        <w:tab/>
      </w:r>
      <w:r w:rsidR="00AC285A" w:rsidRPr="00C61874">
        <w:rPr>
          <w:lang w:val="de-DE"/>
        </w:rPr>
        <w:t>3.2.3.2</w:t>
      </w:r>
      <w:r w:rsidR="00662BF3" w:rsidRPr="00C61874">
        <w:rPr>
          <w:lang w:val="de-DE"/>
        </w:rPr>
        <w:t xml:space="preserve"> Tabelle C</w:t>
      </w:r>
      <w:r w:rsidR="00662BF3" w:rsidRPr="00C61874">
        <w:rPr>
          <w:lang w:val="de-DE"/>
        </w:rPr>
        <w:tab/>
      </w:r>
      <w:r w:rsidR="00662BF3" w:rsidRPr="00C61874">
        <w:rPr>
          <w:lang w:val="de-DE"/>
        </w:rPr>
        <w:tab/>
        <w:t>B</w:t>
      </w: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 xml:space="preserve">Welcher nachstehend genannte Stoff kristallisiert bei einer Temperatur </w:t>
      </w:r>
      <w:r w:rsidR="002E676E" w:rsidRPr="00C61874">
        <w:rPr>
          <w:lang w:val="de-DE"/>
        </w:rPr>
        <w:t>von etwa</w:t>
      </w:r>
      <w:r w:rsidRPr="00C61874">
        <w:rPr>
          <w:lang w:val="de-DE"/>
        </w:rPr>
        <w:t xml:space="preserve"> </w:t>
      </w:r>
      <w:del w:id="153" w:author="Kai Kempmann" w:date="2018-09-19T17:52:00Z">
        <w:r w:rsidRPr="00C61874" w:rsidDel="0030053E">
          <w:rPr>
            <w:lang w:val="de-DE"/>
          </w:rPr>
          <w:delText xml:space="preserve">4 </w:delText>
        </w:r>
      </w:del>
      <w:ins w:id="154" w:author="Kai Kempmann" w:date="2018-09-19T17:52:00Z">
        <w:r w:rsidR="0030053E" w:rsidRPr="00C61874">
          <w:rPr>
            <w:lang w:val="de-DE"/>
          </w:rPr>
          <w:t xml:space="preserve">6 </w:t>
        </w:r>
      </w:ins>
      <w:r w:rsidRPr="00C61874">
        <w:rPr>
          <w:lang w:val="de-DE"/>
        </w:rPr>
        <w:sym w:font="Symbol" w:char="F0B0"/>
      </w:r>
      <w:r w:rsidRPr="00C61874">
        <w:rPr>
          <w:lang w:val="de-DE"/>
        </w:rPr>
        <w:t>C?</w:t>
      </w:r>
    </w:p>
    <w:p w:rsidR="00662BF3" w:rsidRPr="00C61874" w:rsidRDefault="00662BF3" w:rsidP="00662BF3">
      <w:pPr>
        <w:tabs>
          <w:tab w:val="left" w:pos="284"/>
          <w:tab w:val="left" w:pos="567"/>
          <w:tab w:val="left" w:pos="1134"/>
          <w:tab w:val="left" w:pos="1701"/>
          <w:tab w:val="left" w:pos="7088"/>
          <w:tab w:val="left" w:pos="8364"/>
        </w:tabs>
        <w:ind w:left="567" w:hanging="567"/>
        <w:rPr>
          <w:lang w:val="fr-FR"/>
        </w:rPr>
      </w:pPr>
      <w:r w:rsidRPr="00C61874">
        <w:rPr>
          <w:lang w:val="de-DE"/>
        </w:rPr>
        <w:tab/>
      </w:r>
      <w:r w:rsidRPr="00C61874">
        <w:rPr>
          <w:lang w:val="de-DE"/>
        </w:rPr>
        <w:tab/>
      </w:r>
      <w:r w:rsidRPr="00C61874">
        <w:rPr>
          <w:lang w:val="de-DE"/>
        </w:rPr>
        <w:tab/>
      </w:r>
      <w:r w:rsidRPr="00C61874">
        <w:rPr>
          <w:lang w:val="fr-FR"/>
        </w:rPr>
        <w:t>A</w:t>
      </w:r>
      <w:r w:rsidRPr="00C61874">
        <w:rPr>
          <w:lang w:val="fr-FR"/>
        </w:rPr>
        <w:tab/>
        <w:t>UN 1090 ACETON</w:t>
      </w:r>
      <w:r w:rsidR="00C24B28" w:rsidRPr="00C61874">
        <w:rPr>
          <w:lang w:val="fr-FR"/>
        </w:rPr>
        <w:t>.</w:t>
      </w:r>
    </w:p>
    <w:p w:rsidR="00662BF3" w:rsidRPr="00C61874" w:rsidRDefault="00662BF3" w:rsidP="00662BF3">
      <w:pPr>
        <w:tabs>
          <w:tab w:val="left" w:pos="284"/>
          <w:tab w:val="left" w:pos="567"/>
          <w:tab w:val="left" w:pos="1134"/>
          <w:tab w:val="left" w:pos="1701"/>
          <w:tab w:val="left" w:pos="7088"/>
          <w:tab w:val="left" w:pos="8364"/>
        </w:tabs>
        <w:ind w:left="567" w:hanging="567"/>
        <w:rPr>
          <w:lang w:val="fr-FR"/>
        </w:rPr>
      </w:pPr>
      <w:r w:rsidRPr="00C61874">
        <w:rPr>
          <w:lang w:val="fr-FR"/>
        </w:rPr>
        <w:tab/>
      </w:r>
      <w:r w:rsidRPr="00C61874">
        <w:rPr>
          <w:lang w:val="fr-FR"/>
        </w:rPr>
        <w:tab/>
      </w:r>
      <w:r w:rsidRPr="00C61874">
        <w:rPr>
          <w:lang w:val="fr-FR"/>
        </w:rPr>
        <w:tab/>
        <w:t>B</w:t>
      </w:r>
      <w:r w:rsidRPr="00C61874">
        <w:rPr>
          <w:lang w:val="fr-FR"/>
        </w:rPr>
        <w:tab/>
        <w:t>UN 1114 BENZEN</w:t>
      </w:r>
      <w:r w:rsidR="00C24B28" w:rsidRPr="00C61874">
        <w:rPr>
          <w:lang w:val="fr-FR"/>
        </w:rPr>
        <w:t>.</w:t>
      </w:r>
    </w:p>
    <w:p w:rsidR="00662BF3" w:rsidRPr="00C61874" w:rsidRDefault="00662BF3" w:rsidP="00662BF3">
      <w:pPr>
        <w:tabs>
          <w:tab w:val="left" w:pos="284"/>
          <w:tab w:val="left" w:pos="567"/>
          <w:tab w:val="left" w:pos="1134"/>
          <w:tab w:val="left" w:pos="1701"/>
          <w:tab w:val="left" w:pos="7088"/>
          <w:tab w:val="left" w:pos="8364"/>
        </w:tabs>
        <w:ind w:left="567" w:hanging="567"/>
        <w:rPr>
          <w:lang w:val="fr-FR"/>
        </w:rPr>
      </w:pPr>
      <w:r w:rsidRPr="00C61874">
        <w:rPr>
          <w:lang w:val="fr-FR"/>
        </w:rPr>
        <w:tab/>
      </w:r>
      <w:r w:rsidRPr="00C61874">
        <w:rPr>
          <w:lang w:val="fr-FR"/>
        </w:rPr>
        <w:tab/>
      </w:r>
      <w:r w:rsidRPr="00C61874">
        <w:rPr>
          <w:lang w:val="fr-FR"/>
        </w:rPr>
        <w:tab/>
        <w:t>C</w:t>
      </w:r>
      <w:r w:rsidRPr="00C61874">
        <w:rPr>
          <w:lang w:val="fr-FR"/>
        </w:rPr>
        <w:tab/>
        <w:t>UN 1125 n-BUTYLAMIN</w:t>
      </w:r>
      <w:r w:rsidR="00C24B28" w:rsidRPr="00C61874">
        <w:rPr>
          <w:lang w:val="fr-FR"/>
        </w:rPr>
        <w:t>.</w:t>
      </w:r>
    </w:p>
    <w:p w:rsidR="00662BF3" w:rsidRPr="00C61874" w:rsidRDefault="00662BF3" w:rsidP="00662BF3">
      <w:pPr>
        <w:tabs>
          <w:tab w:val="left" w:pos="284"/>
          <w:tab w:val="left" w:pos="567"/>
          <w:tab w:val="left" w:pos="1134"/>
          <w:tab w:val="left" w:pos="1701"/>
          <w:tab w:val="left" w:pos="7088"/>
          <w:tab w:val="left" w:pos="8364"/>
        </w:tabs>
        <w:ind w:left="567" w:hanging="567"/>
        <w:rPr>
          <w:lang w:val="fr-FR"/>
        </w:rPr>
      </w:pPr>
      <w:r w:rsidRPr="00C61874">
        <w:rPr>
          <w:lang w:val="fr-FR"/>
        </w:rPr>
        <w:tab/>
      </w:r>
      <w:r w:rsidRPr="00C61874">
        <w:rPr>
          <w:lang w:val="fr-FR"/>
        </w:rPr>
        <w:tab/>
      </w:r>
      <w:r w:rsidRPr="00C61874">
        <w:rPr>
          <w:lang w:val="fr-FR"/>
        </w:rPr>
        <w:tab/>
      </w:r>
      <w:proofErr w:type="spellStart"/>
      <w:r w:rsidRPr="00C61874">
        <w:rPr>
          <w:lang w:val="fr-FR"/>
        </w:rPr>
        <w:t>D</w:t>
      </w:r>
      <w:r w:rsidRPr="00C61874">
        <w:rPr>
          <w:lang w:val="fr-FR"/>
        </w:rPr>
        <w:tab/>
        <w:t>UN</w:t>
      </w:r>
      <w:proofErr w:type="spellEnd"/>
      <w:r w:rsidRPr="00C61874">
        <w:rPr>
          <w:lang w:val="fr-FR"/>
        </w:rPr>
        <w:t xml:space="preserve"> 1282 PYRIDIN</w:t>
      </w:r>
      <w:r w:rsidR="00C24B28" w:rsidRPr="00C61874">
        <w:rPr>
          <w:lang w:val="fr-FR"/>
        </w:rPr>
        <w:t>.</w:t>
      </w:r>
    </w:p>
    <w:p w:rsidR="00662BF3" w:rsidRPr="00C61874" w:rsidRDefault="00662BF3" w:rsidP="00662BF3">
      <w:pPr>
        <w:tabs>
          <w:tab w:val="left" w:pos="284"/>
          <w:tab w:val="left" w:pos="567"/>
          <w:tab w:val="left" w:pos="1134"/>
          <w:tab w:val="left" w:pos="1701"/>
          <w:tab w:val="left" w:pos="7088"/>
          <w:tab w:val="left" w:pos="8364"/>
        </w:tabs>
        <w:ind w:left="567" w:hanging="567"/>
        <w:rPr>
          <w:lang w:val="fr-FR"/>
        </w:rPr>
      </w:pP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r w:rsidRPr="00C61874">
        <w:rPr>
          <w:lang w:val="fr-FR"/>
        </w:rPr>
        <w:tab/>
      </w:r>
      <w:r w:rsidRPr="00C61874">
        <w:rPr>
          <w:lang w:val="de-DE"/>
        </w:rPr>
        <w:t>332 06.0-34</w:t>
      </w:r>
      <w:r w:rsidRPr="00C61874">
        <w:rPr>
          <w:lang w:val="de-DE"/>
        </w:rPr>
        <w:tab/>
      </w:r>
      <w:r w:rsidR="00AC285A" w:rsidRPr="00C61874">
        <w:rPr>
          <w:lang w:val="de-DE"/>
        </w:rPr>
        <w:t>3.2.3.2</w:t>
      </w:r>
      <w:r w:rsidRPr="00C61874">
        <w:rPr>
          <w:lang w:val="de-DE"/>
        </w:rPr>
        <w:t xml:space="preserve"> Tabelle C</w:t>
      </w:r>
      <w:r w:rsidRPr="00C61874">
        <w:rPr>
          <w:lang w:val="de-DE"/>
        </w:rPr>
        <w:tab/>
      </w:r>
      <w:r w:rsidRPr="00C61874">
        <w:rPr>
          <w:lang w:val="de-DE"/>
        </w:rPr>
        <w:tab/>
        <w:t>D</w:t>
      </w: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p>
    <w:p w:rsidR="00662BF3" w:rsidRPr="00C61874" w:rsidRDefault="00662BF3" w:rsidP="00662BF3">
      <w:pPr>
        <w:tabs>
          <w:tab w:val="left" w:pos="284"/>
          <w:tab w:val="left" w:pos="1134"/>
          <w:tab w:val="left" w:pos="1701"/>
          <w:tab w:val="left" w:pos="7088"/>
          <w:tab w:val="left" w:pos="8364"/>
        </w:tabs>
        <w:ind w:left="1134" w:hanging="1134"/>
        <w:rPr>
          <w:lang w:val="de-DE"/>
        </w:rPr>
      </w:pPr>
      <w:r w:rsidRPr="00C61874">
        <w:rPr>
          <w:lang w:val="de-DE"/>
        </w:rPr>
        <w:tab/>
      </w:r>
      <w:r w:rsidRPr="00C61874">
        <w:rPr>
          <w:lang w:val="de-DE"/>
        </w:rPr>
        <w:tab/>
        <w:t xml:space="preserve">Welcher nachstehend genannte Stoff darf bei einer Temperatur niedriger als 4 </w:t>
      </w:r>
      <w:r w:rsidRPr="00C61874">
        <w:rPr>
          <w:lang w:val="de-DE"/>
        </w:rPr>
        <w:sym w:font="Symbol" w:char="F0B0"/>
      </w:r>
      <w:r w:rsidRPr="00C61874">
        <w:rPr>
          <w:lang w:val="de-DE"/>
        </w:rPr>
        <w:t>C in einem Tankschiff ohne Heizmöglichkeit befördert werden?</w:t>
      </w: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p>
    <w:p w:rsidR="00662BF3" w:rsidRPr="00C61874" w:rsidRDefault="00662BF3" w:rsidP="00662BF3">
      <w:pPr>
        <w:tabs>
          <w:tab w:val="left" w:pos="284"/>
          <w:tab w:val="left" w:pos="567"/>
          <w:tab w:val="left" w:pos="1134"/>
          <w:tab w:val="left" w:pos="1701"/>
          <w:tab w:val="left" w:pos="7088"/>
          <w:tab w:val="left" w:pos="8364"/>
        </w:tabs>
        <w:ind w:left="567" w:hanging="567"/>
        <w:rPr>
          <w:lang w:val="fr-FR"/>
        </w:rPr>
      </w:pPr>
      <w:r w:rsidRPr="00C61874">
        <w:rPr>
          <w:lang w:val="de-DE"/>
        </w:rPr>
        <w:tab/>
      </w:r>
      <w:r w:rsidRPr="00C61874">
        <w:rPr>
          <w:lang w:val="de-DE"/>
        </w:rPr>
        <w:tab/>
      </w:r>
      <w:r w:rsidRPr="00C61874">
        <w:rPr>
          <w:lang w:val="de-DE"/>
        </w:rPr>
        <w:tab/>
      </w:r>
      <w:r w:rsidRPr="00C61874">
        <w:rPr>
          <w:lang w:val="fr-FR"/>
        </w:rPr>
        <w:t>A</w:t>
      </w:r>
      <w:r w:rsidRPr="00C61874">
        <w:rPr>
          <w:lang w:val="fr-FR"/>
        </w:rPr>
        <w:tab/>
        <w:t>UN 1114 BENZEN</w:t>
      </w:r>
      <w:r w:rsidR="00C24B28" w:rsidRPr="00C61874">
        <w:rPr>
          <w:lang w:val="fr-FR"/>
        </w:rPr>
        <w:t>.</w:t>
      </w:r>
    </w:p>
    <w:p w:rsidR="00662BF3" w:rsidRPr="00C61874" w:rsidRDefault="00662BF3" w:rsidP="00662BF3">
      <w:pPr>
        <w:tabs>
          <w:tab w:val="left" w:pos="284"/>
          <w:tab w:val="left" w:pos="567"/>
          <w:tab w:val="left" w:pos="1134"/>
          <w:tab w:val="left" w:pos="1701"/>
          <w:tab w:val="left" w:pos="7088"/>
          <w:tab w:val="left" w:pos="8364"/>
        </w:tabs>
        <w:ind w:left="567" w:hanging="567"/>
        <w:rPr>
          <w:lang w:val="fr-FR"/>
        </w:rPr>
      </w:pPr>
      <w:r w:rsidRPr="00C61874">
        <w:rPr>
          <w:lang w:val="fr-FR"/>
        </w:rPr>
        <w:tab/>
      </w:r>
      <w:r w:rsidRPr="00C61874">
        <w:rPr>
          <w:lang w:val="fr-FR"/>
        </w:rPr>
        <w:tab/>
      </w:r>
      <w:r w:rsidRPr="00C61874">
        <w:rPr>
          <w:lang w:val="fr-FR"/>
        </w:rPr>
        <w:tab/>
        <w:t>B</w:t>
      </w:r>
      <w:r w:rsidRPr="00C61874">
        <w:rPr>
          <w:lang w:val="fr-FR"/>
        </w:rPr>
        <w:tab/>
        <w:t>UN 1145 CYCLOHEXAN</w:t>
      </w:r>
      <w:r w:rsidR="00C24B28" w:rsidRPr="00C61874">
        <w:rPr>
          <w:lang w:val="fr-FR"/>
        </w:rPr>
        <w:t>.</w:t>
      </w:r>
    </w:p>
    <w:p w:rsidR="00662BF3" w:rsidRPr="00C61874" w:rsidRDefault="00662BF3" w:rsidP="00662BF3">
      <w:pPr>
        <w:tabs>
          <w:tab w:val="left" w:pos="284"/>
          <w:tab w:val="left" w:pos="567"/>
          <w:tab w:val="left" w:pos="1134"/>
          <w:tab w:val="left" w:pos="1701"/>
          <w:tab w:val="left" w:pos="7088"/>
          <w:tab w:val="left" w:pos="8364"/>
        </w:tabs>
        <w:ind w:left="567" w:hanging="567"/>
        <w:rPr>
          <w:lang w:val="fr-FR"/>
        </w:rPr>
      </w:pPr>
      <w:r w:rsidRPr="00C61874">
        <w:rPr>
          <w:lang w:val="fr-FR"/>
        </w:rPr>
        <w:tab/>
      </w:r>
      <w:r w:rsidRPr="00C61874">
        <w:rPr>
          <w:lang w:val="fr-FR"/>
        </w:rPr>
        <w:tab/>
      </w:r>
      <w:r w:rsidRPr="00C61874">
        <w:rPr>
          <w:lang w:val="fr-FR"/>
        </w:rPr>
        <w:tab/>
        <w:t>C</w:t>
      </w:r>
      <w:r w:rsidRPr="00C61874">
        <w:rPr>
          <w:lang w:val="fr-FR"/>
        </w:rPr>
        <w:tab/>
        <w:t xml:space="preserve">UN 1307 </w:t>
      </w:r>
      <w:r w:rsidR="002E676E" w:rsidRPr="00C61874">
        <w:rPr>
          <w:lang w:val="fr-FR"/>
        </w:rPr>
        <w:t>XYLENE (</w:t>
      </w:r>
      <w:r w:rsidRPr="00C61874">
        <w:rPr>
          <w:lang w:val="fr-FR"/>
        </w:rPr>
        <w:t>p-XYLEN</w:t>
      </w:r>
      <w:r w:rsidR="002E676E" w:rsidRPr="00C61874">
        <w:rPr>
          <w:lang w:val="fr-FR"/>
        </w:rPr>
        <w:t>)</w:t>
      </w:r>
      <w:r w:rsidR="00C24B28" w:rsidRPr="00C61874">
        <w:rPr>
          <w:lang w:val="fr-FR"/>
        </w:rPr>
        <w:t>.</w:t>
      </w: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r w:rsidRPr="00C61874">
        <w:rPr>
          <w:lang w:val="fr-FR"/>
        </w:rPr>
        <w:tab/>
      </w:r>
      <w:r w:rsidRPr="00C61874">
        <w:rPr>
          <w:lang w:val="fr-FR"/>
        </w:rPr>
        <w:tab/>
      </w:r>
      <w:r w:rsidRPr="00C61874">
        <w:rPr>
          <w:lang w:val="fr-FR"/>
        </w:rPr>
        <w:tab/>
      </w:r>
      <w:r w:rsidRPr="00C61874">
        <w:rPr>
          <w:lang w:val="de-DE"/>
        </w:rPr>
        <w:t>D</w:t>
      </w:r>
      <w:r w:rsidRPr="00C61874">
        <w:rPr>
          <w:lang w:val="de-DE"/>
        </w:rPr>
        <w:tab/>
        <w:t>UN 2055 STYREN, MONOMER, STABILISIERT</w:t>
      </w:r>
      <w:r w:rsidR="00C24B28" w:rsidRPr="00C61874">
        <w:rPr>
          <w:lang w:val="de-DE"/>
        </w:rPr>
        <w:t>.</w:t>
      </w: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r w:rsidRPr="00C61874">
        <w:rPr>
          <w:lang w:val="de-DE"/>
        </w:rPr>
        <w:tab/>
        <w:t>332 06.0-35</w:t>
      </w:r>
      <w:r w:rsidRPr="00C61874">
        <w:rPr>
          <w:lang w:val="de-DE"/>
        </w:rPr>
        <w:tab/>
        <w:t>Inertisierung</w:t>
      </w:r>
      <w:r w:rsidRPr="00C61874">
        <w:rPr>
          <w:lang w:val="de-DE"/>
        </w:rPr>
        <w:tab/>
      </w:r>
      <w:r w:rsidRPr="00C61874">
        <w:rPr>
          <w:lang w:val="de-DE"/>
        </w:rPr>
        <w:tab/>
        <w:t>C</w:t>
      </w: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p>
    <w:p w:rsidR="00662BF3" w:rsidRPr="00C61874" w:rsidRDefault="00662BF3" w:rsidP="00662BF3">
      <w:pPr>
        <w:pStyle w:val="BodyText22"/>
        <w:tabs>
          <w:tab w:val="clear" w:pos="8502"/>
          <w:tab w:val="left" w:pos="8364"/>
        </w:tabs>
      </w:pPr>
      <w:r w:rsidRPr="00C61874">
        <w:tab/>
        <w:t>Bei der Beförderung gefährlicher Güter ist manchmal über der Ladung Stickstoff eingebracht. Warum wird dies getan?</w:t>
      </w: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A</w:t>
      </w:r>
      <w:r w:rsidRPr="00C61874">
        <w:rPr>
          <w:lang w:val="de-DE"/>
        </w:rPr>
        <w:tab/>
        <w:t>Um ein Bewegen der Ladung zu verhindern.</w:t>
      </w: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B</w:t>
      </w:r>
      <w:r w:rsidRPr="00C61874">
        <w:rPr>
          <w:lang w:val="de-DE"/>
        </w:rPr>
        <w:tab/>
        <w:t>Um die Ladung zu kühlen.</w:t>
      </w: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C</w:t>
      </w:r>
      <w:r w:rsidRPr="00C61874">
        <w:rPr>
          <w:lang w:val="de-DE"/>
        </w:rPr>
        <w:tab/>
        <w:t>Um die Ladung von der Außenluft abzuschließen.</w:t>
      </w:r>
    </w:p>
    <w:p w:rsidR="00662BF3" w:rsidRPr="00C61874" w:rsidRDefault="00662BF3" w:rsidP="00662BF3">
      <w:pPr>
        <w:tabs>
          <w:tab w:val="left" w:pos="284"/>
          <w:tab w:val="left" w:pos="567"/>
          <w:tab w:val="left" w:pos="1134"/>
          <w:tab w:val="left" w:pos="1701"/>
          <w:tab w:val="left" w:pos="7088"/>
          <w:tab w:val="left" w:pos="8364"/>
        </w:tabs>
        <w:ind w:left="567" w:hanging="567"/>
        <w:rPr>
          <w:lang w:val="de-DE"/>
        </w:rPr>
      </w:pPr>
      <w:r w:rsidRPr="00C61874">
        <w:rPr>
          <w:lang w:val="de-DE"/>
        </w:rPr>
        <w:tab/>
      </w:r>
      <w:r w:rsidRPr="00C61874">
        <w:rPr>
          <w:lang w:val="de-DE"/>
        </w:rPr>
        <w:tab/>
      </w:r>
      <w:r w:rsidRPr="00C61874">
        <w:rPr>
          <w:lang w:val="de-DE"/>
        </w:rPr>
        <w:tab/>
        <w:t>D</w:t>
      </w:r>
      <w:r w:rsidRPr="00C61874">
        <w:rPr>
          <w:lang w:val="de-DE"/>
        </w:rPr>
        <w:tab/>
        <w:t>Um die Temperatur der Ladung konstant zu halten.</w:t>
      </w:r>
    </w:p>
    <w:p w:rsidR="00662BF3" w:rsidRPr="00C61874" w:rsidRDefault="00662BF3" w:rsidP="00662BF3">
      <w:pPr>
        <w:pStyle w:val="BodyText22"/>
        <w:tabs>
          <w:tab w:val="clear" w:pos="1699"/>
          <w:tab w:val="left" w:pos="-1193"/>
          <w:tab w:val="left" w:pos="-626"/>
          <w:tab w:val="left" w:pos="-60"/>
          <w:tab w:val="left" w:pos="6743"/>
          <w:tab w:val="left" w:pos="7310"/>
          <w:tab w:val="left" w:pos="9010"/>
        </w:tabs>
      </w:pPr>
    </w:p>
    <w:p w:rsidR="00662BF3" w:rsidRPr="00C61874" w:rsidRDefault="00662BF3" w:rsidP="00662BF3">
      <w:pPr>
        <w:pStyle w:val="BodyText22"/>
        <w:tabs>
          <w:tab w:val="clear" w:pos="1699"/>
          <w:tab w:val="left" w:pos="-1193"/>
          <w:tab w:val="left" w:pos="-626"/>
          <w:tab w:val="left" w:pos="-60"/>
          <w:tab w:val="left" w:pos="6743"/>
          <w:tab w:val="left" w:pos="7310"/>
          <w:tab w:val="left" w:pos="9010"/>
        </w:tabs>
        <w:sectPr w:rsidR="00662BF3" w:rsidRPr="00C61874">
          <w:headerReference w:type="even" r:id="rId87"/>
          <w:headerReference w:type="default" r:id="rId88"/>
          <w:footerReference w:type="even" r:id="rId89"/>
          <w:footerReference w:type="default" r:id="rId90"/>
          <w:pgSz w:w="11906" w:h="16838"/>
          <w:pgMar w:top="1417" w:right="1417" w:bottom="1417" w:left="1417" w:header="708" w:footer="708" w:gutter="0"/>
          <w:cols w:space="708"/>
        </w:sect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332 07.0-01</w:t>
      </w:r>
      <w:r w:rsidRPr="00C61874">
        <w:rPr>
          <w:lang w:val="de-DE"/>
        </w:rPr>
        <w:tab/>
        <w:t>3.2</w:t>
      </w:r>
      <w:r w:rsidR="00C3748A" w:rsidRPr="00C61874">
        <w:rPr>
          <w:lang w:val="de-DE"/>
        </w:rPr>
        <w:t>.3.2</w:t>
      </w:r>
      <w:r w:rsidRPr="00C61874">
        <w:rPr>
          <w:lang w:val="de-DE"/>
        </w:rPr>
        <w:t xml:space="preserve"> Tabelle C</w:t>
      </w:r>
      <w:r w:rsidRPr="00C61874">
        <w:rPr>
          <w:lang w:val="de-DE"/>
        </w:rPr>
        <w:tab/>
        <w:t>A</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565"/>
          <w:tab w:val="left" w:pos="1131"/>
          <w:tab w:val="left" w:pos="8502"/>
          <w:tab w:val="left" w:pos="9068"/>
        </w:tabs>
        <w:ind w:left="1134" w:hanging="1134"/>
        <w:rPr>
          <w:lang w:val="de-DE"/>
        </w:rPr>
      </w:pPr>
      <w:r w:rsidRPr="00C61874">
        <w:rPr>
          <w:lang w:val="de-DE"/>
        </w:rPr>
        <w:tab/>
      </w:r>
      <w:r w:rsidRPr="00C61874">
        <w:rPr>
          <w:lang w:val="de-DE"/>
        </w:rPr>
        <w:tab/>
        <w:t>Ist es vernünftig, eine Ladung UN 2348 n-BUTYLACRYLAT, STABILSIERT</w:t>
      </w:r>
      <w:r w:rsidRPr="00C61874">
        <w:rPr>
          <w:lang w:val="de-DE"/>
        </w:rPr>
        <w:softHyphen/>
        <w:t xml:space="preserve"> während der Beförderung zu beheizen?</w:t>
      </w:r>
    </w:p>
    <w:p w:rsidR="00C2512E" w:rsidRPr="00C61874" w:rsidRDefault="00C2512E" w:rsidP="00662BF3">
      <w:pPr>
        <w:tabs>
          <w:tab w:val="left" w:pos="-1135"/>
          <w:tab w:val="left" w:pos="-568"/>
          <w:tab w:val="left" w:pos="565"/>
          <w:tab w:val="left" w:pos="1131"/>
          <w:tab w:val="left" w:pos="8502"/>
          <w:tab w:val="left" w:pos="9068"/>
        </w:tabs>
        <w:ind w:left="1134" w:hanging="1134"/>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Nein, es besteht die Möglichkeit, dass dies zur Polymerisa</w:t>
      </w:r>
      <w:r w:rsidRPr="00C61874">
        <w:rPr>
          <w:lang w:val="de-DE"/>
        </w:rPr>
        <w:softHyphen/>
        <w:t>tion führt.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Ja, es darf allerdings keine Gasbildung in der Ladung auf</w:t>
      </w:r>
      <w:r w:rsidRPr="00C61874">
        <w:rPr>
          <w:lang w:val="de-DE"/>
        </w:rPr>
        <w:softHyphen/>
        <w:t>treten.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Ja, denn das Produkt ist stabilisiert.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Ja, denn dies ermöglicht, dass das Produkt leichter gepumpt werden kann.</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332 07.0-02</w:t>
      </w:r>
      <w:r w:rsidRPr="00C61874">
        <w:rPr>
          <w:lang w:val="de-DE"/>
        </w:rPr>
        <w:tab/>
        <w:t>Temperatureinflüsse</w:t>
      </w:r>
      <w:r w:rsidRPr="00C61874">
        <w:rPr>
          <w:lang w:val="de-DE"/>
        </w:rPr>
        <w:tab/>
        <w:t>B</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Warum ist es sinnvoll, bestimmte Produkte zu beheizen?</w:t>
      </w:r>
    </w:p>
    <w:p w:rsidR="00C2512E" w:rsidRPr="00C61874" w:rsidRDefault="00C2512E"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Weil sie leicht polymerisieren.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Weil sie eine sehr hohe Viskosität haben.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Weil sie selbst reagieren.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Weil sie sich leicht trennen.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332 07.0-03</w:t>
      </w:r>
      <w:r w:rsidRPr="00C61874">
        <w:rPr>
          <w:lang w:val="de-DE"/>
        </w:rPr>
        <w:tab/>
        <w:t>Temperatureinflüsse</w:t>
      </w:r>
      <w:r w:rsidRPr="00C61874">
        <w:rPr>
          <w:lang w:val="de-DE"/>
        </w:rPr>
        <w:tab/>
        <w:t>C</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Warum ist es sinnvoll, bestimmte Produkte zu beheizen?</w:t>
      </w:r>
    </w:p>
    <w:p w:rsidR="00C2512E" w:rsidRPr="00C61874" w:rsidRDefault="00C2512E"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Weil sie thermisch instabil sind.</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Weil sie eine große Gasentwicklung haben.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Weil sie während des Ladens erstarren können.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Weil sie sich leicht trennen.</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332 07.0-04</w:t>
      </w:r>
      <w:r w:rsidRPr="00C61874">
        <w:rPr>
          <w:lang w:val="de-DE"/>
        </w:rPr>
        <w:tab/>
        <w:t>3.2</w:t>
      </w:r>
      <w:r w:rsidR="00C3748A" w:rsidRPr="00C61874">
        <w:rPr>
          <w:lang w:val="de-DE"/>
        </w:rPr>
        <w:t>.3.2</w:t>
      </w:r>
      <w:r w:rsidRPr="00C61874">
        <w:rPr>
          <w:lang w:val="de-DE"/>
        </w:rPr>
        <w:t xml:space="preserve"> Tabelle C</w:t>
      </w:r>
      <w:r w:rsidRPr="00C61874">
        <w:rPr>
          <w:lang w:val="de-DE"/>
        </w:rPr>
        <w:tab/>
        <w:t>D</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Ist es vernünftig, UN 1999 TEERE, FLÜSSIG zu beheizen?</w:t>
      </w:r>
    </w:p>
    <w:p w:rsidR="00C2512E" w:rsidRPr="00C61874" w:rsidRDefault="00C2512E"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Nein, denn dieses Produkt ist äußerst explosiv.</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Nein, denn dieses Produkt hat einen sehr niedrigen Erstarrungspunkt.</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Nein, denn dieses Produkt könnte hierdurch polymerisieren.</w:t>
      </w:r>
    </w:p>
    <w:p w:rsidR="00662BF3" w:rsidRPr="00C61874" w:rsidRDefault="00662BF3" w:rsidP="00662BF3">
      <w:pPr>
        <w:tabs>
          <w:tab w:val="left" w:pos="-1135"/>
          <w:tab w:val="left" w:pos="-568"/>
          <w:tab w:val="left" w:pos="-2"/>
          <w:tab w:val="left" w:pos="567"/>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Ja, denn dieses Produkt darf nicht erstarren. Die Beförderungstem</w:t>
      </w:r>
      <w:r w:rsidRPr="00C61874">
        <w:rPr>
          <w:lang w:val="de-DE"/>
        </w:rPr>
        <w:softHyphen/>
        <w:t>peratur muss über dem Schmelzpunkt gehalten werden.</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332 07.0-05</w:t>
      </w:r>
      <w:r w:rsidRPr="00C61874">
        <w:rPr>
          <w:lang w:val="de-DE"/>
        </w:rPr>
        <w:tab/>
        <w:t>3.2</w:t>
      </w:r>
      <w:r w:rsidR="00C3748A" w:rsidRPr="00C61874">
        <w:rPr>
          <w:lang w:val="de-DE"/>
        </w:rPr>
        <w:t>.3.2</w:t>
      </w:r>
      <w:r w:rsidRPr="00C61874">
        <w:rPr>
          <w:lang w:val="de-DE"/>
        </w:rPr>
        <w:t xml:space="preserve"> Tabelle C</w:t>
      </w:r>
      <w:r w:rsidRPr="00C61874">
        <w:rPr>
          <w:lang w:val="de-DE"/>
        </w:rPr>
        <w:tab/>
        <w:t>D</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8502"/>
          <w:tab w:val="left" w:pos="9068"/>
        </w:tabs>
        <w:ind w:left="1134" w:hanging="1134"/>
        <w:rPr>
          <w:lang w:val="de-DE"/>
        </w:rPr>
      </w:pPr>
      <w:r w:rsidRPr="00C61874">
        <w:rPr>
          <w:lang w:val="de-DE"/>
        </w:rPr>
        <w:tab/>
      </w:r>
      <w:r w:rsidRPr="00C61874">
        <w:rPr>
          <w:lang w:val="de-DE"/>
        </w:rPr>
        <w:tab/>
        <w:t>Ein Ladetank ist mit UN 1831 SCHWEFELSÄURE, RAUCHEND beladen.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Dürfen die Heizschlangen in diesem Ladetank Wasser enthalten?</w:t>
      </w:r>
    </w:p>
    <w:p w:rsidR="00C2512E" w:rsidRPr="00C61874" w:rsidRDefault="00C2512E"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Ja, rauchende Schwefelsäure reagiert nicht mit Wasser.</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Ja, Heizschlangen dürfen immer Wasser enthalten.</w:t>
      </w:r>
    </w:p>
    <w:p w:rsidR="00662BF3" w:rsidRPr="00C61874" w:rsidRDefault="00662BF3" w:rsidP="00662BF3">
      <w:pPr>
        <w:tabs>
          <w:tab w:val="left" w:pos="-1135"/>
          <w:tab w:val="left" w:pos="-568"/>
          <w:tab w:val="left" w:pos="-2"/>
          <w:tab w:val="left" w:pos="567"/>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Nein, während einer Beförderung</w:t>
      </w:r>
      <w:r w:rsidR="00C3748A" w:rsidRPr="00C61874">
        <w:rPr>
          <w:lang w:val="de-DE"/>
        </w:rPr>
        <w:t xml:space="preserve"> eines Stoffes</w:t>
      </w:r>
      <w:r w:rsidRPr="00C61874">
        <w:rPr>
          <w:lang w:val="de-DE"/>
        </w:rPr>
        <w:t>, der nicht beheizt w</w:t>
      </w:r>
      <w:r w:rsidR="00C3748A" w:rsidRPr="00C61874">
        <w:rPr>
          <w:lang w:val="de-DE"/>
        </w:rPr>
        <w:t>e</w:t>
      </w:r>
      <w:r w:rsidRPr="00C61874">
        <w:rPr>
          <w:lang w:val="de-DE"/>
        </w:rPr>
        <w:t>rd</w:t>
      </w:r>
      <w:r w:rsidR="00C3748A" w:rsidRPr="00C61874">
        <w:rPr>
          <w:lang w:val="de-DE"/>
        </w:rPr>
        <w:t>en muss</w:t>
      </w:r>
      <w:r w:rsidRPr="00C61874">
        <w:rPr>
          <w:lang w:val="de-DE"/>
        </w:rPr>
        <w:t>, dürfen die Heizschlangen niemals Wasser enthalten.</w:t>
      </w:r>
    </w:p>
    <w:p w:rsidR="00662BF3" w:rsidRPr="00C61874" w:rsidRDefault="00662BF3" w:rsidP="00662BF3">
      <w:pPr>
        <w:tabs>
          <w:tab w:val="left" w:pos="-1135"/>
          <w:tab w:val="left" w:pos="-568"/>
          <w:tab w:val="left" w:pos="-2"/>
          <w:tab w:val="left" w:pos="567"/>
          <w:tab w:val="left" w:pos="1134"/>
          <w:tab w:val="left" w:pos="8502"/>
          <w:tab w:val="left" w:pos="9068"/>
        </w:tabs>
        <w:ind w:left="1701" w:hanging="1701"/>
        <w:rPr>
          <w:lang w:val="de-DE"/>
        </w:rPr>
      </w:pPr>
      <w:r w:rsidRPr="00C61874">
        <w:rPr>
          <w:lang w:val="de-DE"/>
        </w:rPr>
        <w:tab/>
      </w:r>
      <w:r w:rsidRPr="00C61874">
        <w:rPr>
          <w:lang w:val="de-DE"/>
        </w:rPr>
        <w:tab/>
        <w:t>D</w:t>
      </w:r>
      <w:r w:rsidRPr="00C61874">
        <w:rPr>
          <w:lang w:val="de-DE"/>
        </w:rPr>
        <w:tab/>
        <w:t>Nein, dies ist während der Beförderung von rauchender Schwe</w:t>
      </w:r>
      <w:r w:rsidRPr="00C61874">
        <w:rPr>
          <w:lang w:val="de-DE"/>
        </w:rPr>
        <w:softHyphen/>
        <w:t>felsäure verboten.</w:t>
      </w:r>
    </w:p>
    <w:p w:rsidR="00662BF3" w:rsidRPr="00C61874" w:rsidRDefault="00C2512E"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br w:type="page"/>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332 07.0-06</w:t>
      </w:r>
      <w:r w:rsidRPr="00C61874">
        <w:rPr>
          <w:lang w:val="de-DE"/>
        </w:rPr>
        <w:tab/>
        <w:t>3.2</w:t>
      </w:r>
      <w:r w:rsidR="00C3748A" w:rsidRPr="00C61874">
        <w:rPr>
          <w:lang w:val="de-DE"/>
        </w:rPr>
        <w:t>.3.2</w:t>
      </w:r>
      <w:r w:rsidRPr="00C61874">
        <w:rPr>
          <w:lang w:val="de-DE"/>
        </w:rPr>
        <w:t xml:space="preserve"> Tabelle C</w:t>
      </w:r>
      <w:r w:rsidRPr="00C61874">
        <w:rPr>
          <w:lang w:val="de-DE"/>
        </w:rPr>
        <w:tab/>
      </w:r>
      <w:proofErr w:type="spellStart"/>
      <w:r w:rsidRPr="00C61874">
        <w:rPr>
          <w:lang w:val="de-DE"/>
        </w:rPr>
        <w:t>C</w:t>
      </w:r>
      <w:proofErr w:type="spellEnd"/>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565"/>
          <w:tab w:val="left" w:pos="1131"/>
          <w:tab w:val="left" w:pos="8502"/>
          <w:tab w:val="left" w:pos="9068"/>
        </w:tabs>
        <w:ind w:left="1134" w:hanging="1134"/>
        <w:rPr>
          <w:lang w:val="de-DE"/>
        </w:rPr>
      </w:pPr>
      <w:r w:rsidRPr="00C61874">
        <w:rPr>
          <w:lang w:val="de-DE"/>
        </w:rPr>
        <w:tab/>
      </w:r>
      <w:r w:rsidRPr="00C61874">
        <w:rPr>
          <w:lang w:val="de-DE"/>
        </w:rPr>
        <w:tab/>
        <w:t>Ein Schiff befördert UN 2448 SCHWEFEL, GESCHMOLZEN .Wie hoch ist die höchstens zulässige Temperatur der Ladung während der Beförderung?</w:t>
      </w:r>
    </w:p>
    <w:p w:rsidR="00C2512E" w:rsidRPr="00C61874" w:rsidRDefault="00C2512E" w:rsidP="00662BF3">
      <w:pPr>
        <w:tabs>
          <w:tab w:val="left" w:pos="-1135"/>
          <w:tab w:val="left" w:pos="-568"/>
          <w:tab w:val="left" w:pos="565"/>
          <w:tab w:val="left" w:pos="1131"/>
          <w:tab w:val="left" w:pos="8502"/>
          <w:tab w:val="left" w:pos="9068"/>
        </w:tabs>
        <w:ind w:left="1134" w:hanging="1134"/>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en-US"/>
        </w:rPr>
      </w:pPr>
      <w:r w:rsidRPr="00C61874">
        <w:rPr>
          <w:lang w:val="de-DE"/>
        </w:rPr>
        <w:tab/>
      </w:r>
      <w:r w:rsidRPr="00C61874">
        <w:rPr>
          <w:lang w:val="de-DE"/>
        </w:rPr>
        <w:tab/>
      </w:r>
      <w:r w:rsidRPr="00C61874">
        <w:rPr>
          <w:lang w:val="en-US"/>
        </w:rPr>
        <w:t>A</w:t>
      </w:r>
      <w:r w:rsidRPr="00C61874">
        <w:rPr>
          <w:lang w:val="en-US"/>
        </w:rPr>
        <w:tab/>
        <w:t>100 ºC.</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en-US"/>
        </w:rPr>
      </w:pPr>
      <w:r w:rsidRPr="00C61874">
        <w:rPr>
          <w:lang w:val="en-US"/>
        </w:rPr>
        <w:tab/>
      </w:r>
      <w:r w:rsidRPr="00C61874">
        <w:rPr>
          <w:lang w:val="en-US"/>
        </w:rPr>
        <w:tab/>
        <w:t>B</w:t>
      </w:r>
      <w:r w:rsidRPr="00C61874">
        <w:rPr>
          <w:lang w:val="en-US"/>
        </w:rPr>
        <w:tab/>
        <w:t>120 ºC.</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en-US"/>
        </w:rPr>
      </w:pPr>
      <w:r w:rsidRPr="00C61874">
        <w:rPr>
          <w:lang w:val="en-US"/>
        </w:rPr>
        <w:tab/>
      </w:r>
      <w:r w:rsidRPr="00C61874">
        <w:rPr>
          <w:lang w:val="en-US"/>
        </w:rPr>
        <w:tab/>
        <w:t>C</w:t>
      </w:r>
      <w:r w:rsidRPr="00C61874">
        <w:rPr>
          <w:lang w:val="en-US"/>
        </w:rPr>
        <w:tab/>
        <w:t>150 ºC.</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en-US"/>
        </w:rPr>
      </w:pPr>
      <w:r w:rsidRPr="00C61874">
        <w:rPr>
          <w:lang w:val="en-US"/>
        </w:rPr>
        <w:tab/>
      </w:r>
      <w:r w:rsidRPr="00C61874">
        <w:rPr>
          <w:lang w:val="en-US"/>
        </w:rPr>
        <w:tab/>
        <w:t>D</w:t>
      </w:r>
      <w:r w:rsidRPr="00C61874">
        <w:rPr>
          <w:lang w:val="en-US"/>
        </w:rPr>
        <w:tab/>
        <w:t>250 ºC.</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en-US"/>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en-US"/>
        </w:rPr>
        <w:tab/>
      </w:r>
      <w:r w:rsidRPr="00C61874">
        <w:rPr>
          <w:lang w:val="de-DE"/>
        </w:rPr>
        <w:t>332 07.0-07</w:t>
      </w:r>
      <w:r w:rsidRPr="00C61874">
        <w:rPr>
          <w:lang w:val="de-DE"/>
        </w:rPr>
        <w:tab/>
        <w:t>3.2</w:t>
      </w:r>
      <w:r w:rsidR="00C3748A" w:rsidRPr="00C61874">
        <w:rPr>
          <w:lang w:val="de-DE"/>
        </w:rPr>
        <w:t>.3.2</w:t>
      </w:r>
      <w:r w:rsidRPr="00C61874">
        <w:rPr>
          <w:lang w:val="de-DE"/>
        </w:rPr>
        <w:t xml:space="preserve"> Tabelle C</w:t>
      </w:r>
      <w:r w:rsidRPr="00C61874">
        <w:rPr>
          <w:lang w:val="de-DE"/>
        </w:rPr>
        <w:tab/>
      </w:r>
      <w:proofErr w:type="spellStart"/>
      <w:r w:rsidRPr="00C61874">
        <w:rPr>
          <w:lang w:val="de-DE"/>
        </w:rPr>
        <w:t>C</w:t>
      </w:r>
      <w:proofErr w:type="spellEnd"/>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 xml:space="preserve">Wo können Sie im ADN die Angaben über die </w:t>
      </w:r>
      <w:r w:rsidR="008A2EAB" w:rsidRPr="00C61874">
        <w:rPr>
          <w:lang w:val="de-DE"/>
        </w:rPr>
        <w:t>relative Dichte</w:t>
      </w:r>
      <w:r w:rsidRPr="00C61874">
        <w:rPr>
          <w:lang w:val="de-DE"/>
        </w:rPr>
        <w:t xml:space="preserve"> eines Produktes finden?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I</w:t>
      </w:r>
      <w:r w:rsidR="008B121B" w:rsidRPr="00C61874">
        <w:rPr>
          <w:lang w:val="de-DE"/>
        </w:rPr>
        <w:t>m Abschnitt</w:t>
      </w:r>
      <w:r w:rsidRPr="00C61874">
        <w:rPr>
          <w:lang w:val="de-DE"/>
        </w:rPr>
        <w:t xml:space="preserve"> 3.2</w:t>
      </w:r>
      <w:r w:rsidR="00AC285A" w:rsidRPr="00C61874">
        <w:rPr>
          <w:lang w:val="de-DE"/>
        </w:rPr>
        <w:t>.1</w:t>
      </w:r>
      <w:r w:rsidRPr="00C61874">
        <w:rPr>
          <w:lang w:val="de-DE"/>
        </w:rPr>
        <w:t xml:space="preserve"> Tabelle A.</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I</w:t>
      </w:r>
      <w:r w:rsidR="008B121B" w:rsidRPr="00C61874">
        <w:rPr>
          <w:lang w:val="de-DE"/>
        </w:rPr>
        <w:t>m Abschnitt</w:t>
      </w:r>
      <w:r w:rsidRPr="00C61874">
        <w:rPr>
          <w:lang w:val="de-DE"/>
        </w:rPr>
        <w:t xml:space="preserve"> 3.2</w:t>
      </w:r>
      <w:r w:rsidR="00AC285A" w:rsidRPr="00C61874">
        <w:rPr>
          <w:lang w:val="de-DE"/>
        </w:rPr>
        <w:t>.2</w:t>
      </w:r>
      <w:r w:rsidRPr="00C61874">
        <w:rPr>
          <w:lang w:val="de-DE"/>
        </w:rPr>
        <w:t xml:space="preserve"> Tabelle B.</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I</w:t>
      </w:r>
      <w:r w:rsidR="008B121B" w:rsidRPr="00C61874">
        <w:rPr>
          <w:lang w:val="de-DE"/>
        </w:rPr>
        <w:t>m Unterabschnitt</w:t>
      </w:r>
      <w:r w:rsidRPr="00C61874">
        <w:rPr>
          <w:lang w:val="de-DE"/>
        </w:rPr>
        <w:t xml:space="preserve"> </w:t>
      </w:r>
      <w:r w:rsidR="00AC285A" w:rsidRPr="00C61874">
        <w:rPr>
          <w:lang w:val="de-DE"/>
        </w:rPr>
        <w:t>3.2.3.2</w:t>
      </w:r>
      <w:r w:rsidRPr="00C61874">
        <w:rPr>
          <w:lang w:val="de-DE"/>
        </w:rPr>
        <w:t xml:space="preserve"> Tabelle C.</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 xml:space="preserve">Im ADN können Sie nie Angaben über die </w:t>
      </w:r>
      <w:r w:rsidR="008A2EAB" w:rsidRPr="00C61874">
        <w:rPr>
          <w:lang w:val="de-DE"/>
        </w:rPr>
        <w:t>relative Dichte</w:t>
      </w:r>
      <w:r w:rsidRPr="00C61874">
        <w:rPr>
          <w:lang w:val="de-DE"/>
        </w:rPr>
        <w:t xml:space="preserve"> eines Produktes finden.</w:t>
      </w: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332 07.0-08</w:t>
      </w:r>
      <w:r w:rsidRPr="00C61874">
        <w:rPr>
          <w:lang w:val="de-DE"/>
        </w:rPr>
        <w:tab/>
        <w:t>Temperatureinflüsse</w:t>
      </w:r>
      <w:r w:rsidRPr="00C61874">
        <w:rPr>
          <w:lang w:val="de-DE"/>
        </w:rPr>
        <w:tab/>
        <w:t>A</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Über den Korrekturfaktor der Temperatur kann man m</w:t>
      </w:r>
      <w:r w:rsidRPr="00C61874">
        <w:rPr>
          <w:vertAlign w:val="superscript"/>
          <w:lang w:val="de-DE"/>
        </w:rPr>
        <w:t>3</w:t>
      </w:r>
      <w:r w:rsidRPr="00C61874">
        <w:rPr>
          <w:lang w:val="de-DE"/>
        </w:rPr>
        <w:t xml:space="preserve"> in geladene Tonnen umrechnen.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Von wem erhalten Sie diesen Korrekturfaktor?</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Von der Umschlagstelle.</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Dieser Korrekturfaktor ist in den schriftlichen Weisungen enthalten.</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Von der Verkehrsaufsichtsbehörde.</w:t>
      </w:r>
    </w:p>
    <w:p w:rsidR="00662BF3" w:rsidRPr="00C61874" w:rsidRDefault="00662BF3" w:rsidP="00662BF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Dieser Korrekturfaktor ist im Zulassungszeugnis enthalten.</w:t>
      </w:r>
    </w:p>
    <w:p w:rsidR="00662BF3" w:rsidRPr="00C61874" w:rsidRDefault="00662BF3" w:rsidP="00662BF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t>332 07.0-09</w:t>
      </w:r>
      <w:r w:rsidRPr="00C61874">
        <w:rPr>
          <w:lang w:val="de-DE"/>
        </w:rPr>
        <w:tab/>
        <w:t>7.2.4.21.2</w:t>
      </w:r>
      <w:r w:rsidRPr="00C61874">
        <w:rPr>
          <w:lang w:val="de-DE"/>
        </w:rPr>
        <w:tab/>
        <w:t>A</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8444"/>
          <w:tab w:val="left" w:pos="9010"/>
        </w:tabs>
        <w:ind w:left="1134" w:hanging="1134"/>
        <w:rPr>
          <w:lang w:val="de-DE"/>
        </w:rPr>
      </w:pPr>
      <w:r w:rsidRPr="00C61874">
        <w:rPr>
          <w:lang w:val="de-DE"/>
        </w:rPr>
        <w:tab/>
      </w:r>
      <w:r w:rsidRPr="00C61874">
        <w:rPr>
          <w:lang w:val="de-DE"/>
        </w:rPr>
        <w:tab/>
        <w:t xml:space="preserve">Eine Ladung mit hoher Temperatur, z.B. 75 ºC, wird </w:t>
      </w:r>
      <w:r w:rsidR="00B10F46" w:rsidRPr="00C61874">
        <w:rPr>
          <w:lang w:val="de-DE"/>
        </w:rPr>
        <w:t xml:space="preserve">geladen. </w:t>
      </w:r>
      <w:r w:rsidRPr="00C61874">
        <w:rPr>
          <w:lang w:val="de-DE"/>
        </w:rPr>
        <w:t>Diese Ladung muss während der Beförderung auf dieser Temperatur gehalten werden. Darf dann der maximal zulässige Füllungsgrad überschritten werden?</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A</w:t>
      </w:r>
      <w:r w:rsidRPr="00C61874">
        <w:rPr>
          <w:lang w:val="de-DE"/>
        </w:rPr>
        <w:tab/>
        <w:t>Nein, denn man braucht Raum im Ladetank für den Fall, dass die Temperatur doch noch steigt.</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B</w:t>
      </w:r>
      <w:r w:rsidRPr="00C61874">
        <w:rPr>
          <w:lang w:val="de-DE"/>
        </w:rPr>
        <w:tab/>
        <w:t>Ja, denn der maximal zulässige Füllungsgrad wird bei 15 ºC festgelegt.</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C</w:t>
      </w:r>
      <w:r w:rsidRPr="00C61874">
        <w:rPr>
          <w:lang w:val="de-DE"/>
        </w:rPr>
        <w:tab/>
        <w:t>Ja, denn die Temperatur wird eher ab- als zunehmen.</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D</w:t>
      </w:r>
      <w:r w:rsidRPr="00C61874">
        <w:rPr>
          <w:lang w:val="de-DE"/>
        </w:rPr>
        <w:tab/>
        <w:t xml:space="preserve">Nein, es sei denn, die </w:t>
      </w:r>
      <w:r w:rsidR="008A2EAB" w:rsidRPr="00C61874">
        <w:rPr>
          <w:lang w:val="de-DE"/>
        </w:rPr>
        <w:t>relative Dichte</w:t>
      </w:r>
      <w:r w:rsidRPr="00C61874">
        <w:rPr>
          <w:lang w:val="de-DE"/>
        </w:rPr>
        <w:t xml:space="preserve"> des Produkts ist niedriger als diejenige die im Zulassungszeugnis vermerkt ist.</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t>332 07.0-10</w:t>
      </w:r>
      <w:r w:rsidRPr="00C61874">
        <w:rPr>
          <w:lang w:val="de-DE"/>
        </w:rPr>
        <w:tab/>
        <w:t>3.2</w:t>
      </w:r>
      <w:r w:rsidR="00C3748A" w:rsidRPr="00C61874">
        <w:rPr>
          <w:lang w:val="de-DE"/>
        </w:rPr>
        <w:t>.3.2</w:t>
      </w:r>
      <w:r w:rsidRPr="00C61874">
        <w:rPr>
          <w:lang w:val="de-DE"/>
        </w:rPr>
        <w:t xml:space="preserve"> Tabelle C</w:t>
      </w:r>
      <w:r w:rsidRPr="00C61874">
        <w:rPr>
          <w:lang w:val="de-DE"/>
        </w:rPr>
        <w:tab/>
        <w:t>B</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pStyle w:val="BodyText22"/>
        <w:tabs>
          <w:tab w:val="clear" w:pos="-1135"/>
          <w:tab w:val="clear" w:pos="-568"/>
          <w:tab w:val="clear" w:pos="1131"/>
          <w:tab w:val="clear" w:pos="8502"/>
          <w:tab w:val="clear" w:pos="9068"/>
          <w:tab w:val="left" w:pos="-1193"/>
          <w:tab w:val="left" w:pos="-626"/>
          <w:tab w:val="left" w:pos="-60"/>
          <w:tab w:val="left" w:pos="284"/>
          <w:tab w:val="left" w:pos="8444"/>
          <w:tab w:val="left" w:pos="9010"/>
        </w:tabs>
      </w:pPr>
      <w:r w:rsidRPr="00C61874">
        <w:tab/>
      </w:r>
      <w:r w:rsidRPr="00C61874">
        <w:tab/>
        <w:t xml:space="preserve">Ein Tankschiff ist nur mit einer Ladungsheizmöglichkeit ausgerüstet. </w:t>
      </w:r>
      <w:r w:rsidR="00B10F46" w:rsidRPr="00C61874">
        <w:t xml:space="preserve">Darf </w:t>
      </w:r>
      <w:r w:rsidRPr="00C61874">
        <w:t>UN 1764</w:t>
      </w:r>
      <w:r w:rsidR="00B85A90" w:rsidRPr="00C61874">
        <w:t>,</w:t>
      </w:r>
      <w:r w:rsidRPr="00C61874">
        <w:t xml:space="preserve"> DICHLORESSIGSÄURE bei einer Außentemperatur von </w:t>
      </w:r>
      <w:smartTag w:uri="urn:schemas-microsoft-com:office:smarttags" w:element="metricconverter">
        <w:smartTagPr>
          <w:attr w:name="ProductID" w:val="12 ﾰC"/>
        </w:smartTagPr>
        <w:r w:rsidRPr="00C61874">
          <w:t>12 °C</w:t>
        </w:r>
      </w:smartTag>
      <w:r w:rsidRPr="00C61874">
        <w:t xml:space="preserve"> befördert werden?</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A</w:t>
      </w:r>
      <w:r w:rsidRPr="00C61874">
        <w:rPr>
          <w:lang w:val="de-DE"/>
        </w:rPr>
        <w:tab/>
        <w:t>Nein, das Schiff muss auch eine Ladungsheizungsanlage an Bord haben.</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B</w:t>
      </w:r>
      <w:r w:rsidRPr="00C61874">
        <w:rPr>
          <w:lang w:val="de-DE"/>
        </w:rPr>
        <w:tab/>
        <w:t>Ja, das ist erlaubt.</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C</w:t>
      </w:r>
      <w:r w:rsidRPr="00C61874">
        <w:rPr>
          <w:lang w:val="de-DE"/>
        </w:rPr>
        <w:tab/>
        <w:t>Nein, unterhalb dieser Außentemperatur darf dieses Produkt überhaupt nicht befördert werden.</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D</w:t>
      </w:r>
      <w:r w:rsidRPr="00C61874">
        <w:rPr>
          <w:lang w:val="de-DE"/>
        </w:rPr>
        <w:tab/>
        <w:t>Nein, das ist nicht erlaubt, da die Temperatur des Produktes genau auf 14 ºC gehalten werden muss und das geht nicht ohne Ladungsheizungsanlage.</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DF13C0"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br w:type="page"/>
      </w:r>
      <w:r w:rsidR="00662BF3" w:rsidRPr="00C61874">
        <w:rPr>
          <w:lang w:val="de-DE"/>
        </w:rPr>
        <w:tab/>
        <w:t>332 07.0-11</w:t>
      </w:r>
      <w:r w:rsidR="00662BF3" w:rsidRPr="00C61874">
        <w:rPr>
          <w:lang w:val="de-DE"/>
        </w:rPr>
        <w:tab/>
        <w:t>3.2</w:t>
      </w:r>
      <w:r w:rsidR="00C3748A" w:rsidRPr="00C61874">
        <w:rPr>
          <w:lang w:val="de-DE"/>
        </w:rPr>
        <w:t>.3.2</w:t>
      </w:r>
      <w:r w:rsidR="00662BF3" w:rsidRPr="00C61874">
        <w:rPr>
          <w:lang w:val="de-DE"/>
        </w:rPr>
        <w:t xml:space="preserve"> Tabelle C</w:t>
      </w:r>
      <w:r w:rsidR="00662BF3" w:rsidRPr="00C61874">
        <w:rPr>
          <w:lang w:val="de-DE"/>
        </w:rPr>
        <w:tab/>
      </w:r>
      <w:proofErr w:type="spellStart"/>
      <w:r w:rsidR="00662BF3" w:rsidRPr="00C61874">
        <w:rPr>
          <w:lang w:val="de-DE"/>
        </w:rPr>
        <w:t>C</w:t>
      </w:r>
      <w:proofErr w:type="spellEnd"/>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8444"/>
          <w:tab w:val="left" w:pos="9010"/>
        </w:tabs>
        <w:ind w:left="1134" w:hanging="1134"/>
        <w:rPr>
          <w:lang w:val="de-DE"/>
        </w:rPr>
      </w:pPr>
      <w:r w:rsidRPr="00C61874">
        <w:rPr>
          <w:lang w:val="de-DE"/>
        </w:rPr>
        <w:tab/>
      </w:r>
      <w:r w:rsidRPr="00C61874">
        <w:rPr>
          <w:lang w:val="de-DE"/>
        </w:rPr>
        <w:tab/>
        <w:t>Ein Ladetank ist mit UN 2796 BATTERIEFLÜSSIGKEIT, SAUER beladen. Dürfen die Heizschlangen mit Wasser gefüllt sein?</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A</w:t>
      </w:r>
      <w:r w:rsidRPr="00C61874">
        <w:rPr>
          <w:lang w:val="de-DE"/>
        </w:rPr>
        <w:tab/>
        <w:t>Ja, wenn die Heizschlangen gut verschlossen sind.</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B</w:t>
      </w:r>
      <w:r w:rsidRPr="00C61874">
        <w:rPr>
          <w:lang w:val="de-DE"/>
        </w:rPr>
        <w:tab/>
        <w:t>Ja, Heizschlangen dürfen immer mit Wasser gefüllt sein.</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C</w:t>
      </w:r>
      <w:r w:rsidRPr="00C61874">
        <w:rPr>
          <w:lang w:val="de-DE"/>
        </w:rPr>
        <w:tab/>
        <w:t>Nein, dies ist während der Beförderung dieses Stoffes verboten.</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D</w:t>
      </w:r>
      <w:r w:rsidRPr="00C61874">
        <w:rPr>
          <w:lang w:val="de-DE"/>
        </w:rPr>
        <w:tab/>
        <w:t>Nein, Heizschlangen dürfen während unbeheizter Beförderung niemals Wasser enthalten.</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t>332 07.0-12</w:t>
      </w:r>
      <w:r w:rsidRPr="00C61874">
        <w:rPr>
          <w:lang w:val="de-DE"/>
        </w:rPr>
        <w:tab/>
        <w:t>3.2</w:t>
      </w:r>
      <w:r w:rsidR="00C3748A" w:rsidRPr="00C61874">
        <w:rPr>
          <w:lang w:val="de-DE"/>
        </w:rPr>
        <w:t>.3.2</w:t>
      </w:r>
      <w:r w:rsidRPr="00C61874">
        <w:rPr>
          <w:lang w:val="de-DE"/>
        </w:rPr>
        <w:t xml:space="preserve"> Tabelle C</w:t>
      </w:r>
      <w:r w:rsidRPr="00C61874">
        <w:rPr>
          <w:lang w:val="de-DE"/>
        </w:rPr>
        <w:tab/>
        <w:t>A</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8444"/>
          <w:tab w:val="left" w:pos="9010"/>
        </w:tabs>
        <w:ind w:left="1134" w:hanging="1134"/>
        <w:rPr>
          <w:lang w:val="de-DE"/>
        </w:rPr>
      </w:pPr>
      <w:r w:rsidRPr="00C61874">
        <w:rPr>
          <w:lang w:val="de-DE"/>
        </w:rPr>
        <w:tab/>
      </w:r>
      <w:r w:rsidRPr="00C61874">
        <w:rPr>
          <w:lang w:val="de-DE"/>
        </w:rPr>
        <w:tab/>
        <w:t>Ein Ladetank ist mit UN 2683 AMMONIUMSULFID, LÖSUNG beladen. Dürfen die Heizschlangen mit Wasser gefüllt sein?</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A</w:t>
      </w:r>
      <w:r w:rsidRPr="00C61874">
        <w:rPr>
          <w:lang w:val="de-DE"/>
        </w:rPr>
        <w:tab/>
        <w:t>Ja, wenn die Heizschlangen gut verschlossen sind.</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B</w:t>
      </w:r>
      <w:r w:rsidRPr="00C61874">
        <w:rPr>
          <w:lang w:val="de-DE"/>
        </w:rPr>
        <w:tab/>
        <w:t>Ja, denn die Ladung muss beheizt werden können.</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C</w:t>
      </w:r>
      <w:r w:rsidRPr="00C61874">
        <w:rPr>
          <w:lang w:val="de-DE"/>
        </w:rPr>
        <w:tab/>
        <w:t>Nein, dies ist während der Beförderung dieses Stoffes verboten.</w:t>
      </w:r>
    </w:p>
    <w:p w:rsidR="00662BF3" w:rsidRPr="00C61874" w:rsidRDefault="00662BF3" w:rsidP="00662BF3">
      <w:pPr>
        <w:widowControl w:val="0"/>
        <w:tabs>
          <w:tab w:val="left" w:pos="-1193"/>
          <w:tab w:val="left" w:pos="-626"/>
          <w:tab w:val="left" w:pos="-60"/>
          <w:tab w:val="left" w:pos="284"/>
          <w:tab w:val="left" w:pos="1134"/>
          <w:tab w:val="left" w:pos="8444"/>
          <w:tab w:val="left" w:pos="9010"/>
        </w:tabs>
        <w:ind w:left="1701" w:hanging="1701"/>
        <w:rPr>
          <w:lang w:val="de-DE"/>
        </w:rPr>
      </w:pPr>
      <w:r w:rsidRPr="00C61874">
        <w:rPr>
          <w:lang w:val="de-DE"/>
        </w:rPr>
        <w:tab/>
      </w:r>
      <w:r w:rsidRPr="00C61874">
        <w:rPr>
          <w:lang w:val="de-DE"/>
        </w:rPr>
        <w:tab/>
        <w:t>D</w:t>
      </w:r>
      <w:r w:rsidRPr="00C61874">
        <w:rPr>
          <w:lang w:val="de-DE"/>
        </w:rPr>
        <w:tab/>
        <w:t>Nein, Heizschlangen dürfen während unbeheizter Beförderung niemals Wasser enthalten.</w:t>
      </w:r>
    </w:p>
    <w:p w:rsidR="00662BF3" w:rsidRPr="00C61874" w:rsidRDefault="00662BF3" w:rsidP="00662BF3">
      <w:pPr>
        <w:pStyle w:val="BodyText22"/>
        <w:tabs>
          <w:tab w:val="clear" w:pos="1699"/>
          <w:tab w:val="left" w:pos="-1193"/>
          <w:tab w:val="left" w:pos="-626"/>
          <w:tab w:val="left" w:pos="-60"/>
          <w:tab w:val="left" w:pos="6743"/>
          <w:tab w:val="left" w:pos="7310"/>
          <w:tab w:val="left" w:pos="9010"/>
        </w:tabs>
      </w:pPr>
    </w:p>
    <w:p w:rsidR="00662BF3" w:rsidRPr="00C61874" w:rsidRDefault="00662BF3" w:rsidP="00662BF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p>
    <w:p w:rsidR="00FC45C3" w:rsidRPr="00C61874" w:rsidRDefault="00FC45C3">
      <w:pPr>
        <w:widowControl w:val="0"/>
        <w:tabs>
          <w:tab w:val="left" w:pos="-1135"/>
          <w:tab w:val="left" w:pos="-568"/>
          <w:tab w:val="left" w:pos="-2"/>
          <w:tab w:val="left" w:pos="284"/>
          <w:tab w:val="left" w:pos="1131"/>
          <w:tab w:val="left" w:pos="1699"/>
          <w:tab w:val="left" w:pos="8502"/>
          <w:tab w:val="left" w:pos="9068"/>
        </w:tabs>
        <w:ind w:left="1701" w:hanging="1701"/>
        <w:rPr>
          <w:lang w:val="de-DE"/>
        </w:rPr>
        <w:sectPr w:rsidR="00FC45C3" w:rsidRPr="00C61874" w:rsidSect="00662BF3">
          <w:headerReference w:type="even" r:id="rId91"/>
          <w:headerReference w:type="default" r:id="rId92"/>
          <w:footerReference w:type="even" r:id="rId93"/>
          <w:footerReference w:type="default" r:id="rId94"/>
          <w:headerReference w:type="first" r:id="rId95"/>
          <w:footerReference w:type="first" r:id="rId96"/>
          <w:pgSz w:w="11906" w:h="16838"/>
          <w:pgMar w:top="1417" w:right="1417" w:bottom="1417" w:left="1417" w:header="708" w:footer="708" w:gutter="0"/>
          <w:cols w:space="708"/>
          <w:titlePg/>
        </w:sectPr>
      </w:pPr>
    </w:p>
    <w:p w:rsidR="00FC45C3" w:rsidRPr="00C61874" w:rsidRDefault="00FC45C3" w:rsidP="00FC45C3">
      <w:pPr>
        <w:tabs>
          <w:tab w:val="left" w:pos="-1135"/>
          <w:tab w:val="left" w:pos="-568"/>
          <w:tab w:val="left" w:pos="284"/>
          <w:tab w:val="left" w:pos="1134"/>
          <w:tab w:val="left" w:pos="1701"/>
          <w:tab w:val="left" w:pos="8502"/>
          <w:tab w:val="left" w:pos="9068"/>
        </w:tabs>
        <w:ind w:left="1701" w:hanging="1701"/>
        <w:rPr>
          <w:lang w:val="de-DE"/>
        </w:rPr>
      </w:pPr>
      <w:r w:rsidRPr="00C61874">
        <w:rPr>
          <w:lang w:val="de-DE"/>
        </w:rPr>
        <w:tab/>
        <w:t>333 01.0-01</w:t>
      </w:r>
      <w:r w:rsidRPr="00C61874">
        <w:rPr>
          <w:lang w:val="de-DE"/>
        </w:rPr>
        <w:tab/>
        <w:t>Erste Hilfe Maßnahmen</w:t>
      </w:r>
      <w:r w:rsidRPr="00C61874">
        <w:rPr>
          <w:lang w:val="de-DE"/>
        </w:rPr>
        <w:tab/>
        <w:t>A</w:t>
      </w:r>
    </w:p>
    <w:p w:rsidR="00FC45C3" w:rsidRPr="00C61874" w:rsidRDefault="00FC45C3" w:rsidP="00FC45C3">
      <w:pPr>
        <w:tabs>
          <w:tab w:val="left" w:pos="-1135"/>
          <w:tab w:val="left" w:pos="-568"/>
          <w:tab w:val="left" w:pos="565"/>
          <w:tab w:val="left" w:pos="1131"/>
          <w:tab w:val="left" w:pos="1699"/>
          <w:tab w:val="left" w:pos="2265"/>
          <w:tab w:val="left" w:pos="7934"/>
          <w:tab w:val="left" w:pos="8502"/>
          <w:tab w:val="left" w:pos="9068"/>
        </w:tabs>
        <w:ind w:left="1701" w:hanging="1701"/>
        <w:rPr>
          <w:lang w:val="de-DE"/>
        </w:rPr>
      </w:pPr>
    </w:p>
    <w:p w:rsidR="00FC45C3" w:rsidRPr="00C61874" w:rsidRDefault="00FC45C3" w:rsidP="00FC45C3">
      <w:pPr>
        <w:tabs>
          <w:tab w:val="left" w:pos="-1135"/>
          <w:tab w:val="left" w:pos="-568"/>
          <w:tab w:val="left" w:pos="565"/>
          <w:tab w:val="left" w:pos="1131"/>
          <w:tab w:val="left" w:pos="2265"/>
          <w:tab w:val="left" w:pos="7934"/>
          <w:tab w:val="left" w:pos="8502"/>
          <w:tab w:val="left" w:pos="9068"/>
        </w:tabs>
        <w:ind w:left="1134" w:hanging="1134"/>
        <w:rPr>
          <w:lang w:val="de-DE"/>
        </w:rPr>
      </w:pPr>
      <w:r w:rsidRPr="00C61874">
        <w:rPr>
          <w:lang w:val="de-DE"/>
        </w:rPr>
        <w:tab/>
      </w:r>
      <w:r w:rsidRPr="00C61874">
        <w:rPr>
          <w:lang w:val="de-DE"/>
        </w:rPr>
        <w:tab/>
        <w:t>Was müssen Sie als Erstes tun, wenn jemand einen chemischen Stoff in die Augen bekommen hat?</w:t>
      </w:r>
    </w:p>
    <w:p w:rsidR="00FC45C3" w:rsidRPr="00C61874" w:rsidRDefault="00FC45C3" w:rsidP="00FC45C3">
      <w:pPr>
        <w:tabs>
          <w:tab w:val="left" w:pos="-1135"/>
          <w:tab w:val="left" w:pos="-568"/>
          <w:tab w:val="left" w:pos="565"/>
          <w:tab w:val="left" w:pos="1131"/>
          <w:tab w:val="left" w:pos="1699"/>
          <w:tab w:val="left" w:pos="2265"/>
          <w:tab w:val="left" w:pos="7934"/>
          <w:tab w:val="left" w:pos="8502"/>
          <w:tab w:val="left" w:pos="9068"/>
        </w:tabs>
        <w:ind w:left="1701" w:hanging="1701"/>
        <w:rPr>
          <w:lang w:val="de-DE"/>
        </w:rPr>
      </w:pPr>
    </w:p>
    <w:p w:rsidR="00FC45C3" w:rsidRPr="00C61874" w:rsidRDefault="00FC45C3" w:rsidP="00FC45C3">
      <w:pPr>
        <w:tabs>
          <w:tab w:val="left" w:pos="-1135"/>
          <w:tab w:val="left" w:pos="-568"/>
          <w:tab w:val="left" w:pos="565"/>
          <w:tab w:val="left" w:pos="1131"/>
          <w:tab w:val="left" w:pos="1699"/>
          <w:tab w:val="left" w:pos="2265"/>
          <w:tab w:val="left" w:pos="7934"/>
          <w:tab w:val="left" w:pos="8502"/>
          <w:tab w:val="left" w:pos="9068"/>
        </w:tabs>
        <w:ind w:left="1701" w:hanging="1701"/>
        <w:rPr>
          <w:lang w:val="de-DE"/>
        </w:rPr>
      </w:pPr>
      <w:r w:rsidRPr="00C61874">
        <w:rPr>
          <w:lang w:val="de-DE"/>
        </w:rPr>
        <w:tab/>
      </w:r>
      <w:r w:rsidRPr="00C61874">
        <w:rPr>
          <w:lang w:val="de-DE"/>
        </w:rPr>
        <w:tab/>
        <w:t>A</w:t>
      </w:r>
      <w:r w:rsidRPr="00C61874">
        <w:rPr>
          <w:lang w:val="de-DE"/>
        </w:rPr>
        <w:tab/>
        <w:t>Lange mit viel Wasser ausspülen und dann zum Arzt gehen.</w:t>
      </w:r>
    </w:p>
    <w:p w:rsidR="00FC45C3" w:rsidRPr="00C61874" w:rsidRDefault="00FC45C3" w:rsidP="00FC45C3">
      <w:pPr>
        <w:tabs>
          <w:tab w:val="left" w:pos="-1135"/>
          <w:tab w:val="left" w:pos="-568"/>
          <w:tab w:val="left" w:pos="565"/>
          <w:tab w:val="left" w:pos="1131"/>
          <w:tab w:val="left" w:pos="1699"/>
          <w:tab w:val="left" w:pos="2265"/>
          <w:tab w:val="left" w:pos="7934"/>
          <w:tab w:val="left" w:pos="8502"/>
          <w:tab w:val="left" w:pos="9068"/>
        </w:tabs>
        <w:ind w:left="1701" w:hanging="1701"/>
        <w:rPr>
          <w:lang w:val="de-DE"/>
        </w:rPr>
      </w:pPr>
      <w:r w:rsidRPr="00C61874">
        <w:rPr>
          <w:lang w:val="de-DE"/>
        </w:rPr>
        <w:tab/>
      </w:r>
      <w:r w:rsidRPr="00C61874">
        <w:rPr>
          <w:lang w:val="de-DE"/>
        </w:rPr>
        <w:tab/>
        <w:t>B</w:t>
      </w:r>
      <w:r w:rsidRPr="00C61874">
        <w:rPr>
          <w:lang w:val="de-DE"/>
        </w:rPr>
        <w:tab/>
        <w:t>Unverzüglich zum Arzt gehen.</w:t>
      </w:r>
    </w:p>
    <w:p w:rsidR="00FC45C3" w:rsidRPr="00C61874" w:rsidRDefault="00FC45C3" w:rsidP="00FC45C3">
      <w:pPr>
        <w:tabs>
          <w:tab w:val="left" w:pos="-1135"/>
          <w:tab w:val="left" w:pos="-568"/>
          <w:tab w:val="left" w:pos="565"/>
          <w:tab w:val="left" w:pos="1131"/>
          <w:tab w:val="left" w:pos="1699"/>
          <w:tab w:val="left" w:pos="2265"/>
          <w:tab w:val="left" w:pos="7934"/>
          <w:tab w:val="left" w:pos="8502"/>
          <w:tab w:val="left" w:pos="9068"/>
        </w:tabs>
        <w:ind w:left="1701" w:hanging="1701"/>
        <w:rPr>
          <w:lang w:val="de-DE"/>
        </w:rPr>
      </w:pPr>
      <w:r w:rsidRPr="00C61874">
        <w:rPr>
          <w:lang w:val="de-DE"/>
        </w:rPr>
        <w:tab/>
      </w:r>
      <w:r w:rsidRPr="00C61874">
        <w:rPr>
          <w:lang w:val="de-DE"/>
        </w:rPr>
        <w:tab/>
        <w:t>C</w:t>
      </w:r>
      <w:r w:rsidRPr="00C61874">
        <w:rPr>
          <w:lang w:val="de-DE"/>
        </w:rPr>
        <w:tab/>
        <w:t>Kurz ausspülen.</w:t>
      </w:r>
    </w:p>
    <w:p w:rsidR="00FC45C3" w:rsidRPr="00C61874" w:rsidRDefault="00FC45C3" w:rsidP="00FC45C3">
      <w:pPr>
        <w:tabs>
          <w:tab w:val="left" w:pos="-1135"/>
          <w:tab w:val="left" w:pos="-568"/>
          <w:tab w:val="left" w:pos="565"/>
          <w:tab w:val="left" w:pos="1131"/>
          <w:tab w:val="left" w:pos="1699"/>
          <w:tab w:val="left" w:pos="2265"/>
          <w:tab w:val="left" w:pos="7934"/>
          <w:tab w:val="left" w:pos="8502"/>
          <w:tab w:val="left" w:pos="9068"/>
        </w:tabs>
        <w:ind w:left="1701" w:hanging="1701"/>
        <w:rPr>
          <w:lang w:val="de-DE"/>
        </w:rPr>
      </w:pPr>
      <w:r w:rsidRPr="00C61874">
        <w:rPr>
          <w:lang w:val="de-DE"/>
        </w:rPr>
        <w:tab/>
      </w:r>
      <w:r w:rsidRPr="00C61874">
        <w:rPr>
          <w:lang w:val="de-DE"/>
        </w:rPr>
        <w:tab/>
        <w:t>D</w:t>
      </w:r>
      <w:r w:rsidRPr="00C61874">
        <w:rPr>
          <w:lang w:val="de-DE"/>
        </w:rPr>
        <w:tab/>
        <w:t>Mit den Händen reiben und dann zum Arzt gehen.</w:t>
      </w:r>
    </w:p>
    <w:p w:rsidR="00FC45C3" w:rsidRPr="00C61874" w:rsidRDefault="00FC45C3" w:rsidP="00FC45C3">
      <w:pPr>
        <w:tabs>
          <w:tab w:val="left" w:pos="-1135"/>
          <w:tab w:val="left" w:pos="-568"/>
          <w:tab w:val="left" w:pos="284"/>
          <w:tab w:val="left" w:pos="1131"/>
          <w:tab w:val="left" w:pos="1699"/>
          <w:tab w:val="left" w:pos="2265"/>
          <w:tab w:val="left" w:pos="7934"/>
          <w:tab w:val="left" w:pos="8502"/>
          <w:tab w:val="left" w:pos="9068"/>
        </w:tabs>
        <w:ind w:left="1701" w:hanging="1701"/>
        <w:rPr>
          <w:lang w:val="de-DE"/>
        </w:rPr>
      </w:pPr>
    </w:p>
    <w:p w:rsidR="00FC45C3" w:rsidRPr="00C61874" w:rsidRDefault="00FC45C3" w:rsidP="00FC45C3">
      <w:pPr>
        <w:tabs>
          <w:tab w:val="left" w:pos="-1135"/>
          <w:tab w:val="left" w:pos="-568"/>
          <w:tab w:val="left" w:pos="284"/>
          <w:tab w:val="left" w:pos="1131"/>
          <w:tab w:val="left" w:pos="1699"/>
          <w:tab w:val="left" w:pos="2265"/>
          <w:tab w:val="left" w:pos="8502"/>
          <w:tab w:val="left" w:pos="9068"/>
        </w:tabs>
        <w:ind w:left="1701" w:hanging="1701"/>
        <w:rPr>
          <w:lang w:val="de-DE"/>
        </w:rPr>
      </w:pPr>
      <w:r w:rsidRPr="00C61874">
        <w:rPr>
          <w:lang w:val="de-DE"/>
        </w:rPr>
        <w:tab/>
        <w:t>333 01.0-02</w:t>
      </w:r>
      <w:r w:rsidRPr="00C61874">
        <w:rPr>
          <w:lang w:val="de-DE"/>
        </w:rPr>
        <w:tab/>
        <w:t>Erste Hilfe Maßnahmen</w:t>
      </w:r>
      <w:r w:rsidRPr="00C61874">
        <w:rPr>
          <w:lang w:val="de-DE"/>
        </w:rPr>
        <w:tab/>
        <w:t>B</w:t>
      </w:r>
    </w:p>
    <w:p w:rsidR="00FC45C3" w:rsidRPr="00C61874" w:rsidRDefault="00FC45C3" w:rsidP="00FC45C3">
      <w:pPr>
        <w:tabs>
          <w:tab w:val="left" w:pos="-1135"/>
          <w:tab w:val="left" w:pos="-568"/>
          <w:tab w:val="left" w:pos="565"/>
          <w:tab w:val="left" w:pos="1131"/>
          <w:tab w:val="left" w:pos="1699"/>
          <w:tab w:val="left" w:pos="2265"/>
          <w:tab w:val="left" w:pos="7934"/>
          <w:tab w:val="left" w:pos="8502"/>
          <w:tab w:val="left" w:pos="9068"/>
        </w:tabs>
        <w:ind w:left="1701" w:hanging="1701"/>
        <w:rPr>
          <w:lang w:val="de-DE"/>
        </w:rPr>
      </w:pPr>
    </w:p>
    <w:p w:rsidR="00FC45C3" w:rsidRPr="00C61874" w:rsidRDefault="00FC45C3" w:rsidP="00FC45C3">
      <w:pPr>
        <w:tabs>
          <w:tab w:val="left" w:pos="-1135"/>
          <w:tab w:val="left" w:pos="-568"/>
          <w:tab w:val="left" w:pos="565"/>
          <w:tab w:val="left" w:pos="1131"/>
          <w:tab w:val="left" w:pos="1699"/>
          <w:tab w:val="left" w:pos="2265"/>
          <w:tab w:val="left" w:pos="7934"/>
          <w:tab w:val="left" w:pos="8502"/>
          <w:tab w:val="left" w:pos="9068"/>
        </w:tabs>
        <w:ind w:left="1701" w:hanging="1701"/>
        <w:rPr>
          <w:lang w:val="de-DE"/>
        </w:rPr>
      </w:pPr>
      <w:r w:rsidRPr="00C61874">
        <w:rPr>
          <w:lang w:val="de-DE"/>
        </w:rPr>
        <w:tab/>
      </w:r>
      <w:r w:rsidRPr="00C61874">
        <w:rPr>
          <w:lang w:val="de-DE"/>
        </w:rPr>
        <w:tab/>
        <w:t>Was muss man haben, um Erste Hilfe am besten leisten zu können?</w:t>
      </w:r>
    </w:p>
    <w:p w:rsidR="00FC45C3" w:rsidRPr="00C61874" w:rsidRDefault="00FC45C3" w:rsidP="00FC45C3">
      <w:pPr>
        <w:tabs>
          <w:tab w:val="left" w:pos="-1135"/>
          <w:tab w:val="left" w:pos="-568"/>
          <w:tab w:val="left" w:pos="565"/>
          <w:tab w:val="left" w:pos="1131"/>
          <w:tab w:val="left" w:pos="1699"/>
          <w:tab w:val="left" w:pos="2265"/>
          <w:tab w:val="left" w:pos="7934"/>
          <w:tab w:val="left" w:pos="8502"/>
          <w:tab w:val="left" w:pos="9068"/>
        </w:tabs>
        <w:ind w:left="1701" w:hanging="1701"/>
        <w:rPr>
          <w:lang w:val="de-DE"/>
        </w:rPr>
      </w:pPr>
    </w:p>
    <w:p w:rsidR="00FC45C3" w:rsidRPr="00C61874" w:rsidRDefault="00FC45C3" w:rsidP="00FC45C3">
      <w:pPr>
        <w:tabs>
          <w:tab w:val="left" w:pos="-1135"/>
          <w:tab w:val="left" w:pos="-568"/>
          <w:tab w:val="left" w:pos="565"/>
          <w:tab w:val="left" w:pos="1131"/>
          <w:tab w:val="left" w:pos="1699"/>
          <w:tab w:val="left" w:pos="2265"/>
          <w:tab w:val="left" w:pos="7934"/>
          <w:tab w:val="left" w:pos="8502"/>
          <w:tab w:val="left" w:pos="9068"/>
        </w:tabs>
        <w:ind w:left="1701" w:hanging="1701"/>
        <w:rPr>
          <w:lang w:val="de-DE"/>
        </w:rPr>
      </w:pPr>
      <w:r w:rsidRPr="00C61874">
        <w:rPr>
          <w:lang w:val="de-DE"/>
        </w:rPr>
        <w:tab/>
      </w:r>
      <w:r w:rsidRPr="00C61874">
        <w:rPr>
          <w:lang w:val="de-DE"/>
        </w:rPr>
        <w:tab/>
        <w:t>A</w:t>
      </w:r>
      <w:r w:rsidRPr="00C61874">
        <w:rPr>
          <w:lang w:val="de-DE"/>
        </w:rPr>
        <w:tab/>
        <w:t>Eine ADN-Bescheinigung .</w:t>
      </w:r>
    </w:p>
    <w:p w:rsidR="00FC45C3" w:rsidRPr="00C61874" w:rsidRDefault="00FC45C3" w:rsidP="00FC45C3">
      <w:pPr>
        <w:tabs>
          <w:tab w:val="left" w:pos="-1135"/>
          <w:tab w:val="left" w:pos="-568"/>
          <w:tab w:val="left" w:pos="565"/>
          <w:tab w:val="left" w:pos="1131"/>
          <w:tab w:val="left" w:pos="1699"/>
          <w:tab w:val="left" w:pos="2265"/>
          <w:tab w:val="left" w:pos="7934"/>
          <w:tab w:val="left" w:pos="8502"/>
          <w:tab w:val="left" w:pos="9068"/>
        </w:tabs>
        <w:ind w:left="1701" w:hanging="1701"/>
        <w:rPr>
          <w:lang w:val="de-DE"/>
        </w:rPr>
      </w:pPr>
      <w:r w:rsidRPr="00C61874">
        <w:rPr>
          <w:lang w:val="de-DE"/>
        </w:rPr>
        <w:tab/>
      </w:r>
      <w:r w:rsidRPr="00C61874">
        <w:rPr>
          <w:lang w:val="de-DE"/>
        </w:rPr>
        <w:tab/>
        <w:t>B</w:t>
      </w:r>
      <w:r w:rsidRPr="00C61874">
        <w:rPr>
          <w:lang w:val="de-DE"/>
        </w:rPr>
        <w:tab/>
        <w:t>Eine gültige Ersthelfer-Bescheinigung.</w:t>
      </w:r>
    </w:p>
    <w:p w:rsidR="00FC45C3" w:rsidRPr="00C61874" w:rsidRDefault="00FC45C3" w:rsidP="00FC45C3">
      <w:pPr>
        <w:tabs>
          <w:tab w:val="left" w:pos="-1135"/>
          <w:tab w:val="left" w:pos="-568"/>
          <w:tab w:val="left" w:pos="565"/>
          <w:tab w:val="left" w:pos="1131"/>
          <w:tab w:val="left" w:pos="1699"/>
          <w:tab w:val="left" w:pos="2265"/>
          <w:tab w:val="left" w:pos="7934"/>
          <w:tab w:val="left" w:pos="8502"/>
          <w:tab w:val="left" w:pos="9068"/>
        </w:tabs>
        <w:ind w:left="1701" w:hanging="1701"/>
        <w:rPr>
          <w:lang w:val="de-DE"/>
        </w:rPr>
      </w:pPr>
      <w:r w:rsidRPr="00C61874">
        <w:rPr>
          <w:lang w:val="de-DE"/>
        </w:rPr>
        <w:tab/>
      </w:r>
      <w:r w:rsidRPr="00C61874">
        <w:rPr>
          <w:lang w:val="de-DE"/>
        </w:rPr>
        <w:tab/>
        <w:t>C</w:t>
      </w:r>
      <w:r w:rsidRPr="00C61874">
        <w:rPr>
          <w:lang w:val="de-DE"/>
        </w:rPr>
        <w:tab/>
        <w:t>Eine ADN-Chemie- Bescheinigung.</w:t>
      </w:r>
    </w:p>
    <w:p w:rsidR="00FC45C3" w:rsidRPr="00C61874" w:rsidRDefault="00FC45C3" w:rsidP="00FC45C3">
      <w:pPr>
        <w:tabs>
          <w:tab w:val="left" w:pos="-1135"/>
          <w:tab w:val="left" w:pos="-568"/>
          <w:tab w:val="left" w:pos="565"/>
          <w:tab w:val="left" w:pos="1131"/>
          <w:tab w:val="left" w:pos="1699"/>
          <w:tab w:val="left" w:pos="2265"/>
          <w:tab w:val="left" w:pos="7934"/>
          <w:tab w:val="left" w:pos="8502"/>
          <w:tab w:val="left" w:pos="9068"/>
        </w:tabs>
        <w:ind w:left="1701" w:hanging="1701"/>
        <w:rPr>
          <w:lang w:val="de-DE"/>
        </w:rPr>
      </w:pPr>
      <w:r w:rsidRPr="00C61874">
        <w:rPr>
          <w:lang w:val="de-DE"/>
        </w:rPr>
        <w:tab/>
      </w:r>
      <w:r w:rsidRPr="00C61874">
        <w:rPr>
          <w:lang w:val="de-DE"/>
        </w:rPr>
        <w:tab/>
        <w:t>D</w:t>
      </w:r>
      <w:r w:rsidRPr="00C61874">
        <w:rPr>
          <w:lang w:val="de-DE"/>
        </w:rPr>
        <w:tab/>
        <w:t>Eine Bescheinigung über die Teilnahme an einem Feuerlöschkurs .</w:t>
      </w:r>
    </w:p>
    <w:p w:rsidR="00FC45C3" w:rsidRPr="00C61874" w:rsidRDefault="00FC45C3" w:rsidP="00FC45C3">
      <w:pPr>
        <w:tabs>
          <w:tab w:val="left" w:pos="-1135"/>
          <w:tab w:val="left" w:pos="-568"/>
          <w:tab w:val="left" w:pos="284"/>
          <w:tab w:val="left" w:pos="1131"/>
          <w:tab w:val="left" w:pos="1699"/>
          <w:tab w:val="left" w:pos="2265"/>
          <w:tab w:val="left" w:pos="7934"/>
          <w:tab w:val="left" w:pos="8502"/>
          <w:tab w:val="left" w:pos="9068"/>
        </w:tabs>
        <w:ind w:left="1701" w:hanging="1701"/>
        <w:rPr>
          <w:lang w:val="de-DE"/>
        </w:rPr>
      </w:pPr>
    </w:p>
    <w:p w:rsidR="00FC45C3" w:rsidRPr="00C61874" w:rsidRDefault="00FC45C3" w:rsidP="00FC45C3">
      <w:pPr>
        <w:tabs>
          <w:tab w:val="left" w:pos="-1135"/>
          <w:tab w:val="left" w:pos="-568"/>
          <w:tab w:val="left" w:pos="284"/>
          <w:tab w:val="left" w:pos="1131"/>
          <w:tab w:val="left" w:pos="1699"/>
          <w:tab w:val="left" w:pos="2265"/>
          <w:tab w:val="left" w:pos="8502"/>
          <w:tab w:val="left" w:pos="9068"/>
        </w:tabs>
        <w:ind w:left="1701" w:hanging="1701"/>
        <w:rPr>
          <w:lang w:val="de-DE"/>
        </w:rPr>
      </w:pPr>
      <w:r w:rsidRPr="00C61874">
        <w:rPr>
          <w:lang w:val="de-DE"/>
        </w:rPr>
        <w:tab/>
        <w:t>333 01.0-03</w:t>
      </w:r>
      <w:r w:rsidRPr="00C61874">
        <w:rPr>
          <w:lang w:val="de-DE"/>
        </w:rPr>
        <w:tab/>
        <w:t>Erste Hilfe Maßnahmen</w:t>
      </w:r>
      <w:r w:rsidRPr="00C61874">
        <w:rPr>
          <w:lang w:val="de-DE"/>
        </w:rPr>
        <w:tab/>
        <w:t>D</w:t>
      </w:r>
    </w:p>
    <w:p w:rsidR="00FC45C3" w:rsidRPr="00C61874" w:rsidRDefault="00FC45C3" w:rsidP="00FC45C3">
      <w:pPr>
        <w:tabs>
          <w:tab w:val="left" w:pos="-1135"/>
          <w:tab w:val="left" w:pos="-568"/>
          <w:tab w:val="left" w:pos="565"/>
          <w:tab w:val="left" w:pos="1131"/>
          <w:tab w:val="left" w:pos="1699"/>
          <w:tab w:val="left" w:pos="2265"/>
          <w:tab w:val="left" w:pos="7934"/>
          <w:tab w:val="left" w:pos="8502"/>
          <w:tab w:val="left" w:pos="9068"/>
        </w:tabs>
        <w:ind w:left="1701" w:hanging="1701"/>
        <w:rPr>
          <w:lang w:val="de-DE"/>
        </w:rPr>
      </w:pPr>
    </w:p>
    <w:p w:rsidR="00FC45C3" w:rsidRPr="00C61874" w:rsidRDefault="00FC45C3" w:rsidP="00FC45C3">
      <w:pPr>
        <w:tabs>
          <w:tab w:val="left" w:pos="-1135"/>
          <w:tab w:val="left" w:pos="-568"/>
          <w:tab w:val="left" w:pos="565"/>
          <w:tab w:val="left" w:pos="1131"/>
          <w:tab w:val="left" w:pos="1699"/>
          <w:tab w:val="left" w:pos="2265"/>
          <w:tab w:val="left" w:pos="7934"/>
          <w:tab w:val="left" w:pos="8502"/>
          <w:tab w:val="left" w:pos="9068"/>
        </w:tabs>
        <w:ind w:left="1701" w:hanging="1701"/>
        <w:rPr>
          <w:lang w:val="de-DE"/>
        </w:rPr>
      </w:pPr>
      <w:r w:rsidRPr="00C61874">
        <w:rPr>
          <w:lang w:val="de-DE"/>
        </w:rPr>
        <w:tab/>
      </w:r>
      <w:r w:rsidRPr="00C61874">
        <w:rPr>
          <w:lang w:val="de-DE"/>
        </w:rPr>
        <w:tab/>
        <w:t>Jemand ist nach dem Schlucken eines giftigen Stoffes bewusstlos geworden.</w:t>
      </w:r>
    </w:p>
    <w:p w:rsidR="00FC45C3" w:rsidRPr="00C61874" w:rsidRDefault="00FC45C3" w:rsidP="00FC45C3">
      <w:pPr>
        <w:tabs>
          <w:tab w:val="left" w:pos="-1135"/>
          <w:tab w:val="left" w:pos="-568"/>
          <w:tab w:val="left" w:pos="565"/>
          <w:tab w:val="left" w:pos="1131"/>
          <w:tab w:val="left" w:pos="1699"/>
          <w:tab w:val="left" w:pos="2265"/>
          <w:tab w:val="left" w:pos="7934"/>
          <w:tab w:val="left" w:pos="8502"/>
          <w:tab w:val="left" w:pos="9068"/>
        </w:tabs>
        <w:ind w:left="1701" w:hanging="1701"/>
        <w:rPr>
          <w:lang w:val="de-DE"/>
        </w:rPr>
      </w:pPr>
      <w:r w:rsidRPr="00C61874">
        <w:rPr>
          <w:lang w:val="de-DE"/>
        </w:rPr>
        <w:tab/>
      </w:r>
      <w:r w:rsidRPr="00C61874">
        <w:rPr>
          <w:lang w:val="de-DE"/>
        </w:rPr>
        <w:tab/>
        <w:t>Dürfen Sie dem Unfallopfer etwas zu trinken geben?</w:t>
      </w:r>
    </w:p>
    <w:p w:rsidR="00FC45C3" w:rsidRPr="00C61874" w:rsidRDefault="00FC45C3" w:rsidP="00FC45C3">
      <w:pPr>
        <w:tabs>
          <w:tab w:val="left" w:pos="-1135"/>
          <w:tab w:val="left" w:pos="-568"/>
          <w:tab w:val="left" w:pos="565"/>
          <w:tab w:val="left" w:pos="1131"/>
          <w:tab w:val="left" w:pos="1699"/>
          <w:tab w:val="left" w:pos="2265"/>
          <w:tab w:val="left" w:pos="7934"/>
          <w:tab w:val="left" w:pos="8502"/>
          <w:tab w:val="left" w:pos="9068"/>
        </w:tabs>
        <w:ind w:left="1701" w:hanging="1701"/>
        <w:rPr>
          <w:lang w:val="de-DE"/>
        </w:rPr>
      </w:pPr>
    </w:p>
    <w:p w:rsidR="00FC45C3" w:rsidRPr="00C61874" w:rsidRDefault="00FC45C3" w:rsidP="00FC45C3">
      <w:pPr>
        <w:tabs>
          <w:tab w:val="left" w:pos="-1135"/>
          <w:tab w:val="left" w:pos="-568"/>
          <w:tab w:val="left" w:pos="565"/>
          <w:tab w:val="left" w:pos="1131"/>
          <w:tab w:val="left" w:pos="1699"/>
          <w:tab w:val="left" w:pos="2265"/>
          <w:tab w:val="left" w:pos="7934"/>
          <w:tab w:val="left" w:pos="8502"/>
          <w:tab w:val="left" w:pos="9068"/>
        </w:tabs>
        <w:ind w:left="1701" w:hanging="1701"/>
        <w:rPr>
          <w:lang w:val="de-DE"/>
        </w:rPr>
      </w:pPr>
      <w:r w:rsidRPr="00C61874">
        <w:rPr>
          <w:lang w:val="de-DE"/>
        </w:rPr>
        <w:tab/>
      </w:r>
      <w:r w:rsidRPr="00C61874">
        <w:rPr>
          <w:lang w:val="de-DE"/>
        </w:rPr>
        <w:tab/>
        <w:t>A</w:t>
      </w:r>
      <w:r w:rsidRPr="00C61874">
        <w:rPr>
          <w:lang w:val="de-DE"/>
        </w:rPr>
        <w:tab/>
        <w:t>Ja, dann wird nämlich der Mund gereinigt und eventuell der Stoff im Magen verdünnt.</w:t>
      </w:r>
    </w:p>
    <w:p w:rsidR="00FC45C3" w:rsidRPr="00C61874" w:rsidRDefault="00FC45C3" w:rsidP="00FC45C3">
      <w:pPr>
        <w:tabs>
          <w:tab w:val="left" w:pos="-1135"/>
          <w:tab w:val="left" w:pos="-568"/>
          <w:tab w:val="left" w:pos="565"/>
          <w:tab w:val="left" w:pos="1131"/>
          <w:tab w:val="left" w:pos="1699"/>
          <w:tab w:val="left" w:pos="2265"/>
          <w:tab w:val="left" w:pos="7934"/>
          <w:tab w:val="left" w:pos="8502"/>
          <w:tab w:val="left" w:pos="9068"/>
        </w:tabs>
        <w:ind w:left="1701" w:hanging="1701"/>
        <w:rPr>
          <w:lang w:val="de-DE"/>
        </w:rPr>
      </w:pPr>
      <w:r w:rsidRPr="00C61874">
        <w:rPr>
          <w:lang w:val="de-DE"/>
        </w:rPr>
        <w:tab/>
      </w:r>
      <w:r w:rsidRPr="00C61874">
        <w:rPr>
          <w:lang w:val="de-DE"/>
        </w:rPr>
        <w:tab/>
        <w:t>B</w:t>
      </w:r>
      <w:r w:rsidRPr="00C61874">
        <w:rPr>
          <w:lang w:val="de-DE"/>
        </w:rPr>
        <w:tab/>
        <w:t>Ja, aber das muss sehr langsam geschehen.</w:t>
      </w:r>
    </w:p>
    <w:p w:rsidR="00FC45C3" w:rsidRPr="00C61874" w:rsidRDefault="00FC45C3" w:rsidP="00FC45C3">
      <w:pPr>
        <w:tabs>
          <w:tab w:val="left" w:pos="-1135"/>
          <w:tab w:val="left" w:pos="-568"/>
          <w:tab w:val="left" w:pos="565"/>
          <w:tab w:val="left" w:pos="1131"/>
          <w:tab w:val="left" w:pos="1699"/>
          <w:tab w:val="left" w:pos="2265"/>
          <w:tab w:val="left" w:pos="7934"/>
          <w:tab w:val="left" w:pos="8502"/>
          <w:tab w:val="left" w:pos="9068"/>
        </w:tabs>
        <w:ind w:left="1701" w:hanging="1701"/>
        <w:rPr>
          <w:lang w:val="de-DE"/>
        </w:rPr>
      </w:pPr>
      <w:r w:rsidRPr="00C61874">
        <w:rPr>
          <w:lang w:val="de-DE"/>
        </w:rPr>
        <w:tab/>
      </w:r>
      <w:r w:rsidRPr="00C61874">
        <w:rPr>
          <w:lang w:val="de-DE"/>
        </w:rPr>
        <w:tab/>
        <w:t>C</w:t>
      </w:r>
      <w:r w:rsidRPr="00C61874">
        <w:rPr>
          <w:lang w:val="de-DE"/>
        </w:rPr>
        <w:tab/>
        <w:t>Ja, aber Sie müssen das Unfallopfer aufrecht sitzen lassen.</w:t>
      </w:r>
    </w:p>
    <w:p w:rsidR="00FC45C3" w:rsidRPr="00C61874" w:rsidRDefault="00FC45C3" w:rsidP="00FC45C3">
      <w:pPr>
        <w:tabs>
          <w:tab w:val="left" w:pos="-1135"/>
          <w:tab w:val="left" w:pos="-568"/>
          <w:tab w:val="left" w:pos="565"/>
          <w:tab w:val="left" w:pos="1131"/>
          <w:tab w:val="left" w:pos="1699"/>
          <w:tab w:val="left" w:pos="2265"/>
          <w:tab w:val="left" w:pos="7934"/>
          <w:tab w:val="left" w:pos="8502"/>
          <w:tab w:val="left" w:pos="9068"/>
        </w:tabs>
        <w:ind w:left="1701" w:hanging="1701"/>
        <w:rPr>
          <w:lang w:val="de-DE"/>
        </w:rPr>
      </w:pPr>
      <w:r w:rsidRPr="00C61874">
        <w:rPr>
          <w:lang w:val="de-DE"/>
        </w:rPr>
        <w:tab/>
      </w:r>
      <w:r w:rsidRPr="00C61874">
        <w:rPr>
          <w:lang w:val="de-DE"/>
        </w:rPr>
        <w:tab/>
        <w:t>D</w:t>
      </w:r>
      <w:r w:rsidRPr="00C61874">
        <w:rPr>
          <w:lang w:val="de-DE"/>
        </w:rPr>
        <w:tab/>
        <w:t>Nein, einem bewusstlosen Unfallopfer darf niemals etwas zu trinken gegeben werden.</w:t>
      </w:r>
    </w:p>
    <w:p w:rsidR="00FC45C3" w:rsidRPr="00C61874" w:rsidRDefault="00FC45C3" w:rsidP="00FC45C3">
      <w:pPr>
        <w:tabs>
          <w:tab w:val="left" w:pos="-1135"/>
          <w:tab w:val="left" w:pos="-568"/>
          <w:tab w:val="left" w:pos="284"/>
          <w:tab w:val="left" w:pos="1131"/>
          <w:tab w:val="left" w:pos="1699"/>
          <w:tab w:val="left" w:pos="2265"/>
          <w:tab w:val="left" w:pos="7934"/>
          <w:tab w:val="left" w:pos="8502"/>
          <w:tab w:val="left" w:pos="9068"/>
        </w:tabs>
        <w:ind w:left="1701" w:hanging="1701"/>
        <w:rPr>
          <w:lang w:val="de-DE"/>
        </w:rPr>
      </w:pPr>
    </w:p>
    <w:p w:rsidR="00FC45C3" w:rsidRPr="00C61874" w:rsidRDefault="00FC45C3" w:rsidP="00FC45C3">
      <w:pPr>
        <w:tabs>
          <w:tab w:val="left" w:pos="-1135"/>
          <w:tab w:val="left" w:pos="-568"/>
          <w:tab w:val="left" w:pos="284"/>
          <w:tab w:val="left" w:pos="1131"/>
          <w:tab w:val="left" w:pos="1699"/>
          <w:tab w:val="left" w:pos="2265"/>
          <w:tab w:val="left" w:pos="8502"/>
          <w:tab w:val="left" w:pos="9068"/>
        </w:tabs>
        <w:ind w:left="1701" w:hanging="1701"/>
        <w:rPr>
          <w:lang w:val="de-DE"/>
        </w:rPr>
      </w:pPr>
      <w:r w:rsidRPr="00C61874">
        <w:rPr>
          <w:lang w:val="de-DE"/>
        </w:rPr>
        <w:tab/>
        <w:t>333 01.0-04</w:t>
      </w:r>
      <w:r w:rsidRPr="00C61874">
        <w:rPr>
          <w:lang w:val="de-DE"/>
        </w:rPr>
        <w:tab/>
        <w:t>Erste Hilfe Maßnahmen</w:t>
      </w:r>
      <w:r w:rsidRPr="00C61874">
        <w:rPr>
          <w:lang w:val="de-DE"/>
        </w:rPr>
        <w:tab/>
        <w:t>D</w:t>
      </w:r>
    </w:p>
    <w:p w:rsidR="00FC45C3" w:rsidRPr="00C61874" w:rsidRDefault="00FC45C3" w:rsidP="00FC45C3">
      <w:pPr>
        <w:tabs>
          <w:tab w:val="left" w:pos="-1135"/>
          <w:tab w:val="left" w:pos="-568"/>
          <w:tab w:val="left" w:pos="565"/>
          <w:tab w:val="left" w:pos="1131"/>
          <w:tab w:val="left" w:pos="1699"/>
          <w:tab w:val="left" w:pos="2265"/>
          <w:tab w:val="left" w:pos="7934"/>
          <w:tab w:val="left" w:pos="8502"/>
          <w:tab w:val="left" w:pos="9068"/>
        </w:tabs>
        <w:ind w:left="1701" w:hanging="1701"/>
        <w:rPr>
          <w:lang w:val="de-DE"/>
        </w:rPr>
      </w:pPr>
    </w:p>
    <w:p w:rsidR="00FC45C3" w:rsidRPr="00C61874" w:rsidRDefault="00FC45C3" w:rsidP="00FC45C3">
      <w:pPr>
        <w:pStyle w:val="BodyText22"/>
        <w:widowControl/>
      </w:pPr>
      <w:r w:rsidRPr="00C61874">
        <w:tab/>
        <w:t>Durch eine Verbrennung klebt Kleidung an der Haut des Unfal</w:t>
      </w:r>
      <w:r w:rsidRPr="00C61874">
        <w:softHyphen/>
        <w:t>lopfers. Dürfen Sie die an der Haut klebende Kleidung losreißen?</w:t>
      </w:r>
    </w:p>
    <w:p w:rsidR="00FC45C3" w:rsidRPr="00C61874" w:rsidRDefault="00FC45C3" w:rsidP="00FC45C3">
      <w:pPr>
        <w:tabs>
          <w:tab w:val="left" w:pos="-1135"/>
          <w:tab w:val="left" w:pos="-568"/>
          <w:tab w:val="left" w:pos="565"/>
          <w:tab w:val="left" w:pos="1131"/>
          <w:tab w:val="left" w:pos="1699"/>
          <w:tab w:val="left" w:pos="2265"/>
          <w:tab w:val="left" w:pos="7934"/>
          <w:tab w:val="left" w:pos="8502"/>
          <w:tab w:val="left" w:pos="9068"/>
        </w:tabs>
        <w:ind w:left="1701" w:hanging="1701"/>
        <w:rPr>
          <w:lang w:val="de-DE"/>
        </w:rPr>
      </w:pPr>
    </w:p>
    <w:p w:rsidR="00FC45C3" w:rsidRPr="00C61874" w:rsidRDefault="00FC45C3" w:rsidP="00FC45C3">
      <w:pPr>
        <w:tabs>
          <w:tab w:val="left" w:pos="-1135"/>
          <w:tab w:val="left" w:pos="-568"/>
          <w:tab w:val="left" w:pos="565"/>
          <w:tab w:val="left" w:pos="1131"/>
          <w:tab w:val="left" w:pos="1699"/>
          <w:tab w:val="left" w:pos="2265"/>
          <w:tab w:val="left" w:pos="7934"/>
          <w:tab w:val="left" w:pos="8502"/>
          <w:tab w:val="left" w:pos="9068"/>
        </w:tabs>
        <w:ind w:left="1701" w:hanging="1701"/>
        <w:rPr>
          <w:lang w:val="de-DE"/>
        </w:rPr>
      </w:pPr>
      <w:r w:rsidRPr="00C61874">
        <w:rPr>
          <w:lang w:val="de-DE"/>
        </w:rPr>
        <w:tab/>
      </w:r>
      <w:r w:rsidRPr="00C61874">
        <w:rPr>
          <w:lang w:val="de-DE"/>
        </w:rPr>
        <w:tab/>
        <w:t>A</w:t>
      </w:r>
      <w:r w:rsidRPr="00C61874">
        <w:rPr>
          <w:lang w:val="de-DE"/>
        </w:rPr>
        <w:tab/>
        <w:t>Ja, Sie können die Haut dann besser kühlen.</w:t>
      </w:r>
    </w:p>
    <w:p w:rsidR="00FC45C3" w:rsidRPr="00C61874" w:rsidRDefault="00FC45C3" w:rsidP="00FC45C3">
      <w:pPr>
        <w:tabs>
          <w:tab w:val="left" w:pos="-1135"/>
          <w:tab w:val="left" w:pos="-568"/>
          <w:tab w:val="left" w:pos="565"/>
          <w:tab w:val="left" w:pos="1131"/>
          <w:tab w:val="left" w:pos="1699"/>
          <w:tab w:val="left" w:pos="2265"/>
          <w:tab w:val="left" w:pos="7934"/>
          <w:tab w:val="left" w:pos="8502"/>
          <w:tab w:val="left" w:pos="9068"/>
        </w:tabs>
        <w:ind w:left="1701" w:hanging="1701"/>
        <w:rPr>
          <w:lang w:val="de-DE"/>
        </w:rPr>
      </w:pPr>
      <w:r w:rsidRPr="00C61874">
        <w:rPr>
          <w:lang w:val="de-DE"/>
        </w:rPr>
        <w:tab/>
      </w:r>
      <w:r w:rsidRPr="00C61874">
        <w:rPr>
          <w:lang w:val="de-DE"/>
        </w:rPr>
        <w:tab/>
        <w:t>B</w:t>
      </w:r>
      <w:r w:rsidRPr="00C61874">
        <w:rPr>
          <w:lang w:val="de-DE"/>
        </w:rPr>
        <w:tab/>
        <w:t>Ja, die Kleidung kann eventuell Verunreinigungen enthalten.</w:t>
      </w:r>
    </w:p>
    <w:p w:rsidR="00FC45C3" w:rsidRPr="00C61874" w:rsidRDefault="00FC45C3" w:rsidP="00FC45C3">
      <w:pPr>
        <w:tabs>
          <w:tab w:val="left" w:pos="-1135"/>
          <w:tab w:val="left" w:pos="-568"/>
          <w:tab w:val="left" w:pos="565"/>
          <w:tab w:val="left" w:pos="1131"/>
          <w:tab w:val="left" w:pos="1699"/>
          <w:tab w:val="left" w:pos="2265"/>
          <w:tab w:val="left" w:pos="7934"/>
          <w:tab w:val="left" w:pos="8502"/>
          <w:tab w:val="left" w:pos="9068"/>
        </w:tabs>
        <w:ind w:left="1701" w:hanging="1701"/>
        <w:rPr>
          <w:lang w:val="de-DE"/>
        </w:rPr>
      </w:pPr>
      <w:r w:rsidRPr="00C61874">
        <w:rPr>
          <w:lang w:val="de-DE"/>
        </w:rPr>
        <w:tab/>
      </w:r>
      <w:r w:rsidRPr="00C61874">
        <w:rPr>
          <w:lang w:val="de-DE"/>
        </w:rPr>
        <w:tab/>
        <w:t>C</w:t>
      </w:r>
      <w:r w:rsidRPr="00C61874">
        <w:rPr>
          <w:lang w:val="de-DE"/>
        </w:rPr>
        <w:tab/>
        <w:t>Ja, aber Sie müssen gleichzeitig kühlen.</w:t>
      </w:r>
    </w:p>
    <w:p w:rsidR="00FC45C3" w:rsidRPr="00C61874" w:rsidRDefault="00FC45C3" w:rsidP="00FC45C3">
      <w:pPr>
        <w:tabs>
          <w:tab w:val="left" w:pos="-1135"/>
          <w:tab w:val="left" w:pos="-568"/>
          <w:tab w:val="left" w:pos="565"/>
          <w:tab w:val="left" w:pos="1131"/>
          <w:tab w:val="left" w:pos="1699"/>
          <w:tab w:val="left" w:pos="2265"/>
          <w:tab w:val="left" w:pos="7934"/>
          <w:tab w:val="left" w:pos="8502"/>
          <w:tab w:val="left" w:pos="9068"/>
        </w:tabs>
        <w:ind w:left="1701" w:hanging="1701"/>
        <w:rPr>
          <w:lang w:val="de-DE"/>
        </w:rPr>
      </w:pPr>
      <w:r w:rsidRPr="00C61874">
        <w:rPr>
          <w:lang w:val="de-DE"/>
        </w:rPr>
        <w:tab/>
      </w:r>
      <w:r w:rsidRPr="00C61874">
        <w:rPr>
          <w:lang w:val="de-DE"/>
        </w:rPr>
        <w:tab/>
        <w:t>D</w:t>
      </w:r>
      <w:r w:rsidRPr="00C61874">
        <w:rPr>
          <w:lang w:val="de-DE"/>
        </w:rPr>
        <w:tab/>
        <w:t>Nein, durch das Ver</w:t>
      </w:r>
      <w:r w:rsidRPr="00C61874">
        <w:rPr>
          <w:lang w:val="de-DE"/>
        </w:rPr>
        <w:softHyphen/>
        <w:t>letzen der Brandblasen steigt die Infektionsgefahr.</w:t>
      </w:r>
    </w:p>
    <w:p w:rsidR="00FC45C3" w:rsidRPr="00C61874" w:rsidRDefault="00FC45C3" w:rsidP="00FC45C3">
      <w:pPr>
        <w:tabs>
          <w:tab w:val="left" w:pos="-1135"/>
          <w:tab w:val="left" w:pos="-568"/>
          <w:tab w:val="left" w:pos="284"/>
          <w:tab w:val="left" w:pos="1131"/>
          <w:tab w:val="left" w:pos="1699"/>
          <w:tab w:val="left" w:pos="2265"/>
          <w:tab w:val="left" w:pos="7934"/>
          <w:tab w:val="left" w:pos="8502"/>
          <w:tab w:val="left" w:pos="9068"/>
        </w:tabs>
        <w:ind w:left="1701" w:hanging="1701"/>
        <w:rPr>
          <w:lang w:val="de-DE"/>
        </w:rPr>
      </w:pPr>
    </w:p>
    <w:p w:rsidR="00FC45C3" w:rsidRPr="00C61874" w:rsidRDefault="00FC45C3" w:rsidP="00FC45C3">
      <w:pPr>
        <w:tabs>
          <w:tab w:val="left" w:pos="-1135"/>
          <w:tab w:val="left" w:pos="-568"/>
          <w:tab w:val="left" w:pos="284"/>
          <w:tab w:val="left" w:pos="1131"/>
          <w:tab w:val="left" w:pos="1699"/>
          <w:tab w:val="left" w:pos="2265"/>
          <w:tab w:val="left" w:pos="8502"/>
          <w:tab w:val="left" w:pos="9068"/>
        </w:tabs>
        <w:ind w:left="1701" w:hanging="1701"/>
        <w:rPr>
          <w:lang w:val="de-DE"/>
        </w:rPr>
      </w:pPr>
      <w:r w:rsidRPr="00C61874">
        <w:rPr>
          <w:lang w:val="de-DE"/>
        </w:rPr>
        <w:tab/>
        <w:t>333 01.0-05</w:t>
      </w:r>
      <w:r w:rsidRPr="00C61874">
        <w:rPr>
          <w:lang w:val="de-DE"/>
        </w:rPr>
        <w:tab/>
        <w:t>Erste Hilfe Maßnahmen</w:t>
      </w:r>
      <w:r w:rsidRPr="00C61874">
        <w:rPr>
          <w:lang w:val="de-DE"/>
        </w:rPr>
        <w:tab/>
        <w:t>A</w:t>
      </w:r>
    </w:p>
    <w:p w:rsidR="00FC45C3" w:rsidRPr="00C61874" w:rsidRDefault="00FC45C3" w:rsidP="00FC45C3">
      <w:pPr>
        <w:tabs>
          <w:tab w:val="left" w:pos="-1135"/>
          <w:tab w:val="left" w:pos="-568"/>
          <w:tab w:val="left" w:pos="284"/>
          <w:tab w:val="left" w:pos="1131"/>
          <w:tab w:val="left" w:pos="1699"/>
          <w:tab w:val="left" w:pos="2265"/>
          <w:tab w:val="left" w:pos="7934"/>
          <w:tab w:val="left" w:pos="8502"/>
          <w:tab w:val="left" w:pos="9068"/>
        </w:tabs>
        <w:ind w:left="1701" w:hanging="1701"/>
        <w:rPr>
          <w:lang w:val="de-DE"/>
        </w:rPr>
      </w:pPr>
    </w:p>
    <w:p w:rsidR="00FC45C3" w:rsidRPr="00C61874" w:rsidRDefault="00FC45C3" w:rsidP="00FC45C3">
      <w:pPr>
        <w:tabs>
          <w:tab w:val="left" w:pos="-1135"/>
          <w:tab w:val="left" w:pos="-568"/>
          <w:tab w:val="left" w:pos="284"/>
          <w:tab w:val="left" w:pos="567"/>
          <w:tab w:val="left" w:pos="1131"/>
          <w:tab w:val="left" w:pos="1699"/>
          <w:tab w:val="left" w:pos="2265"/>
          <w:tab w:val="left" w:pos="7934"/>
          <w:tab w:val="left" w:pos="8502"/>
          <w:tab w:val="left" w:pos="9068"/>
        </w:tabs>
        <w:ind w:left="1701" w:hanging="1701"/>
        <w:rPr>
          <w:lang w:val="de-DE"/>
        </w:rPr>
      </w:pPr>
      <w:r w:rsidRPr="00C61874">
        <w:rPr>
          <w:lang w:val="de-DE"/>
        </w:rPr>
        <w:tab/>
      </w:r>
      <w:r w:rsidRPr="00C61874">
        <w:rPr>
          <w:lang w:val="de-DE"/>
        </w:rPr>
        <w:tab/>
      </w:r>
      <w:r w:rsidRPr="00C61874">
        <w:rPr>
          <w:lang w:val="de-DE"/>
        </w:rPr>
        <w:tab/>
        <w:t>Warum wird häufig empfohlen, nach dem Schlucken eines giftigen Stoffes Wasser zu trinken?</w:t>
      </w:r>
    </w:p>
    <w:p w:rsidR="00FC45C3" w:rsidRPr="00C61874" w:rsidRDefault="00FC45C3" w:rsidP="00FC45C3">
      <w:pPr>
        <w:tabs>
          <w:tab w:val="left" w:pos="-1135"/>
          <w:tab w:val="left" w:pos="-568"/>
          <w:tab w:val="left" w:pos="284"/>
          <w:tab w:val="left" w:pos="567"/>
          <w:tab w:val="left" w:pos="1131"/>
          <w:tab w:val="left" w:pos="1699"/>
          <w:tab w:val="left" w:pos="2265"/>
          <w:tab w:val="left" w:pos="7934"/>
          <w:tab w:val="left" w:pos="8502"/>
          <w:tab w:val="left" w:pos="9068"/>
        </w:tabs>
        <w:ind w:left="1701" w:hanging="1701"/>
        <w:rPr>
          <w:lang w:val="de-DE"/>
        </w:rPr>
      </w:pPr>
    </w:p>
    <w:p w:rsidR="00FC45C3" w:rsidRPr="00C61874" w:rsidRDefault="00FC45C3" w:rsidP="00FC45C3">
      <w:pPr>
        <w:tabs>
          <w:tab w:val="left" w:pos="-1135"/>
          <w:tab w:val="left" w:pos="-568"/>
          <w:tab w:val="left" w:pos="284"/>
          <w:tab w:val="left" w:pos="567"/>
          <w:tab w:val="left" w:pos="1131"/>
          <w:tab w:val="left" w:pos="1699"/>
          <w:tab w:val="left" w:pos="2265"/>
          <w:tab w:val="left" w:pos="7934"/>
          <w:tab w:val="left" w:pos="8502"/>
          <w:tab w:val="left" w:pos="9068"/>
        </w:tabs>
        <w:ind w:left="1701" w:hanging="1701"/>
        <w:rPr>
          <w:lang w:val="de-DE"/>
        </w:rPr>
      </w:pPr>
      <w:r w:rsidRPr="00C61874">
        <w:rPr>
          <w:lang w:val="de-DE"/>
        </w:rPr>
        <w:tab/>
      </w:r>
      <w:r w:rsidRPr="00C61874">
        <w:rPr>
          <w:lang w:val="de-DE"/>
        </w:rPr>
        <w:tab/>
      </w:r>
      <w:r w:rsidRPr="00C61874">
        <w:rPr>
          <w:lang w:val="de-DE"/>
        </w:rPr>
        <w:tab/>
        <w:t>A</w:t>
      </w:r>
      <w:r w:rsidRPr="00C61874">
        <w:rPr>
          <w:lang w:val="de-DE"/>
        </w:rPr>
        <w:tab/>
        <w:t>Um den Mageninhalt zu verdünnen.</w:t>
      </w:r>
    </w:p>
    <w:p w:rsidR="00FC45C3" w:rsidRPr="00C61874" w:rsidRDefault="00FC45C3" w:rsidP="00FC45C3">
      <w:pPr>
        <w:tabs>
          <w:tab w:val="left" w:pos="-1135"/>
          <w:tab w:val="left" w:pos="-568"/>
          <w:tab w:val="left" w:pos="284"/>
          <w:tab w:val="left" w:pos="567"/>
          <w:tab w:val="left" w:pos="1131"/>
          <w:tab w:val="left" w:pos="1699"/>
          <w:tab w:val="left" w:pos="2265"/>
          <w:tab w:val="left" w:pos="7934"/>
          <w:tab w:val="left" w:pos="8502"/>
          <w:tab w:val="left" w:pos="9068"/>
        </w:tabs>
        <w:ind w:left="1701" w:hanging="1701"/>
        <w:rPr>
          <w:lang w:val="de-DE"/>
        </w:rPr>
      </w:pPr>
      <w:r w:rsidRPr="00C61874">
        <w:rPr>
          <w:lang w:val="de-DE"/>
        </w:rPr>
        <w:tab/>
      </w:r>
      <w:r w:rsidRPr="00C61874">
        <w:rPr>
          <w:lang w:val="de-DE"/>
        </w:rPr>
        <w:tab/>
      </w:r>
      <w:r w:rsidRPr="00C61874">
        <w:rPr>
          <w:lang w:val="de-DE"/>
        </w:rPr>
        <w:tab/>
        <w:t>B</w:t>
      </w:r>
      <w:r w:rsidRPr="00C61874">
        <w:rPr>
          <w:lang w:val="de-DE"/>
        </w:rPr>
        <w:tab/>
        <w:t>Um bei Bewusstsein zu bleiben.</w:t>
      </w:r>
    </w:p>
    <w:p w:rsidR="00FC45C3" w:rsidRPr="00C61874" w:rsidRDefault="00FC45C3" w:rsidP="00FC45C3">
      <w:pPr>
        <w:tabs>
          <w:tab w:val="left" w:pos="-1135"/>
          <w:tab w:val="left" w:pos="-568"/>
          <w:tab w:val="left" w:pos="284"/>
          <w:tab w:val="left" w:pos="567"/>
          <w:tab w:val="left" w:pos="1131"/>
          <w:tab w:val="left" w:pos="1699"/>
          <w:tab w:val="left" w:pos="2265"/>
          <w:tab w:val="left" w:pos="7934"/>
          <w:tab w:val="left" w:pos="8502"/>
          <w:tab w:val="left" w:pos="9068"/>
        </w:tabs>
        <w:ind w:left="1701" w:hanging="1701"/>
        <w:rPr>
          <w:lang w:val="de-DE"/>
        </w:rPr>
      </w:pPr>
      <w:r w:rsidRPr="00C61874">
        <w:rPr>
          <w:lang w:val="de-DE"/>
        </w:rPr>
        <w:tab/>
      </w:r>
      <w:r w:rsidRPr="00C61874">
        <w:rPr>
          <w:lang w:val="de-DE"/>
        </w:rPr>
        <w:tab/>
      </w:r>
      <w:r w:rsidRPr="00C61874">
        <w:rPr>
          <w:lang w:val="de-DE"/>
        </w:rPr>
        <w:tab/>
        <w:t>C</w:t>
      </w:r>
      <w:r w:rsidRPr="00C61874">
        <w:rPr>
          <w:lang w:val="de-DE"/>
        </w:rPr>
        <w:tab/>
        <w:t>Um Erbrechen hervorzurufen.</w:t>
      </w:r>
    </w:p>
    <w:p w:rsidR="00FC45C3" w:rsidRPr="00C61874" w:rsidRDefault="00FC45C3" w:rsidP="00FC45C3">
      <w:pPr>
        <w:tabs>
          <w:tab w:val="left" w:pos="-1135"/>
          <w:tab w:val="left" w:pos="-568"/>
          <w:tab w:val="left" w:pos="284"/>
          <w:tab w:val="left" w:pos="567"/>
          <w:tab w:val="left" w:pos="1131"/>
          <w:tab w:val="left" w:pos="1699"/>
          <w:tab w:val="left" w:pos="2265"/>
          <w:tab w:val="left" w:pos="7934"/>
          <w:tab w:val="left" w:pos="8502"/>
          <w:tab w:val="left" w:pos="9068"/>
        </w:tabs>
        <w:ind w:left="1701" w:hanging="1701"/>
        <w:rPr>
          <w:lang w:val="de-DE"/>
        </w:rPr>
      </w:pPr>
      <w:r w:rsidRPr="00C61874">
        <w:rPr>
          <w:lang w:val="de-DE"/>
        </w:rPr>
        <w:tab/>
      </w:r>
      <w:r w:rsidRPr="00C61874">
        <w:rPr>
          <w:lang w:val="de-DE"/>
        </w:rPr>
        <w:tab/>
      </w:r>
      <w:r w:rsidRPr="00C61874">
        <w:rPr>
          <w:lang w:val="de-DE"/>
        </w:rPr>
        <w:tab/>
        <w:t>D</w:t>
      </w:r>
      <w:r w:rsidRPr="00C61874">
        <w:rPr>
          <w:lang w:val="de-DE"/>
        </w:rPr>
        <w:tab/>
        <w:t>Um den Mund zu spülen.</w:t>
      </w:r>
    </w:p>
    <w:p w:rsidR="00FC45C3" w:rsidRPr="00C61874" w:rsidRDefault="00FC45C3" w:rsidP="00FC45C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p>
    <w:p w:rsidR="00FC45C3" w:rsidRPr="00C61874" w:rsidRDefault="00FC45C3" w:rsidP="00FC45C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p>
    <w:p w:rsidR="00FC45C3" w:rsidRPr="00C61874" w:rsidRDefault="00FC45C3" w:rsidP="00FC45C3">
      <w:pPr>
        <w:tabs>
          <w:tab w:val="left" w:pos="-1135"/>
          <w:tab w:val="left" w:pos="-568"/>
          <w:tab w:val="left" w:pos="284"/>
          <w:tab w:val="left" w:pos="1134"/>
          <w:tab w:val="left" w:pos="1699"/>
          <w:tab w:val="left" w:pos="2265"/>
          <w:tab w:val="left" w:pos="8502"/>
          <w:tab w:val="left" w:pos="9068"/>
        </w:tabs>
        <w:ind w:left="1701" w:hanging="1417"/>
        <w:rPr>
          <w:lang w:val="de-DE"/>
        </w:rPr>
      </w:pPr>
      <w:r w:rsidRPr="00C61874">
        <w:rPr>
          <w:lang w:val="de-DE"/>
        </w:rPr>
        <w:br w:type="page"/>
        <w:t>333 01.0-06</w:t>
      </w:r>
      <w:r w:rsidRPr="00C61874">
        <w:rPr>
          <w:lang w:val="de-DE"/>
        </w:rPr>
        <w:tab/>
        <w:t>Erste Hilfe Maßnahmen</w:t>
      </w:r>
      <w:r w:rsidRPr="00C61874">
        <w:rPr>
          <w:lang w:val="de-DE"/>
        </w:rPr>
        <w:tab/>
        <w:t>A</w:t>
      </w:r>
    </w:p>
    <w:p w:rsidR="00FC45C3" w:rsidRPr="00C61874" w:rsidRDefault="00FC45C3" w:rsidP="00FC45C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r w:rsidRPr="00C61874">
        <w:rPr>
          <w:lang w:val="de-DE"/>
        </w:rPr>
        <w:tab/>
      </w:r>
    </w:p>
    <w:p w:rsidR="00FC45C3" w:rsidRPr="00C61874" w:rsidRDefault="00FC45C3" w:rsidP="00FC45C3">
      <w:pPr>
        <w:widowControl w:val="0"/>
        <w:tabs>
          <w:tab w:val="left" w:pos="-1193"/>
          <w:tab w:val="left" w:pos="-626"/>
          <w:tab w:val="left" w:pos="-60"/>
          <w:tab w:val="left" w:pos="284"/>
          <w:tab w:val="left" w:pos="567"/>
          <w:tab w:val="left" w:pos="2207"/>
          <w:tab w:val="left" w:pos="2775"/>
          <w:tab w:val="left" w:pos="3341"/>
          <w:tab w:val="left" w:pos="3908"/>
          <w:tab w:val="left" w:pos="4475"/>
          <w:tab w:val="left" w:pos="5042"/>
          <w:tab w:val="left" w:pos="5609"/>
          <w:tab w:val="left" w:pos="6176"/>
          <w:tab w:val="left" w:pos="7876"/>
          <w:tab w:val="left" w:pos="8444"/>
          <w:tab w:val="left" w:pos="9010"/>
        </w:tabs>
        <w:ind w:left="1134" w:hanging="1134"/>
        <w:rPr>
          <w:lang w:val="de-DE"/>
        </w:rPr>
      </w:pPr>
      <w:r w:rsidRPr="00C61874">
        <w:rPr>
          <w:lang w:val="de-DE"/>
        </w:rPr>
        <w:tab/>
      </w:r>
      <w:r w:rsidRPr="00C61874">
        <w:rPr>
          <w:lang w:val="de-DE"/>
        </w:rPr>
        <w:tab/>
      </w:r>
      <w:r w:rsidRPr="00C61874">
        <w:rPr>
          <w:lang w:val="de-DE"/>
        </w:rPr>
        <w:tab/>
        <w:t>Warum darf bei bestimmten gefährlichen Stoffen kein Erbrechen hervorgerufen werden, wenn der Patient den Stoff verschluckt hat?</w:t>
      </w:r>
    </w:p>
    <w:p w:rsidR="00FC45C3" w:rsidRPr="00C61874" w:rsidRDefault="00FC45C3" w:rsidP="00FC45C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p>
    <w:p w:rsidR="00FC45C3" w:rsidRPr="00C61874" w:rsidRDefault="00FC45C3" w:rsidP="00C2512E">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r w:rsidRPr="00C61874">
        <w:rPr>
          <w:lang w:val="de-DE"/>
        </w:rPr>
        <w:tab/>
      </w:r>
      <w:r w:rsidRPr="00C61874">
        <w:rPr>
          <w:lang w:val="de-DE"/>
        </w:rPr>
        <w:tab/>
      </w:r>
      <w:r w:rsidRPr="00C61874">
        <w:rPr>
          <w:lang w:val="de-DE"/>
        </w:rPr>
        <w:tab/>
        <w:t>A</w:t>
      </w:r>
      <w:r w:rsidRPr="00C61874">
        <w:rPr>
          <w:lang w:val="de-DE"/>
        </w:rPr>
        <w:tab/>
        <w:t>Weil der Stoff dann nochmals in die Speiseröhre gelangt und somit zusätzlicher Schaden angerichtet wird.</w:t>
      </w:r>
    </w:p>
    <w:p w:rsidR="00FC45C3" w:rsidRPr="00C61874" w:rsidRDefault="00FC45C3" w:rsidP="00FC45C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r w:rsidRPr="00C61874">
        <w:rPr>
          <w:lang w:val="de-DE"/>
        </w:rPr>
        <w:tab/>
      </w:r>
      <w:r w:rsidRPr="00C61874">
        <w:rPr>
          <w:lang w:val="de-DE"/>
        </w:rPr>
        <w:tab/>
      </w:r>
      <w:r w:rsidRPr="00C61874">
        <w:rPr>
          <w:lang w:val="de-DE"/>
        </w:rPr>
        <w:tab/>
        <w:t>B</w:t>
      </w:r>
      <w:r w:rsidRPr="00C61874">
        <w:rPr>
          <w:lang w:val="de-DE"/>
        </w:rPr>
        <w:tab/>
        <w:t>Weil der Stoff im Magen keinen Schaden anrichtet.</w:t>
      </w:r>
    </w:p>
    <w:p w:rsidR="00FC45C3" w:rsidRPr="00C61874" w:rsidRDefault="00FC45C3" w:rsidP="00FC45C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r w:rsidRPr="00C61874">
        <w:rPr>
          <w:lang w:val="de-DE"/>
        </w:rPr>
        <w:tab/>
      </w:r>
      <w:r w:rsidRPr="00C61874">
        <w:rPr>
          <w:lang w:val="de-DE"/>
        </w:rPr>
        <w:tab/>
      </w:r>
      <w:r w:rsidRPr="00C61874">
        <w:rPr>
          <w:lang w:val="de-DE"/>
        </w:rPr>
        <w:tab/>
        <w:t>C</w:t>
      </w:r>
      <w:r w:rsidRPr="00C61874">
        <w:rPr>
          <w:lang w:val="de-DE"/>
        </w:rPr>
        <w:tab/>
        <w:t>Weil der Stoff durch die Magensäure schnell verdünnt und somit Erbrechen überflüssig wird.</w:t>
      </w:r>
    </w:p>
    <w:p w:rsidR="00FC45C3" w:rsidRPr="00C61874" w:rsidRDefault="00FC45C3" w:rsidP="00FC45C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r w:rsidRPr="00C61874">
        <w:rPr>
          <w:lang w:val="de-DE"/>
        </w:rPr>
        <w:tab/>
      </w:r>
      <w:r w:rsidRPr="00C61874">
        <w:rPr>
          <w:lang w:val="de-DE"/>
        </w:rPr>
        <w:tab/>
      </w:r>
      <w:r w:rsidRPr="00C61874">
        <w:rPr>
          <w:lang w:val="de-DE"/>
        </w:rPr>
        <w:tab/>
        <w:t>D</w:t>
      </w:r>
      <w:r w:rsidRPr="00C61874">
        <w:rPr>
          <w:lang w:val="de-DE"/>
        </w:rPr>
        <w:tab/>
        <w:t>Weil während des Erbrechens der Mageninhalt in die Luftwege des Patienten geraten kann.</w:t>
      </w:r>
    </w:p>
    <w:p w:rsidR="00FC45C3" w:rsidRPr="00C61874" w:rsidRDefault="00FC45C3" w:rsidP="00FC45C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p>
    <w:p w:rsidR="00FC45C3" w:rsidRPr="00C61874" w:rsidRDefault="00FC45C3" w:rsidP="00FC45C3">
      <w:pPr>
        <w:tabs>
          <w:tab w:val="left" w:pos="-1135"/>
          <w:tab w:val="left" w:pos="-568"/>
          <w:tab w:val="left" w:pos="284"/>
          <w:tab w:val="left" w:pos="1134"/>
          <w:tab w:val="left" w:pos="1699"/>
          <w:tab w:val="left" w:pos="2265"/>
          <w:tab w:val="left" w:pos="8502"/>
          <w:tab w:val="left" w:pos="9068"/>
        </w:tabs>
        <w:ind w:left="1701" w:hanging="1701"/>
        <w:rPr>
          <w:lang w:val="de-DE"/>
        </w:rPr>
      </w:pPr>
      <w:r w:rsidRPr="00C61874">
        <w:rPr>
          <w:lang w:val="de-DE"/>
        </w:rPr>
        <w:tab/>
        <w:t>333 01.0-07</w:t>
      </w:r>
      <w:r w:rsidRPr="00C61874">
        <w:rPr>
          <w:lang w:val="de-DE"/>
        </w:rPr>
        <w:tab/>
        <w:t>Erste Hilfe Maßnahmen</w:t>
      </w:r>
      <w:r w:rsidRPr="00C61874">
        <w:rPr>
          <w:lang w:val="de-DE"/>
        </w:rPr>
        <w:tab/>
        <w:t>B</w:t>
      </w:r>
    </w:p>
    <w:p w:rsidR="00FC45C3" w:rsidRPr="00C61874" w:rsidRDefault="00FC45C3" w:rsidP="00FC45C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r w:rsidRPr="00C61874">
        <w:rPr>
          <w:lang w:val="de-DE"/>
        </w:rPr>
        <w:tab/>
      </w:r>
      <w:r w:rsidRPr="00C61874">
        <w:rPr>
          <w:lang w:val="de-DE"/>
        </w:rPr>
        <w:tab/>
      </w:r>
      <w:r w:rsidRPr="00C61874">
        <w:rPr>
          <w:lang w:val="de-DE"/>
        </w:rPr>
        <w:tab/>
      </w:r>
      <w:r w:rsidRPr="00C61874">
        <w:rPr>
          <w:lang w:val="de-DE"/>
        </w:rPr>
        <w:tab/>
      </w:r>
    </w:p>
    <w:p w:rsidR="00FC45C3" w:rsidRPr="00C61874" w:rsidRDefault="00FC45C3" w:rsidP="00FC45C3">
      <w:pPr>
        <w:widowControl w:val="0"/>
        <w:tabs>
          <w:tab w:val="left" w:pos="-1193"/>
          <w:tab w:val="left" w:pos="-626"/>
          <w:tab w:val="left" w:pos="-60"/>
          <w:tab w:val="left" w:pos="284"/>
          <w:tab w:val="left" w:pos="567"/>
          <w:tab w:val="left" w:pos="1134"/>
          <w:tab w:val="left" w:pos="2207"/>
          <w:tab w:val="left" w:pos="2775"/>
          <w:tab w:val="left" w:pos="3341"/>
          <w:tab w:val="left" w:pos="3908"/>
          <w:tab w:val="left" w:pos="4475"/>
          <w:tab w:val="left" w:pos="5042"/>
          <w:tab w:val="left" w:pos="5609"/>
          <w:tab w:val="left" w:pos="6176"/>
          <w:tab w:val="left" w:pos="7876"/>
          <w:tab w:val="left" w:pos="8444"/>
          <w:tab w:val="left" w:pos="9010"/>
        </w:tabs>
        <w:ind w:left="1134" w:hanging="1134"/>
        <w:rPr>
          <w:lang w:val="de-DE"/>
        </w:rPr>
      </w:pPr>
      <w:r w:rsidRPr="00C61874">
        <w:rPr>
          <w:lang w:val="de-DE"/>
        </w:rPr>
        <w:tab/>
      </w:r>
      <w:r w:rsidRPr="00C61874">
        <w:rPr>
          <w:lang w:val="de-DE"/>
        </w:rPr>
        <w:tab/>
      </w:r>
      <w:r w:rsidRPr="00C61874">
        <w:rPr>
          <w:lang w:val="de-DE"/>
        </w:rPr>
        <w:tab/>
        <w:t>Ein Mitglied der Besatzung ist durch einen Stoff bewusstlos geworden. Was darf man niemals tun?</w:t>
      </w:r>
    </w:p>
    <w:p w:rsidR="00FC45C3" w:rsidRPr="00C61874" w:rsidRDefault="00FC45C3" w:rsidP="00FC45C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p>
    <w:p w:rsidR="00FC45C3" w:rsidRPr="00C61874" w:rsidRDefault="00FC45C3" w:rsidP="00FC45C3">
      <w:pPr>
        <w:widowControl w:val="0"/>
        <w:tabs>
          <w:tab w:val="left" w:pos="-1193"/>
          <w:tab w:val="left" w:pos="-626"/>
          <w:tab w:val="left" w:pos="-60"/>
          <w:tab w:val="left" w:pos="284"/>
          <w:tab w:val="left" w:pos="567"/>
          <w:tab w:val="left" w:pos="1134"/>
          <w:tab w:val="left" w:pos="170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r w:rsidRPr="00C61874">
        <w:rPr>
          <w:lang w:val="de-DE"/>
        </w:rPr>
        <w:tab/>
      </w:r>
      <w:r w:rsidRPr="00C61874">
        <w:rPr>
          <w:lang w:val="de-DE"/>
        </w:rPr>
        <w:tab/>
      </w:r>
      <w:r w:rsidRPr="00C61874">
        <w:rPr>
          <w:lang w:val="de-DE"/>
        </w:rPr>
        <w:tab/>
        <w:t>A</w:t>
      </w:r>
      <w:r w:rsidRPr="00C61874">
        <w:rPr>
          <w:lang w:val="de-DE"/>
        </w:rPr>
        <w:tab/>
        <w:t>Den Patienten transportieren.</w:t>
      </w:r>
    </w:p>
    <w:p w:rsidR="00FC45C3" w:rsidRPr="00C61874" w:rsidRDefault="00FC45C3" w:rsidP="00FC45C3">
      <w:pPr>
        <w:widowControl w:val="0"/>
        <w:tabs>
          <w:tab w:val="left" w:pos="-1193"/>
          <w:tab w:val="left" w:pos="-626"/>
          <w:tab w:val="left" w:pos="-60"/>
          <w:tab w:val="left" w:pos="284"/>
          <w:tab w:val="left" w:pos="567"/>
          <w:tab w:val="left" w:pos="1134"/>
          <w:tab w:val="left" w:pos="170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r w:rsidRPr="00C61874">
        <w:rPr>
          <w:lang w:val="de-DE"/>
        </w:rPr>
        <w:tab/>
      </w:r>
      <w:r w:rsidRPr="00C61874">
        <w:rPr>
          <w:lang w:val="de-DE"/>
        </w:rPr>
        <w:tab/>
      </w:r>
      <w:r w:rsidRPr="00C61874">
        <w:rPr>
          <w:lang w:val="de-DE"/>
        </w:rPr>
        <w:tab/>
        <w:t>B</w:t>
      </w:r>
      <w:r w:rsidRPr="00C61874">
        <w:rPr>
          <w:lang w:val="de-DE"/>
        </w:rPr>
        <w:tab/>
        <w:t>Dem Patienten versuchen, Wasser einzuflößen.</w:t>
      </w:r>
    </w:p>
    <w:p w:rsidR="00FC45C3" w:rsidRPr="00C61874" w:rsidRDefault="00FC45C3" w:rsidP="00FC45C3">
      <w:pPr>
        <w:widowControl w:val="0"/>
        <w:tabs>
          <w:tab w:val="left" w:pos="-1193"/>
          <w:tab w:val="left" w:pos="-626"/>
          <w:tab w:val="left" w:pos="-60"/>
          <w:tab w:val="left" w:pos="284"/>
          <w:tab w:val="left" w:pos="567"/>
          <w:tab w:val="left" w:pos="1134"/>
          <w:tab w:val="left" w:pos="170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r w:rsidRPr="00C61874">
        <w:rPr>
          <w:lang w:val="de-DE"/>
        </w:rPr>
        <w:tab/>
      </w:r>
      <w:r w:rsidRPr="00C61874">
        <w:rPr>
          <w:lang w:val="de-DE"/>
        </w:rPr>
        <w:tab/>
      </w:r>
      <w:r w:rsidRPr="00C61874">
        <w:rPr>
          <w:lang w:val="de-DE"/>
        </w:rPr>
        <w:tab/>
        <w:t>C</w:t>
      </w:r>
      <w:r w:rsidRPr="00C61874">
        <w:rPr>
          <w:lang w:val="de-DE"/>
        </w:rPr>
        <w:tab/>
        <w:t>Sich auf den Patienten legen.</w:t>
      </w:r>
    </w:p>
    <w:p w:rsidR="00FC45C3" w:rsidRPr="00C61874" w:rsidRDefault="00FC45C3" w:rsidP="00FC45C3">
      <w:pPr>
        <w:tabs>
          <w:tab w:val="left" w:pos="-1135"/>
          <w:tab w:val="left" w:pos="-568"/>
          <w:tab w:val="left" w:pos="284"/>
          <w:tab w:val="left" w:pos="567"/>
          <w:tab w:val="left" w:pos="1134"/>
          <w:tab w:val="left" w:pos="1699"/>
          <w:tab w:val="left" w:pos="2265"/>
          <w:tab w:val="left" w:pos="7934"/>
          <w:tab w:val="left" w:pos="8502"/>
          <w:tab w:val="left" w:pos="9068"/>
        </w:tabs>
        <w:ind w:left="1701" w:hanging="1701"/>
        <w:rPr>
          <w:lang w:val="de-DE"/>
        </w:rPr>
      </w:pPr>
      <w:r w:rsidRPr="00C61874">
        <w:rPr>
          <w:lang w:val="de-DE"/>
        </w:rPr>
        <w:tab/>
      </w:r>
      <w:r w:rsidRPr="00C61874">
        <w:rPr>
          <w:lang w:val="de-DE"/>
        </w:rPr>
        <w:tab/>
      </w:r>
      <w:r w:rsidRPr="00C61874">
        <w:rPr>
          <w:lang w:val="de-DE"/>
        </w:rPr>
        <w:tab/>
        <w:t>D</w:t>
      </w:r>
      <w:r w:rsidRPr="00C61874">
        <w:rPr>
          <w:lang w:val="de-DE"/>
        </w:rPr>
        <w:tab/>
        <w:t xml:space="preserve">Versuchen, ihn mit kaltem Wasser wieder zu Bewusstsein zu bringen. </w:t>
      </w:r>
    </w:p>
    <w:p w:rsidR="00FC45C3" w:rsidRPr="00C61874" w:rsidRDefault="00FC45C3" w:rsidP="00FC45C3">
      <w:pPr>
        <w:tabs>
          <w:tab w:val="left" w:pos="-1135"/>
          <w:tab w:val="left" w:pos="-568"/>
          <w:tab w:val="left" w:pos="284"/>
          <w:tab w:val="left" w:pos="567"/>
          <w:tab w:val="left" w:pos="1134"/>
          <w:tab w:val="left" w:pos="1699"/>
          <w:tab w:val="left" w:pos="2265"/>
          <w:tab w:val="left" w:pos="7934"/>
          <w:tab w:val="left" w:pos="8502"/>
          <w:tab w:val="left" w:pos="9068"/>
        </w:tabs>
        <w:ind w:left="1701" w:hanging="1701"/>
        <w:rPr>
          <w:lang w:val="de-DE"/>
        </w:rPr>
        <w:sectPr w:rsidR="00FC45C3" w:rsidRPr="00C61874">
          <w:headerReference w:type="even" r:id="rId97"/>
          <w:headerReference w:type="default" r:id="rId98"/>
          <w:footerReference w:type="even" r:id="rId99"/>
          <w:footerReference w:type="default" r:id="rId100"/>
          <w:pgSz w:w="11906" w:h="16838"/>
          <w:pgMar w:top="1417" w:right="1417" w:bottom="1417" w:left="1417" w:header="708" w:footer="708" w:gutter="0"/>
          <w:cols w:space="708"/>
        </w:sectPr>
      </w:pPr>
    </w:p>
    <w:p w:rsidR="00FC45C3" w:rsidRPr="00C61874" w:rsidRDefault="00FC45C3" w:rsidP="00FC45C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333 02.0-01</w:t>
      </w:r>
      <w:r w:rsidRPr="00C61874">
        <w:rPr>
          <w:lang w:val="de-DE"/>
        </w:rPr>
        <w:tab/>
        <w:t>Verhalten bei Schäden</w:t>
      </w:r>
      <w:r w:rsidRPr="00C61874">
        <w:rPr>
          <w:lang w:val="de-DE"/>
        </w:rPr>
        <w:tab/>
        <w:t>A</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Wo können Sie die Vorschriften für die Anwendung des  "Bleib-weg" Signals finden?</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Im CEVNI.</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Im ADN, Teil 1.</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Im ADN, Teil 2.</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In den technischen Bauvorschriften.</w:t>
      </w:r>
    </w:p>
    <w:p w:rsidR="00FC45C3" w:rsidRPr="00C61874" w:rsidRDefault="00FC45C3" w:rsidP="00FC45C3">
      <w:pPr>
        <w:tabs>
          <w:tab w:val="left" w:pos="-1135"/>
          <w:tab w:val="left" w:pos="-568"/>
          <w:tab w:val="left" w:pos="-2"/>
          <w:tab w:val="left" w:pos="284"/>
          <w:tab w:val="left" w:pos="1131"/>
          <w:tab w:val="left" w:pos="1699"/>
          <w:tab w:val="left" w:pos="8502"/>
          <w:tab w:val="left" w:pos="9068"/>
        </w:tabs>
        <w:ind w:left="1701" w:hanging="1701"/>
        <w:rPr>
          <w:lang w:val="de-DE"/>
        </w:rPr>
      </w:pPr>
    </w:p>
    <w:p w:rsidR="00FC45C3" w:rsidRPr="00C61874" w:rsidRDefault="00FC45C3" w:rsidP="00FC45C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333 02.0-02</w:t>
      </w:r>
      <w:r w:rsidRPr="00C61874">
        <w:rPr>
          <w:lang w:val="de-DE"/>
        </w:rPr>
        <w:tab/>
        <w:t>Verhalten bei Schäden</w:t>
      </w:r>
      <w:r w:rsidRPr="00C61874">
        <w:rPr>
          <w:lang w:val="de-DE"/>
        </w:rPr>
        <w:tab/>
        <w:t>C</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p>
    <w:p w:rsidR="00FC45C3" w:rsidRPr="00C61874" w:rsidRDefault="00FC45C3" w:rsidP="00FC45C3">
      <w:pPr>
        <w:tabs>
          <w:tab w:val="left" w:pos="-1135"/>
          <w:tab w:val="left" w:pos="-568"/>
          <w:tab w:val="left" w:pos="-2"/>
          <w:tab w:val="left" w:pos="565"/>
          <w:tab w:val="left" w:pos="1134"/>
          <w:tab w:val="left" w:pos="8502"/>
          <w:tab w:val="left" w:pos="9068"/>
        </w:tabs>
        <w:ind w:left="1134" w:hanging="1134"/>
        <w:rPr>
          <w:lang w:val="de-DE"/>
        </w:rPr>
      </w:pPr>
      <w:r w:rsidRPr="00C61874">
        <w:rPr>
          <w:lang w:val="de-DE"/>
        </w:rPr>
        <w:tab/>
      </w:r>
      <w:r w:rsidRPr="00C61874">
        <w:rPr>
          <w:lang w:val="de-DE"/>
        </w:rPr>
        <w:tab/>
        <w:t>Durch ein Leck wird giftiges Gas frei. Womit können Sie die Konzentration dieses Gases bestimmen, damit Sie wissen, ob der höchstzulässige ppm-Wert überschritten wird?</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Mit einem Sauerstoffmessgerät.</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Mit einem Gasspürgerät.</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 xml:space="preserve">Mit einem </w:t>
      </w:r>
      <w:proofErr w:type="spellStart"/>
      <w:r w:rsidRPr="00C61874">
        <w:rPr>
          <w:lang w:val="de-DE"/>
        </w:rPr>
        <w:t>Toximeter</w:t>
      </w:r>
      <w:proofErr w:type="spellEnd"/>
      <w:r w:rsidRPr="00C61874">
        <w:rPr>
          <w:lang w:val="de-DE"/>
        </w:rPr>
        <w:t>.</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Mit einem Geigerzähler.</w:t>
      </w:r>
    </w:p>
    <w:p w:rsidR="00FC45C3" w:rsidRPr="00C61874" w:rsidRDefault="00FC45C3" w:rsidP="00FC45C3">
      <w:pPr>
        <w:tabs>
          <w:tab w:val="left" w:pos="-1135"/>
          <w:tab w:val="left" w:pos="-568"/>
          <w:tab w:val="left" w:pos="-2"/>
          <w:tab w:val="left" w:pos="284"/>
          <w:tab w:val="left" w:pos="1699"/>
          <w:tab w:val="left" w:pos="8502"/>
          <w:tab w:val="left" w:pos="9068"/>
        </w:tabs>
        <w:ind w:left="1701" w:hanging="1701"/>
        <w:rPr>
          <w:lang w:val="de-DE"/>
        </w:rPr>
      </w:pPr>
    </w:p>
    <w:p w:rsidR="00FC45C3" w:rsidRPr="00C61874" w:rsidRDefault="00FC45C3" w:rsidP="00FC45C3">
      <w:pPr>
        <w:tabs>
          <w:tab w:val="left" w:pos="-1135"/>
          <w:tab w:val="left" w:pos="-568"/>
          <w:tab w:val="left" w:pos="-2"/>
          <w:tab w:val="left" w:pos="284"/>
          <w:tab w:val="left" w:pos="1699"/>
          <w:tab w:val="left" w:pos="8502"/>
          <w:tab w:val="left" w:pos="9068"/>
        </w:tabs>
        <w:ind w:left="1701" w:hanging="1701"/>
        <w:rPr>
          <w:lang w:val="de-DE"/>
        </w:rPr>
      </w:pPr>
      <w:r w:rsidRPr="00C61874">
        <w:rPr>
          <w:lang w:val="de-DE"/>
        </w:rPr>
        <w:tab/>
        <w:t>333 02.0-03</w:t>
      </w:r>
      <w:r w:rsidRPr="00C61874">
        <w:rPr>
          <w:lang w:val="de-DE"/>
        </w:rPr>
        <w:tab/>
        <w:t>Verhalten bei Schäden</w:t>
      </w:r>
      <w:r w:rsidRPr="00C61874">
        <w:rPr>
          <w:lang w:val="de-DE"/>
        </w:rPr>
        <w:tab/>
        <w:t>D</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p>
    <w:p w:rsidR="00FC45C3" w:rsidRPr="00C61874" w:rsidRDefault="00FC45C3" w:rsidP="00FC45C3">
      <w:pPr>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Während des Ladens wird in einem der Ladeschläuche ein Leck festgestellt.</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Was müssen Sie als erstes tun?</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Unbefugte fernhalten.</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Die zuständige Behörde informieren.</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Die Gas- und Toxizitätskonzentration messen.</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Die Beladung sofort unterbrechen.</w:t>
      </w:r>
    </w:p>
    <w:p w:rsidR="00FC45C3" w:rsidRPr="00C61874" w:rsidRDefault="00FC45C3" w:rsidP="00FC45C3">
      <w:pPr>
        <w:tabs>
          <w:tab w:val="left" w:pos="-1135"/>
          <w:tab w:val="left" w:pos="-568"/>
          <w:tab w:val="left" w:pos="-2"/>
          <w:tab w:val="left" w:pos="284"/>
          <w:tab w:val="left" w:pos="1131"/>
          <w:tab w:val="left" w:pos="1699"/>
          <w:tab w:val="left" w:pos="8502"/>
          <w:tab w:val="left" w:pos="9068"/>
        </w:tabs>
        <w:ind w:left="1701" w:hanging="1701"/>
        <w:rPr>
          <w:lang w:val="de-DE"/>
        </w:rPr>
      </w:pPr>
    </w:p>
    <w:p w:rsidR="00FC45C3" w:rsidRPr="00C61874" w:rsidRDefault="00FC45C3" w:rsidP="00FC45C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333 02.0-04</w:t>
      </w:r>
      <w:r w:rsidRPr="00C61874">
        <w:rPr>
          <w:lang w:val="de-DE"/>
        </w:rPr>
        <w:tab/>
        <w:t>Verhalten bei Schäden</w:t>
      </w:r>
      <w:r w:rsidRPr="00C61874">
        <w:rPr>
          <w:lang w:val="de-DE"/>
        </w:rPr>
        <w:tab/>
        <w:t>A</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p>
    <w:p w:rsidR="00FC45C3" w:rsidRPr="00C61874" w:rsidRDefault="00FC45C3" w:rsidP="00FC45C3">
      <w:pPr>
        <w:tabs>
          <w:tab w:val="left" w:pos="-1135"/>
          <w:tab w:val="left" w:pos="-568"/>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 xml:space="preserve">Ein Schiff erleidet einen größeren Schaden durch Havarie. Wen informieren Sie zuerst? </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Die zuständige Behörde.</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Den Kunden, für den die Ladung bestimmt ist.</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Den Absender der Ladung.</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Den Hersteller des geladenen Stoffes.</w:t>
      </w:r>
      <w:bookmarkStart w:id="155" w:name="QuickMark"/>
      <w:bookmarkEnd w:id="155"/>
    </w:p>
    <w:p w:rsidR="00FC45C3" w:rsidRPr="00C61874" w:rsidRDefault="00FC45C3" w:rsidP="00FC45C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p>
    <w:p w:rsidR="00FC45C3" w:rsidRPr="00C61874" w:rsidRDefault="00FC45C3" w:rsidP="00FC45C3">
      <w:pPr>
        <w:tabs>
          <w:tab w:val="left" w:pos="-1135"/>
          <w:tab w:val="left" w:pos="-568"/>
          <w:tab w:val="left" w:pos="-2"/>
          <w:tab w:val="left" w:pos="284"/>
          <w:tab w:val="left" w:pos="1134"/>
          <w:tab w:val="left" w:pos="1699"/>
          <w:tab w:val="left" w:pos="8502"/>
          <w:tab w:val="left" w:pos="9068"/>
        </w:tabs>
        <w:ind w:left="1701" w:hanging="1701"/>
        <w:rPr>
          <w:lang w:val="de-DE"/>
        </w:rPr>
      </w:pPr>
      <w:r w:rsidRPr="00C61874">
        <w:rPr>
          <w:lang w:val="de-DE"/>
        </w:rPr>
        <w:tab/>
        <w:t>333 02.0-05</w:t>
      </w:r>
      <w:r w:rsidRPr="00C61874">
        <w:rPr>
          <w:lang w:val="de-DE"/>
        </w:rPr>
        <w:tab/>
        <w:t>Verhalten bei Schäden</w:t>
      </w:r>
      <w:r w:rsidRPr="00C61874">
        <w:rPr>
          <w:lang w:val="de-DE"/>
        </w:rPr>
        <w:tab/>
        <w:t>C</w:t>
      </w:r>
    </w:p>
    <w:p w:rsidR="00FC45C3" w:rsidRPr="00C61874" w:rsidRDefault="00FC45C3" w:rsidP="00FC45C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p>
    <w:p w:rsidR="00FC45C3" w:rsidRPr="00C61874" w:rsidRDefault="00FC45C3" w:rsidP="00FC45C3">
      <w:pPr>
        <w:pStyle w:val="BodyText22"/>
        <w:tabs>
          <w:tab w:val="clear" w:pos="-1135"/>
          <w:tab w:val="clear" w:pos="-568"/>
          <w:tab w:val="clear" w:pos="1131"/>
          <w:tab w:val="clear" w:pos="8502"/>
          <w:tab w:val="clear" w:pos="9068"/>
          <w:tab w:val="left" w:pos="-1193"/>
          <w:tab w:val="left" w:pos="-626"/>
          <w:tab w:val="left" w:pos="-60"/>
          <w:tab w:val="left" w:pos="284"/>
          <w:tab w:val="left" w:pos="2207"/>
          <w:tab w:val="left" w:pos="2775"/>
          <w:tab w:val="left" w:pos="3341"/>
          <w:tab w:val="left" w:pos="3908"/>
          <w:tab w:val="left" w:pos="4475"/>
          <w:tab w:val="left" w:pos="5042"/>
          <w:tab w:val="left" w:pos="5609"/>
          <w:tab w:val="left" w:pos="6176"/>
          <w:tab w:val="left" w:pos="7876"/>
          <w:tab w:val="left" w:pos="8444"/>
          <w:tab w:val="left" w:pos="9010"/>
        </w:tabs>
      </w:pPr>
      <w:r w:rsidRPr="00C61874">
        <w:tab/>
      </w:r>
      <w:r w:rsidRPr="00C61874">
        <w:tab/>
        <w:t xml:space="preserve">Es geschieht ein Unfall mit dem von Ihnen beförderten gefährlichen Stoff. </w:t>
      </w:r>
    </w:p>
    <w:p w:rsidR="00FC45C3" w:rsidRPr="00C61874" w:rsidRDefault="00FC45C3" w:rsidP="00FC45C3">
      <w:pPr>
        <w:widowControl w:val="0"/>
        <w:tabs>
          <w:tab w:val="left" w:pos="-1193"/>
          <w:tab w:val="left" w:pos="-626"/>
          <w:tab w:val="left" w:pos="-60"/>
          <w:tab w:val="left" w:pos="284"/>
          <w:tab w:val="left" w:pos="567"/>
          <w:tab w:val="left" w:pos="2207"/>
          <w:tab w:val="left" w:pos="2775"/>
          <w:tab w:val="left" w:pos="3341"/>
          <w:tab w:val="left" w:pos="3908"/>
          <w:tab w:val="left" w:pos="4475"/>
          <w:tab w:val="left" w:pos="5042"/>
          <w:tab w:val="left" w:pos="5609"/>
          <w:tab w:val="left" w:pos="6176"/>
          <w:tab w:val="left" w:pos="7876"/>
          <w:tab w:val="left" w:pos="8444"/>
          <w:tab w:val="left" w:pos="9010"/>
        </w:tabs>
        <w:ind w:left="1134" w:hanging="1134"/>
        <w:rPr>
          <w:lang w:val="de-DE"/>
        </w:rPr>
      </w:pPr>
      <w:r w:rsidRPr="00C61874">
        <w:rPr>
          <w:lang w:val="de-DE"/>
        </w:rPr>
        <w:tab/>
      </w:r>
      <w:r w:rsidRPr="00C61874">
        <w:rPr>
          <w:lang w:val="de-DE"/>
        </w:rPr>
        <w:tab/>
      </w:r>
      <w:r w:rsidRPr="00C61874">
        <w:rPr>
          <w:lang w:val="de-DE"/>
        </w:rPr>
        <w:tab/>
        <w:t xml:space="preserve">Sie möchten zusätzliche Informationen über diesen Stoff erhalten. </w:t>
      </w:r>
    </w:p>
    <w:p w:rsidR="00FC45C3" w:rsidRPr="00C61874" w:rsidRDefault="00FC45C3" w:rsidP="00FC45C3">
      <w:pPr>
        <w:widowControl w:val="0"/>
        <w:tabs>
          <w:tab w:val="left" w:pos="-1193"/>
          <w:tab w:val="left" w:pos="-626"/>
          <w:tab w:val="left" w:pos="-60"/>
          <w:tab w:val="left" w:pos="284"/>
          <w:tab w:val="left" w:pos="567"/>
          <w:tab w:val="left" w:pos="2207"/>
          <w:tab w:val="left" w:pos="2775"/>
          <w:tab w:val="left" w:pos="3341"/>
          <w:tab w:val="left" w:pos="3908"/>
          <w:tab w:val="left" w:pos="4475"/>
          <w:tab w:val="left" w:pos="5042"/>
          <w:tab w:val="left" w:pos="5609"/>
          <w:tab w:val="left" w:pos="6176"/>
          <w:tab w:val="left" w:pos="7876"/>
          <w:tab w:val="left" w:pos="8444"/>
          <w:tab w:val="left" w:pos="9010"/>
        </w:tabs>
        <w:ind w:left="1134" w:hanging="1134"/>
        <w:rPr>
          <w:lang w:val="de-DE"/>
        </w:rPr>
      </w:pPr>
      <w:r w:rsidRPr="00C61874">
        <w:rPr>
          <w:lang w:val="de-DE"/>
        </w:rPr>
        <w:tab/>
      </w:r>
      <w:r w:rsidRPr="00C61874">
        <w:rPr>
          <w:lang w:val="de-DE"/>
        </w:rPr>
        <w:tab/>
      </w:r>
      <w:r w:rsidRPr="00C61874">
        <w:rPr>
          <w:lang w:val="de-DE"/>
        </w:rPr>
        <w:tab/>
        <w:t>An wen müssen Sie sich wenden?</w:t>
      </w:r>
    </w:p>
    <w:p w:rsidR="00FC45C3" w:rsidRPr="00C61874" w:rsidRDefault="00FC45C3" w:rsidP="00FC45C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p>
    <w:p w:rsidR="00FC45C3" w:rsidRPr="00C61874" w:rsidRDefault="00FC45C3" w:rsidP="00FC45C3">
      <w:pPr>
        <w:widowControl w:val="0"/>
        <w:tabs>
          <w:tab w:val="left" w:pos="-1193"/>
          <w:tab w:val="left" w:pos="-626"/>
          <w:tab w:val="left" w:pos="-60"/>
          <w:tab w:val="left" w:pos="284"/>
          <w:tab w:val="left" w:pos="567"/>
          <w:tab w:val="left" w:pos="1134"/>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r w:rsidRPr="00C61874">
        <w:rPr>
          <w:lang w:val="de-DE"/>
        </w:rPr>
        <w:tab/>
      </w:r>
      <w:r w:rsidRPr="00C61874">
        <w:rPr>
          <w:lang w:val="de-DE"/>
        </w:rPr>
        <w:tab/>
      </w:r>
      <w:r w:rsidRPr="00C61874">
        <w:rPr>
          <w:lang w:val="de-DE"/>
        </w:rPr>
        <w:tab/>
        <w:t>A</w:t>
      </w:r>
      <w:r w:rsidRPr="00C61874">
        <w:rPr>
          <w:lang w:val="de-DE"/>
        </w:rPr>
        <w:tab/>
        <w:t>An die zuständige Behörde.</w:t>
      </w:r>
    </w:p>
    <w:p w:rsidR="00FC45C3" w:rsidRPr="00C61874" w:rsidRDefault="00FC45C3" w:rsidP="00FC45C3">
      <w:pPr>
        <w:widowControl w:val="0"/>
        <w:tabs>
          <w:tab w:val="left" w:pos="-1193"/>
          <w:tab w:val="left" w:pos="-626"/>
          <w:tab w:val="left" w:pos="-60"/>
          <w:tab w:val="left" w:pos="284"/>
          <w:tab w:val="left" w:pos="567"/>
          <w:tab w:val="left" w:pos="1134"/>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r w:rsidRPr="00C61874">
        <w:rPr>
          <w:lang w:val="de-DE"/>
        </w:rPr>
        <w:tab/>
      </w:r>
      <w:r w:rsidRPr="00C61874">
        <w:rPr>
          <w:lang w:val="de-DE"/>
        </w:rPr>
        <w:tab/>
      </w:r>
      <w:r w:rsidRPr="00C61874">
        <w:rPr>
          <w:lang w:val="de-DE"/>
        </w:rPr>
        <w:tab/>
        <w:t>B</w:t>
      </w:r>
      <w:r w:rsidRPr="00C61874">
        <w:rPr>
          <w:lang w:val="de-DE"/>
        </w:rPr>
        <w:tab/>
        <w:t>An die Feuerwehr.</w:t>
      </w:r>
    </w:p>
    <w:p w:rsidR="00FC45C3" w:rsidRPr="00C61874" w:rsidRDefault="00FC45C3" w:rsidP="00FC45C3">
      <w:pPr>
        <w:widowControl w:val="0"/>
        <w:tabs>
          <w:tab w:val="left" w:pos="-1193"/>
          <w:tab w:val="left" w:pos="-626"/>
          <w:tab w:val="left" w:pos="-60"/>
          <w:tab w:val="left" w:pos="284"/>
          <w:tab w:val="left" w:pos="567"/>
          <w:tab w:val="left" w:pos="1134"/>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r w:rsidRPr="00C61874">
        <w:rPr>
          <w:lang w:val="de-DE"/>
        </w:rPr>
        <w:tab/>
      </w:r>
      <w:r w:rsidRPr="00C61874">
        <w:rPr>
          <w:lang w:val="de-DE"/>
        </w:rPr>
        <w:tab/>
      </w:r>
      <w:r w:rsidRPr="00C61874">
        <w:rPr>
          <w:lang w:val="de-DE"/>
        </w:rPr>
        <w:tab/>
        <w:t>C</w:t>
      </w:r>
      <w:r w:rsidRPr="00C61874">
        <w:rPr>
          <w:lang w:val="de-DE"/>
        </w:rPr>
        <w:tab/>
        <w:t>An den Absender des Stoffes.</w:t>
      </w:r>
    </w:p>
    <w:p w:rsidR="00FC45C3" w:rsidRPr="00C61874" w:rsidRDefault="00FC45C3" w:rsidP="00FC45C3">
      <w:pPr>
        <w:widowControl w:val="0"/>
        <w:tabs>
          <w:tab w:val="left" w:pos="-1193"/>
          <w:tab w:val="left" w:pos="-626"/>
          <w:tab w:val="left" w:pos="-60"/>
          <w:tab w:val="left" w:pos="284"/>
          <w:tab w:val="left" w:pos="567"/>
          <w:tab w:val="left" w:pos="1134"/>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r w:rsidRPr="00C61874">
        <w:rPr>
          <w:lang w:val="de-DE"/>
        </w:rPr>
        <w:tab/>
      </w:r>
      <w:r w:rsidRPr="00C61874">
        <w:rPr>
          <w:lang w:val="de-DE"/>
        </w:rPr>
        <w:tab/>
      </w:r>
      <w:r w:rsidRPr="00C61874">
        <w:rPr>
          <w:lang w:val="de-DE"/>
        </w:rPr>
        <w:tab/>
        <w:t>D</w:t>
      </w:r>
      <w:r w:rsidRPr="00C61874">
        <w:rPr>
          <w:lang w:val="de-DE"/>
        </w:rPr>
        <w:tab/>
        <w:t>An den Befrachter.</w:t>
      </w:r>
    </w:p>
    <w:p w:rsidR="00FC45C3" w:rsidRPr="00C61874" w:rsidRDefault="00FC45C3" w:rsidP="00FC45C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p>
    <w:p w:rsidR="00FC45C3" w:rsidRPr="00C61874" w:rsidRDefault="00FC45C3" w:rsidP="00FC45C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p>
    <w:p w:rsidR="00FC45C3" w:rsidRPr="00C61874" w:rsidRDefault="00FC45C3" w:rsidP="00FC45C3">
      <w:pPr>
        <w:tabs>
          <w:tab w:val="left" w:pos="-1135"/>
          <w:tab w:val="left" w:pos="-568"/>
          <w:tab w:val="left" w:pos="-2"/>
          <w:tab w:val="left" w:pos="284"/>
          <w:tab w:val="left" w:pos="1134"/>
          <w:tab w:val="left" w:pos="1699"/>
          <w:tab w:val="left" w:pos="8502"/>
          <w:tab w:val="left" w:pos="9068"/>
        </w:tabs>
        <w:ind w:left="1701" w:hanging="1417"/>
        <w:rPr>
          <w:lang w:val="de-DE"/>
        </w:rPr>
      </w:pPr>
      <w:r w:rsidRPr="00C61874">
        <w:rPr>
          <w:lang w:val="de-DE"/>
        </w:rPr>
        <w:br w:type="page"/>
        <w:t>333 02.0-06</w:t>
      </w:r>
      <w:r w:rsidRPr="00C61874">
        <w:rPr>
          <w:lang w:val="de-DE"/>
        </w:rPr>
        <w:tab/>
        <w:t>Erste Hilfe Maßnahmen</w:t>
      </w:r>
      <w:r w:rsidRPr="00C61874">
        <w:rPr>
          <w:lang w:val="de-DE"/>
        </w:rPr>
        <w:tab/>
        <w:t>D</w:t>
      </w:r>
    </w:p>
    <w:p w:rsidR="00FC45C3" w:rsidRPr="00C61874" w:rsidRDefault="00FC45C3" w:rsidP="00FC45C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p>
    <w:p w:rsidR="00FC45C3" w:rsidRPr="00C61874" w:rsidRDefault="00FC45C3" w:rsidP="00460474">
      <w:pPr>
        <w:pStyle w:val="BodyText22"/>
        <w:tabs>
          <w:tab w:val="clear" w:pos="-1135"/>
          <w:tab w:val="clear" w:pos="-568"/>
          <w:tab w:val="clear" w:pos="1131"/>
          <w:tab w:val="clear" w:pos="8502"/>
          <w:tab w:val="clear" w:pos="9068"/>
          <w:tab w:val="left" w:pos="-1193"/>
          <w:tab w:val="left" w:pos="-626"/>
          <w:tab w:val="left" w:pos="-60"/>
          <w:tab w:val="left" w:pos="284"/>
          <w:tab w:val="left" w:pos="2207"/>
          <w:tab w:val="left" w:pos="2775"/>
          <w:tab w:val="left" w:pos="3341"/>
          <w:tab w:val="left" w:pos="3908"/>
          <w:tab w:val="left" w:pos="4475"/>
          <w:tab w:val="left" w:pos="5042"/>
          <w:tab w:val="left" w:pos="5609"/>
          <w:tab w:val="left" w:pos="6176"/>
          <w:tab w:val="left" w:pos="7876"/>
          <w:tab w:val="left" w:pos="8444"/>
          <w:tab w:val="left" w:pos="9010"/>
        </w:tabs>
        <w:jc w:val="both"/>
      </w:pPr>
      <w:r w:rsidRPr="00C61874">
        <w:tab/>
      </w:r>
      <w:r w:rsidRPr="00C61874">
        <w:tab/>
        <w:t xml:space="preserve">Ein Ladetank wird von einer Person mit vorschriftsgemäßer Schutzkleidung </w:t>
      </w:r>
      <w:r w:rsidR="003104AA" w:rsidRPr="00C61874">
        <w:t xml:space="preserve">und Ausrüstung </w:t>
      </w:r>
      <w:r w:rsidRPr="00C61874">
        <w:t>betreten. Sie sehen diese Person bewegungslos im Ladetank liegen. Was tun Sie?</w:t>
      </w:r>
    </w:p>
    <w:p w:rsidR="00FC45C3" w:rsidRPr="00C61874" w:rsidRDefault="00FC45C3" w:rsidP="00460474">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jc w:val="both"/>
        <w:rPr>
          <w:lang w:val="de-DE"/>
        </w:rPr>
      </w:pPr>
    </w:p>
    <w:p w:rsidR="00FC45C3" w:rsidRPr="00C61874" w:rsidRDefault="00FC45C3" w:rsidP="00460474">
      <w:pPr>
        <w:widowControl w:val="0"/>
        <w:tabs>
          <w:tab w:val="left" w:pos="-1193"/>
          <w:tab w:val="left" w:pos="-626"/>
          <w:tab w:val="left" w:pos="-60"/>
          <w:tab w:val="left" w:pos="284"/>
          <w:tab w:val="left" w:pos="567"/>
          <w:tab w:val="left" w:pos="1134"/>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jc w:val="both"/>
        <w:rPr>
          <w:lang w:val="de-DE"/>
        </w:rPr>
      </w:pPr>
      <w:r w:rsidRPr="00C61874">
        <w:rPr>
          <w:lang w:val="de-DE"/>
        </w:rPr>
        <w:tab/>
      </w:r>
      <w:r w:rsidRPr="00C61874">
        <w:rPr>
          <w:lang w:val="de-DE"/>
        </w:rPr>
        <w:tab/>
      </w:r>
      <w:r w:rsidRPr="00C61874">
        <w:rPr>
          <w:lang w:val="de-DE"/>
        </w:rPr>
        <w:tab/>
        <w:t>A</w:t>
      </w:r>
      <w:r w:rsidRPr="00C61874">
        <w:rPr>
          <w:lang w:val="de-DE"/>
        </w:rPr>
        <w:tab/>
        <w:t>Sie gehen so schnell wie möglich nach unten, um die Person zu retten.</w:t>
      </w:r>
    </w:p>
    <w:p w:rsidR="00FC45C3" w:rsidRPr="00C61874" w:rsidRDefault="00FC45C3" w:rsidP="00460474">
      <w:pPr>
        <w:widowControl w:val="0"/>
        <w:tabs>
          <w:tab w:val="left" w:pos="-1193"/>
          <w:tab w:val="left" w:pos="-626"/>
          <w:tab w:val="left" w:pos="-60"/>
          <w:tab w:val="left" w:pos="284"/>
          <w:tab w:val="left" w:pos="567"/>
          <w:tab w:val="left" w:pos="1134"/>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jc w:val="both"/>
        <w:rPr>
          <w:lang w:val="de-DE"/>
        </w:rPr>
      </w:pPr>
      <w:r w:rsidRPr="00C61874">
        <w:rPr>
          <w:lang w:val="de-DE"/>
        </w:rPr>
        <w:tab/>
      </w:r>
      <w:r w:rsidRPr="00C61874">
        <w:rPr>
          <w:lang w:val="de-DE"/>
        </w:rPr>
        <w:tab/>
      </w:r>
      <w:r w:rsidRPr="00C61874">
        <w:rPr>
          <w:lang w:val="de-DE"/>
        </w:rPr>
        <w:tab/>
        <w:t>B</w:t>
      </w:r>
      <w:r w:rsidRPr="00C61874">
        <w:rPr>
          <w:lang w:val="de-DE"/>
        </w:rPr>
        <w:tab/>
        <w:t xml:space="preserve">Sie überzeugen sich davon, dass Sie die entsprechende Schutzkleidung </w:t>
      </w:r>
      <w:r w:rsidR="003104AA" w:rsidRPr="00C61874">
        <w:rPr>
          <w:lang w:val="de-DE"/>
        </w:rPr>
        <w:t xml:space="preserve">und Ausrüstung </w:t>
      </w:r>
      <w:r w:rsidRPr="00C61874">
        <w:rPr>
          <w:lang w:val="de-DE"/>
        </w:rPr>
        <w:t>tragen und gehen dann so schnell wie möglich nach unten, um die Person zu retten.</w:t>
      </w:r>
    </w:p>
    <w:p w:rsidR="00FC45C3" w:rsidRPr="00C61874" w:rsidRDefault="00FC45C3" w:rsidP="00460474">
      <w:pPr>
        <w:widowControl w:val="0"/>
        <w:tabs>
          <w:tab w:val="left" w:pos="-1193"/>
          <w:tab w:val="left" w:pos="-626"/>
          <w:tab w:val="left" w:pos="-60"/>
          <w:tab w:val="left" w:pos="284"/>
          <w:tab w:val="left" w:pos="567"/>
          <w:tab w:val="left" w:pos="1134"/>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jc w:val="both"/>
        <w:rPr>
          <w:lang w:val="de-DE"/>
        </w:rPr>
      </w:pPr>
      <w:r w:rsidRPr="00C61874">
        <w:rPr>
          <w:lang w:val="de-DE"/>
        </w:rPr>
        <w:tab/>
      </w:r>
      <w:r w:rsidRPr="00C61874">
        <w:rPr>
          <w:lang w:val="de-DE"/>
        </w:rPr>
        <w:tab/>
      </w:r>
      <w:r w:rsidRPr="00C61874">
        <w:rPr>
          <w:lang w:val="de-DE"/>
        </w:rPr>
        <w:tab/>
        <w:t>C</w:t>
      </w:r>
      <w:r w:rsidRPr="00C61874">
        <w:rPr>
          <w:lang w:val="de-DE"/>
        </w:rPr>
        <w:tab/>
        <w:t>Sie stellen das Bergegerät bereit, überzeugen sich davon, dass Sie die entsprechende Schutzkleidung</w:t>
      </w:r>
      <w:r w:rsidR="003104AA" w:rsidRPr="00C61874">
        <w:rPr>
          <w:lang w:val="de-DE"/>
        </w:rPr>
        <w:t xml:space="preserve"> und Ausrüstung</w:t>
      </w:r>
      <w:r w:rsidRPr="00C61874">
        <w:rPr>
          <w:lang w:val="de-DE"/>
        </w:rPr>
        <w:t xml:space="preserve"> tragen und gehen dann nach unten, um die Person zu retten. </w:t>
      </w:r>
    </w:p>
    <w:p w:rsidR="00FC45C3" w:rsidRPr="00C61874" w:rsidRDefault="00FC45C3" w:rsidP="00460474">
      <w:pPr>
        <w:widowControl w:val="0"/>
        <w:tabs>
          <w:tab w:val="left" w:pos="-1193"/>
          <w:tab w:val="left" w:pos="-626"/>
          <w:tab w:val="left" w:pos="-60"/>
          <w:tab w:val="left" w:pos="284"/>
          <w:tab w:val="left" w:pos="567"/>
          <w:tab w:val="left" w:pos="1134"/>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jc w:val="both"/>
        <w:rPr>
          <w:lang w:val="de-DE"/>
        </w:rPr>
      </w:pPr>
      <w:r w:rsidRPr="00C61874">
        <w:rPr>
          <w:lang w:val="de-DE"/>
        </w:rPr>
        <w:tab/>
      </w:r>
      <w:r w:rsidRPr="00C61874">
        <w:rPr>
          <w:lang w:val="de-DE"/>
        </w:rPr>
        <w:tab/>
      </w:r>
      <w:r w:rsidRPr="00C61874">
        <w:rPr>
          <w:lang w:val="de-DE"/>
        </w:rPr>
        <w:tab/>
        <w:t>D</w:t>
      </w:r>
      <w:r w:rsidRPr="00C61874">
        <w:rPr>
          <w:lang w:val="de-DE"/>
        </w:rPr>
        <w:tab/>
        <w:t>Sie rufen erst die anderen zwei Personen an Bord, überzeugen sich davon, dass Sie die entsprechende Schutzkleidung</w:t>
      </w:r>
      <w:r w:rsidR="003104AA" w:rsidRPr="00C61874">
        <w:rPr>
          <w:lang w:val="de-DE"/>
        </w:rPr>
        <w:t xml:space="preserve"> und Ausrüstung</w:t>
      </w:r>
      <w:r w:rsidRPr="00C61874">
        <w:rPr>
          <w:lang w:val="de-DE"/>
        </w:rPr>
        <w:t xml:space="preserve"> tragen und gehen dann nach unten, um die Person zu retten.</w:t>
      </w:r>
    </w:p>
    <w:p w:rsidR="00FC45C3" w:rsidRPr="00C61874" w:rsidRDefault="00FC45C3" w:rsidP="00460474">
      <w:pPr>
        <w:widowControl w:val="0"/>
        <w:tabs>
          <w:tab w:val="left" w:pos="-1193"/>
          <w:tab w:val="left" w:pos="-626"/>
          <w:tab w:val="left" w:pos="-60"/>
          <w:tab w:val="left" w:pos="284"/>
          <w:tab w:val="left" w:pos="567"/>
          <w:tab w:val="left" w:pos="1134"/>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jc w:val="both"/>
        <w:rPr>
          <w:lang w:val="de-DE"/>
        </w:rPr>
        <w:sectPr w:rsidR="00FC45C3" w:rsidRPr="00C61874">
          <w:headerReference w:type="even" r:id="rId101"/>
          <w:headerReference w:type="default" r:id="rId102"/>
          <w:footerReference w:type="even" r:id="rId103"/>
          <w:footerReference w:type="default" r:id="rId104"/>
          <w:pgSz w:w="11906" w:h="16838"/>
          <w:pgMar w:top="1417" w:right="1417" w:bottom="1417" w:left="1417" w:header="708" w:footer="708" w:gutter="0"/>
          <w:cols w:space="708"/>
        </w:sectPr>
      </w:pPr>
    </w:p>
    <w:p w:rsidR="00FC45C3" w:rsidRPr="00C61874" w:rsidRDefault="00FC45C3" w:rsidP="00FC45C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333 03.0-01</w:t>
      </w:r>
      <w:r w:rsidRPr="00C61874">
        <w:rPr>
          <w:lang w:val="de-DE"/>
        </w:rPr>
        <w:tab/>
        <w:t>Notfallmaßnahmen bei Produktaustritt</w:t>
      </w:r>
      <w:r w:rsidRPr="00C61874">
        <w:rPr>
          <w:lang w:val="de-DE"/>
        </w:rPr>
        <w:tab/>
        <w:t>A</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p>
    <w:p w:rsidR="00FC45C3" w:rsidRPr="00C61874" w:rsidRDefault="00FC45C3" w:rsidP="00FC45C3">
      <w:pPr>
        <w:tabs>
          <w:tab w:val="left" w:pos="-1135"/>
          <w:tab w:val="left" w:pos="-568"/>
          <w:tab w:val="left" w:pos="565"/>
          <w:tab w:val="left" w:pos="1131"/>
          <w:tab w:val="left" w:pos="8502"/>
          <w:tab w:val="left" w:pos="9068"/>
        </w:tabs>
        <w:ind w:left="1134" w:hanging="1134"/>
        <w:rPr>
          <w:lang w:val="de-DE"/>
        </w:rPr>
      </w:pPr>
      <w:r w:rsidRPr="00C61874">
        <w:rPr>
          <w:lang w:val="de-DE"/>
        </w:rPr>
        <w:tab/>
      </w:r>
      <w:r w:rsidRPr="00C61874">
        <w:rPr>
          <w:lang w:val="de-DE"/>
        </w:rPr>
        <w:tab/>
        <w:t>Durch ein Leck entweicht Gas. Wovon ist das Verhalten dieser Gaswolke unter anderem abhängig?</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Von der relativen Dichte des Gases.</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Von der Leitfähigkeit des Gases.</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Von dem Siedepunkt des Gases.</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Von der höchstzulässigen Konzentration des Gases am Arbeitsplatz.</w:t>
      </w:r>
    </w:p>
    <w:p w:rsidR="00FC45C3" w:rsidRPr="00C61874" w:rsidRDefault="00FC45C3" w:rsidP="00FC45C3">
      <w:pPr>
        <w:tabs>
          <w:tab w:val="left" w:pos="-1135"/>
          <w:tab w:val="left" w:pos="-568"/>
          <w:tab w:val="left" w:pos="-2"/>
          <w:tab w:val="left" w:pos="284"/>
          <w:tab w:val="left" w:pos="1131"/>
          <w:tab w:val="left" w:pos="1418"/>
          <w:tab w:val="left" w:pos="8502"/>
          <w:tab w:val="left" w:pos="9068"/>
        </w:tabs>
        <w:ind w:left="1701" w:hanging="1701"/>
        <w:rPr>
          <w:lang w:val="de-DE"/>
        </w:rPr>
      </w:pPr>
    </w:p>
    <w:p w:rsidR="00FC45C3" w:rsidRPr="00C61874" w:rsidRDefault="00FC45C3" w:rsidP="00FC45C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333 03.0-02</w:t>
      </w:r>
      <w:r w:rsidRPr="00C61874">
        <w:rPr>
          <w:lang w:val="de-DE"/>
        </w:rPr>
        <w:tab/>
        <w:t>Notfallmaßnahmen bei Produktaustritt</w:t>
      </w:r>
      <w:r w:rsidRPr="00C61874">
        <w:rPr>
          <w:lang w:val="de-DE"/>
        </w:rPr>
        <w:tab/>
        <w:t>D</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p>
    <w:p w:rsidR="00FC45C3" w:rsidRPr="00C61874" w:rsidRDefault="00FC45C3" w:rsidP="00FC45C3">
      <w:pPr>
        <w:tabs>
          <w:tab w:val="left" w:pos="-1135"/>
          <w:tab w:val="left" w:pos="-568"/>
          <w:tab w:val="left" w:pos="567"/>
          <w:tab w:val="left" w:pos="1131"/>
          <w:tab w:val="left" w:pos="8502"/>
          <w:tab w:val="left" w:pos="9068"/>
        </w:tabs>
        <w:ind w:left="1134" w:hanging="1134"/>
        <w:rPr>
          <w:lang w:val="de-DE"/>
        </w:rPr>
      </w:pPr>
      <w:r w:rsidRPr="00C61874">
        <w:rPr>
          <w:lang w:val="de-DE"/>
        </w:rPr>
        <w:tab/>
      </w:r>
      <w:r w:rsidRPr="00C61874">
        <w:rPr>
          <w:lang w:val="de-DE"/>
        </w:rPr>
        <w:tab/>
        <w:t>Durch ein Leck entweicht eine Flüssigkeit. Wovon ist die Verdampfungsgeschwindigkeit der Flüssigkeit unabhängig?</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Von der Größe der Flüssigkeitsoberfläche.</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Von der Temperatur der Flüssigkeit.</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Von der Geschwindigkeit, mit der der Dampf vom Wind abgeführt wird.</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Von der höchstzulässigen Konzentration der Flüssigkeit am Arbeitsplatz</w:t>
      </w:r>
      <w:r w:rsidRPr="00C61874" w:rsidDel="00420503">
        <w:rPr>
          <w:lang w:val="de-DE"/>
        </w:rPr>
        <w:t xml:space="preserve"> </w:t>
      </w:r>
      <w:r w:rsidRPr="00C61874">
        <w:rPr>
          <w:lang w:val="de-DE"/>
        </w:rPr>
        <w:t>.</w:t>
      </w:r>
    </w:p>
    <w:p w:rsidR="00FC45C3" w:rsidRPr="00C61874" w:rsidRDefault="00FC45C3" w:rsidP="00FC45C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p>
    <w:p w:rsidR="00FC45C3" w:rsidRPr="00C61874" w:rsidRDefault="00FC45C3" w:rsidP="00FC45C3">
      <w:pPr>
        <w:tabs>
          <w:tab w:val="left" w:pos="-1135"/>
          <w:tab w:val="left" w:pos="-568"/>
          <w:tab w:val="left" w:pos="-2"/>
          <w:tab w:val="left" w:pos="284"/>
          <w:tab w:val="left" w:pos="1134"/>
          <w:tab w:val="left" w:pos="1699"/>
          <w:tab w:val="left" w:pos="8502"/>
          <w:tab w:val="left" w:pos="9068"/>
        </w:tabs>
        <w:ind w:left="1701" w:hanging="1701"/>
        <w:rPr>
          <w:lang w:val="de-DE"/>
        </w:rPr>
      </w:pPr>
      <w:r w:rsidRPr="00C61874">
        <w:rPr>
          <w:lang w:val="de-DE"/>
        </w:rPr>
        <w:tab/>
        <w:t>333 03.0-03</w:t>
      </w:r>
      <w:r w:rsidRPr="00C61874">
        <w:rPr>
          <w:lang w:val="de-DE"/>
        </w:rPr>
        <w:tab/>
        <w:t>Notfallmaßnahmen bei Produktaustritt</w:t>
      </w:r>
      <w:r w:rsidRPr="00C61874">
        <w:rPr>
          <w:lang w:val="de-DE"/>
        </w:rPr>
        <w:tab/>
        <w:t>C</w:t>
      </w:r>
    </w:p>
    <w:p w:rsidR="00FC45C3" w:rsidRPr="00C61874" w:rsidRDefault="00FC45C3" w:rsidP="00FC45C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p>
    <w:p w:rsidR="00FC45C3" w:rsidRPr="00C61874" w:rsidRDefault="00FC45C3" w:rsidP="00FC45C3">
      <w:pPr>
        <w:pStyle w:val="BodyText22"/>
        <w:tabs>
          <w:tab w:val="clear" w:pos="-1135"/>
          <w:tab w:val="clear" w:pos="-568"/>
          <w:tab w:val="clear" w:pos="1131"/>
          <w:tab w:val="clear" w:pos="8502"/>
          <w:tab w:val="clear" w:pos="9068"/>
          <w:tab w:val="left" w:pos="-1193"/>
          <w:tab w:val="left" w:pos="-626"/>
          <w:tab w:val="left" w:pos="-60"/>
          <w:tab w:val="left" w:pos="284"/>
          <w:tab w:val="left" w:pos="2207"/>
          <w:tab w:val="left" w:pos="2775"/>
          <w:tab w:val="left" w:pos="3341"/>
          <w:tab w:val="left" w:pos="3908"/>
          <w:tab w:val="left" w:pos="4475"/>
          <w:tab w:val="left" w:pos="5042"/>
          <w:tab w:val="left" w:pos="5609"/>
          <w:tab w:val="left" w:pos="6176"/>
          <w:tab w:val="left" w:pos="7876"/>
          <w:tab w:val="left" w:pos="8444"/>
          <w:tab w:val="left" w:pos="9010"/>
        </w:tabs>
      </w:pPr>
      <w:r w:rsidRPr="00C61874">
        <w:tab/>
      </w:r>
      <w:r w:rsidRPr="00C61874">
        <w:tab/>
        <w:t xml:space="preserve">Während des Ankoppelns des Ladeschlauchs läuft eine korrosive Flüssigkeit aus dem Schlauch aufs Deck. Was tun Sie zuerst? </w:t>
      </w:r>
    </w:p>
    <w:p w:rsidR="00FC45C3" w:rsidRPr="00C61874" w:rsidRDefault="00FC45C3" w:rsidP="00FC45C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p>
    <w:p w:rsidR="00FC45C3" w:rsidRPr="00C61874" w:rsidRDefault="00FC45C3" w:rsidP="00FC45C3">
      <w:pPr>
        <w:widowControl w:val="0"/>
        <w:tabs>
          <w:tab w:val="left" w:pos="-1193"/>
          <w:tab w:val="left" w:pos="-626"/>
          <w:tab w:val="left" w:pos="-60"/>
          <w:tab w:val="left" w:pos="284"/>
          <w:tab w:val="left" w:pos="567"/>
          <w:tab w:val="left" w:pos="1134"/>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r w:rsidRPr="00C61874">
        <w:rPr>
          <w:lang w:val="de-DE"/>
        </w:rPr>
        <w:tab/>
      </w:r>
      <w:r w:rsidRPr="00C61874">
        <w:rPr>
          <w:lang w:val="de-DE"/>
        </w:rPr>
        <w:tab/>
      </w:r>
      <w:r w:rsidRPr="00C61874">
        <w:rPr>
          <w:lang w:val="de-DE"/>
        </w:rPr>
        <w:tab/>
        <w:t>A</w:t>
      </w:r>
      <w:r w:rsidRPr="00C61874">
        <w:rPr>
          <w:lang w:val="de-DE"/>
        </w:rPr>
        <w:tab/>
        <w:t>Sie spülen die Flüssigkeit mit viel Wasser weg.</w:t>
      </w:r>
    </w:p>
    <w:p w:rsidR="00FC45C3" w:rsidRPr="00C61874" w:rsidRDefault="00FC45C3" w:rsidP="00FC45C3">
      <w:pPr>
        <w:widowControl w:val="0"/>
        <w:tabs>
          <w:tab w:val="left" w:pos="-1193"/>
          <w:tab w:val="left" w:pos="-626"/>
          <w:tab w:val="left" w:pos="-60"/>
          <w:tab w:val="left" w:pos="284"/>
          <w:tab w:val="left" w:pos="567"/>
          <w:tab w:val="left" w:pos="1134"/>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r w:rsidRPr="00C61874">
        <w:rPr>
          <w:lang w:val="de-DE"/>
        </w:rPr>
        <w:tab/>
      </w:r>
      <w:r w:rsidRPr="00C61874">
        <w:rPr>
          <w:lang w:val="de-DE"/>
        </w:rPr>
        <w:tab/>
      </w:r>
      <w:r w:rsidRPr="00C61874">
        <w:rPr>
          <w:lang w:val="de-DE"/>
        </w:rPr>
        <w:tab/>
        <w:t>B</w:t>
      </w:r>
      <w:r w:rsidRPr="00C61874">
        <w:rPr>
          <w:lang w:val="de-DE"/>
        </w:rPr>
        <w:tab/>
        <w:t>Sie spülen die Flüssigkeit mit viel Wasser weg und machen eine Meldung an die zuständige Behörde, damit weitere Maßnahmen ergriffen werden können.</w:t>
      </w:r>
    </w:p>
    <w:p w:rsidR="00FC45C3" w:rsidRPr="00C61874" w:rsidRDefault="00FC45C3" w:rsidP="00FC45C3">
      <w:pPr>
        <w:widowControl w:val="0"/>
        <w:tabs>
          <w:tab w:val="left" w:pos="-1193"/>
          <w:tab w:val="left" w:pos="-626"/>
          <w:tab w:val="left" w:pos="-60"/>
          <w:tab w:val="left" w:pos="284"/>
          <w:tab w:val="left" w:pos="567"/>
          <w:tab w:val="left" w:pos="1134"/>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r w:rsidRPr="00C61874">
        <w:rPr>
          <w:lang w:val="de-DE"/>
        </w:rPr>
        <w:tab/>
      </w:r>
      <w:r w:rsidRPr="00C61874">
        <w:rPr>
          <w:lang w:val="de-DE"/>
        </w:rPr>
        <w:tab/>
      </w:r>
      <w:r w:rsidRPr="00C61874">
        <w:rPr>
          <w:lang w:val="de-DE"/>
        </w:rPr>
        <w:tab/>
        <w:t>C</w:t>
      </w:r>
      <w:r w:rsidRPr="00C61874">
        <w:rPr>
          <w:lang w:val="de-DE"/>
        </w:rPr>
        <w:tab/>
        <w:t>Sie versuchen, die Flüssigkeit einzudämmen und anschließend mit den dafür vorgesehenen Mitteln aufzunehmen.</w:t>
      </w:r>
    </w:p>
    <w:p w:rsidR="00FC45C3" w:rsidRPr="00C61874" w:rsidRDefault="00FC45C3" w:rsidP="00C2512E">
      <w:pPr>
        <w:widowControl w:val="0"/>
        <w:tabs>
          <w:tab w:val="left" w:pos="-1193"/>
          <w:tab w:val="left" w:pos="-626"/>
          <w:tab w:val="left" w:pos="-60"/>
          <w:tab w:val="left" w:pos="284"/>
          <w:tab w:val="left" w:pos="567"/>
          <w:tab w:val="left" w:pos="1134"/>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r w:rsidRPr="00C61874">
        <w:rPr>
          <w:lang w:val="de-DE"/>
        </w:rPr>
        <w:tab/>
      </w:r>
      <w:r w:rsidR="00C2512E" w:rsidRPr="00C61874">
        <w:rPr>
          <w:lang w:val="de-DE"/>
        </w:rPr>
        <w:tab/>
      </w:r>
      <w:r w:rsidRPr="00C61874">
        <w:rPr>
          <w:lang w:val="de-DE"/>
        </w:rPr>
        <w:tab/>
        <w:t>D</w:t>
      </w:r>
      <w:r w:rsidR="00C2512E" w:rsidRPr="00C61874">
        <w:rPr>
          <w:lang w:val="de-DE"/>
        </w:rPr>
        <w:tab/>
      </w:r>
      <w:r w:rsidRPr="00C61874">
        <w:rPr>
          <w:lang w:val="de-DE"/>
        </w:rPr>
        <w:t>Sie spülen die Flüssigkeit weg und reinigen das Deck mit Seife.</w:t>
      </w:r>
    </w:p>
    <w:p w:rsidR="00FC45C3" w:rsidRPr="00C61874" w:rsidRDefault="00FC45C3" w:rsidP="00FC45C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p>
    <w:p w:rsidR="00FC45C3" w:rsidRPr="00C61874" w:rsidRDefault="00FC45C3" w:rsidP="00FC45C3">
      <w:pPr>
        <w:tabs>
          <w:tab w:val="left" w:pos="-1135"/>
          <w:tab w:val="left" w:pos="-568"/>
          <w:tab w:val="left" w:pos="-2"/>
          <w:tab w:val="left" w:pos="284"/>
          <w:tab w:val="left" w:pos="1134"/>
          <w:tab w:val="left" w:pos="1699"/>
          <w:tab w:val="left" w:pos="8502"/>
          <w:tab w:val="left" w:pos="9068"/>
        </w:tabs>
        <w:ind w:left="1701" w:hanging="1701"/>
        <w:rPr>
          <w:lang w:val="de-DE"/>
        </w:rPr>
      </w:pPr>
      <w:r w:rsidRPr="00C61874">
        <w:rPr>
          <w:lang w:val="de-DE"/>
        </w:rPr>
        <w:tab/>
        <w:t>333 03.0-04</w:t>
      </w:r>
      <w:r w:rsidRPr="00C61874">
        <w:rPr>
          <w:lang w:val="de-DE"/>
        </w:rPr>
        <w:tab/>
        <w:t>Allgemeine Grundkenntnisse</w:t>
      </w:r>
      <w:r w:rsidRPr="00C61874">
        <w:rPr>
          <w:lang w:val="de-DE"/>
        </w:rPr>
        <w:tab/>
        <w:t>D</w:t>
      </w:r>
    </w:p>
    <w:p w:rsidR="00FC45C3" w:rsidRPr="00C61874" w:rsidRDefault="00FC45C3" w:rsidP="00FC45C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p>
    <w:p w:rsidR="00FC45C3" w:rsidRPr="00C61874" w:rsidRDefault="00FC45C3" w:rsidP="00FC45C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r w:rsidRPr="00C61874">
        <w:rPr>
          <w:lang w:val="de-DE"/>
        </w:rPr>
        <w:tab/>
      </w:r>
      <w:r w:rsidRPr="00C61874">
        <w:rPr>
          <w:lang w:val="de-DE"/>
        </w:rPr>
        <w:tab/>
      </w:r>
      <w:r w:rsidRPr="00C61874">
        <w:rPr>
          <w:lang w:val="de-DE"/>
        </w:rPr>
        <w:tab/>
        <w:t>Wo müssen Fässer, die Slop enthalten, entleert werden?</w:t>
      </w:r>
    </w:p>
    <w:p w:rsidR="00FC45C3" w:rsidRPr="00C61874" w:rsidRDefault="00FC45C3" w:rsidP="00FC45C3">
      <w:pPr>
        <w:widowControl w:val="0"/>
        <w:tabs>
          <w:tab w:val="left" w:pos="-1193"/>
          <w:tab w:val="left" w:pos="-626"/>
          <w:tab w:val="left" w:pos="-60"/>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p>
    <w:p w:rsidR="00FC45C3" w:rsidRPr="00C61874" w:rsidRDefault="00FC45C3" w:rsidP="00FC45C3">
      <w:pPr>
        <w:widowControl w:val="0"/>
        <w:tabs>
          <w:tab w:val="left" w:pos="-1193"/>
          <w:tab w:val="left" w:pos="-626"/>
          <w:tab w:val="left" w:pos="-60"/>
          <w:tab w:val="left" w:pos="284"/>
          <w:tab w:val="left" w:pos="567"/>
          <w:tab w:val="left" w:pos="1134"/>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r w:rsidRPr="00C61874">
        <w:rPr>
          <w:lang w:val="de-DE"/>
        </w:rPr>
        <w:tab/>
      </w:r>
      <w:r w:rsidRPr="00C61874">
        <w:rPr>
          <w:lang w:val="de-DE"/>
        </w:rPr>
        <w:tab/>
      </w:r>
      <w:r w:rsidRPr="00C61874">
        <w:rPr>
          <w:lang w:val="de-DE"/>
        </w:rPr>
        <w:tab/>
        <w:t>A</w:t>
      </w:r>
      <w:r w:rsidRPr="00C61874">
        <w:rPr>
          <w:lang w:val="de-DE"/>
        </w:rPr>
        <w:tab/>
        <w:t>An einer Schleuse in einem zu diesem Zweck bereitgestellten Tank.</w:t>
      </w:r>
    </w:p>
    <w:p w:rsidR="00FC45C3" w:rsidRPr="00C61874" w:rsidRDefault="00FC45C3" w:rsidP="00FC45C3">
      <w:pPr>
        <w:widowControl w:val="0"/>
        <w:tabs>
          <w:tab w:val="left" w:pos="-1193"/>
          <w:tab w:val="left" w:pos="-626"/>
          <w:tab w:val="left" w:pos="-60"/>
          <w:tab w:val="left" w:pos="284"/>
          <w:tab w:val="left" w:pos="567"/>
          <w:tab w:val="left" w:pos="1134"/>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r w:rsidRPr="00C61874">
        <w:rPr>
          <w:lang w:val="de-DE"/>
        </w:rPr>
        <w:tab/>
      </w:r>
      <w:r w:rsidRPr="00C61874">
        <w:rPr>
          <w:lang w:val="de-DE"/>
        </w:rPr>
        <w:tab/>
      </w:r>
      <w:r w:rsidRPr="00C61874">
        <w:rPr>
          <w:lang w:val="de-DE"/>
        </w:rPr>
        <w:tab/>
        <w:t>B</w:t>
      </w:r>
      <w:r w:rsidRPr="00C61874">
        <w:rPr>
          <w:lang w:val="de-DE"/>
        </w:rPr>
        <w:tab/>
        <w:t>Bei einem Bunkerbetrieb.</w:t>
      </w:r>
    </w:p>
    <w:p w:rsidR="00FC45C3" w:rsidRPr="00C61874" w:rsidRDefault="00FC45C3" w:rsidP="00FC45C3">
      <w:pPr>
        <w:widowControl w:val="0"/>
        <w:tabs>
          <w:tab w:val="left" w:pos="-1193"/>
          <w:tab w:val="left" w:pos="-626"/>
          <w:tab w:val="left" w:pos="-60"/>
          <w:tab w:val="left" w:pos="284"/>
          <w:tab w:val="left" w:pos="567"/>
          <w:tab w:val="left" w:pos="1134"/>
          <w:tab w:val="left" w:pos="2207"/>
          <w:tab w:val="left" w:pos="2775"/>
          <w:tab w:val="left" w:pos="3341"/>
          <w:tab w:val="left" w:pos="3908"/>
          <w:tab w:val="left" w:pos="4475"/>
          <w:tab w:val="left" w:pos="5042"/>
          <w:tab w:val="left" w:pos="5609"/>
          <w:tab w:val="left" w:pos="6176"/>
          <w:tab w:val="left" w:pos="7876"/>
          <w:tab w:val="left" w:pos="8444"/>
          <w:tab w:val="left" w:pos="9010"/>
        </w:tabs>
        <w:ind w:left="1701" w:hanging="1701"/>
        <w:rPr>
          <w:lang w:val="de-DE"/>
        </w:rPr>
      </w:pPr>
      <w:r w:rsidRPr="00C61874">
        <w:rPr>
          <w:lang w:val="de-DE"/>
        </w:rPr>
        <w:tab/>
      </w:r>
      <w:r w:rsidRPr="00C61874">
        <w:rPr>
          <w:lang w:val="de-DE"/>
        </w:rPr>
        <w:tab/>
      </w:r>
      <w:r w:rsidRPr="00C61874">
        <w:rPr>
          <w:lang w:val="de-DE"/>
        </w:rPr>
        <w:tab/>
        <w:t>C</w:t>
      </w:r>
      <w:r w:rsidRPr="00C61874">
        <w:rPr>
          <w:lang w:val="de-DE"/>
        </w:rPr>
        <w:tab/>
        <w:t>Bei einer geeigneten Ladestelle.</w:t>
      </w:r>
    </w:p>
    <w:p w:rsidR="00FC45C3" w:rsidRPr="00C61874" w:rsidRDefault="00FC45C3" w:rsidP="00FC45C3">
      <w:pPr>
        <w:tabs>
          <w:tab w:val="left" w:pos="-1135"/>
          <w:tab w:val="left" w:pos="-568"/>
          <w:tab w:val="left" w:pos="-2"/>
          <w:tab w:val="left" w:pos="284"/>
          <w:tab w:val="left" w:pos="567"/>
          <w:tab w:val="left" w:pos="1134"/>
          <w:tab w:val="left" w:pos="1699"/>
          <w:tab w:val="left" w:pos="8502"/>
          <w:tab w:val="left" w:pos="9068"/>
        </w:tabs>
        <w:ind w:left="1701" w:hanging="1701"/>
        <w:rPr>
          <w:lang w:val="de-DE"/>
        </w:rPr>
      </w:pPr>
      <w:r w:rsidRPr="00C61874">
        <w:rPr>
          <w:lang w:val="de-DE"/>
        </w:rPr>
        <w:tab/>
      </w:r>
      <w:r w:rsidRPr="00C61874">
        <w:rPr>
          <w:lang w:val="de-DE"/>
        </w:rPr>
        <w:tab/>
      </w:r>
      <w:r w:rsidRPr="00C61874">
        <w:rPr>
          <w:lang w:val="de-DE"/>
        </w:rPr>
        <w:tab/>
        <w:t>D</w:t>
      </w:r>
      <w:r w:rsidRPr="00C61874">
        <w:rPr>
          <w:lang w:val="de-DE"/>
        </w:rPr>
        <w:tab/>
        <w:t>Bei einem von der zuständigen Behörde anerkannten Betrieb.</w:t>
      </w:r>
    </w:p>
    <w:p w:rsidR="00FC45C3" w:rsidRPr="00C61874" w:rsidRDefault="00FC45C3" w:rsidP="00FC45C3">
      <w:pPr>
        <w:widowControl w:val="0"/>
        <w:tabs>
          <w:tab w:val="left" w:pos="-1193"/>
          <w:tab w:val="left" w:pos="-626"/>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6743"/>
          <w:tab w:val="left" w:pos="7310"/>
          <w:tab w:val="left" w:pos="7876"/>
          <w:tab w:val="left" w:pos="8444"/>
          <w:tab w:val="left" w:pos="9010"/>
        </w:tabs>
        <w:ind w:left="1701" w:hanging="1701"/>
        <w:rPr>
          <w:lang w:val="de-DE"/>
        </w:rPr>
      </w:pPr>
    </w:p>
    <w:p w:rsidR="00FC45C3" w:rsidRPr="00C61874" w:rsidRDefault="00FC45C3" w:rsidP="00FC45C3">
      <w:pPr>
        <w:tabs>
          <w:tab w:val="left" w:pos="-1135"/>
          <w:tab w:val="left" w:pos="-568"/>
          <w:tab w:val="left" w:pos="-2"/>
          <w:tab w:val="left" w:pos="284"/>
          <w:tab w:val="left" w:pos="1134"/>
          <w:tab w:val="left" w:pos="1699"/>
          <w:tab w:val="left" w:pos="8502"/>
          <w:tab w:val="left" w:pos="9068"/>
        </w:tabs>
        <w:ind w:left="1701" w:hanging="1701"/>
        <w:rPr>
          <w:lang w:val="de-DE"/>
        </w:rPr>
      </w:pPr>
      <w:r w:rsidRPr="00C61874">
        <w:rPr>
          <w:lang w:val="de-DE"/>
        </w:rPr>
        <w:tab/>
        <w:t>333 03.0-05</w:t>
      </w:r>
      <w:r w:rsidRPr="00C61874">
        <w:rPr>
          <w:lang w:val="de-DE"/>
        </w:rPr>
        <w:tab/>
        <w:t>Allgemeine Grundkenntnisse</w:t>
      </w:r>
      <w:r w:rsidRPr="00C61874">
        <w:rPr>
          <w:lang w:val="de-DE"/>
        </w:rPr>
        <w:tab/>
        <w:t>A</w:t>
      </w:r>
    </w:p>
    <w:p w:rsidR="00FC45C3" w:rsidRPr="00C61874" w:rsidRDefault="00FC45C3" w:rsidP="00FC45C3">
      <w:pPr>
        <w:widowControl w:val="0"/>
        <w:tabs>
          <w:tab w:val="left" w:pos="-1193"/>
          <w:tab w:val="left" w:pos="-626"/>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6743"/>
          <w:tab w:val="left" w:pos="7310"/>
          <w:tab w:val="left" w:pos="7876"/>
          <w:tab w:val="left" w:pos="8444"/>
          <w:tab w:val="left" w:pos="9010"/>
        </w:tabs>
        <w:ind w:left="1701" w:hanging="1701"/>
        <w:rPr>
          <w:lang w:val="de-DE"/>
        </w:rPr>
      </w:pPr>
    </w:p>
    <w:p w:rsidR="00FC45C3" w:rsidRPr="00C61874" w:rsidRDefault="00FC45C3" w:rsidP="00FC45C3">
      <w:pPr>
        <w:widowControl w:val="0"/>
        <w:tabs>
          <w:tab w:val="left" w:pos="-1193"/>
          <w:tab w:val="left" w:pos="-626"/>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6743"/>
          <w:tab w:val="left" w:pos="7310"/>
          <w:tab w:val="left" w:pos="7876"/>
          <w:tab w:val="left" w:pos="8444"/>
          <w:tab w:val="left" w:pos="9010"/>
        </w:tabs>
        <w:ind w:left="1701" w:hanging="1701"/>
        <w:rPr>
          <w:lang w:val="de-DE"/>
        </w:rPr>
      </w:pPr>
      <w:r w:rsidRPr="00C61874">
        <w:rPr>
          <w:lang w:val="de-DE"/>
        </w:rPr>
        <w:tab/>
      </w:r>
      <w:r w:rsidRPr="00C61874">
        <w:rPr>
          <w:lang w:val="de-DE"/>
        </w:rPr>
        <w:tab/>
      </w:r>
      <w:r w:rsidRPr="00C61874">
        <w:rPr>
          <w:lang w:val="de-DE"/>
        </w:rPr>
        <w:tab/>
        <w:t>Wo entsorgen Sie gebrauchte Messröhrchen?</w:t>
      </w:r>
    </w:p>
    <w:p w:rsidR="00FC45C3" w:rsidRPr="00C61874" w:rsidRDefault="00FC45C3" w:rsidP="00FC45C3">
      <w:pPr>
        <w:widowControl w:val="0"/>
        <w:tabs>
          <w:tab w:val="left" w:pos="-1193"/>
          <w:tab w:val="left" w:pos="-626"/>
          <w:tab w:val="left" w:pos="284"/>
          <w:tab w:val="left" w:pos="567"/>
          <w:tab w:val="left" w:pos="1134"/>
          <w:tab w:val="left" w:pos="1641"/>
          <w:tab w:val="left" w:pos="2207"/>
          <w:tab w:val="left" w:pos="2775"/>
          <w:tab w:val="left" w:pos="3341"/>
          <w:tab w:val="left" w:pos="3908"/>
          <w:tab w:val="left" w:pos="4475"/>
          <w:tab w:val="left" w:pos="5042"/>
          <w:tab w:val="left" w:pos="5609"/>
          <w:tab w:val="left" w:pos="6176"/>
          <w:tab w:val="left" w:pos="6743"/>
          <w:tab w:val="left" w:pos="7310"/>
          <w:tab w:val="left" w:pos="7876"/>
          <w:tab w:val="left" w:pos="8444"/>
          <w:tab w:val="left" w:pos="9010"/>
        </w:tabs>
        <w:ind w:left="1701" w:hanging="1701"/>
        <w:rPr>
          <w:lang w:val="de-DE"/>
        </w:rPr>
      </w:pPr>
    </w:p>
    <w:p w:rsidR="00FC45C3" w:rsidRPr="00C61874" w:rsidRDefault="00FC45C3" w:rsidP="00FC45C3">
      <w:pPr>
        <w:widowControl w:val="0"/>
        <w:tabs>
          <w:tab w:val="left" w:pos="-1193"/>
          <w:tab w:val="left" w:pos="-626"/>
          <w:tab w:val="left" w:pos="284"/>
          <w:tab w:val="left" w:pos="567"/>
          <w:tab w:val="left" w:pos="1134"/>
          <w:tab w:val="left" w:pos="2207"/>
          <w:tab w:val="left" w:pos="2775"/>
          <w:tab w:val="left" w:pos="3341"/>
          <w:tab w:val="left" w:pos="3908"/>
          <w:tab w:val="left" w:pos="4475"/>
          <w:tab w:val="left" w:pos="5042"/>
          <w:tab w:val="left" w:pos="5609"/>
          <w:tab w:val="left" w:pos="6176"/>
          <w:tab w:val="left" w:pos="6743"/>
          <w:tab w:val="left" w:pos="7310"/>
          <w:tab w:val="left" w:pos="7876"/>
          <w:tab w:val="left" w:pos="8444"/>
          <w:tab w:val="left" w:pos="9010"/>
        </w:tabs>
        <w:ind w:left="1701" w:hanging="1701"/>
        <w:rPr>
          <w:lang w:val="de-DE"/>
        </w:rPr>
      </w:pPr>
      <w:r w:rsidRPr="00C61874">
        <w:rPr>
          <w:lang w:val="de-DE"/>
        </w:rPr>
        <w:tab/>
      </w:r>
      <w:r w:rsidRPr="00C61874">
        <w:rPr>
          <w:lang w:val="de-DE"/>
        </w:rPr>
        <w:tab/>
      </w:r>
      <w:r w:rsidRPr="00C61874">
        <w:rPr>
          <w:lang w:val="de-DE"/>
        </w:rPr>
        <w:tab/>
        <w:t>A</w:t>
      </w:r>
      <w:r w:rsidRPr="00C61874">
        <w:rPr>
          <w:lang w:val="de-DE"/>
        </w:rPr>
        <w:tab/>
        <w:t>In einem Container für chemischen Abfall.</w:t>
      </w:r>
    </w:p>
    <w:p w:rsidR="00FC45C3" w:rsidRPr="00C61874" w:rsidRDefault="00FC45C3" w:rsidP="00FC45C3">
      <w:pPr>
        <w:widowControl w:val="0"/>
        <w:tabs>
          <w:tab w:val="left" w:pos="-1193"/>
          <w:tab w:val="left" w:pos="-626"/>
          <w:tab w:val="left" w:pos="284"/>
          <w:tab w:val="left" w:pos="567"/>
          <w:tab w:val="left" w:pos="1134"/>
          <w:tab w:val="left" w:pos="2207"/>
          <w:tab w:val="left" w:pos="2775"/>
          <w:tab w:val="left" w:pos="3341"/>
          <w:tab w:val="left" w:pos="3908"/>
          <w:tab w:val="left" w:pos="4475"/>
          <w:tab w:val="left" w:pos="5042"/>
          <w:tab w:val="left" w:pos="5609"/>
          <w:tab w:val="left" w:pos="6176"/>
          <w:tab w:val="left" w:pos="6743"/>
          <w:tab w:val="left" w:pos="7310"/>
          <w:tab w:val="left" w:pos="7876"/>
          <w:tab w:val="left" w:pos="8444"/>
          <w:tab w:val="left" w:pos="9010"/>
        </w:tabs>
        <w:ind w:left="1701" w:hanging="1701"/>
        <w:rPr>
          <w:lang w:val="de-DE"/>
        </w:rPr>
      </w:pPr>
      <w:r w:rsidRPr="00C61874">
        <w:rPr>
          <w:lang w:val="de-DE"/>
        </w:rPr>
        <w:tab/>
      </w:r>
      <w:r w:rsidRPr="00C61874">
        <w:rPr>
          <w:lang w:val="de-DE"/>
        </w:rPr>
        <w:tab/>
      </w:r>
      <w:r w:rsidRPr="00C61874">
        <w:rPr>
          <w:lang w:val="de-DE"/>
        </w:rPr>
        <w:tab/>
        <w:t>B</w:t>
      </w:r>
      <w:r w:rsidRPr="00C61874">
        <w:rPr>
          <w:lang w:val="de-DE"/>
        </w:rPr>
        <w:tab/>
        <w:t>Im Mülleimer.</w:t>
      </w:r>
    </w:p>
    <w:p w:rsidR="00FC45C3" w:rsidRPr="00C61874" w:rsidRDefault="00FC45C3" w:rsidP="00FC45C3">
      <w:pPr>
        <w:widowControl w:val="0"/>
        <w:tabs>
          <w:tab w:val="left" w:pos="-1193"/>
          <w:tab w:val="left" w:pos="-626"/>
          <w:tab w:val="left" w:pos="284"/>
          <w:tab w:val="left" w:pos="567"/>
          <w:tab w:val="left" w:pos="1134"/>
          <w:tab w:val="left" w:pos="2207"/>
          <w:tab w:val="left" w:pos="2775"/>
          <w:tab w:val="left" w:pos="3341"/>
          <w:tab w:val="left" w:pos="3908"/>
          <w:tab w:val="left" w:pos="4475"/>
          <w:tab w:val="left" w:pos="5042"/>
          <w:tab w:val="left" w:pos="5609"/>
          <w:tab w:val="left" w:pos="6176"/>
          <w:tab w:val="left" w:pos="6743"/>
          <w:tab w:val="left" w:pos="7310"/>
          <w:tab w:val="left" w:pos="7876"/>
          <w:tab w:val="left" w:pos="8444"/>
          <w:tab w:val="left" w:pos="9010"/>
        </w:tabs>
        <w:ind w:left="1701" w:hanging="1701"/>
        <w:rPr>
          <w:lang w:val="de-DE"/>
        </w:rPr>
      </w:pPr>
      <w:r w:rsidRPr="00C61874">
        <w:rPr>
          <w:lang w:val="de-DE"/>
        </w:rPr>
        <w:tab/>
      </w:r>
      <w:r w:rsidRPr="00C61874">
        <w:rPr>
          <w:lang w:val="de-DE"/>
        </w:rPr>
        <w:tab/>
      </w:r>
      <w:r w:rsidRPr="00C61874">
        <w:rPr>
          <w:lang w:val="de-DE"/>
        </w:rPr>
        <w:tab/>
        <w:t>C</w:t>
      </w:r>
      <w:r w:rsidRPr="00C61874">
        <w:rPr>
          <w:lang w:val="de-DE"/>
        </w:rPr>
        <w:tab/>
      </w:r>
      <w:proofErr w:type="spellStart"/>
      <w:r w:rsidRPr="00C61874">
        <w:rPr>
          <w:lang w:val="de-DE"/>
        </w:rPr>
        <w:t>Nur</w:t>
      </w:r>
      <w:proofErr w:type="spellEnd"/>
      <w:r w:rsidRPr="00C61874">
        <w:rPr>
          <w:lang w:val="de-DE"/>
        </w:rPr>
        <w:t xml:space="preserve"> beim Lieferanten der Röhrchen.</w:t>
      </w:r>
    </w:p>
    <w:p w:rsidR="00FC45C3" w:rsidRPr="00C61874" w:rsidRDefault="00FC45C3" w:rsidP="00FC45C3">
      <w:pPr>
        <w:widowControl w:val="0"/>
        <w:tabs>
          <w:tab w:val="left" w:pos="-1193"/>
          <w:tab w:val="left" w:pos="-626"/>
          <w:tab w:val="left" w:pos="284"/>
          <w:tab w:val="left" w:pos="567"/>
          <w:tab w:val="left" w:pos="1134"/>
          <w:tab w:val="left" w:pos="2207"/>
          <w:tab w:val="left" w:pos="2775"/>
          <w:tab w:val="left" w:pos="3341"/>
          <w:tab w:val="left" w:pos="3908"/>
          <w:tab w:val="left" w:pos="4475"/>
          <w:tab w:val="left" w:pos="5042"/>
          <w:tab w:val="left" w:pos="5609"/>
          <w:tab w:val="left" w:pos="6176"/>
          <w:tab w:val="left" w:pos="6743"/>
          <w:tab w:val="left" w:pos="7310"/>
          <w:tab w:val="left" w:pos="7876"/>
          <w:tab w:val="left" w:pos="8444"/>
          <w:tab w:val="left" w:pos="9010"/>
        </w:tabs>
        <w:ind w:left="1701" w:hanging="1701"/>
        <w:rPr>
          <w:lang w:val="de-DE"/>
        </w:rPr>
      </w:pPr>
      <w:r w:rsidRPr="00C61874">
        <w:rPr>
          <w:lang w:val="de-DE"/>
        </w:rPr>
        <w:tab/>
      </w:r>
      <w:r w:rsidRPr="00C61874">
        <w:rPr>
          <w:lang w:val="de-DE"/>
        </w:rPr>
        <w:tab/>
      </w:r>
      <w:r w:rsidRPr="00C61874">
        <w:rPr>
          <w:lang w:val="de-DE"/>
        </w:rPr>
        <w:tab/>
        <w:t>D</w:t>
      </w:r>
      <w:r w:rsidRPr="00C61874">
        <w:rPr>
          <w:lang w:val="de-DE"/>
        </w:rPr>
        <w:tab/>
        <w:t>Sie müssen aufgehoben werden, um eventuell bei einer behördlichen Kontrolle belegen zu können, dass gemessen wurde.</w:t>
      </w:r>
    </w:p>
    <w:p w:rsidR="00FC45C3" w:rsidRPr="00C61874" w:rsidRDefault="00FC45C3" w:rsidP="00FC45C3">
      <w:pPr>
        <w:tabs>
          <w:tab w:val="left" w:pos="-1135"/>
          <w:tab w:val="left" w:pos="-568"/>
          <w:tab w:val="left" w:pos="284"/>
          <w:tab w:val="left" w:pos="567"/>
          <w:tab w:val="left" w:pos="1134"/>
          <w:tab w:val="left" w:pos="1699"/>
          <w:tab w:val="left" w:pos="2265"/>
          <w:tab w:val="left" w:pos="7934"/>
          <w:tab w:val="left" w:pos="8502"/>
          <w:tab w:val="left" w:pos="9068"/>
        </w:tabs>
        <w:ind w:left="1701" w:hanging="1701"/>
        <w:rPr>
          <w:lang w:val="de-DE"/>
        </w:rPr>
        <w:sectPr w:rsidR="00FC45C3" w:rsidRPr="00C61874">
          <w:headerReference w:type="even" r:id="rId105"/>
          <w:headerReference w:type="default" r:id="rId106"/>
          <w:footerReference w:type="default" r:id="rId107"/>
          <w:pgSz w:w="11906" w:h="16838"/>
          <w:pgMar w:top="1417" w:right="1417" w:bottom="1417" w:left="1417" w:header="708" w:footer="708" w:gutter="0"/>
          <w:cols w:space="708"/>
        </w:sectPr>
      </w:pPr>
    </w:p>
    <w:p w:rsidR="00FC45C3" w:rsidRPr="00C61874" w:rsidRDefault="00FC45C3" w:rsidP="00FC45C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333 04.0-01</w:t>
      </w:r>
      <w:r w:rsidRPr="00C61874">
        <w:rPr>
          <w:lang w:val="de-DE"/>
        </w:rPr>
        <w:tab/>
        <w:t>Sicherheits- und Alarmplan</w:t>
      </w:r>
      <w:r w:rsidRPr="00C61874">
        <w:rPr>
          <w:lang w:val="de-DE"/>
        </w:rPr>
        <w:tab/>
        <w:t>D</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Wann sollte ein Sicherheits- und Alarmplan erstellt werden?</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p>
    <w:p w:rsidR="00FC45C3" w:rsidRPr="00C61874" w:rsidRDefault="00FC45C3" w:rsidP="00FC45C3">
      <w:pPr>
        <w:tabs>
          <w:tab w:val="left" w:pos="-1135"/>
          <w:tab w:val="left" w:pos="-568"/>
          <w:tab w:val="left" w:pos="-2"/>
          <w:tab w:val="left" w:pos="567"/>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Es ist vernünftig, dies unmittelbar nach einer Katastrophe zu tun.</w:t>
      </w:r>
    </w:p>
    <w:p w:rsidR="00FC45C3" w:rsidRPr="00C61874" w:rsidRDefault="00FC45C3" w:rsidP="00FC45C3">
      <w:pPr>
        <w:tabs>
          <w:tab w:val="left" w:pos="-1135"/>
          <w:tab w:val="left" w:pos="-568"/>
          <w:tab w:val="left" w:pos="-2"/>
          <w:tab w:val="left" w:pos="567"/>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In dem Moment, wo eine Katastrophe auftritt, so dass man sofort weiß, wie man in dieser Situation handeln muss.</w:t>
      </w:r>
    </w:p>
    <w:p w:rsidR="00FC45C3" w:rsidRPr="00C61874" w:rsidRDefault="00FC45C3" w:rsidP="00FC45C3">
      <w:pPr>
        <w:tabs>
          <w:tab w:val="left" w:pos="-1135"/>
          <w:tab w:val="left" w:pos="-568"/>
          <w:tab w:val="left" w:pos="-2"/>
          <w:tab w:val="left" w:pos="567"/>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Unmittelbar bevor eine Katastrophe zu erwarten ist, so dass man gut auf die Situation vorbereitet ist.</w:t>
      </w:r>
    </w:p>
    <w:p w:rsidR="00FC45C3" w:rsidRPr="00C61874" w:rsidRDefault="00FC45C3" w:rsidP="00FC45C3">
      <w:pPr>
        <w:tabs>
          <w:tab w:val="left" w:pos="-1135"/>
          <w:tab w:val="left" w:pos="-568"/>
          <w:tab w:val="left" w:pos="-2"/>
          <w:tab w:val="left" w:pos="567"/>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Es ist sinnvoll, über einen Sicherheits- und Alarmplan zu verfügen, so dass man immer auf Katastrophen vorbereitet ist.</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p>
    <w:p w:rsidR="00FC45C3" w:rsidRPr="00C61874" w:rsidRDefault="00FC45C3" w:rsidP="00FC45C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333 04.0-02</w:t>
      </w:r>
      <w:r w:rsidRPr="00C61874">
        <w:rPr>
          <w:lang w:val="de-DE"/>
        </w:rPr>
        <w:tab/>
        <w:t>Sicherheits- und Alarmplan</w:t>
      </w:r>
      <w:r w:rsidRPr="00C61874">
        <w:rPr>
          <w:lang w:val="de-DE"/>
        </w:rPr>
        <w:tab/>
        <w:t>A</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Was steht normalerweise nicht in einem Sicherheits- und Alarmplan?</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Der Stoff, der befördert wird.</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Dass die zuständige Behörde informiert werden muss.</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Dass eventuell das “Bleib Weg” Signal gegeben werden muss.</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Dass man Unbefugte fernhalten muss.</w:t>
      </w:r>
    </w:p>
    <w:p w:rsidR="00FC45C3" w:rsidRPr="00C61874" w:rsidRDefault="00FC45C3" w:rsidP="00FC45C3">
      <w:pPr>
        <w:tabs>
          <w:tab w:val="left" w:pos="-1135"/>
          <w:tab w:val="left" w:pos="-568"/>
          <w:tab w:val="left" w:pos="-2"/>
          <w:tab w:val="left" w:pos="284"/>
          <w:tab w:val="left" w:pos="1131"/>
          <w:tab w:val="left" w:pos="1699"/>
          <w:tab w:val="left" w:pos="8502"/>
          <w:tab w:val="left" w:pos="9068"/>
        </w:tabs>
        <w:ind w:left="1701" w:hanging="1701"/>
        <w:rPr>
          <w:lang w:val="de-DE"/>
        </w:rPr>
      </w:pPr>
    </w:p>
    <w:p w:rsidR="00FC45C3" w:rsidRPr="00C61874" w:rsidRDefault="00FC45C3" w:rsidP="00FC45C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333 04.0-03</w:t>
      </w:r>
      <w:r w:rsidRPr="00C61874">
        <w:rPr>
          <w:lang w:val="de-DE"/>
        </w:rPr>
        <w:tab/>
        <w:t>Sicherheits- und Alarmplan</w:t>
      </w:r>
      <w:r w:rsidRPr="00C61874">
        <w:rPr>
          <w:lang w:val="de-DE"/>
        </w:rPr>
        <w:tab/>
        <w:t>C</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Was steht normalerweise nicht in einem Sicherheits- und Alarmplan?</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Dass die persönliche Schutzausrüstung gebrauchsfertig be</w:t>
      </w:r>
      <w:r w:rsidRPr="00C61874">
        <w:rPr>
          <w:lang w:val="de-DE"/>
        </w:rPr>
        <w:softHyphen/>
        <w:t>reit liegen muss.</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Dass das Feuerlöschmaterial bereit liegen muss.</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Der Name des zu befördernden Produkts.</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D</w:t>
      </w:r>
      <w:r w:rsidRPr="00C61874">
        <w:rPr>
          <w:lang w:val="de-DE"/>
        </w:rPr>
        <w:tab/>
        <w:t>Dass man die zuständige Behörde informieren muss.</w:t>
      </w:r>
    </w:p>
    <w:p w:rsidR="00FC45C3" w:rsidRPr="00C61874" w:rsidRDefault="00FC45C3" w:rsidP="00FC45C3">
      <w:pPr>
        <w:tabs>
          <w:tab w:val="left" w:pos="-1135"/>
          <w:tab w:val="left" w:pos="-568"/>
          <w:tab w:val="left" w:pos="-2"/>
          <w:tab w:val="left" w:pos="284"/>
          <w:tab w:val="left" w:pos="1131"/>
          <w:tab w:val="left" w:pos="1699"/>
          <w:tab w:val="left" w:pos="8502"/>
          <w:tab w:val="left" w:pos="9068"/>
        </w:tabs>
        <w:ind w:left="1701" w:hanging="1701"/>
        <w:rPr>
          <w:lang w:val="de-DE"/>
        </w:rPr>
      </w:pPr>
    </w:p>
    <w:p w:rsidR="00FC45C3" w:rsidRPr="00C61874" w:rsidRDefault="00FC45C3" w:rsidP="00FC45C3">
      <w:pPr>
        <w:tabs>
          <w:tab w:val="left" w:pos="-1135"/>
          <w:tab w:val="left" w:pos="-568"/>
          <w:tab w:val="left" w:pos="-2"/>
          <w:tab w:val="left" w:pos="284"/>
          <w:tab w:val="left" w:pos="1131"/>
          <w:tab w:val="left" w:pos="1699"/>
          <w:tab w:val="left" w:pos="8502"/>
          <w:tab w:val="left" w:pos="9068"/>
        </w:tabs>
        <w:ind w:left="1701" w:hanging="1701"/>
        <w:rPr>
          <w:lang w:val="de-DE"/>
        </w:rPr>
      </w:pPr>
      <w:r w:rsidRPr="00C61874">
        <w:rPr>
          <w:lang w:val="de-DE"/>
        </w:rPr>
        <w:tab/>
        <w:t>333 04.0-04</w:t>
      </w:r>
      <w:r w:rsidRPr="00C61874">
        <w:rPr>
          <w:lang w:val="de-DE"/>
        </w:rPr>
        <w:tab/>
        <w:t>Sicherheits- und Alarmplan</w:t>
      </w:r>
      <w:r w:rsidRPr="00C61874">
        <w:rPr>
          <w:lang w:val="de-DE"/>
        </w:rPr>
        <w:tab/>
        <w:t>D</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Was müssen Sie nicht mehr tun, wenn ihr Schiff eine schwere Kollision erlitten hat?</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A</w:t>
      </w:r>
      <w:r w:rsidRPr="00C61874">
        <w:rPr>
          <w:lang w:val="de-DE"/>
        </w:rPr>
        <w:tab/>
        <w:t>Die örtlich zuständige Behörde informieren.</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B</w:t>
      </w:r>
      <w:r w:rsidRPr="00C61874">
        <w:rPr>
          <w:lang w:val="de-DE"/>
        </w:rPr>
        <w:tab/>
        <w:t>Eventuell das “Bleib-weg” Signal geben.</w:t>
      </w:r>
    </w:p>
    <w:p w:rsidR="00FC45C3" w:rsidRPr="00C61874" w:rsidRDefault="00FC45C3" w:rsidP="00FC45C3">
      <w:pPr>
        <w:tabs>
          <w:tab w:val="left" w:pos="-1135"/>
          <w:tab w:val="left" w:pos="-568"/>
          <w:tab w:val="left" w:pos="-2"/>
          <w:tab w:val="left" w:pos="565"/>
          <w:tab w:val="left" w:pos="1131"/>
          <w:tab w:val="left" w:pos="1699"/>
          <w:tab w:val="left" w:pos="8502"/>
          <w:tab w:val="left" w:pos="9068"/>
        </w:tabs>
        <w:ind w:left="1701" w:hanging="1701"/>
        <w:rPr>
          <w:lang w:val="de-DE"/>
        </w:rPr>
      </w:pPr>
      <w:r w:rsidRPr="00C61874">
        <w:rPr>
          <w:lang w:val="de-DE"/>
        </w:rPr>
        <w:tab/>
      </w:r>
      <w:r w:rsidRPr="00C61874">
        <w:rPr>
          <w:lang w:val="de-DE"/>
        </w:rPr>
        <w:tab/>
        <w:t>C</w:t>
      </w:r>
      <w:r w:rsidRPr="00C61874">
        <w:rPr>
          <w:lang w:val="de-DE"/>
        </w:rPr>
        <w:tab/>
        <w:t>Eventuell alle Öffnungen schließen.</w:t>
      </w:r>
    </w:p>
    <w:p w:rsidR="00FC45C3" w:rsidRPr="00C61874" w:rsidRDefault="00FC45C3" w:rsidP="00FC45C3">
      <w:pPr>
        <w:tabs>
          <w:tab w:val="left" w:pos="567"/>
          <w:tab w:val="left" w:pos="1134"/>
        </w:tabs>
        <w:ind w:left="1701" w:hanging="1701"/>
        <w:rPr>
          <w:lang w:val="de-DE"/>
        </w:rPr>
      </w:pPr>
      <w:r w:rsidRPr="00C61874">
        <w:rPr>
          <w:lang w:val="de-DE"/>
        </w:rPr>
        <w:tab/>
      </w:r>
      <w:r w:rsidRPr="00C61874">
        <w:rPr>
          <w:lang w:val="de-DE"/>
        </w:rPr>
        <w:tab/>
        <w:t>D</w:t>
      </w:r>
      <w:r w:rsidRPr="00C61874">
        <w:rPr>
          <w:lang w:val="de-DE"/>
        </w:rPr>
        <w:tab/>
        <w:t>Einen Sicherheits- und Alarmplan erstellen.</w:t>
      </w:r>
    </w:p>
    <w:p w:rsidR="00FC45C3" w:rsidRPr="00C61874" w:rsidRDefault="00FC45C3" w:rsidP="00FC45C3">
      <w:pPr>
        <w:tabs>
          <w:tab w:val="left" w:pos="284"/>
          <w:tab w:val="left" w:pos="567"/>
          <w:tab w:val="left" w:pos="1701"/>
          <w:tab w:val="left" w:pos="7088"/>
          <w:tab w:val="left" w:pos="8364"/>
        </w:tabs>
        <w:ind w:left="1701" w:hanging="1701"/>
        <w:rPr>
          <w:lang w:val="de-DE"/>
        </w:rPr>
      </w:pPr>
    </w:p>
    <w:p w:rsidR="00FC45C3" w:rsidRPr="00C61874" w:rsidRDefault="00FC45C3" w:rsidP="00FC45C3">
      <w:pPr>
        <w:tabs>
          <w:tab w:val="left" w:pos="284"/>
          <w:tab w:val="left" w:pos="567"/>
          <w:tab w:val="left" w:pos="1701"/>
          <w:tab w:val="left" w:pos="7088"/>
          <w:tab w:val="left" w:pos="8364"/>
        </w:tabs>
        <w:ind w:left="1701" w:hanging="1701"/>
        <w:rPr>
          <w:lang w:val="de-DE"/>
        </w:rPr>
      </w:pPr>
      <w:r w:rsidRPr="00C61874">
        <w:rPr>
          <w:lang w:val="de-DE"/>
        </w:rPr>
        <w:tab/>
        <w:t>333 04.0-05</w:t>
      </w:r>
      <w:r w:rsidRPr="00C61874">
        <w:rPr>
          <w:lang w:val="de-DE"/>
        </w:rPr>
        <w:tab/>
        <w:t>Sicherheits- und Alarmplan</w:t>
      </w:r>
      <w:r w:rsidRPr="00C61874">
        <w:rPr>
          <w:lang w:val="de-DE"/>
        </w:rPr>
        <w:tab/>
      </w:r>
      <w:r w:rsidRPr="00C61874">
        <w:rPr>
          <w:lang w:val="de-DE"/>
        </w:rPr>
        <w:tab/>
        <w:t>C</w:t>
      </w:r>
    </w:p>
    <w:p w:rsidR="00FC45C3" w:rsidRPr="00C61874" w:rsidRDefault="00FC45C3" w:rsidP="00FC45C3">
      <w:pPr>
        <w:tabs>
          <w:tab w:val="left" w:pos="284"/>
          <w:tab w:val="left" w:pos="567"/>
          <w:tab w:val="left" w:pos="1701"/>
          <w:tab w:val="left" w:pos="7088"/>
          <w:tab w:val="left" w:pos="8364"/>
        </w:tabs>
        <w:ind w:left="1701" w:hanging="1701"/>
        <w:rPr>
          <w:lang w:val="de-DE"/>
        </w:rPr>
      </w:pPr>
    </w:p>
    <w:p w:rsidR="00FC45C3" w:rsidRPr="00C61874" w:rsidRDefault="00FC45C3" w:rsidP="00FC45C3">
      <w:pPr>
        <w:pStyle w:val="BodyText22"/>
        <w:widowControl/>
        <w:tabs>
          <w:tab w:val="clear" w:pos="-1135"/>
          <w:tab w:val="clear" w:pos="-568"/>
          <w:tab w:val="clear" w:pos="1131"/>
          <w:tab w:val="clear" w:pos="8502"/>
          <w:tab w:val="clear" w:pos="9068"/>
          <w:tab w:val="left" w:pos="284"/>
          <w:tab w:val="left" w:pos="7088"/>
          <w:tab w:val="left" w:pos="8364"/>
        </w:tabs>
      </w:pPr>
      <w:r w:rsidRPr="00C61874">
        <w:tab/>
      </w:r>
      <w:r w:rsidRPr="00C61874">
        <w:tab/>
        <w:t>Was müssen Sie zuerst tun, wenn eine Kollision stattgefunden hat, bei der gefährliche Güter freigesetzt werden?</w:t>
      </w:r>
    </w:p>
    <w:p w:rsidR="00FC45C3" w:rsidRPr="00C61874" w:rsidRDefault="00FC45C3" w:rsidP="00FC45C3">
      <w:pPr>
        <w:tabs>
          <w:tab w:val="left" w:pos="284"/>
          <w:tab w:val="left" w:pos="567"/>
          <w:tab w:val="left" w:pos="1701"/>
          <w:tab w:val="left" w:pos="7088"/>
          <w:tab w:val="left" w:pos="8364"/>
        </w:tabs>
        <w:ind w:left="1701" w:hanging="1701"/>
        <w:rPr>
          <w:lang w:val="de-DE"/>
        </w:rPr>
      </w:pPr>
    </w:p>
    <w:p w:rsidR="00FC45C3" w:rsidRPr="00C61874" w:rsidRDefault="00FC45C3" w:rsidP="00FC45C3">
      <w:pPr>
        <w:tabs>
          <w:tab w:val="left" w:pos="284"/>
          <w:tab w:val="left" w:pos="567"/>
          <w:tab w:val="left" w:pos="1134"/>
          <w:tab w:val="left" w:pos="1701"/>
          <w:tab w:val="left" w:pos="7088"/>
          <w:tab w:val="left" w:pos="8364"/>
        </w:tabs>
        <w:ind w:left="1701" w:hanging="1701"/>
        <w:rPr>
          <w:lang w:val="de-DE"/>
        </w:rPr>
      </w:pPr>
      <w:r w:rsidRPr="00C61874">
        <w:rPr>
          <w:lang w:val="de-DE"/>
        </w:rPr>
        <w:tab/>
      </w:r>
      <w:r w:rsidRPr="00C61874">
        <w:rPr>
          <w:lang w:val="de-DE"/>
        </w:rPr>
        <w:tab/>
      </w:r>
      <w:r w:rsidRPr="00C61874">
        <w:rPr>
          <w:lang w:val="de-DE"/>
        </w:rPr>
        <w:tab/>
        <w:t>A</w:t>
      </w:r>
      <w:r w:rsidRPr="00C61874">
        <w:rPr>
          <w:lang w:val="de-DE"/>
        </w:rPr>
        <w:tab/>
        <w:t>Die zuständige Behörde informieren.</w:t>
      </w:r>
    </w:p>
    <w:p w:rsidR="00FC45C3" w:rsidRPr="00C61874" w:rsidRDefault="00FC45C3" w:rsidP="00FC45C3">
      <w:pPr>
        <w:tabs>
          <w:tab w:val="left" w:pos="284"/>
          <w:tab w:val="left" w:pos="567"/>
          <w:tab w:val="left" w:pos="1134"/>
          <w:tab w:val="left" w:pos="1701"/>
          <w:tab w:val="left" w:pos="7088"/>
          <w:tab w:val="left" w:pos="8364"/>
        </w:tabs>
        <w:ind w:left="1701" w:hanging="1701"/>
        <w:rPr>
          <w:lang w:val="de-DE"/>
        </w:rPr>
      </w:pPr>
      <w:r w:rsidRPr="00C61874">
        <w:rPr>
          <w:lang w:val="de-DE"/>
        </w:rPr>
        <w:tab/>
      </w:r>
      <w:r w:rsidRPr="00C61874">
        <w:rPr>
          <w:lang w:val="de-DE"/>
        </w:rPr>
        <w:tab/>
      </w:r>
      <w:r w:rsidRPr="00C61874">
        <w:rPr>
          <w:lang w:val="de-DE"/>
        </w:rPr>
        <w:tab/>
        <w:t>B</w:t>
      </w:r>
      <w:r w:rsidRPr="00C61874">
        <w:rPr>
          <w:lang w:val="de-DE"/>
        </w:rPr>
        <w:tab/>
        <w:t>Über Funk die sich in der Nähe befindenden Schiffe warnen.</w:t>
      </w:r>
    </w:p>
    <w:p w:rsidR="00FC45C3" w:rsidRPr="00C61874" w:rsidRDefault="00FC45C3" w:rsidP="00FC45C3">
      <w:pPr>
        <w:tabs>
          <w:tab w:val="left" w:pos="284"/>
          <w:tab w:val="left" w:pos="567"/>
          <w:tab w:val="left" w:pos="1134"/>
          <w:tab w:val="left" w:pos="1701"/>
          <w:tab w:val="left" w:pos="7088"/>
          <w:tab w:val="left" w:pos="8364"/>
        </w:tabs>
        <w:ind w:left="1701" w:hanging="1701"/>
        <w:rPr>
          <w:lang w:val="de-DE"/>
        </w:rPr>
      </w:pPr>
      <w:r w:rsidRPr="00C61874">
        <w:rPr>
          <w:lang w:val="de-DE"/>
        </w:rPr>
        <w:tab/>
      </w:r>
      <w:r w:rsidRPr="00C61874">
        <w:rPr>
          <w:lang w:val="de-DE"/>
        </w:rPr>
        <w:tab/>
      </w:r>
      <w:r w:rsidRPr="00C61874">
        <w:rPr>
          <w:lang w:val="de-DE"/>
        </w:rPr>
        <w:tab/>
        <w:t>C</w:t>
      </w:r>
      <w:r w:rsidRPr="00C61874">
        <w:rPr>
          <w:lang w:val="de-DE"/>
        </w:rPr>
        <w:tab/>
        <w:t>Das “Bleib-Weg” Signal geben.</w:t>
      </w:r>
    </w:p>
    <w:p w:rsidR="00FC45C3" w:rsidRPr="00C61874" w:rsidRDefault="00FC45C3" w:rsidP="00FC45C3">
      <w:pPr>
        <w:tabs>
          <w:tab w:val="left" w:pos="284"/>
          <w:tab w:val="left" w:pos="567"/>
          <w:tab w:val="left" w:pos="1134"/>
          <w:tab w:val="left" w:pos="1701"/>
          <w:tab w:val="left" w:pos="7088"/>
          <w:tab w:val="left" w:pos="8364"/>
        </w:tabs>
        <w:ind w:left="1701" w:hanging="1701"/>
        <w:rPr>
          <w:lang w:val="de-DE"/>
        </w:rPr>
      </w:pPr>
      <w:r w:rsidRPr="00C61874">
        <w:rPr>
          <w:lang w:val="de-DE"/>
        </w:rPr>
        <w:tab/>
      </w:r>
      <w:r w:rsidRPr="00C61874">
        <w:rPr>
          <w:lang w:val="de-DE"/>
        </w:rPr>
        <w:tab/>
      </w:r>
      <w:r w:rsidRPr="00C61874">
        <w:rPr>
          <w:lang w:val="de-DE"/>
        </w:rPr>
        <w:tab/>
        <w:t>D</w:t>
      </w:r>
      <w:r w:rsidRPr="00C61874">
        <w:rPr>
          <w:lang w:val="de-DE"/>
        </w:rPr>
        <w:tab/>
        <w:t xml:space="preserve">Das Schiff ankern, um </w:t>
      </w:r>
      <w:del w:id="156" w:author="Bölker, Steffan" w:date="2018-08-24T15:00:00Z">
        <w:r w:rsidRPr="00C61874" w:rsidDel="00F87377">
          <w:rPr>
            <w:lang w:val="de-DE"/>
          </w:rPr>
          <w:delText xml:space="preserve">der </w:delText>
        </w:r>
      </w:del>
      <w:ins w:id="157" w:author="Bölker, Steffan" w:date="2018-08-24T15:00:00Z">
        <w:r w:rsidR="00F87377" w:rsidRPr="00C61874">
          <w:rPr>
            <w:lang w:val="de-DE"/>
          </w:rPr>
          <w:t xml:space="preserve">den </w:t>
        </w:r>
      </w:ins>
      <w:r w:rsidRPr="00C61874">
        <w:rPr>
          <w:lang w:val="de-DE"/>
        </w:rPr>
        <w:t>Schaden aufzunehmen.</w:t>
      </w:r>
    </w:p>
    <w:p w:rsidR="00FC45C3" w:rsidRPr="00C61874" w:rsidRDefault="00FC45C3" w:rsidP="00FC45C3">
      <w:pPr>
        <w:tabs>
          <w:tab w:val="left" w:pos="284"/>
          <w:tab w:val="left" w:pos="567"/>
          <w:tab w:val="left" w:pos="1134"/>
          <w:tab w:val="left" w:pos="1701"/>
          <w:tab w:val="left" w:pos="7088"/>
          <w:tab w:val="left" w:pos="8364"/>
        </w:tabs>
        <w:ind w:left="1701" w:hanging="1701"/>
        <w:rPr>
          <w:lang w:val="de-DE"/>
        </w:rPr>
      </w:pPr>
    </w:p>
    <w:p w:rsidR="00FC45C3" w:rsidRPr="00C61874" w:rsidRDefault="00FC45C3" w:rsidP="00FC45C3">
      <w:pPr>
        <w:tabs>
          <w:tab w:val="left" w:pos="284"/>
          <w:tab w:val="left" w:pos="567"/>
          <w:tab w:val="left" w:pos="1134"/>
          <w:tab w:val="left" w:pos="1701"/>
          <w:tab w:val="left" w:pos="7088"/>
          <w:tab w:val="left" w:pos="8364"/>
        </w:tabs>
        <w:ind w:left="1701" w:hanging="1701"/>
        <w:rPr>
          <w:lang w:val="de-DE"/>
        </w:rPr>
      </w:pPr>
      <w:r w:rsidRPr="00C61874">
        <w:rPr>
          <w:lang w:val="de-DE"/>
        </w:rPr>
        <w:tab/>
      </w:r>
    </w:p>
    <w:p w:rsidR="00FC45C3" w:rsidRPr="00C61874" w:rsidRDefault="00FC45C3" w:rsidP="00FC45C3">
      <w:pPr>
        <w:tabs>
          <w:tab w:val="left" w:pos="284"/>
          <w:tab w:val="left" w:pos="567"/>
          <w:tab w:val="left" w:pos="1701"/>
          <w:tab w:val="left" w:pos="7088"/>
          <w:tab w:val="left" w:pos="8364"/>
        </w:tabs>
        <w:ind w:left="1701" w:hanging="1701"/>
        <w:rPr>
          <w:lang w:val="de-DE"/>
        </w:rPr>
      </w:pPr>
      <w:r w:rsidRPr="00C61874">
        <w:rPr>
          <w:lang w:val="de-DE"/>
        </w:rPr>
        <w:br w:type="page"/>
        <w:t>333 04.0-06</w:t>
      </w:r>
      <w:r w:rsidRPr="00C61874">
        <w:rPr>
          <w:lang w:val="de-DE"/>
        </w:rPr>
        <w:tab/>
        <w:t>Sicherheits- und Alarmplan</w:t>
      </w:r>
      <w:r w:rsidRPr="00C61874">
        <w:rPr>
          <w:lang w:val="de-DE"/>
        </w:rPr>
        <w:tab/>
      </w:r>
      <w:r w:rsidRPr="00C61874">
        <w:rPr>
          <w:lang w:val="de-DE"/>
        </w:rPr>
        <w:tab/>
        <w:t>B</w:t>
      </w:r>
    </w:p>
    <w:p w:rsidR="00FC45C3" w:rsidRPr="00C61874" w:rsidRDefault="00FC45C3" w:rsidP="00FC45C3">
      <w:pPr>
        <w:tabs>
          <w:tab w:val="left" w:pos="284"/>
          <w:tab w:val="left" w:pos="567"/>
          <w:tab w:val="left" w:pos="1134"/>
          <w:tab w:val="left" w:pos="1701"/>
          <w:tab w:val="left" w:pos="7088"/>
          <w:tab w:val="left" w:pos="8364"/>
        </w:tabs>
        <w:ind w:left="1701" w:hanging="1701"/>
        <w:rPr>
          <w:lang w:val="de-DE"/>
        </w:rPr>
      </w:pPr>
    </w:p>
    <w:p w:rsidR="00FC45C3" w:rsidRPr="00C61874" w:rsidRDefault="00FC45C3" w:rsidP="00460474">
      <w:pPr>
        <w:pStyle w:val="BodyText22"/>
        <w:widowControl/>
        <w:tabs>
          <w:tab w:val="clear" w:pos="-1135"/>
          <w:tab w:val="clear" w:pos="-568"/>
          <w:tab w:val="clear" w:pos="8502"/>
          <w:tab w:val="clear" w:pos="9068"/>
          <w:tab w:val="left" w:pos="284"/>
          <w:tab w:val="left" w:pos="7088"/>
          <w:tab w:val="left" w:pos="8364"/>
        </w:tabs>
        <w:jc w:val="both"/>
      </w:pPr>
      <w:r w:rsidRPr="00C61874">
        <w:tab/>
      </w:r>
      <w:r w:rsidRPr="00C61874">
        <w:tab/>
        <w:t>Was müssen Sie zuerst tun, wenn Sie vermuten, dass im Wallgang ein Leck ist, und Sie dies kontrollieren wollen?</w:t>
      </w:r>
    </w:p>
    <w:p w:rsidR="00FC45C3" w:rsidRPr="00C61874" w:rsidRDefault="00FC45C3" w:rsidP="00460474">
      <w:pPr>
        <w:tabs>
          <w:tab w:val="left" w:pos="284"/>
          <w:tab w:val="left" w:pos="567"/>
          <w:tab w:val="left" w:pos="1134"/>
          <w:tab w:val="left" w:pos="1701"/>
          <w:tab w:val="left" w:pos="7088"/>
          <w:tab w:val="left" w:pos="8364"/>
        </w:tabs>
        <w:ind w:left="1701" w:hanging="1701"/>
        <w:jc w:val="both"/>
        <w:rPr>
          <w:lang w:val="de-DE"/>
        </w:rPr>
      </w:pPr>
    </w:p>
    <w:p w:rsidR="00FC45C3" w:rsidRPr="00C61874" w:rsidRDefault="00FC45C3" w:rsidP="00460474">
      <w:pPr>
        <w:tabs>
          <w:tab w:val="left" w:pos="284"/>
          <w:tab w:val="left" w:pos="567"/>
          <w:tab w:val="left" w:pos="1134"/>
          <w:tab w:val="left" w:pos="1701"/>
          <w:tab w:val="left" w:pos="7088"/>
          <w:tab w:val="left" w:pos="8364"/>
        </w:tabs>
        <w:ind w:left="1701" w:hanging="1701"/>
        <w:jc w:val="both"/>
        <w:rPr>
          <w:lang w:val="de-DE"/>
        </w:rPr>
      </w:pPr>
      <w:r w:rsidRPr="00C61874">
        <w:rPr>
          <w:lang w:val="de-DE"/>
        </w:rPr>
        <w:tab/>
      </w:r>
      <w:r w:rsidRPr="00C61874">
        <w:rPr>
          <w:lang w:val="de-DE"/>
        </w:rPr>
        <w:tab/>
      </w:r>
      <w:r w:rsidRPr="00C61874">
        <w:rPr>
          <w:lang w:val="de-DE"/>
        </w:rPr>
        <w:tab/>
        <w:t>A</w:t>
      </w:r>
      <w:r w:rsidRPr="00C61874">
        <w:rPr>
          <w:lang w:val="de-DE"/>
        </w:rPr>
        <w:tab/>
        <w:t>Sie legen das Schiff still und steigen in den Wallgang ein, um dies zu kontrollieren.</w:t>
      </w:r>
    </w:p>
    <w:p w:rsidR="00FC45C3" w:rsidRPr="00C61874" w:rsidRDefault="00FC45C3" w:rsidP="00460474">
      <w:pPr>
        <w:tabs>
          <w:tab w:val="left" w:pos="284"/>
          <w:tab w:val="left" w:pos="567"/>
          <w:tab w:val="left" w:pos="1134"/>
          <w:tab w:val="left" w:pos="1701"/>
          <w:tab w:val="left" w:pos="7088"/>
          <w:tab w:val="left" w:pos="8364"/>
        </w:tabs>
        <w:ind w:left="1701" w:hanging="1701"/>
        <w:jc w:val="both"/>
        <w:rPr>
          <w:lang w:val="de-DE"/>
        </w:rPr>
      </w:pPr>
      <w:r w:rsidRPr="00C61874">
        <w:rPr>
          <w:lang w:val="de-DE"/>
        </w:rPr>
        <w:tab/>
      </w:r>
      <w:r w:rsidRPr="00C61874">
        <w:rPr>
          <w:lang w:val="de-DE"/>
        </w:rPr>
        <w:tab/>
      </w:r>
      <w:r w:rsidRPr="00C61874">
        <w:rPr>
          <w:lang w:val="de-DE"/>
        </w:rPr>
        <w:tab/>
        <w:t>B</w:t>
      </w:r>
      <w:r w:rsidRPr="00C61874">
        <w:rPr>
          <w:lang w:val="de-DE"/>
        </w:rPr>
        <w:tab/>
        <w:t>Sie legen das Schiff still, führen Messungen durch, treffen die richtigen Maßnahmen an Hand dieser Messungen und steigen in den Wallgang ein, um dies zu kontrollieren.</w:t>
      </w:r>
    </w:p>
    <w:p w:rsidR="00FC45C3" w:rsidRPr="00C61874" w:rsidRDefault="00FC45C3" w:rsidP="00460474">
      <w:pPr>
        <w:tabs>
          <w:tab w:val="left" w:pos="284"/>
          <w:tab w:val="left" w:pos="567"/>
          <w:tab w:val="left" w:pos="1134"/>
          <w:tab w:val="left" w:pos="1701"/>
          <w:tab w:val="left" w:pos="7088"/>
          <w:tab w:val="left" w:pos="8364"/>
        </w:tabs>
        <w:ind w:left="1701" w:hanging="1701"/>
        <w:jc w:val="both"/>
        <w:rPr>
          <w:lang w:val="de-DE"/>
        </w:rPr>
      </w:pPr>
      <w:r w:rsidRPr="00C61874">
        <w:rPr>
          <w:lang w:val="de-DE"/>
        </w:rPr>
        <w:tab/>
      </w:r>
      <w:r w:rsidRPr="00C61874">
        <w:rPr>
          <w:lang w:val="de-DE"/>
        </w:rPr>
        <w:tab/>
      </w:r>
      <w:r w:rsidRPr="00C61874">
        <w:rPr>
          <w:lang w:val="de-DE"/>
        </w:rPr>
        <w:tab/>
        <w:t>C</w:t>
      </w:r>
      <w:r w:rsidRPr="00C61874">
        <w:rPr>
          <w:lang w:val="de-DE"/>
        </w:rPr>
        <w:tab/>
        <w:t>Sie legen das Schiff still, informieren die zuständige Behörde und warten ab.</w:t>
      </w:r>
    </w:p>
    <w:p w:rsidR="00FC45C3" w:rsidRPr="00C61874" w:rsidRDefault="00FC45C3" w:rsidP="00460474">
      <w:pPr>
        <w:tabs>
          <w:tab w:val="left" w:pos="284"/>
          <w:tab w:val="left" w:pos="567"/>
          <w:tab w:val="left" w:pos="1134"/>
          <w:tab w:val="left" w:pos="1701"/>
          <w:tab w:val="left" w:pos="7088"/>
          <w:tab w:val="left" w:pos="8364"/>
        </w:tabs>
        <w:ind w:left="1701" w:hanging="1701"/>
        <w:jc w:val="both"/>
        <w:rPr>
          <w:lang w:val="de-DE"/>
        </w:rPr>
      </w:pPr>
      <w:r w:rsidRPr="00C61874">
        <w:rPr>
          <w:lang w:val="de-DE"/>
        </w:rPr>
        <w:tab/>
      </w:r>
      <w:r w:rsidRPr="00C61874">
        <w:rPr>
          <w:lang w:val="de-DE"/>
        </w:rPr>
        <w:tab/>
      </w:r>
      <w:r w:rsidRPr="00C61874">
        <w:rPr>
          <w:lang w:val="de-DE"/>
        </w:rPr>
        <w:tab/>
        <w:t>D</w:t>
      </w:r>
      <w:r w:rsidRPr="00C61874">
        <w:rPr>
          <w:lang w:val="de-DE"/>
        </w:rPr>
        <w:tab/>
        <w:t>Sie legen das Schiff still, informieren die zuständige Behörde, führen Messungen durch, treffen die richtige Maßnahmen an Hand diese Messungen und steigen in den Wallgang ein um dies zu kontrollieren.</w:t>
      </w:r>
    </w:p>
    <w:p w:rsidR="00FC45C3" w:rsidRPr="00C61874" w:rsidRDefault="00FC45C3" w:rsidP="00FC45C3">
      <w:pPr>
        <w:tabs>
          <w:tab w:val="left" w:pos="-1135"/>
          <w:tab w:val="left" w:pos="-568"/>
          <w:tab w:val="left" w:pos="284"/>
          <w:tab w:val="left" w:pos="567"/>
          <w:tab w:val="left" w:pos="1134"/>
          <w:tab w:val="left" w:pos="1699"/>
          <w:tab w:val="left" w:pos="2265"/>
          <w:tab w:val="left" w:pos="7934"/>
          <w:tab w:val="left" w:pos="8502"/>
          <w:tab w:val="left" w:pos="9068"/>
        </w:tabs>
        <w:ind w:left="1701" w:hanging="1701"/>
        <w:rPr>
          <w:lang w:val="de-DE"/>
        </w:rPr>
      </w:pPr>
    </w:p>
    <w:p w:rsidR="00B72418" w:rsidRPr="009D6DA2" w:rsidRDefault="00BA1AEC" w:rsidP="00601A84">
      <w:pPr>
        <w:widowControl w:val="0"/>
        <w:tabs>
          <w:tab w:val="left" w:pos="-1135"/>
          <w:tab w:val="left" w:pos="-568"/>
          <w:tab w:val="left" w:pos="-2"/>
          <w:tab w:val="left" w:pos="284"/>
          <w:tab w:val="left" w:pos="1131"/>
          <w:tab w:val="left" w:pos="1699"/>
          <w:tab w:val="left" w:pos="8502"/>
          <w:tab w:val="left" w:pos="9068"/>
        </w:tabs>
        <w:ind w:left="1701" w:hanging="1701"/>
        <w:jc w:val="center"/>
        <w:rPr>
          <w:lang w:val="de-DE"/>
        </w:rPr>
      </w:pPr>
      <w:r w:rsidRPr="00C61874">
        <w:rPr>
          <w:lang w:val="de-DE"/>
        </w:rPr>
        <w:t>***</w:t>
      </w:r>
    </w:p>
    <w:sectPr w:rsidR="00B72418" w:rsidRPr="009D6DA2" w:rsidSect="00662BF3">
      <w:headerReference w:type="even" r:id="rId108"/>
      <w:headerReference w:type="default" r:id="rId109"/>
      <w:footerReference w:type="default" r:id="rId110"/>
      <w:headerReference w:type="first" r:id="rId111"/>
      <w:footerReference w:type="first" r:id="rId112"/>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1874" w:rsidRDefault="00C61874">
      <w:r>
        <w:separator/>
      </w:r>
    </w:p>
  </w:endnote>
  <w:endnote w:type="continuationSeparator" w:id="0">
    <w:p w:rsidR="00C61874" w:rsidRDefault="00C61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Standaard">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BA7415" w:rsidRDefault="00C61874" w:rsidP="002D1050">
    <w:pPr>
      <w:pStyle w:val="Footer"/>
      <w:ind w:right="-28"/>
      <w:rPr>
        <w:rFonts w:ascii="Arial" w:hAnsi="Arial" w:cs="Arial"/>
        <w:sz w:val="12"/>
        <w:szCs w:val="12"/>
        <w:lang w:val="en-US"/>
      </w:rPr>
    </w:pPr>
    <w:r>
      <w:rPr>
        <w:rFonts w:ascii="Arial" w:eastAsia="Arial" w:hAnsi="Arial" w:cs="Arial"/>
        <w:sz w:val="12"/>
        <w:szCs w:val="12"/>
        <w:lang w:val="en-US"/>
      </w:rPr>
      <w:t>mm/adn_wp15_ac2_22_inf4de</w:t>
    </w:r>
  </w:p>
  <w:p w:rsidR="00C61874" w:rsidRPr="000216BB" w:rsidRDefault="00C61874" w:rsidP="00D200CA">
    <w:pPr>
      <w:pStyle w:val="Footer"/>
      <w:rPr>
        <w:lang w:val="de-DE"/>
      </w:rPr>
    </w:pPr>
    <w:r w:rsidRPr="000216BB">
      <w:rPr>
        <w:rFonts w:ascii="Arial" w:hAnsi="Arial" w:cs="Arial"/>
        <w:sz w:val="12"/>
        <w:szCs w:val="12"/>
        <w:lang w:val="de-DE"/>
      </w:rPr>
      <w:t xml:space="preserve">Seite </w:t>
    </w:r>
    <w:r w:rsidRPr="000216BB">
      <w:rPr>
        <w:rStyle w:val="PageNumber"/>
        <w:rFonts w:ascii="Arial" w:hAnsi="Arial" w:cs="Arial"/>
        <w:sz w:val="12"/>
        <w:szCs w:val="12"/>
        <w:lang w:val="de-DE"/>
      </w:rPr>
      <w:fldChar w:fldCharType="begin"/>
    </w:r>
    <w:r w:rsidRPr="000216BB">
      <w:rPr>
        <w:rStyle w:val="PageNumber"/>
        <w:rFonts w:ascii="Arial" w:hAnsi="Arial" w:cs="Arial"/>
        <w:sz w:val="12"/>
        <w:szCs w:val="12"/>
        <w:lang w:val="de-DE"/>
      </w:rPr>
      <w:instrText xml:space="preserve">PAGE  </w:instrText>
    </w:r>
    <w:r w:rsidRPr="000216BB">
      <w:rPr>
        <w:rStyle w:val="PageNumber"/>
        <w:rFonts w:ascii="Arial" w:hAnsi="Arial" w:cs="Arial"/>
        <w:sz w:val="12"/>
        <w:szCs w:val="12"/>
        <w:lang w:val="de-DE"/>
      </w:rPr>
      <w:fldChar w:fldCharType="separate"/>
    </w:r>
    <w:r>
      <w:rPr>
        <w:rStyle w:val="PageNumber"/>
        <w:rFonts w:ascii="Arial" w:hAnsi="Arial" w:cs="Arial"/>
        <w:noProof/>
        <w:sz w:val="12"/>
        <w:szCs w:val="12"/>
        <w:lang w:val="de-DE"/>
      </w:rPr>
      <w:t>2</w:t>
    </w:r>
    <w:r w:rsidRPr="000216BB">
      <w:rPr>
        <w:rStyle w:val="PageNumber"/>
        <w:rFonts w:ascii="Arial" w:hAnsi="Arial" w:cs="Arial"/>
        <w:sz w:val="12"/>
        <w:szCs w:val="12"/>
        <w:lang w:val="de-DE"/>
      </w:rPr>
      <w:fldChar w:fldCharType="end"/>
    </w:r>
    <w:r w:rsidRPr="000216BB">
      <w:rPr>
        <w:lang w:val="de-DE"/>
      </w:rPr>
      <w:tab/>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C57360" w:rsidRDefault="000258B3" w:rsidP="008908EA">
    <w:pPr>
      <w:pStyle w:val="Footer"/>
      <w:rPr>
        <w:rFonts w:ascii="Arial" w:eastAsia="Arial" w:hAnsi="Arial" w:cs="Arial"/>
        <w:sz w:val="12"/>
        <w:szCs w:val="12"/>
        <w:lang w:val="fr-FR"/>
      </w:rPr>
    </w:pPr>
    <w:r>
      <w:rPr>
        <w:rFonts w:ascii="Arial" w:eastAsia="Arial" w:hAnsi="Arial" w:cs="Arial"/>
        <w:sz w:val="12"/>
        <w:szCs w:val="12"/>
        <w:lang w:val="fr-FR"/>
      </w:rPr>
      <w:t>mm/</w:t>
    </w:r>
    <w:proofErr w:type="spellStart"/>
    <w:r>
      <w:rPr>
        <w:rFonts w:ascii="Arial" w:eastAsia="Arial" w:hAnsi="Arial" w:cs="Arial"/>
        <w:sz w:val="12"/>
        <w:szCs w:val="12"/>
        <w:lang w:val="fr-FR"/>
      </w:rPr>
      <w:t>adn</w:t>
    </w:r>
    <w:proofErr w:type="spellEnd"/>
    <w:r>
      <w:rPr>
        <w:rFonts w:ascii="Arial" w:eastAsia="Arial" w:hAnsi="Arial" w:cs="Arial"/>
        <w:sz w:val="12"/>
        <w:szCs w:val="12"/>
        <w:lang w:val="fr-FR"/>
      </w:rPr>
      <w:t>/wp15ac2/2019/03de</w:t>
    </w:r>
  </w:p>
  <w:p w:rsidR="00C61874" w:rsidRPr="008908EA" w:rsidRDefault="00C61874" w:rsidP="008908EA">
    <w:pPr>
      <w:pStyle w:val="Footer"/>
      <w:ind w:right="-28"/>
    </w:pPr>
    <w:r w:rsidRPr="002213A0">
      <w:rPr>
        <w:rFonts w:ascii="Arial" w:hAnsi="Arial" w:cs="Arial"/>
        <w:sz w:val="12"/>
        <w:szCs w:val="12"/>
        <w:lang w:val="fr-FR"/>
      </w:rPr>
      <w:t xml:space="preserve">Seite </w:t>
    </w:r>
    <w:r w:rsidRPr="00C639C3">
      <w:rPr>
        <w:rStyle w:val="PageNumber"/>
        <w:rFonts w:ascii="Arial" w:hAnsi="Arial" w:cs="Arial"/>
        <w:sz w:val="12"/>
        <w:szCs w:val="12"/>
      </w:rPr>
      <w:fldChar w:fldCharType="begin"/>
    </w:r>
    <w:r w:rsidRPr="00C639C3">
      <w:rPr>
        <w:rStyle w:val="PageNumber"/>
        <w:rFonts w:ascii="Arial" w:hAnsi="Arial" w:cs="Arial"/>
        <w:sz w:val="12"/>
        <w:szCs w:val="12"/>
      </w:rPr>
      <w:instrText xml:space="preserve"> PAGE </w:instrText>
    </w:r>
    <w:r w:rsidRPr="00C639C3">
      <w:rPr>
        <w:rStyle w:val="PageNumber"/>
        <w:rFonts w:ascii="Arial" w:hAnsi="Arial" w:cs="Arial"/>
        <w:sz w:val="12"/>
        <w:szCs w:val="12"/>
      </w:rPr>
      <w:fldChar w:fldCharType="separate"/>
    </w:r>
    <w:r w:rsidR="00476F3A">
      <w:rPr>
        <w:rStyle w:val="PageNumber"/>
        <w:rFonts w:ascii="Arial" w:hAnsi="Arial" w:cs="Arial"/>
        <w:noProof/>
        <w:sz w:val="12"/>
        <w:szCs w:val="12"/>
      </w:rPr>
      <w:t>14</w:t>
    </w:r>
    <w:r w:rsidRPr="00C639C3">
      <w:rPr>
        <w:rStyle w:val="PageNumber"/>
        <w:rFonts w:ascii="Arial" w:hAnsi="Arial" w:cs="Arial"/>
        <w:sz w:val="12"/>
        <w:szCs w:val="12"/>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C57360" w:rsidRDefault="000258B3" w:rsidP="008908EA">
    <w:pPr>
      <w:pStyle w:val="Footer"/>
      <w:jc w:val="right"/>
      <w:rPr>
        <w:rFonts w:ascii="Arial" w:eastAsia="Arial" w:hAnsi="Arial" w:cs="Arial"/>
        <w:sz w:val="12"/>
        <w:szCs w:val="12"/>
        <w:lang w:val="fr-FR"/>
      </w:rPr>
    </w:pPr>
    <w:r>
      <w:rPr>
        <w:rFonts w:ascii="Arial" w:eastAsia="Arial" w:hAnsi="Arial" w:cs="Arial"/>
        <w:sz w:val="12"/>
        <w:szCs w:val="12"/>
        <w:lang w:val="fr-FR"/>
      </w:rPr>
      <w:t>mm/</w:t>
    </w:r>
    <w:proofErr w:type="spellStart"/>
    <w:r>
      <w:rPr>
        <w:rFonts w:ascii="Arial" w:eastAsia="Arial" w:hAnsi="Arial" w:cs="Arial"/>
        <w:sz w:val="12"/>
        <w:szCs w:val="12"/>
        <w:lang w:val="fr-FR"/>
      </w:rPr>
      <w:t>adn</w:t>
    </w:r>
    <w:proofErr w:type="spellEnd"/>
    <w:r>
      <w:rPr>
        <w:rFonts w:ascii="Arial" w:eastAsia="Arial" w:hAnsi="Arial" w:cs="Arial"/>
        <w:sz w:val="12"/>
        <w:szCs w:val="12"/>
        <w:lang w:val="fr-FR"/>
      </w:rPr>
      <w:t>/wp15ac2/2019/03de</w:t>
    </w:r>
  </w:p>
  <w:p w:rsidR="00C61874" w:rsidRPr="008908EA" w:rsidRDefault="00C61874" w:rsidP="008908EA">
    <w:pPr>
      <w:pStyle w:val="Footer"/>
      <w:ind w:right="-28"/>
      <w:jc w:val="right"/>
    </w:pPr>
    <w:r w:rsidRPr="002213A0">
      <w:rPr>
        <w:rFonts w:ascii="Arial" w:hAnsi="Arial" w:cs="Arial"/>
        <w:sz w:val="12"/>
        <w:szCs w:val="12"/>
        <w:lang w:val="fr-FR"/>
      </w:rPr>
      <w:t xml:space="preserve">Seite </w:t>
    </w:r>
    <w:r w:rsidRPr="00C639C3">
      <w:rPr>
        <w:rStyle w:val="PageNumber"/>
        <w:rFonts w:ascii="Arial" w:hAnsi="Arial" w:cs="Arial"/>
        <w:sz w:val="12"/>
        <w:szCs w:val="12"/>
      </w:rPr>
      <w:fldChar w:fldCharType="begin"/>
    </w:r>
    <w:r w:rsidRPr="00C639C3">
      <w:rPr>
        <w:rStyle w:val="PageNumber"/>
        <w:rFonts w:ascii="Arial" w:hAnsi="Arial" w:cs="Arial"/>
        <w:sz w:val="12"/>
        <w:szCs w:val="12"/>
      </w:rPr>
      <w:instrText xml:space="preserve"> PAGE </w:instrText>
    </w:r>
    <w:r w:rsidRPr="00C639C3">
      <w:rPr>
        <w:rStyle w:val="PageNumber"/>
        <w:rFonts w:ascii="Arial" w:hAnsi="Arial" w:cs="Arial"/>
        <w:sz w:val="12"/>
        <w:szCs w:val="12"/>
      </w:rPr>
      <w:fldChar w:fldCharType="separate"/>
    </w:r>
    <w:r w:rsidR="00476F3A">
      <w:rPr>
        <w:rStyle w:val="PageNumber"/>
        <w:rFonts w:ascii="Arial" w:hAnsi="Arial" w:cs="Arial"/>
        <w:noProof/>
        <w:sz w:val="12"/>
        <w:szCs w:val="12"/>
      </w:rPr>
      <w:t>15</w:t>
    </w:r>
    <w:r w:rsidRPr="00C639C3">
      <w:rPr>
        <w:rStyle w:val="PageNumber"/>
        <w:rFonts w:ascii="Arial" w:hAnsi="Arial" w:cs="Arial"/>
        <w:sz w:val="12"/>
        <w:szCs w:val="12"/>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C57360" w:rsidRDefault="000258B3" w:rsidP="008908EA">
    <w:pPr>
      <w:pStyle w:val="Footer"/>
      <w:jc w:val="right"/>
      <w:rPr>
        <w:rFonts w:ascii="Arial" w:eastAsia="Arial" w:hAnsi="Arial" w:cs="Arial"/>
        <w:sz w:val="12"/>
        <w:szCs w:val="12"/>
        <w:lang w:val="fr-FR"/>
      </w:rPr>
    </w:pPr>
    <w:r>
      <w:rPr>
        <w:rFonts w:ascii="Arial" w:eastAsia="Arial" w:hAnsi="Arial" w:cs="Arial"/>
        <w:sz w:val="12"/>
        <w:szCs w:val="12"/>
        <w:lang w:val="fr-FR"/>
      </w:rPr>
      <w:t>mm/</w:t>
    </w:r>
    <w:proofErr w:type="spellStart"/>
    <w:r>
      <w:rPr>
        <w:rFonts w:ascii="Arial" w:eastAsia="Arial" w:hAnsi="Arial" w:cs="Arial"/>
        <w:sz w:val="12"/>
        <w:szCs w:val="12"/>
        <w:lang w:val="fr-FR"/>
      </w:rPr>
      <w:t>adn</w:t>
    </w:r>
    <w:proofErr w:type="spellEnd"/>
    <w:r>
      <w:rPr>
        <w:rFonts w:ascii="Arial" w:eastAsia="Arial" w:hAnsi="Arial" w:cs="Arial"/>
        <w:sz w:val="12"/>
        <w:szCs w:val="12"/>
        <w:lang w:val="fr-FR"/>
      </w:rPr>
      <w:t>/wp15ac2/2019/03de</w:t>
    </w:r>
  </w:p>
  <w:p w:rsidR="00C61874" w:rsidRDefault="00C61874" w:rsidP="008908EA">
    <w:pPr>
      <w:pStyle w:val="Footer"/>
      <w:ind w:right="-28"/>
      <w:jc w:val="right"/>
      <w:rPr>
        <w:lang w:val="de-DE"/>
      </w:rPr>
    </w:pPr>
    <w:r w:rsidRPr="002213A0">
      <w:rPr>
        <w:rFonts w:ascii="Arial" w:hAnsi="Arial" w:cs="Arial"/>
        <w:sz w:val="12"/>
        <w:szCs w:val="12"/>
        <w:lang w:val="fr-FR"/>
      </w:rPr>
      <w:t xml:space="preserve">Seite </w:t>
    </w:r>
    <w:r w:rsidRPr="00C639C3">
      <w:rPr>
        <w:rStyle w:val="PageNumber"/>
        <w:rFonts w:ascii="Arial" w:hAnsi="Arial" w:cs="Arial"/>
        <w:sz w:val="12"/>
        <w:szCs w:val="12"/>
      </w:rPr>
      <w:fldChar w:fldCharType="begin"/>
    </w:r>
    <w:r w:rsidRPr="00C639C3">
      <w:rPr>
        <w:rStyle w:val="PageNumber"/>
        <w:rFonts w:ascii="Arial" w:hAnsi="Arial" w:cs="Arial"/>
        <w:sz w:val="12"/>
        <w:szCs w:val="12"/>
      </w:rPr>
      <w:instrText xml:space="preserve"> PAGE </w:instrText>
    </w:r>
    <w:r w:rsidRPr="00C639C3">
      <w:rPr>
        <w:rStyle w:val="PageNumber"/>
        <w:rFonts w:ascii="Arial" w:hAnsi="Arial" w:cs="Arial"/>
        <w:sz w:val="12"/>
        <w:szCs w:val="12"/>
      </w:rPr>
      <w:fldChar w:fldCharType="separate"/>
    </w:r>
    <w:r w:rsidR="00476F3A">
      <w:rPr>
        <w:rStyle w:val="PageNumber"/>
        <w:rFonts w:ascii="Arial" w:hAnsi="Arial" w:cs="Arial"/>
        <w:noProof/>
        <w:sz w:val="12"/>
        <w:szCs w:val="12"/>
      </w:rPr>
      <w:t>17</w:t>
    </w:r>
    <w:r w:rsidRPr="00C639C3">
      <w:rPr>
        <w:rStyle w:val="PageNumber"/>
        <w:rFonts w:ascii="Arial" w:hAnsi="Arial" w:cs="Arial"/>
        <w:sz w:val="12"/>
        <w:szCs w:val="12"/>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C57360" w:rsidRDefault="000258B3" w:rsidP="008908EA">
    <w:pPr>
      <w:pStyle w:val="Footer"/>
      <w:rPr>
        <w:rFonts w:ascii="Arial" w:eastAsia="Arial" w:hAnsi="Arial" w:cs="Arial"/>
        <w:sz w:val="12"/>
        <w:szCs w:val="12"/>
        <w:lang w:val="fr-FR"/>
      </w:rPr>
    </w:pPr>
    <w:r>
      <w:rPr>
        <w:rFonts w:ascii="Arial" w:eastAsia="Arial" w:hAnsi="Arial" w:cs="Arial"/>
        <w:sz w:val="12"/>
        <w:szCs w:val="12"/>
        <w:lang w:val="fr-FR"/>
      </w:rPr>
      <w:t>mm/</w:t>
    </w:r>
    <w:proofErr w:type="spellStart"/>
    <w:r>
      <w:rPr>
        <w:rFonts w:ascii="Arial" w:eastAsia="Arial" w:hAnsi="Arial" w:cs="Arial"/>
        <w:sz w:val="12"/>
        <w:szCs w:val="12"/>
        <w:lang w:val="fr-FR"/>
      </w:rPr>
      <w:t>adn</w:t>
    </w:r>
    <w:proofErr w:type="spellEnd"/>
    <w:r>
      <w:rPr>
        <w:rFonts w:ascii="Arial" w:eastAsia="Arial" w:hAnsi="Arial" w:cs="Arial"/>
        <w:sz w:val="12"/>
        <w:szCs w:val="12"/>
        <w:lang w:val="fr-FR"/>
      </w:rPr>
      <w:t>/wp15ac2/2019/03de</w:t>
    </w:r>
  </w:p>
  <w:p w:rsidR="00C61874" w:rsidRPr="008908EA" w:rsidRDefault="00C61874" w:rsidP="008908EA">
    <w:pPr>
      <w:pStyle w:val="Footer"/>
      <w:ind w:right="-28"/>
    </w:pPr>
    <w:r w:rsidRPr="002213A0">
      <w:rPr>
        <w:rFonts w:ascii="Arial" w:hAnsi="Arial" w:cs="Arial"/>
        <w:sz w:val="12"/>
        <w:szCs w:val="12"/>
        <w:lang w:val="fr-FR"/>
      </w:rPr>
      <w:t xml:space="preserve">Seite </w:t>
    </w:r>
    <w:r w:rsidRPr="00C639C3">
      <w:rPr>
        <w:rStyle w:val="PageNumber"/>
        <w:rFonts w:ascii="Arial" w:hAnsi="Arial" w:cs="Arial"/>
        <w:sz w:val="12"/>
        <w:szCs w:val="12"/>
      </w:rPr>
      <w:fldChar w:fldCharType="begin"/>
    </w:r>
    <w:r w:rsidRPr="00C639C3">
      <w:rPr>
        <w:rStyle w:val="PageNumber"/>
        <w:rFonts w:ascii="Arial" w:hAnsi="Arial" w:cs="Arial"/>
        <w:sz w:val="12"/>
        <w:szCs w:val="12"/>
      </w:rPr>
      <w:instrText xml:space="preserve"> PAGE </w:instrText>
    </w:r>
    <w:r w:rsidRPr="00C639C3">
      <w:rPr>
        <w:rStyle w:val="PageNumber"/>
        <w:rFonts w:ascii="Arial" w:hAnsi="Arial" w:cs="Arial"/>
        <w:sz w:val="12"/>
        <w:szCs w:val="12"/>
      </w:rPr>
      <w:fldChar w:fldCharType="separate"/>
    </w:r>
    <w:r w:rsidR="00476F3A">
      <w:rPr>
        <w:rStyle w:val="PageNumber"/>
        <w:rFonts w:ascii="Arial" w:hAnsi="Arial" w:cs="Arial"/>
        <w:noProof/>
        <w:sz w:val="12"/>
        <w:szCs w:val="12"/>
      </w:rPr>
      <w:t>16</w:t>
    </w:r>
    <w:r w:rsidRPr="00C639C3">
      <w:rPr>
        <w:rStyle w:val="PageNumber"/>
        <w:rFonts w:ascii="Arial" w:hAnsi="Arial" w:cs="Arial"/>
        <w:sz w:val="12"/>
        <w:szCs w:val="12"/>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C57360" w:rsidRDefault="000258B3" w:rsidP="008908EA">
    <w:pPr>
      <w:pStyle w:val="Footer"/>
      <w:rPr>
        <w:rFonts w:ascii="Arial" w:eastAsia="Arial" w:hAnsi="Arial" w:cs="Arial"/>
        <w:sz w:val="12"/>
        <w:szCs w:val="12"/>
        <w:lang w:val="fr-FR"/>
      </w:rPr>
    </w:pPr>
    <w:r>
      <w:rPr>
        <w:rFonts w:ascii="Arial" w:eastAsia="Arial" w:hAnsi="Arial" w:cs="Arial"/>
        <w:sz w:val="12"/>
        <w:szCs w:val="12"/>
        <w:lang w:val="fr-FR"/>
      </w:rPr>
      <w:t>mm/</w:t>
    </w:r>
    <w:proofErr w:type="spellStart"/>
    <w:r>
      <w:rPr>
        <w:rFonts w:ascii="Arial" w:eastAsia="Arial" w:hAnsi="Arial" w:cs="Arial"/>
        <w:sz w:val="12"/>
        <w:szCs w:val="12"/>
        <w:lang w:val="fr-FR"/>
      </w:rPr>
      <w:t>adn</w:t>
    </w:r>
    <w:proofErr w:type="spellEnd"/>
    <w:r>
      <w:rPr>
        <w:rFonts w:ascii="Arial" w:eastAsia="Arial" w:hAnsi="Arial" w:cs="Arial"/>
        <w:sz w:val="12"/>
        <w:szCs w:val="12"/>
        <w:lang w:val="fr-FR"/>
      </w:rPr>
      <w:t>/wp15ac2/2019/03de</w:t>
    </w:r>
  </w:p>
  <w:p w:rsidR="00C61874" w:rsidRPr="008908EA" w:rsidRDefault="00C61874" w:rsidP="008908EA">
    <w:pPr>
      <w:pStyle w:val="Footer"/>
      <w:ind w:right="-28"/>
    </w:pPr>
    <w:r w:rsidRPr="002213A0">
      <w:rPr>
        <w:rFonts w:ascii="Arial" w:hAnsi="Arial" w:cs="Arial"/>
        <w:sz w:val="12"/>
        <w:szCs w:val="12"/>
        <w:lang w:val="fr-FR"/>
      </w:rPr>
      <w:t xml:space="preserve">Seite </w:t>
    </w:r>
    <w:r w:rsidRPr="00C639C3">
      <w:rPr>
        <w:rStyle w:val="PageNumber"/>
        <w:rFonts w:ascii="Arial" w:hAnsi="Arial" w:cs="Arial"/>
        <w:sz w:val="12"/>
        <w:szCs w:val="12"/>
      </w:rPr>
      <w:fldChar w:fldCharType="begin"/>
    </w:r>
    <w:r w:rsidRPr="00C639C3">
      <w:rPr>
        <w:rStyle w:val="PageNumber"/>
        <w:rFonts w:ascii="Arial" w:hAnsi="Arial" w:cs="Arial"/>
        <w:sz w:val="12"/>
        <w:szCs w:val="12"/>
      </w:rPr>
      <w:instrText xml:space="preserve"> PAGE </w:instrText>
    </w:r>
    <w:r w:rsidRPr="00C639C3">
      <w:rPr>
        <w:rStyle w:val="PageNumber"/>
        <w:rFonts w:ascii="Arial" w:hAnsi="Arial" w:cs="Arial"/>
        <w:sz w:val="12"/>
        <w:szCs w:val="12"/>
      </w:rPr>
      <w:fldChar w:fldCharType="separate"/>
    </w:r>
    <w:r w:rsidR="00476F3A">
      <w:rPr>
        <w:rStyle w:val="PageNumber"/>
        <w:rFonts w:ascii="Arial" w:hAnsi="Arial" w:cs="Arial"/>
        <w:noProof/>
        <w:sz w:val="12"/>
        <w:szCs w:val="12"/>
      </w:rPr>
      <w:t>20</w:t>
    </w:r>
    <w:r w:rsidRPr="00C639C3">
      <w:rPr>
        <w:rStyle w:val="PageNumber"/>
        <w:rFonts w:ascii="Arial" w:hAnsi="Arial" w:cs="Arial"/>
        <w:sz w:val="12"/>
        <w:szCs w:val="12"/>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C57360" w:rsidRDefault="000258B3" w:rsidP="008908EA">
    <w:pPr>
      <w:pStyle w:val="Footer"/>
      <w:jc w:val="right"/>
      <w:rPr>
        <w:rFonts w:ascii="Arial" w:eastAsia="Arial" w:hAnsi="Arial" w:cs="Arial"/>
        <w:sz w:val="12"/>
        <w:szCs w:val="12"/>
        <w:lang w:val="fr-FR"/>
      </w:rPr>
    </w:pPr>
    <w:r>
      <w:rPr>
        <w:rFonts w:ascii="Arial" w:eastAsia="Arial" w:hAnsi="Arial" w:cs="Arial"/>
        <w:sz w:val="12"/>
        <w:szCs w:val="12"/>
        <w:lang w:val="fr-FR"/>
      </w:rPr>
      <w:t>mm/</w:t>
    </w:r>
    <w:proofErr w:type="spellStart"/>
    <w:r>
      <w:rPr>
        <w:rFonts w:ascii="Arial" w:eastAsia="Arial" w:hAnsi="Arial" w:cs="Arial"/>
        <w:sz w:val="12"/>
        <w:szCs w:val="12"/>
        <w:lang w:val="fr-FR"/>
      </w:rPr>
      <w:t>adn</w:t>
    </w:r>
    <w:proofErr w:type="spellEnd"/>
    <w:r>
      <w:rPr>
        <w:rFonts w:ascii="Arial" w:eastAsia="Arial" w:hAnsi="Arial" w:cs="Arial"/>
        <w:sz w:val="12"/>
        <w:szCs w:val="12"/>
        <w:lang w:val="fr-FR"/>
      </w:rPr>
      <w:t>/wp15ac2/2019/03de</w:t>
    </w:r>
  </w:p>
  <w:p w:rsidR="00C61874" w:rsidRPr="008908EA" w:rsidRDefault="00C61874" w:rsidP="008908EA">
    <w:pPr>
      <w:pStyle w:val="Footer"/>
      <w:ind w:right="-28"/>
      <w:jc w:val="right"/>
    </w:pPr>
    <w:r w:rsidRPr="002213A0">
      <w:rPr>
        <w:rFonts w:ascii="Arial" w:hAnsi="Arial" w:cs="Arial"/>
        <w:sz w:val="12"/>
        <w:szCs w:val="12"/>
        <w:lang w:val="fr-FR"/>
      </w:rPr>
      <w:t xml:space="preserve">Seite </w:t>
    </w:r>
    <w:r w:rsidRPr="00C639C3">
      <w:rPr>
        <w:rStyle w:val="PageNumber"/>
        <w:rFonts w:ascii="Arial" w:hAnsi="Arial" w:cs="Arial"/>
        <w:sz w:val="12"/>
        <w:szCs w:val="12"/>
      </w:rPr>
      <w:fldChar w:fldCharType="begin"/>
    </w:r>
    <w:r w:rsidRPr="00C639C3">
      <w:rPr>
        <w:rStyle w:val="PageNumber"/>
        <w:rFonts w:ascii="Arial" w:hAnsi="Arial" w:cs="Arial"/>
        <w:sz w:val="12"/>
        <w:szCs w:val="12"/>
      </w:rPr>
      <w:instrText xml:space="preserve"> PAGE </w:instrText>
    </w:r>
    <w:r w:rsidRPr="00C639C3">
      <w:rPr>
        <w:rStyle w:val="PageNumber"/>
        <w:rFonts w:ascii="Arial" w:hAnsi="Arial" w:cs="Arial"/>
        <w:sz w:val="12"/>
        <w:szCs w:val="12"/>
      </w:rPr>
      <w:fldChar w:fldCharType="separate"/>
    </w:r>
    <w:r w:rsidR="00476F3A">
      <w:rPr>
        <w:rStyle w:val="PageNumber"/>
        <w:rFonts w:ascii="Arial" w:hAnsi="Arial" w:cs="Arial"/>
        <w:noProof/>
        <w:sz w:val="12"/>
        <w:szCs w:val="12"/>
      </w:rPr>
      <w:t>19</w:t>
    </w:r>
    <w:r w:rsidRPr="00C639C3">
      <w:rPr>
        <w:rStyle w:val="PageNumber"/>
        <w:rFonts w:ascii="Arial" w:hAnsi="Arial" w:cs="Arial"/>
        <w:sz w:val="12"/>
        <w:szCs w:val="12"/>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C57360" w:rsidRDefault="000258B3" w:rsidP="008908EA">
    <w:pPr>
      <w:pStyle w:val="Footer"/>
      <w:rPr>
        <w:rFonts w:ascii="Arial" w:eastAsia="Arial" w:hAnsi="Arial" w:cs="Arial"/>
        <w:sz w:val="12"/>
        <w:szCs w:val="12"/>
        <w:lang w:val="fr-FR"/>
      </w:rPr>
    </w:pPr>
    <w:r>
      <w:rPr>
        <w:rFonts w:ascii="Arial" w:eastAsia="Arial" w:hAnsi="Arial" w:cs="Arial"/>
        <w:sz w:val="12"/>
        <w:szCs w:val="12"/>
        <w:lang w:val="fr-FR"/>
      </w:rPr>
      <w:t>mm/</w:t>
    </w:r>
    <w:proofErr w:type="spellStart"/>
    <w:r>
      <w:rPr>
        <w:rFonts w:ascii="Arial" w:eastAsia="Arial" w:hAnsi="Arial" w:cs="Arial"/>
        <w:sz w:val="12"/>
        <w:szCs w:val="12"/>
        <w:lang w:val="fr-FR"/>
      </w:rPr>
      <w:t>adn</w:t>
    </w:r>
    <w:proofErr w:type="spellEnd"/>
    <w:r>
      <w:rPr>
        <w:rFonts w:ascii="Arial" w:eastAsia="Arial" w:hAnsi="Arial" w:cs="Arial"/>
        <w:sz w:val="12"/>
        <w:szCs w:val="12"/>
        <w:lang w:val="fr-FR"/>
      </w:rPr>
      <w:t>/wp15ac2/2019/03de</w:t>
    </w:r>
  </w:p>
  <w:p w:rsidR="00C61874" w:rsidRPr="008908EA" w:rsidRDefault="00C61874" w:rsidP="008908EA">
    <w:pPr>
      <w:pStyle w:val="Footer"/>
      <w:ind w:right="-28"/>
    </w:pPr>
    <w:r w:rsidRPr="002213A0">
      <w:rPr>
        <w:rFonts w:ascii="Arial" w:hAnsi="Arial" w:cs="Arial"/>
        <w:sz w:val="12"/>
        <w:szCs w:val="12"/>
        <w:lang w:val="fr-FR"/>
      </w:rPr>
      <w:t xml:space="preserve">Seite </w:t>
    </w:r>
    <w:r w:rsidRPr="00C639C3">
      <w:rPr>
        <w:rStyle w:val="PageNumber"/>
        <w:rFonts w:ascii="Arial" w:hAnsi="Arial" w:cs="Arial"/>
        <w:sz w:val="12"/>
        <w:szCs w:val="12"/>
      </w:rPr>
      <w:fldChar w:fldCharType="begin"/>
    </w:r>
    <w:r w:rsidRPr="00C639C3">
      <w:rPr>
        <w:rStyle w:val="PageNumber"/>
        <w:rFonts w:ascii="Arial" w:hAnsi="Arial" w:cs="Arial"/>
        <w:sz w:val="12"/>
        <w:szCs w:val="12"/>
      </w:rPr>
      <w:instrText xml:space="preserve"> PAGE </w:instrText>
    </w:r>
    <w:r w:rsidRPr="00C639C3">
      <w:rPr>
        <w:rStyle w:val="PageNumber"/>
        <w:rFonts w:ascii="Arial" w:hAnsi="Arial" w:cs="Arial"/>
        <w:sz w:val="12"/>
        <w:szCs w:val="12"/>
      </w:rPr>
      <w:fldChar w:fldCharType="separate"/>
    </w:r>
    <w:r w:rsidR="00476F3A">
      <w:rPr>
        <w:rStyle w:val="PageNumber"/>
        <w:rFonts w:ascii="Arial" w:hAnsi="Arial" w:cs="Arial"/>
        <w:noProof/>
        <w:sz w:val="12"/>
        <w:szCs w:val="12"/>
      </w:rPr>
      <w:t>24</w:t>
    </w:r>
    <w:r w:rsidRPr="00C639C3">
      <w:rPr>
        <w:rStyle w:val="PageNumber"/>
        <w:rFonts w:ascii="Arial" w:hAnsi="Arial" w:cs="Arial"/>
        <w:sz w:val="12"/>
        <w:szCs w:val="12"/>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C57360" w:rsidRDefault="000258B3" w:rsidP="008908EA">
    <w:pPr>
      <w:pStyle w:val="Footer"/>
      <w:jc w:val="right"/>
      <w:rPr>
        <w:rFonts w:ascii="Arial" w:eastAsia="Arial" w:hAnsi="Arial" w:cs="Arial"/>
        <w:sz w:val="12"/>
        <w:szCs w:val="12"/>
        <w:lang w:val="fr-FR"/>
      </w:rPr>
    </w:pPr>
    <w:r>
      <w:rPr>
        <w:rFonts w:ascii="Arial" w:eastAsia="Arial" w:hAnsi="Arial" w:cs="Arial"/>
        <w:sz w:val="12"/>
        <w:szCs w:val="12"/>
        <w:lang w:val="fr-FR"/>
      </w:rPr>
      <w:t>mm/</w:t>
    </w:r>
    <w:proofErr w:type="spellStart"/>
    <w:r>
      <w:rPr>
        <w:rFonts w:ascii="Arial" w:eastAsia="Arial" w:hAnsi="Arial" w:cs="Arial"/>
        <w:sz w:val="12"/>
        <w:szCs w:val="12"/>
        <w:lang w:val="fr-FR"/>
      </w:rPr>
      <w:t>adn</w:t>
    </w:r>
    <w:proofErr w:type="spellEnd"/>
    <w:r>
      <w:rPr>
        <w:rFonts w:ascii="Arial" w:eastAsia="Arial" w:hAnsi="Arial" w:cs="Arial"/>
        <w:sz w:val="12"/>
        <w:szCs w:val="12"/>
        <w:lang w:val="fr-FR"/>
      </w:rPr>
      <w:t>/wp15ac2/2019/03de</w:t>
    </w:r>
  </w:p>
  <w:p w:rsidR="00C61874" w:rsidRPr="008908EA" w:rsidRDefault="00C61874" w:rsidP="008908EA">
    <w:pPr>
      <w:pStyle w:val="Footer"/>
      <w:ind w:right="-28"/>
      <w:jc w:val="right"/>
    </w:pPr>
    <w:r w:rsidRPr="002213A0">
      <w:rPr>
        <w:rFonts w:ascii="Arial" w:hAnsi="Arial" w:cs="Arial"/>
        <w:sz w:val="12"/>
        <w:szCs w:val="12"/>
        <w:lang w:val="fr-FR"/>
      </w:rPr>
      <w:t xml:space="preserve">Seite </w:t>
    </w:r>
    <w:r w:rsidRPr="00C639C3">
      <w:rPr>
        <w:rStyle w:val="PageNumber"/>
        <w:rFonts w:ascii="Arial" w:hAnsi="Arial" w:cs="Arial"/>
        <w:sz w:val="12"/>
        <w:szCs w:val="12"/>
      </w:rPr>
      <w:fldChar w:fldCharType="begin"/>
    </w:r>
    <w:r w:rsidRPr="00C639C3">
      <w:rPr>
        <w:rStyle w:val="PageNumber"/>
        <w:rFonts w:ascii="Arial" w:hAnsi="Arial" w:cs="Arial"/>
        <w:sz w:val="12"/>
        <w:szCs w:val="12"/>
      </w:rPr>
      <w:instrText xml:space="preserve"> PAGE </w:instrText>
    </w:r>
    <w:r w:rsidRPr="00C639C3">
      <w:rPr>
        <w:rStyle w:val="PageNumber"/>
        <w:rFonts w:ascii="Arial" w:hAnsi="Arial" w:cs="Arial"/>
        <w:sz w:val="12"/>
        <w:szCs w:val="12"/>
      </w:rPr>
      <w:fldChar w:fldCharType="separate"/>
    </w:r>
    <w:r w:rsidR="00476F3A">
      <w:rPr>
        <w:rStyle w:val="PageNumber"/>
        <w:rFonts w:ascii="Arial" w:hAnsi="Arial" w:cs="Arial"/>
        <w:noProof/>
        <w:sz w:val="12"/>
        <w:szCs w:val="12"/>
      </w:rPr>
      <w:t>23</w:t>
    </w:r>
    <w:r w:rsidRPr="00C639C3">
      <w:rPr>
        <w:rStyle w:val="PageNumber"/>
        <w:rFonts w:ascii="Arial" w:hAnsi="Arial" w:cs="Arial"/>
        <w:sz w:val="12"/>
        <w:szCs w:val="12"/>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C57360" w:rsidRDefault="000258B3" w:rsidP="008908EA">
    <w:pPr>
      <w:pStyle w:val="Footer"/>
      <w:jc w:val="right"/>
      <w:rPr>
        <w:rFonts w:ascii="Arial" w:eastAsia="Arial" w:hAnsi="Arial" w:cs="Arial"/>
        <w:sz w:val="12"/>
        <w:szCs w:val="12"/>
        <w:lang w:val="fr-FR"/>
      </w:rPr>
    </w:pPr>
    <w:r>
      <w:rPr>
        <w:rFonts w:ascii="Arial" w:eastAsia="Arial" w:hAnsi="Arial" w:cs="Arial"/>
        <w:sz w:val="12"/>
        <w:szCs w:val="12"/>
        <w:lang w:val="fr-FR"/>
      </w:rPr>
      <w:t>mm/</w:t>
    </w:r>
    <w:proofErr w:type="spellStart"/>
    <w:r>
      <w:rPr>
        <w:rFonts w:ascii="Arial" w:eastAsia="Arial" w:hAnsi="Arial" w:cs="Arial"/>
        <w:sz w:val="12"/>
        <w:szCs w:val="12"/>
        <w:lang w:val="fr-FR"/>
      </w:rPr>
      <w:t>adn</w:t>
    </w:r>
    <w:proofErr w:type="spellEnd"/>
    <w:r>
      <w:rPr>
        <w:rFonts w:ascii="Arial" w:eastAsia="Arial" w:hAnsi="Arial" w:cs="Arial"/>
        <w:sz w:val="12"/>
        <w:szCs w:val="12"/>
        <w:lang w:val="fr-FR"/>
      </w:rPr>
      <w:t>/wp15ac2/2019/03de</w:t>
    </w:r>
  </w:p>
  <w:p w:rsidR="00C61874" w:rsidRPr="008908EA" w:rsidRDefault="00C61874" w:rsidP="008908EA">
    <w:pPr>
      <w:pStyle w:val="Footer"/>
      <w:ind w:right="-28"/>
      <w:jc w:val="right"/>
    </w:pPr>
    <w:r w:rsidRPr="002213A0">
      <w:rPr>
        <w:rFonts w:ascii="Arial" w:hAnsi="Arial" w:cs="Arial"/>
        <w:sz w:val="12"/>
        <w:szCs w:val="12"/>
        <w:lang w:val="fr-FR"/>
      </w:rPr>
      <w:t xml:space="preserve">Seite </w:t>
    </w:r>
    <w:r w:rsidRPr="00C639C3">
      <w:rPr>
        <w:rStyle w:val="PageNumber"/>
        <w:rFonts w:ascii="Arial" w:hAnsi="Arial" w:cs="Arial"/>
        <w:sz w:val="12"/>
        <w:szCs w:val="12"/>
      </w:rPr>
      <w:fldChar w:fldCharType="begin"/>
    </w:r>
    <w:r w:rsidRPr="00C639C3">
      <w:rPr>
        <w:rStyle w:val="PageNumber"/>
        <w:rFonts w:ascii="Arial" w:hAnsi="Arial" w:cs="Arial"/>
        <w:sz w:val="12"/>
        <w:szCs w:val="12"/>
      </w:rPr>
      <w:instrText xml:space="preserve"> PAGE </w:instrText>
    </w:r>
    <w:r w:rsidRPr="00C639C3">
      <w:rPr>
        <w:rStyle w:val="PageNumber"/>
        <w:rFonts w:ascii="Arial" w:hAnsi="Arial" w:cs="Arial"/>
        <w:sz w:val="12"/>
        <w:szCs w:val="12"/>
      </w:rPr>
      <w:fldChar w:fldCharType="separate"/>
    </w:r>
    <w:r w:rsidR="00476F3A">
      <w:rPr>
        <w:rStyle w:val="PageNumber"/>
        <w:rFonts w:ascii="Arial" w:hAnsi="Arial" w:cs="Arial"/>
        <w:noProof/>
        <w:sz w:val="12"/>
        <w:szCs w:val="12"/>
      </w:rPr>
      <w:t>21</w:t>
    </w:r>
    <w:r w:rsidRPr="00C639C3">
      <w:rPr>
        <w:rStyle w:val="PageNumber"/>
        <w:rFonts w:ascii="Arial" w:hAnsi="Arial" w:cs="Arial"/>
        <w:sz w:val="12"/>
        <w:szCs w:val="12"/>
      </w:rP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C57360" w:rsidRDefault="000258B3" w:rsidP="008908EA">
    <w:pPr>
      <w:pStyle w:val="Footer"/>
      <w:rPr>
        <w:rFonts w:ascii="Arial" w:eastAsia="Arial" w:hAnsi="Arial" w:cs="Arial"/>
        <w:sz w:val="12"/>
        <w:szCs w:val="12"/>
        <w:lang w:val="fr-FR"/>
      </w:rPr>
    </w:pPr>
    <w:r>
      <w:rPr>
        <w:rFonts w:ascii="Arial" w:eastAsia="Arial" w:hAnsi="Arial" w:cs="Arial"/>
        <w:sz w:val="12"/>
        <w:szCs w:val="12"/>
        <w:lang w:val="fr-FR"/>
      </w:rPr>
      <w:t>mm/</w:t>
    </w:r>
    <w:proofErr w:type="spellStart"/>
    <w:r>
      <w:rPr>
        <w:rFonts w:ascii="Arial" w:eastAsia="Arial" w:hAnsi="Arial" w:cs="Arial"/>
        <w:sz w:val="12"/>
        <w:szCs w:val="12"/>
        <w:lang w:val="fr-FR"/>
      </w:rPr>
      <w:t>adn</w:t>
    </w:r>
    <w:proofErr w:type="spellEnd"/>
    <w:r>
      <w:rPr>
        <w:rFonts w:ascii="Arial" w:eastAsia="Arial" w:hAnsi="Arial" w:cs="Arial"/>
        <w:sz w:val="12"/>
        <w:szCs w:val="12"/>
        <w:lang w:val="fr-FR"/>
      </w:rPr>
      <w:t>/wp15ac2/2019/03de</w:t>
    </w:r>
  </w:p>
  <w:p w:rsidR="00C61874" w:rsidRPr="008908EA" w:rsidRDefault="00C61874" w:rsidP="008908EA">
    <w:pPr>
      <w:pStyle w:val="Footer"/>
      <w:ind w:right="-28"/>
    </w:pPr>
    <w:r w:rsidRPr="002213A0">
      <w:rPr>
        <w:rFonts w:ascii="Arial" w:hAnsi="Arial" w:cs="Arial"/>
        <w:sz w:val="12"/>
        <w:szCs w:val="12"/>
        <w:lang w:val="fr-FR"/>
      </w:rPr>
      <w:t xml:space="preserve">Seite </w:t>
    </w:r>
    <w:r w:rsidRPr="00C639C3">
      <w:rPr>
        <w:rStyle w:val="PageNumber"/>
        <w:rFonts w:ascii="Arial" w:hAnsi="Arial" w:cs="Arial"/>
        <w:sz w:val="12"/>
        <w:szCs w:val="12"/>
      </w:rPr>
      <w:fldChar w:fldCharType="begin"/>
    </w:r>
    <w:r w:rsidRPr="00C639C3">
      <w:rPr>
        <w:rStyle w:val="PageNumber"/>
        <w:rFonts w:ascii="Arial" w:hAnsi="Arial" w:cs="Arial"/>
        <w:sz w:val="12"/>
        <w:szCs w:val="12"/>
      </w:rPr>
      <w:instrText xml:space="preserve"> PAGE </w:instrText>
    </w:r>
    <w:r w:rsidRPr="00C639C3">
      <w:rPr>
        <w:rStyle w:val="PageNumber"/>
        <w:rFonts w:ascii="Arial" w:hAnsi="Arial" w:cs="Arial"/>
        <w:sz w:val="12"/>
        <w:szCs w:val="12"/>
      </w:rPr>
      <w:fldChar w:fldCharType="separate"/>
    </w:r>
    <w:r w:rsidR="00476F3A">
      <w:rPr>
        <w:rStyle w:val="PageNumber"/>
        <w:rFonts w:ascii="Arial" w:hAnsi="Arial" w:cs="Arial"/>
        <w:noProof/>
        <w:sz w:val="12"/>
        <w:szCs w:val="12"/>
      </w:rPr>
      <w:t>26</w:t>
    </w:r>
    <w:r w:rsidRPr="00C639C3">
      <w:rPr>
        <w:rStyle w:val="PageNumber"/>
        <w:rFonts w:ascii="Arial" w:hAnsi="Arial" w:cs="Arial"/>
        <w:sz w:val="12"/>
        <w:szCs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FA25A5" w:rsidRDefault="00C61874" w:rsidP="00E75CF8">
    <w:pPr>
      <w:pStyle w:val="Footer"/>
      <w:ind w:right="-28"/>
      <w:jc w:val="right"/>
      <w:rPr>
        <w:rFonts w:ascii="Arial" w:hAnsi="Arial" w:cs="Arial"/>
        <w:sz w:val="12"/>
        <w:szCs w:val="12"/>
      </w:rPr>
    </w:pPr>
    <w:r>
      <w:rPr>
        <w:rFonts w:ascii="Arial" w:eastAsia="Arial" w:hAnsi="Arial" w:cs="Arial"/>
        <w:sz w:val="12"/>
        <w:szCs w:val="12"/>
      </w:rPr>
      <w:t xml:space="preserve">mm/adn_wp15_ac2_22_inf4de </w:t>
    </w:r>
  </w:p>
  <w:p w:rsidR="00C61874" w:rsidRPr="006536F3" w:rsidRDefault="00C61874" w:rsidP="00E75CF8">
    <w:pPr>
      <w:pStyle w:val="Footer"/>
      <w:jc w:val="right"/>
      <w:rPr>
        <w:rFonts w:ascii="Arial" w:hAnsi="Arial" w:cs="Arial"/>
        <w:sz w:val="12"/>
        <w:szCs w:val="12"/>
        <w:lang w:val="fr-FR"/>
      </w:rPr>
    </w:pPr>
    <w:r w:rsidRPr="00903656">
      <w:rPr>
        <w:rFonts w:ascii="Arial" w:hAnsi="Arial" w:cs="Arial"/>
        <w:sz w:val="12"/>
        <w:szCs w:val="12"/>
        <w:lang w:val="de-DE"/>
      </w:rPr>
      <w:t xml:space="preserve">Seite </w:t>
    </w:r>
    <w:r w:rsidRPr="006536F3">
      <w:rPr>
        <w:rStyle w:val="PageNumber"/>
        <w:rFonts w:ascii="Arial" w:hAnsi="Arial" w:cs="Arial"/>
        <w:sz w:val="12"/>
        <w:szCs w:val="12"/>
      </w:rPr>
      <w:fldChar w:fldCharType="begin"/>
    </w:r>
    <w:r w:rsidRPr="006536F3">
      <w:rPr>
        <w:rStyle w:val="PageNumber"/>
        <w:rFonts w:ascii="Arial" w:hAnsi="Arial" w:cs="Arial"/>
        <w:sz w:val="12"/>
        <w:szCs w:val="12"/>
      </w:rPr>
      <w:instrText xml:space="preserve"> PAGE </w:instrText>
    </w:r>
    <w:r w:rsidRPr="006536F3">
      <w:rPr>
        <w:rStyle w:val="PageNumber"/>
        <w:rFonts w:ascii="Arial" w:hAnsi="Arial" w:cs="Arial"/>
        <w:sz w:val="12"/>
        <w:szCs w:val="12"/>
      </w:rPr>
      <w:fldChar w:fldCharType="separate"/>
    </w:r>
    <w:r>
      <w:rPr>
        <w:rStyle w:val="PageNumber"/>
        <w:rFonts w:ascii="Arial" w:hAnsi="Arial" w:cs="Arial"/>
        <w:noProof/>
        <w:sz w:val="12"/>
        <w:szCs w:val="12"/>
      </w:rPr>
      <w:t>2</w:t>
    </w:r>
    <w:r w:rsidRPr="006536F3">
      <w:rPr>
        <w:rStyle w:val="PageNumber"/>
        <w:rFonts w:ascii="Arial" w:hAnsi="Arial" w:cs="Arial"/>
        <w:sz w:val="12"/>
        <w:szCs w:val="12"/>
      </w:rP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C57360" w:rsidRDefault="000258B3" w:rsidP="008908EA">
    <w:pPr>
      <w:pStyle w:val="Footer"/>
      <w:jc w:val="right"/>
      <w:rPr>
        <w:rFonts w:ascii="Arial" w:eastAsia="Arial" w:hAnsi="Arial" w:cs="Arial"/>
        <w:sz w:val="12"/>
        <w:szCs w:val="12"/>
        <w:lang w:val="fr-FR"/>
      </w:rPr>
    </w:pPr>
    <w:r>
      <w:rPr>
        <w:rFonts w:ascii="Arial" w:eastAsia="Arial" w:hAnsi="Arial" w:cs="Arial"/>
        <w:sz w:val="12"/>
        <w:szCs w:val="12"/>
        <w:lang w:val="fr-FR"/>
      </w:rPr>
      <w:t>mm/</w:t>
    </w:r>
    <w:proofErr w:type="spellStart"/>
    <w:r>
      <w:rPr>
        <w:rFonts w:ascii="Arial" w:eastAsia="Arial" w:hAnsi="Arial" w:cs="Arial"/>
        <w:sz w:val="12"/>
        <w:szCs w:val="12"/>
        <w:lang w:val="fr-FR"/>
      </w:rPr>
      <w:t>adn</w:t>
    </w:r>
    <w:proofErr w:type="spellEnd"/>
    <w:r>
      <w:rPr>
        <w:rFonts w:ascii="Arial" w:eastAsia="Arial" w:hAnsi="Arial" w:cs="Arial"/>
        <w:sz w:val="12"/>
        <w:szCs w:val="12"/>
        <w:lang w:val="fr-FR"/>
      </w:rPr>
      <w:t>/wp15ac2/2019/03de</w:t>
    </w:r>
  </w:p>
  <w:p w:rsidR="00C61874" w:rsidRPr="008908EA" w:rsidRDefault="00C61874" w:rsidP="008908EA">
    <w:pPr>
      <w:pStyle w:val="Footer"/>
      <w:ind w:right="-28"/>
      <w:jc w:val="right"/>
    </w:pPr>
    <w:r w:rsidRPr="002213A0">
      <w:rPr>
        <w:rFonts w:ascii="Arial" w:hAnsi="Arial" w:cs="Arial"/>
        <w:sz w:val="12"/>
        <w:szCs w:val="12"/>
        <w:lang w:val="fr-FR"/>
      </w:rPr>
      <w:t xml:space="preserve">Seite </w:t>
    </w:r>
    <w:r w:rsidRPr="00C639C3">
      <w:rPr>
        <w:rStyle w:val="PageNumber"/>
        <w:rFonts w:ascii="Arial" w:hAnsi="Arial" w:cs="Arial"/>
        <w:sz w:val="12"/>
        <w:szCs w:val="12"/>
      </w:rPr>
      <w:fldChar w:fldCharType="begin"/>
    </w:r>
    <w:r w:rsidRPr="00C639C3">
      <w:rPr>
        <w:rStyle w:val="PageNumber"/>
        <w:rFonts w:ascii="Arial" w:hAnsi="Arial" w:cs="Arial"/>
        <w:sz w:val="12"/>
        <w:szCs w:val="12"/>
      </w:rPr>
      <w:instrText xml:space="preserve"> PAGE </w:instrText>
    </w:r>
    <w:r w:rsidRPr="00C639C3">
      <w:rPr>
        <w:rStyle w:val="PageNumber"/>
        <w:rFonts w:ascii="Arial" w:hAnsi="Arial" w:cs="Arial"/>
        <w:sz w:val="12"/>
        <w:szCs w:val="12"/>
      </w:rPr>
      <w:fldChar w:fldCharType="separate"/>
    </w:r>
    <w:r w:rsidR="00476F3A">
      <w:rPr>
        <w:rStyle w:val="PageNumber"/>
        <w:rFonts w:ascii="Arial" w:hAnsi="Arial" w:cs="Arial"/>
        <w:noProof/>
        <w:sz w:val="12"/>
        <w:szCs w:val="12"/>
      </w:rPr>
      <w:t>27</w:t>
    </w:r>
    <w:r w:rsidRPr="00C639C3">
      <w:rPr>
        <w:rStyle w:val="PageNumber"/>
        <w:rFonts w:ascii="Arial" w:hAnsi="Arial" w:cs="Arial"/>
        <w:sz w:val="12"/>
        <w:szCs w:val="12"/>
      </w:rP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C57360" w:rsidRDefault="000258B3" w:rsidP="008908EA">
    <w:pPr>
      <w:pStyle w:val="Footer"/>
      <w:rPr>
        <w:rFonts w:ascii="Arial" w:eastAsia="Arial" w:hAnsi="Arial" w:cs="Arial"/>
        <w:sz w:val="12"/>
        <w:szCs w:val="12"/>
        <w:lang w:val="fr-FR"/>
      </w:rPr>
    </w:pPr>
    <w:r>
      <w:rPr>
        <w:rFonts w:ascii="Arial" w:eastAsia="Arial" w:hAnsi="Arial" w:cs="Arial"/>
        <w:sz w:val="12"/>
        <w:szCs w:val="12"/>
        <w:lang w:val="fr-FR"/>
      </w:rPr>
      <w:t>mm/</w:t>
    </w:r>
    <w:proofErr w:type="spellStart"/>
    <w:r>
      <w:rPr>
        <w:rFonts w:ascii="Arial" w:eastAsia="Arial" w:hAnsi="Arial" w:cs="Arial"/>
        <w:sz w:val="12"/>
        <w:szCs w:val="12"/>
        <w:lang w:val="fr-FR"/>
      </w:rPr>
      <w:t>adn</w:t>
    </w:r>
    <w:proofErr w:type="spellEnd"/>
    <w:r>
      <w:rPr>
        <w:rFonts w:ascii="Arial" w:eastAsia="Arial" w:hAnsi="Arial" w:cs="Arial"/>
        <w:sz w:val="12"/>
        <w:szCs w:val="12"/>
        <w:lang w:val="fr-FR"/>
      </w:rPr>
      <w:t>/wp15ac2/2019/03de</w:t>
    </w:r>
  </w:p>
  <w:p w:rsidR="00C61874" w:rsidRPr="008908EA" w:rsidRDefault="00C61874" w:rsidP="008908EA">
    <w:pPr>
      <w:pStyle w:val="Footer"/>
      <w:ind w:right="-28"/>
    </w:pPr>
    <w:r w:rsidRPr="002213A0">
      <w:rPr>
        <w:rFonts w:ascii="Arial" w:hAnsi="Arial" w:cs="Arial"/>
        <w:sz w:val="12"/>
        <w:szCs w:val="12"/>
        <w:lang w:val="fr-FR"/>
      </w:rPr>
      <w:t xml:space="preserve">Seite </w:t>
    </w:r>
    <w:r w:rsidRPr="00C639C3">
      <w:rPr>
        <w:rStyle w:val="PageNumber"/>
        <w:rFonts w:ascii="Arial" w:hAnsi="Arial" w:cs="Arial"/>
        <w:sz w:val="12"/>
        <w:szCs w:val="12"/>
      </w:rPr>
      <w:fldChar w:fldCharType="begin"/>
    </w:r>
    <w:r w:rsidRPr="00C639C3">
      <w:rPr>
        <w:rStyle w:val="PageNumber"/>
        <w:rFonts w:ascii="Arial" w:hAnsi="Arial" w:cs="Arial"/>
        <w:sz w:val="12"/>
        <w:szCs w:val="12"/>
      </w:rPr>
      <w:instrText xml:space="preserve"> PAGE </w:instrText>
    </w:r>
    <w:r w:rsidRPr="00C639C3">
      <w:rPr>
        <w:rStyle w:val="PageNumber"/>
        <w:rFonts w:ascii="Arial" w:hAnsi="Arial" w:cs="Arial"/>
        <w:sz w:val="12"/>
        <w:szCs w:val="12"/>
      </w:rPr>
      <w:fldChar w:fldCharType="separate"/>
    </w:r>
    <w:r w:rsidR="00476F3A">
      <w:rPr>
        <w:rStyle w:val="PageNumber"/>
        <w:rFonts w:ascii="Arial" w:hAnsi="Arial" w:cs="Arial"/>
        <w:noProof/>
        <w:sz w:val="12"/>
        <w:szCs w:val="12"/>
      </w:rPr>
      <w:t>28</w:t>
    </w:r>
    <w:r w:rsidRPr="00C639C3">
      <w:rPr>
        <w:rStyle w:val="PageNumber"/>
        <w:rFonts w:ascii="Arial" w:hAnsi="Arial" w:cs="Arial"/>
        <w:sz w:val="12"/>
        <w:szCs w:val="12"/>
      </w:rPr>
      <w:fldChar w:fldCharType="end"/>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C57360" w:rsidRDefault="000258B3" w:rsidP="008908EA">
    <w:pPr>
      <w:pStyle w:val="Footer"/>
      <w:jc w:val="right"/>
      <w:rPr>
        <w:rFonts w:ascii="Arial" w:eastAsia="Arial" w:hAnsi="Arial" w:cs="Arial"/>
        <w:sz w:val="12"/>
        <w:szCs w:val="12"/>
        <w:lang w:val="fr-FR"/>
      </w:rPr>
    </w:pPr>
    <w:r>
      <w:rPr>
        <w:rFonts w:ascii="Arial" w:eastAsia="Arial" w:hAnsi="Arial" w:cs="Arial"/>
        <w:sz w:val="12"/>
        <w:szCs w:val="12"/>
        <w:lang w:val="fr-FR"/>
      </w:rPr>
      <w:t>mm/</w:t>
    </w:r>
    <w:proofErr w:type="spellStart"/>
    <w:r>
      <w:rPr>
        <w:rFonts w:ascii="Arial" w:eastAsia="Arial" w:hAnsi="Arial" w:cs="Arial"/>
        <w:sz w:val="12"/>
        <w:szCs w:val="12"/>
        <w:lang w:val="fr-FR"/>
      </w:rPr>
      <w:t>adn</w:t>
    </w:r>
    <w:proofErr w:type="spellEnd"/>
    <w:r>
      <w:rPr>
        <w:rFonts w:ascii="Arial" w:eastAsia="Arial" w:hAnsi="Arial" w:cs="Arial"/>
        <w:sz w:val="12"/>
        <w:szCs w:val="12"/>
        <w:lang w:val="fr-FR"/>
      </w:rPr>
      <w:t>/wp15ac2/2019/03de</w:t>
    </w:r>
  </w:p>
  <w:p w:rsidR="00C61874" w:rsidRPr="008908EA" w:rsidRDefault="00C61874" w:rsidP="008908EA">
    <w:pPr>
      <w:pStyle w:val="Footer"/>
      <w:ind w:right="-28"/>
      <w:jc w:val="right"/>
    </w:pPr>
    <w:r w:rsidRPr="002213A0">
      <w:rPr>
        <w:rFonts w:ascii="Arial" w:hAnsi="Arial" w:cs="Arial"/>
        <w:sz w:val="12"/>
        <w:szCs w:val="12"/>
        <w:lang w:val="fr-FR"/>
      </w:rPr>
      <w:t xml:space="preserve">Seite </w:t>
    </w:r>
    <w:r w:rsidRPr="00C639C3">
      <w:rPr>
        <w:rStyle w:val="PageNumber"/>
        <w:rFonts w:ascii="Arial" w:hAnsi="Arial" w:cs="Arial"/>
        <w:sz w:val="12"/>
        <w:szCs w:val="12"/>
      </w:rPr>
      <w:fldChar w:fldCharType="begin"/>
    </w:r>
    <w:r w:rsidRPr="00C639C3">
      <w:rPr>
        <w:rStyle w:val="PageNumber"/>
        <w:rFonts w:ascii="Arial" w:hAnsi="Arial" w:cs="Arial"/>
        <w:sz w:val="12"/>
        <w:szCs w:val="12"/>
      </w:rPr>
      <w:instrText xml:space="preserve"> PAGE </w:instrText>
    </w:r>
    <w:r w:rsidRPr="00C639C3">
      <w:rPr>
        <w:rStyle w:val="PageNumber"/>
        <w:rFonts w:ascii="Arial" w:hAnsi="Arial" w:cs="Arial"/>
        <w:sz w:val="12"/>
        <w:szCs w:val="12"/>
      </w:rPr>
      <w:fldChar w:fldCharType="separate"/>
    </w:r>
    <w:r w:rsidR="00476F3A">
      <w:rPr>
        <w:rStyle w:val="PageNumber"/>
        <w:rFonts w:ascii="Arial" w:hAnsi="Arial" w:cs="Arial"/>
        <w:noProof/>
        <w:sz w:val="12"/>
        <w:szCs w:val="12"/>
      </w:rPr>
      <w:t>29</w:t>
    </w:r>
    <w:r w:rsidRPr="00C639C3">
      <w:rPr>
        <w:rStyle w:val="PageNumber"/>
        <w:rFonts w:ascii="Arial" w:hAnsi="Arial" w:cs="Arial"/>
        <w:sz w:val="12"/>
        <w:szCs w:val="12"/>
      </w:rPr>
      <w:fldChar w:fldCharType="end"/>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C57360" w:rsidRDefault="000258B3" w:rsidP="008908EA">
    <w:pPr>
      <w:pStyle w:val="Footer"/>
      <w:rPr>
        <w:rFonts w:ascii="Arial" w:eastAsia="Arial" w:hAnsi="Arial" w:cs="Arial"/>
        <w:sz w:val="12"/>
        <w:szCs w:val="12"/>
        <w:lang w:val="fr-FR"/>
      </w:rPr>
    </w:pPr>
    <w:r>
      <w:rPr>
        <w:rFonts w:ascii="Arial" w:eastAsia="Arial" w:hAnsi="Arial" w:cs="Arial"/>
        <w:sz w:val="12"/>
        <w:szCs w:val="12"/>
        <w:lang w:val="fr-FR"/>
      </w:rPr>
      <w:t>mm/</w:t>
    </w:r>
    <w:proofErr w:type="spellStart"/>
    <w:r>
      <w:rPr>
        <w:rFonts w:ascii="Arial" w:eastAsia="Arial" w:hAnsi="Arial" w:cs="Arial"/>
        <w:sz w:val="12"/>
        <w:szCs w:val="12"/>
        <w:lang w:val="fr-FR"/>
      </w:rPr>
      <w:t>adn</w:t>
    </w:r>
    <w:proofErr w:type="spellEnd"/>
    <w:r>
      <w:rPr>
        <w:rFonts w:ascii="Arial" w:eastAsia="Arial" w:hAnsi="Arial" w:cs="Arial"/>
        <w:sz w:val="12"/>
        <w:szCs w:val="12"/>
        <w:lang w:val="fr-FR"/>
      </w:rPr>
      <w:t>/wp15ac2/2019/03de</w:t>
    </w:r>
  </w:p>
  <w:p w:rsidR="00C61874" w:rsidRPr="008908EA" w:rsidRDefault="00C61874" w:rsidP="008908EA">
    <w:pPr>
      <w:pStyle w:val="Footer"/>
      <w:ind w:right="-28"/>
    </w:pPr>
    <w:r w:rsidRPr="002213A0">
      <w:rPr>
        <w:rFonts w:ascii="Arial" w:hAnsi="Arial" w:cs="Arial"/>
        <w:sz w:val="12"/>
        <w:szCs w:val="12"/>
        <w:lang w:val="fr-FR"/>
      </w:rPr>
      <w:t xml:space="preserve">Seite </w:t>
    </w:r>
    <w:r w:rsidRPr="00C639C3">
      <w:rPr>
        <w:rStyle w:val="PageNumber"/>
        <w:rFonts w:ascii="Arial" w:hAnsi="Arial" w:cs="Arial"/>
        <w:sz w:val="12"/>
        <w:szCs w:val="12"/>
      </w:rPr>
      <w:fldChar w:fldCharType="begin"/>
    </w:r>
    <w:r w:rsidRPr="00C639C3">
      <w:rPr>
        <w:rStyle w:val="PageNumber"/>
        <w:rFonts w:ascii="Arial" w:hAnsi="Arial" w:cs="Arial"/>
        <w:sz w:val="12"/>
        <w:szCs w:val="12"/>
      </w:rPr>
      <w:instrText xml:space="preserve"> PAGE </w:instrText>
    </w:r>
    <w:r w:rsidRPr="00C639C3">
      <w:rPr>
        <w:rStyle w:val="PageNumber"/>
        <w:rFonts w:ascii="Arial" w:hAnsi="Arial" w:cs="Arial"/>
        <w:sz w:val="12"/>
        <w:szCs w:val="12"/>
      </w:rPr>
      <w:fldChar w:fldCharType="separate"/>
    </w:r>
    <w:r w:rsidR="00476F3A">
      <w:rPr>
        <w:rStyle w:val="PageNumber"/>
        <w:rFonts w:ascii="Arial" w:hAnsi="Arial" w:cs="Arial"/>
        <w:noProof/>
        <w:sz w:val="12"/>
        <w:szCs w:val="12"/>
      </w:rPr>
      <w:t>32</w:t>
    </w:r>
    <w:r w:rsidRPr="00C639C3">
      <w:rPr>
        <w:rStyle w:val="PageNumber"/>
        <w:rFonts w:ascii="Arial" w:hAnsi="Arial" w:cs="Arial"/>
        <w:sz w:val="12"/>
        <w:szCs w:val="12"/>
      </w:rP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C57360" w:rsidRDefault="000258B3" w:rsidP="008908EA">
    <w:pPr>
      <w:pStyle w:val="Footer"/>
      <w:jc w:val="right"/>
      <w:rPr>
        <w:rFonts w:ascii="Arial" w:eastAsia="Arial" w:hAnsi="Arial" w:cs="Arial"/>
        <w:sz w:val="12"/>
        <w:szCs w:val="12"/>
        <w:lang w:val="fr-FR"/>
      </w:rPr>
    </w:pPr>
    <w:r>
      <w:rPr>
        <w:rFonts w:ascii="Arial" w:eastAsia="Arial" w:hAnsi="Arial" w:cs="Arial"/>
        <w:sz w:val="12"/>
        <w:szCs w:val="12"/>
        <w:lang w:val="fr-FR"/>
      </w:rPr>
      <w:t>mm/</w:t>
    </w:r>
    <w:proofErr w:type="spellStart"/>
    <w:r>
      <w:rPr>
        <w:rFonts w:ascii="Arial" w:eastAsia="Arial" w:hAnsi="Arial" w:cs="Arial"/>
        <w:sz w:val="12"/>
        <w:szCs w:val="12"/>
        <w:lang w:val="fr-FR"/>
      </w:rPr>
      <w:t>adn</w:t>
    </w:r>
    <w:proofErr w:type="spellEnd"/>
    <w:r>
      <w:rPr>
        <w:rFonts w:ascii="Arial" w:eastAsia="Arial" w:hAnsi="Arial" w:cs="Arial"/>
        <w:sz w:val="12"/>
        <w:szCs w:val="12"/>
        <w:lang w:val="fr-FR"/>
      </w:rPr>
      <w:t>/wp15ac2/2019/03de</w:t>
    </w:r>
  </w:p>
  <w:p w:rsidR="00C61874" w:rsidRPr="008908EA" w:rsidRDefault="00C61874" w:rsidP="008908EA">
    <w:pPr>
      <w:pStyle w:val="Footer"/>
      <w:ind w:right="-28"/>
      <w:jc w:val="right"/>
    </w:pPr>
    <w:r w:rsidRPr="002213A0">
      <w:rPr>
        <w:rFonts w:ascii="Arial" w:hAnsi="Arial" w:cs="Arial"/>
        <w:sz w:val="12"/>
        <w:szCs w:val="12"/>
        <w:lang w:val="fr-FR"/>
      </w:rPr>
      <w:t xml:space="preserve">Seite </w:t>
    </w:r>
    <w:r w:rsidRPr="00C639C3">
      <w:rPr>
        <w:rStyle w:val="PageNumber"/>
        <w:rFonts w:ascii="Arial" w:hAnsi="Arial" w:cs="Arial"/>
        <w:sz w:val="12"/>
        <w:szCs w:val="12"/>
      </w:rPr>
      <w:fldChar w:fldCharType="begin"/>
    </w:r>
    <w:r w:rsidRPr="00C639C3">
      <w:rPr>
        <w:rStyle w:val="PageNumber"/>
        <w:rFonts w:ascii="Arial" w:hAnsi="Arial" w:cs="Arial"/>
        <w:sz w:val="12"/>
        <w:szCs w:val="12"/>
      </w:rPr>
      <w:instrText xml:space="preserve"> PAGE </w:instrText>
    </w:r>
    <w:r w:rsidRPr="00C639C3">
      <w:rPr>
        <w:rStyle w:val="PageNumber"/>
        <w:rFonts w:ascii="Arial" w:hAnsi="Arial" w:cs="Arial"/>
        <w:sz w:val="12"/>
        <w:szCs w:val="12"/>
      </w:rPr>
      <w:fldChar w:fldCharType="separate"/>
    </w:r>
    <w:r w:rsidR="00476F3A">
      <w:rPr>
        <w:rStyle w:val="PageNumber"/>
        <w:rFonts w:ascii="Arial" w:hAnsi="Arial" w:cs="Arial"/>
        <w:noProof/>
        <w:sz w:val="12"/>
        <w:szCs w:val="12"/>
      </w:rPr>
      <w:t>33</w:t>
    </w:r>
    <w:r w:rsidRPr="00C639C3">
      <w:rPr>
        <w:rStyle w:val="PageNumber"/>
        <w:rFonts w:ascii="Arial" w:hAnsi="Arial" w:cs="Arial"/>
        <w:sz w:val="12"/>
        <w:szCs w:val="12"/>
      </w:rPr>
      <w:fldChar w:fldCharType="end"/>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C57360" w:rsidRDefault="000258B3" w:rsidP="008908EA">
    <w:pPr>
      <w:pStyle w:val="Footer"/>
      <w:rPr>
        <w:rFonts w:ascii="Arial" w:eastAsia="Arial" w:hAnsi="Arial" w:cs="Arial"/>
        <w:sz w:val="12"/>
        <w:szCs w:val="12"/>
        <w:lang w:val="fr-FR"/>
      </w:rPr>
    </w:pPr>
    <w:r>
      <w:rPr>
        <w:rFonts w:ascii="Arial" w:eastAsia="Arial" w:hAnsi="Arial" w:cs="Arial"/>
        <w:sz w:val="12"/>
        <w:szCs w:val="12"/>
        <w:lang w:val="fr-FR"/>
      </w:rPr>
      <w:t>mm/</w:t>
    </w:r>
    <w:proofErr w:type="spellStart"/>
    <w:r>
      <w:rPr>
        <w:rFonts w:ascii="Arial" w:eastAsia="Arial" w:hAnsi="Arial" w:cs="Arial"/>
        <w:sz w:val="12"/>
        <w:szCs w:val="12"/>
        <w:lang w:val="fr-FR"/>
      </w:rPr>
      <w:t>adn</w:t>
    </w:r>
    <w:proofErr w:type="spellEnd"/>
    <w:r>
      <w:rPr>
        <w:rFonts w:ascii="Arial" w:eastAsia="Arial" w:hAnsi="Arial" w:cs="Arial"/>
        <w:sz w:val="12"/>
        <w:szCs w:val="12"/>
        <w:lang w:val="fr-FR"/>
      </w:rPr>
      <w:t>/wp15ac2/2019/03de</w:t>
    </w:r>
  </w:p>
  <w:p w:rsidR="00C61874" w:rsidRPr="008908EA" w:rsidRDefault="00C61874" w:rsidP="008908EA">
    <w:pPr>
      <w:pStyle w:val="Footer"/>
      <w:ind w:right="-28"/>
    </w:pPr>
    <w:r w:rsidRPr="002213A0">
      <w:rPr>
        <w:rFonts w:ascii="Arial" w:hAnsi="Arial" w:cs="Arial"/>
        <w:sz w:val="12"/>
        <w:szCs w:val="12"/>
        <w:lang w:val="fr-FR"/>
      </w:rPr>
      <w:t xml:space="preserve">Seite </w:t>
    </w:r>
    <w:r w:rsidRPr="00C639C3">
      <w:rPr>
        <w:rStyle w:val="PageNumber"/>
        <w:rFonts w:ascii="Arial" w:hAnsi="Arial" w:cs="Arial"/>
        <w:sz w:val="12"/>
        <w:szCs w:val="12"/>
      </w:rPr>
      <w:fldChar w:fldCharType="begin"/>
    </w:r>
    <w:r w:rsidRPr="00C639C3">
      <w:rPr>
        <w:rStyle w:val="PageNumber"/>
        <w:rFonts w:ascii="Arial" w:hAnsi="Arial" w:cs="Arial"/>
        <w:sz w:val="12"/>
        <w:szCs w:val="12"/>
      </w:rPr>
      <w:instrText xml:space="preserve"> PAGE </w:instrText>
    </w:r>
    <w:r w:rsidRPr="00C639C3">
      <w:rPr>
        <w:rStyle w:val="PageNumber"/>
        <w:rFonts w:ascii="Arial" w:hAnsi="Arial" w:cs="Arial"/>
        <w:sz w:val="12"/>
        <w:szCs w:val="12"/>
      </w:rPr>
      <w:fldChar w:fldCharType="separate"/>
    </w:r>
    <w:r w:rsidR="00476F3A">
      <w:rPr>
        <w:rStyle w:val="PageNumber"/>
        <w:rFonts w:ascii="Arial" w:hAnsi="Arial" w:cs="Arial"/>
        <w:noProof/>
        <w:sz w:val="12"/>
        <w:szCs w:val="12"/>
      </w:rPr>
      <w:t>36</w:t>
    </w:r>
    <w:r w:rsidRPr="00C639C3">
      <w:rPr>
        <w:rStyle w:val="PageNumber"/>
        <w:rFonts w:ascii="Arial" w:hAnsi="Arial" w:cs="Arial"/>
        <w:sz w:val="12"/>
        <w:szCs w:val="12"/>
      </w:rPr>
      <w:fldChar w:fldCharType="end"/>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C57360" w:rsidRDefault="000258B3" w:rsidP="008908EA">
    <w:pPr>
      <w:pStyle w:val="Footer"/>
      <w:jc w:val="right"/>
      <w:rPr>
        <w:rFonts w:ascii="Arial" w:eastAsia="Arial" w:hAnsi="Arial" w:cs="Arial"/>
        <w:sz w:val="12"/>
        <w:szCs w:val="12"/>
        <w:lang w:val="fr-FR"/>
      </w:rPr>
    </w:pPr>
    <w:r>
      <w:rPr>
        <w:rFonts w:ascii="Arial" w:eastAsia="Arial" w:hAnsi="Arial" w:cs="Arial"/>
        <w:sz w:val="12"/>
        <w:szCs w:val="12"/>
        <w:lang w:val="fr-FR"/>
      </w:rPr>
      <w:t>mm/</w:t>
    </w:r>
    <w:proofErr w:type="spellStart"/>
    <w:r>
      <w:rPr>
        <w:rFonts w:ascii="Arial" w:eastAsia="Arial" w:hAnsi="Arial" w:cs="Arial"/>
        <w:sz w:val="12"/>
        <w:szCs w:val="12"/>
        <w:lang w:val="fr-FR"/>
      </w:rPr>
      <w:t>adn</w:t>
    </w:r>
    <w:proofErr w:type="spellEnd"/>
    <w:r>
      <w:rPr>
        <w:rFonts w:ascii="Arial" w:eastAsia="Arial" w:hAnsi="Arial" w:cs="Arial"/>
        <w:sz w:val="12"/>
        <w:szCs w:val="12"/>
        <w:lang w:val="fr-FR"/>
      </w:rPr>
      <w:t>/wp15ac2/2019/03de</w:t>
    </w:r>
  </w:p>
  <w:p w:rsidR="00C61874" w:rsidRPr="008908EA" w:rsidRDefault="00C61874" w:rsidP="008908EA">
    <w:pPr>
      <w:pStyle w:val="Footer"/>
      <w:ind w:right="-28"/>
      <w:jc w:val="right"/>
    </w:pPr>
    <w:r w:rsidRPr="002213A0">
      <w:rPr>
        <w:rFonts w:ascii="Arial" w:hAnsi="Arial" w:cs="Arial"/>
        <w:sz w:val="12"/>
        <w:szCs w:val="12"/>
        <w:lang w:val="fr-FR"/>
      </w:rPr>
      <w:t xml:space="preserve">Seite </w:t>
    </w:r>
    <w:r w:rsidRPr="00C639C3">
      <w:rPr>
        <w:rStyle w:val="PageNumber"/>
        <w:rFonts w:ascii="Arial" w:hAnsi="Arial" w:cs="Arial"/>
        <w:sz w:val="12"/>
        <w:szCs w:val="12"/>
      </w:rPr>
      <w:fldChar w:fldCharType="begin"/>
    </w:r>
    <w:r w:rsidRPr="00C639C3">
      <w:rPr>
        <w:rStyle w:val="PageNumber"/>
        <w:rFonts w:ascii="Arial" w:hAnsi="Arial" w:cs="Arial"/>
        <w:sz w:val="12"/>
        <w:szCs w:val="12"/>
      </w:rPr>
      <w:instrText xml:space="preserve"> PAGE </w:instrText>
    </w:r>
    <w:r w:rsidRPr="00C639C3">
      <w:rPr>
        <w:rStyle w:val="PageNumber"/>
        <w:rFonts w:ascii="Arial" w:hAnsi="Arial" w:cs="Arial"/>
        <w:sz w:val="12"/>
        <w:szCs w:val="12"/>
      </w:rPr>
      <w:fldChar w:fldCharType="separate"/>
    </w:r>
    <w:r w:rsidR="00476F3A">
      <w:rPr>
        <w:rStyle w:val="PageNumber"/>
        <w:rFonts w:ascii="Arial" w:hAnsi="Arial" w:cs="Arial"/>
        <w:noProof/>
        <w:sz w:val="12"/>
        <w:szCs w:val="12"/>
      </w:rPr>
      <w:t>35</w:t>
    </w:r>
    <w:r w:rsidRPr="00C639C3">
      <w:rPr>
        <w:rStyle w:val="PageNumber"/>
        <w:rFonts w:ascii="Arial" w:hAnsi="Arial" w:cs="Arial"/>
        <w:sz w:val="12"/>
        <w:szCs w:val="12"/>
      </w:rP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C57360" w:rsidRDefault="000258B3" w:rsidP="008908EA">
    <w:pPr>
      <w:pStyle w:val="Footer"/>
      <w:rPr>
        <w:rFonts w:ascii="Arial" w:eastAsia="Arial" w:hAnsi="Arial" w:cs="Arial"/>
        <w:sz w:val="12"/>
        <w:szCs w:val="12"/>
        <w:lang w:val="fr-FR"/>
      </w:rPr>
    </w:pPr>
    <w:r>
      <w:rPr>
        <w:rFonts w:ascii="Arial" w:eastAsia="Arial" w:hAnsi="Arial" w:cs="Arial"/>
        <w:sz w:val="12"/>
        <w:szCs w:val="12"/>
        <w:lang w:val="fr-FR"/>
      </w:rPr>
      <w:t>mm/</w:t>
    </w:r>
    <w:proofErr w:type="spellStart"/>
    <w:r>
      <w:rPr>
        <w:rFonts w:ascii="Arial" w:eastAsia="Arial" w:hAnsi="Arial" w:cs="Arial"/>
        <w:sz w:val="12"/>
        <w:szCs w:val="12"/>
        <w:lang w:val="fr-FR"/>
      </w:rPr>
      <w:t>adn</w:t>
    </w:r>
    <w:proofErr w:type="spellEnd"/>
    <w:r>
      <w:rPr>
        <w:rFonts w:ascii="Arial" w:eastAsia="Arial" w:hAnsi="Arial" w:cs="Arial"/>
        <w:sz w:val="12"/>
        <w:szCs w:val="12"/>
        <w:lang w:val="fr-FR"/>
      </w:rPr>
      <w:t>/wp15ac2/2019/03de</w:t>
    </w:r>
  </w:p>
  <w:p w:rsidR="00C61874" w:rsidRPr="008908EA" w:rsidRDefault="00C61874" w:rsidP="008908EA">
    <w:pPr>
      <w:pStyle w:val="Footer"/>
      <w:ind w:right="-28"/>
    </w:pPr>
    <w:r w:rsidRPr="002213A0">
      <w:rPr>
        <w:rFonts w:ascii="Arial" w:hAnsi="Arial" w:cs="Arial"/>
        <w:sz w:val="12"/>
        <w:szCs w:val="12"/>
        <w:lang w:val="fr-FR"/>
      </w:rPr>
      <w:t xml:space="preserve">Seite </w:t>
    </w:r>
    <w:r w:rsidRPr="00C639C3">
      <w:rPr>
        <w:rStyle w:val="PageNumber"/>
        <w:rFonts w:ascii="Arial" w:hAnsi="Arial" w:cs="Arial"/>
        <w:sz w:val="12"/>
        <w:szCs w:val="12"/>
      </w:rPr>
      <w:fldChar w:fldCharType="begin"/>
    </w:r>
    <w:r w:rsidRPr="00C639C3">
      <w:rPr>
        <w:rStyle w:val="PageNumber"/>
        <w:rFonts w:ascii="Arial" w:hAnsi="Arial" w:cs="Arial"/>
        <w:sz w:val="12"/>
        <w:szCs w:val="12"/>
      </w:rPr>
      <w:instrText xml:space="preserve"> PAGE </w:instrText>
    </w:r>
    <w:r w:rsidRPr="00C639C3">
      <w:rPr>
        <w:rStyle w:val="PageNumber"/>
        <w:rFonts w:ascii="Arial" w:hAnsi="Arial" w:cs="Arial"/>
        <w:sz w:val="12"/>
        <w:szCs w:val="12"/>
      </w:rPr>
      <w:fldChar w:fldCharType="separate"/>
    </w:r>
    <w:r w:rsidR="00476F3A">
      <w:rPr>
        <w:rStyle w:val="PageNumber"/>
        <w:rFonts w:ascii="Arial" w:hAnsi="Arial" w:cs="Arial"/>
        <w:noProof/>
        <w:sz w:val="12"/>
        <w:szCs w:val="12"/>
      </w:rPr>
      <w:t>48</w:t>
    </w:r>
    <w:r w:rsidRPr="00C639C3">
      <w:rPr>
        <w:rStyle w:val="PageNumber"/>
        <w:rFonts w:ascii="Arial" w:hAnsi="Arial" w:cs="Arial"/>
        <w:sz w:val="12"/>
        <w:szCs w:val="12"/>
      </w:rPr>
      <w:fldChar w:fldCharType="end"/>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2213A0" w:rsidRDefault="000258B3" w:rsidP="00D200CA">
    <w:pPr>
      <w:pStyle w:val="Footer"/>
      <w:rPr>
        <w:rFonts w:ascii="Arial" w:hAnsi="Arial" w:cs="Arial"/>
        <w:sz w:val="12"/>
        <w:szCs w:val="12"/>
        <w:lang w:val="fr-FR"/>
      </w:rPr>
    </w:pPr>
    <w:r>
      <w:rPr>
        <w:rFonts w:ascii="Arial" w:hAnsi="Arial" w:cs="Arial"/>
        <w:sz w:val="12"/>
        <w:szCs w:val="12"/>
        <w:lang w:val="fr-FR"/>
      </w:rPr>
      <w:t>mm/</w:t>
    </w:r>
    <w:proofErr w:type="spellStart"/>
    <w:r>
      <w:rPr>
        <w:rFonts w:ascii="Arial" w:hAnsi="Arial" w:cs="Arial"/>
        <w:sz w:val="12"/>
        <w:szCs w:val="12"/>
        <w:lang w:val="fr-FR"/>
      </w:rPr>
      <w:t>adn</w:t>
    </w:r>
    <w:proofErr w:type="spellEnd"/>
    <w:r>
      <w:rPr>
        <w:rFonts w:ascii="Arial" w:hAnsi="Arial" w:cs="Arial"/>
        <w:sz w:val="12"/>
        <w:szCs w:val="12"/>
        <w:lang w:val="fr-FR"/>
      </w:rPr>
      <w:t>/wp15ac2/2019/03de</w:t>
    </w:r>
  </w:p>
  <w:p w:rsidR="00C61874" w:rsidRPr="00CA4CAC" w:rsidRDefault="00C61874" w:rsidP="00D200CA">
    <w:pPr>
      <w:pStyle w:val="Footer"/>
      <w:rPr>
        <w:lang w:val="fr-FR"/>
      </w:rPr>
    </w:pPr>
    <w:r w:rsidRPr="002213A0">
      <w:rPr>
        <w:rFonts w:ascii="Arial" w:hAnsi="Arial" w:cs="Arial"/>
        <w:sz w:val="12"/>
        <w:szCs w:val="12"/>
        <w:lang w:val="fr-FR"/>
      </w:rPr>
      <w:t xml:space="preserve">Seite </w:t>
    </w:r>
    <w:r w:rsidRPr="000216BB">
      <w:rPr>
        <w:rStyle w:val="PageNumber"/>
        <w:rFonts w:ascii="Arial" w:hAnsi="Arial" w:cs="Arial"/>
        <w:sz w:val="12"/>
        <w:szCs w:val="12"/>
        <w:lang w:val="de-DE"/>
      </w:rPr>
      <w:fldChar w:fldCharType="begin"/>
    </w:r>
    <w:r w:rsidRPr="00CA4CAC">
      <w:rPr>
        <w:rStyle w:val="PageNumber"/>
        <w:rFonts w:ascii="Arial" w:hAnsi="Arial" w:cs="Arial"/>
        <w:sz w:val="12"/>
        <w:szCs w:val="12"/>
        <w:lang w:val="fr-FR"/>
      </w:rPr>
      <w:instrText xml:space="preserve">PAGE  </w:instrText>
    </w:r>
    <w:r w:rsidRPr="000216BB">
      <w:rPr>
        <w:rStyle w:val="PageNumber"/>
        <w:rFonts w:ascii="Arial" w:hAnsi="Arial" w:cs="Arial"/>
        <w:sz w:val="12"/>
        <w:szCs w:val="12"/>
        <w:lang w:val="de-DE"/>
      </w:rPr>
      <w:fldChar w:fldCharType="separate"/>
    </w:r>
    <w:r w:rsidR="00476F3A">
      <w:rPr>
        <w:rStyle w:val="PageNumber"/>
        <w:rFonts w:ascii="Arial" w:hAnsi="Arial" w:cs="Arial"/>
        <w:noProof/>
        <w:sz w:val="12"/>
        <w:szCs w:val="12"/>
        <w:lang w:val="fr-FR"/>
      </w:rPr>
      <w:t>38</w:t>
    </w:r>
    <w:r w:rsidRPr="000216BB">
      <w:rPr>
        <w:rStyle w:val="PageNumber"/>
        <w:rFonts w:ascii="Arial" w:hAnsi="Arial" w:cs="Arial"/>
        <w:sz w:val="12"/>
        <w:szCs w:val="12"/>
        <w:lang w:val="de-DE"/>
      </w:rPr>
      <w:fldChar w:fldCharType="end"/>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C57360" w:rsidRDefault="000258B3" w:rsidP="008908EA">
    <w:pPr>
      <w:pStyle w:val="Footer"/>
      <w:jc w:val="right"/>
      <w:rPr>
        <w:rFonts w:ascii="Arial" w:eastAsia="Arial" w:hAnsi="Arial" w:cs="Arial"/>
        <w:sz w:val="12"/>
        <w:szCs w:val="12"/>
        <w:lang w:val="fr-FR"/>
      </w:rPr>
    </w:pPr>
    <w:r>
      <w:rPr>
        <w:rFonts w:ascii="Arial" w:eastAsia="Arial" w:hAnsi="Arial" w:cs="Arial"/>
        <w:sz w:val="12"/>
        <w:szCs w:val="12"/>
        <w:lang w:val="fr-FR"/>
      </w:rPr>
      <w:t>mm/</w:t>
    </w:r>
    <w:proofErr w:type="spellStart"/>
    <w:r>
      <w:rPr>
        <w:rFonts w:ascii="Arial" w:eastAsia="Arial" w:hAnsi="Arial" w:cs="Arial"/>
        <w:sz w:val="12"/>
        <w:szCs w:val="12"/>
        <w:lang w:val="fr-FR"/>
      </w:rPr>
      <w:t>adn</w:t>
    </w:r>
    <w:proofErr w:type="spellEnd"/>
    <w:r>
      <w:rPr>
        <w:rFonts w:ascii="Arial" w:eastAsia="Arial" w:hAnsi="Arial" w:cs="Arial"/>
        <w:sz w:val="12"/>
        <w:szCs w:val="12"/>
        <w:lang w:val="fr-FR"/>
      </w:rPr>
      <w:t>/wp15ac2/2019/03de</w:t>
    </w:r>
  </w:p>
  <w:p w:rsidR="00C61874" w:rsidRPr="008908EA" w:rsidRDefault="00C61874" w:rsidP="008908EA">
    <w:pPr>
      <w:pStyle w:val="Footer"/>
      <w:ind w:right="-28"/>
      <w:jc w:val="right"/>
    </w:pPr>
    <w:r w:rsidRPr="002213A0">
      <w:rPr>
        <w:rFonts w:ascii="Arial" w:hAnsi="Arial" w:cs="Arial"/>
        <w:sz w:val="12"/>
        <w:szCs w:val="12"/>
        <w:lang w:val="fr-FR"/>
      </w:rPr>
      <w:t xml:space="preserve">Seite </w:t>
    </w:r>
    <w:r w:rsidRPr="00C639C3">
      <w:rPr>
        <w:rStyle w:val="PageNumber"/>
        <w:rFonts w:ascii="Arial" w:hAnsi="Arial" w:cs="Arial"/>
        <w:sz w:val="12"/>
        <w:szCs w:val="12"/>
      </w:rPr>
      <w:fldChar w:fldCharType="begin"/>
    </w:r>
    <w:r w:rsidRPr="00C639C3">
      <w:rPr>
        <w:rStyle w:val="PageNumber"/>
        <w:rFonts w:ascii="Arial" w:hAnsi="Arial" w:cs="Arial"/>
        <w:sz w:val="12"/>
        <w:szCs w:val="12"/>
      </w:rPr>
      <w:instrText xml:space="preserve"> PAGE </w:instrText>
    </w:r>
    <w:r w:rsidRPr="00C639C3">
      <w:rPr>
        <w:rStyle w:val="PageNumber"/>
        <w:rFonts w:ascii="Arial" w:hAnsi="Arial" w:cs="Arial"/>
        <w:sz w:val="12"/>
        <w:szCs w:val="12"/>
      </w:rPr>
      <w:fldChar w:fldCharType="separate"/>
    </w:r>
    <w:r w:rsidR="00476F3A">
      <w:rPr>
        <w:rStyle w:val="PageNumber"/>
        <w:rFonts w:ascii="Arial" w:hAnsi="Arial" w:cs="Arial"/>
        <w:noProof/>
        <w:sz w:val="12"/>
        <w:szCs w:val="12"/>
      </w:rPr>
      <w:t>39</w:t>
    </w:r>
    <w:r w:rsidRPr="00C639C3">
      <w:rPr>
        <w:rStyle w:val="PageNumber"/>
        <w:rFonts w:ascii="Arial" w:hAnsi="Arial" w:cs="Arial"/>
        <w:sz w:val="12"/>
        <w:szCs w:val="1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C57360" w:rsidRDefault="000258B3" w:rsidP="008908EA">
    <w:pPr>
      <w:pStyle w:val="Footer"/>
      <w:rPr>
        <w:rFonts w:ascii="Arial" w:eastAsia="Arial" w:hAnsi="Arial" w:cs="Arial"/>
        <w:sz w:val="12"/>
        <w:szCs w:val="12"/>
        <w:lang w:val="fr-FR"/>
      </w:rPr>
    </w:pPr>
    <w:r>
      <w:rPr>
        <w:rFonts w:ascii="Arial" w:eastAsia="Arial" w:hAnsi="Arial" w:cs="Arial"/>
        <w:sz w:val="12"/>
        <w:szCs w:val="12"/>
        <w:lang w:val="fr-FR"/>
      </w:rPr>
      <w:t>mm/</w:t>
    </w:r>
    <w:proofErr w:type="spellStart"/>
    <w:r>
      <w:rPr>
        <w:rFonts w:ascii="Arial" w:eastAsia="Arial" w:hAnsi="Arial" w:cs="Arial"/>
        <w:sz w:val="12"/>
        <w:szCs w:val="12"/>
        <w:lang w:val="fr-FR"/>
      </w:rPr>
      <w:t>adn</w:t>
    </w:r>
    <w:proofErr w:type="spellEnd"/>
    <w:r>
      <w:rPr>
        <w:rFonts w:ascii="Arial" w:eastAsia="Arial" w:hAnsi="Arial" w:cs="Arial"/>
        <w:sz w:val="12"/>
        <w:szCs w:val="12"/>
        <w:lang w:val="fr-FR"/>
      </w:rPr>
      <w:t>/wp15ac2/2019/03de</w:t>
    </w:r>
  </w:p>
  <w:p w:rsidR="00C61874" w:rsidRPr="008908EA" w:rsidRDefault="00C61874" w:rsidP="008908EA">
    <w:pPr>
      <w:pStyle w:val="Footer"/>
      <w:ind w:right="-28"/>
    </w:pPr>
    <w:r w:rsidRPr="002213A0">
      <w:rPr>
        <w:rFonts w:ascii="Arial" w:hAnsi="Arial" w:cs="Arial"/>
        <w:sz w:val="12"/>
        <w:szCs w:val="12"/>
        <w:lang w:val="fr-FR"/>
      </w:rPr>
      <w:t xml:space="preserve">Seite </w:t>
    </w:r>
    <w:r w:rsidRPr="00C639C3">
      <w:rPr>
        <w:rStyle w:val="PageNumber"/>
        <w:rFonts w:ascii="Arial" w:hAnsi="Arial" w:cs="Arial"/>
        <w:sz w:val="12"/>
        <w:szCs w:val="12"/>
      </w:rPr>
      <w:fldChar w:fldCharType="begin"/>
    </w:r>
    <w:r w:rsidRPr="00C639C3">
      <w:rPr>
        <w:rStyle w:val="PageNumber"/>
        <w:rFonts w:ascii="Arial" w:hAnsi="Arial" w:cs="Arial"/>
        <w:sz w:val="12"/>
        <w:szCs w:val="12"/>
      </w:rPr>
      <w:instrText xml:space="preserve"> PAGE </w:instrText>
    </w:r>
    <w:r w:rsidRPr="00C639C3">
      <w:rPr>
        <w:rStyle w:val="PageNumber"/>
        <w:rFonts w:ascii="Arial" w:hAnsi="Arial" w:cs="Arial"/>
        <w:sz w:val="12"/>
        <w:szCs w:val="12"/>
      </w:rPr>
      <w:fldChar w:fldCharType="separate"/>
    </w:r>
    <w:r w:rsidR="00476F3A">
      <w:rPr>
        <w:rStyle w:val="PageNumber"/>
        <w:rFonts w:ascii="Arial" w:hAnsi="Arial" w:cs="Arial"/>
        <w:noProof/>
        <w:sz w:val="12"/>
        <w:szCs w:val="12"/>
      </w:rPr>
      <w:t>3</w:t>
    </w:r>
    <w:r w:rsidRPr="00C639C3">
      <w:rPr>
        <w:rStyle w:val="PageNumber"/>
        <w:rFonts w:ascii="Arial" w:hAnsi="Arial" w:cs="Arial"/>
        <w:sz w:val="12"/>
        <w:szCs w:val="12"/>
      </w:rPr>
      <w:fldChar w:fldCharType="end"/>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2213A0" w:rsidRDefault="000258B3" w:rsidP="00D200CA">
    <w:pPr>
      <w:pStyle w:val="Footer"/>
      <w:rPr>
        <w:rFonts w:ascii="Arial" w:hAnsi="Arial" w:cs="Arial"/>
        <w:sz w:val="12"/>
        <w:szCs w:val="12"/>
        <w:lang w:val="fr-FR"/>
      </w:rPr>
    </w:pPr>
    <w:r>
      <w:rPr>
        <w:rFonts w:ascii="Arial" w:hAnsi="Arial" w:cs="Arial"/>
        <w:sz w:val="12"/>
        <w:szCs w:val="12"/>
        <w:lang w:val="fr-FR"/>
      </w:rPr>
      <w:t>mm/</w:t>
    </w:r>
    <w:proofErr w:type="spellStart"/>
    <w:r>
      <w:rPr>
        <w:rFonts w:ascii="Arial" w:hAnsi="Arial" w:cs="Arial"/>
        <w:sz w:val="12"/>
        <w:szCs w:val="12"/>
        <w:lang w:val="fr-FR"/>
      </w:rPr>
      <w:t>adn</w:t>
    </w:r>
    <w:proofErr w:type="spellEnd"/>
    <w:r>
      <w:rPr>
        <w:rFonts w:ascii="Arial" w:hAnsi="Arial" w:cs="Arial"/>
        <w:sz w:val="12"/>
        <w:szCs w:val="12"/>
        <w:lang w:val="fr-FR"/>
      </w:rPr>
      <w:t>/wp15ac2/2019/03de</w:t>
    </w:r>
  </w:p>
  <w:p w:rsidR="00C61874" w:rsidRPr="00CA4CAC" w:rsidRDefault="00C61874" w:rsidP="00D200CA">
    <w:pPr>
      <w:pStyle w:val="Footer"/>
      <w:rPr>
        <w:lang w:val="fr-FR"/>
      </w:rPr>
    </w:pPr>
    <w:r w:rsidRPr="002213A0">
      <w:rPr>
        <w:rFonts w:ascii="Arial" w:hAnsi="Arial" w:cs="Arial"/>
        <w:sz w:val="12"/>
        <w:szCs w:val="12"/>
        <w:lang w:val="fr-FR"/>
      </w:rPr>
      <w:t xml:space="preserve">Seite </w:t>
    </w:r>
    <w:r w:rsidRPr="000216BB">
      <w:rPr>
        <w:rStyle w:val="PageNumber"/>
        <w:rFonts w:ascii="Arial" w:hAnsi="Arial" w:cs="Arial"/>
        <w:sz w:val="12"/>
        <w:szCs w:val="12"/>
        <w:lang w:val="de-DE"/>
      </w:rPr>
      <w:fldChar w:fldCharType="begin"/>
    </w:r>
    <w:r w:rsidRPr="00CA4CAC">
      <w:rPr>
        <w:rStyle w:val="PageNumber"/>
        <w:rFonts w:ascii="Arial" w:hAnsi="Arial" w:cs="Arial"/>
        <w:sz w:val="12"/>
        <w:szCs w:val="12"/>
        <w:lang w:val="fr-FR"/>
      </w:rPr>
      <w:instrText xml:space="preserve">PAGE  </w:instrText>
    </w:r>
    <w:r w:rsidRPr="000216BB">
      <w:rPr>
        <w:rStyle w:val="PageNumber"/>
        <w:rFonts w:ascii="Arial" w:hAnsi="Arial" w:cs="Arial"/>
        <w:sz w:val="12"/>
        <w:szCs w:val="12"/>
        <w:lang w:val="de-DE"/>
      </w:rPr>
      <w:fldChar w:fldCharType="separate"/>
    </w:r>
    <w:r w:rsidR="00476F3A">
      <w:rPr>
        <w:rStyle w:val="PageNumber"/>
        <w:rFonts w:ascii="Arial" w:hAnsi="Arial" w:cs="Arial"/>
        <w:noProof/>
        <w:sz w:val="12"/>
        <w:szCs w:val="12"/>
        <w:lang w:val="fr-FR"/>
      </w:rPr>
      <w:t>42</w:t>
    </w:r>
    <w:r w:rsidRPr="000216BB">
      <w:rPr>
        <w:rStyle w:val="PageNumber"/>
        <w:rFonts w:ascii="Arial" w:hAnsi="Arial" w:cs="Arial"/>
        <w:sz w:val="12"/>
        <w:szCs w:val="12"/>
        <w:lang w:val="de-DE"/>
      </w:rPr>
      <w:fldChar w:fldCharType="end"/>
    </w:r>
    <w:r w:rsidRPr="00CA4CAC">
      <w:rPr>
        <w:lang w:val="fr-FR"/>
      </w:rPr>
      <w:tab/>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2213A0" w:rsidRDefault="000258B3" w:rsidP="00265417">
    <w:pPr>
      <w:pStyle w:val="Footer"/>
      <w:jc w:val="right"/>
      <w:rPr>
        <w:rFonts w:ascii="Arial" w:hAnsi="Arial" w:cs="Arial"/>
        <w:sz w:val="12"/>
        <w:szCs w:val="12"/>
        <w:lang w:val="fr-FR"/>
      </w:rPr>
    </w:pPr>
    <w:r>
      <w:rPr>
        <w:rFonts w:ascii="Arial" w:hAnsi="Arial" w:cs="Arial"/>
        <w:sz w:val="12"/>
        <w:szCs w:val="12"/>
        <w:lang w:val="fr-FR"/>
      </w:rPr>
      <w:t>mm/</w:t>
    </w:r>
    <w:proofErr w:type="spellStart"/>
    <w:r>
      <w:rPr>
        <w:rFonts w:ascii="Arial" w:hAnsi="Arial" w:cs="Arial"/>
        <w:sz w:val="12"/>
        <w:szCs w:val="12"/>
        <w:lang w:val="fr-FR"/>
      </w:rPr>
      <w:t>adn</w:t>
    </w:r>
    <w:proofErr w:type="spellEnd"/>
    <w:r>
      <w:rPr>
        <w:rFonts w:ascii="Arial" w:hAnsi="Arial" w:cs="Arial"/>
        <w:sz w:val="12"/>
        <w:szCs w:val="12"/>
        <w:lang w:val="fr-FR"/>
      </w:rPr>
      <w:t>/wp15ac2/2019/03de</w:t>
    </w:r>
  </w:p>
  <w:p w:rsidR="00C61874" w:rsidRPr="00B60593" w:rsidRDefault="00C61874" w:rsidP="00265417">
    <w:pPr>
      <w:pStyle w:val="Footer"/>
      <w:jc w:val="right"/>
      <w:rPr>
        <w:rFonts w:ascii="Arial" w:hAnsi="Arial" w:cs="Arial"/>
        <w:sz w:val="12"/>
        <w:szCs w:val="12"/>
        <w:lang w:val="fr-FR"/>
      </w:rPr>
    </w:pPr>
    <w:r w:rsidRPr="002213A0">
      <w:rPr>
        <w:rFonts w:ascii="Arial" w:hAnsi="Arial" w:cs="Arial"/>
        <w:sz w:val="12"/>
        <w:szCs w:val="12"/>
        <w:lang w:val="fr-FR"/>
      </w:rPr>
      <w:t xml:space="preserve">Seite </w:t>
    </w:r>
    <w:r w:rsidRPr="00B60593">
      <w:rPr>
        <w:rStyle w:val="PageNumber"/>
        <w:rFonts w:ascii="Arial" w:hAnsi="Arial" w:cs="Arial"/>
        <w:sz w:val="12"/>
        <w:szCs w:val="12"/>
      </w:rPr>
      <w:fldChar w:fldCharType="begin"/>
    </w:r>
    <w:r w:rsidRPr="00B60593">
      <w:rPr>
        <w:rStyle w:val="PageNumber"/>
        <w:rFonts w:ascii="Arial" w:hAnsi="Arial" w:cs="Arial"/>
        <w:sz w:val="12"/>
        <w:szCs w:val="12"/>
      </w:rPr>
      <w:instrText xml:space="preserve"> PAGE </w:instrText>
    </w:r>
    <w:r w:rsidRPr="00B60593">
      <w:rPr>
        <w:rStyle w:val="PageNumber"/>
        <w:rFonts w:ascii="Arial" w:hAnsi="Arial" w:cs="Arial"/>
        <w:sz w:val="12"/>
        <w:szCs w:val="12"/>
      </w:rPr>
      <w:fldChar w:fldCharType="separate"/>
    </w:r>
    <w:r w:rsidR="00476F3A">
      <w:rPr>
        <w:rStyle w:val="PageNumber"/>
        <w:rFonts w:ascii="Arial" w:hAnsi="Arial" w:cs="Arial"/>
        <w:noProof/>
        <w:sz w:val="12"/>
        <w:szCs w:val="12"/>
      </w:rPr>
      <w:t>41</w:t>
    </w:r>
    <w:r w:rsidRPr="00B60593">
      <w:rPr>
        <w:rStyle w:val="PageNumber"/>
        <w:rFonts w:ascii="Arial" w:hAnsi="Arial" w:cs="Arial"/>
        <w:sz w:val="12"/>
        <w:szCs w:val="12"/>
      </w:rPr>
      <w:fldChar w:fldCharType="end"/>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2213A0" w:rsidRDefault="000258B3" w:rsidP="00D200CA">
    <w:pPr>
      <w:pStyle w:val="Footer"/>
      <w:rPr>
        <w:rFonts w:ascii="Arial" w:hAnsi="Arial" w:cs="Arial"/>
        <w:sz w:val="12"/>
        <w:szCs w:val="12"/>
        <w:lang w:val="fr-FR"/>
      </w:rPr>
    </w:pPr>
    <w:r>
      <w:rPr>
        <w:rFonts w:ascii="Arial" w:hAnsi="Arial" w:cs="Arial"/>
        <w:sz w:val="12"/>
        <w:szCs w:val="12"/>
        <w:lang w:val="fr-FR"/>
      </w:rPr>
      <w:t>mm/</w:t>
    </w:r>
    <w:proofErr w:type="spellStart"/>
    <w:r>
      <w:rPr>
        <w:rFonts w:ascii="Arial" w:hAnsi="Arial" w:cs="Arial"/>
        <w:sz w:val="12"/>
        <w:szCs w:val="12"/>
        <w:lang w:val="fr-FR"/>
      </w:rPr>
      <w:t>adn</w:t>
    </w:r>
    <w:proofErr w:type="spellEnd"/>
    <w:r>
      <w:rPr>
        <w:rFonts w:ascii="Arial" w:hAnsi="Arial" w:cs="Arial"/>
        <w:sz w:val="12"/>
        <w:szCs w:val="12"/>
        <w:lang w:val="fr-FR"/>
      </w:rPr>
      <w:t>/wp15ac2/2019/03de</w:t>
    </w:r>
  </w:p>
  <w:p w:rsidR="00C61874" w:rsidRPr="00CA4CAC" w:rsidRDefault="00C61874" w:rsidP="00D200CA">
    <w:pPr>
      <w:pStyle w:val="Footer"/>
      <w:rPr>
        <w:lang w:val="fr-FR"/>
      </w:rPr>
    </w:pPr>
    <w:r w:rsidRPr="002213A0">
      <w:rPr>
        <w:rFonts w:ascii="Arial" w:hAnsi="Arial" w:cs="Arial"/>
        <w:sz w:val="12"/>
        <w:szCs w:val="12"/>
        <w:lang w:val="fr-FR"/>
      </w:rPr>
      <w:t xml:space="preserve">Seite </w:t>
    </w:r>
    <w:r w:rsidRPr="000216BB">
      <w:rPr>
        <w:rStyle w:val="PageNumber"/>
        <w:rFonts w:ascii="Arial" w:hAnsi="Arial" w:cs="Arial"/>
        <w:sz w:val="12"/>
        <w:szCs w:val="12"/>
        <w:lang w:val="de-DE"/>
      </w:rPr>
      <w:fldChar w:fldCharType="begin"/>
    </w:r>
    <w:r w:rsidRPr="00CA4CAC">
      <w:rPr>
        <w:rStyle w:val="PageNumber"/>
        <w:rFonts w:ascii="Arial" w:hAnsi="Arial" w:cs="Arial"/>
        <w:sz w:val="12"/>
        <w:szCs w:val="12"/>
        <w:lang w:val="fr-FR"/>
      </w:rPr>
      <w:instrText xml:space="preserve">PAGE  </w:instrText>
    </w:r>
    <w:r w:rsidRPr="000216BB">
      <w:rPr>
        <w:rStyle w:val="PageNumber"/>
        <w:rFonts w:ascii="Arial" w:hAnsi="Arial" w:cs="Arial"/>
        <w:sz w:val="12"/>
        <w:szCs w:val="12"/>
        <w:lang w:val="de-DE"/>
      </w:rPr>
      <w:fldChar w:fldCharType="separate"/>
    </w:r>
    <w:r w:rsidR="00476F3A">
      <w:rPr>
        <w:rStyle w:val="PageNumber"/>
        <w:rFonts w:ascii="Arial" w:hAnsi="Arial" w:cs="Arial"/>
        <w:noProof/>
        <w:sz w:val="12"/>
        <w:szCs w:val="12"/>
        <w:lang w:val="fr-FR"/>
      </w:rPr>
      <w:t>46</w:t>
    </w:r>
    <w:r w:rsidRPr="000216BB">
      <w:rPr>
        <w:rStyle w:val="PageNumber"/>
        <w:rFonts w:ascii="Arial" w:hAnsi="Arial" w:cs="Arial"/>
        <w:sz w:val="12"/>
        <w:szCs w:val="12"/>
        <w:lang w:val="de-DE"/>
      </w:rPr>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2213A0" w:rsidRDefault="000258B3" w:rsidP="00265417">
    <w:pPr>
      <w:pStyle w:val="Footer"/>
      <w:jc w:val="right"/>
      <w:rPr>
        <w:rFonts w:ascii="Arial" w:hAnsi="Arial" w:cs="Arial"/>
        <w:sz w:val="12"/>
        <w:szCs w:val="12"/>
        <w:lang w:val="fr-FR"/>
      </w:rPr>
    </w:pPr>
    <w:r>
      <w:rPr>
        <w:rFonts w:ascii="Arial" w:hAnsi="Arial" w:cs="Arial"/>
        <w:sz w:val="12"/>
        <w:szCs w:val="12"/>
        <w:lang w:val="fr-FR"/>
      </w:rPr>
      <w:t>mm/</w:t>
    </w:r>
    <w:proofErr w:type="spellStart"/>
    <w:r>
      <w:rPr>
        <w:rFonts w:ascii="Arial" w:hAnsi="Arial" w:cs="Arial"/>
        <w:sz w:val="12"/>
        <w:szCs w:val="12"/>
        <w:lang w:val="fr-FR"/>
      </w:rPr>
      <w:t>adn</w:t>
    </w:r>
    <w:proofErr w:type="spellEnd"/>
    <w:r>
      <w:rPr>
        <w:rFonts w:ascii="Arial" w:hAnsi="Arial" w:cs="Arial"/>
        <w:sz w:val="12"/>
        <w:szCs w:val="12"/>
        <w:lang w:val="fr-FR"/>
      </w:rPr>
      <w:t>/wp15ac2/2019/03de</w:t>
    </w:r>
  </w:p>
  <w:p w:rsidR="00C61874" w:rsidRPr="00B60593" w:rsidRDefault="00C61874" w:rsidP="00265417">
    <w:pPr>
      <w:pStyle w:val="Footer"/>
      <w:jc w:val="right"/>
      <w:rPr>
        <w:rFonts w:ascii="Arial" w:hAnsi="Arial" w:cs="Arial"/>
        <w:sz w:val="12"/>
        <w:szCs w:val="12"/>
        <w:lang w:val="fr-FR"/>
      </w:rPr>
    </w:pPr>
    <w:r w:rsidRPr="002213A0">
      <w:rPr>
        <w:rFonts w:ascii="Arial" w:hAnsi="Arial" w:cs="Arial"/>
        <w:sz w:val="12"/>
        <w:szCs w:val="12"/>
        <w:lang w:val="fr-FR"/>
      </w:rPr>
      <w:t xml:space="preserve">Seite </w:t>
    </w:r>
    <w:r w:rsidRPr="00B60593">
      <w:rPr>
        <w:rStyle w:val="PageNumber"/>
        <w:rFonts w:ascii="Arial" w:hAnsi="Arial" w:cs="Arial"/>
        <w:sz w:val="12"/>
        <w:szCs w:val="12"/>
      </w:rPr>
      <w:fldChar w:fldCharType="begin"/>
    </w:r>
    <w:r w:rsidRPr="00B60593">
      <w:rPr>
        <w:rStyle w:val="PageNumber"/>
        <w:rFonts w:ascii="Arial" w:hAnsi="Arial" w:cs="Arial"/>
        <w:sz w:val="12"/>
        <w:szCs w:val="12"/>
      </w:rPr>
      <w:instrText xml:space="preserve"> PAGE </w:instrText>
    </w:r>
    <w:r w:rsidRPr="00B60593">
      <w:rPr>
        <w:rStyle w:val="PageNumber"/>
        <w:rFonts w:ascii="Arial" w:hAnsi="Arial" w:cs="Arial"/>
        <w:sz w:val="12"/>
        <w:szCs w:val="12"/>
      </w:rPr>
      <w:fldChar w:fldCharType="separate"/>
    </w:r>
    <w:r w:rsidR="00476F3A">
      <w:rPr>
        <w:rStyle w:val="PageNumber"/>
        <w:rFonts w:ascii="Arial" w:hAnsi="Arial" w:cs="Arial"/>
        <w:noProof/>
        <w:sz w:val="12"/>
        <w:szCs w:val="12"/>
      </w:rPr>
      <w:t>47</w:t>
    </w:r>
    <w:r w:rsidRPr="00B60593">
      <w:rPr>
        <w:rStyle w:val="PageNumber"/>
        <w:rFonts w:ascii="Arial" w:hAnsi="Arial" w:cs="Arial"/>
        <w:sz w:val="12"/>
        <w:szCs w:val="12"/>
      </w:rPr>
      <w:fldChar w:fldCharType="end"/>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C57360" w:rsidRDefault="000258B3" w:rsidP="008908EA">
    <w:pPr>
      <w:pStyle w:val="Footer"/>
      <w:rPr>
        <w:rFonts w:ascii="Arial" w:eastAsia="Arial" w:hAnsi="Arial" w:cs="Arial"/>
        <w:sz w:val="12"/>
        <w:szCs w:val="12"/>
        <w:lang w:val="fr-FR"/>
      </w:rPr>
    </w:pPr>
    <w:r>
      <w:rPr>
        <w:rFonts w:ascii="Arial" w:eastAsia="Arial" w:hAnsi="Arial" w:cs="Arial"/>
        <w:sz w:val="12"/>
        <w:szCs w:val="12"/>
        <w:lang w:val="fr-FR"/>
      </w:rPr>
      <w:t>mm/</w:t>
    </w:r>
    <w:proofErr w:type="spellStart"/>
    <w:r>
      <w:rPr>
        <w:rFonts w:ascii="Arial" w:eastAsia="Arial" w:hAnsi="Arial" w:cs="Arial"/>
        <w:sz w:val="12"/>
        <w:szCs w:val="12"/>
        <w:lang w:val="fr-FR"/>
      </w:rPr>
      <w:t>adn</w:t>
    </w:r>
    <w:proofErr w:type="spellEnd"/>
    <w:r>
      <w:rPr>
        <w:rFonts w:ascii="Arial" w:eastAsia="Arial" w:hAnsi="Arial" w:cs="Arial"/>
        <w:sz w:val="12"/>
        <w:szCs w:val="12"/>
        <w:lang w:val="fr-FR"/>
      </w:rPr>
      <w:t>/wp15ac2/2019/03de</w:t>
    </w:r>
  </w:p>
  <w:p w:rsidR="00C61874" w:rsidRPr="008908EA" w:rsidRDefault="00C61874" w:rsidP="008908EA">
    <w:pPr>
      <w:pStyle w:val="Footer"/>
      <w:ind w:right="-28"/>
    </w:pPr>
    <w:r w:rsidRPr="002213A0">
      <w:rPr>
        <w:rFonts w:ascii="Arial" w:hAnsi="Arial" w:cs="Arial"/>
        <w:sz w:val="12"/>
        <w:szCs w:val="12"/>
        <w:lang w:val="fr-FR"/>
      </w:rPr>
      <w:t xml:space="preserve">Seite </w:t>
    </w:r>
    <w:r w:rsidRPr="00C639C3">
      <w:rPr>
        <w:rStyle w:val="PageNumber"/>
        <w:rFonts w:ascii="Arial" w:hAnsi="Arial" w:cs="Arial"/>
        <w:sz w:val="12"/>
        <w:szCs w:val="12"/>
      </w:rPr>
      <w:fldChar w:fldCharType="begin"/>
    </w:r>
    <w:r w:rsidRPr="00C639C3">
      <w:rPr>
        <w:rStyle w:val="PageNumber"/>
        <w:rFonts w:ascii="Arial" w:hAnsi="Arial" w:cs="Arial"/>
        <w:sz w:val="12"/>
        <w:szCs w:val="12"/>
      </w:rPr>
      <w:instrText xml:space="preserve"> PAGE </w:instrText>
    </w:r>
    <w:r w:rsidRPr="00C639C3">
      <w:rPr>
        <w:rStyle w:val="PageNumber"/>
        <w:rFonts w:ascii="Arial" w:hAnsi="Arial" w:cs="Arial"/>
        <w:sz w:val="12"/>
        <w:szCs w:val="12"/>
      </w:rPr>
      <w:fldChar w:fldCharType="separate"/>
    </w:r>
    <w:r w:rsidR="00476F3A">
      <w:rPr>
        <w:rStyle w:val="PageNumber"/>
        <w:rFonts w:ascii="Arial" w:hAnsi="Arial" w:cs="Arial"/>
        <w:noProof/>
        <w:sz w:val="12"/>
        <w:szCs w:val="12"/>
      </w:rPr>
      <w:t>50</w:t>
    </w:r>
    <w:r w:rsidRPr="00C639C3">
      <w:rPr>
        <w:rStyle w:val="PageNumber"/>
        <w:rFonts w:ascii="Arial" w:hAnsi="Arial" w:cs="Arial"/>
        <w:sz w:val="12"/>
        <w:szCs w:val="12"/>
      </w:rPr>
      <w:fldChar w:fldCharType="end"/>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C57360" w:rsidRDefault="000258B3" w:rsidP="008908EA">
    <w:pPr>
      <w:pStyle w:val="Footer"/>
      <w:jc w:val="right"/>
      <w:rPr>
        <w:rFonts w:ascii="Arial" w:eastAsia="Arial" w:hAnsi="Arial" w:cs="Arial"/>
        <w:sz w:val="12"/>
        <w:szCs w:val="12"/>
        <w:lang w:val="fr-FR"/>
      </w:rPr>
    </w:pPr>
    <w:r>
      <w:rPr>
        <w:rFonts w:ascii="Arial" w:eastAsia="Arial" w:hAnsi="Arial" w:cs="Arial"/>
        <w:sz w:val="12"/>
        <w:szCs w:val="12"/>
        <w:lang w:val="fr-FR"/>
      </w:rPr>
      <w:t>mm/</w:t>
    </w:r>
    <w:proofErr w:type="spellStart"/>
    <w:r>
      <w:rPr>
        <w:rFonts w:ascii="Arial" w:eastAsia="Arial" w:hAnsi="Arial" w:cs="Arial"/>
        <w:sz w:val="12"/>
        <w:szCs w:val="12"/>
        <w:lang w:val="fr-FR"/>
      </w:rPr>
      <w:t>adn</w:t>
    </w:r>
    <w:proofErr w:type="spellEnd"/>
    <w:r>
      <w:rPr>
        <w:rFonts w:ascii="Arial" w:eastAsia="Arial" w:hAnsi="Arial" w:cs="Arial"/>
        <w:sz w:val="12"/>
        <w:szCs w:val="12"/>
        <w:lang w:val="fr-FR"/>
      </w:rPr>
      <w:t>/wp15ac2/2019/03de</w:t>
    </w:r>
  </w:p>
  <w:p w:rsidR="00C61874" w:rsidRPr="008908EA" w:rsidRDefault="00C61874" w:rsidP="008908EA">
    <w:pPr>
      <w:pStyle w:val="Footer"/>
      <w:ind w:right="-28"/>
      <w:jc w:val="right"/>
    </w:pPr>
    <w:r w:rsidRPr="002213A0">
      <w:rPr>
        <w:rFonts w:ascii="Arial" w:hAnsi="Arial" w:cs="Arial"/>
        <w:sz w:val="12"/>
        <w:szCs w:val="12"/>
        <w:lang w:val="fr-FR"/>
      </w:rPr>
      <w:t xml:space="preserve">Seite </w:t>
    </w:r>
    <w:r w:rsidRPr="00C639C3">
      <w:rPr>
        <w:rStyle w:val="PageNumber"/>
        <w:rFonts w:ascii="Arial" w:hAnsi="Arial" w:cs="Arial"/>
        <w:sz w:val="12"/>
        <w:szCs w:val="12"/>
      </w:rPr>
      <w:fldChar w:fldCharType="begin"/>
    </w:r>
    <w:r w:rsidRPr="00C639C3">
      <w:rPr>
        <w:rStyle w:val="PageNumber"/>
        <w:rFonts w:ascii="Arial" w:hAnsi="Arial" w:cs="Arial"/>
        <w:sz w:val="12"/>
        <w:szCs w:val="12"/>
      </w:rPr>
      <w:instrText xml:space="preserve"> PAGE </w:instrText>
    </w:r>
    <w:r w:rsidRPr="00C639C3">
      <w:rPr>
        <w:rStyle w:val="PageNumber"/>
        <w:rFonts w:ascii="Arial" w:hAnsi="Arial" w:cs="Arial"/>
        <w:sz w:val="12"/>
        <w:szCs w:val="12"/>
      </w:rPr>
      <w:fldChar w:fldCharType="separate"/>
    </w:r>
    <w:r w:rsidR="00476F3A">
      <w:rPr>
        <w:rStyle w:val="PageNumber"/>
        <w:rFonts w:ascii="Arial" w:hAnsi="Arial" w:cs="Arial"/>
        <w:noProof/>
        <w:sz w:val="12"/>
        <w:szCs w:val="12"/>
      </w:rPr>
      <w:t>49</w:t>
    </w:r>
    <w:r w:rsidRPr="00C639C3">
      <w:rPr>
        <w:rStyle w:val="PageNumber"/>
        <w:rFonts w:ascii="Arial" w:hAnsi="Arial" w:cs="Arial"/>
        <w:sz w:val="12"/>
        <w:szCs w:val="12"/>
      </w:rPr>
      <w:fldChar w:fldCharType="end"/>
    </w:r>
  </w:p>
  <w:p w:rsidR="00C61874" w:rsidRPr="008908EA" w:rsidRDefault="00C61874" w:rsidP="008908EA">
    <w:pPr>
      <w:pStyle w:val="Foote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C57360" w:rsidRDefault="000258B3" w:rsidP="008908EA">
    <w:pPr>
      <w:pStyle w:val="Footer"/>
      <w:rPr>
        <w:rFonts w:ascii="Arial" w:eastAsia="Arial" w:hAnsi="Arial" w:cs="Arial"/>
        <w:sz w:val="12"/>
        <w:szCs w:val="12"/>
        <w:lang w:val="fr-FR"/>
      </w:rPr>
    </w:pPr>
    <w:r>
      <w:rPr>
        <w:rFonts w:ascii="Arial" w:eastAsia="Arial" w:hAnsi="Arial" w:cs="Arial"/>
        <w:sz w:val="12"/>
        <w:szCs w:val="12"/>
        <w:lang w:val="fr-FR"/>
      </w:rPr>
      <w:t>mm/</w:t>
    </w:r>
    <w:proofErr w:type="spellStart"/>
    <w:r>
      <w:rPr>
        <w:rFonts w:ascii="Arial" w:eastAsia="Arial" w:hAnsi="Arial" w:cs="Arial"/>
        <w:sz w:val="12"/>
        <w:szCs w:val="12"/>
        <w:lang w:val="fr-FR"/>
      </w:rPr>
      <w:t>adn</w:t>
    </w:r>
    <w:proofErr w:type="spellEnd"/>
    <w:r>
      <w:rPr>
        <w:rFonts w:ascii="Arial" w:eastAsia="Arial" w:hAnsi="Arial" w:cs="Arial"/>
        <w:sz w:val="12"/>
        <w:szCs w:val="12"/>
        <w:lang w:val="fr-FR"/>
      </w:rPr>
      <w:t>/wp15ac2/2019/03de</w:t>
    </w:r>
  </w:p>
  <w:p w:rsidR="00C61874" w:rsidRPr="008908EA" w:rsidRDefault="00C61874" w:rsidP="008908EA">
    <w:pPr>
      <w:pStyle w:val="Footer"/>
      <w:ind w:right="-28"/>
    </w:pPr>
    <w:r w:rsidRPr="002213A0">
      <w:rPr>
        <w:rFonts w:ascii="Arial" w:hAnsi="Arial" w:cs="Arial"/>
        <w:sz w:val="12"/>
        <w:szCs w:val="12"/>
        <w:lang w:val="fr-FR"/>
      </w:rPr>
      <w:t xml:space="preserve">Seite </w:t>
    </w:r>
    <w:r w:rsidRPr="00C639C3">
      <w:rPr>
        <w:rStyle w:val="PageNumber"/>
        <w:rFonts w:ascii="Arial" w:hAnsi="Arial" w:cs="Arial"/>
        <w:sz w:val="12"/>
        <w:szCs w:val="12"/>
      </w:rPr>
      <w:fldChar w:fldCharType="begin"/>
    </w:r>
    <w:r w:rsidRPr="00C639C3">
      <w:rPr>
        <w:rStyle w:val="PageNumber"/>
        <w:rFonts w:ascii="Arial" w:hAnsi="Arial" w:cs="Arial"/>
        <w:sz w:val="12"/>
        <w:szCs w:val="12"/>
      </w:rPr>
      <w:instrText xml:space="preserve"> PAGE </w:instrText>
    </w:r>
    <w:r w:rsidRPr="00C639C3">
      <w:rPr>
        <w:rStyle w:val="PageNumber"/>
        <w:rFonts w:ascii="Arial" w:hAnsi="Arial" w:cs="Arial"/>
        <w:sz w:val="12"/>
        <w:szCs w:val="12"/>
      </w:rPr>
      <w:fldChar w:fldCharType="separate"/>
    </w:r>
    <w:r w:rsidR="00476F3A">
      <w:rPr>
        <w:rStyle w:val="PageNumber"/>
        <w:rFonts w:ascii="Arial" w:hAnsi="Arial" w:cs="Arial"/>
        <w:noProof/>
        <w:sz w:val="12"/>
        <w:szCs w:val="12"/>
      </w:rPr>
      <w:t>52</w:t>
    </w:r>
    <w:r w:rsidRPr="00C639C3">
      <w:rPr>
        <w:rStyle w:val="PageNumber"/>
        <w:rFonts w:ascii="Arial" w:hAnsi="Arial" w:cs="Arial"/>
        <w:sz w:val="12"/>
        <w:szCs w:val="12"/>
      </w:rPr>
      <w:fldChar w:fldCharType="end"/>
    </w: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C57360" w:rsidRDefault="000258B3" w:rsidP="008908EA">
    <w:pPr>
      <w:pStyle w:val="Footer"/>
      <w:jc w:val="right"/>
      <w:rPr>
        <w:rFonts w:ascii="Arial" w:eastAsia="Arial" w:hAnsi="Arial" w:cs="Arial"/>
        <w:sz w:val="12"/>
        <w:szCs w:val="12"/>
        <w:lang w:val="fr-FR"/>
      </w:rPr>
    </w:pPr>
    <w:r>
      <w:rPr>
        <w:rFonts w:ascii="Arial" w:eastAsia="Arial" w:hAnsi="Arial" w:cs="Arial"/>
        <w:sz w:val="12"/>
        <w:szCs w:val="12"/>
        <w:lang w:val="fr-FR"/>
      </w:rPr>
      <w:t>mm/</w:t>
    </w:r>
    <w:proofErr w:type="spellStart"/>
    <w:r>
      <w:rPr>
        <w:rFonts w:ascii="Arial" w:eastAsia="Arial" w:hAnsi="Arial" w:cs="Arial"/>
        <w:sz w:val="12"/>
        <w:szCs w:val="12"/>
        <w:lang w:val="fr-FR"/>
      </w:rPr>
      <w:t>adn</w:t>
    </w:r>
    <w:proofErr w:type="spellEnd"/>
    <w:r>
      <w:rPr>
        <w:rFonts w:ascii="Arial" w:eastAsia="Arial" w:hAnsi="Arial" w:cs="Arial"/>
        <w:sz w:val="12"/>
        <w:szCs w:val="12"/>
        <w:lang w:val="fr-FR"/>
      </w:rPr>
      <w:t>/wp15ac2/2019/03de</w:t>
    </w:r>
  </w:p>
  <w:p w:rsidR="00C61874" w:rsidRPr="008908EA" w:rsidRDefault="00C61874" w:rsidP="008908EA">
    <w:pPr>
      <w:pStyle w:val="Footer"/>
      <w:ind w:right="-28"/>
      <w:jc w:val="right"/>
    </w:pPr>
    <w:r w:rsidRPr="002213A0">
      <w:rPr>
        <w:rFonts w:ascii="Arial" w:hAnsi="Arial" w:cs="Arial"/>
        <w:sz w:val="12"/>
        <w:szCs w:val="12"/>
        <w:lang w:val="fr-FR"/>
      </w:rPr>
      <w:t xml:space="preserve">Seite </w:t>
    </w:r>
    <w:r w:rsidRPr="00C639C3">
      <w:rPr>
        <w:rStyle w:val="PageNumber"/>
        <w:rFonts w:ascii="Arial" w:hAnsi="Arial" w:cs="Arial"/>
        <w:sz w:val="12"/>
        <w:szCs w:val="12"/>
      </w:rPr>
      <w:fldChar w:fldCharType="begin"/>
    </w:r>
    <w:r w:rsidRPr="00C639C3">
      <w:rPr>
        <w:rStyle w:val="PageNumber"/>
        <w:rFonts w:ascii="Arial" w:hAnsi="Arial" w:cs="Arial"/>
        <w:sz w:val="12"/>
        <w:szCs w:val="12"/>
      </w:rPr>
      <w:instrText xml:space="preserve"> PAGE </w:instrText>
    </w:r>
    <w:r w:rsidRPr="00C639C3">
      <w:rPr>
        <w:rStyle w:val="PageNumber"/>
        <w:rFonts w:ascii="Arial" w:hAnsi="Arial" w:cs="Arial"/>
        <w:sz w:val="12"/>
        <w:szCs w:val="12"/>
      </w:rPr>
      <w:fldChar w:fldCharType="separate"/>
    </w:r>
    <w:r w:rsidR="00476F3A">
      <w:rPr>
        <w:rStyle w:val="PageNumber"/>
        <w:rFonts w:ascii="Arial" w:hAnsi="Arial" w:cs="Arial"/>
        <w:noProof/>
        <w:sz w:val="12"/>
        <w:szCs w:val="12"/>
      </w:rPr>
      <w:t>53</w:t>
    </w:r>
    <w:r w:rsidRPr="00C639C3">
      <w:rPr>
        <w:rStyle w:val="PageNumber"/>
        <w:rFonts w:ascii="Arial" w:hAnsi="Arial" w:cs="Arial"/>
        <w:sz w:val="12"/>
        <w:szCs w:val="12"/>
      </w:rPr>
      <w:fldChar w:fldCharType="end"/>
    </w: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C57360" w:rsidRDefault="000258B3" w:rsidP="008908EA">
    <w:pPr>
      <w:pStyle w:val="Footer"/>
      <w:rPr>
        <w:rFonts w:ascii="Arial" w:eastAsia="Arial" w:hAnsi="Arial" w:cs="Arial"/>
        <w:sz w:val="12"/>
        <w:szCs w:val="12"/>
        <w:lang w:val="fr-FR"/>
      </w:rPr>
    </w:pPr>
    <w:r>
      <w:rPr>
        <w:rFonts w:ascii="Arial" w:eastAsia="Arial" w:hAnsi="Arial" w:cs="Arial"/>
        <w:sz w:val="12"/>
        <w:szCs w:val="12"/>
        <w:lang w:val="fr-FR"/>
      </w:rPr>
      <w:t>mm/</w:t>
    </w:r>
    <w:proofErr w:type="spellStart"/>
    <w:r>
      <w:rPr>
        <w:rFonts w:ascii="Arial" w:eastAsia="Arial" w:hAnsi="Arial" w:cs="Arial"/>
        <w:sz w:val="12"/>
        <w:szCs w:val="12"/>
        <w:lang w:val="fr-FR"/>
      </w:rPr>
      <w:t>adn</w:t>
    </w:r>
    <w:proofErr w:type="spellEnd"/>
    <w:r>
      <w:rPr>
        <w:rFonts w:ascii="Arial" w:eastAsia="Arial" w:hAnsi="Arial" w:cs="Arial"/>
        <w:sz w:val="12"/>
        <w:szCs w:val="12"/>
        <w:lang w:val="fr-FR"/>
      </w:rPr>
      <w:t>/wp15ac2/2019/03de</w:t>
    </w:r>
  </w:p>
  <w:p w:rsidR="00C61874" w:rsidRPr="008908EA" w:rsidRDefault="00C61874" w:rsidP="008908EA">
    <w:pPr>
      <w:pStyle w:val="Footer"/>
      <w:ind w:right="-28"/>
    </w:pPr>
    <w:r w:rsidRPr="002213A0">
      <w:rPr>
        <w:rFonts w:ascii="Arial" w:hAnsi="Arial" w:cs="Arial"/>
        <w:sz w:val="12"/>
        <w:szCs w:val="12"/>
        <w:lang w:val="fr-FR"/>
      </w:rPr>
      <w:t xml:space="preserve">Seite </w:t>
    </w:r>
    <w:r w:rsidRPr="00C639C3">
      <w:rPr>
        <w:rStyle w:val="PageNumber"/>
        <w:rFonts w:ascii="Arial" w:hAnsi="Arial" w:cs="Arial"/>
        <w:sz w:val="12"/>
        <w:szCs w:val="12"/>
      </w:rPr>
      <w:fldChar w:fldCharType="begin"/>
    </w:r>
    <w:r w:rsidRPr="00C639C3">
      <w:rPr>
        <w:rStyle w:val="PageNumber"/>
        <w:rFonts w:ascii="Arial" w:hAnsi="Arial" w:cs="Arial"/>
        <w:sz w:val="12"/>
        <w:szCs w:val="12"/>
      </w:rPr>
      <w:instrText xml:space="preserve"> PAGE </w:instrText>
    </w:r>
    <w:r w:rsidRPr="00C639C3">
      <w:rPr>
        <w:rStyle w:val="PageNumber"/>
        <w:rFonts w:ascii="Arial" w:hAnsi="Arial" w:cs="Arial"/>
        <w:sz w:val="12"/>
        <w:szCs w:val="12"/>
      </w:rPr>
      <w:fldChar w:fldCharType="separate"/>
    </w:r>
    <w:r w:rsidR="00476F3A">
      <w:rPr>
        <w:rStyle w:val="PageNumber"/>
        <w:rFonts w:ascii="Arial" w:hAnsi="Arial" w:cs="Arial"/>
        <w:noProof/>
        <w:sz w:val="12"/>
        <w:szCs w:val="12"/>
      </w:rPr>
      <w:t>60</w:t>
    </w:r>
    <w:r w:rsidRPr="00C639C3">
      <w:rPr>
        <w:rStyle w:val="PageNumber"/>
        <w:rFonts w:ascii="Arial" w:hAnsi="Arial" w:cs="Arial"/>
        <w:sz w:val="12"/>
        <w:szCs w:val="12"/>
      </w:rPr>
      <w:fldChar w:fldCharType="end"/>
    </w: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C57360" w:rsidRDefault="000258B3" w:rsidP="008908EA">
    <w:pPr>
      <w:pStyle w:val="Footer"/>
      <w:jc w:val="right"/>
      <w:rPr>
        <w:rFonts w:ascii="Arial" w:eastAsia="Arial" w:hAnsi="Arial" w:cs="Arial"/>
        <w:sz w:val="12"/>
        <w:szCs w:val="12"/>
        <w:lang w:val="fr-FR"/>
      </w:rPr>
    </w:pPr>
    <w:r>
      <w:rPr>
        <w:rFonts w:ascii="Arial" w:eastAsia="Arial" w:hAnsi="Arial" w:cs="Arial"/>
        <w:sz w:val="12"/>
        <w:szCs w:val="12"/>
        <w:lang w:val="fr-FR"/>
      </w:rPr>
      <w:t>mm/</w:t>
    </w:r>
    <w:proofErr w:type="spellStart"/>
    <w:r>
      <w:rPr>
        <w:rFonts w:ascii="Arial" w:eastAsia="Arial" w:hAnsi="Arial" w:cs="Arial"/>
        <w:sz w:val="12"/>
        <w:szCs w:val="12"/>
        <w:lang w:val="fr-FR"/>
      </w:rPr>
      <w:t>adn</w:t>
    </w:r>
    <w:proofErr w:type="spellEnd"/>
    <w:r>
      <w:rPr>
        <w:rFonts w:ascii="Arial" w:eastAsia="Arial" w:hAnsi="Arial" w:cs="Arial"/>
        <w:sz w:val="12"/>
        <w:szCs w:val="12"/>
        <w:lang w:val="fr-FR"/>
      </w:rPr>
      <w:t>/wp15ac2/2019/03de</w:t>
    </w:r>
  </w:p>
  <w:p w:rsidR="00C61874" w:rsidRPr="008908EA" w:rsidRDefault="00C61874" w:rsidP="008908EA">
    <w:pPr>
      <w:pStyle w:val="Footer"/>
      <w:ind w:right="-28"/>
      <w:jc w:val="right"/>
    </w:pPr>
    <w:r w:rsidRPr="002213A0">
      <w:rPr>
        <w:rFonts w:ascii="Arial" w:hAnsi="Arial" w:cs="Arial"/>
        <w:sz w:val="12"/>
        <w:szCs w:val="12"/>
        <w:lang w:val="fr-FR"/>
      </w:rPr>
      <w:t xml:space="preserve">Seite </w:t>
    </w:r>
    <w:r w:rsidRPr="00C639C3">
      <w:rPr>
        <w:rStyle w:val="PageNumber"/>
        <w:rFonts w:ascii="Arial" w:hAnsi="Arial" w:cs="Arial"/>
        <w:sz w:val="12"/>
        <w:szCs w:val="12"/>
      </w:rPr>
      <w:fldChar w:fldCharType="begin"/>
    </w:r>
    <w:r w:rsidRPr="00C639C3">
      <w:rPr>
        <w:rStyle w:val="PageNumber"/>
        <w:rFonts w:ascii="Arial" w:hAnsi="Arial" w:cs="Arial"/>
        <w:sz w:val="12"/>
        <w:szCs w:val="12"/>
      </w:rPr>
      <w:instrText xml:space="preserve"> PAGE </w:instrText>
    </w:r>
    <w:r w:rsidRPr="00C639C3">
      <w:rPr>
        <w:rStyle w:val="PageNumber"/>
        <w:rFonts w:ascii="Arial" w:hAnsi="Arial" w:cs="Arial"/>
        <w:sz w:val="12"/>
        <w:szCs w:val="12"/>
      </w:rPr>
      <w:fldChar w:fldCharType="separate"/>
    </w:r>
    <w:r w:rsidR="00476F3A">
      <w:rPr>
        <w:rStyle w:val="PageNumber"/>
        <w:rFonts w:ascii="Arial" w:hAnsi="Arial" w:cs="Arial"/>
        <w:noProof/>
        <w:sz w:val="12"/>
        <w:szCs w:val="12"/>
      </w:rPr>
      <w:t>61</w:t>
    </w:r>
    <w:r w:rsidRPr="00C639C3">
      <w:rPr>
        <w:rStyle w:val="PageNumber"/>
        <w:rFonts w:ascii="Arial" w:hAnsi="Arial" w:cs="Arial"/>
        <w:sz w:val="12"/>
        <w:szCs w:val="12"/>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C57360" w:rsidRDefault="000258B3" w:rsidP="008908EA">
    <w:pPr>
      <w:pStyle w:val="Footer"/>
      <w:jc w:val="right"/>
      <w:rPr>
        <w:rFonts w:ascii="Arial" w:eastAsia="Arial" w:hAnsi="Arial" w:cs="Arial"/>
        <w:sz w:val="12"/>
        <w:szCs w:val="12"/>
        <w:lang w:val="fr-FR"/>
      </w:rPr>
    </w:pPr>
    <w:r>
      <w:rPr>
        <w:rFonts w:ascii="Arial" w:eastAsia="Arial" w:hAnsi="Arial" w:cs="Arial"/>
        <w:sz w:val="12"/>
        <w:szCs w:val="12"/>
        <w:lang w:val="fr-FR"/>
      </w:rPr>
      <w:t>mm/</w:t>
    </w:r>
    <w:proofErr w:type="spellStart"/>
    <w:r>
      <w:rPr>
        <w:rFonts w:ascii="Arial" w:eastAsia="Arial" w:hAnsi="Arial" w:cs="Arial"/>
        <w:sz w:val="12"/>
        <w:szCs w:val="12"/>
        <w:lang w:val="fr-FR"/>
      </w:rPr>
      <w:t>adn</w:t>
    </w:r>
    <w:proofErr w:type="spellEnd"/>
    <w:r>
      <w:rPr>
        <w:rFonts w:ascii="Arial" w:eastAsia="Arial" w:hAnsi="Arial" w:cs="Arial"/>
        <w:sz w:val="12"/>
        <w:szCs w:val="12"/>
        <w:lang w:val="fr-FR"/>
      </w:rPr>
      <w:t>/wp15ac2/2019/03de</w:t>
    </w:r>
  </w:p>
  <w:p w:rsidR="00C61874" w:rsidRPr="008908EA" w:rsidRDefault="00C61874" w:rsidP="008908EA">
    <w:pPr>
      <w:pStyle w:val="Footer"/>
      <w:ind w:right="-28"/>
      <w:jc w:val="right"/>
    </w:pPr>
    <w:r w:rsidRPr="002213A0">
      <w:rPr>
        <w:rFonts w:ascii="Arial" w:hAnsi="Arial" w:cs="Arial"/>
        <w:sz w:val="12"/>
        <w:szCs w:val="12"/>
        <w:lang w:val="fr-FR"/>
      </w:rPr>
      <w:t xml:space="preserve">Seite </w:t>
    </w:r>
    <w:r w:rsidRPr="00C639C3">
      <w:rPr>
        <w:rStyle w:val="PageNumber"/>
        <w:rFonts w:ascii="Arial" w:hAnsi="Arial" w:cs="Arial"/>
        <w:sz w:val="12"/>
        <w:szCs w:val="12"/>
      </w:rPr>
      <w:fldChar w:fldCharType="begin"/>
    </w:r>
    <w:r w:rsidRPr="00C639C3">
      <w:rPr>
        <w:rStyle w:val="PageNumber"/>
        <w:rFonts w:ascii="Arial" w:hAnsi="Arial" w:cs="Arial"/>
        <w:sz w:val="12"/>
        <w:szCs w:val="12"/>
      </w:rPr>
      <w:instrText xml:space="preserve"> PAGE </w:instrText>
    </w:r>
    <w:r w:rsidRPr="00C639C3">
      <w:rPr>
        <w:rStyle w:val="PageNumber"/>
        <w:rFonts w:ascii="Arial" w:hAnsi="Arial" w:cs="Arial"/>
        <w:sz w:val="12"/>
        <w:szCs w:val="12"/>
      </w:rPr>
      <w:fldChar w:fldCharType="separate"/>
    </w:r>
    <w:r w:rsidR="00DE0EA6">
      <w:rPr>
        <w:rStyle w:val="PageNumber"/>
        <w:rFonts w:ascii="Arial" w:hAnsi="Arial" w:cs="Arial"/>
        <w:noProof/>
        <w:sz w:val="12"/>
        <w:szCs w:val="12"/>
      </w:rPr>
      <w:t>2</w:t>
    </w:r>
    <w:r w:rsidRPr="00C639C3">
      <w:rPr>
        <w:rStyle w:val="PageNumber"/>
        <w:rFonts w:ascii="Arial" w:hAnsi="Arial" w:cs="Arial"/>
        <w:sz w:val="12"/>
        <w:szCs w:val="12"/>
      </w:rPr>
      <w:fldChar w:fldCharType="end"/>
    </w: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C57360" w:rsidRDefault="000258B3" w:rsidP="008908EA">
    <w:pPr>
      <w:pStyle w:val="Footer"/>
      <w:rPr>
        <w:rFonts w:ascii="Arial" w:eastAsia="Arial" w:hAnsi="Arial" w:cs="Arial"/>
        <w:sz w:val="12"/>
        <w:szCs w:val="12"/>
        <w:lang w:val="fr-FR"/>
      </w:rPr>
    </w:pPr>
    <w:r>
      <w:rPr>
        <w:rFonts w:ascii="Arial" w:eastAsia="Arial" w:hAnsi="Arial" w:cs="Arial"/>
        <w:sz w:val="12"/>
        <w:szCs w:val="12"/>
        <w:lang w:val="fr-FR"/>
      </w:rPr>
      <w:t>mm/</w:t>
    </w:r>
    <w:proofErr w:type="spellStart"/>
    <w:r>
      <w:rPr>
        <w:rFonts w:ascii="Arial" w:eastAsia="Arial" w:hAnsi="Arial" w:cs="Arial"/>
        <w:sz w:val="12"/>
        <w:szCs w:val="12"/>
        <w:lang w:val="fr-FR"/>
      </w:rPr>
      <w:t>adn</w:t>
    </w:r>
    <w:proofErr w:type="spellEnd"/>
    <w:r>
      <w:rPr>
        <w:rFonts w:ascii="Arial" w:eastAsia="Arial" w:hAnsi="Arial" w:cs="Arial"/>
        <w:sz w:val="12"/>
        <w:szCs w:val="12"/>
        <w:lang w:val="fr-FR"/>
      </w:rPr>
      <w:t>/wp15ac2/2019/03de</w:t>
    </w:r>
  </w:p>
  <w:p w:rsidR="00C61874" w:rsidRPr="008908EA" w:rsidRDefault="00C61874" w:rsidP="008908EA">
    <w:pPr>
      <w:pStyle w:val="Footer"/>
      <w:ind w:right="-28"/>
    </w:pPr>
    <w:r w:rsidRPr="002213A0">
      <w:rPr>
        <w:rFonts w:ascii="Arial" w:hAnsi="Arial" w:cs="Arial"/>
        <w:sz w:val="12"/>
        <w:szCs w:val="12"/>
        <w:lang w:val="fr-FR"/>
      </w:rPr>
      <w:t xml:space="preserve">Seite </w:t>
    </w:r>
    <w:r w:rsidRPr="00C639C3">
      <w:rPr>
        <w:rStyle w:val="PageNumber"/>
        <w:rFonts w:ascii="Arial" w:hAnsi="Arial" w:cs="Arial"/>
        <w:sz w:val="12"/>
        <w:szCs w:val="12"/>
      </w:rPr>
      <w:fldChar w:fldCharType="begin"/>
    </w:r>
    <w:r w:rsidRPr="00C639C3">
      <w:rPr>
        <w:rStyle w:val="PageNumber"/>
        <w:rFonts w:ascii="Arial" w:hAnsi="Arial" w:cs="Arial"/>
        <w:sz w:val="12"/>
        <w:szCs w:val="12"/>
      </w:rPr>
      <w:instrText xml:space="preserve"> PAGE </w:instrText>
    </w:r>
    <w:r w:rsidRPr="00C639C3">
      <w:rPr>
        <w:rStyle w:val="PageNumber"/>
        <w:rFonts w:ascii="Arial" w:hAnsi="Arial" w:cs="Arial"/>
        <w:sz w:val="12"/>
        <w:szCs w:val="12"/>
      </w:rPr>
      <w:fldChar w:fldCharType="separate"/>
    </w:r>
    <w:r w:rsidR="00476F3A">
      <w:rPr>
        <w:rStyle w:val="PageNumber"/>
        <w:rFonts w:ascii="Arial" w:hAnsi="Arial" w:cs="Arial"/>
        <w:noProof/>
        <w:sz w:val="12"/>
        <w:szCs w:val="12"/>
      </w:rPr>
      <w:t>64</w:t>
    </w:r>
    <w:r w:rsidRPr="00C639C3">
      <w:rPr>
        <w:rStyle w:val="PageNumber"/>
        <w:rFonts w:ascii="Arial" w:hAnsi="Arial" w:cs="Arial"/>
        <w:sz w:val="12"/>
        <w:szCs w:val="12"/>
      </w:rPr>
      <w:fldChar w:fldCharType="end"/>
    </w: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C57360" w:rsidRDefault="000258B3" w:rsidP="008908EA">
    <w:pPr>
      <w:pStyle w:val="Footer"/>
      <w:jc w:val="right"/>
      <w:rPr>
        <w:rFonts w:ascii="Arial" w:eastAsia="Arial" w:hAnsi="Arial" w:cs="Arial"/>
        <w:sz w:val="12"/>
        <w:szCs w:val="12"/>
        <w:lang w:val="fr-FR"/>
      </w:rPr>
    </w:pPr>
    <w:r>
      <w:rPr>
        <w:rFonts w:ascii="Arial" w:eastAsia="Arial" w:hAnsi="Arial" w:cs="Arial"/>
        <w:sz w:val="12"/>
        <w:szCs w:val="12"/>
        <w:lang w:val="fr-FR"/>
      </w:rPr>
      <w:t>mm/</w:t>
    </w:r>
    <w:proofErr w:type="spellStart"/>
    <w:r>
      <w:rPr>
        <w:rFonts w:ascii="Arial" w:eastAsia="Arial" w:hAnsi="Arial" w:cs="Arial"/>
        <w:sz w:val="12"/>
        <w:szCs w:val="12"/>
        <w:lang w:val="fr-FR"/>
      </w:rPr>
      <w:t>adn</w:t>
    </w:r>
    <w:proofErr w:type="spellEnd"/>
    <w:r>
      <w:rPr>
        <w:rFonts w:ascii="Arial" w:eastAsia="Arial" w:hAnsi="Arial" w:cs="Arial"/>
        <w:sz w:val="12"/>
        <w:szCs w:val="12"/>
        <w:lang w:val="fr-FR"/>
      </w:rPr>
      <w:t>/wp15ac2/2019/03de</w:t>
    </w:r>
  </w:p>
  <w:p w:rsidR="00C61874" w:rsidRPr="008908EA" w:rsidRDefault="00C61874" w:rsidP="008908EA">
    <w:pPr>
      <w:pStyle w:val="Footer"/>
      <w:ind w:right="-28"/>
      <w:jc w:val="right"/>
    </w:pPr>
    <w:r w:rsidRPr="002213A0">
      <w:rPr>
        <w:rFonts w:ascii="Arial" w:hAnsi="Arial" w:cs="Arial"/>
        <w:sz w:val="12"/>
        <w:szCs w:val="12"/>
        <w:lang w:val="fr-FR"/>
      </w:rPr>
      <w:t xml:space="preserve">Seite </w:t>
    </w:r>
    <w:r w:rsidRPr="00C639C3">
      <w:rPr>
        <w:rStyle w:val="PageNumber"/>
        <w:rFonts w:ascii="Arial" w:hAnsi="Arial" w:cs="Arial"/>
        <w:sz w:val="12"/>
        <w:szCs w:val="12"/>
      </w:rPr>
      <w:fldChar w:fldCharType="begin"/>
    </w:r>
    <w:r w:rsidRPr="00C639C3">
      <w:rPr>
        <w:rStyle w:val="PageNumber"/>
        <w:rFonts w:ascii="Arial" w:hAnsi="Arial" w:cs="Arial"/>
        <w:sz w:val="12"/>
        <w:szCs w:val="12"/>
      </w:rPr>
      <w:instrText xml:space="preserve"> PAGE </w:instrText>
    </w:r>
    <w:r w:rsidRPr="00C639C3">
      <w:rPr>
        <w:rStyle w:val="PageNumber"/>
        <w:rFonts w:ascii="Arial" w:hAnsi="Arial" w:cs="Arial"/>
        <w:sz w:val="12"/>
        <w:szCs w:val="12"/>
      </w:rPr>
      <w:fldChar w:fldCharType="separate"/>
    </w:r>
    <w:r w:rsidR="00476F3A">
      <w:rPr>
        <w:rStyle w:val="PageNumber"/>
        <w:rFonts w:ascii="Arial" w:hAnsi="Arial" w:cs="Arial"/>
        <w:noProof/>
        <w:sz w:val="12"/>
        <w:szCs w:val="12"/>
      </w:rPr>
      <w:t>63</w:t>
    </w:r>
    <w:r w:rsidRPr="00C639C3">
      <w:rPr>
        <w:rStyle w:val="PageNumber"/>
        <w:rFonts w:ascii="Arial" w:hAnsi="Arial" w:cs="Arial"/>
        <w:sz w:val="12"/>
        <w:szCs w:val="12"/>
      </w:rPr>
      <w:fldChar w:fldCharType="end"/>
    </w: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C57360" w:rsidRDefault="000258B3" w:rsidP="008908EA">
    <w:pPr>
      <w:pStyle w:val="Footer"/>
      <w:rPr>
        <w:rFonts w:ascii="Arial" w:eastAsia="Arial" w:hAnsi="Arial" w:cs="Arial"/>
        <w:sz w:val="12"/>
        <w:szCs w:val="12"/>
        <w:lang w:val="fr-FR"/>
      </w:rPr>
    </w:pPr>
    <w:r>
      <w:rPr>
        <w:rFonts w:ascii="Arial" w:eastAsia="Arial" w:hAnsi="Arial" w:cs="Arial"/>
        <w:sz w:val="12"/>
        <w:szCs w:val="12"/>
        <w:lang w:val="fr-FR"/>
      </w:rPr>
      <w:t>mm/</w:t>
    </w:r>
    <w:proofErr w:type="spellStart"/>
    <w:r>
      <w:rPr>
        <w:rFonts w:ascii="Arial" w:eastAsia="Arial" w:hAnsi="Arial" w:cs="Arial"/>
        <w:sz w:val="12"/>
        <w:szCs w:val="12"/>
        <w:lang w:val="fr-FR"/>
      </w:rPr>
      <w:t>adn</w:t>
    </w:r>
    <w:proofErr w:type="spellEnd"/>
    <w:r>
      <w:rPr>
        <w:rFonts w:ascii="Arial" w:eastAsia="Arial" w:hAnsi="Arial" w:cs="Arial"/>
        <w:sz w:val="12"/>
        <w:szCs w:val="12"/>
        <w:lang w:val="fr-FR"/>
      </w:rPr>
      <w:t>/wp15ac2/2019/03de</w:t>
    </w:r>
  </w:p>
  <w:p w:rsidR="00C61874" w:rsidRPr="008908EA" w:rsidRDefault="00C61874" w:rsidP="008908EA">
    <w:pPr>
      <w:pStyle w:val="Footer"/>
      <w:ind w:right="-28"/>
    </w:pPr>
    <w:r w:rsidRPr="002213A0">
      <w:rPr>
        <w:rFonts w:ascii="Arial" w:hAnsi="Arial" w:cs="Arial"/>
        <w:sz w:val="12"/>
        <w:szCs w:val="12"/>
        <w:lang w:val="fr-FR"/>
      </w:rPr>
      <w:t xml:space="preserve">Seite </w:t>
    </w:r>
    <w:r w:rsidRPr="00C639C3">
      <w:rPr>
        <w:rStyle w:val="PageNumber"/>
        <w:rFonts w:ascii="Arial" w:hAnsi="Arial" w:cs="Arial"/>
        <w:sz w:val="12"/>
        <w:szCs w:val="12"/>
      </w:rPr>
      <w:fldChar w:fldCharType="begin"/>
    </w:r>
    <w:r w:rsidRPr="00C639C3">
      <w:rPr>
        <w:rStyle w:val="PageNumber"/>
        <w:rFonts w:ascii="Arial" w:hAnsi="Arial" w:cs="Arial"/>
        <w:sz w:val="12"/>
        <w:szCs w:val="12"/>
      </w:rPr>
      <w:instrText xml:space="preserve"> PAGE </w:instrText>
    </w:r>
    <w:r w:rsidRPr="00C639C3">
      <w:rPr>
        <w:rStyle w:val="PageNumber"/>
        <w:rFonts w:ascii="Arial" w:hAnsi="Arial" w:cs="Arial"/>
        <w:sz w:val="12"/>
        <w:szCs w:val="12"/>
      </w:rPr>
      <w:fldChar w:fldCharType="separate"/>
    </w:r>
    <w:r w:rsidR="00476F3A">
      <w:rPr>
        <w:rStyle w:val="PageNumber"/>
        <w:rFonts w:ascii="Arial" w:hAnsi="Arial" w:cs="Arial"/>
        <w:noProof/>
        <w:sz w:val="12"/>
        <w:szCs w:val="12"/>
      </w:rPr>
      <w:t>62</w:t>
    </w:r>
    <w:r w:rsidRPr="00C639C3">
      <w:rPr>
        <w:rStyle w:val="PageNumber"/>
        <w:rFonts w:ascii="Arial" w:hAnsi="Arial" w:cs="Arial"/>
        <w:sz w:val="12"/>
        <w:szCs w:val="12"/>
      </w:rPr>
      <w:fldChar w:fldCharType="end"/>
    </w: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C57360" w:rsidRDefault="000258B3" w:rsidP="008908EA">
    <w:pPr>
      <w:pStyle w:val="Footer"/>
      <w:rPr>
        <w:rFonts w:ascii="Arial" w:eastAsia="Arial" w:hAnsi="Arial" w:cs="Arial"/>
        <w:sz w:val="12"/>
        <w:szCs w:val="12"/>
        <w:lang w:val="fr-FR"/>
      </w:rPr>
    </w:pPr>
    <w:r>
      <w:rPr>
        <w:rFonts w:ascii="Arial" w:eastAsia="Arial" w:hAnsi="Arial" w:cs="Arial"/>
        <w:sz w:val="12"/>
        <w:szCs w:val="12"/>
        <w:lang w:val="fr-FR"/>
      </w:rPr>
      <w:t>mm/</w:t>
    </w:r>
    <w:proofErr w:type="spellStart"/>
    <w:r>
      <w:rPr>
        <w:rFonts w:ascii="Arial" w:eastAsia="Arial" w:hAnsi="Arial" w:cs="Arial"/>
        <w:sz w:val="12"/>
        <w:szCs w:val="12"/>
        <w:lang w:val="fr-FR"/>
      </w:rPr>
      <w:t>adn</w:t>
    </w:r>
    <w:proofErr w:type="spellEnd"/>
    <w:r>
      <w:rPr>
        <w:rFonts w:ascii="Arial" w:eastAsia="Arial" w:hAnsi="Arial" w:cs="Arial"/>
        <w:sz w:val="12"/>
        <w:szCs w:val="12"/>
        <w:lang w:val="fr-FR"/>
      </w:rPr>
      <w:t>/wp15ac2/2019/03de</w:t>
    </w:r>
  </w:p>
  <w:p w:rsidR="00C61874" w:rsidRPr="008908EA" w:rsidRDefault="00C61874" w:rsidP="008908EA">
    <w:pPr>
      <w:pStyle w:val="Footer"/>
      <w:ind w:right="-28"/>
    </w:pPr>
    <w:r w:rsidRPr="002213A0">
      <w:rPr>
        <w:rFonts w:ascii="Arial" w:hAnsi="Arial" w:cs="Arial"/>
        <w:sz w:val="12"/>
        <w:szCs w:val="12"/>
        <w:lang w:val="fr-FR"/>
      </w:rPr>
      <w:t xml:space="preserve">Seite </w:t>
    </w:r>
    <w:r w:rsidRPr="00C639C3">
      <w:rPr>
        <w:rStyle w:val="PageNumber"/>
        <w:rFonts w:ascii="Arial" w:hAnsi="Arial" w:cs="Arial"/>
        <w:sz w:val="12"/>
        <w:szCs w:val="12"/>
      </w:rPr>
      <w:fldChar w:fldCharType="begin"/>
    </w:r>
    <w:r w:rsidRPr="00C639C3">
      <w:rPr>
        <w:rStyle w:val="PageNumber"/>
        <w:rFonts w:ascii="Arial" w:hAnsi="Arial" w:cs="Arial"/>
        <w:sz w:val="12"/>
        <w:szCs w:val="12"/>
      </w:rPr>
      <w:instrText xml:space="preserve"> PAGE </w:instrText>
    </w:r>
    <w:r w:rsidRPr="00C639C3">
      <w:rPr>
        <w:rStyle w:val="PageNumber"/>
        <w:rFonts w:ascii="Arial" w:hAnsi="Arial" w:cs="Arial"/>
        <w:sz w:val="12"/>
        <w:szCs w:val="12"/>
      </w:rPr>
      <w:fldChar w:fldCharType="separate"/>
    </w:r>
    <w:r w:rsidR="00476F3A">
      <w:rPr>
        <w:rStyle w:val="PageNumber"/>
        <w:rFonts w:ascii="Arial" w:hAnsi="Arial" w:cs="Arial"/>
        <w:noProof/>
        <w:sz w:val="12"/>
        <w:szCs w:val="12"/>
      </w:rPr>
      <w:t>66</w:t>
    </w:r>
    <w:r w:rsidRPr="00C639C3">
      <w:rPr>
        <w:rStyle w:val="PageNumber"/>
        <w:rFonts w:ascii="Arial" w:hAnsi="Arial" w:cs="Arial"/>
        <w:sz w:val="12"/>
        <w:szCs w:val="12"/>
      </w:rPr>
      <w:fldChar w:fldCharType="end"/>
    </w: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C57360" w:rsidRDefault="000258B3" w:rsidP="008908EA">
    <w:pPr>
      <w:pStyle w:val="Footer"/>
      <w:jc w:val="right"/>
      <w:rPr>
        <w:rFonts w:ascii="Arial" w:eastAsia="Arial" w:hAnsi="Arial" w:cs="Arial"/>
        <w:sz w:val="12"/>
        <w:szCs w:val="12"/>
        <w:lang w:val="fr-FR"/>
      </w:rPr>
    </w:pPr>
    <w:r>
      <w:rPr>
        <w:rFonts w:ascii="Arial" w:eastAsia="Arial" w:hAnsi="Arial" w:cs="Arial"/>
        <w:sz w:val="12"/>
        <w:szCs w:val="12"/>
        <w:lang w:val="fr-FR"/>
      </w:rPr>
      <w:t>mm/</w:t>
    </w:r>
    <w:proofErr w:type="spellStart"/>
    <w:r>
      <w:rPr>
        <w:rFonts w:ascii="Arial" w:eastAsia="Arial" w:hAnsi="Arial" w:cs="Arial"/>
        <w:sz w:val="12"/>
        <w:szCs w:val="12"/>
        <w:lang w:val="fr-FR"/>
      </w:rPr>
      <w:t>adn</w:t>
    </w:r>
    <w:proofErr w:type="spellEnd"/>
    <w:r>
      <w:rPr>
        <w:rFonts w:ascii="Arial" w:eastAsia="Arial" w:hAnsi="Arial" w:cs="Arial"/>
        <w:sz w:val="12"/>
        <w:szCs w:val="12"/>
        <w:lang w:val="fr-FR"/>
      </w:rPr>
      <w:t>/wp15ac2/2019/03de</w:t>
    </w:r>
  </w:p>
  <w:p w:rsidR="00C61874" w:rsidRPr="008908EA" w:rsidRDefault="00C61874" w:rsidP="008908EA">
    <w:pPr>
      <w:pStyle w:val="Footer"/>
      <w:ind w:right="-28"/>
      <w:jc w:val="right"/>
    </w:pPr>
    <w:r w:rsidRPr="002213A0">
      <w:rPr>
        <w:rFonts w:ascii="Arial" w:hAnsi="Arial" w:cs="Arial"/>
        <w:sz w:val="12"/>
        <w:szCs w:val="12"/>
        <w:lang w:val="fr-FR"/>
      </w:rPr>
      <w:t xml:space="preserve">Seite </w:t>
    </w:r>
    <w:r w:rsidRPr="00C639C3">
      <w:rPr>
        <w:rStyle w:val="PageNumber"/>
        <w:rFonts w:ascii="Arial" w:hAnsi="Arial" w:cs="Arial"/>
        <w:sz w:val="12"/>
        <w:szCs w:val="12"/>
      </w:rPr>
      <w:fldChar w:fldCharType="begin"/>
    </w:r>
    <w:r w:rsidRPr="00C639C3">
      <w:rPr>
        <w:rStyle w:val="PageNumber"/>
        <w:rFonts w:ascii="Arial" w:hAnsi="Arial" w:cs="Arial"/>
        <w:sz w:val="12"/>
        <w:szCs w:val="12"/>
      </w:rPr>
      <w:instrText xml:space="preserve"> PAGE </w:instrText>
    </w:r>
    <w:r w:rsidRPr="00C639C3">
      <w:rPr>
        <w:rStyle w:val="PageNumber"/>
        <w:rFonts w:ascii="Arial" w:hAnsi="Arial" w:cs="Arial"/>
        <w:sz w:val="12"/>
        <w:szCs w:val="12"/>
      </w:rPr>
      <w:fldChar w:fldCharType="separate"/>
    </w:r>
    <w:r w:rsidR="00476F3A">
      <w:rPr>
        <w:rStyle w:val="PageNumber"/>
        <w:rFonts w:ascii="Arial" w:hAnsi="Arial" w:cs="Arial"/>
        <w:noProof/>
        <w:sz w:val="12"/>
        <w:szCs w:val="12"/>
      </w:rPr>
      <w:t>65</w:t>
    </w:r>
    <w:r w:rsidRPr="00C639C3">
      <w:rPr>
        <w:rStyle w:val="PageNumber"/>
        <w:rFonts w:ascii="Arial" w:hAnsi="Arial" w:cs="Arial"/>
        <w:sz w:val="12"/>
        <w:szCs w:val="12"/>
      </w:rPr>
      <w:fldChar w:fldCharType="end"/>
    </w: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C57360" w:rsidRDefault="000258B3" w:rsidP="008908EA">
    <w:pPr>
      <w:pStyle w:val="Footer"/>
      <w:rPr>
        <w:rFonts w:ascii="Arial" w:eastAsia="Arial" w:hAnsi="Arial" w:cs="Arial"/>
        <w:sz w:val="12"/>
        <w:szCs w:val="12"/>
        <w:lang w:val="fr-FR"/>
      </w:rPr>
    </w:pPr>
    <w:r>
      <w:rPr>
        <w:rFonts w:ascii="Arial" w:eastAsia="Arial" w:hAnsi="Arial" w:cs="Arial"/>
        <w:sz w:val="12"/>
        <w:szCs w:val="12"/>
        <w:lang w:val="fr-FR"/>
      </w:rPr>
      <w:t>mm/</w:t>
    </w:r>
    <w:proofErr w:type="spellStart"/>
    <w:r>
      <w:rPr>
        <w:rFonts w:ascii="Arial" w:eastAsia="Arial" w:hAnsi="Arial" w:cs="Arial"/>
        <w:sz w:val="12"/>
        <w:szCs w:val="12"/>
        <w:lang w:val="fr-FR"/>
      </w:rPr>
      <w:t>adn</w:t>
    </w:r>
    <w:proofErr w:type="spellEnd"/>
    <w:r>
      <w:rPr>
        <w:rFonts w:ascii="Arial" w:eastAsia="Arial" w:hAnsi="Arial" w:cs="Arial"/>
        <w:sz w:val="12"/>
        <w:szCs w:val="12"/>
        <w:lang w:val="fr-FR"/>
      </w:rPr>
      <w:t>/wp15ac2/2019/03de</w:t>
    </w:r>
  </w:p>
  <w:p w:rsidR="00C61874" w:rsidRPr="008908EA" w:rsidRDefault="00C61874" w:rsidP="008908EA">
    <w:pPr>
      <w:pStyle w:val="Footer"/>
      <w:ind w:right="-28"/>
    </w:pPr>
    <w:r w:rsidRPr="002213A0">
      <w:rPr>
        <w:rFonts w:ascii="Arial" w:hAnsi="Arial" w:cs="Arial"/>
        <w:sz w:val="12"/>
        <w:szCs w:val="12"/>
        <w:lang w:val="fr-FR"/>
      </w:rPr>
      <w:t xml:space="preserve">Seite </w:t>
    </w:r>
    <w:r w:rsidRPr="00C639C3">
      <w:rPr>
        <w:rStyle w:val="PageNumber"/>
        <w:rFonts w:ascii="Arial" w:hAnsi="Arial" w:cs="Arial"/>
        <w:sz w:val="12"/>
        <w:szCs w:val="12"/>
      </w:rPr>
      <w:fldChar w:fldCharType="begin"/>
    </w:r>
    <w:r w:rsidRPr="00C639C3">
      <w:rPr>
        <w:rStyle w:val="PageNumber"/>
        <w:rFonts w:ascii="Arial" w:hAnsi="Arial" w:cs="Arial"/>
        <w:sz w:val="12"/>
        <w:szCs w:val="12"/>
      </w:rPr>
      <w:instrText xml:space="preserve"> PAGE </w:instrText>
    </w:r>
    <w:r w:rsidRPr="00C639C3">
      <w:rPr>
        <w:rStyle w:val="PageNumber"/>
        <w:rFonts w:ascii="Arial" w:hAnsi="Arial" w:cs="Arial"/>
        <w:sz w:val="12"/>
        <w:szCs w:val="12"/>
      </w:rPr>
      <w:fldChar w:fldCharType="separate"/>
    </w:r>
    <w:r w:rsidR="00476F3A">
      <w:rPr>
        <w:rStyle w:val="PageNumber"/>
        <w:rFonts w:ascii="Arial" w:hAnsi="Arial" w:cs="Arial"/>
        <w:noProof/>
        <w:sz w:val="12"/>
        <w:szCs w:val="12"/>
      </w:rPr>
      <w:t>68</w:t>
    </w:r>
    <w:r w:rsidRPr="00C639C3">
      <w:rPr>
        <w:rStyle w:val="PageNumber"/>
        <w:rFonts w:ascii="Arial" w:hAnsi="Arial" w:cs="Arial"/>
        <w:sz w:val="12"/>
        <w:szCs w:val="12"/>
      </w:rPr>
      <w:fldChar w:fldCharType="end"/>
    </w: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C57360" w:rsidRDefault="000258B3" w:rsidP="008908EA">
    <w:pPr>
      <w:pStyle w:val="Footer"/>
      <w:jc w:val="right"/>
      <w:rPr>
        <w:rFonts w:ascii="Arial" w:eastAsia="Arial" w:hAnsi="Arial" w:cs="Arial"/>
        <w:sz w:val="12"/>
        <w:szCs w:val="12"/>
        <w:lang w:val="fr-FR"/>
      </w:rPr>
    </w:pPr>
    <w:r>
      <w:rPr>
        <w:rFonts w:ascii="Arial" w:eastAsia="Arial" w:hAnsi="Arial" w:cs="Arial"/>
        <w:sz w:val="12"/>
        <w:szCs w:val="12"/>
        <w:lang w:val="fr-FR"/>
      </w:rPr>
      <w:t>mm/</w:t>
    </w:r>
    <w:proofErr w:type="spellStart"/>
    <w:r>
      <w:rPr>
        <w:rFonts w:ascii="Arial" w:eastAsia="Arial" w:hAnsi="Arial" w:cs="Arial"/>
        <w:sz w:val="12"/>
        <w:szCs w:val="12"/>
        <w:lang w:val="fr-FR"/>
      </w:rPr>
      <w:t>adn</w:t>
    </w:r>
    <w:proofErr w:type="spellEnd"/>
    <w:r>
      <w:rPr>
        <w:rFonts w:ascii="Arial" w:eastAsia="Arial" w:hAnsi="Arial" w:cs="Arial"/>
        <w:sz w:val="12"/>
        <w:szCs w:val="12"/>
        <w:lang w:val="fr-FR"/>
      </w:rPr>
      <w:t>/wp15ac2/2019/03de</w:t>
    </w:r>
  </w:p>
  <w:p w:rsidR="00C61874" w:rsidRPr="008908EA" w:rsidRDefault="00C61874" w:rsidP="008908EA">
    <w:pPr>
      <w:pStyle w:val="Footer"/>
      <w:ind w:right="-28"/>
      <w:jc w:val="right"/>
    </w:pPr>
    <w:r w:rsidRPr="002213A0">
      <w:rPr>
        <w:rFonts w:ascii="Arial" w:hAnsi="Arial" w:cs="Arial"/>
        <w:sz w:val="12"/>
        <w:szCs w:val="12"/>
        <w:lang w:val="fr-FR"/>
      </w:rPr>
      <w:t xml:space="preserve">Seite </w:t>
    </w:r>
    <w:r w:rsidRPr="00C639C3">
      <w:rPr>
        <w:rStyle w:val="PageNumber"/>
        <w:rFonts w:ascii="Arial" w:hAnsi="Arial" w:cs="Arial"/>
        <w:sz w:val="12"/>
        <w:szCs w:val="12"/>
      </w:rPr>
      <w:fldChar w:fldCharType="begin"/>
    </w:r>
    <w:r w:rsidRPr="00C639C3">
      <w:rPr>
        <w:rStyle w:val="PageNumber"/>
        <w:rFonts w:ascii="Arial" w:hAnsi="Arial" w:cs="Arial"/>
        <w:sz w:val="12"/>
        <w:szCs w:val="12"/>
      </w:rPr>
      <w:instrText xml:space="preserve"> PAGE </w:instrText>
    </w:r>
    <w:r w:rsidRPr="00C639C3">
      <w:rPr>
        <w:rStyle w:val="PageNumber"/>
        <w:rFonts w:ascii="Arial" w:hAnsi="Arial" w:cs="Arial"/>
        <w:sz w:val="12"/>
        <w:szCs w:val="12"/>
      </w:rPr>
      <w:fldChar w:fldCharType="separate"/>
    </w:r>
    <w:r w:rsidR="00476F3A">
      <w:rPr>
        <w:rStyle w:val="PageNumber"/>
        <w:rFonts w:ascii="Arial" w:hAnsi="Arial" w:cs="Arial"/>
        <w:noProof/>
        <w:sz w:val="12"/>
        <w:szCs w:val="12"/>
      </w:rPr>
      <w:t>67</w:t>
    </w:r>
    <w:r w:rsidRPr="00C639C3">
      <w:rPr>
        <w:rStyle w:val="PageNumber"/>
        <w:rFonts w:ascii="Arial" w:hAnsi="Arial" w:cs="Arial"/>
        <w:sz w:val="12"/>
        <w:szCs w:val="12"/>
      </w:rPr>
      <w:fldChar w:fldCharType="end"/>
    </w: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pPr>
      <w:pStyle w:val="Footer"/>
      <w:framePr w:wrap="auto" w:vAnchor="text" w:hAnchor="margin" w:xAlign="center" w:y="1"/>
      <w:rPr>
        <w:rStyle w:val="PageNumber"/>
      </w:rPr>
    </w:pPr>
  </w:p>
  <w:p w:rsidR="00C61874" w:rsidRPr="00C57360" w:rsidRDefault="000258B3" w:rsidP="008908EA">
    <w:pPr>
      <w:pStyle w:val="Footer"/>
      <w:jc w:val="right"/>
      <w:rPr>
        <w:rFonts w:ascii="Arial" w:eastAsia="Arial" w:hAnsi="Arial" w:cs="Arial"/>
        <w:sz w:val="12"/>
        <w:szCs w:val="12"/>
        <w:lang w:val="fr-FR"/>
      </w:rPr>
    </w:pPr>
    <w:r>
      <w:rPr>
        <w:rFonts w:ascii="Arial" w:eastAsia="Arial" w:hAnsi="Arial" w:cs="Arial"/>
        <w:sz w:val="12"/>
        <w:szCs w:val="12"/>
        <w:lang w:val="fr-FR"/>
      </w:rPr>
      <w:t>mm/</w:t>
    </w:r>
    <w:proofErr w:type="spellStart"/>
    <w:r>
      <w:rPr>
        <w:rFonts w:ascii="Arial" w:eastAsia="Arial" w:hAnsi="Arial" w:cs="Arial"/>
        <w:sz w:val="12"/>
        <w:szCs w:val="12"/>
        <w:lang w:val="fr-FR"/>
      </w:rPr>
      <w:t>adn</w:t>
    </w:r>
    <w:proofErr w:type="spellEnd"/>
    <w:r>
      <w:rPr>
        <w:rFonts w:ascii="Arial" w:eastAsia="Arial" w:hAnsi="Arial" w:cs="Arial"/>
        <w:sz w:val="12"/>
        <w:szCs w:val="12"/>
        <w:lang w:val="fr-FR"/>
      </w:rPr>
      <w:t>/wp15ac2/2019/03de</w:t>
    </w:r>
  </w:p>
  <w:p w:rsidR="00C61874" w:rsidRPr="00767CEC" w:rsidRDefault="00C61874" w:rsidP="008908EA">
    <w:pPr>
      <w:pStyle w:val="Footer"/>
      <w:ind w:right="-28"/>
      <w:jc w:val="right"/>
      <w:rPr>
        <w:lang w:val="fr-FR"/>
      </w:rPr>
    </w:pPr>
    <w:r w:rsidRPr="002213A0">
      <w:rPr>
        <w:rFonts w:ascii="Arial" w:hAnsi="Arial" w:cs="Arial"/>
        <w:sz w:val="12"/>
        <w:szCs w:val="12"/>
        <w:lang w:val="fr-FR"/>
      </w:rPr>
      <w:t xml:space="preserve">Seite </w:t>
    </w:r>
    <w:r w:rsidRPr="00C639C3">
      <w:rPr>
        <w:rStyle w:val="PageNumber"/>
        <w:rFonts w:ascii="Arial" w:hAnsi="Arial" w:cs="Arial"/>
        <w:sz w:val="12"/>
        <w:szCs w:val="12"/>
      </w:rPr>
      <w:fldChar w:fldCharType="begin"/>
    </w:r>
    <w:r w:rsidRPr="00C639C3">
      <w:rPr>
        <w:rStyle w:val="PageNumber"/>
        <w:rFonts w:ascii="Arial" w:hAnsi="Arial" w:cs="Arial"/>
        <w:sz w:val="12"/>
        <w:szCs w:val="12"/>
      </w:rPr>
      <w:instrText xml:space="preserve"> PAGE </w:instrText>
    </w:r>
    <w:r w:rsidRPr="00C639C3">
      <w:rPr>
        <w:rStyle w:val="PageNumber"/>
        <w:rFonts w:ascii="Arial" w:hAnsi="Arial" w:cs="Arial"/>
        <w:sz w:val="12"/>
        <w:szCs w:val="12"/>
      </w:rPr>
      <w:fldChar w:fldCharType="separate"/>
    </w:r>
    <w:r w:rsidR="00DE0EA6">
      <w:rPr>
        <w:rStyle w:val="PageNumber"/>
        <w:rFonts w:ascii="Arial" w:hAnsi="Arial" w:cs="Arial"/>
        <w:noProof/>
        <w:sz w:val="12"/>
        <w:szCs w:val="12"/>
      </w:rPr>
      <w:t>69</w:t>
    </w:r>
    <w:r w:rsidRPr="00C639C3">
      <w:rPr>
        <w:rStyle w:val="PageNumber"/>
        <w:rFonts w:ascii="Arial" w:hAnsi="Arial" w:cs="Arial"/>
        <w:sz w:val="12"/>
        <w:szCs w:val="12"/>
      </w:rPr>
      <w:fldChar w:fldCharType="end"/>
    </w: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662BF3" w:rsidRDefault="00C61874">
    <w:pPr>
      <w:pStyle w:val="Footer"/>
      <w:framePr w:wrap="auto" w:vAnchor="text" w:hAnchor="margin" w:xAlign="center" w:y="1"/>
      <w:rPr>
        <w:rStyle w:val="PageNumber"/>
        <w:lang w:val="de-DE"/>
      </w:rPr>
    </w:pPr>
  </w:p>
  <w:p w:rsidR="00C61874" w:rsidRPr="00C57360" w:rsidRDefault="000258B3" w:rsidP="008908EA">
    <w:pPr>
      <w:pStyle w:val="Footer"/>
      <w:jc w:val="right"/>
      <w:rPr>
        <w:rFonts w:ascii="Arial" w:eastAsia="Arial" w:hAnsi="Arial" w:cs="Arial"/>
        <w:sz w:val="12"/>
        <w:szCs w:val="12"/>
        <w:lang w:val="fr-FR"/>
      </w:rPr>
    </w:pPr>
    <w:r>
      <w:rPr>
        <w:rFonts w:ascii="Arial" w:eastAsia="Arial" w:hAnsi="Arial" w:cs="Arial"/>
        <w:sz w:val="12"/>
        <w:szCs w:val="12"/>
        <w:lang w:val="fr-FR"/>
      </w:rPr>
      <w:t>mm/</w:t>
    </w:r>
    <w:proofErr w:type="spellStart"/>
    <w:r>
      <w:rPr>
        <w:rFonts w:ascii="Arial" w:eastAsia="Arial" w:hAnsi="Arial" w:cs="Arial"/>
        <w:sz w:val="12"/>
        <w:szCs w:val="12"/>
        <w:lang w:val="fr-FR"/>
      </w:rPr>
      <w:t>adn</w:t>
    </w:r>
    <w:proofErr w:type="spellEnd"/>
    <w:r>
      <w:rPr>
        <w:rFonts w:ascii="Arial" w:eastAsia="Arial" w:hAnsi="Arial" w:cs="Arial"/>
        <w:sz w:val="12"/>
        <w:szCs w:val="12"/>
        <w:lang w:val="fr-FR"/>
      </w:rPr>
      <w:t>/wp15ac2/2019/03de</w:t>
    </w:r>
  </w:p>
  <w:p w:rsidR="00C61874" w:rsidRPr="002213A0" w:rsidRDefault="00C61874" w:rsidP="008908EA">
    <w:pPr>
      <w:pStyle w:val="Footer"/>
      <w:ind w:right="-28"/>
      <w:jc w:val="right"/>
      <w:rPr>
        <w:lang w:val="fr-FR"/>
      </w:rPr>
    </w:pPr>
    <w:r w:rsidRPr="002213A0">
      <w:rPr>
        <w:rFonts w:ascii="Arial" w:hAnsi="Arial" w:cs="Arial"/>
        <w:sz w:val="12"/>
        <w:szCs w:val="12"/>
        <w:lang w:val="fr-FR"/>
      </w:rPr>
      <w:t xml:space="preserve">Seite </w:t>
    </w:r>
    <w:r w:rsidRPr="00C639C3">
      <w:rPr>
        <w:rStyle w:val="PageNumber"/>
        <w:rFonts w:ascii="Arial" w:hAnsi="Arial" w:cs="Arial"/>
        <w:sz w:val="12"/>
        <w:szCs w:val="12"/>
      </w:rPr>
      <w:fldChar w:fldCharType="begin"/>
    </w:r>
    <w:r w:rsidRPr="00C639C3">
      <w:rPr>
        <w:rStyle w:val="PageNumber"/>
        <w:rFonts w:ascii="Arial" w:hAnsi="Arial" w:cs="Arial"/>
        <w:sz w:val="12"/>
        <w:szCs w:val="12"/>
      </w:rPr>
      <w:instrText xml:space="preserve"> PAGE </w:instrText>
    </w:r>
    <w:r w:rsidRPr="00C639C3">
      <w:rPr>
        <w:rStyle w:val="PageNumber"/>
        <w:rFonts w:ascii="Arial" w:hAnsi="Arial" w:cs="Arial"/>
        <w:sz w:val="12"/>
        <w:szCs w:val="12"/>
      </w:rPr>
      <w:fldChar w:fldCharType="separate"/>
    </w:r>
    <w:r w:rsidR="00393143">
      <w:rPr>
        <w:rStyle w:val="PageNumber"/>
        <w:rFonts w:ascii="Arial" w:hAnsi="Arial" w:cs="Arial"/>
        <w:noProof/>
        <w:sz w:val="12"/>
        <w:szCs w:val="12"/>
      </w:rPr>
      <w:t>71</w:t>
    </w:r>
    <w:r w:rsidRPr="00C639C3">
      <w:rPr>
        <w:rStyle w:val="PageNumber"/>
        <w:rFonts w:ascii="Arial" w:hAnsi="Arial" w:cs="Arial"/>
        <w:sz w:val="12"/>
        <w:szCs w:val="12"/>
      </w:rPr>
      <w:fldChar w:fldCharType="end"/>
    </w: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C57360" w:rsidRDefault="000258B3" w:rsidP="008908EA">
    <w:pPr>
      <w:pStyle w:val="Footer"/>
      <w:rPr>
        <w:rFonts w:ascii="Arial" w:eastAsia="Arial" w:hAnsi="Arial" w:cs="Arial"/>
        <w:sz w:val="12"/>
        <w:szCs w:val="12"/>
        <w:lang w:val="fr-FR"/>
      </w:rPr>
    </w:pPr>
    <w:r>
      <w:rPr>
        <w:rFonts w:ascii="Arial" w:eastAsia="Arial" w:hAnsi="Arial" w:cs="Arial"/>
        <w:sz w:val="12"/>
        <w:szCs w:val="12"/>
        <w:lang w:val="fr-FR"/>
      </w:rPr>
      <w:t>mm/</w:t>
    </w:r>
    <w:proofErr w:type="spellStart"/>
    <w:r>
      <w:rPr>
        <w:rFonts w:ascii="Arial" w:eastAsia="Arial" w:hAnsi="Arial" w:cs="Arial"/>
        <w:sz w:val="12"/>
        <w:szCs w:val="12"/>
        <w:lang w:val="fr-FR"/>
      </w:rPr>
      <w:t>adn</w:t>
    </w:r>
    <w:proofErr w:type="spellEnd"/>
    <w:r>
      <w:rPr>
        <w:rFonts w:ascii="Arial" w:eastAsia="Arial" w:hAnsi="Arial" w:cs="Arial"/>
        <w:sz w:val="12"/>
        <w:szCs w:val="12"/>
        <w:lang w:val="fr-FR"/>
      </w:rPr>
      <w:t>/wp15ac2/2019/03de</w:t>
    </w:r>
  </w:p>
  <w:p w:rsidR="00C61874" w:rsidRPr="008908EA" w:rsidRDefault="00C61874" w:rsidP="008908EA">
    <w:pPr>
      <w:pStyle w:val="Footer"/>
      <w:ind w:right="-28"/>
    </w:pPr>
    <w:r w:rsidRPr="002213A0">
      <w:rPr>
        <w:rFonts w:ascii="Arial" w:hAnsi="Arial" w:cs="Arial"/>
        <w:sz w:val="12"/>
        <w:szCs w:val="12"/>
        <w:lang w:val="fr-FR"/>
      </w:rPr>
      <w:t xml:space="preserve">Seite </w:t>
    </w:r>
    <w:r w:rsidRPr="00C639C3">
      <w:rPr>
        <w:rStyle w:val="PageNumber"/>
        <w:rFonts w:ascii="Arial" w:hAnsi="Arial" w:cs="Arial"/>
        <w:sz w:val="12"/>
        <w:szCs w:val="12"/>
      </w:rPr>
      <w:fldChar w:fldCharType="begin"/>
    </w:r>
    <w:r w:rsidRPr="00C639C3">
      <w:rPr>
        <w:rStyle w:val="PageNumber"/>
        <w:rFonts w:ascii="Arial" w:hAnsi="Arial" w:cs="Arial"/>
        <w:sz w:val="12"/>
        <w:szCs w:val="12"/>
      </w:rPr>
      <w:instrText xml:space="preserve"> PAGE </w:instrText>
    </w:r>
    <w:r w:rsidRPr="00C639C3">
      <w:rPr>
        <w:rStyle w:val="PageNumber"/>
        <w:rFonts w:ascii="Arial" w:hAnsi="Arial" w:cs="Arial"/>
        <w:sz w:val="12"/>
        <w:szCs w:val="12"/>
      </w:rPr>
      <w:fldChar w:fldCharType="separate"/>
    </w:r>
    <w:r w:rsidR="00DE0EA6">
      <w:rPr>
        <w:rStyle w:val="PageNumber"/>
        <w:rFonts w:ascii="Arial" w:hAnsi="Arial" w:cs="Arial"/>
        <w:noProof/>
        <w:sz w:val="12"/>
        <w:szCs w:val="12"/>
      </w:rPr>
      <w:t>70</w:t>
    </w:r>
    <w:r w:rsidRPr="00C639C3">
      <w:rPr>
        <w:rStyle w:val="PageNumber"/>
        <w:rFonts w:ascii="Arial" w:hAnsi="Arial" w:cs="Arial"/>
        <w:sz w:val="12"/>
        <w:szCs w:val="12"/>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C57360" w:rsidRDefault="000258B3" w:rsidP="008908EA">
    <w:pPr>
      <w:pStyle w:val="Footer"/>
      <w:rPr>
        <w:rFonts w:ascii="Arial" w:eastAsia="Arial" w:hAnsi="Arial" w:cs="Arial"/>
        <w:sz w:val="12"/>
        <w:szCs w:val="12"/>
        <w:lang w:val="fr-FR"/>
      </w:rPr>
    </w:pPr>
    <w:r>
      <w:rPr>
        <w:rFonts w:ascii="Arial" w:eastAsia="Arial" w:hAnsi="Arial" w:cs="Arial"/>
        <w:sz w:val="12"/>
        <w:szCs w:val="12"/>
        <w:lang w:val="fr-FR"/>
      </w:rPr>
      <w:t>mm/</w:t>
    </w:r>
    <w:proofErr w:type="spellStart"/>
    <w:r>
      <w:rPr>
        <w:rFonts w:ascii="Arial" w:eastAsia="Arial" w:hAnsi="Arial" w:cs="Arial"/>
        <w:sz w:val="12"/>
        <w:szCs w:val="12"/>
        <w:lang w:val="fr-FR"/>
      </w:rPr>
      <w:t>adn</w:t>
    </w:r>
    <w:proofErr w:type="spellEnd"/>
    <w:r>
      <w:rPr>
        <w:rFonts w:ascii="Arial" w:eastAsia="Arial" w:hAnsi="Arial" w:cs="Arial"/>
        <w:sz w:val="12"/>
        <w:szCs w:val="12"/>
        <w:lang w:val="fr-FR"/>
      </w:rPr>
      <w:t>/wp15ac2/2019/03de</w:t>
    </w:r>
  </w:p>
  <w:p w:rsidR="00C61874" w:rsidRPr="008908EA" w:rsidRDefault="00C61874" w:rsidP="008908EA">
    <w:pPr>
      <w:pStyle w:val="Footer"/>
      <w:ind w:right="-28"/>
    </w:pPr>
    <w:r w:rsidRPr="002213A0">
      <w:rPr>
        <w:rFonts w:ascii="Arial" w:hAnsi="Arial" w:cs="Arial"/>
        <w:sz w:val="12"/>
        <w:szCs w:val="12"/>
        <w:lang w:val="fr-FR"/>
      </w:rPr>
      <w:t xml:space="preserve">Seite </w:t>
    </w:r>
    <w:r w:rsidRPr="00C639C3">
      <w:rPr>
        <w:rStyle w:val="PageNumber"/>
        <w:rFonts w:ascii="Arial" w:hAnsi="Arial" w:cs="Arial"/>
        <w:sz w:val="12"/>
        <w:szCs w:val="12"/>
      </w:rPr>
      <w:fldChar w:fldCharType="begin"/>
    </w:r>
    <w:r w:rsidRPr="00C639C3">
      <w:rPr>
        <w:rStyle w:val="PageNumber"/>
        <w:rFonts w:ascii="Arial" w:hAnsi="Arial" w:cs="Arial"/>
        <w:sz w:val="12"/>
        <w:szCs w:val="12"/>
      </w:rPr>
      <w:instrText xml:space="preserve"> PAGE </w:instrText>
    </w:r>
    <w:r w:rsidRPr="00C639C3">
      <w:rPr>
        <w:rStyle w:val="PageNumber"/>
        <w:rFonts w:ascii="Arial" w:hAnsi="Arial" w:cs="Arial"/>
        <w:sz w:val="12"/>
        <w:szCs w:val="12"/>
      </w:rPr>
      <w:fldChar w:fldCharType="separate"/>
    </w:r>
    <w:r w:rsidR="00476F3A">
      <w:rPr>
        <w:rStyle w:val="PageNumber"/>
        <w:rFonts w:ascii="Arial" w:hAnsi="Arial" w:cs="Arial"/>
        <w:noProof/>
        <w:sz w:val="12"/>
        <w:szCs w:val="12"/>
      </w:rPr>
      <w:t>8</w:t>
    </w:r>
    <w:r w:rsidRPr="00C639C3">
      <w:rPr>
        <w:rStyle w:val="PageNumber"/>
        <w:rFonts w:ascii="Arial" w:hAnsi="Arial" w:cs="Arial"/>
        <w:sz w:val="12"/>
        <w:szCs w:val="12"/>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C57360" w:rsidRDefault="000258B3" w:rsidP="008908EA">
    <w:pPr>
      <w:pStyle w:val="Footer"/>
      <w:jc w:val="right"/>
      <w:rPr>
        <w:rFonts w:ascii="Arial" w:eastAsia="Arial" w:hAnsi="Arial" w:cs="Arial"/>
        <w:sz w:val="12"/>
        <w:szCs w:val="12"/>
        <w:lang w:val="fr-FR"/>
      </w:rPr>
    </w:pPr>
    <w:r>
      <w:rPr>
        <w:rFonts w:ascii="Arial" w:eastAsia="Arial" w:hAnsi="Arial" w:cs="Arial"/>
        <w:sz w:val="12"/>
        <w:szCs w:val="12"/>
        <w:lang w:val="fr-FR"/>
      </w:rPr>
      <w:t>mm/</w:t>
    </w:r>
    <w:proofErr w:type="spellStart"/>
    <w:r>
      <w:rPr>
        <w:rFonts w:ascii="Arial" w:eastAsia="Arial" w:hAnsi="Arial" w:cs="Arial"/>
        <w:sz w:val="12"/>
        <w:szCs w:val="12"/>
        <w:lang w:val="fr-FR"/>
      </w:rPr>
      <w:t>adn</w:t>
    </w:r>
    <w:proofErr w:type="spellEnd"/>
    <w:r>
      <w:rPr>
        <w:rFonts w:ascii="Arial" w:eastAsia="Arial" w:hAnsi="Arial" w:cs="Arial"/>
        <w:sz w:val="12"/>
        <w:szCs w:val="12"/>
        <w:lang w:val="fr-FR"/>
      </w:rPr>
      <w:t>/wp15ac2/2019/03de</w:t>
    </w:r>
  </w:p>
  <w:p w:rsidR="00C61874" w:rsidRPr="008908EA" w:rsidRDefault="00C61874" w:rsidP="008908EA">
    <w:pPr>
      <w:pStyle w:val="Footer"/>
      <w:ind w:right="-28"/>
      <w:jc w:val="right"/>
    </w:pPr>
    <w:r w:rsidRPr="002213A0">
      <w:rPr>
        <w:rFonts w:ascii="Arial" w:hAnsi="Arial" w:cs="Arial"/>
        <w:sz w:val="12"/>
        <w:szCs w:val="12"/>
        <w:lang w:val="fr-FR"/>
      </w:rPr>
      <w:t xml:space="preserve">Seite </w:t>
    </w:r>
    <w:r w:rsidRPr="00C639C3">
      <w:rPr>
        <w:rStyle w:val="PageNumber"/>
        <w:rFonts w:ascii="Arial" w:hAnsi="Arial" w:cs="Arial"/>
        <w:sz w:val="12"/>
        <w:szCs w:val="12"/>
      </w:rPr>
      <w:fldChar w:fldCharType="begin"/>
    </w:r>
    <w:r w:rsidRPr="00C639C3">
      <w:rPr>
        <w:rStyle w:val="PageNumber"/>
        <w:rFonts w:ascii="Arial" w:hAnsi="Arial" w:cs="Arial"/>
        <w:sz w:val="12"/>
        <w:szCs w:val="12"/>
      </w:rPr>
      <w:instrText xml:space="preserve"> PAGE </w:instrText>
    </w:r>
    <w:r w:rsidRPr="00C639C3">
      <w:rPr>
        <w:rStyle w:val="PageNumber"/>
        <w:rFonts w:ascii="Arial" w:hAnsi="Arial" w:cs="Arial"/>
        <w:sz w:val="12"/>
        <w:szCs w:val="12"/>
      </w:rPr>
      <w:fldChar w:fldCharType="separate"/>
    </w:r>
    <w:r w:rsidR="00476F3A">
      <w:rPr>
        <w:rStyle w:val="PageNumber"/>
        <w:rFonts w:ascii="Arial" w:hAnsi="Arial" w:cs="Arial"/>
        <w:noProof/>
        <w:sz w:val="12"/>
        <w:szCs w:val="12"/>
      </w:rPr>
      <w:t>11</w:t>
    </w:r>
    <w:r w:rsidRPr="00C639C3">
      <w:rPr>
        <w:rStyle w:val="PageNumber"/>
        <w:rFonts w:ascii="Arial" w:hAnsi="Arial" w:cs="Arial"/>
        <w:sz w:val="12"/>
        <w:szCs w:val="12"/>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C57360" w:rsidRDefault="000258B3" w:rsidP="008908EA">
    <w:pPr>
      <w:pStyle w:val="Footer"/>
      <w:rPr>
        <w:rFonts w:ascii="Arial" w:eastAsia="Arial" w:hAnsi="Arial" w:cs="Arial"/>
        <w:sz w:val="12"/>
        <w:szCs w:val="12"/>
        <w:lang w:val="fr-FR"/>
      </w:rPr>
    </w:pPr>
    <w:r>
      <w:rPr>
        <w:rFonts w:ascii="Arial" w:eastAsia="Arial" w:hAnsi="Arial" w:cs="Arial"/>
        <w:sz w:val="12"/>
        <w:szCs w:val="12"/>
        <w:lang w:val="fr-FR"/>
      </w:rPr>
      <w:t>mm/</w:t>
    </w:r>
    <w:proofErr w:type="spellStart"/>
    <w:r>
      <w:rPr>
        <w:rFonts w:ascii="Arial" w:eastAsia="Arial" w:hAnsi="Arial" w:cs="Arial"/>
        <w:sz w:val="12"/>
        <w:szCs w:val="12"/>
        <w:lang w:val="fr-FR"/>
      </w:rPr>
      <w:t>adn</w:t>
    </w:r>
    <w:proofErr w:type="spellEnd"/>
    <w:r>
      <w:rPr>
        <w:rFonts w:ascii="Arial" w:eastAsia="Arial" w:hAnsi="Arial" w:cs="Arial"/>
        <w:sz w:val="12"/>
        <w:szCs w:val="12"/>
        <w:lang w:val="fr-FR"/>
      </w:rPr>
      <w:t>/wp15ac2/2019/03de</w:t>
    </w:r>
  </w:p>
  <w:p w:rsidR="00C61874" w:rsidRPr="008908EA" w:rsidRDefault="00C61874" w:rsidP="008908EA">
    <w:pPr>
      <w:pStyle w:val="Footer"/>
      <w:ind w:right="-28"/>
    </w:pPr>
    <w:r w:rsidRPr="002213A0">
      <w:rPr>
        <w:rFonts w:ascii="Arial" w:hAnsi="Arial" w:cs="Arial"/>
        <w:sz w:val="12"/>
        <w:szCs w:val="12"/>
        <w:lang w:val="fr-FR"/>
      </w:rPr>
      <w:t xml:space="preserve">Seite </w:t>
    </w:r>
    <w:r w:rsidRPr="00C639C3">
      <w:rPr>
        <w:rStyle w:val="PageNumber"/>
        <w:rFonts w:ascii="Arial" w:hAnsi="Arial" w:cs="Arial"/>
        <w:sz w:val="12"/>
        <w:szCs w:val="12"/>
      </w:rPr>
      <w:fldChar w:fldCharType="begin"/>
    </w:r>
    <w:r w:rsidRPr="00C639C3">
      <w:rPr>
        <w:rStyle w:val="PageNumber"/>
        <w:rFonts w:ascii="Arial" w:hAnsi="Arial" w:cs="Arial"/>
        <w:sz w:val="12"/>
        <w:szCs w:val="12"/>
      </w:rPr>
      <w:instrText xml:space="preserve"> PAGE </w:instrText>
    </w:r>
    <w:r w:rsidRPr="00C639C3">
      <w:rPr>
        <w:rStyle w:val="PageNumber"/>
        <w:rFonts w:ascii="Arial" w:hAnsi="Arial" w:cs="Arial"/>
        <w:sz w:val="12"/>
        <w:szCs w:val="12"/>
      </w:rPr>
      <w:fldChar w:fldCharType="separate"/>
    </w:r>
    <w:r w:rsidR="00476F3A">
      <w:rPr>
        <w:rStyle w:val="PageNumber"/>
        <w:rFonts w:ascii="Arial" w:hAnsi="Arial" w:cs="Arial"/>
        <w:noProof/>
        <w:sz w:val="12"/>
        <w:szCs w:val="12"/>
      </w:rPr>
      <w:t>10</w:t>
    </w:r>
    <w:r w:rsidRPr="00C639C3">
      <w:rPr>
        <w:rStyle w:val="PageNumber"/>
        <w:rFonts w:ascii="Arial" w:hAnsi="Arial" w:cs="Arial"/>
        <w:sz w:val="12"/>
        <w:szCs w:val="12"/>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C57360" w:rsidRDefault="000258B3" w:rsidP="008908EA">
    <w:pPr>
      <w:pStyle w:val="Footer"/>
      <w:jc w:val="right"/>
      <w:rPr>
        <w:rFonts w:ascii="Arial" w:eastAsia="Arial" w:hAnsi="Arial" w:cs="Arial"/>
        <w:sz w:val="12"/>
        <w:szCs w:val="12"/>
        <w:lang w:val="fr-FR"/>
      </w:rPr>
    </w:pPr>
    <w:r>
      <w:rPr>
        <w:rFonts w:ascii="Arial" w:eastAsia="Arial" w:hAnsi="Arial" w:cs="Arial"/>
        <w:sz w:val="12"/>
        <w:szCs w:val="12"/>
        <w:lang w:val="fr-FR"/>
      </w:rPr>
      <w:t>mm/</w:t>
    </w:r>
    <w:proofErr w:type="spellStart"/>
    <w:r>
      <w:rPr>
        <w:rFonts w:ascii="Arial" w:eastAsia="Arial" w:hAnsi="Arial" w:cs="Arial"/>
        <w:sz w:val="12"/>
        <w:szCs w:val="12"/>
        <w:lang w:val="fr-FR"/>
      </w:rPr>
      <w:t>adn</w:t>
    </w:r>
    <w:proofErr w:type="spellEnd"/>
    <w:r>
      <w:rPr>
        <w:rFonts w:ascii="Arial" w:eastAsia="Arial" w:hAnsi="Arial" w:cs="Arial"/>
        <w:sz w:val="12"/>
        <w:szCs w:val="12"/>
        <w:lang w:val="fr-FR"/>
      </w:rPr>
      <w:t>/wp15ac2/2019/03de</w:t>
    </w:r>
  </w:p>
  <w:p w:rsidR="00C61874" w:rsidRPr="008908EA" w:rsidRDefault="00C61874" w:rsidP="008908EA">
    <w:pPr>
      <w:pStyle w:val="Footer"/>
      <w:ind w:right="-28"/>
      <w:jc w:val="right"/>
    </w:pPr>
    <w:r w:rsidRPr="002213A0">
      <w:rPr>
        <w:rFonts w:ascii="Arial" w:hAnsi="Arial" w:cs="Arial"/>
        <w:sz w:val="12"/>
        <w:szCs w:val="12"/>
        <w:lang w:val="fr-FR"/>
      </w:rPr>
      <w:t xml:space="preserve">Seite </w:t>
    </w:r>
    <w:r w:rsidRPr="00C639C3">
      <w:rPr>
        <w:rStyle w:val="PageNumber"/>
        <w:rFonts w:ascii="Arial" w:hAnsi="Arial" w:cs="Arial"/>
        <w:sz w:val="12"/>
        <w:szCs w:val="12"/>
      </w:rPr>
      <w:fldChar w:fldCharType="begin"/>
    </w:r>
    <w:r w:rsidRPr="00C639C3">
      <w:rPr>
        <w:rStyle w:val="PageNumber"/>
        <w:rFonts w:ascii="Arial" w:hAnsi="Arial" w:cs="Arial"/>
        <w:sz w:val="12"/>
        <w:szCs w:val="12"/>
      </w:rPr>
      <w:instrText xml:space="preserve"> PAGE </w:instrText>
    </w:r>
    <w:r w:rsidRPr="00C639C3">
      <w:rPr>
        <w:rStyle w:val="PageNumber"/>
        <w:rFonts w:ascii="Arial" w:hAnsi="Arial" w:cs="Arial"/>
        <w:sz w:val="12"/>
        <w:szCs w:val="12"/>
      </w:rPr>
      <w:fldChar w:fldCharType="separate"/>
    </w:r>
    <w:r w:rsidR="00476F3A">
      <w:rPr>
        <w:rStyle w:val="PageNumber"/>
        <w:rFonts w:ascii="Arial" w:hAnsi="Arial" w:cs="Arial"/>
        <w:noProof/>
        <w:sz w:val="12"/>
        <w:szCs w:val="12"/>
      </w:rPr>
      <w:t>9</w:t>
    </w:r>
    <w:r w:rsidRPr="00C639C3">
      <w:rPr>
        <w:rStyle w:val="PageNumber"/>
        <w:rFonts w:ascii="Arial" w:hAnsi="Arial" w:cs="Arial"/>
        <w:sz w:val="12"/>
        <w:szCs w:val="12"/>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C57360" w:rsidRDefault="000258B3" w:rsidP="008908EA">
    <w:pPr>
      <w:pStyle w:val="Footer"/>
      <w:rPr>
        <w:rFonts w:ascii="Arial" w:eastAsia="Arial" w:hAnsi="Arial" w:cs="Arial"/>
        <w:sz w:val="12"/>
        <w:szCs w:val="12"/>
        <w:lang w:val="fr-FR"/>
      </w:rPr>
    </w:pPr>
    <w:r>
      <w:rPr>
        <w:rFonts w:ascii="Arial" w:eastAsia="Arial" w:hAnsi="Arial" w:cs="Arial"/>
        <w:sz w:val="12"/>
        <w:szCs w:val="12"/>
        <w:lang w:val="fr-FR"/>
      </w:rPr>
      <w:t>mm/</w:t>
    </w:r>
    <w:proofErr w:type="spellStart"/>
    <w:r>
      <w:rPr>
        <w:rFonts w:ascii="Arial" w:eastAsia="Arial" w:hAnsi="Arial" w:cs="Arial"/>
        <w:sz w:val="12"/>
        <w:szCs w:val="12"/>
        <w:lang w:val="fr-FR"/>
      </w:rPr>
      <w:t>adn</w:t>
    </w:r>
    <w:proofErr w:type="spellEnd"/>
    <w:r>
      <w:rPr>
        <w:rFonts w:ascii="Arial" w:eastAsia="Arial" w:hAnsi="Arial" w:cs="Arial"/>
        <w:sz w:val="12"/>
        <w:szCs w:val="12"/>
        <w:lang w:val="fr-FR"/>
      </w:rPr>
      <w:t>/wp15ac2/2019/03de</w:t>
    </w:r>
  </w:p>
  <w:p w:rsidR="00C61874" w:rsidRPr="008908EA" w:rsidRDefault="00C61874" w:rsidP="008908EA">
    <w:pPr>
      <w:pStyle w:val="Footer"/>
      <w:ind w:right="-28"/>
    </w:pPr>
    <w:r w:rsidRPr="002213A0">
      <w:rPr>
        <w:rFonts w:ascii="Arial" w:hAnsi="Arial" w:cs="Arial"/>
        <w:sz w:val="12"/>
        <w:szCs w:val="12"/>
        <w:lang w:val="fr-FR"/>
      </w:rPr>
      <w:t xml:space="preserve">Seite </w:t>
    </w:r>
    <w:r w:rsidRPr="00C639C3">
      <w:rPr>
        <w:rStyle w:val="PageNumber"/>
        <w:rFonts w:ascii="Arial" w:hAnsi="Arial" w:cs="Arial"/>
        <w:sz w:val="12"/>
        <w:szCs w:val="12"/>
      </w:rPr>
      <w:fldChar w:fldCharType="begin"/>
    </w:r>
    <w:r w:rsidRPr="00C639C3">
      <w:rPr>
        <w:rStyle w:val="PageNumber"/>
        <w:rFonts w:ascii="Arial" w:hAnsi="Arial" w:cs="Arial"/>
        <w:sz w:val="12"/>
        <w:szCs w:val="12"/>
      </w:rPr>
      <w:instrText xml:space="preserve"> PAGE </w:instrText>
    </w:r>
    <w:r w:rsidRPr="00C639C3">
      <w:rPr>
        <w:rStyle w:val="PageNumber"/>
        <w:rFonts w:ascii="Arial" w:hAnsi="Arial" w:cs="Arial"/>
        <w:sz w:val="12"/>
        <w:szCs w:val="12"/>
      </w:rPr>
      <w:fldChar w:fldCharType="separate"/>
    </w:r>
    <w:r w:rsidR="00476F3A">
      <w:rPr>
        <w:rStyle w:val="PageNumber"/>
        <w:rFonts w:ascii="Arial" w:hAnsi="Arial" w:cs="Arial"/>
        <w:noProof/>
        <w:sz w:val="12"/>
        <w:szCs w:val="12"/>
      </w:rPr>
      <w:t>12</w:t>
    </w:r>
    <w:r w:rsidRPr="00C639C3">
      <w:rPr>
        <w:rStyle w:val="PageNumber"/>
        <w:rFonts w:ascii="Arial" w:hAnsi="Arial" w:cs="Arial"/>
        <w:sz w:val="12"/>
        <w:szCs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1874" w:rsidRDefault="00C61874">
      <w:r>
        <w:separator/>
      </w:r>
    </w:p>
  </w:footnote>
  <w:footnote w:type="continuationSeparator" w:id="0">
    <w:p w:rsidR="00C61874" w:rsidRDefault="00C61874">
      <w:r>
        <w:continuationSeparator/>
      </w:r>
    </w:p>
  </w:footnote>
  <w:footnote w:id="1">
    <w:p w:rsidR="000258B3" w:rsidRPr="00FD7E64" w:rsidRDefault="000258B3" w:rsidP="000258B3">
      <w:pPr>
        <w:pStyle w:val="FootnoteText"/>
        <w:ind w:left="284" w:hanging="284"/>
        <w:rPr>
          <w:rFonts w:ascii="Times New Roman" w:hAnsi="Times New Roman"/>
          <w:sz w:val="16"/>
          <w:szCs w:val="16"/>
          <w:lang w:val="de-DE"/>
        </w:rPr>
      </w:pPr>
      <w:r w:rsidRPr="00FD7E64">
        <w:rPr>
          <w:rStyle w:val="FootnoteReference"/>
          <w:lang w:val="de-DE"/>
        </w:rPr>
        <w:t>*</w:t>
      </w:r>
      <w:r w:rsidRPr="00FD7E64">
        <w:rPr>
          <w:rFonts w:ascii="Times New Roman" w:hAnsi="Times New Roman"/>
          <w:sz w:val="16"/>
          <w:szCs w:val="16"/>
          <w:lang w:val="de-DE"/>
        </w:rPr>
        <w:t xml:space="preserve"> </w:t>
      </w:r>
      <w:r w:rsidRPr="00FD7E64">
        <w:rPr>
          <w:rFonts w:ascii="Times New Roman" w:hAnsi="Times New Roman"/>
          <w:sz w:val="16"/>
          <w:szCs w:val="16"/>
          <w:lang w:val="de-DE"/>
        </w:rPr>
        <w:tab/>
        <w:t>Von der UN-ECE in Englisch, Französisch und Russisch unter dem Aktenzeichen ECE/TRANS/WP.15/AC.2/2019/</w:t>
      </w:r>
      <w:r>
        <w:rPr>
          <w:rFonts w:ascii="Times New Roman" w:hAnsi="Times New Roman"/>
          <w:sz w:val="16"/>
          <w:szCs w:val="16"/>
          <w:lang w:val="de-DE"/>
        </w:rPr>
        <w:t>3</w:t>
      </w:r>
      <w:r w:rsidRPr="00FD7E64">
        <w:rPr>
          <w:rFonts w:ascii="Times New Roman" w:hAnsi="Times New Roman"/>
          <w:sz w:val="16"/>
          <w:szCs w:val="16"/>
          <w:lang w:val="de-DE"/>
        </w:rPr>
        <w:t xml:space="preserve"> verteilt.</w:t>
      </w:r>
    </w:p>
  </w:footnote>
  <w:footnote w:id="2">
    <w:p w:rsidR="000258B3" w:rsidRPr="00FD7E64" w:rsidRDefault="000258B3" w:rsidP="000258B3">
      <w:pPr>
        <w:pStyle w:val="FootnoteText"/>
        <w:tabs>
          <w:tab w:val="left" w:pos="284"/>
        </w:tabs>
        <w:ind w:left="284" w:hanging="284"/>
        <w:rPr>
          <w:rFonts w:ascii="Times New Roman" w:hAnsi="Times New Roman"/>
          <w:sz w:val="16"/>
          <w:szCs w:val="16"/>
          <w:lang w:val="de-DE"/>
        </w:rPr>
      </w:pPr>
      <w:r w:rsidRPr="00FD7E64">
        <w:rPr>
          <w:rStyle w:val="FootnoteReference"/>
          <w:lang w:val="de-DE"/>
        </w:rPr>
        <w:t>**</w:t>
      </w:r>
      <w:r w:rsidRPr="00FD7E64">
        <w:rPr>
          <w:rFonts w:ascii="Times New Roman" w:hAnsi="Times New Roman"/>
          <w:sz w:val="16"/>
          <w:szCs w:val="16"/>
          <w:lang w:val="de-DE"/>
        </w:rPr>
        <w:t xml:space="preserve"> </w:t>
      </w:r>
      <w:r w:rsidRPr="00FD7E64">
        <w:rPr>
          <w:rFonts w:ascii="Times New Roman" w:hAnsi="Times New Roman"/>
          <w:sz w:val="16"/>
          <w:szCs w:val="16"/>
          <w:lang w:val="de-DE"/>
        </w:rPr>
        <w:tab/>
        <w:t>Entsprechend dem Arbeitsprogramm des Binnenverkehrsausschusses für 2018-2019 (ECE/TRANS/2018/21/Add.1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rsidP="002D1050">
    <w:pPr>
      <w:pStyle w:val="Heading1"/>
      <w:rPr>
        <w:lang w:val="de-DE"/>
      </w:rPr>
    </w:pPr>
    <w:r>
      <w:rPr>
        <w:lang w:val="de-DE"/>
      </w:rPr>
      <w:t>Physikalische und chemische Kenntnisse</w:t>
    </w:r>
  </w:p>
  <w:p w:rsidR="00C61874" w:rsidRDefault="00C61874" w:rsidP="002D1050">
    <w:pPr>
      <w:pStyle w:val="Heading1"/>
      <w:spacing w:after="120"/>
      <w:rPr>
        <w:lang w:val="de-DE"/>
      </w:rPr>
    </w:pPr>
    <w:r>
      <w:rPr>
        <w:lang w:val="de-DE"/>
      </w:rPr>
      <w:t>Prüfungsziel 1: Allgemein</w:t>
    </w: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rsidP="00B0713E">
          <w:pPr>
            <w:pStyle w:val="Header"/>
            <w:tabs>
              <w:tab w:val="clear" w:pos="4536"/>
              <w:tab w:val="left" w:pos="284"/>
            </w:tabs>
            <w:jc w:val="center"/>
            <w:rPr>
              <w:lang w:val="de-DE"/>
            </w:rPr>
          </w:pPr>
          <w:r>
            <w:rPr>
              <w:lang w:val="de-DE"/>
            </w:rPr>
            <w:t>Nummer</w:t>
          </w:r>
        </w:p>
      </w:tc>
      <w:tc>
        <w:tcPr>
          <w:tcW w:w="6945" w:type="dxa"/>
        </w:tcPr>
        <w:p w:rsidR="00C61874" w:rsidRDefault="00C61874" w:rsidP="00B0713E">
          <w:pPr>
            <w:pStyle w:val="Header"/>
            <w:tabs>
              <w:tab w:val="left" w:pos="832"/>
            </w:tabs>
            <w:jc w:val="center"/>
            <w:rPr>
              <w:lang w:val="de-DE"/>
            </w:rPr>
          </w:pPr>
          <w:r>
            <w:rPr>
              <w:lang w:val="de-DE"/>
            </w:rPr>
            <w:t>Quelle</w:t>
          </w:r>
        </w:p>
      </w:tc>
      <w:tc>
        <w:tcPr>
          <w:tcW w:w="1204" w:type="dxa"/>
        </w:tcPr>
        <w:p w:rsidR="00C61874" w:rsidRDefault="00C61874" w:rsidP="00B0713E">
          <w:pPr>
            <w:pStyle w:val="Header"/>
            <w:tabs>
              <w:tab w:val="left" w:pos="497"/>
            </w:tabs>
            <w:jc w:val="center"/>
            <w:rPr>
              <w:lang w:val="de-DE"/>
            </w:rPr>
          </w:pPr>
          <w:r>
            <w:rPr>
              <w:lang w:val="de-DE"/>
            </w:rPr>
            <w:t>richtige Antwort</w:t>
          </w:r>
        </w:p>
      </w:tc>
    </w:tr>
  </w:tbl>
  <w:p w:rsidR="00C61874" w:rsidRDefault="00C61874" w:rsidP="002D1050">
    <w:pPr>
      <w:pStyle w:val="Header"/>
    </w:pPr>
  </w:p>
  <w:p w:rsidR="00C61874" w:rsidRPr="002D1050" w:rsidRDefault="00C61874" w:rsidP="002D1050">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pPr>
      <w:pStyle w:val="Heading1"/>
      <w:rPr>
        <w:lang w:val="de-DE"/>
      </w:rPr>
    </w:pPr>
    <w:r>
      <w:rPr>
        <w:lang w:val="de-DE"/>
      </w:rPr>
      <w:t>Physikalische und chemische Kenntnisse</w:t>
    </w:r>
  </w:p>
  <w:p w:rsidR="00C61874" w:rsidRDefault="00C61874">
    <w:pPr>
      <w:pStyle w:val="Heading1"/>
      <w:rPr>
        <w:lang w:val="de-DE"/>
      </w:rPr>
    </w:pPr>
    <w:r>
      <w:rPr>
        <w:lang w:val="de-DE"/>
      </w:rPr>
      <w:t>Prüfungsziel 4: Feuer, Verbrennung</w:t>
    </w:r>
  </w:p>
  <w:p w:rsidR="00C61874" w:rsidRDefault="00C6187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pPr>
            <w:pStyle w:val="Header"/>
            <w:tabs>
              <w:tab w:val="clear" w:pos="4536"/>
              <w:tab w:val="left" w:pos="284"/>
            </w:tabs>
            <w:jc w:val="center"/>
            <w:rPr>
              <w:lang w:val="de-DE"/>
            </w:rPr>
          </w:pPr>
          <w:r>
            <w:rPr>
              <w:lang w:val="de-DE"/>
            </w:rPr>
            <w:t>Nummer</w:t>
          </w:r>
        </w:p>
      </w:tc>
      <w:tc>
        <w:tcPr>
          <w:tcW w:w="6945" w:type="dxa"/>
        </w:tcPr>
        <w:p w:rsidR="00C61874" w:rsidRDefault="00C61874">
          <w:pPr>
            <w:pStyle w:val="Header"/>
            <w:tabs>
              <w:tab w:val="clear" w:pos="4536"/>
              <w:tab w:val="left" w:pos="355"/>
            </w:tabs>
            <w:jc w:val="center"/>
            <w:rPr>
              <w:lang w:val="de-DE"/>
            </w:rPr>
          </w:pPr>
          <w:r>
            <w:rPr>
              <w:lang w:val="de-DE"/>
            </w:rPr>
            <w:t>Quelle</w:t>
          </w:r>
        </w:p>
        <w:p w:rsidR="00C61874" w:rsidRDefault="00C61874">
          <w:pPr>
            <w:pStyle w:val="Header"/>
            <w:tabs>
              <w:tab w:val="left" w:pos="832"/>
            </w:tabs>
            <w:jc w:val="center"/>
            <w:rPr>
              <w:lang w:val="de-DE"/>
            </w:rPr>
          </w:pPr>
        </w:p>
      </w:tc>
      <w:tc>
        <w:tcPr>
          <w:tcW w:w="1204" w:type="dxa"/>
        </w:tcPr>
        <w:p w:rsidR="00C61874" w:rsidRDefault="00C61874">
          <w:pPr>
            <w:pStyle w:val="Header"/>
            <w:tabs>
              <w:tab w:val="left" w:pos="497"/>
            </w:tabs>
            <w:jc w:val="center"/>
            <w:rPr>
              <w:lang w:val="de-DE"/>
            </w:rPr>
          </w:pPr>
          <w:r>
            <w:rPr>
              <w:lang w:val="de-DE"/>
            </w:rPr>
            <w:t>richtige Antwort</w:t>
          </w:r>
        </w:p>
      </w:tc>
    </w:tr>
  </w:tbl>
  <w:p w:rsidR="00C61874" w:rsidRDefault="00C61874">
    <w:pPr>
      <w:pStyle w:val="Header"/>
      <w:rPr>
        <w:lang w:val="de-DE"/>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rsidP="00F051B6">
    <w:pPr>
      <w:pStyle w:val="Heading1"/>
      <w:rPr>
        <w:lang w:val="de-DE"/>
      </w:rPr>
    </w:pPr>
    <w:r>
      <w:rPr>
        <w:lang w:val="de-DE"/>
      </w:rPr>
      <w:t>Physikalische und chemische Kenntnisse</w:t>
    </w:r>
  </w:p>
  <w:p w:rsidR="00C61874" w:rsidRDefault="00C61874" w:rsidP="00F051B6">
    <w:pPr>
      <w:pStyle w:val="Heading1"/>
      <w:spacing w:after="120"/>
      <w:rPr>
        <w:lang w:val="de-DE"/>
      </w:rPr>
    </w:pPr>
    <w:r>
      <w:rPr>
        <w:lang w:val="de-DE"/>
      </w:rPr>
      <w:t>Prüfungsziel 5: Dichte</w:t>
    </w:r>
  </w:p>
  <w:tbl>
    <w:tblPr>
      <w:tblW w:w="9212" w:type="dxa"/>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rsidP="0008378F">
          <w:pPr>
            <w:pStyle w:val="Header"/>
            <w:tabs>
              <w:tab w:val="clear" w:pos="4536"/>
              <w:tab w:val="left" w:pos="284"/>
            </w:tabs>
            <w:jc w:val="center"/>
            <w:rPr>
              <w:lang w:val="de-DE"/>
            </w:rPr>
          </w:pPr>
          <w:r>
            <w:rPr>
              <w:lang w:val="de-DE"/>
            </w:rPr>
            <w:t>Nummer</w:t>
          </w:r>
        </w:p>
      </w:tc>
      <w:tc>
        <w:tcPr>
          <w:tcW w:w="6945" w:type="dxa"/>
        </w:tcPr>
        <w:p w:rsidR="00C61874" w:rsidRDefault="00C61874" w:rsidP="0008378F">
          <w:pPr>
            <w:pStyle w:val="Header"/>
            <w:tabs>
              <w:tab w:val="left" w:pos="832"/>
            </w:tabs>
            <w:jc w:val="center"/>
            <w:rPr>
              <w:lang w:val="de-DE"/>
            </w:rPr>
          </w:pPr>
          <w:r>
            <w:rPr>
              <w:lang w:val="de-DE"/>
            </w:rPr>
            <w:t>Quelle</w:t>
          </w:r>
        </w:p>
      </w:tc>
      <w:tc>
        <w:tcPr>
          <w:tcW w:w="1204" w:type="dxa"/>
        </w:tcPr>
        <w:p w:rsidR="00C61874" w:rsidRDefault="00C61874" w:rsidP="0008378F">
          <w:pPr>
            <w:pStyle w:val="Header"/>
            <w:tabs>
              <w:tab w:val="left" w:pos="497"/>
            </w:tabs>
            <w:jc w:val="center"/>
            <w:rPr>
              <w:lang w:val="de-DE"/>
            </w:rPr>
          </w:pPr>
          <w:r>
            <w:rPr>
              <w:lang w:val="de-DE"/>
            </w:rPr>
            <w:t>richtige Antwort</w:t>
          </w:r>
        </w:p>
      </w:tc>
    </w:tr>
  </w:tbl>
  <w:p w:rsidR="00C61874" w:rsidRDefault="00C61874" w:rsidP="00AC755E">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pPr>
      <w:pStyle w:val="Heading1"/>
      <w:rPr>
        <w:lang w:val="de-DE"/>
      </w:rPr>
    </w:pPr>
    <w:r>
      <w:rPr>
        <w:lang w:val="de-DE"/>
      </w:rPr>
      <w:t>Physikalische und chemische Kenntnisse</w:t>
    </w:r>
  </w:p>
  <w:p w:rsidR="00C61874" w:rsidRDefault="00C61874">
    <w:pPr>
      <w:pStyle w:val="Heading1"/>
      <w:rPr>
        <w:lang w:val="de-DE"/>
      </w:rPr>
    </w:pPr>
    <w:r>
      <w:rPr>
        <w:lang w:val="de-DE"/>
      </w:rPr>
      <w:t>Prüfungsziel 5: Dichte</w:t>
    </w:r>
  </w:p>
  <w:p w:rsidR="00C61874" w:rsidRDefault="00C6187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pPr>
            <w:pStyle w:val="Header"/>
            <w:tabs>
              <w:tab w:val="clear" w:pos="4536"/>
              <w:tab w:val="left" w:pos="284"/>
            </w:tabs>
            <w:jc w:val="center"/>
            <w:rPr>
              <w:lang w:val="de-DE"/>
            </w:rPr>
          </w:pPr>
          <w:r>
            <w:rPr>
              <w:lang w:val="de-DE"/>
            </w:rPr>
            <w:t>Nummer</w:t>
          </w:r>
        </w:p>
      </w:tc>
      <w:tc>
        <w:tcPr>
          <w:tcW w:w="6945" w:type="dxa"/>
        </w:tcPr>
        <w:p w:rsidR="00C61874" w:rsidRDefault="00C61874">
          <w:pPr>
            <w:pStyle w:val="Header"/>
            <w:tabs>
              <w:tab w:val="clear" w:pos="4536"/>
              <w:tab w:val="left" w:pos="355"/>
            </w:tabs>
            <w:jc w:val="center"/>
            <w:rPr>
              <w:lang w:val="de-DE"/>
            </w:rPr>
          </w:pPr>
          <w:r>
            <w:rPr>
              <w:lang w:val="de-DE"/>
            </w:rPr>
            <w:t>Quelle</w:t>
          </w:r>
        </w:p>
        <w:p w:rsidR="00C61874" w:rsidRDefault="00C61874">
          <w:pPr>
            <w:pStyle w:val="Header"/>
            <w:tabs>
              <w:tab w:val="left" w:pos="832"/>
            </w:tabs>
            <w:jc w:val="center"/>
            <w:rPr>
              <w:lang w:val="de-DE"/>
            </w:rPr>
          </w:pPr>
        </w:p>
      </w:tc>
      <w:tc>
        <w:tcPr>
          <w:tcW w:w="1204" w:type="dxa"/>
        </w:tcPr>
        <w:p w:rsidR="00C61874" w:rsidRDefault="00C61874">
          <w:pPr>
            <w:pStyle w:val="Header"/>
            <w:tabs>
              <w:tab w:val="left" w:pos="497"/>
            </w:tabs>
            <w:jc w:val="center"/>
            <w:rPr>
              <w:lang w:val="de-DE"/>
            </w:rPr>
          </w:pPr>
          <w:r>
            <w:rPr>
              <w:lang w:val="de-DE"/>
            </w:rPr>
            <w:t>richtige Antwort</w:t>
          </w:r>
        </w:p>
      </w:tc>
    </w:tr>
  </w:tbl>
  <w:p w:rsidR="00C61874" w:rsidRDefault="00C61874">
    <w:pPr>
      <w:pStyle w:val="Header"/>
      <w:rPr>
        <w:lang w:val="de-DE"/>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rsidP="007C2361">
    <w:pPr>
      <w:pStyle w:val="Heading1"/>
      <w:rPr>
        <w:lang w:val="de-DE"/>
      </w:rPr>
    </w:pPr>
    <w:r>
      <w:rPr>
        <w:lang w:val="de-DE"/>
      </w:rPr>
      <w:t>Physikalische und chemische Kenntnisse</w:t>
    </w:r>
  </w:p>
  <w:p w:rsidR="00C61874" w:rsidRDefault="00C61874" w:rsidP="007C2361">
    <w:pPr>
      <w:pStyle w:val="Heading1"/>
      <w:spacing w:after="120"/>
      <w:rPr>
        <w:lang w:val="de-DE"/>
      </w:rPr>
    </w:pPr>
    <w:r>
      <w:rPr>
        <w:lang w:val="de-DE"/>
      </w:rPr>
      <w:t>Prüfungsziel 6: Gemische, Verbindungen</w:t>
    </w:r>
  </w:p>
  <w:tbl>
    <w:tblPr>
      <w:tblW w:w="9212" w:type="dxa"/>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rsidP="0008378F">
          <w:pPr>
            <w:pStyle w:val="Header"/>
            <w:tabs>
              <w:tab w:val="clear" w:pos="4536"/>
              <w:tab w:val="left" w:pos="284"/>
            </w:tabs>
            <w:jc w:val="center"/>
            <w:rPr>
              <w:lang w:val="de-DE"/>
            </w:rPr>
          </w:pPr>
          <w:r>
            <w:rPr>
              <w:lang w:val="de-DE"/>
            </w:rPr>
            <w:t>Nummer</w:t>
          </w:r>
        </w:p>
      </w:tc>
      <w:tc>
        <w:tcPr>
          <w:tcW w:w="6945" w:type="dxa"/>
        </w:tcPr>
        <w:p w:rsidR="00C61874" w:rsidRDefault="00C61874" w:rsidP="0008378F">
          <w:pPr>
            <w:pStyle w:val="Header"/>
            <w:tabs>
              <w:tab w:val="left" w:pos="832"/>
            </w:tabs>
            <w:jc w:val="center"/>
            <w:rPr>
              <w:lang w:val="de-DE"/>
            </w:rPr>
          </w:pPr>
          <w:r>
            <w:rPr>
              <w:lang w:val="de-DE"/>
            </w:rPr>
            <w:t>Quelle</w:t>
          </w:r>
        </w:p>
      </w:tc>
      <w:tc>
        <w:tcPr>
          <w:tcW w:w="1204" w:type="dxa"/>
        </w:tcPr>
        <w:p w:rsidR="00C61874" w:rsidRDefault="00C61874" w:rsidP="0008378F">
          <w:pPr>
            <w:pStyle w:val="Header"/>
            <w:tabs>
              <w:tab w:val="left" w:pos="497"/>
            </w:tabs>
            <w:jc w:val="center"/>
            <w:rPr>
              <w:lang w:val="de-DE"/>
            </w:rPr>
          </w:pPr>
          <w:r>
            <w:rPr>
              <w:lang w:val="de-DE"/>
            </w:rPr>
            <w:t>richtige Antwort</w:t>
          </w:r>
        </w:p>
      </w:tc>
    </w:tr>
  </w:tbl>
  <w:p w:rsidR="00C61874" w:rsidRDefault="00C61874">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pPr>
      <w:pStyle w:val="Heading1"/>
      <w:rPr>
        <w:lang w:val="de-DE"/>
      </w:rPr>
    </w:pPr>
    <w:r>
      <w:rPr>
        <w:lang w:val="de-DE"/>
      </w:rPr>
      <w:t>Physikalische und chemische Kenntnisse</w:t>
    </w:r>
  </w:p>
  <w:p w:rsidR="00C61874" w:rsidRDefault="00C61874">
    <w:pPr>
      <w:pStyle w:val="Heading1"/>
      <w:rPr>
        <w:lang w:val="de-DE"/>
      </w:rPr>
    </w:pPr>
    <w:r>
      <w:rPr>
        <w:lang w:val="de-DE"/>
      </w:rPr>
      <w:t>Prüfungsziel 6: Gemische, Verbindungen</w:t>
    </w:r>
  </w:p>
  <w:p w:rsidR="00C61874" w:rsidRDefault="00C6187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pPr>
            <w:pStyle w:val="Header"/>
            <w:tabs>
              <w:tab w:val="clear" w:pos="4536"/>
              <w:tab w:val="left" w:pos="284"/>
            </w:tabs>
            <w:jc w:val="center"/>
            <w:rPr>
              <w:lang w:val="de-DE"/>
            </w:rPr>
          </w:pPr>
          <w:r>
            <w:rPr>
              <w:lang w:val="de-DE"/>
            </w:rPr>
            <w:t>Nummer</w:t>
          </w:r>
        </w:p>
      </w:tc>
      <w:tc>
        <w:tcPr>
          <w:tcW w:w="6945" w:type="dxa"/>
        </w:tcPr>
        <w:p w:rsidR="00C61874" w:rsidRDefault="00C61874">
          <w:pPr>
            <w:pStyle w:val="Header"/>
            <w:tabs>
              <w:tab w:val="clear" w:pos="4536"/>
              <w:tab w:val="left" w:pos="355"/>
            </w:tabs>
            <w:jc w:val="center"/>
            <w:rPr>
              <w:lang w:val="de-DE"/>
            </w:rPr>
          </w:pPr>
          <w:r>
            <w:rPr>
              <w:lang w:val="de-DE"/>
            </w:rPr>
            <w:t>Quelle</w:t>
          </w:r>
        </w:p>
        <w:p w:rsidR="00C61874" w:rsidRDefault="00C61874">
          <w:pPr>
            <w:pStyle w:val="Header"/>
            <w:tabs>
              <w:tab w:val="left" w:pos="832"/>
            </w:tabs>
            <w:jc w:val="center"/>
            <w:rPr>
              <w:lang w:val="de-DE"/>
            </w:rPr>
          </w:pPr>
        </w:p>
      </w:tc>
      <w:tc>
        <w:tcPr>
          <w:tcW w:w="1204" w:type="dxa"/>
        </w:tcPr>
        <w:p w:rsidR="00C61874" w:rsidRDefault="00C61874">
          <w:pPr>
            <w:pStyle w:val="Header"/>
            <w:tabs>
              <w:tab w:val="left" w:pos="497"/>
            </w:tabs>
            <w:jc w:val="center"/>
            <w:rPr>
              <w:lang w:val="de-DE"/>
            </w:rPr>
          </w:pPr>
          <w:r>
            <w:rPr>
              <w:lang w:val="de-DE"/>
            </w:rPr>
            <w:t>richtige Antwort</w:t>
          </w:r>
        </w:p>
      </w:tc>
    </w:tr>
  </w:tbl>
  <w:p w:rsidR="00C61874" w:rsidRDefault="00C61874">
    <w:pPr>
      <w:pStyle w:val="Header"/>
      <w:rPr>
        <w:lang w:val="de-DE"/>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rsidP="00DF1588">
    <w:pPr>
      <w:pStyle w:val="Heading1"/>
      <w:rPr>
        <w:lang w:val="de-DE"/>
      </w:rPr>
    </w:pPr>
    <w:r>
      <w:rPr>
        <w:lang w:val="de-DE"/>
      </w:rPr>
      <w:t>Physikalische und chemische Kenntnisse</w:t>
    </w:r>
  </w:p>
  <w:p w:rsidR="00C61874" w:rsidRDefault="00C61874" w:rsidP="00DF1588">
    <w:pPr>
      <w:pStyle w:val="Heading1"/>
      <w:spacing w:after="120"/>
      <w:rPr>
        <w:lang w:val="de-DE"/>
      </w:rPr>
    </w:pPr>
    <w:r>
      <w:rPr>
        <w:lang w:val="de-DE"/>
      </w:rPr>
      <w:t>Prüfungsziel 6: Gemische, Verbindungen</w:t>
    </w:r>
  </w:p>
  <w:tbl>
    <w:tblPr>
      <w:tblW w:w="9212" w:type="dxa"/>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rsidP="0008378F">
          <w:pPr>
            <w:pStyle w:val="Header"/>
            <w:tabs>
              <w:tab w:val="clear" w:pos="4536"/>
              <w:tab w:val="left" w:pos="284"/>
            </w:tabs>
            <w:jc w:val="center"/>
            <w:rPr>
              <w:lang w:val="de-DE"/>
            </w:rPr>
          </w:pPr>
          <w:r>
            <w:rPr>
              <w:lang w:val="de-DE"/>
            </w:rPr>
            <w:t>Nummer</w:t>
          </w:r>
        </w:p>
      </w:tc>
      <w:tc>
        <w:tcPr>
          <w:tcW w:w="6945" w:type="dxa"/>
        </w:tcPr>
        <w:p w:rsidR="00C61874" w:rsidRDefault="00C61874" w:rsidP="0008378F">
          <w:pPr>
            <w:pStyle w:val="Header"/>
            <w:tabs>
              <w:tab w:val="left" w:pos="832"/>
            </w:tabs>
            <w:jc w:val="center"/>
            <w:rPr>
              <w:lang w:val="de-DE"/>
            </w:rPr>
          </w:pPr>
          <w:r>
            <w:rPr>
              <w:lang w:val="de-DE"/>
            </w:rPr>
            <w:t>Quelle</w:t>
          </w:r>
        </w:p>
      </w:tc>
      <w:tc>
        <w:tcPr>
          <w:tcW w:w="1204" w:type="dxa"/>
        </w:tcPr>
        <w:p w:rsidR="00C61874" w:rsidRDefault="00C61874" w:rsidP="0008378F">
          <w:pPr>
            <w:pStyle w:val="Header"/>
            <w:tabs>
              <w:tab w:val="left" w:pos="497"/>
            </w:tabs>
            <w:jc w:val="center"/>
            <w:rPr>
              <w:lang w:val="de-DE"/>
            </w:rPr>
          </w:pPr>
          <w:r>
            <w:rPr>
              <w:lang w:val="de-DE"/>
            </w:rPr>
            <w:t>richtige Antwort</w:t>
          </w:r>
        </w:p>
      </w:tc>
    </w:tr>
  </w:tbl>
  <w:p w:rsidR="00C61874" w:rsidRPr="00DF1588" w:rsidRDefault="00C61874" w:rsidP="00DF1588">
    <w:pPr>
      <w:pStyle w:val="Header"/>
      <w:rPr>
        <w:lang w:val="de-DE"/>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rsidP="007C2361">
    <w:pPr>
      <w:pStyle w:val="Heading1"/>
      <w:rPr>
        <w:lang w:val="de-DE"/>
      </w:rPr>
    </w:pPr>
    <w:r>
      <w:rPr>
        <w:lang w:val="de-DE"/>
      </w:rPr>
      <w:t>Physikalische und chemische Kenntnisse</w:t>
    </w:r>
  </w:p>
  <w:p w:rsidR="00C61874" w:rsidRDefault="00C61874" w:rsidP="007C2361">
    <w:pPr>
      <w:pStyle w:val="Heading1"/>
      <w:spacing w:after="120"/>
      <w:rPr>
        <w:lang w:val="de-DE"/>
      </w:rPr>
    </w:pPr>
    <w:r>
      <w:rPr>
        <w:lang w:val="de-DE"/>
      </w:rPr>
      <w:t>Prüfungsziel 7: Moleküle, Atome</w:t>
    </w:r>
  </w:p>
  <w:tbl>
    <w:tblPr>
      <w:tblW w:w="9212" w:type="dxa"/>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rsidP="0008378F">
          <w:pPr>
            <w:pStyle w:val="Header"/>
            <w:tabs>
              <w:tab w:val="clear" w:pos="4536"/>
              <w:tab w:val="left" w:pos="284"/>
            </w:tabs>
            <w:jc w:val="center"/>
            <w:rPr>
              <w:lang w:val="de-DE"/>
            </w:rPr>
          </w:pPr>
          <w:r>
            <w:rPr>
              <w:lang w:val="de-DE"/>
            </w:rPr>
            <w:t>Nummer</w:t>
          </w:r>
        </w:p>
      </w:tc>
      <w:tc>
        <w:tcPr>
          <w:tcW w:w="6945" w:type="dxa"/>
        </w:tcPr>
        <w:p w:rsidR="00C61874" w:rsidRDefault="00C61874" w:rsidP="0008378F">
          <w:pPr>
            <w:pStyle w:val="Header"/>
            <w:tabs>
              <w:tab w:val="left" w:pos="832"/>
            </w:tabs>
            <w:jc w:val="center"/>
            <w:rPr>
              <w:lang w:val="de-DE"/>
            </w:rPr>
          </w:pPr>
          <w:r>
            <w:rPr>
              <w:lang w:val="de-DE"/>
            </w:rPr>
            <w:t>Quelle</w:t>
          </w:r>
        </w:p>
      </w:tc>
      <w:tc>
        <w:tcPr>
          <w:tcW w:w="1204" w:type="dxa"/>
        </w:tcPr>
        <w:p w:rsidR="00C61874" w:rsidRDefault="00C61874" w:rsidP="0008378F">
          <w:pPr>
            <w:pStyle w:val="Header"/>
            <w:tabs>
              <w:tab w:val="left" w:pos="497"/>
            </w:tabs>
            <w:jc w:val="center"/>
            <w:rPr>
              <w:lang w:val="de-DE"/>
            </w:rPr>
          </w:pPr>
          <w:r>
            <w:rPr>
              <w:lang w:val="de-DE"/>
            </w:rPr>
            <w:t>richtige Antwort</w:t>
          </w:r>
        </w:p>
      </w:tc>
    </w:tr>
  </w:tbl>
  <w:p w:rsidR="00C61874" w:rsidRDefault="00C61874">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pPr>
      <w:pStyle w:val="Heading1"/>
      <w:rPr>
        <w:lang w:val="de-DE"/>
      </w:rPr>
    </w:pPr>
    <w:r>
      <w:rPr>
        <w:lang w:val="de-DE"/>
      </w:rPr>
      <w:t>Physikalische und chemische Kenntnisse</w:t>
    </w:r>
  </w:p>
  <w:p w:rsidR="00C61874" w:rsidRDefault="00C61874">
    <w:pPr>
      <w:pStyle w:val="Heading1"/>
      <w:rPr>
        <w:lang w:val="de-DE"/>
      </w:rPr>
    </w:pPr>
    <w:r>
      <w:rPr>
        <w:lang w:val="de-DE"/>
      </w:rPr>
      <w:t>Prüfungsziel 7: Moleküle, Atome</w:t>
    </w:r>
  </w:p>
  <w:p w:rsidR="00C61874" w:rsidRDefault="00C6187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pPr>
            <w:pStyle w:val="Header"/>
            <w:tabs>
              <w:tab w:val="clear" w:pos="4536"/>
              <w:tab w:val="left" w:pos="284"/>
            </w:tabs>
            <w:jc w:val="center"/>
            <w:rPr>
              <w:lang w:val="de-DE"/>
            </w:rPr>
          </w:pPr>
          <w:r>
            <w:rPr>
              <w:lang w:val="de-DE"/>
            </w:rPr>
            <w:t>Nummer</w:t>
          </w:r>
        </w:p>
      </w:tc>
      <w:tc>
        <w:tcPr>
          <w:tcW w:w="6945" w:type="dxa"/>
        </w:tcPr>
        <w:p w:rsidR="00C61874" w:rsidRDefault="00C61874">
          <w:pPr>
            <w:pStyle w:val="Header"/>
            <w:tabs>
              <w:tab w:val="clear" w:pos="4536"/>
              <w:tab w:val="left" w:pos="355"/>
            </w:tabs>
            <w:jc w:val="center"/>
            <w:rPr>
              <w:lang w:val="de-DE"/>
            </w:rPr>
          </w:pPr>
          <w:r>
            <w:rPr>
              <w:lang w:val="de-DE"/>
            </w:rPr>
            <w:t>Quelle</w:t>
          </w:r>
        </w:p>
        <w:p w:rsidR="00C61874" w:rsidRDefault="00C61874">
          <w:pPr>
            <w:pStyle w:val="Header"/>
            <w:tabs>
              <w:tab w:val="left" w:pos="832"/>
            </w:tabs>
            <w:jc w:val="center"/>
            <w:rPr>
              <w:lang w:val="de-DE"/>
            </w:rPr>
          </w:pPr>
        </w:p>
      </w:tc>
      <w:tc>
        <w:tcPr>
          <w:tcW w:w="1204" w:type="dxa"/>
        </w:tcPr>
        <w:p w:rsidR="00C61874" w:rsidRDefault="00C61874">
          <w:pPr>
            <w:pStyle w:val="Header"/>
            <w:tabs>
              <w:tab w:val="left" w:pos="497"/>
            </w:tabs>
            <w:jc w:val="center"/>
            <w:rPr>
              <w:lang w:val="de-DE"/>
            </w:rPr>
          </w:pPr>
          <w:r>
            <w:rPr>
              <w:lang w:val="de-DE"/>
            </w:rPr>
            <w:t>richtige Antwort</w:t>
          </w:r>
        </w:p>
      </w:tc>
    </w:tr>
  </w:tbl>
  <w:p w:rsidR="00C61874" w:rsidRDefault="00C61874">
    <w:pPr>
      <w:pStyle w:val="Header"/>
      <w:rPr>
        <w:lang w:val="de-DE"/>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rsidP="007C2361">
    <w:pPr>
      <w:pStyle w:val="Heading1"/>
      <w:rPr>
        <w:lang w:val="de-DE"/>
      </w:rPr>
    </w:pPr>
    <w:r>
      <w:rPr>
        <w:lang w:val="de-DE"/>
      </w:rPr>
      <w:t>Physikalische und chemische Kenntnisse</w:t>
    </w:r>
  </w:p>
  <w:p w:rsidR="00C61874" w:rsidRDefault="00C61874" w:rsidP="007C2361">
    <w:pPr>
      <w:pStyle w:val="Heading1"/>
      <w:spacing w:after="120"/>
      <w:rPr>
        <w:lang w:val="de-DE"/>
      </w:rPr>
    </w:pPr>
    <w:r>
      <w:rPr>
        <w:lang w:val="de-DE"/>
      </w:rPr>
      <w:t>Prüfungsziel 8: Polymerisation</w:t>
    </w:r>
  </w:p>
  <w:tbl>
    <w:tblPr>
      <w:tblW w:w="9212" w:type="dxa"/>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rsidP="0008378F">
          <w:pPr>
            <w:pStyle w:val="Header"/>
            <w:tabs>
              <w:tab w:val="clear" w:pos="4536"/>
              <w:tab w:val="left" w:pos="284"/>
            </w:tabs>
            <w:jc w:val="center"/>
            <w:rPr>
              <w:lang w:val="de-DE"/>
            </w:rPr>
          </w:pPr>
          <w:r>
            <w:rPr>
              <w:lang w:val="de-DE"/>
            </w:rPr>
            <w:t>Nummer</w:t>
          </w:r>
        </w:p>
      </w:tc>
      <w:tc>
        <w:tcPr>
          <w:tcW w:w="6945" w:type="dxa"/>
        </w:tcPr>
        <w:p w:rsidR="00C61874" w:rsidRDefault="00C61874" w:rsidP="0008378F">
          <w:pPr>
            <w:pStyle w:val="Header"/>
            <w:tabs>
              <w:tab w:val="left" w:pos="832"/>
            </w:tabs>
            <w:jc w:val="center"/>
            <w:rPr>
              <w:lang w:val="de-DE"/>
            </w:rPr>
          </w:pPr>
          <w:r>
            <w:rPr>
              <w:lang w:val="de-DE"/>
            </w:rPr>
            <w:t>Quelle</w:t>
          </w:r>
        </w:p>
      </w:tc>
      <w:tc>
        <w:tcPr>
          <w:tcW w:w="1204" w:type="dxa"/>
        </w:tcPr>
        <w:p w:rsidR="00C61874" w:rsidRDefault="00C61874" w:rsidP="0008378F">
          <w:pPr>
            <w:pStyle w:val="Header"/>
            <w:tabs>
              <w:tab w:val="left" w:pos="497"/>
            </w:tabs>
            <w:jc w:val="center"/>
            <w:rPr>
              <w:lang w:val="de-DE"/>
            </w:rPr>
          </w:pPr>
          <w:r>
            <w:rPr>
              <w:lang w:val="de-DE"/>
            </w:rPr>
            <w:t>richtige Antwort</w:t>
          </w:r>
        </w:p>
      </w:tc>
    </w:tr>
  </w:tbl>
  <w:p w:rsidR="00C61874" w:rsidRDefault="00C61874">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pPr>
      <w:pStyle w:val="Heading1"/>
      <w:rPr>
        <w:lang w:val="de-DE"/>
      </w:rPr>
    </w:pPr>
    <w:r>
      <w:rPr>
        <w:lang w:val="de-DE"/>
      </w:rPr>
      <w:t>Physikalische und chemische Kenntnisse</w:t>
    </w:r>
  </w:p>
  <w:p w:rsidR="00C61874" w:rsidRDefault="00C61874">
    <w:pPr>
      <w:pStyle w:val="Heading1"/>
      <w:rPr>
        <w:lang w:val="de-DE"/>
      </w:rPr>
    </w:pPr>
    <w:r>
      <w:rPr>
        <w:lang w:val="de-DE"/>
      </w:rPr>
      <w:t>Prüfungsziel 8: Polymerisation</w:t>
    </w:r>
  </w:p>
  <w:p w:rsidR="00C61874" w:rsidRDefault="00C6187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pPr>
            <w:pStyle w:val="Header"/>
            <w:tabs>
              <w:tab w:val="clear" w:pos="4536"/>
              <w:tab w:val="left" w:pos="284"/>
            </w:tabs>
            <w:jc w:val="center"/>
            <w:rPr>
              <w:lang w:val="de-DE"/>
            </w:rPr>
          </w:pPr>
          <w:r>
            <w:rPr>
              <w:lang w:val="de-DE"/>
            </w:rPr>
            <w:t>Nummer</w:t>
          </w:r>
        </w:p>
      </w:tc>
      <w:tc>
        <w:tcPr>
          <w:tcW w:w="6945" w:type="dxa"/>
        </w:tcPr>
        <w:p w:rsidR="00C61874" w:rsidRDefault="00C61874">
          <w:pPr>
            <w:pStyle w:val="Header"/>
            <w:tabs>
              <w:tab w:val="clear" w:pos="4536"/>
              <w:tab w:val="left" w:pos="355"/>
            </w:tabs>
            <w:jc w:val="center"/>
            <w:rPr>
              <w:lang w:val="de-DE"/>
            </w:rPr>
          </w:pPr>
          <w:r>
            <w:rPr>
              <w:lang w:val="de-DE"/>
            </w:rPr>
            <w:t>Quelle</w:t>
          </w:r>
        </w:p>
        <w:p w:rsidR="00C61874" w:rsidRDefault="00C61874">
          <w:pPr>
            <w:pStyle w:val="Header"/>
            <w:tabs>
              <w:tab w:val="left" w:pos="832"/>
            </w:tabs>
            <w:jc w:val="center"/>
            <w:rPr>
              <w:lang w:val="de-DE"/>
            </w:rPr>
          </w:pPr>
        </w:p>
      </w:tc>
      <w:tc>
        <w:tcPr>
          <w:tcW w:w="1204" w:type="dxa"/>
        </w:tcPr>
        <w:p w:rsidR="00C61874" w:rsidRDefault="00C61874">
          <w:pPr>
            <w:pStyle w:val="Header"/>
            <w:tabs>
              <w:tab w:val="left" w:pos="497"/>
            </w:tabs>
            <w:jc w:val="center"/>
            <w:rPr>
              <w:lang w:val="de-DE"/>
            </w:rPr>
          </w:pPr>
          <w:r>
            <w:rPr>
              <w:lang w:val="de-DE"/>
            </w:rPr>
            <w:t>richtige Antwort</w:t>
          </w:r>
        </w:p>
      </w:tc>
    </w:tr>
  </w:tbl>
  <w:p w:rsidR="00C61874" w:rsidRDefault="00C61874">
    <w:pPr>
      <w:pStyle w:val="Header"/>
      <w:rPr>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rsidP="00A12AA1">
    <w:pPr>
      <w:pStyle w:val="Heading1"/>
      <w:rPr>
        <w:lang w:val="de-DE"/>
      </w:rPr>
    </w:pPr>
    <w:r>
      <w:rPr>
        <w:lang w:val="de-DE"/>
      </w:rPr>
      <w:t>Physikalische und chemische Kenntnisse</w:t>
    </w:r>
  </w:p>
  <w:p w:rsidR="00C61874" w:rsidRDefault="00C61874" w:rsidP="00A12AA1">
    <w:pPr>
      <w:pStyle w:val="Heading1"/>
      <w:spacing w:after="120"/>
      <w:rPr>
        <w:lang w:val="de-DE"/>
      </w:rPr>
    </w:pPr>
    <w:r>
      <w:rPr>
        <w:lang w:val="de-DE"/>
      </w:rPr>
      <w:t>Prüfungsziel 1: Allgemein</w:t>
    </w: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rsidP="00BE720F">
          <w:pPr>
            <w:pStyle w:val="Header"/>
            <w:tabs>
              <w:tab w:val="clear" w:pos="4536"/>
              <w:tab w:val="left" w:pos="284"/>
            </w:tabs>
            <w:jc w:val="center"/>
            <w:rPr>
              <w:lang w:val="de-DE"/>
            </w:rPr>
          </w:pPr>
          <w:r>
            <w:rPr>
              <w:lang w:val="de-DE"/>
            </w:rPr>
            <w:t>Nummer</w:t>
          </w:r>
        </w:p>
      </w:tc>
      <w:tc>
        <w:tcPr>
          <w:tcW w:w="6945" w:type="dxa"/>
        </w:tcPr>
        <w:p w:rsidR="00C61874" w:rsidRDefault="00C61874" w:rsidP="00BE720F">
          <w:pPr>
            <w:pStyle w:val="Header"/>
            <w:tabs>
              <w:tab w:val="left" w:pos="832"/>
            </w:tabs>
            <w:jc w:val="center"/>
            <w:rPr>
              <w:lang w:val="de-DE"/>
            </w:rPr>
          </w:pPr>
          <w:r>
            <w:rPr>
              <w:lang w:val="de-DE"/>
            </w:rPr>
            <w:t>Quelle</w:t>
          </w:r>
        </w:p>
      </w:tc>
      <w:tc>
        <w:tcPr>
          <w:tcW w:w="1204" w:type="dxa"/>
        </w:tcPr>
        <w:p w:rsidR="00C61874" w:rsidRDefault="00C61874" w:rsidP="00BE720F">
          <w:pPr>
            <w:pStyle w:val="Header"/>
            <w:tabs>
              <w:tab w:val="left" w:pos="497"/>
            </w:tabs>
            <w:jc w:val="center"/>
            <w:rPr>
              <w:lang w:val="de-DE"/>
            </w:rPr>
          </w:pPr>
          <w:r>
            <w:rPr>
              <w:lang w:val="de-DE"/>
            </w:rPr>
            <w:t>richtige Antwort</w:t>
          </w:r>
        </w:p>
      </w:tc>
    </w:tr>
  </w:tbl>
  <w:p w:rsidR="00C61874" w:rsidRDefault="00C61874" w:rsidP="00A12AA1">
    <w:pPr>
      <w:pStyle w:val="Header"/>
    </w:pPr>
  </w:p>
  <w:p w:rsidR="00C61874" w:rsidRPr="00A12AA1" w:rsidRDefault="00C61874" w:rsidP="00A12AA1">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rsidP="00DF1588">
    <w:pPr>
      <w:pStyle w:val="Heading1"/>
      <w:rPr>
        <w:lang w:val="de-DE"/>
      </w:rPr>
    </w:pPr>
    <w:r>
      <w:rPr>
        <w:lang w:val="de-DE"/>
      </w:rPr>
      <w:t>Physikalische und chemische Kenntnisse</w:t>
    </w:r>
  </w:p>
  <w:p w:rsidR="00C61874" w:rsidRDefault="00C61874" w:rsidP="00DF1588">
    <w:pPr>
      <w:pStyle w:val="Heading1"/>
      <w:spacing w:after="120"/>
      <w:rPr>
        <w:lang w:val="de-DE"/>
      </w:rPr>
    </w:pPr>
    <w:r>
      <w:rPr>
        <w:lang w:val="de-DE"/>
      </w:rPr>
      <w:t>Prüfungsziel 8: Polymerisation</w:t>
    </w:r>
  </w:p>
  <w:tbl>
    <w:tblPr>
      <w:tblW w:w="9212" w:type="dxa"/>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rsidP="0008378F">
          <w:pPr>
            <w:pStyle w:val="Header"/>
            <w:tabs>
              <w:tab w:val="clear" w:pos="4536"/>
              <w:tab w:val="left" w:pos="284"/>
            </w:tabs>
            <w:jc w:val="center"/>
            <w:rPr>
              <w:lang w:val="de-DE"/>
            </w:rPr>
          </w:pPr>
          <w:r>
            <w:rPr>
              <w:lang w:val="de-DE"/>
            </w:rPr>
            <w:t>Nummer</w:t>
          </w:r>
        </w:p>
      </w:tc>
      <w:tc>
        <w:tcPr>
          <w:tcW w:w="6945" w:type="dxa"/>
        </w:tcPr>
        <w:p w:rsidR="00C61874" w:rsidRDefault="00C61874" w:rsidP="0008378F">
          <w:pPr>
            <w:pStyle w:val="Header"/>
            <w:tabs>
              <w:tab w:val="left" w:pos="832"/>
            </w:tabs>
            <w:jc w:val="center"/>
            <w:rPr>
              <w:lang w:val="de-DE"/>
            </w:rPr>
          </w:pPr>
          <w:r>
            <w:rPr>
              <w:lang w:val="de-DE"/>
            </w:rPr>
            <w:t>Quelle</w:t>
          </w:r>
        </w:p>
      </w:tc>
      <w:tc>
        <w:tcPr>
          <w:tcW w:w="1204" w:type="dxa"/>
        </w:tcPr>
        <w:p w:rsidR="00C61874" w:rsidRDefault="00C61874" w:rsidP="0008378F">
          <w:pPr>
            <w:pStyle w:val="Header"/>
            <w:tabs>
              <w:tab w:val="left" w:pos="497"/>
            </w:tabs>
            <w:jc w:val="center"/>
            <w:rPr>
              <w:lang w:val="de-DE"/>
            </w:rPr>
          </w:pPr>
          <w:r>
            <w:rPr>
              <w:lang w:val="de-DE"/>
            </w:rPr>
            <w:t>richtige Antwort</w:t>
          </w:r>
        </w:p>
      </w:tc>
    </w:tr>
  </w:tbl>
  <w:p w:rsidR="00C61874" w:rsidRPr="00DF1588" w:rsidRDefault="00C61874" w:rsidP="00DF1588">
    <w:pPr>
      <w:pStyle w:val="Header"/>
      <w:rPr>
        <w:lang w:val="de-DE"/>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rsidP="00AE6FDE">
    <w:pPr>
      <w:pStyle w:val="Heading1"/>
      <w:rPr>
        <w:lang w:val="de-DE"/>
      </w:rPr>
    </w:pPr>
    <w:r>
      <w:rPr>
        <w:lang w:val="de-DE"/>
      </w:rPr>
      <w:t>Physikalische und chemische Kenntnisse</w:t>
    </w:r>
  </w:p>
  <w:p w:rsidR="00C61874" w:rsidRDefault="00C61874" w:rsidP="00AE6FDE">
    <w:pPr>
      <w:pStyle w:val="Heading1"/>
      <w:spacing w:after="120"/>
      <w:rPr>
        <w:lang w:val="de-DE"/>
      </w:rPr>
    </w:pPr>
    <w:r>
      <w:rPr>
        <w:lang w:val="de-DE"/>
      </w:rPr>
      <w:t>Prüfungsziel 9: Säuren, Laugen</w:t>
    </w:r>
  </w:p>
  <w:tbl>
    <w:tblPr>
      <w:tblW w:w="9212" w:type="dxa"/>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rsidP="0008378F">
          <w:pPr>
            <w:pStyle w:val="Header"/>
            <w:tabs>
              <w:tab w:val="clear" w:pos="4536"/>
              <w:tab w:val="left" w:pos="284"/>
            </w:tabs>
            <w:jc w:val="center"/>
            <w:rPr>
              <w:lang w:val="de-DE"/>
            </w:rPr>
          </w:pPr>
          <w:r>
            <w:rPr>
              <w:lang w:val="de-DE"/>
            </w:rPr>
            <w:t>Nummer</w:t>
          </w:r>
        </w:p>
      </w:tc>
      <w:tc>
        <w:tcPr>
          <w:tcW w:w="6945" w:type="dxa"/>
        </w:tcPr>
        <w:p w:rsidR="00C61874" w:rsidRDefault="00C61874" w:rsidP="0008378F">
          <w:pPr>
            <w:pStyle w:val="Header"/>
            <w:tabs>
              <w:tab w:val="left" w:pos="832"/>
            </w:tabs>
            <w:jc w:val="center"/>
            <w:rPr>
              <w:lang w:val="de-DE"/>
            </w:rPr>
          </w:pPr>
          <w:r>
            <w:rPr>
              <w:lang w:val="de-DE"/>
            </w:rPr>
            <w:t>Quelle</w:t>
          </w:r>
        </w:p>
      </w:tc>
      <w:tc>
        <w:tcPr>
          <w:tcW w:w="1204" w:type="dxa"/>
        </w:tcPr>
        <w:p w:rsidR="00C61874" w:rsidRDefault="00C61874" w:rsidP="0008378F">
          <w:pPr>
            <w:pStyle w:val="Header"/>
            <w:tabs>
              <w:tab w:val="left" w:pos="497"/>
            </w:tabs>
            <w:jc w:val="center"/>
            <w:rPr>
              <w:lang w:val="de-DE"/>
            </w:rPr>
          </w:pPr>
          <w:r>
            <w:rPr>
              <w:lang w:val="de-DE"/>
            </w:rPr>
            <w:t>richtige Antwort</w:t>
          </w:r>
        </w:p>
      </w:tc>
    </w:tr>
  </w:tbl>
  <w:p w:rsidR="00C61874" w:rsidRDefault="00C61874">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pPr>
      <w:pStyle w:val="Heading1"/>
      <w:rPr>
        <w:lang w:val="de-DE"/>
      </w:rPr>
    </w:pPr>
    <w:r>
      <w:rPr>
        <w:lang w:val="de-DE"/>
      </w:rPr>
      <w:t>Physikalische und chemische Kenntnisse</w:t>
    </w:r>
  </w:p>
  <w:p w:rsidR="00C61874" w:rsidRDefault="00C61874">
    <w:pPr>
      <w:pStyle w:val="Heading1"/>
      <w:rPr>
        <w:lang w:val="de-DE"/>
      </w:rPr>
    </w:pPr>
    <w:r>
      <w:rPr>
        <w:lang w:val="de-DE"/>
      </w:rPr>
      <w:t>Prüfungsziel 9: Säuren, Laugen</w:t>
    </w:r>
  </w:p>
  <w:p w:rsidR="00C61874" w:rsidRDefault="00C6187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pPr>
            <w:pStyle w:val="Header"/>
            <w:tabs>
              <w:tab w:val="clear" w:pos="4536"/>
              <w:tab w:val="left" w:pos="284"/>
            </w:tabs>
            <w:jc w:val="center"/>
            <w:rPr>
              <w:lang w:val="de-DE"/>
            </w:rPr>
          </w:pPr>
          <w:r>
            <w:rPr>
              <w:lang w:val="de-DE"/>
            </w:rPr>
            <w:t>Nummer</w:t>
          </w:r>
        </w:p>
      </w:tc>
      <w:tc>
        <w:tcPr>
          <w:tcW w:w="6945" w:type="dxa"/>
        </w:tcPr>
        <w:p w:rsidR="00C61874" w:rsidRDefault="00C61874">
          <w:pPr>
            <w:pStyle w:val="Header"/>
            <w:tabs>
              <w:tab w:val="clear" w:pos="4536"/>
              <w:tab w:val="left" w:pos="355"/>
            </w:tabs>
            <w:jc w:val="center"/>
            <w:rPr>
              <w:lang w:val="de-DE"/>
            </w:rPr>
          </w:pPr>
          <w:r>
            <w:rPr>
              <w:lang w:val="de-DE"/>
            </w:rPr>
            <w:t>Quelle</w:t>
          </w:r>
        </w:p>
        <w:p w:rsidR="00C61874" w:rsidRDefault="00C61874">
          <w:pPr>
            <w:pStyle w:val="Header"/>
            <w:tabs>
              <w:tab w:val="left" w:pos="832"/>
            </w:tabs>
            <w:jc w:val="center"/>
            <w:rPr>
              <w:lang w:val="de-DE"/>
            </w:rPr>
          </w:pPr>
        </w:p>
      </w:tc>
      <w:tc>
        <w:tcPr>
          <w:tcW w:w="1204" w:type="dxa"/>
        </w:tcPr>
        <w:p w:rsidR="00C61874" w:rsidRDefault="00C61874">
          <w:pPr>
            <w:pStyle w:val="Header"/>
            <w:tabs>
              <w:tab w:val="left" w:pos="497"/>
            </w:tabs>
            <w:jc w:val="center"/>
            <w:rPr>
              <w:lang w:val="de-DE"/>
            </w:rPr>
          </w:pPr>
          <w:r>
            <w:rPr>
              <w:lang w:val="de-DE"/>
            </w:rPr>
            <w:t>richtige Antwort</w:t>
          </w:r>
        </w:p>
      </w:tc>
    </w:tr>
  </w:tbl>
  <w:p w:rsidR="00C61874" w:rsidRDefault="00C61874">
    <w:pPr>
      <w:pStyle w:val="Header"/>
      <w:rPr>
        <w:lang w:val="de-DE"/>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rsidP="00AE6FDE">
    <w:pPr>
      <w:pStyle w:val="Heading1"/>
      <w:rPr>
        <w:lang w:val="de-DE"/>
      </w:rPr>
    </w:pPr>
    <w:r>
      <w:rPr>
        <w:lang w:val="de-DE"/>
      </w:rPr>
      <w:t>Physikalische und chemische Kenntnisse</w:t>
    </w:r>
  </w:p>
  <w:p w:rsidR="00C61874" w:rsidRDefault="00C61874" w:rsidP="00AE6FDE">
    <w:pPr>
      <w:pStyle w:val="Heading1"/>
      <w:spacing w:after="120"/>
      <w:rPr>
        <w:lang w:val="de-DE"/>
      </w:rPr>
    </w:pPr>
    <w:r>
      <w:rPr>
        <w:lang w:val="de-DE"/>
      </w:rPr>
      <w:t>Prüfungsziel 10: Oxydation</w:t>
    </w:r>
  </w:p>
  <w:tbl>
    <w:tblPr>
      <w:tblW w:w="9212" w:type="dxa"/>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rsidP="0008378F">
          <w:pPr>
            <w:pStyle w:val="Header"/>
            <w:tabs>
              <w:tab w:val="clear" w:pos="4536"/>
              <w:tab w:val="left" w:pos="284"/>
            </w:tabs>
            <w:jc w:val="center"/>
            <w:rPr>
              <w:lang w:val="de-DE"/>
            </w:rPr>
          </w:pPr>
          <w:r>
            <w:rPr>
              <w:lang w:val="de-DE"/>
            </w:rPr>
            <w:t>Nummer</w:t>
          </w:r>
        </w:p>
      </w:tc>
      <w:tc>
        <w:tcPr>
          <w:tcW w:w="6945" w:type="dxa"/>
        </w:tcPr>
        <w:p w:rsidR="00C61874" w:rsidRDefault="00C61874" w:rsidP="0008378F">
          <w:pPr>
            <w:pStyle w:val="Header"/>
            <w:tabs>
              <w:tab w:val="left" w:pos="832"/>
            </w:tabs>
            <w:jc w:val="center"/>
            <w:rPr>
              <w:lang w:val="de-DE"/>
            </w:rPr>
          </w:pPr>
          <w:r>
            <w:rPr>
              <w:lang w:val="de-DE"/>
            </w:rPr>
            <w:t>Quelle</w:t>
          </w:r>
        </w:p>
      </w:tc>
      <w:tc>
        <w:tcPr>
          <w:tcW w:w="1204" w:type="dxa"/>
        </w:tcPr>
        <w:p w:rsidR="00C61874" w:rsidRDefault="00C61874" w:rsidP="0008378F">
          <w:pPr>
            <w:pStyle w:val="Header"/>
            <w:tabs>
              <w:tab w:val="left" w:pos="497"/>
            </w:tabs>
            <w:jc w:val="center"/>
            <w:rPr>
              <w:lang w:val="de-DE"/>
            </w:rPr>
          </w:pPr>
          <w:r>
            <w:rPr>
              <w:lang w:val="de-DE"/>
            </w:rPr>
            <w:t>richtige Antwort</w:t>
          </w:r>
        </w:p>
      </w:tc>
    </w:tr>
  </w:tbl>
  <w:p w:rsidR="00C61874" w:rsidRDefault="00C61874">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pPr>
      <w:pStyle w:val="Heading1"/>
      <w:rPr>
        <w:lang w:val="de-DE"/>
      </w:rPr>
    </w:pPr>
    <w:r>
      <w:rPr>
        <w:lang w:val="de-DE"/>
      </w:rPr>
      <w:t>Physikalische und chemische Kenntnisse</w:t>
    </w:r>
  </w:p>
  <w:p w:rsidR="00C61874" w:rsidRDefault="00C61874">
    <w:pPr>
      <w:pStyle w:val="Heading1"/>
      <w:rPr>
        <w:lang w:val="de-DE"/>
      </w:rPr>
    </w:pPr>
    <w:r>
      <w:rPr>
        <w:lang w:val="de-DE"/>
      </w:rPr>
      <w:t>Prüfungsziel 10: Oxidation</w:t>
    </w:r>
  </w:p>
  <w:p w:rsidR="00C61874" w:rsidRDefault="00C6187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pPr>
            <w:pStyle w:val="Header"/>
            <w:tabs>
              <w:tab w:val="clear" w:pos="4536"/>
              <w:tab w:val="left" w:pos="284"/>
            </w:tabs>
            <w:jc w:val="center"/>
            <w:rPr>
              <w:lang w:val="de-DE"/>
            </w:rPr>
          </w:pPr>
          <w:r>
            <w:rPr>
              <w:lang w:val="de-DE"/>
            </w:rPr>
            <w:t>Nummer</w:t>
          </w:r>
        </w:p>
      </w:tc>
      <w:tc>
        <w:tcPr>
          <w:tcW w:w="6945" w:type="dxa"/>
        </w:tcPr>
        <w:p w:rsidR="00C61874" w:rsidRDefault="00C61874">
          <w:pPr>
            <w:pStyle w:val="Header"/>
            <w:tabs>
              <w:tab w:val="clear" w:pos="4536"/>
              <w:tab w:val="left" w:pos="355"/>
            </w:tabs>
            <w:jc w:val="center"/>
            <w:rPr>
              <w:lang w:val="de-DE"/>
            </w:rPr>
          </w:pPr>
          <w:r>
            <w:rPr>
              <w:lang w:val="de-DE"/>
            </w:rPr>
            <w:t>Quelle</w:t>
          </w:r>
        </w:p>
        <w:p w:rsidR="00C61874" w:rsidRDefault="00C61874">
          <w:pPr>
            <w:pStyle w:val="Header"/>
            <w:tabs>
              <w:tab w:val="left" w:pos="832"/>
            </w:tabs>
            <w:jc w:val="center"/>
            <w:rPr>
              <w:lang w:val="de-DE"/>
            </w:rPr>
          </w:pPr>
        </w:p>
      </w:tc>
      <w:tc>
        <w:tcPr>
          <w:tcW w:w="1204" w:type="dxa"/>
        </w:tcPr>
        <w:p w:rsidR="00C61874" w:rsidRDefault="00C61874">
          <w:pPr>
            <w:pStyle w:val="Header"/>
            <w:tabs>
              <w:tab w:val="left" w:pos="497"/>
            </w:tabs>
            <w:jc w:val="center"/>
            <w:rPr>
              <w:lang w:val="de-DE"/>
            </w:rPr>
          </w:pPr>
          <w:r>
            <w:rPr>
              <w:lang w:val="de-DE"/>
            </w:rPr>
            <w:t>richtige Antwort</w:t>
          </w:r>
        </w:p>
      </w:tc>
    </w:tr>
  </w:tbl>
  <w:p w:rsidR="00C61874" w:rsidRDefault="00C61874">
    <w:pPr>
      <w:pStyle w:val="Header"/>
      <w:rPr>
        <w:lang w:val="de-DE"/>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rsidP="00AE6FDE">
    <w:pPr>
      <w:pStyle w:val="Heading1"/>
      <w:rPr>
        <w:lang w:val="de-DE"/>
      </w:rPr>
    </w:pPr>
    <w:r>
      <w:rPr>
        <w:lang w:val="de-DE"/>
      </w:rPr>
      <w:t>Physikalische und chemische Kenntnisse</w:t>
    </w:r>
  </w:p>
  <w:p w:rsidR="00C61874" w:rsidRDefault="00C61874" w:rsidP="00571560">
    <w:pPr>
      <w:pStyle w:val="Heading1"/>
      <w:spacing w:after="120"/>
      <w:rPr>
        <w:lang w:val="de-DE"/>
      </w:rPr>
    </w:pPr>
    <w:r>
      <w:rPr>
        <w:lang w:val="de-DE"/>
      </w:rPr>
      <w:t>Prüfungsziel 11: Produktkenntnisse</w:t>
    </w:r>
  </w:p>
  <w:tbl>
    <w:tblPr>
      <w:tblW w:w="9212" w:type="dxa"/>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rsidP="0008378F">
          <w:pPr>
            <w:pStyle w:val="Header"/>
            <w:tabs>
              <w:tab w:val="clear" w:pos="4536"/>
              <w:tab w:val="left" w:pos="284"/>
            </w:tabs>
            <w:jc w:val="center"/>
            <w:rPr>
              <w:lang w:val="de-DE"/>
            </w:rPr>
          </w:pPr>
          <w:r>
            <w:rPr>
              <w:lang w:val="de-DE"/>
            </w:rPr>
            <w:t>Nummer</w:t>
          </w:r>
        </w:p>
      </w:tc>
      <w:tc>
        <w:tcPr>
          <w:tcW w:w="6945" w:type="dxa"/>
        </w:tcPr>
        <w:p w:rsidR="00C61874" w:rsidRDefault="00C61874" w:rsidP="0008378F">
          <w:pPr>
            <w:pStyle w:val="Header"/>
            <w:tabs>
              <w:tab w:val="left" w:pos="832"/>
            </w:tabs>
            <w:jc w:val="center"/>
            <w:rPr>
              <w:lang w:val="de-DE"/>
            </w:rPr>
          </w:pPr>
          <w:r>
            <w:rPr>
              <w:lang w:val="de-DE"/>
            </w:rPr>
            <w:t>Quelle</w:t>
          </w:r>
        </w:p>
      </w:tc>
      <w:tc>
        <w:tcPr>
          <w:tcW w:w="1204" w:type="dxa"/>
        </w:tcPr>
        <w:p w:rsidR="00C61874" w:rsidRDefault="00C61874" w:rsidP="0008378F">
          <w:pPr>
            <w:pStyle w:val="Header"/>
            <w:tabs>
              <w:tab w:val="left" w:pos="497"/>
            </w:tabs>
            <w:jc w:val="center"/>
            <w:rPr>
              <w:lang w:val="de-DE"/>
            </w:rPr>
          </w:pPr>
          <w:r>
            <w:rPr>
              <w:lang w:val="de-DE"/>
            </w:rPr>
            <w:t>richtige Antwort</w:t>
          </w:r>
        </w:p>
      </w:tc>
    </w:tr>
  </w:tbl>
  <w:p w:rsidR="00C61874" w:rsidRDefault="00C61874">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pPr>
      <w:pStyle w:val="Heading1"/>
      <w:rPr>
        <w:lang w:val="de-DE"/>
      </w:rPr>
    </w:pPr>
    <w:r>
      <w:rPr>
        <w:lang w:val="de-DE"/>
      </w:rPr>
      <w:t>Physikalische und chemische Kenntnisse</w:t>
    </w:r>
  </w:p>
  <w:p w:rsidR="00C61874" w:rsidRDefault="00C61874">
    <w:pPr>
      <w:pStyle w:val="Heading1"/>
      <w:rPr>
        <w:lang w:val="de-DE"/>
      </w:rPr>
    </w:pPr>
    <w:r>
      <w:rPr>
        <w:lang w:val="de-DE"/>
      </w:rPr>
      <w:t>Prüfungsziel 11: Produktkenntnisse</w:t>
    </w:r>
  </w:p>
  <w:p w:rsidR="00C61874" w:rsidRDefault="00C6187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pPr>
            <w:pStyle w:val="Header"/>
            <w:tabs>
              <w:tab w:val="clear" w:pos="4536"/>
              <w:tab w:val="left" w:pos="284"/>
            </w:tabs>
            <w:jc w:val="center"/>
            <w:rPr>
              <w:lang w:val="de-DE"/>
            </w:rPr>
          </w:pPr>
          <w:r>
            <w:rPr>
              <w:lang w:val="de-DE"/>
            </w:rPr>
            <w:t>Nummer</w:t>
          </w:r>
        </w:p>
      </w:tc>
      <w:tc>
        <w:tcPr>
          <w:tcW w:w="6945" w:type="dxa"/>
        </w:tcPr>
        <w:p w:rsidR="00C61874" w:rsidRDefault="00C61874">
          <w:pPr>
            <w:pStyle w:val="Header"/>
            <w:tabs>
              <w:tab w:val="clear" w:pos="4536"/>
              <w:tab w:val="left" w:pos="355"/>
            </w:tabs>
            <w:jc w:val="center"/>
            <w:rPr>
              <w:lang w:val="de-DE"/>
            </w:rPr>
          </w:pPr>
          <w:r>
            <w:rPr>
              <w:lang w:val="de-DE"/>
            </w:rPr>
            <w:t>Quelle</w:t>
          </w:r>
        </w:p>
        <w:p w:rsidR="00C61874" w:rsidRDefault="00C61874">
          <w:pPr>
            <w:pStyle w:val="Header"/>
            <w:tabs>
              <w:tab w:val="left" w:pos="832"/>
            </w:tabs>
            <w:jc w:val="center"/>
            <w:rPr>
              <w:lang w:val="de-DE"/>
            </w:rPr>
          </w:pPr>
        </w:p>
      </w:tc>
      <w:tc>
        <w:tcPr>
          <w:tcW w:w="1204" w:type="dxa"/>
        </w:tcPr>
        <w:p w:rsidR="00C61874" w:rsidRDefault="00C61874">
          <w:pPr>
            <w:pStyle w:val="Header"/>
            <w:tabs>
              <w:tab w:val="left" w:pos="497"/>
            </w:tabs>
            <w:jc w:val="center"/>
            <w:rPr>
              <w:lang w:val="de-DE"/>
            </w:rPr>
          </w:pPr>
          <w:r>
            <w:rPr>
              <w:lang w:val="de-DE"/>
            </w:rPr>
            <w:t>richtige Antwort</w:t>
          </w:r>
        </w:p>
      </w:tc>
    </w:tr>
  </w:tbl>
  <w:p w:rsidR="00C61874" w:rsidRDefault="00C61874">
    <w:pPr>
      <w:pStyle w:val="Header"/>
      <w:rPr>
        <w:lang w:val="de-DE"/>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rsidP="00DC4061">
    <w:pPr>
      <w:pStyle w:val="Heading1"/>
      <w:rPr>
        <w:lang w:val="de-DE"/>
      </w:rPr>
    </w:pPr>
    <w:r>
      <w:rPr>
        <w:lang w:val="de-DE"/>
      </w:rPr>
      <w:t>Physikalische und chemische Kenntnisse</w:t>
    </w:r>
  </w:p>
  <w:p w:rsidR="00C61874" w:rsidRDefault="00C61874" w:rsidP="00DC4061">
    <w:pPr>
      <w:pStyle w:val="Heading1"/>
      <w:spacing w:after="120"/>
      <w:rPr>
        <w:lang w:val="de-DE"/>
      </w:rPr>
    </w:pPr>
    <w:r>
      <w:rPr>
        <w:lang w:val="de-DE"/>
      </w:rPr>
      <w:t>Prüfungsziel 12: Chemische Reaktionen</w:t>
    </w:r>
  </w:p>
  <w:tbl>
    <w:tblPr>
      <w:tblW w:w="9212" w:type="dxa"/>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rsidP="0008378F">
          <w:pPr>
            <w:pStyle w:val="Header"/>
            <w:tabs>
              <w:tab w:val="clear" w:pos="4536"/>
              <w:tab w:val="left" w:pos="284"/>
            </w:tabs>
            <w:jc w:val="center"/>
            <w:rPr>
              <w:lang w:val="de-DE"/>
            </w:rPr>
          </w:pPr>
          <w:r>
            <w:rPr>
              <w:lang w:val="de-DE"/>
            </w:rPr>
            <w:t>Nummer</w:t>
          </w:r>
        </w:p>
      </w:tc>
      <w:tc>
        <w:tcPr>
          <w:tcW w:w="6945" w:type="dxa"/>
        </w:tcPr>
        <w:p w:rsidR="00C61874" w:rsidRDefault="00C61874" w:rsidP="0008378F">
          <w:pPr>
            <w:pStyle w:val="Header"/>
            <w:tabs>
              <w:tab w:val="left" w:pos="832"/>
            </w:tabs>
            <w:jc w:val="center"/>
            <w:rPr>
              <w:lang w:val="de-DE"/>
            </w:rPr>
          </w:pPr>
          <w:r>
            <w:rPr>
              <w:lang w:val="de-DE"/>
            </w:rPr>
            <w:t>Quelle</w:t>
          </w:r>
        </w:p>
      </w:tc>
      <w:tc>
        <w:tcPr>
          <w:tcW w:w="1204" w:type="dxa"/>
        </w:tcPr>
        <w:p w:rsidR="00C61874" w:rsidRDefault="00C61874" w:rsidP="0008378F">
          <w:pPr>
            <w:pStyle w:val="Header"/>
            <w:tabs>
              <w:tab w:val="left" w:pos="497"/>
            </w:tabs>
            <w:jc w:val="center"/>
            <w:rPr>
              <w:lang w:val="de-DE"/>
            </w:rPr>
          </w:pPr>
          <w:r>
            <w:rPr>
              <w:lang w:val="de-DE"/>
            </w:rPr>
            <w:t>richtige Antwort</w:t>
          </w:r>
        </w:p>
      </w:tc>
    </w:tr>
  </w:tbl>
  <w:p w:rsidR="00C61874" w:rsidRDefault="00C61874" w:rsidP="00DC4061">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pPr>
      <w:pStyle w:val="Heading1"/>
      <w:rPr>
        <w:lang w:val="de-DE"/>
      </w:rPr>
    </w:pPr>
    <w:r>
      <w:rPr>
        <w:lang w:val="de-DE"/>
      </w:rPr>
      <w:t>Physikalische und chemische Kenntnisse</w:t>
    </w:r>
  </w:p>
  <w:p w:rsidR="00C61874" w:rsidRDefault="00C61874">
    <w:pPr>
      <w:pStyle w:val="Heading1"/>
      <w:rPr>
        <w:lang w:val="de-DE"/>
      </w:rPr>
    </w:pPr>
    <w:r>
      <w:rPr>
        <w:lang w:val="de-DE"/>
      </w:rPr>
      <w:t>Prüfungsziel 12: Chemische Reaktionen</w:t>
    </w:r>
  </w:p>
  <w:p w:rsidR="00C61874" w:rsidRDefault="00C6187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pPr>
            <w:pStyle w:val="Header"/>
            <w:tabs>
              <w:tab w:val="clear" w:pos="4536"/>
              <w:tab w:val="left" w:pos="284"/>
            </w:tabs>
            <w:jc w:val="center"/>
            <w:rPr>
              <w:lang w:val="de-DE"/>
            </w:rPr>
          </w:pPr>
          <w:r>
            <w:rPr>
              <w:lang w:val="de-DE"/>
            </w:rPr>
            <w:t>Nummer</w:t>
          </w:r>
        </w:p>
      </w:tc>
      <w:tc>
        <w:tcPr>
          <w:tcW w:w="6945" w:type="dxa"/>
        </w:tcPr>
        <w:p w:rsidR="00C61874" w:rsidRDefault="00C61874">
          <w:pPr>
            <w:pStyle w:val="Header"/>
            <w:tabs>
              <w:tab w:val="clear" w:pos="4536"/>
              <w:tab w:val="left" w:pos="355"/>
            </w:tabs>
            <w:jc w:val="center"/>
            <w:rPr>
              <w:lang w:val="de-DE"/>
            </w:rPr>
          </w:pPr>
          <w:r>
            <w:rPr>
              <w:lang w:val="de-DE"/>
            </w:rPr>
            <w:t>Quelle</w:t>
          </w:r>
        </w:p>
        <w:p w:rsidR="00C61874" w:rsidRDefault="00C61874">
          <w:pPr>
            <w:pStyle w:val="Header"/>
            <w:tabs>
              <w:tab w:val="left" w:pos="832"/>
            </w:tabs>
            <w:jc w:val="center"/>
            <w:rPr>
              <w:lang w:val="de-DE"/>
            </w:rPr>
          </w:pPr>
        </w:p>
      </w:tc>
      <w:tc>
        <w:tcPr>
          <w:tcW w:w="1204" w:type="dxa"/>
        </w:tcPr>
        <w:p w:rsidR="00C61874" w:rsidRDefault="00C61874">
          <w:pPr>
            <w:pStyle w:val="Header"/>
            <w:tabs>
              <w:tab w:val="left" w:pos="497"/>
            </w:tabs>
            <w:jc w:val="center"/>
            <w:rPr>
              <w:lang w:val="de-DE"/>
            </w:rPr>
          </w:pPr>
          <w:r>
            <w:rPr>
              <w:lang w:val="de-DE"/>
            </w:rPr>
            <w:t>richtige Antwort</w:t>
          </w:r>
        </w:p>
      </w:tc>
    </w:tr>
  </w:tbl>
  <w:p w:rsidR="00C61874" w:rsidRDefault="00C61874">
    <w:pPr>
      <w:pStyle w:val="Header"/>
      <w:rPr>
        <w:lang w:val="de-DE"/>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rsidP="004220AB">
    <w:pPr>
      <w:pStyle w:val="Heading1"/>
      <w:rPr>
        <w:lang w:val="de-DE"/>
      </w:rPr>
    </w:pPr>
    <w:r>
      <w:rPr>
        <w:lang w:val="de-DE"/>
      </w:rPr>
      <w:t>Physikalische und chemische Kenntnisse</w:t>
    </w:r>
  </w:p>
  <w:p w:rsidR="00C61874" w:rsidRDefault="00C61874" w:rsidP="004220AB">
    <w:pPr>
      <w:pStyle w:val="Heading1"/>
      <w:spacing w:after="120"/>
      <w:rPr>
        <w:lang w:val="de-DE"/>
      </w:rPr>
    </w:pPr>
    <w:r>
      <w:rPr>
        <w:lang w:val="de-DE"/>
      </w:rPr>
      <w:t>Prüfungsziel 12: Chemische Reaktionen</w:t>
    </w:r>
  </w:p>
  <w:tbl>
    <w:tblPr>
      <w:tblW w:w="9212" w:type="dxa"/>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rsidP="0008378F">
          <w:pPr>
            <w:pStyle w:val="Header"/>
            <w:tabs>
              <w:tab w:val="clear" w:pos="4536"/>
              <w:tab w:val="left" w:pos="284"/>
            </w:tabs>
            <w:jc w:val="center"/>
            <w:rPr>
              <w:lang w:val="de-DE"/>
            </w:rPr>
          </w:pPr>
          <w:r>
            <w:rPr>
              <w:lang w:val="de-DE"/>
            </w:rPr>
            <w:t>Nummer</w:t>
          </w:r>
        </w:p>
      </w:tc>
      <w:tc>
        <w:tcPr>
          <w:tcW w:w="6945" w:type="dxa"/>
        </w:tcPr>
        <w:p w:rsidR="00C61874" w:rsidRDefault="00C61874" w:rsidP="0008378F">
          <w:pPr>
            <w:pStyle w:val="Header"/>
            <w:tabs>
              <w:tab w:val="left" w:pos="832"/>
            </w:tabs>
            <w:jc w:val="center"/>
            <w:rPr>
              <w:lang w:val="de-DE"/>
            </w:rPr>
          </w:pPr>
          <w:r>
            <w:rPr>
              <w:lang w:val="de-DE"/>
            </w:rPr>
            <w:t>Quelle</w:t>
          </w:r>
        </w:p>
      </w:tc>
      <w:tc>
        <w:tcPr>
          <w:tcW w:w="1204" w:type="dxa"/>
        </w:tcPr>
        <w:p w:rsidR="00C61874" w:rsidRDefault="00C61874" w:rsidP="0008378F">
          <w:pPr>
            <w:pStyle w:val="Header"/>
            <w:tabs>
              <w:tab w:val="left" w:pos="497"/>
            </w:tabs>
            <w:jc w:val="center"/>
            <w:rPr>
              <w:lang w:val="de-DE"/>
            </w:rPr>
          </w:pPr>
          <w:r>
            <w:rPr>
              <w:lang w:val="de-DE"/>
            </w:rPr>
            <w:t>richtige Antwort</w:t>
          </w:r>
        </w:p>
      </w:tc>
    </w:tr>
  </w:tbl>
  <w:p w:rsidR="00C61874" w:rsidRDefault="00C61874" w:rsidP="004220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rsidP="002D1050">
    <w:pPr>
      <w:pStyle w:val="Heading1"/>
      <w:rPr>
        <w:lang w:val="de-DE"/>
      </w:rPr>
    </w:pPr>
    <w:r>
      <w:rPr>
        <w:lang w:val="de-DE"/>
      </w:rPr>
      <w:t>Physikalische und chemische Kenntnisse</w:t>
    </w:r>
  </w:p>
  <w:p w:rsidR="00C61874" w:rsidRDefault="00C61874" w:rsidP="002D1050">
    <w:pPr>
      <w:pStyle w:val="Heading1"/>
      <w:spacing w:after="120"/>
      <w:rPr>
        <w:lang w:val="de-DE"/>
      </w:rPr>
    </w:pPr>
    <w:r>
      <w:rPr>
        <w:lang w:val="de-DE"/>
      </w:rPr>
      <w:t>Prüfungsziel 1: Allgemein</w:t>
    </w: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rsidP="00B0713E">
          <w:pPr>
            <w:pStyle w:val="Header"/>
            <w:tabs>
              <w:tab w:val="clear" w:pos="4536"/>
              <w:tab w:val="left" w:pos="284"/>
            </w:tabs>
            <w:jc w:val="center"/>
            <w:rPr>
              <w:lang w:val="de-DE"/>
            </w:rPr>
          </w:pPr>
          <w:r>
            <w:rPr>
              <w:lang w:val="de-DE"/>
            </w:rPr>
            <w:t>Nummer</w:t>
          </w:r>
        </w:p>
      </w:tc>
      <w:tc>
        <w:tcPr>
          <w:tcW w:w="6945" w:type="dxa"/>
        </w:tcPr>
        <w:p w:rsidR="00C61874" w:rsidRDefault="00C61874" w:rsidP="00B0713E">
          <w:pPr>
            <w:pStyle w:val="Header"/>
            <w:tabs>
              <w:tab w:val="left" w:pos="832"/>
            </w:tabs>
            <w:jc w:val="center"/>
            <w:rPr>
              <w:lang w:val="de-DE"/>
            </w:rPr>
          </w:pPr>
          <w:r>
            <w:rPr>
              <w:lang w:val="de-DE"/>
            </w:rPr>
            <w:t>Quelle</w:t>
          </w:r>
        </w:p>
      </w:tc>
      <w:tc>
        <w:tcPr>
          <w:tcW w:w="1204" w:type="dxa"/>
        </w:tcPr>
        <w:p w:rsidR="00C61874" w:rsidRDefault="00C61874" w:rsidP="00B0713E">
          <w:pPr>
            <w:pStyle w:val="Header"/>
            <w:tabs>
              <w:tab w:val="left" w:pos="497"/>
            </w:tabs>
            <w:jc w:val="center"/>
            <w:rPr>
              <w:lang w:val="de-DE"/>
            </w:rPr>
          </w:pPr>
          <w:r>
            <w:rPr>
              <w:lang w:val="de-DE"/>
            </w:rPr>
            <w:t>richtige Antwort</w:t>
          </w:r>
        </w:p>
      </w:tc>
    </w:tr>
  </w:tbl>
  <w:p w:rsidR="00C61874" w:rsidRDefault="00C61874" w:rsidP="002D1050">
    <w:pPr>
      <w:pStyle w:val="Header"/>
    </w:pPr>
  </w:p>
  <w:p w:rsidR="00C61874" w:rsidRDefault="00C61874">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rsidP="00770658">
    <w:pPr>
      <w:pStyle w:val="Heading1"/>
      <w:rPr>
        <w:lang w:val="de-DE"/>
      </w:rPr>
    </w:pPr>
    <w:r>
      <w:rPr>
        <w:lang w:val="de-DE"/>
      </w:rPr>
      <w:t>Praxis</w:t>
    </w:r>
  </w:p>
  <w:p w:rsidR="00C61874" w:rsidRDefault="00C61874" w:rsidP="00770658">
    <w:pPr>
      <w:pStyle w:val="Heading1"/>
      <w:rPr>
        <w:lang w:val="de-DE"/>
      </w:rPr>
    </w:pPr>
    <w:r>
      <w:rPr>
        <w:lang w:val="de-DE"/>
      </w:rPr>
      <w:t>Prüfungsziel 1: Messen</w:t>
    </w:r>
  </w:p>
  <w:p w:rsidR="00C61874" w:rsidRDefault="00C61874" w:rsidP="00077061">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rsidP="0008378F">
          <w:pPr>
            <w:pStyle w:val="Header"/>
            <w:tabs>
              <w:tab w:val="clear" w:pos="4536"/>
              <w:tab w:val="left" w:pos="284"/>
            </w:tabs>
            <w:jc w:val="center"/>
            <w:rPr>
              <w:lang w:val="de-DE"/>
            </w:rPr>
          </w:pPr>
          <w:r>
            <w:rPr>
              <w:lang w:val="de-DE"/>
            </w:rPr>
            <w:t>Nummer</w:t>
          </w:r>
        </w:p>
      </w:tc>
      <w:tc>
        <w:tcPr>
          <w:tcW w:w="6945" w:type="dxa"/>
        </w:tcPr>
        <w:p w:rsidR="00C61874" w:rsidRDefault="00C61874" w:rsidP="0008378F">
          <w:pPr>
            <w:pStyle w:val="Header"/>
            <w:tabs>
              <w:tab w:val="clear" w:pos="4536"/>
              <w:tab w:val="left" w:pos="355"/>
            </w:tabs>
            <w:jc w:val="center"/>
            <w:rPr>
              <w:lang w:val="de-DE"/>
            </w:rPr>
          </w:pPr>
          <w:r>
            <w:rPr>
              <w:lang w:val="de-DE"/>
            </w:rPr>
            <w:t>Quelle</w:t>
          </w:r>
        </w:p>
        <w:p w:rsidR="00C61874" w:rsidRDefault="00C61874" w:rsidP="0008378F">
          <w:pPr>
            <w:pStyle w:val="Header"/>
            <w:tabs>
              <w:tab w:val="left" w:pos="832"/>
            </w:tabs>
            <w:jc w:val="center"/>
            <w:rPr>
              <w:lang w:val="de-DE"/>
            </w:rPr>
          </w:pPr>
        </w:p>
      </w:tc>
      <w:tc>
        <w:tcPr>
          <w:tcW w:w="1204" w:type="dxa"/>
        </w:tcPr>
        <w:p w:rsidR="00C61874" w:rsidRDefault="00C61874" w:rsidP="0008378F">
          <w:pPr>
            <w:pStyle w:val="Header"/>
            <w:tabs>
              <w:tab w:val="left" w:pos="497"/>
            </w:tabs>
            <w:jc w:val="center"/>
            <w:rPr>
              <w:lang w:val="de-DE"/>
            </w:rPr>
          </w:pPr>
          <w:r>
            <w:rPr>
              <w:lang w:val="de-DE"/>
            </w:rPr>
            <w:t>richtige Antwort</w:t>
          </w:r>
        </w:p>
      </w:tc>
    </w:tr>
  </w:tbl>
  <w:p w:rsidR="00C61874" w:rsidRDefault="00C61874">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pPr>
      <w:pStyle w:val="Heading1"/>
      <w:rPr>
        <w:lang w:val="de-DE"/>
      </w:rPr>
    </w:pPr>
    <w:r>
      <w:rPr>
        <w:lang w:val="de-DE"/>
      </w:rPr>
      <w:t>Praxis</w:t>
    </w:r>
  </w:p>
  <w:p w:rsidR="00C61874" w:rsidRDefault="00C61874">
    <w:pPr>
      <w:pStyle w:val="Heading1"/>
      <w:rPr>
        <w:lang w:val="de-DE"/>
      </w:rPr>
    </w:pPr>
    <w:r>
      <w:rPr>
        <w:lang w:val="de-DE"/>
      </w:rPr>
      <w:t>Prüfungsziel 1: Messen</w:t>
    </w:r>
  </w:p>
  <w:p w:rsidR="00C61874" w:rsidRDefault="00C6187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pPr>
            <w:pStyle w:val="Header"/>
            <w:tabs>
              <w:tab w:val="clear" w:pos="4536"/>
              <w:tab w:val="left" w:pos="284"/>
            </w:tabs>
            <w:jc w:val="center"/>
            <w:rPr>
              <w:lang w:val="de-DE"/>
            </w:rPr>
          </w:pPr>
          <w:r>
            <w:rPr>
              <w:lang w:val="de-DE"/>
            </w:rPr>
            <w:t>Nummer</w:t>
          </w:r>
        </w:p>
      </w:tc>
      <w:tc>
        <w:tcPr>
          <w:tcW w:w="6945" w:type="dxa"/>
        </w:tcPr>
        <w:p w:rsidR="00C61874" w:rsidRDefault="00C61874">
          <w:pPr>
            <w:pStyle w:val="Header"/>
            <w:tabs>
              <w:tab w:val="clear" w:pos="4536"/>
              <w:tab w:val="left" w:pos="355"/>
            </w:tabs>
            <w:jc w:val="center"/>
            <w:rPr>
              <w:lang w:val="de-DE"/>
            </w:rPr>
          </w:pPr>
          <w:r>
            <w:rPr>
              <w:lang w:val="de-DE"/>
            </w:rPr>
            <w:t>Quelle</w:t>
          </w:r>
        </w:p>
        <w:p w:rsidR="00C61874" w:rsidRDefault="00C61874">
          <w:pPr>
            <w:pStyle w:val="Header"/>
            <w:tabs>
              <w:tab w:val="left" w:pos="832"/>
            </w:tabs>
            <w:jc w:val="center"/>
            <w:rPr>
              <w:lang w:val="de-DE"/>
            </w:rPr>
          </w:pPr>
        </w:p>
      </w:tc>
      <w:tc>
        <w:tcPr>
          <w:tcW w:w="1204" w:type="dxa"/>
        </w:tcPr>
        <w:p w:rsidR="00C61874" w:rsidRDefault="00C61874">
          <w:pPr>
            <w:pStyle w:val="Header"/>
            <w:tabs>
              <w:tab w:val="left" w:pos="497"/>
            </w:tabs>
            <w:jc w:val="center"/>
            <w:rPr>
              <w:lang w:val="de-DE"/>
            </w:rPr>
          </w:pPr>
          <w:r>
            <w:rPr>
              <w:lang w:val="de-DE"/>
            </w:rPr>
            <w:t>richtige Antwort</w:t>
          </w:r>
        </w:p>
      </w:tc>
    </w:tr>
  </w:tbl>
  <w:p w:rsidR="00C61874" w:rsidRDefault="00C61874">
    <w:pPr>
      <w:pStyle w:val="Header"/>
      <w:rPr>
        <w:lang w:val="de-DE"/>
      </w:rP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rsidP="00770658">
    <w:pPr>
      <w:pStyle w:val="Heading1"/>
      <w:rPr>
        <w:lang w:val="de-DE"/>
      </w:rPr>
    </w:pPr>
    <w:r>
      <w:rPr>
        <w:lang w:val="de-DE"/>
      </w:rPr>
      <w:t>Praxis</w:t>
    </w:r>
  </w:p>
  <w:p w:rsidR="00C61874" w:rsidRDefault="00C61874" w:rsidP="00770658">
    <w:pPr>
      <w:pStyle w:val="Heading1"/>
      <w:rPr>
        <w:lang w:val="de-DE"/>
      </w:rPr>
    </w:pPr>
    <w:r>
      <w:rPr>
        <w:lang w:val="de-DE"/>
      </w:rPr>
      <w:t>Prüfungsziel 2: Probeentnahme</w:t>
    </w:r>
  </w:p>
  <w:p w:rsidR="00C61874" w:rsidRDefault="00C61874" w:rsidP="00077061">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rsidP="0008378F">
          <w:pPr>
            <w:pStyle w:val="Header"/>
            <w:tabs>
              <w:tab w:val="clear" w:pos="4536"/>
              <w:tab w:val="left" w:pos="284"/>
            </w:tabs>
            <w:jc w:val="center"/>
            <w:rPr>
              <w:lang w:val="de-DE"/>
            </w:rPr>
          </w:pPr>
          <w:r>
            <w:rPr>
              <w:lang w:val="de-DE"/>
            </w:rPr>
            <w:t>Nummer</w:t>
          </w:r>
        </w:p>
      </w:tc>
      <w:tc>
        <w:tcPr>
          <w:tcW w:w="6945" w:type="dxa"/>
        </w:tcPr>
        <w:p w:rsidR="00C61874" w:rsidRDefault="00C61874" w:rsidP="0008378F">
          <w:pPr>
            <w:pStyle w:val="Header"/>
            <w:tabs>
              <w:tab w:val="clear" w:pos="4536"/>
              <w:tab w:val="left" w:pos="355"/>
            </w:tabs>
            <w:jc w:val="center"/>
            <w:rPr>
              <w:lang w:val="de-DE"/>
            </w:rPr>
          </w:pPr>
          <w:r>
            <w:rPr>
              <w:lang w:val="de-DE"/>
            </w:rPr>
            <w:t>Quelle</w:t>
          </w:r>
        </w:p>
        <w:p w:rsidR="00C61874" w:rsidRDefault="00C61874" w:rsidP="0008378F">
          <w:pPr>
            <w:pStyle w:val="Header"/>
            <w:tabs>
              <w:tab w:val="left" w:pos="832"/>
            </w:tabs>
            <w:jc w:val="center"/>
            <w:rPr>
              <w:lang w:val="de-DE"/>
            </w:rPr>
          </w:pPr>
        </w:p>
      </w:tc>
      <w:tc>
        <w:tcPr>
          <w:tcW w:w="1204" w:type="dxa"/>
        </w:tcPr>
        <w:p w:rsidR="00C61874" w:rsidRDefault="00C61874" w:rsidP="0008378F">
          <w:pPr>
            <w:pStyle w:val="Header"/>
            <w:tabs>
              <w:tab w:val="left" w:pos="497"/>
            </w:tabs>
            <w:jc w:val="center"/>
            <w:rPr>
              <w:lang w:val="de-DE"/>
            </w:rPr>
          </w:pPr>
          <w:r>
            <w:rPr>
              <w:lang w:val="de-DE"/>
            </w:rPr>
            <w:t>richtige Antwort</w:t>
          </w:r>
        </w:p>
      </w:tc>
    </w:tr>
  </w:tbl>
  <w:p w:rsidR="00C61874" w:rsidRDefault="00C61874">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pPr>
      <w:pStyle w:val="Heading1"/>
      <w:rPr>
        <w:lang w:val="de-DE"/>
      </w:rPr>
    </w:pPr>
    <w:r>
      <w:rPr>
        <w:lang w:val="de-DE"/>
      </w:rPr>
      <w:t>Praxis</w:t>
    </w:r>
  </w:p>
  <w:p w:rsidR="00C61874" w:rsidRDefault="00C61874">
    <w:pPr>
      <w:pStyle w:val="Heading1"/>
      <w:rPr>
        <w:lang w:val="de-DE"/>
      </w:rPr>
    </w:pPr>
    <w:r>
      <w:rPr>
        <w:lang w:val="de-DE"/>
      </w:rPr>
      <w:t>Prüfungsziel 2: Probeentnahme</w:t>
    </w:r>
  </w:p>
  <w:p w:rsidR="00C61874" w:rsidRDefault="00C6187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pPr>
            <w:pStyle w:val="Header"/>
            <w:tabs>
              <w:tab w:val="clear" w:pos="4536"/>
              <w:tab w:val="left" w:pos="284"/>
            </w:tabs>
            <w:jc w:val="center"/>
            <w:rPr>
              <w:lang w:val="de-DE"/>
            </w:rPr>
          </w:pPr>
          <w:r>
            <w:rPr>
              <w:lang w:val="de-DE"/>
            </w:rPr>
            <w:t>Nummer</w:t>
          </w:r>
        </w:p>
      </w:tc>
      <w:tc>
        <w:tcPr>
          <w:tcW w:w="6945" w:type="dxa"/>
        </w:tcPr>
        <w:p w:rsidR="00C61874" w:rsidRDefault="00C61874">
          <w:pPr>
            <w:pStyle w:val="Header"/>
            <w:tabs>
              <w:tab w:val="clear" w:pos="4536"/>
              <w:tab w:val="left" w:pos="355"/>
            </w:tabs>
            <w:jc w:val="center"/>
            <w:rPr>
              <w:lang w:val="de-DE"/>
            </w:rPr>
          </w:pPr>
          <w:r>
            <w:rPr>
              <w:lang w:val="de-DE"/>
            </w:rPr>
            <w:t>Quelle</w:t>
          </w:r>
        </w:p>
        <w:p w:rsidR="00C61874" w:rsidRDefault="00C61874">
          <w:pPr>
            <w:pStyle w:val="Header"/>
            <w:tabs>
              <w:tab w:val="left" w:pos="832"/>
            </w:tabs>
            <w:jc w:val="center"/>
            <w:rPr>
              <w:lang w:val="de-DE"/>
            </w:rPr>
          </w:pPr>
        </w:p>
      </w:tc>
      <w:tc>
        <w:tcPr>
          <w:tcW w:w="1204" w:type="dxa"/>
        </w:tcPr>
        <w:p w:rsidR="00C61874" w:rsidRDefault="00C61874">
          <w:pPr>
            <w:pStyle w:val="Header"/>
            <w:tabs>
              <w:tab w:val="left" w:pos="497"/>
            </w:tabs>
            <w:jc w:val="center"/>
            <w:rPr>
              <w:lang w:val="de-DE"/>
            </w:rPr>
          </w:pPr>
          <w:r>
            <w:rPr>
              <w:lang w:val="de-DE"/>
            </w:rPr>
            <w:t>richtige Antwort</w:t>
          </w:r>
        </w:p>
      </w:tc>
    </w:tr>
  </w:tbl>
  <w:p w:rsidR="00C61874" w:rsidRDefault="00C61874">
    <w:pPr>
      <w:pStyle w:val="Header"/>
      <w:rPr>
        <w:lang w:val="de-DE"/>
      </w:rP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rsidP="00770658">
    <w:pPr>
      <w:pStyle w:val="Heading1"/>
      <w:rPr>
        <w:lang w:val="de-DE"/>
      </w:rPr>
    </w:pPr>
    <w:r>
      <w:rPr>
        <w:lang w:val="de-DE"/>
      </w:rPr>
      <w:t>Praxis</w:t>
    </w:r>
  </w:p>
  <w:p w:rsidR="00C61874" w:rsidRDefault="00C61874" w:rsidP="00770658">
    <w:pPr>
      <w:pStyle w:val="Heading1"/>
      <w:rPr>
        <w:lang w:val="de-DE"/>
      </w:rPr>
    </w:pPr>
    <w:r>
      <w:rPr>
        <w:lang w:val="de-DE"/>
      </w:rPr>
      <w:t>Prüfungsziel 3: Tankwaschen</w:t>
    </w:r>
  </w:p>
  <w:p w:rsidR="00C61874" w:rsidRDefault="00C61874" w:rsidP="00770658">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rsidP="0008378F">
          <w:pPr>
            <w:pStyle w:val="Header"/>
            <w:tabs>
              <w:tab w:val="clear" w:pos="4536"/>
              <w:tab w:val="left" w:pos="284"/>
            </w:tabs>
            <w:jc w:val="center"/>
            <w:rPr>
              <w:lang w:val="de-DE"/>
            </w:rPr>
          </w:pPr>
          <w:r>
            <w:rPr>
              <w:lang w:val="de-DE"/>
            </w:rPr>
            <w:t>Nummer</w:t>
          </w:r>
        </w:p>
      </w:tc>
      <w:tc>
        <w:tcPr>
          <w:tcW w:w="6945" w:type="dxa"/>
        </w:tcPr>
        <w:p w:rsidR="00C61874" w:rsidRDefault="00C61874" w:rsidP="0008378F">
          <w:pPr>
            <w:pStyle w:val="Header"/>
            <w:tabs>
              <w:tab w:val="clear" w:pos="4536"/>
              <w:tab w:val="left" w:pos="355"/>
            </w:tabs>
            <w:jc w:val="center"/>
            <w:rPr>
              <w:lang w:val="de-DE"/>
            </w:rPr>
          </w:pPr>
          <w:r>
            <w:rPr>
              <w:lang w:val="de-DE"/>
            </w:rPr>
            <w:t>Quelle</w:t>
          </w:r>
        </w:p>
        <w:p w:rsidR="00C61874" w:rsidRDefault="00C61874" w:rsidP="0008378F">
          <w:pPr>
            <w:pStyle w:val="Header"/>
            <w:tabs>
              <w:tab w:val="left" w:pos="832"/>
            </w:tabs>
            <w:jc w:val="center"/>
            <w:rPr>
              <w:lang w:val="de-DE"/>
            </w:rPr>
          </w:pPr>
        </w:p>
      </w:tc>
      <w:tc>
        <w:tcPr>
          <w:tcW w:w="1204" w:type="dxa"/>
        </w:tcPr>
        <w:p w:rsidR="00C61874" w:rsidRDefault="00C61874" w:rsidP="0008378F">
          <w:pPr>
            <w:pStyle w:val="Header"/>
            <w:tabs>
              <w:tab w:val="left" w:pos="497"/>
            </w:tabs>
            <w:jc w:val="center"/>
            <w:rPr>
              <w:lang w:val="de-DE"/>
            </w:rPr>
          </w:pPr>
          <w:r>
            <w:rPr>
              <w:lang w:val="de-DE"/>
            </w:rPr>
            <w:t>richtige Antwort</w:t>
          </w:r>
        </w:p>
      </w:tc>
    </w:tr>
  </w:tbl>
  <w:p w:rsidR="00C61874" w:rsidRDefault="00C61874" w:rsidP="00770658">
    <w:pPr>
      <w:pStyle w:val="Header"/>
      <w:rPr>
        <w:lang w:val="de-DE"/>
      </w:rPr>
    </w:pPr>
  </w:p>
  <w:p w:rsidR="00C61874" w:rsidRPr="00770658" w:rsidRDefault="00C61874" w:rsidP="00770658">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pPr>
      <w:pStyle w:val="Heading1"/>
      <w:rPr>
        <w:lang w:val="de-DE"/>
      </w:rPr>
    </w:pPr>
    <w:r>
      <w:rPr>
        <w:lang w:val="de-DE"/>
      </w:rPr>
      <w:t>Praxis</w:t>
    </w:r>
  </w:p>
  <w:p w:rsidR="00C61874" w:rsidRDefault="00C61874">
    <w:pPr>
      <w:pStyle w:val="Heading1"/>
      <w:rPr>
        <w:lang w:val="de-DE"/>
      </w:rPr>
    </w:pPr>
    <w:r>
      <w:rPr>
        <w:lang w:val="de-DE"/>
      </w:rPr>
      <w:t>Prüfungsziel 3: Tankwaschen</w:t>
    </w:r>
  </w:p>
  <w:p w:rsidR="00C61874" w:rsidRDefault="00C6187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pPr>
            <w:pStyle w:val="Header"/>
            <w:tabs>
              <w:tab w:val="clear" w:pos="4536"/>
              <w:tab w:val="left" w:pos="284"/>
            </w:tabs>
            <w:jc w:val="center"/>
            <w:rPr>
              <w:lang w:val="de-DE"/>
            </w:rPr>
          </w:pPr>
          <w:r>
            <w:rPr>
              <w:lang w:val="de-DE"/>
            </w:rPr>
            <w:t>Nummer</w:t>
          </w:r>
        </w:p>
      </w:tc>
      <w:tc>
        <w:tcPr>
          <w:tcW w:w="6945" w:type="dxa"/>
        </w:tcPr>
        <w:p w:rsidR="00C61874" w:rsidRDefault="00C61874">
          <w:pPr>
            <w:pStyle w:val="Header"/>
            <w:tabs>
              <w:tab w:val="clear" w:pos="4536"/>
              <w:tab w:val="left" w:pos="355"/>
            </w:tabs>
            <w:jc w:val="center"/>
            <w:rPr>
              <w:lang w:val="de-DE"/>
            </w:rPr>
          </w:pPr>
          <w:r>
            <w:rPr>
              <w:lang w:val="de-DE"/>
            </w:rPr>
            <w:t>Quelle</w:t>
          </w:r>
        </w:p>
        <w:p w:rsidR="00C61874" w:rsidRDefault="00C61874">
          <w:pPr>
            <w:pStyle w:val="Header"/>
            <w:tabs>
              <w:tab w:val="left" w:pos="832"/>
            </w:tabs>
            <w:jc w:val="center"/>
            <w:rPr>
              <w:lang w:val="de-DE"/>
            </w:rPr>
          </w:pPr>
        </w:p>
      </w:tc>
      <w:tc>
        <w:tcPr>
          <w:tcW w:w="1204" w:type="dxa"/>
        </w:tcPr>
        <w:p w:rsidR="00C61874" w:rsidRDefault="00C61874">
          <w:pPr>
            <w:pStyle w:val="Header"/>
            <w:tabs>
              <w:tab w:val="left" w:pos="497"/>
            </w:tabs>
            <w:jc w:val="center"/>
            <w:rPr>
              <w:lang w:val="de-DE"/>
            </w:rPr>
          </w:pPr>
          <w:r>
            <w:rPr>
              <w:lang w:val="de-DE"/>
            </w:rPr>
            <w:t>richtige Antwort</w:t>
          </w:r>
        </w:p>
      </w:tc>
    </w:tr>
  </w:tbl>
  <w:p w:rsidR="00C61874" w:rsidRDefault="00C61874">
    <w:pPr>
      <w:pStyle w:val="Header"/>
      <w:rPr>
        <w:lang w:val="de-DE"/>
      </w:rP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D76C9C" w:rsidRDefault="00C61874" w:rsidP="00463BC1">
    <w:pPr>
      <w:pStyle w:val="Heading1"/>
      <w:rPr>
        <w:lang w:val="de-DE"/>
      </w:rPr>
    </w:pPr>
    <w:r w:rsidRPr="00D76C9C">
      <w:rPr>
        <w:lang w:val="de-DE"/>
      </w:rPr>
      <w:t>Praxis</w:t>
    </w:r>
  </w:p>
  <w:p w:rsidR="00C61874" w:rsidRPr="00D76C9C" w:rsidRDefault="00C61874" w:rsidP="00463BC1">
    <w:pPr>
      <w:pStyle w:val="Heading1"/>
      <w:rPr>
        <w:lang w:val="de-DE"/>
      </w:rPr>
    </w:pPr>
    <w:r w:rsidRPr="00D76C9C">
      <w:rPr>
        <w:lang w:val="de-DE"/>
      </w:rPr>
      <w:t>Prüfungsziel 4: Arbeiten mit Slop, Restladung und Restetanks</w:t>
    </w:r>
  </w:p>
  <w:p w:rsidR="00C61874" w:rsidRPr="00D76C9C" w:rsidRDefault="00C61874" w:rsidP="00463BC1">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rsidP="0008378F">
          <w:pPr>
            <w:pStyle w:val="Header"/>
            <w:tabs>
              <w:tab w:val="clear" w:pos="4536"/>
              <w:tab w:val="left" w:pos="284"/>
            </w:tabs>
            <w:jc w:val="center"/>
          </w:pPr>
          <w:r>
            <w:t>Nummer</w:t>
          </w:r>
        </w:p>
      </w:tc>
      <w:tc>
        <w:tcPr>
          <w:tcW w:w="6945" w:type="dxa"/>
        </w:tcPr>
        <w:p w:rsidR="00C61874" w:rsidRDefault="00C61874" w:rsidP="0008378F">
          <w:pPr>
            <w:pStyle w:val="Header"/>
            <w:tabs>
              <w:tab w:val="clear" w:pos="4536"/>
              <w:tab w:val="left" w:pos="355"/>
            </w:tabs>
            <w:jc w:val="center"/>
          </w:pPr>
          <w:r>
            <w:t>Quelle</w:t>
          </w:r>
        </w:p>
        <w:p w:rsidR="00C61874" w:rsidRDefault="00C61874" w:rsidP="0008378F">
          <w:pPr>
            <w:pStyle w:val="Header"/>
            <w:tabs>
              <w:tab w:val="left" w:pos="832"/>
            </w:tabs>
            <w:jc w:val="center"/>
          </w:pPr>
        </w:p>
      </w:tc>
      <w:tc>
        <w:tcPr>
          <w:tcW w:w="1204" w:type="dxa"/>
        </w:tcPr>
        <w:p w:rsidR="00C61874" w:rsidRDefault="00C61874" w:rsidP="0008378F">
          <w:pPr>
            <w:pStyle w:val="Header"/>
            <w:tabs>
              <w:tab w:val="left" w:pos="497"/>
            </w:tabs>
            <w:jc w:val="center"/>
          </w:pPr>
          <w:r>
            <w:t>richtige Antwort</w:t>
          </w:r>
        </w:p>
      </w:tc>
    </w:tr>
  </w:tbl>
  <w:p w:rsidR="00C61874" w:rsidRDefault="00C61874" w:rsidP="00463BC1">
    <w:pPr>
      <w:pStyle w:val="Heade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D76C9C" w:rsidRDefault="00C61874">
    <w:pPr>
      <w:pStyle w:val="Heading1"/>
      <w:rPr>
        <w:lang w:val="de-DE"/>
      </w:rPr>
    </w:pPr>
    <w:r w:rsidRPr="00D76C9C">
      <w:rPr>
        <w:lang w:val="de-DE"/>
      </w:rPr>
      <w:t>Praxis</w:t>
    </w:r>
  </w:p>
  <w:p w:rsidR="00C61874" w:rsidRPr="00D76C9C" w:rsidRDefault="00C61874">
    <w:pPr>
      <w:pStyle w:val="Heading1"/>
      <w:rPr>
        <w:lang w:val="de-DE"/>
      </w:rPr>
    </w:pPr>
    <w:r w:rsidRPr="00D76C9C">
      <w:rPr>
        <w:lang w:val="de-DE"/>
      </w:rPr>
      <w:t>Prüfungsziel 4: Arbeiten mit Slop, Restladung und Restetanks</w:t>
    </w:r>
  </w:p>
  <w:p w:rsidR="00C61874" w:rsidRPr="00D76C9C" w:rsidRDefault="00C6187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pPr>
            <w:pStyle w:val="Header"/>
            <w:tabs>
              <w:tab w:val="clear" w:pos="4536"/>
              <w:tab w:val="left" w:pos="284"/>
            </w:tabs>
            <w:jc w:val="center"/>
          </w:pPr>
          <w:r>
            <w:t>Nummer</w:t>
          </w:r>
        </w:p>
      </w:tc>
      <w:tc>
        <w:tcPr>
          <w:tcW w:w="6945" w:type="dxa"/>
        </w:tcPr>
        <w:p w:rsidR="00C61874" w:rsidRDefault="00C61874">
          <w:pPr>
            <w:pStyle w:val="Header"/>
            <w:tabs>
              <w:tab w:val="clear" w:pos="4536"/>
              <w:tab w:val="left" w:pos="355"/>
            </w:tabs>
            <w:jc w:val="center"/>
          </w:pPr>
          <w:r>
            <w:t>Quelle</w:t>
          </w:r>
        </w:p>
        <w:p w:rsidR="00C61874" w:rsidRDefault="00C61874">
          <w:pPr>
            <w:pStyle w:val="Header"/>
            <w:tabs>
              <w:tab w:val="left" w:pos="832"/>
            </w:tabs>
            <w:jc w:val="center"/>
          </w:pPr>
        </w:p>
      </w:tc>
      <w:tc>
        <w:tcPr>
          <w:tcW w:w="1204" w:type="dxa"/>
        </w:tcPr>
        <w:p w:rsidR="00C61874" w:rsidRDefault="00C61874">
          <w:pPr>
            <w:pStyle w:val="Header"/>
            <w:tabs>
              <w:tab w:val="left" w:pos="497"/>
            </w:tabs>
            <w:jc w:val="center"/>
          </w:pPr>
          <w:r>
            <w:t>richtige Antwort</w:t>
          </w:r>
        </w:p>
      </w:tc>
    </w:tr>
  </w:tbl>
  <w:p w:rsidR="00C61874" w:rsidRDefault="00C61874">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rsidP="00463BC1">
    <w:pPr>
      <w:pStyle w:val="Heading1"/>
      <w:rPr>
        <w:lang w:val="de-DE"/>
      </w:rPr>
    </w:pPr>
    <w:r>
      <w:rPr>
        <w:lang w:val="de-DE"/>
      </w:rPr>
      <w:t>Praxis</w:t>
    </w:r>
  </w:p>
  <w:p w:rsidR="00C61874" w:rsidRDefault="00C61874" w:rsidP="00463BC1">
    <w:pPr>
      <w:pStyle w:val="Heading1"/>
      <w:rPr>
        <w:lang w:val="de-DE"/>
      </w:rPr>
    </w:pPr>
    <w:r>
      <w:rPr>
        <w:lang w:val="de-DE"/>
      </w:rPr>
      <w:t xml:space="preserve">Prüfungsziel 4: </w:t>
    </w:r>
    <w:r w:rsidRPr="00D76C9C">
      <w:rPr>
        <w:lang w:val="de-DE"/>
      </w:rPr>
      <w:t>Arbeiten mit Slop, Restladung und Restetanks</w:t>
    </w:r>
  </w:p>
  <w:p w:rsidR="00C61874" w:rsidRDefault="00C61874" w:rsidP="00463BC1">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rsidP="0008378F">
          <w:pPr>
            <w:pStyle w:val="Header"/>
            <w:tabs>
              <w:tab w:val="clear" w:pos="4536"/>
              <w:tab w:val="left" w:pos="284"/>
            </w:tabs>
            <w:jc w:val="center"/>
            <w:rPr>
              <w:lang w:val="de-DE"/>
            </w:rPr>
          </w:pPr>
          <w:r>
            <w:rPr>
              <w:lang w:val="de-DE"/>
            </w:rPr>
            <w:t>Nummer</w:t>
          </w:r>
        </w:p>
      </w:tc>
      <w:tc>
        <w:tcPr>
          <w:tcW w:w="6945" w:type="dxa"/>
        </w:tcPr>
        <w:p w:rsidR="00C61874" w:rsidRDefault="00C61874" w:rsidP="0008378F">
          <w:pPr>
            <w:pStyle w:val="Header"/>
            <w:tabs>
              <w:tab w:val="clear" w:pos="4536"/>
              <w:tab w:val="left" w:pos="355"/>
            </w:tabs>
            <w:jc w:val="center"/>
            <w:rPr>
              <w:lang w:val="de-DE"/>
            </w:rPr>
          </w:pPr>
          <w:r>
            <w:rPr>
              <w:lang w:val="de-DE"/>
            </w:rPr>
            <w:t>Quelle</w:t>
          </w:r>
        </w:p>
        <w:p w:rsidR="00C61874" w:rsidRDefault="00C61874" w:rsidP="0008378F">
          <w:pPr>
            <w:pStyle w:val="Header"/>
            <w:tabs>
              <w:tab w:val="left" w:pos="832"/>
            </w:tabs>
            <w:jc w:val="center"/>
            <w:rPr>
              <w:lang w:val="de-DE"/>
            </w:rPr>
          </w:pPr>
        </w:p>
      </w:tc>
      <w:tc>
        <w:tcPr>
          <w:tcW w:w="1204" w:type="dxa"/>
        </w:tcPr>
        <w:p w:rsidR="00C61874" w:rsidRDefault="00C61874" w:rsidP="0008378F">
          <w:pPr>
            <w:pStyle w:val="Header"/>
            <w:tabs>
              <w:tab w:val="left" w:pos="497"/>
            </w:tabs>
            <w:jc w:val="center"/>
            <w:rPr>
              <w:lang w:val="de-DE"/>
            </w:rPr>
          </w:pPr>
          <w:r>
            <w:rPr>
              <w:lang w:val="de-DE"/>
            </w:rPr>
            <w:t>richtige Antwort</w:t>
          </w:r>
        </w:p>
      </w:tc>
    </w:tr>
  </w:tbl>
  <w:p w:rsidR="00C61874" w:rsidRPr="00463BC1" w:rsidRDefault="00C61874">
    <w:pPr>
      <w:pStyle w:val="Header"/>
      <w:rPr>
        <w:lang w:val="de-DE"/>
      </w:rP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Pr="00D76C9C" w:rsidRDefault="00C61874" w:rsidP="00463BC1">
    <w:pPr>
      <w:pStyle w:val="Heading1"/>
      <w:rPr>
        <w:lang w:val="de-DE"/>
      </w:rPr>
    </w:pPr>
    <w:r w:rsidRPr="00D76C9C">
      <w:rPr>
        <w:lang w:val="de-DE"/>
      </w:rPr>
      <w:t>Praxis</w:t>
    </w:r>
  </w:p>
  <w:p w:rsidR="00C61874" w:rsidRPr="00D76C9C" w:rsidRDefault="00C61874" w:rsidP="00463BC1">
    <w:pPr>
      <w:pStyle w:val="Heading1"/>
      <w:rPr>
        <w:lang w:val="de-DE"/>
      </w:rPr>
    </w:pPr>
    <w:r>
      <w:rPr>
        <w:lang w:val="de-DE"/>
      </w:rPr>
      <w:t>Prüfungsziel 5: Gasfreiheit</w:t>
    </w:r>
  </w:p>
  <w:p w:rsidR="00C61874" w:rsidRPr="00D76C9C" w:rsidRDefault="00C61874" w:rsidP="00463BC1">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rsidP="0008378F">
          <w:pPr>
            <w:pStyle w:val="Header"/>
            <w:tabs>
              <w:tab w:val="clear" w:pos="4536"/>
              <w:tab w:val="left" w:pos="284"/>
            </w:tabs>
            <w:jc w:val="center"/>
          </w:pPr>
          <w:r>
            <w:t>Nummer</w:t>
          </w:r>
        </w:p>
      </w:tc>
      <w:tc>
        <w:tcPr>
          <w:tcW w:w="6945" w:type="dxa"/>
        </w:tcPr>
        <w:p w:rsidR="00C61874" w:rsidRDefault="00C61874" w:rsidP="0008378F">
          <w:pPr>
            <w:pStyle w:val="Header"/>
            <w:tabs>
              <w:tab w:val="clear" w:pos="4536"/>
              <w:tab w:val="left" w:pos="355"/>
            </w:tabs>
            <w:jc w:val="center"/>
          </w:pPr>
          <w:r>
            <w:t>Quelle</w:t>
          </w:r>
        </w:p>
        <w:p w:rsidR="00C61874" w:rsidRDefault="00C61874" w:rsidP="0008378F">
          <w:pPr>
            <w:pStyle w:val="Header"/>
            <w:tabs>
              <w:tab w:val="left" w:pos="832"/>
            </w:tabs>
            <w:jc w:val="center"/>
          </w:pPr>
        </w:p>
      </w:tc>
      <w:tc>
        <w:tcPr>
          <w:tcW w:w="1204" w:type="dxa"/>
        </w:tcPr>
        <w:p w:rsidR="00C61874" w:rsidRDefault="00C61874" w:rsidP="0008378F">
          <w:pPr>
            <w:pStyle w:val="Header"/>
            <w:tabs>
              <w:tab w:val="left" w:pos="497"/>
            </w:tabs>
            <w:jc w:val="center"/>
          </w:pPr>
          <w:r>
            <w:t>richtige Antwort</w:t>
          </w:r>
        </w:p>
      </w:tc>
    </w:tr>
  </w:tbl>
  <w:p w:rsidR="00C61874" w:rsidRDefault="00C61874" w:rsidP="00463BC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rsidP="0085200F">
    <w:pPr>
      <w:pStyle w:val="Heading1"/>
      <w:rPr>
        <w:lang w:val="de-DE"/>
      </w:rPr>
    </w:pPr>
    <w:r>
      <w:rPr>
        <w:lang w:val="de-DE"/>
      </w:rPr>
      <w:t>Physikalische und chemische Kenntnisse</w:t>
    </w:r>
  </w:p>
  <w:p w:rsidR="00C61874" w:rsidRDefault="00C61874" w:rsidP="0085200F">
    <w:pPr>
      <w:pStyle w:val="Heading1"/>
      <w:spacing w:after="120"/>
      <w:rPr>
        <w:lang w:val="de-DE"/>
      </w:rPr>
    </w:pPr>
    <w:r>
      <w:rPr>
        <w:lang w:val="de-DE"/>
      </w:rPr>
      <w:t>Prüfungsziel 2: Temperatur, Druck, Volumen</w:t>
    </w: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rsidP="00B0713E">
          <w:pPr>
            <w:pStyle w:val="Header"/>
            <w:tabs>
              <w:tab w:val="clear" w:pos="4536"/>
              <w:tab w:val="left" w:pos="284"/>
            </w:tabs>
            <w:jc w:val="center"/>
            <w:rPr>
              <w:lang w:val="de-DE"/>
            </w:rPr>
          </w:pPr>
          <w:r>
            <w:rPr>
              <w:lang w:val="de-DE"/>
            </w:rPr>
            <w:t>Nummer</w:t>
          </w:r>
        </w:p>
      </w:tc>
      <w:tc>
        <w:tcPr>
          <w:tcW w:w="6945" w:type="dxa"/>
        </w:tcPr>
        <w:p w:rsidR="00C61874" w:rsidRDefault="00C61874" w:rsidP="00B0713E">
          <w:pPr>
            <w:pStyle w:val="Header"/>
            <w:tabs>
              <w:tab w:val="left" w:pos="832"/>
            </w:tabs>
            <w:jc w:val="center"/>
            <w:rPr>
              <w:lang w:val="de-DE"/>
            </w:rPr>
          </w:pPr>
          <w:r>
            <w:rPr>
              <w:lang w:val="de-DE"/>
            </w:rPr>
            <w:t>Quelle</w:t>
          </w:r>
        </w:p>
      </w:tc>
      <w:tc>
        <w:tcPr>
          <w:tcW w:w="1204" w:type="dxa"/>
        </w:tcPr>
        <w:p w:rsidR="00C61874" w:rsidRDefault="00C61874" w:rsidP="00B0713E">
          <w:pPr>
            <w:pStyle w:val="Header"/>
            <w:tabs>
              <w:tab w:val="left" w:pos="497"/>
            </w:tabs>
            <w:jc w:val="center"/>
            <w:rPr>
              <w:lang w:val="de-DE"/>
            </w:rPr>
          </w:pPr>
          <w:r>
            <w:rPr>
              <w:lang w:val="de-DE"/>
            </w:rPr>
            <w:t>richtige Antwort</w:t>
          </w:r>
        </w:p>
      </w:tc>
    </w:tr>
  </w:tbl>
  <w:p w:rsidR="00C61874" w:rsidRDefault="00C61874" w:rsidP="0085200F">
    <w:pPr>
      <w:pStyle w:val="Header"/>
    </w:pPr>
  </w:p>
  <w:p w:rsidR="00C61874" w:rsidRPr="0085200F" w:rsidRDefault="00C61874" w:rsidP="0085200F">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pPr>
      <w:pStyle w:val="Heading1"/>
      <w:rPr>
        <w:lang w:val="de-DE"/>
      </w:rPr>
    </w:pPr>
    <w:r>
      <w:rPr>
        <w:lang w:val="de-DE"/>
      </w:rPr>
      <w:t>Praxis</w:t>
    </w:r>
  </w:p>
  <w:p w:rsidR="00C61874" w:rsidRDefault="00C61874">
    <w:pPr>
      <w:pStyle w:val="Heading1"/>
      <w:rPr>
        <w:lang w:val="de-DE"/>
      </w:rPr>
    </w:pPr>
    <w:r>
      <w:rPr>
        <w:lang w:val="de-DE"/>
      </w:rPr>
      <w:t>Prüfungsziel 5: Gasfreiheit</w:t>
    </w:r>
  </w:p>
  <w:p w:rsidR="00C61874" w:rsidRDefault="00C6187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pPr>
            <w:pStyle w:val="Header"/>
            <w:tabs>
              <w:tab w:val="clear" w:pos="4536"/>
              <w:tab w:val="left" w:pos="284"/>
            </w:tabs>
            <w:jc w:val="center"/>
            <w:rPr>
              <w:lang w:val="de-DE"/>
            </w:rPr>
          </w:pPr>
          <w:r>
            <w:rPr>
              <w:lang w:val="de-DE"/>
            </w:rPr>
            <w:t>Nummer</w:t>
          </w:r>
        </w:p>
      </w:tc>
      <w:tc>
        <w:tcPr>
          <w:tcW w:w="6945" w:type="dxa"/>
        </w:tcPr>
        <w:p w:rsidR="00C61874" w:rsidRDefault="00C61874">
          <w:pPr>
            <w:pStyle w:val="Header"/>
            <w:tabs>
              <w:tab w:val="clear" w:pos="4536"/>
              <w:tab w:val="left" w:pos="355"/>
            </w:tabs>
            <w:jc w:val="center"/>
            <w:rPr>
              <w:lang w:val="de-DE"/>
            </w:rPr>
          </w:pPr>
          <w:r>
            <w:rPr>
              <w:lang w:val="de-DE"/>
            </w:rPr>
            <w:t>Quelle</w:t>
          </w:r>
        </w:p>
        <w:p w:rsidR="00C61874" w:rsidRDefault="00C61874">
          <w:pPr>
            <w:pStyle w:val="Header"/>
            <w:tabs>
              <w:tab w:val="left" w:pos="832"/>
            </w:tabs>
            <w:jc w:val="center"/>
            <w:rPr>
              <w:lang w:val="de-DE"/>
            </w:rPr>
          </w:pPr>
        </w:p>
      </w:tc>
      <w:tc>
        <w:tcPr>
          <w:tcW w:w="1204" w:type="dxa"/>
        </w:tcPr>
        <w:p w:rsidR="00C61874" w:rsidRDefault="00C61874">
          <w:pPr>
            <w:pStyle w:val="Header"/>
            <w:tabs>
              <w:tab w:val="left" w:pos="497"/>
            </w:tabs>
            <w:jc w:val="center"/>
            <w:rPr>
              <w:lang w:val="de-DE"/>
            </w:rPr>
          </w:pPr>
          <w:r>
            <w:rPr>
              <w:lang w:val="de-DE"/>
            </w:rPr>
            <w:t>richtige Antwort</w:t>
          </w:r>
        </w:p>
      </w:tc>
    </w:tr>
  </w:tbl>
  <w:p w:rsidR="00C61874" w:rsidRDefault="00C61874">
    <w:pPr>
      <w:pStyle w:val="Header"/>
      <w:rPr>
        <w:lang w:val="de-DE"/>
      </w:rP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rsidP="00AD0416">
    <w:pPr>
      <w:pStyle w:val="Heading1"/>
    </w:pPr>
    <w:r>
      <w:t>Praxis</w:t>
    </w:r>
  </w:p>
  <w:p w:rsidR="00C61874" w:rsidRDefault="00C61874" w:rsidP="00AD0416">
    <w:pPr>
      <w:pStyle w:val="Heading1"/>
    </w:pPr>
    <w:r>
      <w:t>Prüfungsziel 6: Laden, Löschen</w:t>
    </w:r>
  </w:p>
  <w:p w:rsidR="00C61874" w:rsidRDefault="00C61874" w:rsidP="00AD0416"/>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rsidP="0008378F">
          <w:pPr>
            <w:pStyle w:val="Header"/>
            <w:tabs>
              <w:tab w:val="clear" w:pos="4536"/>
              <w:tab w:val="left" w:pos="284"/>
            </w:tabs>
            <w:jc w:val="center"/>
          </w:pPr>
          <w:r>
            <w:t>Nummer</w:t>
          </w:r>
        </w:p>
      </w:tc>
      <w:tc>
        <w:tcPr>
          <w:tcW w:w="6945" w:type="dxa"/>
        </w:tcPr>
        <w:p w:rsidR="00C61874" w:rsidRDefault="00C61874" w:rsidP="0008378F">
          <w:pPr>
            <w:pStyle w:val="Header"/>
            <w:tabs>
              <w:tab w:val="clear" w:pos="4536"/>
              <w:tab w:val="left" w:pos="355"/>
            </w:tabs>
            <w:jc w:val="center"/>
          </w:pPr>
          <w:r>
            <w:t>Quelle</w:t>
          </w:r>
        </w:p>
        <w:p w:rsidR="00C61874" w:rsidRDefault="00C61874" w:rsidP="0008378F">
          <w:pPr>
            <w:pStyle w:val="Header"/>
            <w:tabs>
              <w:tab w:val="left" w:pos="832"/>
            </w:tabs>
            <w:jc w:val="center"/>
          </w:pPr>
        </w:p>
      </w:tc>
      <w:tc>
        <w:tcPr>
          <w:tcW w:w="1204" w:type="dxa"/>
        </w:tcPr>
        <w:p w:rsidR="00C61874" w:rsidRDefault="00C61874" w:rsidP="0008378F">
          <w:pPr>
            <w:pStyle w:val="Header"/>
            <w:tabs>
              <w:tab w:val="left" w:pos="497"/>
            </w:tabs>
            <w:jc w:val="center"/>
          </w:pPr>
          <w:r>
            <w:t>richtige Antwort</w:t>
          </w:r>
        </w:p>
      </w:tc>
    </w:tr>
  </w:tbl>
  <w:p w:rsidR="00C61874" w:rsidRDefault="00C61874" w:rsidP="00AD0416">
    <w:pPr>
      <w:pStyle w:val="Heade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pPr>
      <w:pStyle w:val="Heading1"/>
    </w:pPr>
    <w:r>
      <w:t>Praxis</w:t>
    </w:r>
  </w:p>
  <w:p w:rsidR="00C61874" w:rsidRDefault="00C61874">
    <w:pPr>
      <w:pStyle w:val="Heading1"/>
    </w:pPr>
    <w:r>
      <w:t>Prüfungsziel 6: Laden, Löschen</w:t>
    </w:r>
  </w:p>
  <w:p w:rsidR="00C61874" w:rsidRDefault="00C61874"/>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pPr>
            <w:pStyle w:val="Header"/>
            <w:tabs>
              <w:tab w:val="clear" w:pos="4536"/>
              <w:tab w:val="left" w:pos="284"/>
            </w:tabs>
            <w:jc w:val="center"/>
          </w:pPr>
          <w:r>
            <w:t>Nummer</w:t>
          </w:r>
        </w:p>
      </w:tc>
      <w:tc>
        <w:tcPr>
          <w:tcW w:w="6945" w:type="dxa"/>
        </w:tcPr>
        <w:p w:rsidR="00C61874" w:rsidRDefault="00C61874">
          <w:pPr>
            <w:pStyle w:val="Header"/>
            <w:tabs>
              <w:tab w:val="clear" w:pos="4536"/>
              <w:tab w:val="left" w:pos="355"/>
            </w:tabs>
            <w:jc w:val="center"/>
          </w:pPr>
          <w:r>
            <w:t>Quelle</w:t>
          </w:r>
        </w:p>
        <w:p w:rsidR="00C61874" w:rsidRDefault="00C61874">
          <w:pPr>
            <w:pStyle w:val="Header"/>
            <w:tabs>
              <w:tab w:val="left" w:pos="832"/>
            </w:tabs>
            <w:jc w:val="center"/>
          </w:pPr>
        </w:p>
      </w:tc>
      <w:tc>
        <w:tcPr>
          <w:tcW w:w="1204" w:type="dxa"/>
        </w:tcPr>
        <w:p w:rsidR="00C61874" w:rsidRDefault="00C61874">
          <w:pPr>
            <w:pStyle w:val="Header"/>
            <w:tabs>
              <w:tab w:val="left" w:pos="497"/>
            </w:tabs>
            <w:jc w:val="center"/>
          </w:pPr>
          <w:r>
            <w:t>richtige Antwort</w:t>
          </w:r>
        </w:p>
      </w:tc>
    </w:tr>
  </w:tbl>
  <w:p w:rsidR="00C61874" w:rsidRDefault="00C61874">
    <w:pPr>
      <w:pStyle w:val="Heade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rsidP="00AD0416">
    <w:pPr>
      <w:pStyle w:val="Heading1"/>
    </w:pPr>
    <w:r>
      <w:t>Praxis</w:t>
    </w:r>
  </w:p>
  <w:p w:rsidR="00C61874" w:rsidRDefault="00C61874" w:rsidP="00AD0416">
    <w:pPr>
      <w:pStyle w:val="Heading1"/>
    </w:pPr>
    <w:r>
      <w:t>Prüfungsziel 7: Beheizen</w:t>
    </w:r>
  </w:p>
  <w:p w:rsidR="00C61874" w:rsidRDefault="00C61874" w:rsidP="00AD0416"/>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rsidP="0008378F">
          <w:pPr>
            <w:pStyle w:val="Header"/>
            <w:tabs>
              <w:tab w:val="clear" w:pos="4536"/>
              <w:tab w:val="left" w:pos="284"/>
            </w:tabs>
            <w:jc w:val="center"/>
          </w:pPr>
          <w:r>
            <w:t>Nummer</w:t>
          </w:r>
        </w:p>
      </w:tc>
      <w:tc>
        <w:tcPr>
          <w:tcW w:w="6945" w:type="dxa"/>
        </w:tcPr>
        <w:p w:rsidR="00C61874" w:rsidRDefault="00C61874" w:rsidP="0008378F">
          <w:pPr>
            <w:pStyle w:val="Header"/>
            <w:tabs>
              <w:tab w:val="clear" w:pos="4536"/>
              <w:tab w:val="left" w:pos="355"/>
            </w:tabs>
            <w:jc w:val="center"/>
          </w:pPr>
          <w:r>
            <w:t>Quelle</w:t>
          </w:r>
        </w:p>
        <w:p w:rsidR="00C61874" w:rsidRDefault="00C61874" w:rsidP="0008378F">
          <w:pPr>
            <w:pStyle w:val="Header"/>
            <w:tabs>
              <w:tab w:val="left" w:pos="832"/>
            </w:tabs>
            <w:jc w:val="center"/>
          </w:pPr>
        </w:p>
      </w:tc>
      <w:tc>
        <w:tcPr>
          <w:tcW w:w="1204" w:type="dxa"/>
        </w:tcPr>
        <w:p w:rsidR="00C61874" w:rsidRDefault="00C61874" w:rsidP="0008378F">
          <w:pPr>
            <w:pStyle w:val="Header"/>
            <w:tabs>
              <w:tab w:val="left" w:pos="497"/>
            </w:tabs>
            <w:jc w:val="center"/>
          </w:pPr>
          <w:r>
            <w:t>richtige Antwort</w:t>
          </w:r>
        </w:p>
      </w:tc>
    </w:tr>
  </w:tbl>
  <w:p w:rsidR="00C61874" w:rsidRDefault="00C61874" w:rsidP="00AD0416">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rsidP="00DF13C0">
    <w:pPr>
      <w:pStyle w:val="Heading1"/>
    </w:pPr>
    <w:r>
      <w:t>Praxis</w:t>
    </w:r>
  </w:p>
  <w:p w:rsidR="00C61874" w:rsidRDefault="00C61874" w:rsidP="00DF13C0">
    <w:pPr>
      <w:pStyle w:val="Heading1"/>
    </w:pPr>
    <w:r>
      <w:t>Prüfungsziel 7: Beheizen</w:t>
    </w:r>
  </w:p>
  <w:p w:rsidR="00C61874" w:rsidRDefault="00C61874" w:rsidP="00DF13C0"/>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rsidP="0008378F">
          <w:pPr>
            <w:pStyle w:val="Header"/>
            <w:tabs>
              <w:tab w:val="clear" w:pos="4536"/>
              <w:tab w:val="left" w:pos="284"/>
            </w:tabs>
            <w:jc w:val="center"/>
          </w:pPr>
          <w:r>
            <w:t>Nummer</w:t>
          </w:r>
        </w:p>
      </w:tc>
      <w:tc>
        <w:tcPr>
          <w:tcW w:w="6945" w:type="dxa"/>
        </w:tcPr>
        <w:p w:rsidR="00C61874" w:rsidRDefault="00C61874" w:rsidP="0008378F">
          <w:pPr>
            <w:pStyle w:val="Header"/>
            <w:tabs>
              <w:tab w:val="clear" w:pos="4536"/>
              <w:tab w:val="left" w:pos="355"/>
            </w:tabs>
            <w:jc w:val="center"/>
          </w:pPr>
          <w:r>
            <w:t>Quelle</w:t>
          </w:r>
        </w:p>
        <w:p w:rsidR="00C61874" w:rsidRDefault="00C61874" w:rsidP="0008378F">
          <w:pPr>
            <w:pStyle w:val="Header"/>
            <w:tabs>
              <w:tab w:val="left" w:pos="832"/>
            </w:tabs>
            <w:jc w:val="center"/>
          </w:pPr>
        </w:p>
      </w:tc>
      <w:tc>
        <w:tcPr>
          <w:tcW w:w="1204" w:type="dxa"/>
        </w:tcPr>
        <w:p w:rsidR="00C61874" w:rsidRDefault="00C61874" w:rsidP="0008378F">
          <w:pPr>
            <w:pStyle w:val="Header"/>
            <w:tabs>
              <w:tab w:val="left" w:pos="497"/>
            </w:tabs>
            <w:jc w:val="center"/>
          </w:pPr>
          <w:r>
            <w:t>richtige Antwort</w:t>
          </w:r>
        </w:p>
      </w:tc>
    </w:tr>
  </w:tbl>
  <w:p w:rsidR="00C61874" w:rsidRDefault="00C61874">
    <w:pPr>
      <w:pStyle w:val="Heade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rsidP="00DF13C0">
    <w:pPr>
      <w:pStyle w:val="Heading1"/>
    </w:pPr>
    <w:r>
      <w:t>Praxis</w:t>
    </w:r>
  </w:p>
  <w:p w:rsidR="00C61874" w:rsidRDefault="00C61874" w:rsidP="00DF13C0">
    <w:pPr>
      <w:pStyle w:val="Heading1"/>
    </w:pPr>
    <w:r>
      <w:t>Prüfungsziel 7: Beheizen</w:t>
    </w:r>
  </w:p>
  <w:p w:rsidR="00C61874" w:rsidRDefault="00C61874" w:rsidP="00DF13C0"/>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rsidP="0008378F">
          <w:pPr>
            <w:pStyle w:val="Header"/>
            <w:tabs>
              <w:tab w:val="clear" w:pos="4536"/>
              <w:tab w:val="left" w:pos="284"/>
            </w:tabs>
            <w:jc w:val="center"/>
          </w:pPr>
          <w:r>
            <w:t>Nummer</w:t>
          </w:r>
        </w:p>
      </w:tc>
      <w:tc>
        <w:tcPr>
          <w:tcW w:w="6945" w:type="dxa"/>
        </w:tcPr>
        <w:p w:rsidR="00C61874" w:rsidRDefault="00C61874" w:rsidP="0008378F">
          <w:pPr>
            <w:pStyle w:val="Header"/>
            <w:tabs>
              <w:tab w:val="clear" w:pos="4536"/>
              <w:tab w:val="left" w:pos="355"/>
            </w:tabs>
            <w:jc w:val="center"/>
          </w:pPr>
          <w:r>
            <w:t>Quelle</w:t>
          </w:r>
        </w:p>
        <w:p w:rsidR="00C61874" w:rsidRDefault="00C61874" w:rsidP="0008378F">
          <w:pPr>
            <w:pStyle w:val="Header"/>
            <w:tabs>
              <w:tab w:val="left" w:pos="832"/>
            </w:tabs>
            <w:jc w:val="center"/>
          </w:pPr>
        </w:p>
      </w:tc>
      <w:tc>
        <w:tcPr>
          <w:tcW w:w="1204" w:type="dxa"/>
        </w:tcPr>
        <w:p w:rsidR="00C61874" w:rsidRDefault="00C61874" w:rsidP="0008378F">
          <w:pPr>
            <w:pStyle w:val="Header"/>
            <w:tabs>
              <w:tab w:val="left" w:pos="497"/>
            </w:tabs>
            <w:jc w:val="center"/>
          </w:pPr>
          <w:r>
            <w:t>richtige Antwort</w:t>
          </w:r>
        </w:p>
      </w:tc>
    </w:tr>
  </w:tbl>
  <w:p w:rsidR="00C61874" w:rsidRDefault="00C61874" w:rsidP="00DF13C0">
    <w:pPr>
      <w:pStyle w:val="Header"/>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rsidP="00A6410E">
    <w:pPr>
      <w:pStyle w:val="Heading1"/>
      <w:rPr>
        <w:lang w:val="de-DE"/>
      </w:rPr>
    </w:pPr>
    <w:r>
      <w:rPr>
        <w:lang w:val="de-DE"/>
      </w:rPr>
      <w:t>Maßnahmen bei Notfällen</w:t>
    </w:r>
  </w:p>
  <w:p w:rsidR="00C61874" w:rsidRDefault="00C61874" w:rsidP="00A6410E">
    <w:pPr>
      <w:pStyle w:val="Heading1"/>
      <w:rPr>
        <w:lang w:val="de-DE"/>
      </w:rPr>
    </w:pPr>
    <w:r>
      <w:rPr>
        <w:lang w:val="de-DE"/>
      </w:rPr>
      <w:t>Prüfungsziel 1: Persönliche Schäden</w:t>
    </w:r>
  </w:p>
  <w:p w:rsidR="00C61874" w:rsidRDefault="00C61874" w:rsidP="00A6410E">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rsidP="0008378F">
          <w:pPr>
            <w:pStyle w:val="Header"/>
            <w:tabs>
              <w:tab w:val="clear" w:pos="4536"/>
              <w:tab w:val="left" w:pos="284"/>
            </w:tabs>
            <w:jc w:val="center"/>
            <w:rPr>
              <w:lang w:val="de-DE"/>
            </w:rPr>
          </w:pPr>
          <w:r>
            <w:rPr>
              <w:lang w:val="de-DE"/>
            </w:rPr>
            <w:t>Nummer</w:t>
          </w:r>
        </w:p>
      </w:tc>
      <w:tc>
        <w:tcPr>
          <w:tcW w:w="6945" w:type="dxa"/>
        </w:tcPr>
        <w:p w:rsidR="00C61874" w:rsidRDefault="00C61874" w:rsidP="0008378F">
          <w:pPr>
            <w:pStyle w:val="Header"/>
            <w:tabs>
              <w:tab w:val="clear" w:pos="4536"/>
              <w:tab w:val="left" w:pos="355"/>
            </w:tabs>
            <w:jc w:val="center"/>
            <w:rPr>
              <w:lang w:val="de-DE"/>
            </w:rPr>
          </w:pPr>
          <w:r>
            <w:rPr>
              <w:lang w:val="de-DE"/>
            </w:rPr>
            <w:t>Quelle</w:t>
          </w:r>
        </w:p>
        <w:p w:rsidR="00C61874" w:rsidRDefault="00C61874" w:rsidP="0008378F">
          <w:pPr>
            <w:pStyle w:val="Header"/>
            <w:tabs>
              <w:tab w:val="left" w:pos="832"/>
            </w:tabs>
            <w:jc w:val="center"/>
            <w:rPr>
              <w:lang w:val="de-DE"/>
            </w:rPr>
          </w:pPr>
        </w:p>
      </w:tc>
      <w:tc>
        <w:tcPr>
          <w:tcW w:w="1204" w:type="dxa"/>
        </w:tcPr>
        <w:p w:rsidR="00C61874" w:rsidRDefault="00C61874" w:rsidP="0008378F">
          <w:pPr>
            <w:pStyle w:val="Header"/>
            <w:tabs>
              <w:tab w:val="left" w:pos="497"/>
            </w:tabs>
            <w:jc w:val="center"/>
            <w:rPr>
              <w:lang w:val="de-DE"/>
            </w:rPr>
          </w:pPr>
          <w:r>
            <w:rPr>
              <w:lang w:val="de-DE"/>
            </w:rPr>
            <w:t>richtige Antwort</w:t>
          </w:r>
        </w:p>
      </w:tc>
    </w:tr>
  </w:tbl>
  <w:p w:rsidR="00C61874" w:rsidRDefault="00C61874" w:rsidP="00A6410E">
    <w:pPr>
      <w:pStyle w:val="Header"/>
      <w:rPr>
        <w:lang w:val="de-DE"/>
      </w:rPr>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pPr>
      <w:pStyle w:val="Heading1"/>
      <w:rPr>
        <w:lang w:val="de-DE"/>
      </w:rPr>
    </w:pPr>
    <w:r>
      <w:rPr>
        <w:lang w:val="de-DE"/>
      </w:rPr>
      <w:t>Maßnahmen bei Notfällen</w:t>
    </w:r>
  </w:p>
  <w:p w:rsidR="00C61874" w:rsidRDefault="00C61874">
    <w:pPr>
      <w:pStyle w:val="Heading1"/>
      <w:rPr>
        <w:lang w:val="de-DE"/>
      </w:rPr>
    </w:pPr>
    <w:r>
      <w:rPr>
        <w:lang w:val="de-DE"/>
      </w:rPr>
      <w:t>Prüfungsziel 1: Persönliche Schäden</w:t>
    </w:r>
  </w:p>
  <w:p w:rsidR="00C61874" w:rsidRDefault="00C6187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pPr>
            <w:pStyle w:val="Header"/>
            <w:tabs>
              <w:tab w:val="clear" w:pos="4536"/>
              <w:tab w:val="left" w:pos="284"/>
            </w:tabs>
            <w:jc w:val="center"/>
            <w:rPr>
              <w:lang w:val="de-DE"/>
            </w:rPr>
          </w:pPr>
          <w:r>
            <w:rPr>
              <w:lang w:val="de-DE"/>
            </w:rPr>
            <w:t>Nummer</w:t>
          </w:r>
        </w:p>
      </w:tc>
      <w:tc>
        <w:tcPr>
          <w:tcW w:w="6945" w:type="dxa"/>
        </w:tcPr>
        <w:p w:rsidR="00C61874" w:rsidRDefault="00C61874">
          <w:pPr>
            <w:pStyle w:val="Header"/>
            <w:tabs>
              <w:tab w:val="clear" w:pos="4536"/>
              <w:tab w:val="left" w:pos="355"/>
            </w:tabs>
            <w:jc w:val="center"/>
            <w:rPr>
              <w:lang w:val="de-DE"/>
            </w:rPr>
          </w:pPr>
          <w:r>
            <w:rPr>
              <w:lang w:val="de-DE"/>
            </w:rPr>
            <w:t>Quelle</w:t>
          </w:r>
        </w:p>
        <w:p w:rsidR="00C61874" w:rsidRDefault="00C61874">
          <w:pPr>
            <w:pStyle w:val="Header"/>
            <w:tabs>
              <w:tab w:val="left" w:pos="832"/>
            </w:tabs>
            <w:jc w:val="center"/>
            <w:rPr>
              <w:lang w:val="de-DE"/>
            </w:rPr>
          </w:pPr>
        </w:p>
      </w:tc>
      <w:tc>
        <w:tcPr>
          <w:tcW w:w="1204" w:type="dxa"/>
        </w:tcPr>
        <w:p w:rsidR="00C61874" w:rsidRDefault="00C61874">
          <w:pPr>
            <w:pStyle w:val="Header"/>
            <w:tabs>
              <w:tab w:val="left" w:pos="497"/>
            </w:tabs>
            <w:jc w:val="center"/>
            <w:rPr>
              <w:lang w:val="de-DE"/>
            </w:rPr>
          </w:pPr>
          <w:r>
            <w:rPr>
              <w:lang w:val="de-DE"/>
            </w:rPr>
            <w:t>richtige Antwort</w:t>
          </w:r>
        </w:p>
      </w:tc>
    </w:tr>
  </w:tbl>
  <w:p w:rsidR="00C61874" w:rsidRDefault="00C61874">
    <w:pPr>
      <w:pStyle w:val="Header"/>
      <w:rPr>
        <w:lang w:val="de-DE"/>
      </w:rPr>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rsidP="00A6410E">
    <w:pPr>
      <w:pStyle w:val="Heading1"/>
      <w:rPr>
        <w:lang w:val="de-DE"/>
      </w:rPr>
    </w:pPr>
    <w:r>
      <w:rPr>
        <w:lang w:val="de-DE"/>
      </w:rPr>
      <w:t>Maßnahmen bei Notfällen</w:t>
    </w:r>
  </w:p>
  <w:p w:rsidR="00C61874" w:rsidRDefault="00C61874" w:rsidP="00A6410E">
    <w:pPr>
      <w:pStyle w:val="Heading1"/>
      <w:rPr>
        <w:lang w:val="de-DE"/>
      </w:rPr>
    </w:pPr>
    <w:r>
      <w:rPr>
        <w:lang w:val="de-DE"/>
      </w:rPr>
      <w:t>Prüfungsziel 2: Sachliche Schäden</w:t>
    </w:r>
  </w:p>
  <w:p w:rsidR="00C61874" w:rsidRDefault="00C61874" w:rsidP="00A6410E">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rsidP="0008378F">
          <w:pPr>
            <w:pStyle w:val="Header"/>
            <w:tabs>
              <w:tab w:val="clear" w:pos="4536"/>
              <w:tab w:val="left" w:pos="284"/>
            </w:tabs>
            <w:jc w:val="center"/>
            <w:rPr>
              <w:lang w:val="de-DE"/>
            </w:rPr>
          </w:pPr>
          <w:r>
            <w:rPr>
              <w:lang w:val="de-DE"/>
            </w:rPr>
            <w:t>Nummer</w:t>
          </w:r>
        </w:p>
      </w:tc>
      <w:tc>
        <w:tcPr>
          <w:tcW w:w="6945" w:type="dxa"/>
        </w:tcPr>
        <w:p w:rsidR="00C61874" w:rsidRDefault="00C61874" w:rsidP="0008378F">
          <w:pPr>
            <w:pStyle w:val="Header"/>
            <w:tabs>
              <w:tab w:val="clear" w:pos="4536"/>
              <w:tab w:val="left" w:pos="355"/>
            </w:tabs>
            <w:jc w:val="center"/>
            <w:rPr>
              <w:lang w:val="de-DE"/>
            </w:rPr>
          </w:pPr>
          <w:r>
            <w:rPr>
              <w:lang w:val="de-DE"/>
            </w:rPr>
            <w:t>Quelle</w:t>
          </w:r>
        </w:p>
        <w:p w:rsidR="00C61874" w:rsidRDefault="00C61874" w:rsidP="0008378F">
          <w:pPr>
            <w:pStyle w:val="Header"/>
            <w:tabs>
              <w:tab w:val="left" w:pos="832"/>
            </w:tabs>
            <w:jc w:val="center"/>
            <w:rPr>
              <w:lang w:val="de-DE"/>
            </w:rPr>
          </w:pPr>
        </w:p>
      </w:tc>
      <w:tc>
        <w:tcPr>
          <w:tcW w:w="1204" w:type="dxa"/>
        </w:tcPr>
        <w:p w:rsidR="00C61874" w:rsidRDefault="00C61874" w:rsidP="0008378F">
          <w:pPr>
            <w:pStyle w:val="Header"/>
            <w:tabs>
              <w:tab w:val="left" w:pos="497"/>
            </w:tabs>
            <w:jc w:val="center"/>
            <w:rPr>
              <w:lang w:val="de-DE"/>
            </w:rPr>
          </w:pPr>
          <w:r>
            <w:rPr>
              <w:lang w:val="de-DE"/>
            </w:rPr>
            <w:t>richtige Antwort</w:t>
          </w:r>
        </w:p>
      </w:tc>
    </w:tr>
  </w:tbl>
  <w:p w:rsidR="00C61874" w:rsidRDefault="00C61874" w:rsidP="00A6410E">
    <w:pPr>
      <w:pStyle w:val="Header"/>
      <w:rPr>
        <w:lang w:val="de-DE"/>
      </w:rPr>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pPr>
      <w:pStyle w:val="Heading1"/>
      <w:rPr>
        <w:lang w:val="de-DE"/>
      </w:rPr>
    </w:pPr>
    <w:r>
      <w:rPr>
        <w:lang w:val="de-DE"/>
      </w:rPr>
      <w:t>Maßnahmen bei Notfällen</w:t>
    </w:r>
  </w:p>
  <w:p w:rsidR="00C61874" w:rsidRDefault="00C61874">
    <w:pPr>
      <w:pStyle w:val="Heading1"/>
      <w:rPr>
        <w:lang w:val="de-DE"/>
      </w:rPr>
    </w:pPr>
    <w:r>
      <w:rPr>
        <w:lang w:val="de-DE"/>
      </w:rPr>
      <w:t>Prüfungsziel 2: Sachliche Schäden</w:t>
    </w:r>
  </w:p>
  <w:p w:rsidR="00C61874" w:rsidRDefault="00C6187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pPr>
            <w:pStyle w:val="Header"/>
            <w:tabs>
              <w:tab w:val="clear" w:pos="4536"/>
              <w:tab w:val="left" w:pos="284"/>
            </w:tabs>
            <w:jc w:val="center"/>
            <w:rPr>
              <w:lang w:val="de-DE"/>
            </w:rPr>
          </w:pPr>
          <w:r>
            <w:rPr>
              <w:lang w:val="de-DE"/>
            </w:rPr>
            <w:t>Nummer</w:t>
          </w:r>
        </w:p>
      </w:tc>
      <w:tc>
        <w:tcPr>
          <w:tcW w:w="6945" w:type="dxa"/>
        </w:tcPr>
        <w:p w:rsidR="00C61874" w:rsidRDefault="00C61874">
          <w:pPr>
            <w:pStyle w:val="Header"/>
            <w:tabs>
              <w:tab w:val="clear" w:pos="4536"/>
              <w:tab w:val="left" w:pos="355"/>
            </w:tabs>
            <w:jc w:val="center"/>
            <w:rPr>
              <w:lang w:val="de-DE"/>
            </w:rPr>
          </w:pPr>
          <w:r>
            <w:rPr>
              <w:lang w:val="de-DE"/>
            </w:rPr>
            <w:t>Quelle</w:t>
          </w:r>
        </w:p>
        <w:p w:rsidR="00C61874" w:rsidRDefault="00C61874">
          <w:pPr>
            <w:pStyle w:val="Header"/>
            <w:tabs>
              <w:tab w:val="left" w:pos="832"/>
            </w:tabs>
            <w:jc w:val="center"/>
            <w:rPr>
              <w:lang w:val="de-DE"/>
            </w:rPr>
          </w:pPr>
        </w:p>
      </w:tc>
      <w:tc>
        <w:tcPr>
          <w:tcW w:w="1204" w:type="dxa"/>
        </w:tcPr>
        <w:p w:rsidR="00C61874" w:rsidRDefault="00C61874">
          <w:pPr>
            <w:pStyle w:val="Header"/>
            <w:tabs>
              <w:tab w:val="left" w:pos="497"/>
            </w:tabs>
            <w:jc w:val="center"/>
            <w:rPr>
              <w:lang w:val="de-DE"/>
            </w:rPr>
          </w:pPr>
          <w:r>
            <w:rPr>
              <w:lang w:val="de-DE"/>
            </w:rPr>
            <w:t>richtige Antwort</w:t>
          </w:r>
        </w:p>
      </w:tc>
    </w:tr>
  </w:tbl>
  <w:p w:rsidR="00C61874" w:rsidRDefault="00C61874">
    <w:pPr>
      <w:pStyle w:val="Header"/>
      <w:rPr>
        <w:lang w:val="de-D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rsidP="00A12AA1">
    <w:pPr>
      <w:pStyle w:val="Heading1"/>
      <w:rPr>
        <w:lang w:val="de-DE"/>
      </w:rPr>
    </w:pPr>
    <w:r>
      <w:rPr>
        <w:lang w:val="de-DE"/>
      </w:rPr>
      <w:t>Physikalische und chemische Kenntnisse</w:t>
    </w:r>
  </w:p>
  <w:p w:rsidR="00C61874" w:rsidRDefault="00C61874" w:rsidP="00A12AA1">
    <w:pPr>
      <w:pStyle w:val="Heading1"/>
      <w:spacing w:after="120"/>
      <w:rPr>
        <w:lang w:val="de-DE"/>
      </w:rPr>
    </w:pPr>
    <w:r>
      <w:rPr>
        <w:lang w:val="de-DE"/>
      </w:rPr>
      <w:t>Prüfungsziel 2: Temperatur, Druck, Volumen</w:t>
    </w: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rsidP="00BE720F">
          <w:pPr>
            <w:pStyle w:val="Header"/>
            <w:tabs>
              <w:tab w:val="clear" w:pos="4536"/>
              <w:tab w:val="left" w:pos="284"/>
            </w:tabs>
            <w:jc w:val="center"/>
            <w:rPr>
              <w:lang w:val="de-DE"/>
            </w:rPr>
          </w:pPr>
          <w:r>
            <w:rPr>
              <w:lang w:val="de-DE"/>
            </w:rPr>
            <w:t>Nummer</w:t>
          </w:r>
        </w:p>
      </w:tc>
      <w:tc>
        <w:tcPr>
          <w:tcW w:w="6945" w:type="dxa"/>
        </w:tcPr>
        <w:p w:rsidR="00C61874" w:rsidRDefault="00C61874" w:rsidP="00BE720F">
          <w:pPr>
            <w:pStyle w:val="Header"/>
            <w:tabs>
              <w:tab w:val="left" w:pos="832"/>
            </w:tabs>
            <w:jc w:val="center"/>
            <w:rPr>
              <w:lang w:val="de-DE"/>
            </w:rPr>
          </w:pPr>
          <w:r>
            <w:rPr>
              <w:lang w:val="de-DE"/>
            </w:rPr>
            <w:t>Quelle</w:t>
          </w:r>
        </w:p>
      </w:tc>
      <w:tc>
        <w:tcPr>
          <w:tcW w:w="1204" w:type="dxa"/>
        </w:tcPr>
        <w:p w:rsidR="00C61874" w:rsidRDefault="00C61874" w:rsidP="00BE720F">
          <w:pPr>
            <w:pStyle w:val="Header"/>
            <w:tabs>
              <w:tab w:val="left" w:pos="497"/>
            </w:tabs>
            <w:jc w:val="center"/>
            <w:rPr>
              <w:lang w:val="de-DE"/>
            </w:rPr>
          </w:pPr>
          <w:r>
            <w:rPr>
              <w:lang w:val="de-DE"/>
            </w:rPr>
            <w:t>richtige Antwort</w:t>
          </w:r>
        </w:p>
      </w:tc>
    </w:tr>
  </w:tbl>
  <w:p w:rsidR="00C61874" w:rsidRDefault="00C61874" w:rsidP="00A12AA1">
    <w:pPr>
      <w:pStyle w:val="Header"/>
    </w:pPr>
  </w:p>
  <w:p w:rsidR="00C61874" w:rsidRPr="0085200F" w:rsidRDefault="00C61874" w:rsidP="00A12AA1">
    <w:pPr>
      <w:pStyle w:val="Header"/>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rsidP="00FC1DB6">
    <w:pPr>
      <w:pStyle w:val="Heading1"/>
      <w:rPr>
        <w:lang w:val="de-DE"/>
      </w:rPr>
    </w:pPr>
    <w:r>
      <w:rPr>
        <w:lang w:val="de-DE"/>
      </w:rPr>
      <w:t>Maßnahmen bei Notfällen</w:t>
    </w:r>
  </w:p>
  <w:p w:rsidR="00C61874" w:rsidRDefault="00C61874" w:rsidP="00FC1DB6">
    <w:pPr>
      <w:pStyle w:val="Heading1"/>
      <w:rPr>
        <w:lang w:val="de-DE"/>
      </w:rPr>
    </w:pPr>
    <w:r>
      <w:rPr>
        <w:lang w:val="de-DE"/>
      </w:rPr>
      <w:t>Prüfungsziel 3: Umweltschäden</w:t>
    </w:r>
  </w:p>
  <w:p w:rsidR="00C61874" w:rsidRDefault="00C61874" w:rsidP="00A6410E">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rsidP="0008378F">
          <w:pPr>
            <w:pStyle w:val="Header"/>
            <w:tabs>
              <w:tab w:val="clear" w:pos="4536"/>
              <w:tab w:val="left" w:pos="284"/>
            </w:tabs>
            <w:jc w:val="center"/>
            <w:rPr>
              <w:lang w:val="de-DE"/>
            </w:rPr>
          </w:pPr>
          <w:r>
            <w:rPr>
              <w:lang w:val="de-DE"/>
            </w:rPr>
            <w:t>Nummer</w:t>
          </w:r>
        </w:p>
      </w:tc>
      <w:tc>
        <w:tcPr>
          <w:tcW w:w="6945" w:type="dxa"/>
        </w:tcPr>
        <w:p w:rsidR="00C61874" w:rsidRDefault="00C61874" w:rsidP="0008378F">
          <w:pPr>
            <w:pStyle w:val="Header"/>
            <w:tabs>
              <w:tab w:val="clear" w:pos="4536"/>
              <w:tab w:val="left" w:pos="355"/>
            </w:tabs>
            <w:jc w:val="center"/>
            <w:rPr>
              <w:lang w:val="de-DE"/>
            </w:rPr>
          </w:pPr>
          <w:r>
            <w:rPr>
              <w:lang w:val="de-DE"/>
            </w:rPr>
            <w:t>Quelle</w:t>
          </w:r>
        </w:p>
        <w:p w:rsidR="00C61874" w:rsidRDefault="00C61874" w:rsidP="0008378F">
          <w:pPr>
            <w:pStyle w:val="Header"/>
            <w:tabs>
              <w:tab w:val="left" w:pos="832"/>
            </w:tabs>
            <w:jc w:val="center"/>
            <w:rPr>
              <w:lang w:val="de-DE"/>
            </w:rPr>
          </w:pPr>
        </w:p>
      </w:tc>
      <w:tc>
        <w:tcPr>
          <w:tcW w:w="1204" w:type="dxa"/>
        </w:tcPr>
        <w:p w:rsidR="00C61874" w:rsidRDefault="00C61874" w:rsidP="0008378F">
          <w:pPr>
            <w:pStyle w:val="Header"/>
            <w:tabs>
              <w:tab w:val="left" w:pos="497"/>
            </w:tabs>
            <w:jc w:val="center"/>
            <w:rPr>
              <w:lang w:val="de-DE"/>
            </w:rPr>
          </w:pPr>
          <w:r>
            <w:rPr>
              <w:lang w:val="de-DE"/>
            </w:rPr>
            <w:t>richtige Antwort</w:t>
          </w:r>
        </w:p>
      </w:tc>
    </w:tr>
  </w:tbl>
  <w:p w:rsidR="00C61874" w:rsidRDefault="00C61874" w:rsidP="00A6410E">
    <w:pPr>
      <w:pStyle w:val="Header"/>
      <w:rPr>
        <w:lang w:val="de-DE"/>
      </w:rPr>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pPr>
      <w:pStyle w:val="Heading1"/>
      <w:rPr>
        <w:lang w:val="de-DE"/>
      </w:rPr>
    </w:pPr>
    <w:r>
      <w:rPr>
        <w:lang w:val="de-DE"/>
      </w:rPr>
      <w:t>Maßnahmen bei Notfällen</w:t>
    </w:r>
  </w:p>
  <w:p w:rsidR="00C61874" w:rsidRDefault="00C61874">
    <w:pPr>
      <w:pStyle w:val="Heading1"/>
      <w:rPr>
        <w:lang w:val="de-DE"/>
      </w:rPr>
    </w:pPr>
    <w:r>
      <w:rPr>
        <w:lang w:val="de-DE"/>
      </w:rPr>
      <w:t>Prüfungsziel 3: Umweltschäden</w:t>
    </w:r>
  </w:p>
  <w:p w:rsidR="00C61874" w:rsidRDefault="00C6187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pPr>
            <w:pStyle w:val="Header"/>
            <w:tabs>
              <w:tab w:val="clear" w:pos="4536"/>
              <w:tab w:val="left" w:pos="284"/>
            </w:tabs>
            <w:jc w:val="center"/>
            <w:rPr>
              <w:lang w:val="de-DE"/>
            </w:rPr>
          </w:pPr>
          <w:r>
            <w:rPr>
              <w:lang w:val="de-DE"/>
            </w:rPr>
            <w:t>Nummer</w:t>
          </w:r>
        </w:p>
      </w:tc>
      <w:tc>
        <w:tcPr>
          <w:tcW w:w="6945" w:type="dxa"/>
        </w:tcPr>
        <w:p w:rsidR="00C61874" w:rsidRDefault="00C61874">
          <w:pPr>
            <w:pStyle w:val="Header"/>
            <w:tabs>
              <w:tab w:val="clear" w:pos="4536"/>
              <w:tab w:val="left" w:pos="355"/>
            </w:tabs>
            <w:jc w:val="center"/>
            <w:rPr>
              <w:lang w:val="de-DE"/>
            </w:rPr>
          </w:pPr>
          <w:r>
            <w:rPr>
              <w:lang w:val="de-DE"/>
            </w:rPr>
            <w:t>Quelle</w:t>
          </w:r>
        </w:p>
        <w:p w:rsidR="00C61874" w:rsidRDefault="00C61874">
          <w:pPr>
            <w:pStyle w:val="Header"/>
            <w:tabs>
              <w:tab w:val="left" w:pos="832"/>
            </w:tabs>
            <w:jc w:val="center"/>
            <w:rPr>
              <w:lang w:val="de-DE"/>
            </w:rPr>
          </w:pPr>
        </w:p>
      </w:tc>
      <w:tc>
        <w:tcPr>
          <w:tcW w:w="1204" w:type="dxa"/>
        </w:tcPr>
        <w:p w:rsidR="00C61874" w:rsidRDefault="00C61874">
          <w:pPr>
            <w:pStyle w:val="Header"/>
            <w:tabs>
              <w:tab w:val="left" w:pos="497"/>
            </w:tabs>
            <w:jc w:val="center"/>
            <w:rPr>
              <w:lang w:val="de-DE"/>
            </w:rPr>
          </w:pPr>
          <w:r>
            <w:rPr>
              <w:lang w:val="de-DE"/>
            </w:rPr>
            <w:t>richtige Antwort</w:t>
          </w:r>
        </w:p>
      </w:tc>
    </w:tr>
  </w:tbl>
  <w:p w:rsidR="00C61874" w:rsidRDefault="00C61874">
    <w:pPr>
      <w:pStyle w:val="Header"/>
      <w:rPr>
        <w:lang w:val="de-DE"/>
      </w:rPr>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rsidP="00077061">
    <w:pPr>
      <w:pStyle w:val="Heading1"/>
      <w:rPr>
        <w:lang w:val="de-DE"/>
      </w:rPr>
    </w:pPr>
    <w:r>
      <w:rPr>
        <w:lang w:val="de-DE"/>
      </w:rPr>
      <w:t>Maßnahmen bei Notfällen</w:t>
    </w:r>
  </w:p>
  <w:p w:rsidR="00C61874" w:rsidRDefault="00C61874" w:rsidP="00077061">
    <w:pPr>
      <w:pStyle w:val="Heading1"/>
      <w:rPr>
        <w:lang w:val="de-DE"/>
      </w:rPr>
    </w:pPr>
    <w:r>
      <w:rPr>
        <w:lang w:val="de-DE"/>
      </w:rPr>
      <w:t>Prüfungsziel 4: Sicherheitspläne</w:t>
    </w:r>
  </w:p>
  <w:p w:rsidR="00C61874" w:rsidRDefault="00C61874" w:rsidP="00077061">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rsidP="0008378F">
          <w:pPr>
            <w:pStyle w:val="Header"/>
            <w:tabs>
              <w:tab w:val="clear" w:pos="4536"/>
              <w:tab w:val="left" w:pos="284"/>
            </w:tabs>
            <w:jc w:val="center"/>
            <w:rPr>
              <w:lang w:val="de-DE"/>
            </w:rPr>
          </w:pPr>
          <w:r>
            <w:rPr>
              <w:lang w:val="de-DE"/>
            </w:rPr>
            <w:t>Nummer</w:t>
          </w:r>
        </w:p>
      </w:tc>
      <w:tc>
        <w:tcPr>
          <w:tcW w:w="6945" w:type="dxa"/>
        </w:tcPr>
        <w:p w:rsidR="00C61874" w:rsidRDefault="00C61874" w:rsidP="0008378F">
          <w:pPr>
            <w:pStyle w:val="Header"/>
            <w:tabs>
              <w:tab w:val="clear" w:pos="4536"/>
              <w:tab w:val="left" w:pos="355"/>
            </w:tabs>
            <w:jc w:val="center"/>
            <w:rPr>
              <w:lang w:val="de-DE"/>
            </w:rPr>
          </w:pPr>
          <w:r>
            <w:rPr>
              <w:lang w:val="de-DE"/>
            </w:rPr>
            <w:t>Quelle</w:t>
          </w:r>
        </w:p>
        <w:p w:rsidR="00C61874" w:rsidRDefault="00C61874" w:rsidP="0008378F">
          <w:pPr>
            <w:pStyle w:val="Header"/>
            <w:tabs>
              <w:tab w:val="left" w:pos="832"/>
            </w:tabs>
            <w:jc w:val="center"/>
            <w:rPr>
              <w:lang w:val="de-DE"/>
            </w:rPr>
          </w:pPr>
        </w:p>
      </w:tc>
      <w:tc>
        <w:tcPr>
          <w:tcW w:w="1204" w:type="dxa"/>
        </w:tcPr>
        <w:p w:rsidR="00C61874" w:rsidRDefault="00C61874" w:rsidP="0008378F">
          <w:pPr>
            <w:pStyle w:val="Header"/>
            <w:tabs>
              <w:tab w:val="left" w:pos="497"/>
            </w:tabs>
            <w:jc w:val="center"/>
            <w:rPr>
              <w:lang w:val="de-DE"/>
            </w:rPr>
          </w:pPr>
          <w:r>
            <w:rPr>
              <w:lang w:val="de-DE"/>
            </w:rPr>
            <w:t>richtige Antwort</w:t>
          </w:r>
        </w:p>
      </w:tc>
    </w:tr>
  </w:tbl>
  <w:p w:rsidR="00C61874" w:rsidRDefault="00C61874">
    <w:pPr>
      <w:pStyle w:val="Header"/>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pPr>
      <w:pStyle w:val="Heading1"/>
      <w:rPr>
        <w:lang w:val="de-DE"/>
      </w:rPr>
    </w:pPr>
    <w:r>
      <w:rPr>
        <w:lang w:val="de-DE"/>
      </w:rPr>
      <w:t>Maßnahmen bei Notfällen</w:t>
    </w:r>
  </w:p>
  <w:p w:rsidR="00C61874" w:rsidRDefault="00C61874">
    <w:pPr>
      <w:pStyle w:val="Heading1"/>
      <w:rPr>
        <w:lang w:val="de-DE"/>
      </w:rPr>
    </w:pPr>
    <w:r>
      <w:rPr>
        <w:lang w:val="de-DE"/>
      </w:rPr>
      <w:t>Prüfungsziel 4: Sicherheitspläne</w:t>
    </w:r>
  </w:p>
  <w:p w:rsidR="00C61874" w:rsidRDefault="00C6187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pPr>
            <w:pStyle w:val="Header"/>
            <w:tabs>
              <w:tab w:val="clear" w:pos="4536"/>
              <w:tab w:val="left" w:pos="284"/>
            </w:tabs>
            <w:jc w:val="center"/>
            <w:rPr>
              <w:lang w:val="de-DE"/>
            </w:rPr>
          </w:pPr>
          <w:r>
            <w:rPr>
              <w:lang w:val="de-DE"/>
            </w:rPr>
            <w:t>Nummer</w:t>
          </w:r>
        </w:p>
      </w:tc>
      <w:tc>
        <w:tcPr>
          <w:tcW w:w="6945" w:type="dxa"/>
        </w:tcPr>
        <w:p w:rsidR="00C61874" w:rsidRDefault="00C61874">
          <w:pPr>
            <w:pStyle w:val="Header"/>
            <w:tabs>
              <w:tab w:val="clear" w:pos="4536"/>
              <w:tab w:val="left" w:pos="355"/>
            </w:tabs>
            <w:jc w:val="center"/>
            <w:rPr>
              <w:lang w:val="de-DE"/>
            </w:rPr>
          </w:pPr>
          <w:r>
            <w:rPr>
              <w:lang w:val="de-DE"/>
            </w:rPr>
            <w:t>Quelle</w:t>
          </w:r>
        </w:p>
        <w:p w:rsidR="00C61874" w:rsidRDefault="00C61874">
          <w:pPr>
            <w:pStyle w:val="Header"/>
            <w:tabs>
              <w:tab w:val="left" w:pos="832"/>
            </w:tabs>
            <w:jc w:val="center"/>
            <w:rPr>
              <w:lang w:val="de-DE"/>
            </w:rPr>
          </w:pPr>
        </w:p>
      </w:tc>
      <w:tc>
        <w:tcPr>
          <w:tcW w:w="1204" w:type="dxa"/>
        </w:tcPr>
        <w:p w:rsidR="00C61874" w:rsidRDefault="00C61874">
          <w:pPr>
            <w:pStyle w:val="Header"/>
            <w:tabs>
              <w:tab w:val="left" w:pos="497"/>
            </w:tabs>
            <w:jc w:val="center"/>
            <w:rPr>
              <w:lang w:val="de-DE"/>
            </w:rPr>
          </w:pPr>
          <w:r>
            <w:rPr>
              <w:lang w:val="de-DE"/>
            </w:rPr>
            <w:t>richtige Antwort</w:t>
          </w:r>
        </w:p>
      </w:tc>
    </w:tr>
  </w:tbl>
  <w:p w:rsidR="00C61874" w:rsidRDefault="00C61874">
    <w:pPr>
      <w:pStyle w:val="Header"/>
      <w:rPr>
        <w:lang w:val="de-DE"/>
      </w:rPr>
    </w:pP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rsidP="00077061">
    <w:pPr>
      <w:pStyle w:val="Heading1"/>
      <w:rPr>
        <w:lang w:val="de-DE"/>
      </w:rPr>
    </w:pPr>
    <w:r>
      <w:rPr>
        <w:lang w:val="de-DE"/>
      </w:rPr>
      <w:t>Maßnahmen bei Notfällen</w:t>
    </w:r>
  </w:p>
  <w:p w:rsidR="00C61874" w:rsidRDefault="00C61874" w:rsidP="00077061">
    <w:pPr>
      <w:pStyle w:val="Heading1"/>
      <w:rPr>
        <w:lang w:val="de-DE"/>
      </w:rPr>
    </w:pPr>
    <w:r>
      <w:rPr>
        <w:lang w:val="de-DE"/>
      </w:rPr>
      <w:t>Prüfungsziel 4: Sicherheitspläne</w:t>
    </w:r>
  </w:p>
  <w:p w:rsidR="00C61874" w:rsidRDefault="00C61874" w:rsidP="00077061">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rsidP="0008378F">
          <w:pPr>
            <w:pStyle w:val="Header"/>
            <w:tabs>
              <w:tab w:val="clear" w:pos="4536"/>
              <w:tab w:val="left" w:pos="284"/>
            </w:tabs>
            <w:jc w:val="center"/>
            <w:rPr>
              <w:lang w:val="de-DE"/>
            </w:rPr>
          </w:pPr>
          <w:r>
            <w:rPr>
              <w:lang w:val="de-DE"/>
            </w:rPr>
            <w:t>Nummer</w:t>
          </w:r>
        </w:p>
      </w:tc>
      <w:tc>
        <w:tcPr>
          <w:tcW w:w="6945" w:type="dxa"/>
        </w:tcPr>
        <w:p w:rsidR="00C61874" w:rsidRDefault="00C61874" w:rsidP="0008378F">
          <w:pPr>
            <w:pStyle w:val="Header"/>
            <w:tabs>
              <w:tab w:val="clear" w:pos="4536"/>
              <w:tab w:val="left" w:pos="355"/>
            </w:tabs>
            <w:jc w:val="center"/>
            <w:rPr>
              <w:lang w:val="de-DE"/>
            </w:rPr>
          </w:pPr>
          <w:r>
            <w:rPr>
              <w:lang w:val="de-DE"/>
            </w:rPr>
            <w:t>Quelle</w:t>
          </w:r>
        </w:p>
        <w:p w:rsidR="00C61874" w:rsidRDefault="00C61874" w:rsidP="0008378F">
          <w:pPr>
            <w:pStyle w:val="Header"/>
            <w:tabs>
              <w:tab w:val="left" w:pos="832"/>
            </w:tabs>
            <w:jc w:val="center"/>
            <w:rPr>
              <w:lang w:val="de-DE"/>
            </w:rPr>
          </w:pPr>
        </w:p>
      </w:tc>
      <w:tc>
        <w:tcPr>
          <w:tcW w:w="1204" w:type="dxa"/>
        </w:tcPr>
        <w:p w:rsidR="00C61874" w:rsidRDefault="00C61874" w:rsidP="0008378F">
          <w:pPr>
            <w:pStyle w:val="Header"/>
            <w:tabs>
              <w:tab w:val="left" w:pos="497"/>
            </w:tabs>
            <w:jc w:val="center"/>
            <w:rPr>
              <w:lang w:val="de-DE"/>
            </w:rPr>
          </w:pPr>
          <w:r>
            <w:rPr>
              <w:lang w:val="de-DE"/>
            </w:rPr>
            <w:t>richtige Antwort</w:t>
          </w:r>
        </w:p>
      </w:tc>
    </w:tr>
  </w:tbl>
  <w:p w:rsidR="00C61874" w:rsidRDefault="00C61874" w:rsidP="0007706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rsidP="00E26456">
    <w:pPr>
      <w:pStyle w:val="Heading1"/>
      <w:rPr>
        <w:lang w:val="de-DE"/>
      </w:rPr>
    </w:pPr>
    <w:r>
      <w:rPr>
        <w:lang w:val="de-DE"/>
      </w:rPr>
      <w:t>Physikalische und chemische Kenntnisse</w:t>
    </w:r>
  </w:p>
  <w:p w:rsidR="00C61874" w:rsidRDefault="00C61874" w:rsidP="00A40922">
    <w:pPr>
      <w:pStyle w:val="Heading1"/>
      <w:spacing w:after="120"/>
      <w:rPr>
        <w:lang w:val="de-DE"/>
      </w:rPr>
    </w:pPr>
    <w:r>
      <w:rPr>
        <w:lang w:val="de-DE"/>
      </w:rPr>
      <w:t>Prüfungsziel 3: Aggregatzustand</w:t>
    </w: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rsidP="0008378F">
          <w:pPr>
            <w:pStyle w:val="Header"/>
            <w:tabs>
              <w:tab w:val="clear" w:pos="4536"/>
              <w:tab w:val="left" w:pos="284"/>
            </w:tabs>
            <w:jc w:val="center"/>
            <w:rPr>
              <w:lang w:val="de-DE"/>
            </w:rPr>
          </w:pPr>
          <w:r>
            <w:rPr>
              <w:lang w:val="de-DE"/>
            </w:rPr>
            <w:t>Nummer</w:t>
          </w:r>
        </w:p>
      </w:tc>
      <w:tc>
        <w:tcPr>
          <w:tcW w:w="6945" w:type="dxa"/>
        </w:tcPr>
        <w:p w:rsidR="00C61874" w:rsidRDefault="00C61874" w:rsidP="0008378F">
          <w:pPr>
            <w:pStyle w:val="Header"/>
            <w:tabs>
              <w:tab w:val="left" w:pos="832"/>
            </w:tabs>
            <w:jc w:val="center"/>
            <w:rPr>
              <w:lang w:val="de-DE"/>
            </w:rPr>
          </w:pPr>
          <w:r>
            <w:rPr>
              <w:lang w:val="de-DE"/>
            </w:rPr>
            <w:t>Quelle</w:t>
          </w:r>
        </w:p>
      </w:tc>
      <w:tc>
        <w:tcPr>
          <w:tcW w:w="1204" w:type="dxa"/>
        </w:tcPr>
        <w:p w:rsidR="00C61874" w:rsidRDefault="00C61874" w:rsidP="0008378F">
          <w:pPr>
            <w:pStyle w:val="Header"/>
            <w:tabs>
              <w:tab w:val="left" w:pos="497"/>
            </w:tabs>
            <w:jc w:val="center"/>
            <w:rPr>
              <w:lang w:val="de-DE"/>
            </w:rPr>
          </w:pPr>
          <w:r>
            <w:rPr>
              <w:lang w:val="de-DE"/>
            </w:rPr>
            <w:t>richtige Antwort</w:t>
          </w:r>
        </w:p>
      </w:tc>
    </w:tr>
  </w:tbl>
  <w:p w:rsidR="00C61874" w:rsidRDefault="00C61874" w:rsidP="00AC755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pPr>
      <w:pStyle w:val="Heading1"/>
      <w:rPr>
        <w:lang w:val="de-DE"/>
      </w:rPr>
    </w:pPr>
    <w:r>
      <w:rPr>
        <w:lang w:val="de-DE"/>
      </w:rPr>
      <w:t>Physikalische und chemische Kenntnisse</w:t>
    </w:r>
  </w:p>
  <w:p w:rsidR="00C61874" w:rsidRDefault="00C61874">
    <w:pPr>
      <w:pStyle w:val="Heading1"/>
      <w:rPr>
        <w:lang w:val="de-DE"/>
      </w:rPr>
    </w:pPr>
    <w:r>
      <w:rPr>
        <w:lang w:val="de-DE"/>
      </w:rPr>
      <w:t>Prüfungsziel 3: Aggregatzustand</w:t>
    </w:r>
  </w:p>
  <w:p w:rsidR="00C61874" w:rsidRDefault="00C61874">
    <w:pPr>
      <w:rPr>
        <w:lang w:val="de-DE"/>
      </w:rPr>
    </w:pP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pPr>
            <w:pStyle w:val="Header"/>
            <w:tabs>
              <w:tab w:val="clear" w:pos="4536"/>
              <w:tab w:val="left" w:pos="284"/>
            </w:tabs>
            <w:jc w:val="center"/>
            <w:rPr>
              <w:lang w:val="de-DE"/>
            </w:rPr>
          </w:pPr>
          <w:r>
            <w:rPr>
              <w:lang w:val="de-DE"/>
            </w:rPr>
            <w:t>Nummer</w:t>
          </w:r>
        </w:p>
      </w:tc>
      <w:tc>
        <w:tcPr>
          <w:tcW w:w="6945" w:type="dxa"/>
        </w:tcPr>
        <w:p w:rsidR="00C61874" w:rsidRDefault="00C61874">
          <w:pPr>
            <w:pStyle w:val="Header"/>
            <w:tabs>
              <w:tab w:val="clear" w:pos="4536"/>
              <w:tab w:val="left" w:pos="355"/>
            </w:tabs>
            <w:jc w:val="center"/>
            <w:rPr>
              <w:lang w:val="de-DE"/>
            </w:rPr>
          </w:pPr>
          <w:r>
            <w:rPr>
              <w:lang w:val="de-DE"/>
            </w:rPr>
            <w:t>Quelle</w:t>
          </w:r>
        </w:p>
        <w:p w:rsidR="00C61874" w:rsidRDefault="00C61874">
          <w:pPr>
            <w:pStyle w:val="Header"/>
            <w:tabs>
              <w:tab w:val="left" w:pos="832"/>
            </w:tabs>
            <w:jc w:val="center"/>
            <w:rPr>
              <w:lang w:val="de-DE"/>
            </w:rPr>
          </w:pPr>
        </w:p>
      </w:tc>
      <w:tc>
        <w:tcPr>
          <w:tcW w:w="1204" w:type="dxa"/>
        </w:tcPr>
        <w:p w:rsidR="00C61874" w:rsidRDefault="00C61874">
          <w:pPr>
            <w:pStyle w:val="Header"/>
            <w:tabs>
              <w:tab w:val="left" w:pos="497"/>
            </w:tabs>
            <w:jc w:val="center"/>
            <w:rPr>
              <w:lang w:val="de-DE"/>
            </w:rPr>
          </w:pPr>
          <w:r>
            <w:rPr>
              <w:lang w:val="de-DE"/>
            </w:rPr>
            <w:t>richtige Antwort</w:t>
          </w:r>
        </w:p>
      </w:tc>
    </w:tr>
  </w:tbl>
  <w:p w:rsidR="00C61874" w:rsidRDefault="00C61874">
    <w:pPr>
      <w:pStyle w:val="Header"/>
      <w:rPr>
        <w:lang w:val="de-DE"/>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rsidP="00A12AA1">
    <w:pPr>
      <w:pStyle w:val="Heading1"/>
      <w:rPr>
        <w:lang w:val="de-DE"/>
      </w:rPr>
    </w:pPr>
    <w:r>
      <w:rPr>
        <w:lang w:val="de-DE"/>
      </w:rPr>
      <w:t>Physikalische und chemische Kenntnisse</w:t>
    </w:r>
  </w:p>
  <w:p w:rsidR="00C61874" w:rsidRDefault="00C61874" w:rsidP="00A12AA1">
    <w:pPr>
      <w:pStyle w:val="Heading1"/>
      <w:spacing w:after="120"/>
      <w:rPr>
        <w:lang w:val="de-DE"/>
      </w:rPr>
    </w:pPr>
    <w:r>
      <w:rPr>
        <w:lang w:val="de-DE"/>
      </w:rPr>
      <w:t xml:space="preserve">Prüfungsziel </w:t>
    </w:r>
    <w:r w:rsidRPr="00021AAB">
      <w:rPr>
        <w:lang w:val="de-DE"/>
      </w:rPr>
      <w:t>3: Aggregatzustand</w:t>
    </w:r>
  </w:p>
  <w:tbl>
    <w:tblPr>
      <w:tblW w:w="0" w:type="auto"/>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rsidP="00BE720F">
          <w:pPr>
            <w:pStyle w:val="Header"/>
            <w:tabs>
              <w:tab w:val="clear" w:pos="4536"/>
              <w:tab w:val="left" w:pos="284"/>
            </w:tabs>
            <w:jc w:val="center"/>
            <w:rPr>
              <w:lang w:val="de-DE"/>
            </w:rPr>
          </w:pPr>
          <w:r>
            <w:rPr>
              <w:lang w:val="de-DE"/>
            </w:rPr>
            <w:t>Nummer</w:t>
          </w:r>
        </w:p>
      </w:tc>
      <w:tc>
        <w:tcPr>
          <w:tcW w:w="6945" w:type="dxa"/>
        </w:tcPr>
        <w:p w:rsidR="00C61874" w:rsidRDefault="00C61874" w:rsidP="00BE720F">
          <w:pPr>
            <w:pStyle w:val="Header"/>
            <w:tabs>
              <w:tab w:val="left" w:pos="832"/>
            </w:tabs>
            <w:jc w:val="center"/>
            <w:rPr>
              <w:lang w:val="de-DE"/>
            </w:rPr>
          </w:pPr>
          <w:r>
            <w:rPr>
              <w:lang w:val="de-DE"/>
            </w:rPr>
            <w:t>Quelle</w:t>
          </w:r>
        </w:p>
      </w:tc>
      <w:tc>
        <w:tcPr>
          <w:tcW w:w="1204" w:type="dxa"/>
        </w:tcPr>
        <w:p w:rsidR="00C61874" w:rsidRDefault="00C61874" w:rsidP="00BE720F">
          <w:pPr>
            <w:pStyle w:val="Header"/>
            <w:tabs>
              <w:tab w:val="left" w:pos="497"/>
            </w:tabs>
            <w:jc w:val="center"/>
            <w:rPr>
              <w:lang w:val="de-DE"/>
            </w:rPr>
          </w:pPr>
          <w:r>
            <w:rPr>
              <w:lang w:val="de-DE"/>
            </w:rPr>
            <w:t>richtige Antwort</w:t>
          </w:r>
        </w:p>
      </w:tc>
    </w:tr>
  </w:tbl>
  <w:p w:rsidR="00C61874" w:rsidRDefault="00C61874" w:rsidP="00A12AA1">
    <w:pPr>
      <w:pStyle w:val="Header"/>
    </w:pPr>
  </w:p>
  <w:p w:rsidR="00C61874" w:rsidRPr="00A12AA1" w:rsidRDefault="00C61874" w:rsidP="00A12AA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1874" w:rsidRDefault="00C61874" w:rsidP="00CB42EB">
    <w:pPr>
      <w:pStyle w:val="Heading1"/>
      <w:rPr>
        <w:lang w:val="de-DE"/>
      </w:rPr>
    </w:pPr>
    <w:r>
      <w:rPr>
        <w:lang w:val="de-DE"/>
      </w:rPr>
      <w:t>Physikalische und chemische Kenntnisse</w:t>
    </w:r>
  </w:p>
  <w:p w:rsidR="00C61874" w:rsidRDefault="00C61874" w:rsidP="00CB42EB">
    <w:pPr>
      <w:pStyle w:val="Heading1"/>
      <w:spacing w:after="120"/>
      <w:rPr>
        <w:lang w:val="de-DE"/>
      </w:rPr>
    </w:pPr>
    <w:r>
      <w:rPr>
        <w:lang w:val="de-DE"/>
      </w:rPr>
      <w:t>Prüfungsziel 4: Feuer, Verbrennung</w:t>
    </w:r>
  </w:p>
  <w:tbl>
    <w:tblPr>
      <w:tblW w:w="9212" w:type="dxa"/>
      <w:tblBorders>
        <w:top w:val="double" w:sz="6" w:space="0" w:color="auto"/>
        <w:left w:val="double" w:sz="6" w:space="0" w:color="auto"/>
        <w:bottom w:val="double" w:sz="6" w:space="0" w:color="auto"/>
        <w:right w:val="doub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6945"/>
      <w:gridCol w:w="1204"/>
    </w:tblGrid>
    <w:tr w:rsidR="00C61874">
      <w:trPr>
        <w:cantSplit/>
      </w:trPr>
      <w:tc>
        <w:tcPr>
          <w:tcW w:w="1063" w:type="dxa"/>
        </w:tcPr>
        <w:p w:rsidR="00C61874" w:rsidRDefault="00C61874" w:rsidP="0008378F">
          <w:pPr>
            <w:pStyle w:val="Header"/>
            <w:tabs>
              <w:tab w:val="clear" w:pos="4536"/>
              <w:tab w:val="left" w:pos="284"/>
            </w:tabs>
            <w:jc w:val="center"/>
            <w:rPr>
              <w:lang w:val="de-DE"/>
            </w:rPr>
          </w:pPr>
          <w:r>
            <w:rPr>
              <w:lang w:val="de-DE"/>
            </w:rPr>
            <w:t>Nummer</w:t>
          </w:r>
        </w:p>
      </w:tc>
      <w:tc>
        <w:tcPr>
          <w:tcW w:w="6945" w:type="dxa"/>
        </w:tcPr>
        <w:p w:rsidR="00C61874" w:rsidRDefault="00C61874" w:rsidP="0008378F">
          <w:pPr>
            <w:pStyle w:val="Header"/>
            <w:tabs>
              <w:tab w:val="left" w:pos="832"/>
            </w:tabs>
            <w:jc w:val="center"/>
            <w:rPr>
              <w:lang w:val="de-DE"/>
            </w:rPr>
          </w:pPr>
          <w:r>
            <w:rPr>
              <w:lang w:val="de-DE"/>
            </w:rPr>
            <w:t>Quelle</w:t>
          </w:r>
        </w:p>
      </w:tc>
      <w:tc>
        <w:tcPr>
          <w:tcW w:w="1204" w:type="dxa"/>
        </w:tcPr>
        <w:p w:rsidR="00C61874" w:rsidRDefault="00C61874" w:rsidP="0008378F">
          <w:pPr>
            <w:pStyle w:val="Header"/>
            <w:tabs>
              <w:tab w:val="left" w:pos="497"/>
            </w:tabs>
            <w:jc w:val="center"/>
            <w:rPr>
              <w:lang w:val="de-DE"/>
            </w:rPr>
          </w:pPr>
          <w:r>
            <w:rPr>
              <w:lang w:val="de-DE"/>
            </w:rPr>
            <w:t>richtige Antwort</w:t>
          </w:r>
        </w:p>
      </w:tc>
    </w:tr>
  </w:tbl>
  <w:p w:rsidR="00C61874" w:rsidRDefault="00C61874" w:rsidP="00AC75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13049"/>
    <w:multiLevelType w:val="singleLevel"/>
    <w:tmpl w:val="41E2DF1A"/>
    <w:lvl w:ilvl="0">
      <w:start w:val="1"/>
      <w:numFmt w:val="lowerLetter"/>
      <w:lvlText w:val="%1)"/>
      <w:lvlJc w:val="left"/>
      <w:pPr>
        <w:tabs>
          <w:tab w:val="num" w:pos="2840"/>
        </w:tabs>
        <w:ind w:left="2840" w:hanging="855"/>
      </w:pPr>
      <w:rPr>
        <w:rFonts w:hint="default"/>
      </w:rPr>
    </w:lvl>
  </w:abstractNum>
  <w:abstractNum w:abstractNumId="1" w15:restartNumberingAfterBreak="0">
    <w:nsid w:val="07AF6B75"/>
    <w:multiLevelType w:val="hybridMultilevel"/>
    <w:tmpl w:val="265E3C02"/>
    <w:lvl w:ilvl="0" w:tplc="0D502126">
      <w:start w:val="1"/>
      <w:numFmt w:val="decimal"/>
      <w:lvlText w:val="%1."/>
      <w:lvlJc w:val="left"/>
      <w:pPr>
        <w:tabs>
          <w:tab w:val="num" w:pos="1080"/>
        </w:tabs>
        <w:ind w:left="108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11AA6D45"/>
    <w:multiLevelType w:val="hybridMultilevel"/>
    <w:tmpl w:val="E24AB3A2"/>
    <w:lvl w:ilvl="0" w:tplc="4BD836AC">
      <w:start w:val="1"/>
      <w:numFmt w:val="decimal"/>
      <w:lvlText w:val="%1."/>
      <w:lvlJc w:val="left"/>
      <w:pPr>
        <w:tabs>
          <w:tab w:val="num" w:pos="989"/>
        </w:tabs>
        <w:ind w:left="989" w:hanging="705"/>
      </w:pPr>
      <w:rPr>
        <w:rFonts w:hint="default"/>
        <w:b/>
        <w:color w:val="000000"/>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243B2015"/>
    <w:multiLevelType w:val="hybridMultilevel"/>
    <w:tmpl w:val="688C59C0"/>
    <w:lvl w:ilvl="0" w:tplc="95F096C4">
      <w:start w:val="1"/>
      <w:numFmt w:val="decimal"/>
      <w:lvlText w:val="%1."/>
      <w:lvlJc w:val="left"/>
      <w:pPr>
        <w:tabs>
          <w:tab w:val="num" w:pos="1080"/>
        </w:tabs>
        <w:ind w:left="108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25573706"/>
    <w:multiLevelType w:val="singleLevel"/>
    <w:tmpl w:val="616E2C66"/>
    <w:lvl w:ilvl="0">
      <w:start w:val="8"/>
      <w:numFmt w:val="decimal"/>
      <w:lvlText w:val="%1."/>
      <w:lvlJc w:val="left"/>
      <w:pPr>
        <w:tabs>
          <w:tab w:val="num" w:pos="420"/>
        </w:tabs>
        <w:ind w:left="420" w:hanging="420"/>
      </w:pPr>
      <w:rPr>
        <w:rFonts w:hint="default"/>
      </w:rPr>
    </w:lvl>
  </w:abstractNum>
  <w:abstractNum w:abstractNumId="5" w15:restartNumberingAfterBreak="0">
    <w:nsid w:val="27005B3C"/>
    <w:multiLevelType w:val="hybridMultilevel"/>
    <w:tmpl w:val="C9821634"/>
    <w:lvl w:ilvl="0" w:tplc="B308EF52">
      <w:start w:val="6"/>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8767717"/>
    <w:multiLevelType w:val="singleLevel"/>
    <w:tmpl w:val="E1E471BC"/>
    <w:lvl w:ilvl="0">
      <w:start w:val="10"/>
      <w:numFmt w:val="decimal"/>
      <w:lvlText w:val="%1."/>
      <w:lvlJc w:val="left"/>
      <w:pPr>
        <w:tabs>
          <w:tab w:val="num" w:pos="420"/>
        </w:tabs>
        <w:ind w:left="420" w:hanging="420"/>
      </w:pPr>
      <w:rPr>
        <w:rFonts w:hint="default"/>
      </w:rPr>
    </w:lvl>
  </w:abstractNum>
  <w:abstractNum w:abstractNumId="7" w15:restartNumberingAfterBreak="0">
    <w:nsid w:val="2966632B"/>
    <w:multiLevelType w:val="singleLevel"/>
    <w:tmpl w:val="85FA3194"/>
    <w:lvl w:ilvl="0">
      <w:start w:val="22"/>
      <w:numFmt w:val="decimal"/>
      <w:lvlText w:val="%1."/>
      <w:lvlJc w:val="left"/>
      <w:pPr>
        <w:tabs>
          <w:tab w:val="num" w:pos="420"/>
        </w:tabs>
        <w:ind w:left="420" w:hanging="420"/>
      </w:pPr>
      <w:rPr>
        <w:rFonts w:hint="default"/>
      </w:rPr>
    </w:lvl>
  </w:abstractNum>
  <w:abstractNum w:abstractNumId="8" w15:restartNumberingAfterBreak="0">
    <w:nsid w:val="34D7504E"/>
    <w:multiLevelType w:val="singleLevel"/>
    <w:tmpl w:val="EAD0AF2C"/>
    <w:lvl w:ilvl="0">
      <w:start w:val="13"/>
      <w:numFmt w:val="decimal"/>
      <w:lvlText w:val="%1."/>
      <w:lvlJc w:val="left"/>
      <w:pPr>
        <w:tabs>
          <w:tab w:val="num" w:pos="420"/>
        </w:tabs>
        <w:ind w:left="420" w:hanging="420"/>
      </w:pPr>
      <w:rPr>
        <w:rFonts w:hint="default"/>
      </w:rPr>
    </w:lvl>
  </w:abstractNum>
  <w:abstractNum w:abstractNumId="9" w15:restartNumberingAfterBreak="0">
    <w:nsid w:val="45395615"/>
    <w:multiLevelType w:val="singleLevel"/>
    <w:tmpl w:val="4F26FC0E"/>
    <w:lvl w:ilvl="0">
      <w:start w:val="27"/>
      <w:numFmt w:val="decimal"/>
      <w:lvlText w:val="%1."/>
      <w:lvlJc w:val="left"/>
      <w:pPr>
        <w:tabs>
          <w:tab w:val="num" w:pos="420"/>
        </w:tabs>
        <w:ind w:left="420" w:hanging="420"/>
      </w:pPr>
      <w:rPr>
        <w:rFonts w:hint="default"/>
      </w:rPr>
    </w:lvl>
  </w:abstractNum>
  <w:abstractNum w:abstractNumId="10" w15:restartNumberingAfterBreak="0">
    <w:nsid w:val="490D3F6C"/>
    <w:multiLevelType w:val="hybridMultilevel"/>
    <w:tmpl w:val="87ECCC2E"/>
    <w:lvl w:ilvl="0" w:tplc="04070005">
      <w:start w:val="1"/>
      <w:numFmt w:val="bullet"/>
      <w:lvlText w:val=""/>
      <w:lvlJc w:val="left"/>
      <w:pPr>
        <w:tabs>
          <w:tab w:val="num" w:pos="502"/>
        </w:tabs>
        <w:ind w:left="502" w:hanging="360"/>
      </w:pPr>
      <w:rPr>
        <w:rFonts w:ascii="Wingdings" w:hAnsi="Wingdings" w:hint="default"/>
      </w:rPr>
    </w:lvl>
    <w:lvl w:ilvl="1" w:tplc="04070003" w:tentative="1">
      <w:start w:val="1"/>
      <w:numFmt w:val="bullet"/>
      <w:lvlText w:val="o"/>
      <w:lvlJc w:val="left"/>
      <w:pPr>
        <w:tabs>
          <w:tab w:val="num" w:pos="1222"/>
        </w:tabs>
        <w:ind w:left="1222" w:hanging="360"/>
      </w:pPr>
      <w:rPr>
        <w:rFonts w:ascii="Courier New" w:hAnsi="Courier New" w:hint="default"/>
      </w:rPr>
    </w:lvl>
    <w:lvl w:ilvl="2" w:tplc="04070005" w:tentative="1">
      <w:start w:val="1"/>
      <w:numFmt w:val="bullet"/>
      <w:lvlText w:val=""/>
      <w:lvlJc w:val="left"/>
      <w:pPr>
        <w:tabs>
          <w:tab w:val="num" w:pos="1942"/>
        </w:tabs>
        <w:ind w:left="1942" w:hanging="360"/>
      </w:pPr>
      <w:rPr>
        <w:rFonts w:ascii="Wingdings" w:hAnsi="Wingdings" w:hint="default"/>
      </w:rPr>
    </w:lvl>
    <w:lvl w:ilvl="3" w:tplc="04070001" w:tentative="1">
      <w:start w:val="1"/>
      <w:numFmt w:val="bullet"/>
      <w:lvlText w:val=""/>
      <w:lvlJc w:val="left"/>
      <w:pPr>
        <w:tabs>
          <w:tab w:val="num" w:pos="2662"/>
        </w:tabs>
        <w:ind w:left="2662" w:hanging="360"/>
      </w:pPr>
      <w:rPr>
        <w:rFonts w:ascii="Symbol" w:hAnsi="Symbol" w:hint="default"/>
      </w:rPr>
    </w:lvl>
    <w:lvl w:ilvl="4" w:tplc="04070003" w:tentative="1">
      <w:start w:val="1"/>
      <w:numFmt w:val="bullet"/>
      <w:lvlText w:val="o"/>
      <w:lvlJc w:val="left"/>
      <w:pPr>
        <w:tabs>
          <w:tab w:val="num" w:pos="3382"/>
        </w:tabs>
        <w:ind w:left="3382" w:hanging="360"/>
      </w:pPr>
      <w:rPr>
        <w:rFonts w:ascii="Courier New" w:hAnsi="Courier New" w:hint="default"/>
      </w:rPr>
    </w:lvl>
    <w:lvl w:ilvl="5" w:tplc="04070005" w:tentative="1">
      <w:start w:val="1"/>
      <w:numFmt w:val="bullet"/>
      <w:lvlText w:val=""/>
      <w:lvlJc w:val="left"/>
      <w:pPr>
        <w:tabs>
          <w:tab w:val="num" w:pos="4102"/>
        </w:tabs>
        <w:ind w:left="4102" w:hanging="360"/>
      </w:pPr>
      <w:rPr>
        <w:rFonts w:ascii="Wingdings" w:hAnsi="Wingdings" w:hint="default"/>
      </w:rPr>
    </w:lvl>
    <w:lvl w:ilvl="6" w:tplc="04070001" w:tentative="1">
      <w:start w:val="1"/>
      <w:numFmt w:val="bullet"/>
      <w:lvlText w:val=""/>
      <w:lvlJc w:val="left"/>
      <w:pPr>
        <w:tabs>
          <w:tab w:val="num" w:pos="4822"/>
        </w:tabs>
        <w:ind w:left="4822" w:hanging="360"/>
      </w:pPr>
      <w:rPr>
        <w:rFonts w:ascii="Symbol" w:hAnsi="Symbol" w:hint="default"/>
      </w:rPr>
    </w:lvl>
    <w:lvl w:ilvl="7" w:tplc="04070003" w:tentative="1">
      <w:start w:val="1"/>
      <w:numFmt w:val="bullet"/>
      <w:lvlText w:val="o"/>
      <w:lvlJc w:val="left"/>
      <w:pPr>
        <w:tabs>
          <w:tab w:val="num" w:pos="5542"/>
        </w:tabs>
        <w:ind w:left="5542" w:hanging="360"/>
      </w:pPr>
      <w:rPr>
        <w:rFonts w:ascii="Courier New" w:hAnsi="Courier New" w:hint="default"/>
      </w:rPr>
    </w:lvl>
    <w:lvl w:ilvl="8" w:tplc="04070005" w:tentative="1">
      <w:start w:val="1"/>
      <w:numFmt w:val="bullet"/>
      <w:lvlText w:val=""/>
      <w:lvlJc w:val="left"/>
      <w:pPr>
        <w:tabs>
          <w:tab w:val="num" w:pos="6262"/>
        </w:tabs>
        <w:ind w:left="6262" w:hanging="360"/>
      </w:pPr>
      <w:rPr>
        <w:rFonts w:ascii="Wingdings" w:hAnsi="Wingdings" w:hint="default"/>
      </w:rPr>
    </w:lvl>
  </w:abstractNum>
  <w:abstractNum w:abstractNumId="11" w15:restartNumberingAfterBreak="0">
    <w:nsid w:val="4C5809E6"/>
    <w:multiLevelType w:val="singleLevel"/>
    <w:tmpl w:val="0407000F"/>
    <w:lvl w:ilvl="0">
      <w:start w:val="1"/>
      <w:numFmt w:val="decimal"/>
      <w:lvlText w:val="%1."/>
      <w:lvlJc w:val="left"/>
      <w:pPr>
        <w:tabs>
          <w:tab w:val="num" w:pos="360"/>
        </w:tabs>
        <w:ind w:left="360" w:hanging="360"/>
      </w:pPr>
      <w:rPr>
        <w:rFonts w:hint="default"/>
      </w:rPr>
    </w:lvl>
  </w:abstractNum>
  <w:abstractNum w:abstractNumId="12" w15:restartNumberingAfterBreak="0">
    <w:nsid w:val="4DFA4184"/>
    <w:multiLevelType w:val="singleLevel"/>
    <w:tmpl w:val="0407000F"/>
    <w:lvl w:ilvl="0">
      <w:start w:val="4"/>
      <w:numFmt w:val="decimal"/>
      <w:lvlText w:val="%1."/>
      <w:lvlJc w:val="left"/>
      <w:pPr>
        <w:tabs>
          <w:tab w:val="num" w:pos="360"/>
        </w:tabs>
        <w:ind w:left="360" w:hanging="360"/>
      </w:pPr>
      <w:rPr>
        <w:rFonts w:hint="default"/>
      </w:rPr>
    </w:lvl>
  </w:abstractNum>
  <w:abstractNum w:abstractNumId="13" w15:restartNumberingAfterBreak="0">
    <w:nsid w:val="740E1B99"/>
    <w:multiLevelType w:val="singleLevel"/>
    <w:tmpl w:val="D4D8E1C0"/>
    <w:lvl w:ilvl="0">
      <w:start w:val="1"/>
      <w:numFmt w:val="decimal"/>
      <w:lvlText w:val="%1)"/>
      <w:lvlJc w:val="left"/>
      <w:pPr>
        <w:tabs>
          <w:tab w:val="num" w:pos="705"/>
        </w:tabs>
        <w:ind w:left="705" w:hanging="705"/>
      </w:pPr>
      <w:rPr>
        <w:rFonts w:hint="default"/>
      </w:rPr>
    </w:lvl>
  </w:abstractNum>
  <w:abstractNum w:abstractNumId="14" w15:restartNumberingAfterBreak="0">
    <w:nsid w:val="77EC647B"/>
    <w:multiLevelType w:val="singleLevel"/>
    <w:tmpl w:val="2F78878A"/>
    <w:lvl w:ilvl="0">
      <w:start w:val="1"/>
      <w:numFmt w:val="decimal"/>
      <w:lvlText w:val="%1."/>
      <w:lvlJc w:val="left"/>
      <w:pPr>
        <w:tabs>
          <w:tab w:val="num" w:pos="570"/>
        </w:tabs>
        <w:ind w:left="570" w:hanging="570"/>
      </w:pPr>
      <w:rPr>
        <w:rFonts w:hint="default"/>
      </w:rPr>
    </w:lvl>
  </w:abstractNum>
  <w:abstractNum w:abstractNumId="15" w15:restartNumberingAfterBreak="0">
    <w:nsid w:val="7EF70B89"/>
    <w:multiLevelType w:val="hybridMultilevel"/>
    <w:tmpl w:val="DCA07CFA"/>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7"/>
  </w:num>
  <w:num w:numId="2">
    <w:abstractNumId w:val="9"/>
  </w:num>
  <w:num w:numId="3">
    <w:abstractNumId w:val="8"/>
  </w:num>
  <w:num w:numId="4">
    <w:abstractNumId w:val="12"/>
  </w:num>
  <w:num w:numId="5">
    <w:abstractNumId w:val="6"/>
  </w:num>
  <w:num w:numId="6">
    <w:abstractNumId w:val="4"/>
  </w:num>
  <w:num w:numId="7">
    <w:abstractNumId w:val="14"/>
  </w:num>
  <w:num w:numId="8">
    <w:abstractNumId w:val="13"/>
  </w:num>
  <w:num w:numId="9">
    <w:abstractNumId w:val="0"/>
  </w:num>
  <w:num w:numId="10">
    <w:abstractNumId w:val="11"/>
  </w:num>
  <w:num w:numId="11">
    <w:abstractNumId w:val="3"/>
  </w:num>
  <w:num w:numId="12">
    <w:abstractNumId w:val="10"/>
  </w:num>
  <w:num w:numId="13">
    <w:abstractNumId w:val="1"/>
  </w:num>
  <w:num w:numId="14">
    <w:abstractNumId w:val="15"/>
  </w:num>
  <w:num w:numId="15">
    <w:abstractNumId w:val="2"/>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oNotHyphenateCaps/>
  <w:evenAndOddHeaders/>
  <w:drawingGridHorizontalSpacing w:val="100"/>
  <w:drawingGridVerticalSpacing w:val="120"/>
  <w:displayHorizontalDrawingGridEvery w:val="2"/>
  <w:displayVerticalDrawingGridEvery w:val="0"/>
  <w:characterSpacingControl w:val="doNotCompress"/>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245F"/>
    <w:rsid w:val="00000B8F"/>
    <w:rsid w:val="0000719A"/>
    <w:rsid w:val="00015F24"/>
    <w:rsid w:val="000216BB"/>
    <w:rsid w:val="00021AAB"/>
    <w:rsid w:val="000237A8"/>
    <w:rsid w:val="000245A3"/>
    <w:rsid w:val="000258B3"/>
    <w:rsid w:val="000348A1"/>
    <w:rsid w:val="00034A78"/>
    <w:rsid w:val="000350A2"/>
    <w:rsid w:val="0003612A"/>
    <w:rsid w:val="000375C3"/>
    <w:rsid w:val="00037A88"/>
    <w:rsid w:val="0005068C"/>
    <w:rsid w:val="00050931"/>
    <w:rsid w:val="000656E0"/>
    <w:rsid w:val="00072961"/>
    <w:rsid w:val="000740CD"/>
    <w:rsid w:val="00077061"/>
    <w:rsid w:val="0008378F"/>
    <w:rsid w:val="00085FCB"/>
    <w:rsid w:val="000878C6"/>
    <w:rsid w:val="00087E1A"/>
    <w:rsid w:val="000908D8"/>
    <w:rsid w:val="00090A33"/>
    <w:rsid w:val="000A0852"/>
    <w:rsid w:val="000A39F1"/>
    <w:rsid w:val="000A4311"/>
    <w:rsid w:val="000A58E5"/>
    <w:rsid w:val="000A5C3B"/>
    <w:rsid w:val="000B19CE"/>
    <w:rsid w:val="000B29CF"/>
    <w:rsid w:val="000B3CC4"/>
    <w:rsid w:val="000C036E"/>
    <w:rsid w:val="000C087B"/>
    <w:rsid w:val="000C0B7C"/>
    <w:rsid w:val="000D0BAF"/>
    <w:rsid w:val="000D3435"/>
    <w:rsid w:val="000D700B"/>
    <w:rsid w:val="000E0CE0"/>
    <w:rsid w:val="000E7A54"/>
    <w:rsid w:val="000F1C5F"/>
    <w:rsid w:val="000F3368"/>
    <w:rsid w:val="00107DE7"/>
    <w:rsid w:val="00112D02"/>
    <w:rsid w:val="001226A3"/>
    <w:rsid w:val="0012435B"/>
    <w:rsid w:val="0014023D"/>
    <w:rsid w:val="00147A79"/>
    <w:rsid w:val="00150B90"/>
    <w:rsid w:val="001512D9"/>
    <w:rsid w:val="00153820"/>
    <w:rsid w:val="00156142"/>
    <w:rsid w:val="001621CB"/>
    <w:rsid w:val="00165DEB"/>
    <w:rsid w:val="001677E9"/>
    <w:rsid w:val="00176184"/>
    <w:rsid w:val="001767AD"/>
    <w:rsid w:val="00180989"/>
    <w:rsid w:val="00180F15"/>
    <w:rsid w:val="001832BA"/>
    <w:rsid w:val="001856A0"/>
    <w:rsid w:val="00195ED6"/>
    <w:rsid w:val="001A4A0E"/>
    <w:rsid w:val="001B0B3D"/>
    <w:rsid w:val="001B3C5F"/>
    <w:rsid w:val="001C625A"/>
    <w:rsid w:val="001D48E3"/>
    <w:rsid w:val="001D75A9"/>
    <w:rsid w:val="001E1E3A"/>
    <w:rsid w:val="001E392E"/>
    <w:rsid w:val="001F1E82"/>
    <w:rsid w:val="0020117F"/>
    <w:rsid w:val="00203D51"/>
    <w:rsid w:val="00211B62"/>
    <w:rsid w:val="00212184"/>
    <w:rsid w:val="00220227"/>
    <w:rsid w:val="002213A0"/>
    <w:rsid w:val="00221B34"/>
    <w:rsid w:val="002233D0"/>
    <w:rsid w:val="00233FD4"/>
    <w:rsid w:val="00235564"/>
    <w:rsid w:val="00241B2D"/>
    <w:rsid w:val="002521A5"/>
    <w:rsid w:val="00265417"/>
    <w:rsid w:val="00265D26"/>
    <w:rsid w:val="00272B49"/>
    <w:rsid w:val="00273171"/>
    <w:rsid w:val="002756EE"/>
    <w:rsid w:val="00276D12"/>
    <w:rsid w:val="00283E38"/>
    <w:rsid w:val="0028788D"/>
    <w:rsid w:val="00293AD7"/>
    <w:rsid w:val="002A03E8"/>
    <w:rsid w:val="002A3E4B"/>
    <w:rsid w:val="002B175E"/>
    <w:rsid w:val="002B1AE4"/>
    <w:rsid w:val="002B7C85"/>
    <w:rsid w:val="002D1050"/>
    <w:rsid w:val="002D6E89"/>
    <w:rsid w:val="002E0D10"/>
    <w:rsid w:val="002E3036"/>
    <w:rsid w:val="002E3E42"/>
    <w:rsid w:val="002E676E"/>
    <w:rsid w:val="002E75AF"/>
    <w:rsid w:val="002F0C5C"/>
    <w:rsid w:val="0030053E"/>
    <w:rsid w:val="00303B94"/>
    <w:rsid w:val="003100DA"/>
    <w:rsid w:val="003104AA"/>
    <w:rsid w:val="0032095A"/>
    <w:rsid w:val="00322DC9"/>
    <w:rsid w:val="00327DAE"/>
    <w:rsid w:val="00332CE6"/>
    <w:rsid w:val="00333BBD"/>
    <w:rsid w:val="00337D0A"/>
    <w:rsid w:val="00342A42"/>
    <w:rsid w:val="00347260"/>
    <w:rsid w:val="00351CA8"/>
    <w:rsid w:val="0035488E"/>
    <w:rsid w:val="00361D58"/>
    <w:rsid w:val="003626A1"/>
    <w:rsid w:val="00364875"/>
    <w:rsid w:val="0037152C"/>
    <w:rsid w:val="00371717"/>
    <w:rsid w:val="00374B55"/>
    <w:rsid w:val="00377282"/>
    <w:rsid w:val="003840C8"/>
    <w:rsid w:val="00384AE4"/>
    <w:rsid w:val="00385285"/>
    <w:rsid w:val="003862EA"/>
    <w:rsid w:val="0039099B"/>
    <w:rsid w:val="0039115D"/>
    <w:rsid w:val="00393143"/>
    <w:rsid w:val="003A0894"/>
    <w:rsid w:val="003A60D0"/>
    <w:rsid w:val="003B2A7D"/>
    <w:rsid w:val="003B3973"/>
    <w:rsid w:val="003B738A"/>
    <w:rsid w:val="003C1006"/>
    <w:rsid w:val="003C171A"/>
    <w:rsid w:val="003C2D89"/>
    <w:rsid w:val="003C4AB9"/>
    <w:rsid w:val="003C7CCE"/>
    <w:rsid w:val="003D4A45"/>
    <w:rsid w:val="003D6B2D"/>
    <w:rsid w:val="003E12DD"/>
    <w:rsid w:val="003E508C"/>
    <w:rsid w:val="003F087A"/>
    <w:rsid w:val="003F7604"/>
    <w:rsid w:val="00410594"/>
    <w:rsid w:val="00415F20"/>
    <w:rsid w:val="004220AB"/>
    <w:rsid w:val="00424853"/>
    <w:rsid w:val="00427729"/>
    <w:rsid w:val="004307E4"/>
    <w:rsid w:val="004325E0"/>
    <w:rsid w:val="00432A7B"/>
    <w:rsid w:val="00435BE5"/>
    <w:rsid w:val="00437449"/>
    <w:rsid w:val="00442863"/>
    <w:rsid w:val="004433C3"/>
    <w:rsid w:val="00444C5A"/>
    <w:rsid w:val="00453639"/>
    <w:rsid w:val="00455C2A"/>
    <w:rsid w:val="00460474"/>
    <w:rsid w:val="004609D9"/>
    <w:rsid w:val="00463BC1"/>
    <w:rsid w:val="00463DC3"/>
    <w:rsid w:val="00464647"/>
    <w:rsid w:val="004663CC"/>
    <w:rsid w:val="004712E5"/>
    <w:rsid w:val="0047674E"/>
    <w:rsid w:val="00476F3A"/>
    <w:rsid w:val="00477539"/>
    <w:rsid w:val="0048209D"/>
    <w:rsid w:val="0048760F"/>
    <w:rsid w:val="00487B65"/>
    <w:rsid w:val="004903C2"/>
    <w:rsid w:val="00491FC9"/>
    <w:rsid w:val="004952B0"/>
    <w:rsid w:val="004A1C12"/>
    <w:rsid w:val="004B223B"/>
    <w:rsid w:val="004B6CD3"/>
    <w:rsid w:val="004C3C31"/>
    <w:rsid w:val="004D271B"/>
    <w:rsid w:val="004D4703"/>
    <w:rsid w:val="004E485C"/>
    <w:rsid w:val="004E57A2"/>
    <w:rsid w:val="004E68BB"/>
    <w:rsid w:val="004F3F34"/>
    <w:rsid w:val="004F6B9B"/>
    <w:rsid w:val="004F7638"/>
    <w:rsid w:val="00504E11"/>
    <w:rsid w:val="0050537F"/>
    <w:rsid w:val="005065E6"/>
    <w:rsid w:val="0051314B"/>
    <w:rsid w:val="00513B2E"/>
    <w:rsid w:val="0051407F"/>
    <w:rsid w:val="005164CE"/>
    <w:rsid w:val="0051774C"/>
    <w:rsid w:val="00522106"/>
    <w:rsid w:val="0052312B"/>
    <w:rsid w:val="0052697D"/>
    <w:rsid w:val="00526B7B"/>
    <w:rsid w:val="0053026E"/>
    <w:rsid w:val="005302C4"/>
    <w:rsid w:val="00540F66"/>
    <w:rsid w:val="00551FDD"/>
    <w:rsid w:val="00555B51"/>
    <w:rsid w:val="00561BA9"/>
    <w:rsid w:val="0056662D"/>
    <w:rsid w:val="005707B5"/>
    <w:rsid w:val="00571560"/>
    <w:rsid w:val="005721FC"/>
    <w:rsid w:val="00572313"/>
    <w:rsid w:val="005723C3"/>
    <w:rsid w:val="0057456C"/>
    <w:rsid w:val="00577CDC"/>
    <w:rsid w:val="00580160"/>
    <w:rsid w:val="00595101"/>
    <w:rsid w:val="00595576"/>
    <w:rsid w:val="00595B4F"/>
    <w:rsid w:val="005A071D"/>
    <w:rsid w:val="005A0C37"/>
    <w:rsid w:val="005A33B5"/>
    <w:rsid w:val="005A453D"/>
    <w:rsid w:val="005A61F4"/>
    <w:rsid w:val="005A7A5C"/>
    <w:rsid w:val="005B2E29"/>
    <w:rsid w:val="005B3495"/>
    <w:rsid w:val="005B5CAE"/>
    <w:rsid w:val="005C2413"/>
    <w:rsid w:val="005C2454"/>
    <w:rsid w:val="005C6569"/>
    <w:rsid w:val="005C6BAB"/>
    <w:rsid w:val="005D4290"/>
    <w:rsid w:val="005D7F8A"/>
    <w:rsid w:val="005E03B9"/>
    <w:rsid w:val="005E78D0"/>
    <w:rsid w:val="005F0DD0"/>
    <w:rsid w:val="005F2AB7"/>
    <w:rsid w:val="005F6B4F"/>
    <w:rsid w:val="005F7030"/>
    <w:rsid w:val="005F744F"/>
    <w:rsid w:val="00601A84"/>
    <w:rsid w:val="006020FA"/>
    <w:rsid w:val="0060346B"/>
    <w:rsid w:val="00603F8B"/>
    <w:rsid w:val="00604A15"/>
    <w:rsid w:val="00607266"/>
    <w:rsid w:val="0061211A"/>
    <w:rsid w:val="00617D9D"/>
    <w:rsid w:val="0062397D"/>
    <w:rsid w:val="00625D4C"/>
    <w:rsid w:val="006329D1"/>
    <w:rsid w:val="00643F75"/>
    <w:rsid w:val="00651791"/>
    <w:rsid w:val="00651EC1"/>
    <w:rsid w:val="0065612F"/>
    <w:rsid w:val="006567A0"/>
    <w:rsid w:val="0066027E"/>
    <w:rsid w:val="0066059B"/>
    <w:rsid w:val="00662BF3"/>
    <w:rsid w:val="00663AB2"/>
    <w:rsid w:val="0066604B"/>
    <w:rsid w:val="006664CC"/>
    <w:rsid w:val="006753DD"/>
    <w:rsid w:val="00683665"/>
    <w:rsid w:val="00690682"/>
    <w:rsid w:val="006918A1"/>
    <w:rsid w:val="006955A2"/>
    <w:rsid w:val="006977DC"/>
    <w:rsid w:val="006A1A67"/>
    <w:rsid w:val="006A7F3D"/>
    <w:rsid w:val="006B07DC"/>
    <w:rsid w:val="006B1804"/>
    <w:rsid w:val="006B186B"/>
    <w:rsid w:val="006C0248"/>
    <w:rsid w:val="006C0EF3"/>
    <w:rsid w:val="006C22EB"/>
    <w:rsid w:val="006D2D18"/>
    <w:rsid w:val="006D438A"/>
    <w:rsid w:val="006D7781"/>
    <w:rsid w:val="006E02DD"/>
    <w:rsid w:val="006E2E25"/>
    <w:rsid w:val="00702892"/>
    <w:rsid w:val="00703CDD"/>
    <w:rsid w:val="0070413F"/>
    <w:rsid w:val="00706886"/>
    <w:rsid w:val="00707106"/>
    <w:rsid w:val="0071192F"/>
    <w:rsid w:val="00712A08"/>
    <w:rsid w:val="00712EFB"/>
    <w:rsid w:val="00720C6B"/>
    <w:rsid w:val="007235D6"/>
    <w:rsid w:val="0072509D"/>
    <w:rsid w:val="007276D8"/>
    <w:rsid w:val="007313BD"/>
    <w:rsid w:val="00746081"/>
    <w:rsid w:val="00747A20"/>
    <w:rsid w:val="0075439A"/>
    <w:rsid w:val="00766748"/>
    <w:rsid w:val="00767CEC"/>
    <w:rsid w:val="00770658"/>
    <w:rsid w:val="007818A4"/>
    <w:rsid w:val="007821F1"/>
    <w:rsid w:val="00782D4A"/>
    <w:rsid w:val="00796571"/>
    <w:rsid w:val="007A39A6"/>
    <w:rsid w:val="007A416B"/>
    <w:rsid w:val="007A7439"/>
    <w:rsid w:val="007B3482"/>
    <w:rsid w:val="007C2361"/>
    <w:rsid w:val="007D00A9"/>
    <w:rsid w:val="007D18FA"/>
    <w:rsid w:val="007D4F19"/>
    <w:rsid w:val="007D5817"/>
    <w:rsid w:val="007D6414"/>
    <w:rsid w:val="007D71A4"/>
    <w:rsid w:val="007D7B3D"/>
    <w:rsid w:val="007E0D45"/>
    <w:rsid w:val="007F451B"/>
    <w:rsid w:val="007F672C"/>
    <w:rsid w:val="007F75FF"/>
    <w:rsid w:val="00802C91"/>
    <w:rsid w:val="0081148B"/>
    <w:rsid w:val="00815CD9"/>
    <w:rsid w:val="00815EC0"/>
    <w:rsid w:val="008161BE"/>
    <w:rsid w:val="00820464"/>
    <w:rsid w:val="008256E3"/>
    <w:rsid w:val="00840495"/>
    <w:rsid w:val="0085032C"/>
    <w:rsid w:val="0085200F"/>
    <w:rsid w:val="008534B7"/>
    <w:rsid w:val="00854D30"/>
    <w:rsid w:val="008574CB"/>
    <w:rsid w:val="008636F1"/>
    <w:rsid w:val="0086430D"/>
    <w:rsid w:val="00872A1E"/>
    <w:rsid w:val="00872F95"/>
    <w:rsid w:val="008805D8"/>
    <w:rsid w:val="00882D51"/>
    <w:rsid w:val="008839ED"/>
    <w:rsid w:val="00885705"/>
    <w:rsid w:val="008878C9"/>
    <w:rsid w:val="0089037D"/>
    <w:rsid w:val="008908EA"/>
    <w:rsid w:val="00893C98"/>
    <w:rsid w:val="00896D02"/>
    <w:rsid w:val="00897E70"/>
    <w:rsid w:val="008A2EAB"/>
    <w:rsid w:val="008B121B"/>
    <w:rsid w:val="008B3E56"/>
    <w:rsid w:val="008B5C7F"/>
    <w:rsid w:val="008C54C1"/>
    <w:rsid w:val="008C5A0A"/>
    <w:rsid w:val="008C6687"/>
    <w:rsid w:val="008D18C4"/>
    <w:rsid w:val="008D76B2"/>
    <w:rsid w:val="008E1D96"/>
    <w:rsid w:val="008E698D"/>
    <w:rsid w:val="008E7356"/>
    <w:rsid w:val="008F1FA2"/>
    <w:rsid w:val="008F5AD3"/>
    <w:rsid w:val="00903656"/>
    <w:rsid w:val="00903CDB"/>
    <w:rsid w:val="009105CD"/>
    <w:rsid w:val="00915BEF"/>
    <w:rsid w:val="00917A6C"/>
    <w:rsid w:val="00923C65"/>
    <w:rsid w:val="009246FE"/>
    <w:rsid w:val="00935147"/>
    <w:rsid w:val="00943441"/>
    <w:rsid w:val="00954827"/>
    <w:rsid w:val="00956881"/>
    <w:rsid w:val="0096058C"/>
    <w:rsid w:val="009618B0"/>
    <w:rsid w:val="00967CCC"/>
    <w:rsid w:val="00973016"/>
    <w:rsid w:val="00973D8F"/>
    <w:rsid w:val="00980EE8"/>
    <w:rsid w:val="009839EB"/>
    <w:rsid w:val="00983FB7"/>
    <w:rsid w:val="00995021"/>
    <w:rsid w:val="009B41A6"/>
    <w:rsid w:val="009B5442"/>
    <w:rsid w:val="009B7742"/>
    <w:rsid w:val="009C2736"/>
    <w:rsid w:val="009C2D97"/>
    <w:rsid w:val="009C4ABD"/>
    <w:rsid w:val="009C6A85"/>
    <w:rsid w:val="009D4971"/>
    <w:rsid w:val="009D4F6C"/>
    <w:rsid w:val="009D5C54"/>
    <w:rsid w:val="009D6DA2"/>
    <w:rsid w:val="009E20E0"/>
    <w:rsid w:val="009F09C1"/>
    <w:rsid w:val="009F3B0F"/>
    <w:rsid w:val="009F4130"/>
    <w:rsid w:val="009F6010"/>
    <w:rsid w:val="009F68CF"/>
    <w:rsid w:val="00A02D48"/>
    <w:rsid w:val="00A04002"/>
    <w:rsid w:val="00A0537A"/>
    <w:rsid w:val="00A064A1"/>
    <w:rsid w:val="00A12310"/>
    <w:rsid w:val="00A12AA1"/>
    <w:rsid w:val="00A20C82"/>
    <w:rsid w:val="00A31DA6"/>
    <w:rsid w:val="00A3733F"/>
    <w:rsid w:val="00A40922"/>
    <w:rsid w:val="00A4725C"/>
    <w:rsid w:val="00A57139"/>
    <w:rsid w:val="00A60520"/>
    <w:rsid w:val="00A6164F"/>
    <w:rsid w:val="00A6410E"/>
    <w:rsid w:val="00A6417C"/>
    <w:rsid w:val="00A730EF"/>
    <w:rsid w:val="00A74528"/>
    <w:rsid w:val="00A75973"/>
    <w:rsid w:val="00A8245F"/>
    <w:rsid w:val="00A83950"/>
    <w:rsid w:val="00A83EB2"/>
    <w:rsid w:val="00A8677B"/>
    <w:rsid w:val="00A87F12"/>
    <w:rsid w:val="00A91948"/>
    <w:rsid w:val="00A93DD6"/>
    <w:rsid w:val="00A96597"/>
    <w:rsid w:val="00AA024A"/>
    <w:rsid w:val="00AA185D"/>
    <w:rsid w:val="00AA1B5B"/>
    <w:rsid w:val="00AA4437"/>
    <w:rsid w:val="00AB65E3"/>
    <w:rsid w:val="00AC02E7"/>
    <w:rsid w:val="00AC19E0"/>
    <w:rsid w:val="00AC285A"/>
    <w:rsid w:val="00AC755E"/>
    <w:rsid w:val="00AD0416"/>
    <w:rsid w:val="00AD06BC"/>
    <w:rsid w:val="00AD35F2"/>
    <w:rsid w:val="00AD5391"/>
    <w:rsid w:val="00AD6748"/>
    <w:rsid w:val="00AD7E1A"/>
    <w:rsid w:val="00AE2D31"/>
    <w:rsid w:val="00AE5582"/>
    <w:rsid w:val="00AE6FDE"/>
    <w:rsid w:val="00AE7C83"/>
    <w:rsid w:val="00B00B2E"/>
    <w:rsid w:val="00B00C79"/>
    <w:rsid w:val="00B016C2"/>
    <w:rsid w:val="00B0713E"/>
    <w:rsid w:val="00B10F46"/>
    <w:rsid w:val="00B11ADD"/>
    <w:rsid w:val="00B11B3E"/>
    <w:rsid w:val="00B122A6"/>
    <w:rsid w:val="00B2205D"/>
    <w:rsid w:val="00B226B1"/>
    <w:rsid w:val="00B231EB"/>
    <w:rsid w:val="00B23CC6"/>
    <w:rsid w:val="00B5008F"/>
    <w:rsid w:val="00B60593"/>
    <w:rsid w:val="00B605A3"/>
    <w:rsid w:val="00B611A2"/>
    <w:rsid w:val="00B72418"/>
    <w:rsid w:val="00B742E6"/>
    <w:rsid w:val="00B818E4"/>
    <w:rsid w:val="00B85A90"/>
    <w:rsid w:val="00B85B6A"/>
    <w:rsid w:val="00B97C43"/>
    <w:rsid w:val="00BA1AEC"/>
    <w:rsid w:val="00BA25C5"/>
    <w:rsid w:val="00BA7415"/>
    <w:rsid w:val="00BA7554"/>
    <w:rsid w:val="00BB0AD0"/>
    <w:rsid w:val="00BB1A8C"/>
    <w:rsid w:val="00BB33D9"/>
    <w:rsid w:val="00BB4655"/>
    <w:rsid w:val="00BB5D7E"/>
    <w:rsid w:val="00BC4999"/>
    <w:rsid w:val="00BC70A1"/>
    <w:rsid w:val="00BE2354"/>
    <w:rsid w:val="00BE3B47"/>
    <w:rsid w:val="00BE6125"/>
    <w:rsid w:val="00BE720F"/>
    <w:rsid w:val="00BE7917"/>
    <w:rsid w:val="00BF0C7C"/>
    <w:rsid w:val="00BF2D98"/>
    <w:rsid w:val="00C06096"/>
    <w:rsid w:val="00C0781C"/>
    <w:rsid w:val="00C150E3"/>
    <w:rsid w:val="00C17B60"/>
    <w:rsid w:val="00C24B28"/>
    <w:rsid w:val="00C2512B"/>
    <w:rsid w:val="00C2512E"/>
    <w:rsid w:val="00C34326"/>
    <w:rsid w:val="00C3748A"/>
    <w:rsid w:val="00C37CCD"/>
    <w:rsid w:val="00C416FA"/>
    <w:rsid w:val="00C44F87"/>
    <w:rsid w:val="00C5230C"/>
    <w:rsid w:val="00C55930"/>
    <w:rsid w:val="00C55D35"/>
    <w:rsid w:val="00C61874"/>
    <w:rsid w:val="00C621A8"/>
    <w:rsid w:val="00C62AA5"/>
    <w:rsid w:val="00C639C3"/>
    <w:rsid w:val="00C66E8B"/>
    <w:rsid w:val="00C679BF"/>
    <w:rsid w:val="00C71636"/>
    <w:rsid w:val="00C74159"/>
    <w:rsid w:val="00C82489"/>
    <w:rsid w:val="00C91AA7"/>
    <w:rsid w:val="00C94DA5"/>
    <w:rsid w:val="00CA0ED7"/>
    <w:rsid w:val="00CA1AEC"/>
    <w:rsid w:val="00CA4909"/>
    <w:rsid w:val="00CA4CAC"/>
    <w:rsid w:val="00CB19C6"/>
    <w:rsid w:val="00CB42EB"/>
    <w:rsid w:val="00CB5EFE"/>
    <w:rsid w:val="00CC13AE"/>
    <w:rsid w:val="00CC7656"/>
    <w:rsid w:val="00CC7EBC"/>
    <w:rsid w:val="00CD0755"/>
    <w:rsid w:val="00CD15D3"/>
    <w:rsid w:val="00CD4658"/>
    <w:rsid w:val="00CE3636"/>
    <w:rsid w:val="00CE3E20"/>
    <w:rsid w:val="00CF429F"/>
    <w:rsid w:val="00CF5347"/>
    <w:rsid w:val="00CF6186"/>
    <w:rsid w:val="00D00D6B"/>
    <w:rsid w:val="00D06EE7"/>
    <w:rsid w:val="00D12888"/>
    <w:rsid w:val="00D1423F"/>
    <w:rsid w:val="00D16087"/>
    <w:rsid w:val="00D175E2"/>
    <w:rsid w:val="00D200CA"/>
    <w:rsid w:val="00D200F5"/>
    <w:rsid w:val="00D268A5"/>
    <w:rsid w:val="00D33233"/>
    <w:rsid w:val="00D33772"/>
    <w:rsid w:val="00D33B99"/>
    <w:rsid w:val="00D355AC"/>
    <w:rsid w:val="00D45F25"/>
    <w:rsid w:val="00D550F4"/>
    <w:rsid w:val="00D55A2B"/>
    <w:rsid w:val="00D56E21"/>
    <w:rsid w:val="00D61CD8"/>
    <w:rsid w:val="00D7034D"/>
    <w:rsid w:val="00D70E1D"/>
    <w:rsid w:val="00D7333F"/>
    <w:rsid w:val="00D7739A"/>
    <w:rsid w:val="00D778DA"/>
    <w:rsid w:val="00D826B0"/>
    <w:rsid w:val="00D8497C"/>
    <w:rsid w:val="00DA1239"/>
    <w:rsid w:val="00DA12E4"/>
    <w:rsid w:val="00DA249D"/>
    <w:rsid w:val="00DA4354"/>
    <w:rsid w:val="00DA6303"/>
    <w:rsid w:val="00DB010E"/>
    <w:rsid w:val="00DB209D"/>
    <w:rsid w:val="00DB3E89"/>
    <w:rsid w:val="00DB6F2F"/>
    <w:rsid w:val="00DC131C"/>
    <w:rsid w:val="00DC1CDA"/>
    <w:rsid w:val="00DC4061"/>
    <w:rsid w:val="00DC5AB5"/>
    <w:rsid w:val="00DC704D"/>
    <w:rsid w:val="00DD0729"/>
    <w:rsid w:val="00DD5A95"/>
    <w:rsid w:val="00DD7F83"/>
    <w:rsid w:val="00DE0EA6"/>
    <w:rsid w:val="00DF13C0"/>
    <w:rsid w:val="00DF1588"/>
    <w:rsid w:val="00DF3442"/>
    <w:rsid w:val="00DF466C"/>
    <w:rsid w:val="00DF7B91"/>
    <w:rsid w:val="00DF7BEA"/>
    <w:rsid w:val="00E006A2"/>
    <w:rsid w:val="00E02577"/>
    <w:rsid w:val="00E03577"/>
    <w:rsid w:val="00E04A3E"/>
    <w:rsid w:val="00E17326"/>
    <w:rsid w:val="00E22436"/>
    <w:rsid w:val="00E2391D"/>
    <w:rsid w:val="00E26456"/>
    <w:rsid w:val="00E31A44"/>
    <w:rsid w:val="00E338C8"/>
    <w:rsid w:val="00E41430"/>
    <w:rsid w:val="00E45967"/>
    <w:rsid w:val="00E47A5B"/>
    <w:rsid w:val="00E5013D"/>
    <w:rsid w:val="00E518A8"/>
    <w:rsid w:val="00E5532F"/>
    <w:rsid w:val="00E55430"/>
    <w:rsid w:val="00E564BE"/>
    <w:rsid w:val="00E56D6A"/>
    <w:rsid w:val="00E62E22"/>
    <w:rsid w:val="00E75CF8"/>
    <w:rsid w:val="00E80FAF"/>
    <w:rsid w:val="00E81D19"/>
    <w:rsid w:val="00E828AC"/>
    <w:rsid w:val="00E84C90"/>
    <w:rsid w:val="00E863BD"/>
    <w:rsid w:val="00E87183"/>
    <w:rsid w:val="00E900FD"/>
    <w:rsid w:val="00E92EDE"/>
    <w:rsid w:val="00E946F8"/>
    <w:rsid w:val="00E948B4"/>
    <w:rsid w:val="00E9629A"/>
    <w:rsid w:val="00E976E9"/>
    <w:rsid w:val="00EA2080"/>
    <w:rsid w:val="00EA26F3"/>
    <w:rsid w:val="00EC1202"/>
    <w:rsid w:val="00ED6FE4"/>
    <w:rsid w:val="00EF1748"/>
    <w:rsid w:val="00F00786"/>
    <w:rsid w:val="00F051B6"/>
    <w:rsid w:val="00F06F53"/>
    <w:rsid w:val="00F07926"/>
    <w:rsid w:val="00F12DC6"/>
    <w:rsid w:val="00F14ECD"/>
    <w:rsid w:val="00F22CCD"/>
    <w:rsid w:val="00F23234"/>
    <w:rsid w:val="00F24FA1"/>
    <w:rsid w:val="00F315A4"/>
    <w:rsid w:val="00F35BC5"/>
    <w:rsid w:val="00F42CC8"/>
    <w:rsid w:val="00F43339"/>
    <w:rsid w:val="00F44B60"/>
    <w:rsid w:val="00F51A98"/>
    <w:rsid w:val="00F60137"/>
    <w:rsid w:val="00F60849"/>
    <w:rsid w:val="00F630A6"/>
    <w:rsid w:val="00F727C9"/>
    <w:rsid w:val="00F7549E"/>
    <w:rsid w:val="00F77E14"/>
    <w:rsid w:val="00F80FAA"/>
    <w:rsid w:val="00F847EE"/>
    <w:rsid w:val="00F85AB8"/>
    <w:rsid w:val="00F87377"/>
    <w:rsid w:val="00F94C1B"/>
    <w:rsid w:val="00F94DE1"/>
    <w:rsid w:val="00F9504D"/>
    <w:rsid w:val="00F96513"/>
    <w:rsid w:val="00F9692D"/>
    <w:rsid w:val="00FA25A5"/>
    <w:rsid w:val="00FA2F6B"/>
    <w:rsid w:val="00FA5CA1"/>
    <w:rsid w:val="00FA7401"/>
    <w:rsid w:val="00FB4F52"/>
    <w:rsid w:val="00FC1DB6"/>
    <w:rsid w:val="00FC25EF"/>
    <w:rsid w:val="00FC45C3"/>
    <w:rsid w:val="00FD3548"/>
    <w:rsid w:val="00FE12C7"/>
    <w:rsid w:val="00FF4F9A"/>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metricconverter"/>
  <w:smartTagType w:namespaceuri="urn:schemas-microsoft-com:office:smarttags" w:name="place"/>
  <w:shapeDefaults>
    <o:shapedefaults v:ext="edit" spidmax="10241"/>
    <o:shapelayout v:ext="edit">
      <o:idmap v:ext="edit" data="1"/>
    </o:shapelayout>
  </w:shapeDefaults>
  <w:decimalSymbol w:val="."/>
  <w:listSeparator w:val=","/>
  <w15:docId w15:val="{FFB0405C-80A6-477F-8AB4-5657CDC10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45967"/>
    <w:pPr>
      <w:overflowPunct w:val="0"/>
      <w:autoSpaceDE w:val="0"/>
      <w:autoSpaceDN w:val="0"/>
      <w:adjustRightInd w:val="0"/>
      <w:textAlignment w:val="baseline"/>
    </w:pPr>
    <w:rPr>
      <w:lang w:val="nl-NL" w:eastAsia="nl-NL"/>
    </w:rPr>
  </w:style>
  <w:style w:type="paragraph" w:styleId="Heading1">
    <w:name w:val="heading 1"/>
    <w:basedOn w:val="Normal"/>
    <w:next w:val="Normal"/>
    <w:qFormat/>
    <w:rsid w:val="00E45967"/>
    <w:pPr>
      <w:keepNext/>
      <w:jc w:val="center"/>
      <w:outlineLvl w:val="0"/>
    </w:pPr>
    <w:rPr>
      <w:b/>
      <w:sz w:val="24"/>
    </w:rPr>
  </w:style>
  <w:style w:type="paragraph" w:styleId="Heading2">
    <w:name w:val="heading 2"/>
    <w:basedOn w:val="Normal"/>
    <w:next w:val="Normal"/>
    <w:qFormat/>
    <w:rsid w:val="00E45967"/>
    <w:pPr>
      <w:keepNext/>
      <w:tabs>
        <w:tab w:val="left" w:pos="426"/>
      </w:tabs>
      <w:spacing w:line="240" w:lineRule="atLeast"/>
      <w:ind w:left="426" w:hanging="426"/>
      <w:jc w:val="both"/>
      <w:outlineLvl w:val="1"/>
    </w:pPr>
    <w:rPr>
      <w:b/>
      <w:caps/>
      <w:sz w:val="22"/>
      <w:lang w:val="de-DE" w:eastAsia="fr-FR"/>
    </w:rPr>
  </w:style>
  <w:style w:type="paragraph" w:styleId="Heading3">
    <w:name w:val="heading 3"/>
    <w:basedOn w:val="Normal"/>
    <w:next w:val="Normal"/>
    <w:qFormat/>
    <w:rsid w:val="00E45967"/>
    <w:pPr>
      <w:keepNext/>
      <w:tabs>
        <w:tab w:val="left" w:pos="0"/>
      </w:tabs>
      <w:spacing w:line="360" w:lineRule="auto"/>
      <w:jc w:val="center"/>
      <w:outlineLvl w:val="2"/>
    </w:pPr>
    <w:rPr>
      <w:b/>
      <w:sz w:val="22"/>
      <w:lang w:val="de-DE" w:eastAsia="fr-FR"/>
    </w:rPr>
  </w:style>
  <w:style w:type="paragraph" w:styleId="Heading4">
    <w:name w:val="heading 4"/>
    <w:basedOn w:val="Normal"/>
    <w:next w:val="Normal"/>
    <w:qFormat/>
    <w:rsid w:val="00E45967"/>
    <w:pPr>
      <w:keepNext/>
      <w:jc w:val="both"/>
      <w:outlineLvl w:val="3"/>
    </w:pPr>
    <w:rPr>
      <w:sz w:val="24"/>
      <w:lang w:val="fr-FR" w:eastAsia="fr-FR"/>
    </w:rPr>
  </w:style>
  <w:style w:type="paragraph" w:styleId="Heading5">
    <w:name w:val="heading 5"/>
    <w:basedOn w:val="Normal"/>
    <w:next w:val="Normal"/>
    <w:link w:val="Heading5Char"/>
    <w:qFormat/>
    <w:rsid w:val="00E45967"/>
    <w:pPr>
      <w:spacing w:before="240" w:after="60"/>
      <w:jc w:val="both"/>
      <w:outlineLvl w:val="4"/>
    </w:pPr>
    <w:rPr>
      <w:rFonts w:ascii="Arial" w:hAnsi="Arial"/>
      <w:b/>
      <w:bCs/>
      <w:i/>
      <w:iCs/>
      <w:sz w:val="26"/>
      <w:szCs w:val="26"/>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E45967"/>
    <w:pPr>
      <w:tabs>
        <w:tab w:val="center" w:pos="4536"/>
        <w:tab w:val="right" w:pos="9072"/>
      </w:tabs>
    </w:pPr>
  </w:style>
  <w:style w:type="paragraph" w:styleId="Footer">
    <w:name w:val="footer"/>
    <w:basedOn w:val="Normal"/>
    <w:link w:val="FooterChar"/>
    <w:semiHidden/>
    <w:rsid w:val="00E45967"/>
    <w:pPr>
      <w:tabs>
        <w:tab w:val="center" w:pos="4536"/>
        <w:tab w:val="right" w:pos="9072"/>
      </w:tabs>
    </w:pPr>
  </w:style>
  <w:style w:type="character" w:styleId="PageNumber">
    <w:name w:val="page number"/>
    <w:basedOn w:val="DefaultParagraphFont"/>
    <w:semiHidden/>
  </w:style>
  <w:style w:type="paragraph" w:styleId="BalloonText">
    <w:name w:val="Balloon Text"/>
    <w:basedOn w:val="Normal"/>
    <w:semiHidden/>
    <w:rsid w:val="005C2454"/>
    <w:rPr>
      <w:rFonts w:ascii="Tahoma" w:hAnsi="Tahoma" w:cs="Tahoma"/>
      <w:sz w:val="16"/>
      <w:szCs w:val="16"/>
    </w:rPr>
  </w:style>
  <w:style w:type="character" w:styleId="CommentReference">
    <w:name w:val="annotation reference"/>
    <w:semiHidden/>
    <w:rsid w:val="00DF7BEA"/>
    <w:rPr>
      <w:sz w:val="16"/>
      <w:szCs w:val="16"/>
    </w:rPr>
  </w:style>
  <w:style w:type="paragraph" w:styleId="CommentText">
    <w:name w:val="annotation text"/>
    <w:basedOn w:val="Normal"/>
    <w:semiHidden/>
    <w:rsid w:val="00DF7BEA"/>
  </w:style>
  <w:style w:type="paragraph" w:styleId="CommentSubject">
    <w:name w:val="annotation subject"/>
    <w:basedOn w:val="CommentText"/>
    <w:next w:val="CommentText"/>
    <w:semiHidden/>
    <w:rsid w:val="00DF7BEA"/>
    <w:rPr>
      <w:b/>
      <w:bCs/>
    </w:rPr>
  </w:style>
  <w:style w:type="paragraph" w:customStyle="1" w:styleId="BodyText22">
    <w:name w:val="Body Text 22"/>
    <w:basedOn w:val="Normal"/>
    <w:rsid w:val="00B72418"/>
    <w:pPr>
      <w:widowControl w:val="0"/>
      <w:tabs>
        <w:tab w:val="left" w:pos="-1135"/>
        <w:tab w:val="left" w:pos="-568"/>
        <w:tab w:val="left" w:pos="1131"/>
        <w:tab w:val="left" w:pos="1699"/>
        <w:tab w:val="left" w:pos="2265"/>
        <w:tab w:val="left" w:pos="2833"/>
        <w:tab w:val="left" w:pos="3399"/>
        <w:tab w:val="left" w:pos="3966"/>
        <w:tab w:val="left" w:pos="4533"/>
        <w:tab w:val="left" w:pos="5100"/>
        <w:tab w:val="left" w:pos="5667"/>
        <w:tab w:val="left" w:pos="6234"/>
        <w:tab w:val="left" w:pos="6801"/>
        <w:tab w:val="left" w:pos="7368"/>
        <w:tab w:val="left" w:pos="7934"/>
        <w:tab w:val="left" w:pos="8502"/>
        <w:tab w:val="left" w:pos="9068"/>
      </w:tabs>
      <w:ind w:left="1134" w:hanging="1134"/>
    </w:pPr>
    <w:rPr>
      <w:lang w:val="de-DE"/>
    </w:rPr>
  </w:style>
  <w:style w:type="paragraph" w:styleId="BodyText2">
    <w:name w:val="Body Text 2"/>
    <w:basedOn w:val="Normal"/>
    <w:rsid w:val="00E45967"/>
    <w:pPr>
      <w:tabs>
        <w:tab w:val="left" w:pos="567"/>
      </w:tabs>
      <w:overflowPunct/>
      <w:autoSpaceDE/>
      <w:autoSpaceDN/>
      <w:adjustRightInd/>
      <w:jc w:val="both"/>
      <w:textAlignment w:val="auto"/>
    </w:pPr>
    <w:rPr>
      <w:rFonts w:ascii="Arial" w:hAnsi="Arial"/>
      <w:sz w:val="24"/>
      <w:lang w:val="fr-FR" w:eastAsia="fr-FR"/>
    </w:rPr>
  </w:style>
  <w:style w:type="paragraph" w:styleId="BodyTextIndent2">
    <w:name w:val="Body Text Indent 2"/>
    <w:basedOn w:val="Normal"/>
    <w:rsid w:val="00E45967"/>
    <w:pPr>
      <w:tabs>
        <w:tab w:val="left" w:pos="426"/>
        <w:tab w:val="left" w:pos="3402"/>
      </w:tabs>
      <w:overflowPunct/>
      <w:autoSpaceDE/>
      <w:autoSpaceDN/>
      <w:adjustRightInd/>
      <w:ind w:left="993"/>
      <w:jc w:val="both"/>
      <w:textAlignment w:val="auto"/>
    </w:pPr>
    <w:rPr>
      <w:rFonts w:ascii="Arial" w:hAnsi="Arial"/>
      <w:sz w:val="24"/>
      <w:lang w:val="fr-FR" w:eastAsia="fr-FR"/>
    </w:rPr>
  </w:style>
  <w:style w:type="paragraph" w:styleId="BodyText">
    <w:name w:val="Body Text"/>
    <w:basedOn w:val="Normal"/>
    <w:link w:val="BodyTextChar"/>
    <w:rsid w:val="00E45967"/>
    <w:pPr>
      <w:tabs>
        <w:tab w:val="left" w:pos="2977"/>
      </w:tabs>
      <w:jc w:val="both"/>
    </w:pPr>
    <w:rPr>
      <w:rFonts w:ascii="Arial" w:hAnsi="Arial"/>
      <w:b/>
      <w:lang w:val="fr-FR" w:eastAsia="fr-FR"/>
    </w:rPr>
  </w:style>
  <w:style w:type="paragraph" w:styleId="BodyTextIndent">
    <w:name w:val="Body Text Indent"/>
    <w:basedOn w:val="Normal"/>
    <w:link w:val="BodyTextIndentChar"/>
    <w:rsid w:val="00E45967"/>
    <w:pPr>
      <w:tabs>
        <w:tab w:val="left" w:pos="1701"/>
      </w:tabs>
      <w:spacing w:line="300" w:lineRule="atLeast"/>
      <w:ind w:left="1701" w:hanging="1701"/>
      <w:jc w:val="both"/>
    </w:pPr>
    <w:rPr>
      <w:sz w:val="22"/>
      <w:lang w:val="de-DE" w:eastAsia="fr-FR"/>
    </w:rPr>
  </w:style>
  <w:style w:type="paragraph" w:styleId="BodyText3">
    <w:name w:val="Body Text 3"/>
    <w:basedOn w:val="Normal"/>
    <w:rsid w:val="00E45967"/>
    <w:pPr>
      <w:spacing w:line="360" w:lineRule="auto"/>
      <w:jc w:val="both"/>
    </w:pPr>
    <w:rPr>
      <w:sz w:val="22"/>
      <w:lang w:val="de-DE" w:eastAsia="fr-FR"/>
    </w:rPr>
  </w:style>
  <w:style w:type="paragraph" w:styleId="FootnoteText">
    <w:name w:val="footnote text"/>
    <w:basedOn w:val="Normal"/>
    <w:link w:val="FootnoteTextChar"/>
    <w:semiHidden/>
    <w:rsid w:val="00E45967"/>
    <w:pPr>
      <w:jc w:val="both"/>
    </w:pPr>
    <w:rPr>
      <w:rFonts w:ascii="Arial" w:hAnsi="Arial"/>
      <w:lang w:val="fr-FR" w:eastAsia="fr-FR"/>
    </w:rPr>
  </w:style>
  <w:style w:type="character" w:styleId="FootnoteReference">
    <w:name w:val="footnote reference"/>
    <w:semiHidden/>
    <w:rsid w:val="00E45967"/>
    <w:rPr>
      <w:vertAlign w:val="superscript"/>
    </w:rPr>
  </w:style>
  <w:style w:type="paragraph" w:styleId="Title">
    <w:name w:val="Title"/>
    <w:basedOn w:val="Normal"/>
    <w:qFormat/>
    <w:rsid w:val="00E45967"/>
    <w:pPr>
      <w:overflowPunct/>
      <w:autoSpaceDE/>
      <w:autoSpaceDN/>
      <w:adjustRightInd/>
      <w:jc w:val="center"/>
      <w:textAlignment w:val="auto"/>
    </w:pPr>
    <w:rPr>
      <w:rFonts w:ascii="Arial" w:hAnsi="Arial"/>
      <w:sz w:val="24"/>
      <w:lang w:val="de-DE" w:eastAsia="fr-FR"/>
    </w:rPr>
  </w:style>
  <w:style w:type="paragraph" w:styleId="BodyTextIndent3">
    <w:name w:val="Body Text Indent 3"/>
    <w:basedOn w:val="Normal"/>
    <w:rsid w:val="00E45967"/>
    <w:pPr>
      <w:tabs>
        <w:tab w:val="left" w:pos="426"/>
      </w:tabs>
      <w:spacing w:line="240" w:lineRule="atLeast"/>
      <w:ind w:left="425" w:hanging="425"/>
      <w:jc w:val="both"/>
    </w:pPr>
    <w:rPr>
      <w:sz w:val="22"/>
      <w:lang w:val="de-DE" w:eastAsia="fr-FR"/>
    </w:rPr>
  </w:style>
  <w:style w:type="paragraph" w:customStyle="1" w:styleId="FR1">
    <w:name w:val="FR1"/>
    <w:rsid w:val="00E45967"/>
    <w:pPr>
      <w:widowControl w:val="0"/>
      <w:autoSpaceDE w:val="0"/>
      <w:autoSpaceDN w:val="0"/>
      <w:adjustRightInd w:val="0"/>
      <w:spacing w:line="460" w:lineRule="auto"/>
      <w:ind w:left="2080" w:right="2000"/>
      <w:jc w:val="center"/>
    </w:pPr>
    <w:rPr>
      <w:rFonts w:ascii="Arial" w:hAnsi="Arial" w:cs="Arial"/>
      <w:b/>
      <w:bCs/>
      <w:sz w:val="28"/>
      <w:szCs w:val="28"/>
    </w:rPr>
  </w:style>
  <w:style w:type="paragraph" w:customStyle="1" w:styleId="FR2">
    <w:name w:val="FR2"/>
    <w:rsid w:val="00E45967"/>
    <w:pPr>
      <w:widowControl w:val="0"/>
      <w:autoSpaceDE w:val="0"/>
      <w:autoSpaceDN w:val="0"/>
      <w:adjustRightInd w:val="0"/>
      <w:spacing w:before="420"/>
      <w:jc w:val="center"/>
    </w:pPr>
    <w:rPr>
      <w:b/>
      <w:bCs/>
      <w:sz w:val="24"/>
      <w:szCs w:val="24"/>
    </w:rPr>
  </w:style>
  <w:style w:type="paragraph" w:customStyle="1" w:styleId="FR3">
    <w:name w:val="FR3"/>
    <w:rsid w:val="00E45967"/>
    <w:pPr>
      <w:widowControl w:val="0"/>
      <w:autoSpaceDE w:val="0"/>
      <w:autoSpaceDN w:val="0"/>
      <w:adjustRightInd w:val="0"/>
      <w:spacing w:before="560" w:line="300" w:lineRule="auto"/>
      <w:ind w:right="400"/>
    </w:pPr>
    <w:rPr>
      <w:rFonts w:ascii="Arial" w:hAnsi="Arial" w:cs="Arial"/>
      <w:sz w:val="24"/>
      <w:szCs w:val="24"/>
    </w:rPr>
  </w:style>
  <w:style w:type="paragraph" w:styleId="BlockText">
    <w:name w:val="Block Text"/>
    <w:basedOn w:val="Normal"/>
    <w:rsid w:val="00E45967"/>
    <w:pPr>
      <w:widowControl w:val="0"/>
      <w:overflowPunct/>
      <w:spacing w:before="160" w:line="280" w:lineRule="auto"/>
      <w:ind w:left="2240" w:right="2200"/>
      <w:jc w:val="center"/>
      <w:textAlignment w:val="auto"/>
    </w:pPr>
    <w:rPr>
      <w:rFonts w:ascii="Arial" w:hAnsi="Arial" w:cs="Arial"/>
      <w:lang w:val="en-GB" w:eastAsia="fr-FR"/>
    </w:rPr>
  </w:style>
  <w:style w:type="paragraph" w:styleId="DocumentMap">
    <w:name w:val="Document Map"/>
    <w:basedOn w:val="Normal"/>
    <w:semiHidden/>
    <w:rsid w:val="00E45967"/>
    <w:pPr>
      <w:shd w:val="clear" w:color="auto" w:fill="000080"/>
      <w:jc w:val="both"/>
    </w:pPr>
    <w:rPr>
      <w:rFonts w:ascii="Tahoma" w:hAnsi="Tahoma" w:cs="Tahoma"/>
      <w:lang w:val="fr-FR" w:eastAsia="fr-FR"/>
    </w:rPr>
  </w:style>
  <w:style w:type="paragraph" w:customStyle="1" w:styleId="TNRa">
    <w:name w:val="TNRa"/>
    <w:basedOn w:val="Normal"/>
    <w:rsid w:val="00E45967"/>
    <w:pPr>
      <w:widowControl w:val="0"/>
      <w:spacing w:before="80"/>
      <w:ind w:left="284" w:hanging="284"/>
      <w:jc w:val="both"/>
    </w:pPr>
    <w:rPr>
      <w:sz w:val="24"/>
      <w:lang w:val="de-DE" w:eastAsia="fr-FR"/>
    </w:rPr>
  </w:style>
  <w:style w:type="paragraph" w:customStyle="1" w:styleId="TNR01">
    <w:name w:val="TNR01"/>
    <w:basedOn w:val="Normal"/>
    <w:rsid w:val="00E45967"/>
    <w:pPr>
      <w:tabs>
        <w:tab w:val="left" w:pos="284"/>
        <w:tab w:val="left" w:pos="454"/>
        <w:tab w:val="left" w:pos="680"/>
        <w:tab w:val="left" w:pos="1021"/>
      </w:tabs>
      <w:ind w:hanging="284"/>
      <w:jc w:val="both"/>
    </w:pPr>
    <w:rPr>
      <w:color w:val="000000"/>
      <w:sz w:val="24"/>
      <w:lang w:val="de-DE" w:eastAsia="fr-FR"/>
    </w:rPr>
  </w:style>
  <w:style w:type="paragraph" w:customStyle="1" w:styleId="N3">
    <w:name w:val="N3"/>
    <w:basedOn w:val="Normal"/>
    <w:rsid w:val="00E45967"/>
    <w:pPr>
      <w:widowControl w:val="0"/>
      <w:tabs>
        <w:tab w:val="left" w:pos="170"/>
      </w:tabs>
      <w:jc w:val="both"/>
    </w:pPr>
    <w:rPr>
      <w:rFonts w:ascii="Tms Rmn" w:hAnsi="Tms Rmn"/>
      <w:sz w:val="22"/>
      <w:lang w:val="fr-FR" w:eastAsia="de-DE"/>
    </w:rPr>
  </w:style>
  <w:style w:type="paragraph" w:customStyle="1" w:styleId="Plattetekst21">
    <w:name w:val="Platte tekst 21"/>
    <w:basedOn w:val="Normal"/>
    <w:rsid w:val="00E45967"/>
    <w:pPr>
      <w:tabs>
        <w:tab w:val="left" w:pos="567"/>
        <w:tab w:val="left" w:pos="720"/>
        <w:tab w:val="left" w:pos="1134"/>
        <w:tab w:val="left" w:pos="1584"/>
        <w:tab w:val="left" w:pos="5040"/>
        <w:tab w:val="left" w:pos="5328"/>
        <w:tab w:val="left" w:pos="6237"/>
        <w:tab w:val="left" w:pos="6912"/>
        <w:tab w:val="left" w:pos="7938"/>
      </w:tabs>
      <w:spacing w:line="240" w:lineRule="atLeast"/>
      <w:ind w:left="567" w:hanging="567"/>
      <w:jc w:val="both"/>
    </w:pPr>
    <w:rPr>
      <w:sz w:val="24"/>
      <w:lang w:val="de-DE"/>
    </w:rPr>
  </w:style>
  <w:style w:type="paragraph" w:customStyle="1" w:styleId="Plattetekst22">
    <w:name w:val="Platte tekst 22"/>
    <w:basedOn w:val="Normal"/>
    <w:rsid w:val="00E45967"/>
    <w:pPr>
      <w:tabs>
        <w:tab w:val="left" w:pos="284"/>
        <w:tab w:val="left" w:pos="720"/>
        <w:tab w:val="left" w:pos="1134"/>
        <w:tab w:val="left" w:pos="5040"/>
        <w:tab w:val="left" w:pos="5328"/>
        <w:tab w:val="left" w:pos="6912"/>
        <w:tab w:val="left" w:pos="8222"/>
      </w:tabs>
      <w:spacing w:line="240" w:lineRule="atLeast"/>
      <w:ind w:left="1134" w:hanging="850"/>
      <w:jc w:val="both"/>
    </w:pPr>
    <w:rPr>
      <w:sz w:val="24"/>
      <w:lang w:val="de-DE"/>
    </w:rPr>
  </w:style>
  <w:style w:type="paragraph" w:customStyle="1" w:styleId="Plattetekstinspringen21">
    <w:name w:val="Platte tekst inspringen 21"/>
    <w:basedOn w:val="Normal"/>
    <w:rsid w:val="00E45967"/>
    <w:pPr>
      <w:tabs>
        <w:tab w:val="left" w:pos="567"/>
        <w:tab w:val="left" w:pos="1134"/>
        <w:tab w:val="left" w:pos="1418"/>
        <w:tab w:val="left" w:pos="1701"/>
        <w:tab w:val="left" w:pos="8222"/>
      </w:tabs>
      <w:spacing w:line="240" w:lineRule="atLeast"/>
      <w:ind w:left="1134" w:hanging="1134"/>
      <w:jc w:val="both"/>
    </w:pPr>
    <w:rPr>
      <w:lang w:val="en-GB"/>
    </w:rPr>
  </w:style>
  <w:style w:type="paragraph" w:customStyle="1" w:styleId="Plattetekstinspringen31">
    <w:name w:val="Platte tekst inspringen 31"/>
    <w:basedOn w:val="Normal"/>
    <w:rsid w:val="00E45967"/>
    <w:pPr>
      <w:tabs>
        <w:tab w:val="left" w:pos="284"/>
        <w:tab w:val="left" w:pos="1134"/>
        <w:tab w:val="left" w:pos="1418"/>
        <w:tab w:val="left" w:pos="1701"/>
        <w:tab w:val="left" w:pos="8222"/>
      </w:tabs>
      <w:spacing w:line="240" w:lineRule="atLeast"/>
      <w:ind w:left="1701" w:hanging="1417"/>
      <w:jc w:val="both"/>
    </w:pPr>
    <w:rPr>
      <w:lang w:val="de-DE"/>
    </w:rPr>
  </w:style>
  <w:style w:type="character" w:customStyle="1" w:styleId="FooterChar">
    <w:name w:val="Footer Char"/>
    <w:link w:val="Footer"/>
    <w:rsid w:val="00E45967"/>
    <w:rPr>
      <w:lang w:val="nl-NL" w:eastAsia="nl-NL" w:bidi="ar-SA"/>
    </w:rPr>
  </w:style>
  <w:style w:type="paragraph" w:customStyle="1" w:styleId="BodyText21">
    <w:name w:val="Body Text 21"/>
    <w:basedOn w:val="Normal"/>
    <w:rsid w:val="00E45967"/>
    <w:pPr>
      <w:tabs>
        <w:tab w:val="left" w:pos="284"/>
        <w:tab w:val="left" w:pos="1134"/>
        <w:tab w:val="left" w:pos="1701"/>
        <w:tab w:val="left" w:pos="8222"/>
      </w:tabs>
      <w:spacing w:line="240" w:lineRule="atLeast"/>
      <w:ind w:left="1701" w:hanging="1417"/>
      <w:jc w:val="both"/>
    </w:pPr>
    <w:rPr>
      <w:lang w:val="de-DE"/>
    </w:rPr>
  </w:style>
  <w:style w:type="paragraph" w:customStyle="1" w:styleId="BodyTextIndent21">
    <w:name w:val="Body Text Indent 21"/>
    <w:basedOn w:val="Normal"/>
    <w:rsid w:val="00E45967"/>
    <w:pPr>
      <w:tabs>
        <w:tab w:val="left" w:pos="567"/>
        <w:tab w:val="left" w:pos="1134"/>
        <w:tab w:val="left" w:pos="1418"/>
        <w:tab w:val="left" w:pos="1701"/>
        <w:tab w:val="left" w:pos="8222"/>
      </w:tabs>
      <w:spacing w:line="240" w:lineRule="atLeast"/>
      <w:ind w:left="1134" w:hanging="1134"/>
      <w:jc w:val="both"/>
    </w:pPr>
    <w:rPr>
      <w:lang w:val="en-GB"/>
    </w:rPr>
  </w:style>
  <w:style w:type="paragraph" w:customStyle="1" w:styleId="BodyTextIndent31">
    <w:name w:val="Body Text Indent 31"/>
    <w:basedOn w:val="Normal"/>
    <w:rsid w:val="00E45967"/>
    <w:pPr>
      <w:tabs>
        <w:tab w:val="left" w:pos="284"/>
        <w:tab w:val="left" w:pos="1134"/>
        <w:tab w:val="left" w:pos="8222"/>
      </w:tabs>
      <w:spacing w:line="240" w:lineRule="atLeast"/>
      <w:ind w:left="1134" w:hanging="1134"/>
    </w:pPr>
    <w:rPr>
      <w:lang w:val="de-DE"/>
    </w:rPr>
  </w:style>
  <w:style w:type="paragraph" w:customStyle="1" w:styleId="BlockText1">
    <w:name w:val="Block Text1"/>
    <w:basedOn w:val="Normal"/>
    <w:rsid w:val="00E45967"/>
    <w:pPr>
      <w:tabs>
        <w:tab w:val="left" w:pos="567"/>
        <w:tab w:val="left" w:pos="1134"/>
        <w:tab w:val="left" w:pos="1584"/>
        <w:tab w:val="left" w:pos="5040"/>
        <w:tab w:val="left" w:pos="5328"/>
        <w:tab w:val="left" w:pos="6237"/>
        <w:tab w:val="left" w:pos="6804"/>
        <w:tab w:val="left" w:pos="8222"/>
      </w:tabs>
      <w:spacing w:line="240" w:lineRule="atLeast"/>
      <w:ind w:left="567" w:right="567" w:hanging="567"/>
    </w:pPr>
  </w:style>
  <w:style w:type="character" w:customStyle="1" w:styleId="HeaderChar">
    <w:name w:val="Header Char"/>
    <w:aliases w:val="6_G Char"/>
    <w:link w:val="Header"/>
    <w:rsid w:val="00E45967"/>
    <w:rPr>
      <w:lang w:val="nl-NL" w:eastAsia="nl-NL" w:bidi="ar-SA"/>
    </w:rPr>
  </w:style>
  <w:style w:type="paragraph" w:customStyle="1" w:styleId="Adabcd">
    <w:name w:val="Ad_abcd"/>
    <w:basedOn w:val="Normal"/>
    <w:rsid w:val="00E45967"/>
    <w:pPr>
      <w:tabs>
        <w:tab w:val="left" w:pos="1701"/>
      </w:tabs>
      <w:ind w:left="1701" w:right="1361" w:hanging="567"/>
      <w:jc w:val="both"/>
    </w:pPr>
    <w:rPr>
      <w:rFonts w:ascii="Arial" w:hAnsi="Arial" w:cs="Arial"/>
      <w:lang w:val="de-DE" w:eastAsia="fr-FR"/>
    </w:rPr>
  </w:style>
  <w:style w:type="paragraph" w:customStyle="1" w:styleId="Adtitre">
    <w:name w:val="Ad_titre"/>
    <w:basedOn w:val="BodyTextIndent21"/>
    <w:rsid w:val="00E45967"/>
    <w:pPr>
      <w:tabs>
        <w:tab w:val="clear" w:pos="567"/>
        <w:tab w:val="clear" w:pos="1134"/>
        <w:tab w:val="clear" w:pos="1418"/>
        <w:tab w:val="clear" w:pos="1701"/>
        <w:tab w:val="clear" w:pos="8222"/>
      </w:tabs>
      <w:ind w:right="1361" w:firstLine="0"/>
    </w:pPr>
    <w:rPr>
      <w:rFonts w:ascii="Arial" w:hAnsi="Arial" w:cs="Arial"/>
      <w:lang w:val="de-DE"/>
    </w:rPr>
  </w:style>
  <w:style w:type="paragraph" w:customStyle="1" w:styleId="Adcode">
    <w:name w:val="Ad_code"/>
    <w:basedOn w:val="BodyTextIndent21"/>
    <w:rsid w:val="00E45967"/>
    <w:pPr>
      <w:tabs>
        <w:tab w:val="clear" w:pos="1134"/>
        <w:tab w:val="clear" w:pos="1701"/>
        <w:tab w:val="clear" w:pos="8222"/>
        <w:tab w:val="left" w:pos="8505"/>
      </w:tabs>
      <w:ind w:left="1418"/>
    </w:pPr>
    <w:rPr>
      <w:rFonts w:ascii="Arial" w:hAnsi="Arial" w:cs="Arial"/>
      <w:lang w:val="de-DE"/>
    </w:rPr>
  </w:style>
  <w:style w:type="paragraph" w:customStyle="1" w:styleId="BodyTextIndent22">
    <w:name w:val="Body Text Indent 22"/>
    <w:basedOn w:val="Normal"/>
    <w:rsid w:val="00662BF3"/>
    <w:pPr>
      <w:tabs>
        <w:tab w:val="left" w:pos="284"/>
        <w:tab w:val="left" w:pos="567"/>
        <w:tab w:val="left" w:pos="1134"/>
        <w:tab w:val="left" w:pos="1701"/>
        <w:tab w:val="left" w:pos="7088"/>
        <w:tab w:val="left" w:pos="8505"/>
      </w:tabs>
      <w:spacing w:line="240" w:lineRule="atLeast"/>
      <w:ind w:left="1701" w:hanging="1701"/>
      <w:jc w:val="both"/>
    </w:pPr>
    <w:rPr>
      <w:lang w:val="de-DE"/>
    </w:rPr>
  </w:style>
  <w:style w:type="character" w:customStyle="1" w:styleId="Heading5Char">
    <w:name w:val="Heading 5 Char"/>
    <w:link w:val="Heading5"/>
    <w:rsid w:val="00662BF3"/>
    <w:rPr>
      <w:rFonts w:ascii="Arial" w:hAnsi="Arial"/>
      <w:b/>
      <w:bCs/>
      <w:i/>
      <w:iCs/>
      <w:sz w:val="26"/>
      <w:szCs w:val="26"/>
      <w:lang w:val="fr-FR" w:eastAsia="fr-FR" w:bidi="ar-SA"/>
    </w:rPr>
  </w:style>
  <w:style w:type="character" w:customStyle="1" w:styleId="FootnoteTextChar">
    <w:name w:val="Footnote Text Char"/>
    <w:link w:val="FootnoteText"/>
    <w:semiHidden/>
    <w:rsid w:val="00662BF3"/>
    <w:rPr>
      <w:rFonts w:ascii="Arial" w:hAnsi="Arial"/>
      <w:lang w:val="fr-FR" w:eastAsia="fr-FR" w:bidi="ar-SA"/>
    </w:rPr>
  </w:style>
  <w:style w:type="character" w:customStyle="1" w:styleId="CarCar4">
    <w:name w:val="Car Car4"/>
    <w:rsid w:val="003C1006"/>
    <w:rPr>
      <w:lang w:val="nl-NL" w:eastAsia="nl-NL" w:bidi="ar-SA"/>
    </w:rPr>
  </w:style>
  <w:style w:type="paragraph" w:customStyle="1" w:styleId="berarbeitung1">
    <w:name w:val="Überarbeitung1"/>
    <w:hidden/>
    <w:uiPriority w:val="99"/>
    <w:semiHidden/>
    <w:rsid w:val="003F087A"/>
    <w:rPr>
      <w:lang w:val="nl-NL" w:eastAsia="nl-NL"/>
    </w:rPr>
  </w:style>
  <w:style w:type="character" w:styleId="Hyperlink">
    <w:name w:val="Hyperlink"/>
    <w:unhideWhenUsed/>
    <w:rsid w:val="00C416FA"/>
    <w:rPr>
      <w:color w:val="0000FF"/>
      <w:u w:val="single"/>
    </w:rPr>
  </w:style>
  <w:style w:type="character" w:customStyle="1" w:styleId="BodyTextChar">
    <w:name w:val="Body Text Char"/>
    <w:link w:val="BodyText"/>
    <w:rsid w:val="00C71636"/>
    <w:rPr>
      <w:rFonts w:ascii="Arial" w:hAnsi="Arial"/>
      <w:b/>
      <w:lang w:val="fr-FR" w:eastAsia="fr-FR"/>
    </w:rPr>
  </w:style>
  <w:style w:type="character" w:customStyle="1" w:styleId="BodyTextIndentChar">
    <w:name w:val="Body Text Indent Char"/>
    <w:link w:val="BodyTextIndent"/>
    <w:rsid w:val="00C71636"/>
    <w:rPr>
      <w:sz w:val="22"/>
      <w:lang w:val="de-DE" w:eastAsia="fr-FR"/>
    </w:rPr>
  </w:style>
  <w:style w:type="character" w:styleId="FollowedHyperlink">
    <w:name w:val="FollowedHyperlink"/>
    <w:rsid w:val="00221B34"/>
    <w:rPr>
      <w:color w:val="800080"/>
      <w:u w:val="single"/>
    </w:rPr>
  </w:style>
  <w:style w:type="paragraph" w:styleId="ListParagraph">
    <w:name w:val="List Paragraph"/>
    <w:basedOn w:val="Normal"/>
    <w:uiPriority w:val="34"/>
    <w:qFormat/>
    <w:rsid w:val="009B7742"/>
    <w:pPr>
      <w:suppressAutoHyphens/>
      <w:overflowPunct/>
      <w:autoSpaceDE/>
      <w:autoSpaceDN/>
      <w:adjustRightInd/>
      <w:spacing w:line="240" w:lineRule="atLeast"/>
      <w:ind w:left="720"/>
      <w:contextualSpacing/>
      <w:textAlignment w:val="auto"/>
    </w:pPr>
    <w:rPr>
      <w:lang w:val="fr-CH"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668180">
      <w:bodyDiv w:val="1"/>
      <w:marLeft w:val="0"/>
      <w:marRight w:val="0"/>
      <w:marTop w:val="0"/>
      <w:marBottom w:val="0"/>
      <w:divBdr>
        <w:top w:val="none" w:sz="0" w:space="0" w:color="auto"/>
        <w:left w:val="none" w:sz="0" w:space="0" w:color="auto"/>
        <w:bottom w:val="none" w:sz="0" w:space="0" w:color="auto"/>
        <w:right w:val="none" w:sz="0" w:space="0" w:color="auto"/>
      </w:divBdr>
    </w:div>
    <w:div w:id="938562870">
      <w:bodyDiv w:val="1"/>
      <w:marLeft w:val="0"/>
      <w:marRight w:val="0"/>
      <w:marTop w:val="0"/>
      <w:marBottom w:val="0"/>
      <w:divBdr>
        <w:top w:val="none" w:sz="0" w:space="0" w:color="auto"/>
        <w:left w:val="none" w:sz="0" w:space="0" w:color="auto"/>
        <w:bottom w:val="none" w:sz="0" w:space="0" w:color="auto"/>
        <w:right w:val="none" w:sz="0" w:space="0" w:color="auto"/>
      </w:divBdr>
    </w:div>
    <w:div w:id="959918531">
      <w:bodyDiv w:val="1"/>
      <w:marLeft w:val="0"/>
      <w:marRight w:val="0"/>
      <w:marTop w:val="0"/>
      <w:marBottom w:val="0"/>
      <w:divBdr>
        <w:top w:val="none" w:sz="0" w:space="0" w:color="auto"/>
        <w:left w:val="none" w:sz="0" w:space="0" w:color="auto"/>
        <w:bottom w:val="none" w:sz="0" w:space="0" w:color="auto"/>
        <w:right w:val="none" w:sz="0" w:space="0" w:color="auto"/>
      </w:divBdr>
    </w:div>
    <w:div w:id="1841042515">
      <w:bodyDiv w:val="1"/>
      <w:marLeft w:val="0"/>
      <w:marRight w:val="0"/>
      <w:marTop w:val="0"/>
      <w:marBottom w:val="0"/>
      <w:divBdr>
        <w:top w:val="none" w:sz="0" w:space="0" w:color="auto"/>
        <w:left w:val="none" w:sz="0" w:space="0" w:color="auto"/>
        <w:bottom w:val="none" w:sz="0" w:space="0" w:color="auto"/>
        <w:right w:val="none" w:sz="0" w:space="0" w:color="auto"/>
      </w:divBdr>
    </w:div>
    <w:div w:id="2121492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eader" Target="header10.xml"/><Relationship Id="rId21" Type="http://schemas.openxmlformats.org/officeDocument/2006/relationships/header" Target="header7.xml"/><Relationship Id="rId42" Type="http://schemas.openxmlformats.org/officeDocument/2006/relationships/header" Target="header18.xml"/><Relationship Id="rId47" Type="http://schemas.openxmlformats.org/officeDocument/2006/relationships/footer" Target="footer18.xml"/><Relationship Id="rId63" Type="http://schemas.openxmlformats.org/officeDocument/2006/relationships/footer" Target="footer26.xml"/><Relationship Id="rId68" Type="http://schemas.openxmlformats.org/officeDocument/2006/relationships/footer" Target="footer28.xml"/><Relationship Id="rId84" Type="http://schemas.openxmlformats.org/officeDocument/2006/relationships/header" Target="header40.xml"/><Relationship Id="rId89" Type="http://schemas.openxmlformats.org/officeDocument/2006/relationships/footer" Target="footer38.xml"/><Relationship Id="rId112" Type="http://schemas.openxmlformats.org/officeDocument/2006/relationships/footer" Target="footer49.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eader" Target="header12.xml"/><Relationship Id="rId107" Type="http://schemas.openxmlformats.org/officeDocument/2006/relationships/footer" Target="footer47.xml"/><Relationship Id="rId11" Type="http://schemas.openxmlformats.org/officeDocument/2006/relationships/header" Target="header2.xml"/><Relationship Id="rId24" Type="http://schemas.openxmlformats.org/officeDocument/2006/relationships/footer" Target="footer8.xml"/><Relationship Id="rId32" Type="http://schemas.openxmlformats.org/officeDocument/2006/relationships/header" Target="header13.xml"/><Relationship Id="rId37" Type="http://schemas.openxmlformats.org/officeDocument/2006/relationships/hyperlink" Target="http://de.wikipedia.org/wiki/Atom" TargetMode="External"/><Relationship Id="rId40" Type="http://schemas.openxmlformats.org/officeDocument/2006/relationships/footer" Target="footer14.xml"/><Relationship Id="rId45" Type="http://schemas.openxmlformats.org/officeDocument/2006/relationships/footer" Target="footer17.xml"/><Relationship Id="rId53" Type="http://schemas.openxmlformats.org/officeDocument/2006/relationships/header" Target="header24.xml"/><Relationship Id="rId58" Type="http://schemas.openxmlformats.org/officeDocument/2006/relationships/footer" Target="footer23.xml"/><Relationship Id="rId66" Type="http://schemas.openxmlformats.org/officeDocument/2006/relationships/header" Target="header30.xml"/><Relationship Id="rId74" Type="http://schemas.openxmlformats.org/officeDocument/2006/relationships/header" Target="header34.xml"/><Relationship Id="rId79" Type="http://schemas.openxmlformats.org/officeDocument/2006/relationships/header" Target="header37.xml"/><Relationship Id="rId87" Type="http://schemas.openxmlformats.org/officeDocument/2006/relationships/header" Target="header41.xml"/><Relationship Id="rId102" Type="http://schemas.openxmlformats.org/officeDocument/2006/relationships/header" Target="header49.xml"/><Relationship Id="rId110" Type="http://schemas.openxmlformats.org/officeDocument/2006/relationships/footer" Target="footer48.xml"/><Relationship Id="rId5" Type="http://schemas.openxmlformats.org/officeDocument/2006/relationships/webSettings" Target="webSettings.xml"/><Relationship Id="rId61" Type="http://schemas.openxmlformats.org/officeDocument/2006/relationships/header" Target="header28.xml"/><Relationship Id="rId82" Type="http://schemas.openxmlformats.org/officeDocument/2006/relationships/header" Target="header38.xml"/><Relationship Id="rId90" Type="http://schemas.openxmlformats.org/officeDocument/2006/relationships/footer" Target="footer39.xml"/><Relationship Id="rId95" Type="http://schemas.openxmlformats.org/officeDocument/2006/relationships/header" Target="header45.xml"/><Relationship Id="rId19" Type="http://schemas.openxmlformats.org/officeDocument/2006/relationships/footer" Target="footer6.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footer" Target="footer10.xml"/><Relationship Id="rId35" Type="http://schemas.openxmlformats.org/officeDocument/2006/relationships/header" Target="header15.xml"/><Relationship Id="rId43" Type="http://schemas.openxmlformats.org/officeDocument/2006/relationships/header" Target="header19.xml"/><Relationship Id="rId48" Type="http://schemas.openxmlformats.org/officeDocument/2006/relationships/header" Target="header21.xml"/><Relationship Id="rId56" Type="http://schemas.openxmlformats.org/officeDocument/2006/relationships/header" Target="header25.xml"/><Relationship Id="rId64" Type="http://schemas.openxmlformats.org/officeDocument/2006/relationships/header" Target="header29.xml"/><Relationship Id="rId69" Type="http://schemas.openxmlformats.org/officeDocument/2006/relationships/footer" Target="footer29.xml"/><Relationship Id="rId77" Type="http://schemas.openxmlformats.org/officeDocument/2006/relationships/footer" Target="footer33.xml"/><Relationship Id="rId100" Type="http://schemas.openxmlformats.org/officeDocument/2006/relationships/footer" Target="footer44.xml"/><Relationship Id="rId105" Type="http://schemas.openxmlformats.org/officeDocument/2006/relationships/header" Target="header50.xml"/><Relationship Id="rId113"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footer" Target="footer20.xml"/><Relationship Id="rId72" Type="http://schemas.openxmlformats.org/officeDocument/2006/relationships/footer" Target="footer30.xml"/><Relationship Id="rId80" Type="http://schemas.openxmlformats.org/officeDocument/2006/relationships/footer" Target="footer34.xml"/><Relationship Id="rId85" Type="http://schemas.openxmlformats.org/officeDocument/2006/relationships/footer" Target="footer36.xml"/><Relationship Id="rId93" Type="http://schemas.openxmlformats.org/officeDocument/2006/relationships/footer" Target="footer40.xml"/><Relationship Id="rId98" Type="http://schemas.openxmlformats.org/officeDocument/2006/relationships/header" Target="header47.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4.xml"/><Relationship Id="rId38" Type="http://schemas.openxmlformats.org/officeDocument/2006/relationships/header" Target="header16.xml"/><Relationship Id="rId46" Type="http://schemas.openxmlformats.org/officeDocument/2006/relationships/header" Target="header20.xml"/><Relationship Id="rId59" Type="http://schemas.openxmlformats.org/officeDocument/2006/relationships/footer" Target="footer24.xml"/><Relationship Id="rId67" Type="http://schemas.openxmlformats.org/officeDocument/2006/relationships/header" Target="header31.xml"/><Relationship Id="rId103" Type="http://schemas.openxmlformats.org/officeDocument/2006/relationships/footer" Target="footer45.xml"/><Relationship Id="rId108" Type="http://schemas.openxmlformats.org/officeDocument/2006/relationships/header" Target="header52.xml"/><Relationship Id="rId20" Type="http://schemas.openxmlformats.org/officeDocument/2006/relationships/header" Target="header6.xml"/><Relationship Id="rId41" Type="http://schemas.openxmlformats.org/officeDocument/2006/relationships/footer" Target="footer15.xml"/><Relationship Id="rId54" Type="http://schemas.openxmlformats.org/officeDocument/2006/relationships/footer" Target="footer21.xml"/><Relationship Id="rId62" Type="http://schemas.openxmlformats.org/officeDocument/2006/relationships/footer" Target="footer25.xml"/><Relationship Id="rId70" Type="http://schemas.openxmlformats.org/officeDocument/2006/relationships/header" Target="header32.xml"/><Relationship Id="rId75" Type="http://schemas.openxmlformats.org/officeDocument/2006/relationships/header" Target="header35.xml"/><Relationship Id="rId83" Type="http://schemas.openxmlformats.org/officeDocument/2006/relationships/header" Target="header39.xml"/><Relationship Id="rId88" Type="http://schemas.openxmlformats.org/officeDocument/2006/relationships/header" Target="header42.xml"/><Relationship Id="rId91" Type="http://schemas.openxmlformats.org/officeDocument/2006/relationships/header" Target="header43.xml"/><Relationship Id="rId96" Type="http://schemas.openxmlformats.org/officeDocument/2006/relationships/footer" Target="footer42.xml"/><Relationship Id="rId111" Type="http://schemas.openxmlformats.org/officeDocument/2006/relationships/header" Target="header5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footer" Target="footer13.xml"/><Relationship Id="rId49" Type="http://schemas.openxmlformats.org/officeDocument/2006/relationships/header" Target="header22.xml"/><Relationship Id="rId57" Type="http://schemas.openxmlformats.org/officeDocument/2006/relationships/header" Target="header26.xml"/><Relationship Id="rId106" Type="http://schemas.openxmlformats.org/officeDocument/2006/relationships/header" Target="header51.xml"/><Relationship Id="rId114" Type="http://schemas.openxmlformats.org/officeDocument/2006/relationships/theme" Target="theme/theme1.xml"/><Relationship Id="rId10" Type="http://schemas.openxmlformats.org/officeDocument/2006/relationships/footer" Target="footer1.xml"/><Relationship Id="rId31" Type="http://schemas.openxmlformats.org/officeDocument/2006/relationships/footer" Target="footer11.xml"/><Relationship Id="rId44" Type="http://schemas.openxmlformats.org/officeDocument/2006/relationships/footer" Target="footer16.xml"/><Relationship Id="rId52" Type="http://schemas.openxmlformats.org/officeDocument/2006/relationships/header" Target="header23.xml"/><Relationship Id="rId60" Type="http://schemas.openxmlformats.org/officeDocument/2006/relationships/header" Target="header27.xml"/><Relationship Id="rId65" Type="http://schemas.openxmlformats.org/officeDocument/2006/relationships/footer" Target="footer27.xml"/><Relationship Id="rId73" Type="http://schemas.openxmlformats.org/officeDocument/2006/relationships/footer" Target="footer31.xml"/><Relationship Id="rId78" Type="http://schemas.openxmlformats.org/officeDocument/2006/relationships/header" Target="header36.xml"/><Relationship Id="rId81" Type="http://schemas.openxmlformats.org/officeDocument/2006/relationships/footer" Target="footer35.xml"/><Relationship Id="rId86" Type="http://schemas.openxmlformats.org/officeDocument/2006/relationships/footer" Target="footer37.xml"/><Relationship Id="rId94" Type="http://schemas.openxmlformats.org/officeDocument/2006/relationships/footer" Target="footer41.xml"/><Relationship Id="rId99" Type="http://schemas.openxmlformats.org/officeDocument/2006/relationships/footer" Target="footer43.xml"/><Relationship Id="rId101" Type="http://schemas.openxmlformats.org/officeDocument/2006/relationships/header" Target="header48.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5.xml"/><Relationship Id="rId39" Type="http://schemas.openxmlformats.org/officeDocument/2006/relationships/header" Target="header17.xml"/><Relationship Id="rId109" Type="http://schemas.openxmlformats.org/officeDocument/2006/relationships/header" Target="header53.xml"/><Relationship Id="rId34" Type="http://schemas.openxmlformats.org/officeDocument/2006/relationships/footer" Target="footer12.xml"/><Relationship Id="rId50" Type="http://schemas.openxmlformats.org/officeDocument/2006/relationships/footer" Target="footer19.xml"/><Relationship Id="rId55" Type="http://schemas.openxmlformats.org/officeDocument/2006/relationships/footer" Target="footer22.xml"/><Relationship Id="rId76" Type="http://schemas.openxmlformats.org/officeDocument/2006/relationships/footer" Target="footer32.xml"/><Relationship Id="rId97" Type="http://schemas.openxmlformats.org/officeDocument/2006/relationships/header" Target="header46.xml"/><Relationship Id="rId104" Type="http://schemas.openxmlformats.org/officeDocument/2006/relationships/footer" Target="footer46.xml"/><Relationship Id="rId7" Type="http://schemas.openxmlformats.org/officeDocument/2006/relationships/endnotes" Target="endnotes.xml"/><Relationship Id="rId71" Type="http://schemas.openxmlformats.org/officeDocument/2006/relationships/header" Target="header33.xml"/><Relationship Id="rId92" Type="http://schemas.openxmlformats.org/officeDocument/2006/relationships/header" Target="header4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5B7A2-3520-4675-9503-88DE19018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14718</Words>
  <Characters>83898</Characters>
  <Application>Microsoft Office Word</Application>
  <DocSecurity>4</DocSecurity>
  <Lines>699</Lines>
  <Paragraphs>196</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006__________Aa)____A</vt:lpstr>
      <vt:lpstr>006__________Aa)____A</vt:lpstr>
      <vt:lpstr>006__________Aa)____A</vt:lpstr>
    </vt:vector>
  </TitlesOfParts>
  <Company>DGSM</Company>
  <LinksUpToDate>false</LinksUpToDate>
  <CharactersWithSpaces>98420</CharactersWithSpaces>
  <SharedDoc>false</SharedDoc>
  <HLinks>
    <vt:vector size="6" baseType="variant">
      <vt:variant>
        <vt:i4>1048650</vt:i4>
      </vt:variant>
      <vt:variant>
        <vt:i4>0</vt:i4>
      </vt:variant>
      <vt:variant>
        <vt:i4>0</vt:i4>
      </vt:variant>
      <vt:variant>
        <vt:i4>5</vt:i4>
      </vt:variant>
      <vt:variant>
        <vt:lpwstr>http://de.wikipedia.org/wiki/Atom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006__________Aa)____A</dc:title>
  <dc:creator>CCNR@ccr-zkr.org</dc:creator>
  <cp:lastModifiedBy>Amend.2</cp:lastModifiedBy>
  <cp:revision>2</cp:revision>
  <cp:lastPrinted>2014-12-01T11:10:00Z</cp:lastPrinted>
  <dcterms:created xsi:type="dcterms:W3CDTF">2018-11-09T12:56:00Z</dcterms:created>
  <dcterms:modified xsi:type="dcterms:W3CDTF">2018-11-09T12:56:00Z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varThisIsEBKDocument">
    <vt:lpwstr/>
  </property>
</Properties>
</file>