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E82DC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E82DC4" w:rsidP="00E82DC4">
            <w:pPr>
              <w:jc w:val="right"/>
            </w:pPr>
            <w:proofErr w:type="spellStart"/>
            <w:r w:rsidRPr="00E82DC4">
              <w:rPr>
                <w:sz w:val="40"/>
              </w:rPr>
              <w:t>ECE</w:t>
            </w:r>
            <w:proofErr w:type="spellEnd"/>
            <w:r>
              <w:t>/</w:t>
            </w:r>
            <w:proofErr w:type="spellStart"/>
            <w:r>
              <w:t>TRANS</w:t>
            </w:r>
            <w:proofErr w:type="spellEnd"/>
            <w:r>
              <w:t>/WP.15/AC.2/2019/2</w:t>
            </w:r>
          </w:p>
        </w:tc>
      </w:tr>
      <w:tr w:rsidR="002D5AAC" w:rsidRPr="006629C1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E82DC4" w:rsidRDefault="00E82DC4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E82DC4" w:rsidRDefault="00E82DC4" w:rsidP="00E82DC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31 October 2018</w:t>
            </w:r>
          </w:p>
          <w:p w:rsidR="00E82DC4" w:rsidRDefault="00E82DC4" w:rsidP="00E82DC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E82DC4" w:rsidRPr="008D53B6" w:rsidRDefault="00E82DC4" w:rsidP="00E82DC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:rsidR="00E82DC4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E82DC4" w:rsidRPr="00E82DC4" w:rsidRDefault="00E82DC4" w:rsidP="00E82DC4">
      <w:pPr>
        <w:spacing w:before="120" w:after="120"/>
        <w:rPr>
          <w:sz w:val="28"/>
          <w:szCs w:val="28"/>
        </w:rPr>
      </w:pPr>
      <w:r w:rsidRPr="00E82DC4">
        <w:rPr>
          <w:sz w:val="28"/>
          <w:szCs w:val="28"/>
        </w:rPr>
        <w:t>Комитет по внутреннему транспорту</w:t>
      </w:r>
    </w:p>
    <w:p w:rsidR="00E82DC4" w:rsidRPr="00E82DC4" w:rsidRDefault="00E82DC4" w:rsidP="00E82DC4">
      <w:pPr>
        <w:spacing w:before="120" w:after="120"/>
        <w:rPr>
          <w:b/>
          <w:sz w:val="24"/>
          <w:szCs w:val="24"/>
        </w:rPr>
      </w:pPr>
      <w:r w:rsidRPr="00E82DC4">
        <w:rPr>
          <w:b/>
          <w:sz w:val="24"/>
          <w:szCs w:val="24"/>
        </w:rPr>
        <w:t>Рабочая группа по перевозкам опасных грузов</w:t>
      </w:r>
    </w:p>
    <w:p w:rsidR="00E82DC4" w:rsidRPr="00E82DC4" w:rsidRDefault="00E82DC4" w:rsidP="00E82DC4">
      <w:pPr>
        <w:rPr>
          <w:b/>
        </w:rPr>
      </w:pPr>
      <w:r w:rsidRPr="00E82DC4">
        <w:rPr>
          <w:b/>
        </w:rPr>
        <w:t>Совместное совещание экспертов по Правилам,</w:t>
      </w:r>
      <w:r w:rsidRPr="00E82DC4">
        <w:rPr>
          <w:b/>
        </w:rPr>
        <w:br/>
        <w:t xml:space="preserve">прилагаемым к </w:t>
      </w:r>
      <w:bookmarkStart w:id="0" w:name="_Hlk528873845"/>
      <w:r w:rsidRPr="00E82DC4">
        <w:rPr>
          <w:b/>
        </w:rPr>
        <w:t>Европейскому соглашению</w:t>
      </w:r>
      <w:r w:rsidRPr="00E82DC4">
        <w:rPr>
          <w:b/>
        </w:rPr>
        <w:br/>
        <w:t>о международной перевозке опасных грузов</w:t>
      </w:r>
      <w:r w:rsidRPr="00E82DC4">
        <w:rPr>
          <w:b/>
        </w:rPr>
        <w:br/>
        <w:t>по внутренним водным путям (</w:t>
      </w:r>
      <w:proofErr w:type="spellStart"/>
      <w:r w:rsidRPr="00E82DC4">
        <w:rPr>
          <w:b/>
        </w:rPr>
        <w:t>ВОПОГ</w:t>
      </w:r>
      <w:proofErr w:type="spellEnd"/>
      <w:r w:rsidRPr="00E82DC4">
        <w:rPr>
          <w:b/>
        </w:rPr>
        <w:t>)</w:t>
      </w:r>
      <w:bookmarkEnd w:id="0"/>
      <w:r w:rsidRPr="00E82DC4">
        <w:rPr>
          <w:b/>
        </w:rPr>
        <w:br/>
        <w:t xml:space="preserve">(Комитет по вопросам безопасности </w:t>
      </w:r>
      <w:proofErr w:type="spellStart"/>
      <w:r w:rsidRPr="00E82DC4">
        <w:rPr>
          <w:b/>
        </w:rPr>
        <w:t>ВОПОГ</w:t>
      </w:r>
      <w:proofErr w:type="spellEnd"/>
      <w:r w:rsidRPr="00E82DC4">
        <w:rPr>
          <w:b/>
        </w:rPr>
        <w:t>)</w:t>
      </w:r>
    </w:p>
    <w:p w:rsidR="00E82DC4" w:rsidRPr="00E82DC4" w:rsidRDefault="00E82DC4" w:rsidP="00E82DC4">
      <w:pPr>
        <w:spacing w:before="120"/>
        <w:rPr>
          <w:b/>
        </w:rPr>
      </w:pPr>
      <w:r w:rsidRPr="00E82DC4">
        <w:rPr>
          <w:b/>
        </w:rPr>
        <w:t>Тридцать четвертая сессия</w:t>
      </w:r>
    </w:p>
    <w:p w:rsidR="00E82DC4" w:rsidRPr="00E82DC4" w:rsidRDefault="00E82DC4" w:rsidP="00E82DC4">
      <w:r w:rsidRPr="00E82DC4">
        <w:t>Женева, 21−25 января 2019 года</w:t>
      </w:r>
    </w:p>
    <w:p w:rsidR="00E82DC4" w:rsidRPr="00E82DC4" w:rsidRDefault="00E82DC4" w:rsidP="00E82DC4">
      <w:r w:rsidRPr="00E82DC4">
        <w:t>Пункт 4 d) предварительной повестки дня</w:t>
      </w:r>
    </w:p>
    <w:p w:rsidR="00E82DC4" w:rsidRPr="00E82DC4" w:rsidRDefault="00E82DC4" w:rsidP="00E82DC4">
      <w:pPr>
        <w:rPr>
          <w:b/>
        </w:rPr>
      </w:pPr>
      <w:r w:rsidRPr="00E82DC4">
        <w:rPr>
          <w:b/>
        </w:rPr>
        <w:t xml:space="preserve">Применение Европейского соглашения </w:t>
      </w:r>
      <w:r w:rsidRPr="00E82DC4">
        <w:rPr>
          <w:b/>
        </w:rPr>
        <w:br/>
        <w:t xml:space="preserve">о международной перевозке опасных грузов </w:t>
      </w:r>
      <w:r w:rsidRPr="00E82DC4">
        <w:rPr>
          <w:b/>
        </w:rPr>
        <w:br/>
        <w:t>по внутренним водным путям (</w:t>
      </w:r>
      <w:proofErr w:type="spellStart"/>
      <w:r w:rsidRPr="00E82DC4">
        <w:rPr>
          <w:b/>
        </w:rPr>
        <w:t>ВОПОГ</w:t>
      </w:r>
      <w:proofErr w:type="spellEnd"/>
      <w:r w:rsidRPr="00E82DC4">
        <w:rPr>
          <w:b/>
        </w:rPr>
        <w:t xml:space="preserve">): </w:t>
      </w:r>
      <w:r>
        <w:rPr>
          <w:b/>
        </w:rPr>
        <w:br/>
      </w:r>
      <w:r w:rsidRPr="00E82DC4">
        <w:rPr>
          <w:b/>
        </w:rPr>
        <w:t>подготовка экспертов</w:t>
      </w:r>
    </w:p>
    <w:p w:rsidR="00E82DC4" w:rsidRPr="00E82DC4" w:rsidRDefault="00E82DC4" w:rsidP="00E82DC4">
      <w:pPr>
        <w:pStyle w:val="HChG"/>
      </w:pPr>
      <w:r w:rsidRPr="00E82DC4">
        <w:tab/>
      </w:r>
      <w:r w:rsidRPr="00E82DC4">
        <w:tab/>
        <w:t xml:space="preserve">Каталог вопросов по </w:t>
      </w:r>
      <w:proofErr w:type="spellStart"/>
      <w:r w:rsidRPr="00E82DC4">
        <w:t>ВОПОГ</w:t>
      </w:r>
      <w:proofErr w:type="spellEnd"/>
      <w:r w:rsidRPr="00E82DC4">
        <w:t xml:space="preserve"> </w:t>
      </w:r>
      <w:del w:id="1" w:author="Larisa Maykovskaya" w:date="2018-11-06T11:32:00Z">
        <w:r w:rsidRPr="00E82DC4" w:rsidDel="006C009A">
          <w:delText>201</w:delText>
        </w:r>
        <w:r w:rsidR="00B83957" w:rsidDel="006C009A">
          <w:delText>7</w:delText>
        </w:r>
      </w:del>
      <w:ins w:id="2" w:author="Larisa Maykovskaya" w:date="2018-11-06T11:32:00Z">
        <w:r w:rsidR="006C009A">
          <w:t>2019</w:t>
        </w:r>
      </w:ins>
      <w:r w:rsidRPr="00E82DC4">
        <w:t xml:space="preserve"> года: </w:t>
      </w:r>
      <w:proofErr w:type="spellStart"/>
      <w:r w:rsidRPr="00E82DC4">
        <w:t>газы</w:t>
      </w:r>
      <w:proofErr w:type="spellEnd"/>
    </w:p>
    <w:p w:rsidR="00E82DC4" w:rsidRPr="00E82DC4" w:rsidRDefault="00E82DC4" w:rsidP="00E82DC4">
      <w:pPr>
        <w:pStyle w:val="H1G"/>
      </w:pPr>
      <w:r w:rsidRPr="00E82DC4">
        <w:tab/>
      </w:r>
      <w:r w:rsidRPr="00E82DC4">
        <w:tab/>
        <w:t>Передано Центральной комиссией судоходства по Рейну (</w:t>
      </w:r>
      <w:proofErr w:type="spellStart"/>
      <w:r w:rsidRPr="00E82DC4">
        <w:t>ЦКСР</w:t>
      </w:r>
      <w:proofErr w:type="spellEnd"/>
      <w:r w:rsidRPr="00E82DC4">
        <w:t>)</w:t>
      </w:r>
      <w:r w:rsidRPr="00E82DC4">
        <w:rPr>
          <w:b w:val="0"/>
          <w:sz w:val="20"/>
        </w:rPr>
        <w:footnoteReference w:customMarkFollows="1" w:id="1"/>
        <w:t>*</w:t>
      </w:r>
      <w:r w:rsidRPr="00E82DC4">
        <w:rPr>
          <w:b w:val="0"/>
          <w:sz w:val="20"/>
          <w:lang w:val="en-US"/>
        </w:rPr>
        <w:t> </w:t>
      </w:r>
      <w:r w:rsidRPr="00E82DC4">
        <w:rPr>
          <w:b w:val="0"/>
          <w:sz w:val="20"/>
        </w:rPr>
        <w:footnoteReference w:customMarkFollows="1" w:id="2"/>
        <w:t>**</w:t>
      </w:r>
      <w:bookmarkStart w:id="3" w:name="_GoBack"/>
      <w:bookmarkEnd w:id="3"/>
    </w:p>
    <w:p w:rsidR="00E82DC4" w:rsidRDefault="00E82DC4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tbl>
      <w:tblPr>
        <w:tblW w:w="8505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6"/>
        <w:gridCol w:w="5529"/>
        <w:gridCol w:w="1700"/>
      </w:tblGrid>
      <w:tr w:rsidR="00E82DC4" w:rsidRPr="00446919" w:rsidTr="00E82DC4">
        <w:trPr>
          <w:tblHeader/>
        </w:trPr>
        <w:tc>
          <w:tcPr>
            <w:tcW w:w="1701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872467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60" w:after="60" w:line="240" w:lineRule="auto"/>
              <w:rPr>
                <w:b/>
                <w:sz w:val="28"/>
                <w:szCs w:val="28"/>
              </w:rPr>
            </w:pPr>
            <w:r w:rsidRPr="009E61B9">
              <w:rPr>
                <w:sz w:val="24"/>
                <w:szCs w:val="24"/>
              </w:rPr>
              <w:lastRenderedPageBreak/>
              <w:br w:type="page"/>
            </w:r>
            <w:r w:rsidRPr="00446919">
              <w:rPr>
                <w:b/>
                <w:sz w:val="24"/>
                <w:szCs w:val="24"/>
              </w:rPr>
              <w:br w:type="page"/>
            </w:r>
            <w:r w:rsidRPr="00872467">
              <w:rPr>
                <w:b/>
                <w:sz w:val="28"/>
                <w:szCs w:val="28"/>
              </w:rPr>
              <w:t>Газы − знания по физике и химии</w:t>
            </w:r>
          </w:p>
          <w:p w:rsidR="00E82DC4" w:rsidRPr="005A1F7C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120" w:after="120" w:line="240" w:lineRule="auto"/>
            </w:pPr>
            <w:r w:rsidRPr="005A1F7C">
              <w:rPr>
                <w:b/>
              </w:rPr>
              <w:t>Целевая тема 1.1: Закон состояния идеальных газов, Бойль-Мариотт − Гей-Люссак</w:t>
            </w:r>
          </w:p>
        </w:tc>
      </w:tr>
      <w:tr w:rsidR="00E82DC4" w:rsidRPr="003D1BFB" w:rsidTr="00E82DC4">
        <w:trPr>
          <w:tblHeader/>
        </w:trPr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E82DC4" w:rsidRPr="003D1BFB" w:rsidRDefault="00E82DC4" w:rsidP="00694087">
            <w:pPr>
              <w:tabs>
                <w:tab w:val="left" w:pos="-1135"/>
                <w:tab w:val="left" w:pos="-568"/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6237"/>
                <w:tab w:val="left" w:pos="8502"/>
                <w:tab w:val="left" w:pos="9068"/>
              </w:tabs>
              <w:spacing w:before="80" w:after="80" w:line="200" w:lineRule="exact"/>
              <w:rPr>
                <w:i/>
                <w:sz w:val="16"/>
              </w:rPr>
            </w:pPr>
            <w:r w:rsidRPr="003D1BFB">
              <w:rPr>
                <w:i/>
                <w:sz w:val="16"/>
              </w:rPr>
              <w:t>Номер</w:t>
            </w:r>
          </w:p>
        </w:tc>
        <w:tc>
          <w:tcPr>
            <w:tcW w:w="553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2DC4" w:rsidRPr="003D1BFB" w:rsidRDefault="00E82DC4" w:rsidP="00694087">
            <w:pPr>
              <w:tabs>
                <w:tab w:val="left" w:pos="-1135"/>
                <w:tab w:val="left" w:pos="-568"/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6237"/>
                <w:tab w:val="left" w:pos="8502"/>
                <w:tab w:val="left" w:pos="9068"/>
              </w:tabs>
              <w:spacing w:before="80" w:after="80" w:line="200" w:lineRule="exact"/>
              <w:rPr>
                <w:i/>
                <w:sz w:val="16"/>
              </w:rPr>
            </w:pPr>
            <w:r w:rsidRPr="003D1BFB">
              <w:rPr>
                <w:i/>
                <w:sz w:val="16"/>
              </w:rPr>
              <w:t>Источник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E82DC4" w:rsidRPr="003D1BFB" w:rsidRDefault="00E82DC4" w:rsidP="00694087">
            <w:pPr>
              <w:tabs>
                <w:tab w:val="left" w:pos="-1135"/>
                <w:tab w:val="left" w:pos="-568"/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6237"/>
                <w:tab w:val="left" w:pos="8502"/>
                <w:tab w:val="left" w:pos="9068"/>
              </w:tabs>
              <w:spacing w:before="80" w:after="80" w:line="200" w:lineRule="exact"/>
              <w:rPr>
                <w:i/>
                <w:sz w:val="16"/>
              </w:rPr>
            </w:pPr>
            <w:r w:rsidRPr="003D1BFB">
              <w:rPr>
                <w:i/>
                <w:sz w:val="16"/>
              </w:rPr>
              <w:t>Правильный ответ</w:t>
            </w:r>
          </w:p>
        </w:tc>
      </w:tr>
      <w:tr w:rsidR="00E82DC4" w:rsidRPr="005C6AB9" w:rsidTr="00E82DC4">
        <w:tc>
          <w:tcPr>
            <w:tcW w:w="127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</w:pPr>
            <w:r w:rsidRPr="005C6AB9">
              <w:t>23</w:t>
            </w:r>
            <w:r w:rsidRPr="005C6AB9">
              <w:rPr>
                <w:lang w:val="fr-CH"/>
              </w:rPr>
              <w:t>1 01</w:t>
            </w:r>
            <w:r w:rsidRPr="005C6AB9">
              <w:t>.</w:t>
            </w:r>
            <w:r w:rsidRPr="005C6AB9">
              <w:rPr>
                <w:lang w:val="fr-CH"/>
              </w:rPr>
              <w:t>1</w:t>
            </w:r>
            <w:r w:rsidRPr="005C6AB9">
              <w:t>-01</w:t>
            </w:r>
          </w:p>
        </w:tc>
        <w:tc>
          <w:tcPr>
            <w:tcW w:w="553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</w:pPr>
            <w:r w:rsidRPr="005C6AB9">
              <w:t xml:space="preserve">Закон Бойля-Мариотта: </w:t>
            </w:r>
            <w:proofErr w:type="spellStart"/>
            <w:r w:rsidRPr="005C6AB9">
              <w:rPr>
                <w:i/>
              </w:rPr>
              <w:t>P.V</w:t>
            </w:r>
            <w:proofErr w:type="spellEnd"/>
            <w:r w:rsidRPr="005C6AB9">
              <w:rPr>
                <w:i/>
              </w:rPr>
              <w:t xml:space="preserve"> = </w:t>
            </w:r>
            <w:r w:rsidRPr="00EB6F74">
              <w:t>константа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  <w:jc w:val="center"/>
            </w:pPr>
            <w:r w:rsidRPr="005C6AB9">
              <w:t>С</w:t>
            </w:r>
          </w:p>
        </w:tc>
      </w:tr>
      <w:tr w:rsidR="00E82DC4" w:rsidRPr="005C6AB9" w:rsidTr="00E82DC4"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</w:pP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</w:pPr>
            <w:r w:rsidRPr="005C6AB9">
              <w:t>Некоторое количество азота под абсолютным давлением в 100</w:t>
            </w:r>
            <w:r w:rsidR="00694087">
              <w:rPr>
                <w:lang w:val="en-US"/>
              </w:rPr>
              <w:t> </w:t>
            </w:r>
            <w:r w:rsidR="00694087" w:rsidRPr="00694087">
              <w:t>кПа</w:t>
            </w:r>
            <w:r>
              <w:t xml:space="preserve"> </w:t>
            </w:r>
            <w:r w:rsidRPr="005C6AB9">
              <w:t>занимает объем 60</w:t>
            </w:r>
            <w:r>
              <w:t> </w:t>
            </w:r>
            <w:r w:rsidRPr="005C6AB9">
              <w:t>м</w:t>
            </w:r>
            <w:r w:rsidRPr="005C6AB9">
              <w:rPr>
                <w:vertAlign w:val="superscript"/>
              </w:rPr>
              <w:t>3</w:t>
            </w:r>
            <w:r w:rsidRPr="005C6AB9">
              <w:t>. При постоянной температуре 10</w:t>
            </w:r>
            <w:r w:rsidR="00694087">
              <w:rPr>
                <w:lang w:val="en-US"/>
              </w:rPr>
              <w:t> </w:t>
            </w:r>
            <w:r w:rsidR="00694087" w:rsidRPr="00694087">
              <w:t>°С</w:t>
            </w:r>
            <w:r w:rsidRPr="005C6AB9">
              <w:t xml:space="preserve"> азот</w:t>
            </w:r>
            <w:r>
              <w:t xml:space="preserve"> </w:t>
            </w:r>
            <w:r w:rsidRPr="005C6AB9">
              <w:t xml:space="preserve">сжимается до </w:t>
            </w:r>
            <w:r w:rsidRPr="006443FA">
              <w:t xml:space="preserve">абсолютного </w:t>
            </w:r>
            <w:r w:rsidRPr="005C6AB9">
              <w:t xml:space="preserve">давления, равного </w:t>
            </w:r>
            <w:r>
              <w:t>500</w:t>
            </w:r>
            <w:r w:rsidR="00694087">
              <w:rPr>
                <w:lang w:val="en-US"/>
              </w:rPr>
              <w:t> </w:t>
            </w:r>
            <w:r w:rsidR="00694087" w:rsidRPr="00694087">
              <w:t>кПа</w:t>
            </w:r>
            <w:r w:rsidRPr="005C6AB9">
              <w:t xml:space="preserve">. </w:t>
            </w:r>
          </w:p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</w:pPr>
            <w:r w:rsidRPr="005C6AB9">
              <w:t>Каким в этом случае будет объем?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E82DC4" w:rsidRPr="005C6AB9" w:rsidTr="00E82DC4"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</w:pP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5C6AB9">
              <w:rPr>
                <w:lang w:val="fr-FR"/>
              </w:rPr>
              <w:t>A</w:t>
            </w:r>
            <w:r w:rsidRPr="005C6AB9">
              <w:tab/>
              <w:t>1 м</w:t>
            </w:r>
            <w:r w:rsidRPr="00091B18">
              <w:rPr>
                <w:vertAlign w:val="superscript"/>
              </w:rPr>
              <w:t>3</w:t>
            </w:r>
          </w:p>
          <w:p w:rsidR="00E82DC4" w:rsidRPr="005C6AB9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6977FB">
              <w:t>B</w:t>
            </w:r>
            <w:r w:rsidRPr="005C6AB9">
              <w:tab/>
              <w:t>11 м</w:t>
            </w:r>
            <w:r w:rsidRPr="00091B18">
              <w:rPr>
                <w:vertAlign w:val="superscript"/>
              </w:rPr>
              <w:t>3</w:t>
            </w:r>
          </w:p>
          <w:p w:rsidR="00E82DC4" w:rsidRPr="005C6AB9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6977FB">
              <w:t>C</w:t>
            </w:r>
            <w:r w:rsidRPr="005C6AB9">
              <w:tab/>
              <w:t>12 м</w:t>
            </w:r>
            <w:r w:rsidRPr="00091B18">
              <w:rPr>
                <w:vertAlign w:val="superscript"/>
              </w:rPr>
              <w:t>3</w:t>
            </w:r>
          </w:p>
          <w:p w:rsidR="00E82DC4" w:rsidRPr="005C6AB9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6977FB">
              <w:t>D</w:t>
            </w:r>
            <w:r w:rsidRPr="005C6AB9">
              <w:tab/>
              <w:t>20 м</w:t>
            </w:r>
            <w:r w:rsidRPr="005C6AB9">
              <w:rPr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E82DC4" w:rsidRPr="005C6AB9" w:rsidTr="00E82DC4"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30DEE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</w:pPr>
            <w:r w:rsidRPr="005C6AB9">
              <w:t>23</w:t>
            </w:r>
            <w:r w:rsidRPr="00530DEE">
              <w:t>1 01</w:t>
            </w:r>
            <w:r w:rsidRPr="005C6AB9">
              <w:t>.</w:t>
            </w:r>
            <w:r w:rsidRPr="00530DEE">
              <w:t>1</w:t>
            </w:r>
            <w:r w:rsidRPr="005C6AB9">
              <w:t>-0</w:t>
            </w:r>
            <w:r w:rsidRPr="00530DEE">
              <w:t>2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</w:pPr>
            <w:r w:rsidRPr="005C6AB9">
              <w:t xml:space="preserve">Закон Бойля-Мариотта: </w:t>
            </w:r>
            <w:proofErr w:type="spellStart"/>
            <w:r w:rsidRPr="005C6AB9">
              <w:rPr>
                <w:i/>
              </w:rPr>
              <w:t>P.V</w:t>
            </w:r>
            <w:proofErr w:type="spellEnd"/>
            <w:r w:rsidRPr="005C6AB9">
              <w:rPr>
                <w:i/>
              </w:rPr>
              <w:t xml:space="preserve"> = </w:t>
            </w:r>
            <w:r w:rsidRPr="00EB6F74">
              <w:t>константа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  <w:jc w:val="center"/>
            </w:pPr>
            <w:r w:rsidRPr="005C6AB9">
              <w:t>С</w:t>
            </w:r>
          </w:p>
        </w:tc>
      </w:tr>
      <w:tr w:rsidR="00E82DC4" w:rsidRPr="005C6AB9" w:rsidTr="00E82DC4"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</w:pP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</w:pPr>
            <w:r w:rsidRPr="005C6AB9">
              <w:t>В грузовом танке вместимостью 250 м</w:t>
            </w:r>
            <w:r w:rsidRPr="005C6AB9">
              <w:rPr>
                <w:vertAlign w:val="superscript"/>
              </w:rPr>
              <w:t>3</w:t>
            </w:r>
            <w:r w:rsidRPr="005C6AB9">
              <w:t xml:space="preserve"> находятся пары пропана при температуре окружающей среды и под абсолютным давлением, равным</w:t>
            </w:r>
            <w:r>
              <w:t xml:space="preserve"> 400</w:t>
            </w:r>
            <w:r w:rsidR="00694087">
              <w:t> кПа</w:t>
            </w:r>
            <w:r w:rsidRPr="005C6AB9">
              <w:t>. Через отверстие в трубопроводе выделяется такое количество пропана, что давление в грузовом танке уравнивается с атмосферным давлением.</w:t>
            </w:r>
          </w:p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</w:pPr>
            <w:r w:rsidRPr="005C6AB9">
              <w:t>Какой будет объем облака пропана, если он не смешается с воздухом?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E82DC4" w:rsidRPr="005C6AB9" w:rsidTr="00E82DC4"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</w:pP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5C6AB9">
              <w:rPr>
                <w:lang w:val="fr-FR"/>
              </w:rPr>
              <w:t>A</w:t>
            </w:r>
            <w:r w:rsidRPr="005C6AB9">
              <w:tab/>
              <w:t>250 м</w:t>
            </w:r>
            <w:r w:rsidRPr="00187466">
              <w:rPr>
                <w:vertAlign w:val="superscript"/>
              </w:rPr>
              <w:t>3</w:t>
            </w:r>
          </w:p>
          <w:p w:rsidR="00E82DC4" w:rsidRPr="005C6AB9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6977FB">
              <w:t>B</w:t>
            </w:r>
            <w:r w:rsidR="00694087">
              <w:tab/>
            </w:r>
            <w:r w:rsidRPr="005C6AB9">
              <w:t>500 м</w:t>
            </w:r>
            <w:r w:rsidRPr="00187466">
              <w:rPr>
                <w:vertAlign w:val="superscript"/>
              </w:rPr>
              <w:t>3</w:t>
            </w:r>
          </w:p>
          <w:p w:rsidR="00E82DC4" w:rsidRPr="005C6AB9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6977FB">
              <w:t>C</w:t>
            </w:r>
            <w:r w:rsidR="00694087">
              <w:tab/>
            </w:r>
            <w:r w:rsidRPr="005C6AB9">
              <w:t>750 м</w:t>
            </w:r>
            <w:r w:rsidRPr="00187466">
              <w:rPr>
                <w:vertAlign w:val="superscript"/>
              </w:rPr>
              <w:t>3</w:t>
            </w:r>
          </w:p>
          <w:p w:rsidR="00E82DC4" w:rsidRPr="005C6AB9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6977FB">
              <w:t>D</w:t>
            </w:r>
            <w:r w:rsidRPr="005C6AB9">
              <w:tab/>
              <w:t>1</w:t>
            </w:r>
            <w:r w:rsidRPr="006977FB">
              <w:t xml:space="preserve"> </w:t>
            </w:r>
            <w:r w:rsidRPr="005C6AB9">
              <w:t>000 м</w:t>
            </w:r>
            <w:r w:rsidRPr="005C6AB9">
              <w:rPr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E82DC4" w:rsidRPr="005C6AB9" w:rsidTr="00E82DC4"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6977FB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</w:pPr>
            <w:r w:rsidRPr="005C6AB9">
              <w:t>23</w:t>
            </w:r>
            <w:r w:rsidRPr="006977FB">
              <w:t>1 01</w:t>
            </w:r>
            <w:r w:rsidRPr="005C6AB9">
              <w:t>.</w:t>
            </w:r>
            <w:r w:rsidRPr="006977FB">
              <w:t>1</w:t>
            </w:r>
            <w:r w:rsidRPr="005C6AB9">
              <w:t>-0</w:t>
            </w:r>
            <w:r w:rsidRPr="006977FB">
              <w:t>3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</w:pPr>
            <w:r w:rsidRPr="005C6AB9">
              <w:t xml:space="preserve">Закон Бойля-Мариотта: </w:t>
            </w:r>
            <w:proofErr w:type="spellStart"/>
            <w:r w:rsidRPr="005C6AB9">
              <w:rPr>
                <w:i/>
              </w:rPr>
              <w:t>P.V</w:t>
            </w:r>
            <w:proofErr w:type="spellEnd"/>
            <w:r w:rsidRPr="005C6AB9">
              <w:rPr>
                <w:i/>
              </w:rPr>
              <w:t xml:space="preserve"> = </w:t>
            </w:r>
            <w:r w:rsidRPr="00EB6F74">
              <w:t>константа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  <w:jc w:val="center"/>
            </w:pPr>
            <w:r w:rsidRPr="005C6AB9">
              <w:t>В</w:t>
            </w:r>
          </w:p>
        </w:tc>
      </w:tr>
      <w:tr w:rsidR="00E82DC4" w:rsidRPr="005C6AB9" w:rsidTr="00E82DC4"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</w:pP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</w:pPr>
            <w:r w:rsidRPr="005C6AB9">
              <w:t xml:space="preserve">Определенное количество азота под избыточным давлением </w:t>
            </w:r>
            <w:r>
              <w:t>160</w:t>
            </w:r>
            <w:r w:rsidR="00694087">
              <w:t> кПа</w:t>
            </w:r>
            <w:r>
              <w:t xml:space="preserve"> </w:t>
            </w:r>
            <w:r w:rsidRPr="005C6AB9">
              <w:t>занимает объем 50</w:t>
            </w:r>
            <w:r>
              <w:t> </w:t>
            </w:r>
            <w:r w:rsidRPr="005C6AB9">
              <w:t>м</w:t>
            </w:r>
            <w:r w:rsidRPr="005C6AB9">
              <w:rPr>
                <w:vertAlign w:val="superscript"/>
              </w:rPr>
              <w:t>3</w:t>
            </w:r>
            <w:r w:rsidRPr="005C6AB9">
              <w:t>. Азот сжимается до объема 20</w:t>
            </w:r>
            <w:r w:rsidR="00694087">
              <w:rPr>
                <w:lang w:val="en-US"/>
              </w:rPr>
              <w:t> </w:t>
            </w:r>
            <w:r w:rsidRPr="005C6AB9">
              <w:t>м</w:t>
            </w:r>
            <w:r w:rsidRPr="005C6AB9">
              <w:rPr>
                <w:vertAlign w:val="superscript"/>
              </w:rPr>
              <w:t>3</w:t>
            </w:r>
            <w:r w:rsidRPr="005C6AB9">
              <w:t>. Температура остается постоянной.</w:t>
            </w:r>
          </w:p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</w:pPr>
            <w:r w:rsidRPr="005C6AB9">
              <w:t>Каким будет в этом случае давление азота?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E82DC4" w:rsidRPr="005C6AB9" w:rsidTr="00E82DC4"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</w:pP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BE7823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694087">
              <w:t>A</w:t>
            </w:r>
            <w:r w:rsidRPr="005C6AB9">
              <w:tab/>
            </w:r>
            <w:r>
              <w:t>250</w:t>
            </w:r>
            <w:r w:rsidR="00694087">
              <w:t> кПа</w:t>
            </w:r>
          </w:p>
          <w:p w:rsidR="00E82DC4" w:rsidRPr="00E8673F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694087">
              <w:t>B</w:t>
            </w:r>
            <w:r w:rsidRPr="005C6AB9">
              <w:tab/>
            </w:r>
            <w:r>
              <w:t>400</w:t>
            </w:r>
            <w:r w:rsidR="00694087">
              <w:t> кПа</w:t>
            </w:r>
          </w:p>
          <w:p w:rsidR="00E82DC4" w:rsidRPr="00E8673F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6977FB">
              <w:t>C</w:t>
            </w:r>
            <w:r w:rsidRPr="005C6AB9">
              <w:tab/>
            </w:r>
            <w:r>
              <w:t>500</w:t>
            </w:r>
            <w:r w:rsidR="00694087">
              <w:t> кПа</w:t>
            </w:r>
          </w:p>
          <w:p w:rsidR="00E82DC4" w:rsidRPr="005C6AB9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694087">
              <w:t>D</w:t>
            </w:r>
            <w:r>
              <w:tab/>
              <w:t>600</w:t>
            </w:r>
            <w:r w:rsidR="00694087">
              <w:t> кПа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E82DC4" w:rsidRPr="005C6AB9" w:rsidTr="00E82DC4"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pageBreakBefore/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  <w:rPr>
                <w:lang w:val="fr-CH"/>
              </w:rPr>
            </w:pPr>
            <w:r w:rsidRPr="005C6AB9">
              <w:lastRenderedPageBreak/>
              <w:t>23</w:t>
            </w:r>
            <w:r w:rsidRPr="005C6AB9">
              <w:rPr>
                <w:lang w:val="fr-CH"/>
              </w:rPr>
              <w:t>1 01</w:t>
            </w:r>
            <w:r w:rsidRPr="005C6AB9">
              <w:t>.</w:t>
            </w:r>
            <w:r w:rsidRPr="005C6AB9">
              <w:rPr>
                <w:lang w:val="fr-CH"/>
              </w:rPr>
              <w:t>1</w:t>
            </w:r>
            <w:r w:rsidRPr="005C6AB9">
              <w:t>-0</w:t>
            </w:r>
            <w:r w:rsidRPr="005C6AB9">
              <w:rPr>
                <w:lang w:val="fr-CH"/>
              </w:rPr>
              <w:t>4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</w:pPr>
            <w:r w:rsidRPr="005C6AB9">
              <w:t xml:space="preserve">Закон Бойля-Мариотта: </w:t>
            </w:r>
            <w:proofErr w:type="spellStart"/>
            <w:r w:rsidRPr="005C6AB9">
              <w:rPr>
                <w:i/>
              </w:rPr>
              <w:t>PV</w:t>
            </w:r>
            <w:proofErr w:type="spellEnd"/>
            <w:r w:rsidRPr="005C6AB9">
              <w:rPr>
                <w:i/>
              </w:rPr>
              <w:t xml:space="preserve"> = </w:t>
            </w:r>
            <w:r w:rsidRPr="005F0D80">
              <w:t>константа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  <w:jc w:val="center"/>
            </w:pPr>
            <w:r w:rsidRPr="005C6AB9">
              <w:t>А</w:t>
            </w:r>
          </w:p>
        </w:tc>
      </w:tr>
      <w:tr w:rsidR="00E82DC4" w:rsidRPr="005C6AB9" w:rsidTr="00E82DC4"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</w:pP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</w:pPr>
            <w:r w:rsidRPr="005C6AB9">
              <w:t>В грузовом танке вместимостью 250 м</w:t>
            </w:r>
            <w:r w:rsidRPr="005C6AB9">
              <w:rPr>
                <w:vertAlign w:val="superscript"/>
              </w:rPr>
              <w:t xml:space="preserve">3 </w:t>
            </w:r>
            <w:r w:rsidRPr="005C6AB9">
              <w:t>находится азот</w:t>
            </w:r>
            <w:r>
              <w:t xml:space="preserve"> под абсолютным давлением 220</w:t>
            </w:r>
            <w:r w:rsidR="00694087">
              <w:t> кПа</w:t>
            </w:r>
            <w:r w:rsidRPr="005C6AB9">
              <w:t xml:space="preserve">. </w:t>
            </w:r>
          </w:p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</w:pPr>
            <w:r w:rsidRPr="005C6AB9">
              <w:t xml:space="preserve">Какое нужно количество азота, для </w:t>
            </w:r>
            <w:proofErr w:type="gramStart"/>
            <w:r w:rsidRPr="005C6AB9">
              <w:t>того</w:t>
            </w:r>
            <w:proofErr w:type="gramEnd"/>
            <w:r>
              <w:t xml:space="preserve"> </w:t>
            </w:r>
            <w:r w:rsidRPr="005C6AB9">
              <w:t xml:space="preserve">чтобы довести давление в этом грузовом танке до </w:t>
            </w:r>
            <w:r>
              <w:t>400</w:t>
            </w:r>
            <w:r w:rsidR="00694087">
              <w:t> кПа</w:t>
            </w:r>
            <w:r w:rsidRPr="005C6AB9"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E82DC4" w:rsidRPr="005C6AB9" w:rsidTr="00E82DC4"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</w:pP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5C6AB9">
              <w:rPr>
                <w:lang w:val="fr-FR"/>
              </w:rPr>
              <w:t>A</w:t>
            </w:r>
            <w:r w:rsidRPr="005C6AB9">
              <w:tab/>
              <w:t>450 м</w:t>
            </w:r>
            <w:r w:rsidRPr="005C6AB9">
              <w:rPr>
                <w:vertAlign w:val="superscript"/>
              </w:rPr>
              <w:t>3</w:t>
            </w:r>
          </w:p>
          <w:p w:rsidR="00E82DC4" w:rsidRPr="005C6AB9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5C6AB9">
              <w:rPr>
                <w:lang w:val="fr-FR"/>
              </w:rPr>
              <w:t>B</w:t>
            </w:r>
            <w:r w:rsidRPr="005C6AB9">
              <w:tab/>
              <w:t>700 м</w:t>
            </w:r>
            <w:r w:rsidRPr="005C6AB9">
              <w:rPr>
                <w:vertAlign w:val="superscript"/>
              </w:rPr>
              <w:t>3</w:t>
            </w:r>
          </w:p>
          <w:p w:rsidR="00E82DC4" w:rsidRPr="005C6AB9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5C6AB9">
              <w:rPr>
                <w:lang w:val="fr-FR"/>
              </w:rPr>
              <w:t>C</w:t>
            </w:r>
            <w:r w:rsidRPr="005C6AB9">
              <w:tab/>
              <w:t>950 м</w:t>
            </w:r>
            <w:r w:rsidRPr="005C6AB9">
              <w:rPr>
                <w:vertAlign w:val="superscript"/>
              </w:rPr>
              <w:t>3</w:t>
            </w:r>
          </w:p>
          <w:p w:rsidR="00E82DC4" w:rsidRPr="005C6AB9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5C6AB9">
              <w:rPr>
                <w:lang w:val="fr-FR"/>
              </w:rPr>
              <w:t>D</w:t>
            </w:r>
            <w:r w:rsidRPr="005C6AB9">
              <w:tab/>
              <w:t>1</w:t>
            </w:r>
            <w:r>
              <w:t xml:space="preserve"> </w:t>
            </w:r>
            <w:r w:rsidRPr="005C6AB9">
              <w:t>200 м</w:t>
            </w:r>
            <w:r w:rsidRPr="005C6AB9">
              <w:rPr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E82DC4" w:rsidRPr="005C6AB9" w:rsidTr="00E82DC4"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694087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</w:pPr>
            <w:r w:rsidRPr="005C6AB9">
              <w:t>23</w:t>
            </w:r>
            <w:r w:rsidRPr="00694087">
              <w:t>1 01</w:t>
            </w:r>
            <w:r w:rsidRPr="005C6AB9">
              <w:t>.</w:t>
            </w:r>
            <w:r w:rsidRPr="00694087">
              <w:t>1</w:t>
            </w:r>
            <w:r w:rsidRPr="005C6AB9">
              <w:t>-0</w:t>
            </w:r>
            <w:r w:rsidRPr="00694087">
              <w:t>5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</w:pPr>
            <w:r w:rsidRPr="005C6AB9">
              <w:t xml:space="preserve">Закон Бойля-Мариотта: </w:t>
            </w:r>
            <w:proofErr w:type="spellStart"/>
            <w:r w:rsidRPr="005C6AB9">
              <w:rPr>
                <w:i/>
              </w:rPr>
              <w:t>P.V</w:t>
            </w:r>
            <w:proofErr w:type="spellEnd"/>
            <w:r w:rsidRPr="005C6AB9">
              <w:rPr>
                <w:i/>
              </w:rPr>
              <w:t xml:space="preserve"> = </w:t>
            </w:r>
            <w:r w:rsidRPr="005F0D80">
              <w:t>константа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  <w:jc w:val="center"/>
            </w:pPr>
            <w:r w:rsidRPr="005C6AB9">
              <w:t>В</w:t>
            </w:r>
          </w:p>
        </w:tc>
      </w:tr>
      <w:tr w:rsidR="00E82DC4" w:rsidRPr="005C6AB9" w:rsidTr="00E82DC4"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</w:pP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30DEE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</w:pPr>
            <w:r w:rsidRPr="005C6AB9">
              <w:t xml:space="preserve">Определенное количество азота под абсолютным давлением </w:t>
            </w:r>
            <w:r>
              <w:t>320</w:t>
            </w:r>
            <w:r w:rsidR="00694087">
              <w:t> кПа</w:t>
            </w:r>
            <w:r>
              <w:t xml:space="preserve"> </w:t>
            </w:r>
            <w:r w:rsidRPr="005C6AB9">
              <w:t>занимает объем 50</w:t>
            </w:r>
            <w:r>
              <w:t> </w:t>
            </w:r>
            <w:r w:rsidRPr="005C6AB9">
              <w:t>м</w:t>
            </w:r>
            <w:r w:rsidRPr="005C6AB9">
              <w:rPr>
                <w:vertAlign w:val="superscript"/>
              </w:rPr>
              <w:t>3</w:t>
            </w:r>
            <w:r w:rsidRPr="005C6AB9">
              <w:t>. При постоянной температуре этот объем</w:t>
            </w:r>
            <w:r>
              <w:t xml:space="preserve"> </w:t>
            </w:r>
            <w:r w:rsidRPr="005C6AB9">
              <w:t>доводится до 10 м</w:t>
            </w:r>
            <w:r w:rsidRPr="005C6AB9">
              <w:rPr>
                <w:vertAlign w:val="superscript"/>
              </w:rPr>
              <w:t>3</w:t>
            </w:r>
            <w:r w:rsidRPr="005C6AB9">
              <w:t xml:space="preserve">. </w:t>
            </w:r>
          </w:p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</w:pPr>
            <w:r w:rsidRPr="005C6AB9">
              <w:t xml:space="preserve">Каким будет в этом случае </w:t>
            </w:r>
            <w:r>
              <w:t xml:space="preserve">абсолютное </w:t>
            </w:r>
            <w:r w:rsidRPr="005C6AB9">
              <w:t>давление азота?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E82DC4" w:rsidRPr="005C6AB9" w:rsidTr="00E82DC4"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</w:pP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694087">
              <w:t>A</w:t>
            </w:r>
            <w:r>
              <w:tab/>
              <w:t>1 100</w:t>
            </w:r>
            <w:r w:rsidR="00694087">
              <w:t> кПа</w:t>
            </w:r>
          </w:p>
          <w:p w:rsidR="00E82DC4" w:rsidRPr="005C6AB9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694087">
              <w:t>B</w:t>
            </w:r>
            <w:r>
              <w:tab/>
              <w:t>1 600</w:t>
            </w:r>
            <w:r w:rsidR="00694087">
              <w:t> кПа</w:t>
            </w:r>
          </w:p>
          <w:p w:rsidR="00E82DC4" w:rsidRPr="005C6AB9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694087">
              <w:t>C</w:t>
            </w:r>
            <w:r>
              <w:tab/>
              <w:t>2 000</w:t>
            </w:r>
            <w:r w:rsidR="00694087">
              <w:t> кПа</w:t>
            </w:r>
          </w:p>
          <w:p w:rsidR="00E82DC4" w:rsidRPr="005C6AB9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694087">
              <w:t>D</w:t>
            </w:r>
            <w:r>
              <w:tab/>
              <w:t>2 100</w:t>
            </w:r>
            <w:r w:rsidR="00694087">
              <w:t> кПа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E82DC4" w:rsidRPr="005C6AB9" w:rsidTr="00E82DC4"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  <w:rPr>
                <w:lang w:val="fr-CH"/>
              </w:rPr>
            </w:pPr>
            <w:r w:rsidRPr="005C6AB9">
              <w:t>23</w:t>
            </w:r>
            <w:r w:rsidRPr="005C6AB9">
              <w:rPr>
                <w:lang w:val="fr-CH"/>
              </w:rPr>
              <w:t>1 01</w:t>
            </w:r>
            <w:r w:rsidRPr="005C6AB9">
              <w:t>.</w:t>
            </w:r>
            <w:r w:rsidRPr="005C6AB9">
              <w:rPr>
                <w:lang w:val="fr-CH"/>
              </w:rPr>
              <w:t>1</w:t>
            </w:r>
            <w:r w:rsidRPr="005C6AB9">
              <w:t>-0</w:t>
            </w:r>
            <w:r w:rsidRPr="005C6AB9">
              <w:rPr>
                <w:lang w:val="fr-CH"/>
              </w:rPr>
              <w:t>6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</w:pPr>
            <w:r w:rsidRPr="005C6AB9">
              <w:t>Закон Гей-Люссака:</w:t>
            </w:r>
            <w:r w:rsidRPr="005C6AB9">
              <w:rPr>
                <w:i/>
              </w:rPr>
              <w:t xml:space="preserve"> Р/Т = </w:t>
            </w:r>
            <w:r w:rsidRPr="005F0D80">
              <w:t>константа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  <w:jc w:val="center"/>
            </w:pPr>
            <w:r w:rsidRPr="005C6AB9">
              <w:t>С</w:t>
            </w:r>
          </w:p>
        </w:tc>
      </w:tr>
      <w:tr w:rsidR="00E82DC4" w:rsidRPr="005C6AB9" w:rsidTr="00E82DC4"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</w:pP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A72EAD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</w:pPr>
            <w:r w:rsidRPr="005C6AB9">
              <w:t>В закрытом грузовом танке находятся пары пропана под абсолютн</w:t>
            </w:r>
            <w:r>
              <w:t>ым</w:t>
            </w:r>
            <w:r w:rsidRPr="005C6AB9">
              <w:t xml:space="preserve"> давлением</w:t>
            </w:r>
            <w:r>
              <w:t xml:space="preserve"> 120</w:t>
            </w:r>
            <w:r w:rsidR="00694087">
              <w:t> кПа</w:t>
            </w:r>
            <w:r w:rsidRPr="005C6AB9">
              <w:t xml:space="preserve"> при температуре 10</w:t>
            </w:r>
            <w:r w:rsidR="00694087">
              <w:t> °С</w:t>
            </w:r>
            <w:r w:rsidRPr="005C6AB9">
              <w:t>. Вместимость</w:t>
            </w:r>
            <w:r>
              <w:t xml:space="preserve"> </w:t>
            </w:r>
            <w:r w:rsidRPr="005C6AB9">
              <w:t xml:space="preserve">танка остается постоянной, а температура повышается до тех пор, пока абсолютное давление не достигнет </w:t>
            </w:r>
            <w:r>
              <w:t>140</w:t>
            </w:r>
            <w:r w:rsidR="00694087">
              <w:t> кПа</w:t>
            </w:r>
            <w:r w:rsidRPr="005C6AB9">
              <w:t xml:space="preserve">. </w:t>
            </w:r>
          </w:p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</w:pPr>
            <w:r w:rsidRPr="005C6AB9">
              <w:t>Какой будет в этом случае температура газа?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E82DC4" w:rsidRPr="005C6AB9" w:rsidTr="00E82DC4"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</w:pP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226840" w:rsidRDefault="00E82DC4" w:rsidP="00694087">
            <w:pPr>
              <w:tabs>
                <w:tab w:val="right" w:pos="1265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5C6AB9">
              <w:rPr>
                <w:lang w:val="fr-FR"/>
              </w:rPr>
              <w:t>A</w:t>
            </w:r>
            <w:r w:rsidR="00694087">
              <w:tab/>
            </w:r>
            <w:r w:rsidRPr="004208E3">
              <w:t>12</w:t>
            </w:r>
            <w:r w:rsidR="00694087">
              <w:t> °С</w:t>
            </w:r>
          </w:p>
          <w:p w:rsidR="00E82DC4" w:rsidRPr="00226840" w:rsidRDefault="00E82DC4" w:rsidP="00694087">
            <w:pPr>
              <w:tabs>
                <w:tab w:val="right" w:pos="1265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5C6AB9">
              <w:rPr>
                <w:lang w:val="fr-FR"/>
              </w:rPr>
              <w:t>B</w:t>
            </w:r>
            <w:r w:rsidRPr="004208E3">
              <w:tab/>
              <w:t>20</w:t>
            </w:r>
            <w:r w:rsidR="00694087">
              <w:t> °С</w:t>
            </w:r>
          </w:p>
          <w:p w:rsidR="00E82DC4" w:rsidRPr="00226840" w:rsidRDefault="00E82DC4" w:rsidP="00694087">
            <w:pPr>
              <w:tabs>
                <w:tab w:val="right" w:pos="1265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5C6AB9">
              <w:rPr>
                <w:lang w:val="fr-FR"/>
              </w:rPr>
              <w:t>C</w:t>
            </w:r>
            <w:r w:rsidRPr="004208E3">
              <w:tab/>
              <w:t>57</w:t>
            </w:r>
            <w:r w:rsidR="00694087">
              <w:t> °С</w:t>
            </w:r>
          </w:p>
          <w:p w:rsidR="00E82DC4" w:rsidRPr="00226840" w:rsidRDefault="00E82DC4" w:rsidP="00694087">
            <w:pPr>
              <w:tabs>
                <w:tab w:val="right" w:pos="1265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5C6AB9">
              <w:rPr>
                <w:lang w:val="fr-FR"/>
              </w:rPr>
              <w:t>D</w:t>
            </w:r>
            <w:r w:rsidRPr="004208E3">
              <w:tab/>
              <w:t>293</w:t>
            </w:r>
            <w:r w:rsidR="00694087">
              <w:t> °С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E82DC4" w:rsidRPr="005C6AB9" w:rsidTr="00E82DC4"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4208E3" w:rsidRDefault="00E82DC4" w:rsidP="000534F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</w:pPr>
            <w:r w:rsidRPr="005C6AB9">
              <w:t>23</w:t>
            </w:r>
            <w:r w:rsidRPr="004208E3">
              <w:t>1 01</w:t>
            </w:r>
            <w:r w:rsidRPr="005C6AB9">
              <w:t>.</w:t>
            </w:r>
            <w:r w:rsidRPr="004208E3">
              <w:t>1</w:t>
            </w:r>
            <w:r w:rsidRPr="005C6AB9">
              <w:t>-0</w:t>
            </w:r>
            <w:r w:rsidRPr="004208E3">
              <w:t>7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</w:pPr>
            <w:r w:rsidRPr="005C6AB9">
              <w:t>Закон Гей-Люссака:</w:t>
            </w:r>
            <w:r w:rsidRPr="005C6AB9">
              <w:rPr>
                <w:i/>
              </w:rPr>
              <w:t xml:space="preserve"> Р/Т = </w:t>
            </w:r>
            <w:r w:rsidRPr="005F0D80">
              <w:t>константа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  <w:jc w:val="center"/>
            </w:pPr>
            <w:r w:rsidRPr="005C6AB9">
              <w:t>D</w:t>
            </w:r>
          </w:p>
        </w:tc>
      </w:tr>
      <w:tr w:rsidR="00E82DC4" w:rsidRPr="005C6AB9" w:rsidTr="00E82DC4"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</w:pP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30DEE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</w:pPr>
            <w:r w:rsidRPr="005C6AB9">
              <w:t>В грузовом танке находится пропан в газообразном состоянии под</w:t>
            </w:r>
            <w:r>
              <w:t xml:space="preserve"> абсолютным </w:t>
            </w:r>
            <w:r w:rsidRPr="005C6AB9">
              <w:t xml:space="preserve">давлением </w:t>
            </w:r>
            <w:r>
              <w:t>500</w:t>
            </w:r>
            <w:r w:rsidR="00694087">
              <w:t> кПа</w:t>
            </w:r>
            <w:r w:rsidRPr="005C6AB9">
              <w:t xml:space="preserve"> и при температуре</w:t>
            </w:r>
            <w:r>
              <w:rPr>
                <w:lang w:val="en-US"/>
              </w:rPr>
              <w:t> </w:t>
            </w:r>
            <w:r w:rsidRPr="005C6AB9">
              <w:t>40</w:t>
            </w:r>
            <w:r w:rsidR="00694087">
              <w:t> °С</w:t>
            </w:r>
            <w:r w:rsidRPr="005C6AB9">
              <w:t>.</w:t>
            </w:r>
            <w:r>
              <w:t xml:space="preserve"> </w:t>
            </w:r>
            <w:r w:rsidRPr="005C6AB9">
              <w:t>Газ охлаждается до +</w:t>
            </w:r>
            <w:del w:id="4" w:author="Larisa Maykovskaya" w:date="2018-11-06T11:34:00Z">
              <w:r w:rsidR="006C009A" w:rsidDel="006C009A">
                <w:delText>10</w:delText>
              </w:r>
            </w:del>
            <w:ins w:id="5" w:author="Larisa Maykovskaya" w:date="2018-11-06T11:34:00Z">
              <w:r w:rsidR="006C009A">
                <w:t>9</w:t>
              </w:r>
            </w:ins>
            <w:r w:rsidR="00694087">
              <w:t> °С</w:t>
            </w:r>
            <w:r w:rsidRPr="005C6AB9">
              <w:t xml:space="preserve">. </w:t>
            </w:r>
          </w:p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</w:pPr>
            <w:r w:rsidRPr="005C6AB9">
              <w:t>Каким будет в этом случае абсолютное давление в грузовом танке?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E82DC4" w:rsidRPr="005C6AB9" w:rsidTr="00E82DC4"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after="120" w:line="240" w:lineRule="auto"/>
            </w:pP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5C6AB9">
              <w:rPr>
                <w:lang w:val="fr-FR"/>
              </w:rPr>
              <w:t>A</w:t>
            </w:r>
            <w:r>
              <w:tab/>
              <w:t>100</w:t>
            </w:r>
            <w:r w:rsidR="00694087">
              <w:t> кПа</w:t>
            </w:r>
          </w:p>
          <w:p w:rsidR="00E82DC4" w:rsidRPr="005C6AB9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5C6AB9">
              <w:rPr>
                <w:lang w:val="fr-FR"/>
              </w:rPr>
              <w:t>B</w:t>
            </w:r>
            <w:r>
              <w:tab/>
              <w:t>120</w:t>
            </w:r>
            <w:r w:rsidR="00694087">
              <w:t> кПа</w:t>
            </w:r>
          </w:p>
          <w:p w:rsidR="00E82DC4" w:rsidRPr="005C6AB9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5C6AB9">
              <w:rPr>
                <w:lang w:val="fr-FR"/>
              </w:rPr>
              <w:t>C</w:t>
            </w:r>
            <w:r>
              <w:tab/>
              <w:t>360</w:t>
            </w:r>
            <w:r w:rsidR="00694087">
              <w:t> кПа</w:t>
            </w:r>
          </w:p>
          <w:p w:rsidR="00E82DC4" w:rsidRPr="003944D7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5C6AB9">
              <w:rPr>
                <w:lang w:val="fr-FR"/>
              </w:rPr>
              <w:t>D</w:t>
            </w:r>
            <w:r>
              <w:tab/>
              <w:t>450</w:t>
            </w:r>
            <w:r w:rsidR="00694087">
              <w:t> кПа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after="120" w:line="240" w:lineRule="auto"/>
              <w:jc w:val="center"/>
            </w:pPr>
          </w:p>
        </w:tc>
      </w:tr>
      <w:tr w:rsidR="00E82DC4" w:rsidRPr="005C6AB9" w:rsidTr="00E82DC4"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  <w:rPr>
                <w:lang w:val="fr-CH"/>
              </w:rPr>
            </w:pPr>
            <w:r w:rsidRPr="005C6AB9">
              <w:lastRenderedPageBreak/>
              <w:t>23</w:t>
            </w:r>
            <w:r w:rsidRPr="005C6AB9">
              <w:rPr>
                <w:lang w:val="fr-CH"/>
              </w:rPr>
              <w:t>1 01</w:t>
            </w:r>
            <w:r w:rsidRPr="005C6AB9">
              <w:t>.</w:t>
            </w:r>
            <w:r w:rsidRPr="005C6AB9">
              <w:rPr>
                <w:lang w:val="fr-CH"/>
              </w:rPr>
              <w:t>1</w:t>
            </w:r>
            <w:r w:rsidRPr="005C6AB9">
              <w:t>-0</w:t>
            </w:r>
            <w:r w:rsidRPr="005C6AB9">
              <w:rPr>
                <w:lang w:val="fr-CH"/>
              </w:rPr>
              <w:t>8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</w:pPr>
            <w:r w:rsidRPr="005C6AB9">
              <w:t>Закон Гей-Люссака:</w:t>
            </w:r>
            <w:r w:rsidRPr="005C6AB9">
              <w:rPr>
                <w:i/>
              </w:rPr>
              <w:t xml:space="preserve"> Р/Т = </w:t>
            </w:r>
            <w:r w:rsidRPr="005F0D80">
              <w:t>константа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  <w:jc w:val="center"/>
            </w:pPr>
            <w:r w:rsidRPr="005C6AB9">
              <w:t>B</w:t>
            </w:r>
          </w:p>
        </w:tc>
      </w:tr>
      <w:tr w:rsidR="00E82DC4" w:rsidRPr="005C6AB9" w:rsidTr="00E82DC4"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</w:pP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30DEE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</w:pPr>
            <w:r w:rsidRPr="005C6AB9">
              <w:t xml:space="preserve">В грузовом танке </w:t>
            </w:r>
            <w:r w:rsidR="006629C1">
              <w:t>вместимостью 300 м</w:t>
            </w:r>
            <w:r w:rsidR="006629C1" w:rsidRPr="006629C1">
              <w:rPr>
                <w:vertAlign w:val="superscript"/>
              </w:rPr>
              <w:t>3</w:t>
            </w:r>
            <w:r w:rsidR="006629C1">
              <w:t xml:space="preserve"> </w:t>
            </w:r>
            <w:r w:rsidRPr="005C6AB9">
              <w:t xml:space="preserve">находится азот под давление </w:t>
            </w:r>
            <w:r w:rsidRPr="005B588B">
              <w:t>250</w:t>
            </w:r>
            <w:r w:rsidR="00694087">
              <w:t> кПа</w:t>
            </w:r>
            <w:r w:rsidRPr="005C6AB9">
              <w:t xml:space="preserve"> при температуре –</w:t>
            </w:r>
            <w:del w:id="6" w:author="Larisa Maykovskaya" w:date="2018-11-06T11:35:00Z">
              <w:r w:rsidRPr="005C6AB9" w:rsidDel="002B067D">
                <w:delText>1</w:delText>
              </w:r>
              <w:r w:rsidR="002B067D" w:rsidDel="002B067D">
                <w:delText>0</w:delText>
              </w:r>
            </w:del>
            <w:ins w:id="7" w:author="Larisa Maykovskaya" w:date="2018-11-06T11:35:00Z">
              <w:r w:rsidR="002B067D">
                <w:t>12</w:t>
              </w:r>
            </w:ins>
            <w:r w:rsidR="00694087">
              <w:t> °С</w:t>
            </w:r>
            <w:r w:rsidRPr="005C6AB9">
              <w:t>. Температура азота повышается</w:t>
            </w:r>
            <w:r>
              <w:t xml:space="preserve"> </w:t>
            </w:r>
            <w:r w:rsidRPr="005C6AB9">
              <w:t>до 30</w:t>
            </w:r>
            <w:r w:rsidR="00694087">
              <w:t> °С</w:t>
            </w:r>
            <w:r w:rsidRPr="005C6AB9">
              <w:t xml:space="preserve">. </w:t>
            </w:r>
          </w:p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</w:pPr>
            <w:r w:rsidRPr="005C6AB9">
              <w:t xml:space="preserve">Каким будет в этом случае </w:t>
            </w:r>
            <w:r>
              <w:t xml:space="preserve">абсолютное </w:t>
            </w:r>
            <w:r w:rsidRPr="005C6AB9">
              <w:t>давление?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E82DC4" w:rsidRPr="005C6AB9" w:rsidTr="00E82DC4"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after="120" w:line="240" w:lineRule="auto"/>
            </w:pP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5C6AB9">
              <w:t>A</w:t>
            </w:r>
            <w:r>
              <w:tab/>
            </w:r>
            <w:r w:rsidRPr="005B588B">
              <w:t>180</w:t>
            </w:r>
            <w:r w:rsidR="00694087">
              <w:t> кПа</w:t>
            </w:r>
          </w:p>
          <w:p w:rsidR="00E82DC4" w:rsidRPr="005C6AB9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5C6AB9">
              <w:t>B</w:t>
            </w:r>
            <w:r w:rsidRPr="005C6AB9">
              <w:tab/>
            </w:r>
            <w:r w:rsidRPr="005B588B">
              <w:t>290</w:t>
            </w:r>
            <w:r w:rsidR="00694087">
              <w:t> кПа</w:t>
            </w:r>
          </w:p>
          <w:p w:rsidR="00E82DC4" w:rsidRPr="005C6AB9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5C6AB9">
              <w:t>C</w:t>
            </w:r>
            <w:r>
              <w:tab/>
            </w:r>
            <w:r w:rsidRPr="005B588B">
              <w:t>450</w:t>
            </w:r>
            <w:r w:rsidR="00694087">
              <w:t> кПа</w:t>
            </w:r>
          </w:p>
          <w:p w:rsidR="00E82DC4" w:rsidRPr="005C6AB9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5C6AB9">
              <w:t>D</w:t>
            </w:r>
            <w:r>
              <w:tab/>
            </w:r>
            <w:r w:rsidRPr="005B588B">
              <w:t>750</w:t>
            </w:r>
            <w:r w:rsidR="00694087">
              <w:t> кПа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after="120" w:line="240" w:lineRule="auto"/>
              <w:jc w:val="center"/>
            </w:pPr>
          </w:p>
        </w:tc>
      </w:tr>
      <w:tr w:rsidR="00E82DC4" w:rsidRPr="005C6AB9" w:rsidTr="00E82DC4"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  <w:rPr>
                <w:lang w:val="fr-CH"/>
              </w:rPr>
            </w:pPr>
            <w:r w:rsidRPr="005C6AB9">
              <w:t>23</w:t>
            </w:r>
            <w:r w:rsidRPr="005C6AB9">
              <w:rPr>
                <w:lang w:val="fr-CH"/>
              </w:rPr>
              <w:t>1 01</w:t>
            </w:r>
            <w:r w:rsidRPr="005C6AB9">
              <w:t>.</w:t>
            </w:r>
            <w:r w:rsidRPr="005C6AB9">
              <w:rPr>
                <w:lang w:val="fr-CH"/>
              </w:rPr>
              <w:t>1</w:t>
            </w:r>
            <w:r w:rsidRPr="005C6AB9">
              <w:t>-0</w:t>
            </w:r>
            <w:r w:rsidRPr="005C6AB9">
              <w:rPr>
                <w:lang w:val="fr-CH"/>
              </w:rPr>
              <w:t>9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</w:pPr>
            <w:r w:rsidRPr="005C6AB9">
              <w:t>Закон Гей-Люссака:</w:t>
            </w:r>
            <w:r w:rsidRPr="005C6AB9">
              <w:rPr>
                <w:i/>
              </w:rPr>
              <w:t xml:space="preserve"> Р/Т = </w:t>
            </w:r>
            <w:r w:rsidRPr="00EB6F74">
              <w:t>константа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  <w:jc w:val="center"/>
            </w:pPr>
            <w:r w:rsidRPr="005C6AB9">
              <w:t>С</w:t>
            </w:r>
          </w:p>
        </w:tc>
      </w:tr>
      <w:tr w:rsidR="00E82DC4" w:rsidRPr="005C6AB9" w:rsidTr="00E82DC4"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</w:pP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DC762B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</w:pPr>
            <w:r w:rsidRPr="005C6AB9">
              <w:t>В барабане вместимостью 10 м</w:t>
            </w:r>
            <w:r w:rsidRPr="005C6AB9">
              <w:rPr>
                <w:vertAlign w:val="superscript"/>
              </w:rPr>
              <w:t>3</w:t>
            </w:r>
            <w:r w:rsidRPr="005C6AB9">
              <w:t xml:space="preserve">, заполненном азотом, поддерживается абсолютное давление </w:t>
            </w:r>
            <w:r w:rsidRPr="005B588B">
              <w:t>1</w:t>
            </w:r>
            <w:r>
              <w:t xml:space="preserve"> </w:t>
            </w:r>
            <w:r w:rsidRPr="005B588B">
              <w:t>000</w:t>
            </w:r>
            <w:r w:rsidR="00694087">
              <w:t> кПа</w:t>
            </w:r>
            <w:r w:rsidRPr="005B588B">
              <w:t xml:space="preserve"> </w:t>
            </w:r>
            <w:r w:rsidRPr="005C6AB9">
              <w:t>при температуре 100</w:t>
            </w:r>
            <w:r w:rsidR="00694087">
              <w:t> °С</w:t>
            </w:r>
            <w:r w:rsidRPr="005C6AB9">
              <w:t>.</w:t>
            </w:r>
            <w:r>
              <w:t xml:space="preserve"> </w:t>
            </w:r>
            <w:r w:rsidRPr="005C6AB9">
              <w:t>Вместимость барабана остается постоянной, а его содержимое</w:t>
            </w:r>
            <w:r>
              <w:t xml:space="preserve"> </w:t>
            </w:r>
            <w:r w:rsidRPr="005C6AB9">
              <w:t>охлаждается до –</w:t>
            </w:r>
            <w:del w:id="8" w:author="Larisa Maykovskaya" w:date="2018-11-06T11:35:00Z">
              <w:r w:rsidR="002B067D" w:rsidDel="002B067D">
                <w:delText>10</w:delText>
              </w:r>
            </w:del>
            <w:ins w:id="9" w:author="Larisa Maykovskaya" w:date="2018-11-06T11:35:00Z">
              <w:r w:rsidR="002B067D">
                <w:t>12</w:t>
              </w:r>
            </w:ins>
            <w:r w:rsidR="002B067D">
              <w:t> </w:t>
            </w:r>
            <w:r w:rsidR="00694087">
              <w:t>°С</w:t>
            </w:r>
            <w:r w:rsidRPr="005C6AB9">
              <w:t xml:space="preserve">. </w:t>
            </w:r>
          </w:p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</w:pPr>
            <w:r w:rsidRPr="005C6AB9">
              <w:t xml:space="preserve">Каким будет в этом случае </w:t>
            </w:r>
            <w:r>
              <w:t xml:space="preserve">абсолютное </w:t>
            </w:r>
            <w:r w:rsidRPr="005C6AB9">
              <w:t>давление?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E82DC4" w:rsidRPr="005C6AB9" w:rsidTr="00E82DC4"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after="120" w:line="240" w:lineRule="auto"/>
            </w:pPr>
          </w:p>
        </w:tc>
        <w:tc>
          <w:tcPr>
            <w:tcW w:w="553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>
              <w:t>A</w:t>
            </w:r>
            <w:r>
              <w:tab/>
            </w:r>
            <w:r w:rsidRPr="005B588B">
              <w:t>100</w:t>
            </w:r>
            <w:r w:rsidR="00694087">
              <w:t> кПа</w:t>
            </w:r>
          </w:p>
          <w:p w:rsidR="00E82DC4" w:rsidRPr="005C6AB9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>
              <w:t>B</w:t>
            </w:r>
            <w:r>
              <w:tab/>
            </w:r>
            <w:r w:rsidRPr="005B588B">
              <w:t>600</w:t>
            </w:r>
            <w:r w:rsidR="00694087">
              <w:t> кПа</w:t>
            </w:r>
          </w:p>
          <w:p w:rsidR="00E82DC4" w:rsidRPr="005C6AB9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5C6AB9">
              <w:rPr>
                <w:lang w:val="fr-FR"/>
              </w:rPr>
              <w:t>C</w:t>
            </w:r>
            <w:r>
              <w:tab/>
            </w:r>
            <w:r w:rsidRPr="005B588B">
              <w:t>700</w:t>
            </w:r>
            <w:r w:rsidR="00694087">
              <w:t> кПа</w:t>
            </w:r>
          </w:p>
          <w:p w:rsidR="00E82DC4" w:rsidRPr="005C6AB9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5C6AB9">
              <w:rPr>
                <w:lang w:val="fr-FR"/>
              </w:rPr>
              <w:t>D</w:t>
            </w:r>
            <w:r>
              <w:tab/>
            </w:r>
            <w:r w:rsidRPr="005B588B">
              <w:t>800</w:t>
            </w:r>
            <w:r w:rsidR="00694087">
              <w:t> кПа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after="120" w:line="240" w:lineRule="auto"/>
              <w:jc w:val="center"/>
            </w:pPr>
          </w:p>
        </w:tc>
      </w:tr>
      <w:tr w:rsidR="00E82DC4" w:rsidRPr="005C6AB9" w:rsidTr="00E82DC4"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0534F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  <w:rPr>
                <w:lang w:val="fr-CH"/>
              </w:rPr>
            </w:pPr>
            <w:r w:rsidRPr="005C6AB9">
              <w:t>23</w:t>
            </w:r>
            <w:r w:rsidRPr="005C6AB9">
              <w:rPr>
                <w:lang w:val="fr-CH"/>
              </w:rPr>
              <w:t>1 01</w:t>
            </w:r>
            <w:r w:rsidRPr="005C6AB9">
              <w:t>.</w:t>
            </w:r>
            <w:r w:rsidRPr="005C6AB9">
              <w:rPr>
                <w:lang w:val="fr-CH"/>
              </w:rPr>
              <w:t>1</w:t>
            </w:r>
            <w:r w:rsidRPr="005C6AB9">
              <w:t>-</w:t>
            </w:r>
            <w:r w:rsidRPr="005C6AB9">
              <w:rPr>
                <w:lang w:val="fr-CH"/>
              </w:rPr>
              <w:t>10</w:t>
            </w: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80" w:line="240" w:lineRule="auto"/>
            </w:pPr>
            <w:r w:rsidRPr="005C6AB9">
              <w:t>Закон Гей-Люссака:</w:t>
            </w:r>
            <w:r w:rsidRPr="005C6AB9">
              <w:rPr>
                <w:i/>
              </w:rPr>
              <w:t xml:space="preserve"> Р/Т = </w:t>
            </w:r>
            <w:r w:rsidRPr="00EB6F74">
              <w:t>константа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  <w:jc w:val="center"/>
            </w:pPr>
            <w:r w:rsidRPr="005C6AB9">
              <w:t>В</w:t>
            </w:r>
          </w:p>
        </w:tc>
      </w:tr>
      <w:tr w:rsidR="00E82DC4" w:rsidRPr="005C6AB9" w:rsidTr="00E82DC4"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after="120" w:line="240" w:lineRule="auto"/>
            </w:pPr>
          </w:p>
        </w:tc>
        <w:tc>
          <w:tcPr>
            <w:tcW w:w="553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A72EAD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after="120" w:line="240" w:lineRule="auto"/>
            </w:pPr>
            <w:r w:rsidRPr="005C6AB9">
              <w:t>В грузовом танке находится азот при температуре 40</w:t>
            </w:r>
            <w:r w:rsidR="00694087">
              <w:t> °С</w:t>
            </w:r>
            <w:r w:rsidRPr="005C6AB9">
              <w:t xml:space="preserve">. </w:t>
            </w:r>
            <w:r>
              <w:t>Абсолютное д</w:t>
            </w:r>
            <w:r w:rsidRPr="005C6AB9">
              <w:t>авление</w:t>
            </w:r>
            <w:r>
              <w:t xml:space="preserve"> </w:t>
            </w:r>
            <w:r w:rsidRPr="005C6AB9">
              <w:t xml:space="preserve">в </w:t>
            </w:r>
            <w:r>
              <w:t>600</w:t>
            </w:r>
            <w:r w:rsidR="00694087">
              <w:t> кПа</w:t>
            </w:r>
            <w:r w:rsidRPr="005C6AB9">
              <w:t xml:space="preserve"> должно быть снижено до </w:t>
            </w:r>
            <w:r>
              <w:t>500</w:t>
            </w:r>
            <w:r w:rsidR="00694087">
              <w:rPr>
                <w:lang w:val="en-US"/>
              </w:rPr>
              <w:t> </w:t>
            </w:r>
            <w:r w:rsidR="00694087" w:rsidRPr="00694087">
              <w:t>кПа</w:t>
            </w:r>
            <w:r w:rsidRPr="005C6AB9">
              <w:t xml:space="preserve">. </w:t>
            </w:r>
          </w:p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after="120" w:line="240" w:lineRule="auto"/>
            </w:pPr>
            <w:r w:rsidRPr="005C6AB9">
              <w:t>До какой температуры следует охладить этот азот?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after="120" w:line="240" w:lineRule="auto"/>
              <w:jc w:val="center"/>
            </w:pPr>
          </w:p>
        </w:tc>
      </w:tr>
      <w:tr w:rsidR="00E82DC4" w:rsidRPr="005C6AB9" w:rsidTr="00E82DC4"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</w:pPr>
          </w:p>
        </w:tc>
        <w:tc>
          <w:tcPr>
            <w:tcW w:w="5531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5C6AB9">
              <w:rPr>
                <w:lang w:val="fr-FR"/>
              </w:rPr>
              <w:t>A</w:t>
            </w:r>
            <w:r w:rsidRPr="005C6AB9">
              <w:tab/>
            </w:r>
            <w:r>
              <w:t>до –22,6</w:t>
            </w:r>
            <w:r w:rsidR="00694087">
              <w:t> °С</w:t>
            </w:r>
          </w:p>
          <w:p w:rsidR="00E82DC4" w:rsidRPr="005C6AB9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5C6AB9">
              <w:rPr>
                <w:lang w:val="fr-FR"/>
              </w:rPr>
              <w:t>B</w:t>
            </w:r>
            <w:r w:rsidRPr="005C6AB9">
              <w:tab/>
            </w:r>
            <w:r>
              <w:t>до –12,2</w:t>
            </w:r>
            <w:r w:rsidR="00694087">
              <w:t> °С</w:t>
            </w:r>
          </w:p>
          <w:p w:rsidR="00E82DC4" w:rsidRPr="005C6AB9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5C6AB9">
              <w:rPr>
                <w:lang w:val="fr-FR"/>
              </w:rPr>
              <w:t>C</w:t>
            </w:r>
            <w:r w:rsidRPr="005C6AB9">
              <w:tab/>
            </w:r>
            <w:r>
              <w:t>до 33,3</w:t>
            </w:r>
            <w:r w:rsidR="00694087">
              <w:t> °С</w:t>
            </w:r>
          </w:p>
          <w:p w:rsidR="00E82DC4" w:rsidRPr="005C6AB9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5C6AB9">
              <w:rPr>
                <w:lang w:val="fr-FR"/>
              </w:rPr>
              <w:t>D</w:t>
            </w:r>
            <w:r w:rsidRPr="005C6AB9">
              <w:tab/>
            </w:r>
            <w:r>
              <w:t>до 32</w:t>
            </w:r>
            <w:r w:rsidR="00694087">
              <w:t> °С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E82DC4" w:rsidRPr="005C6AB9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3366"/>
                <w:tab w:val="left" w:pos="6237"/>
              </w:tabs>
              <w:spacing w:before="40" w:after="120" w:line="240" w:lineRule="auto"/>
              <w:jc w:val="center"/>
            </w:pPr>
          </w:p>
        </w:tc>
      </w:tr>
    </w:tbl>
    <w:p w:rsidR="00E82DC4" w:rsidRDefault="00E82DC4" w:rsidP="00E82DC4">
      <w:pPr>
        <w:pStyle w:val="SingleTxtG"/>
      </w:pPr>
    </w:p>
    <w:p w:rsidR="00E82DC4" w:rsidRDefault="00E82DC4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tbl>
      <w:tblPr>
        <w:tblW w:w="8505" w:type="dxa"/>
        <w:tblInd w:w="11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7"/>
        <w:gridCol w:w="5513"/>
        <w:gridCol w:w="1695"/>
      </w:tblGrid>
      <w:tr w:rsidR="00E82DC4" w:rsidRPr="00226840" w:rsidTr="00E82DC4">
        <w:trPr>
          <w:trHeight w:val="20"/>
          <w:tblHeader/>
        </w:trPr>
        <w:tc>
          <w:tcPr>
            <w:tcW w:w="8505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82DC4" w:rsidRPr="004565AC" w:rsidRDefault="00E82DC4" w:rsidP="00694087">
            <w:pPr>
              <w:tabs>
                <w:tab w:val="center" w:pos="4153"/>
                <w:tab w:val="right" w:pos="8306"/>
              </w:tabs>
              <w:spacing w:before="60" w:after="60" w:line="240" w:lineRule="auto"/>
              <w:rPr>
                <w:sz w:val="28"/>
                <w:szCs w:val="28"/>
              </w:rPr>
            </w:pPr>
            <w:r w:rsidRPr="004565AC">
              <w:rPr>
                <w:b/>
                <w:sz w:val="28"/>
                <w:szCs w:val="28"/>
              </w:rPr>
              <w:lastRenderedPageBreak/>
              <w:t>Газы − знания по физике и химии</w:t>
            </w:r>
          </w:p>
          <w:p w:rsidR="00E82DC4" w:rsidRPr="004565AC" w:rsidRDefault="00E82DC4" w:rsidP="00694087">
            <w:pPr>
              <w:tabs>
                <w:tab w:val="center" w:pos="4153"/>
                <w:tab w:val="right" w:pos="8306"/>
              </w:tabs>
              <w:spacing w:before="120" w:after="120" w:line="240" w:lineRule="auto"/>
            </w:pPr>
            <w:r w:rsidRPr="004565AC">
              <w:rPr>
                <w:b/>
              </w:rPr>
              <w:t>Целевая тема 1.2: Закон состояния идеальных газов, основные законы</w:t>
            </w:r>
          </w:p>
        </w:tc>
      </w:tr>
      <w:tr w:rsidR="00E82DC4" w:rsidRPr="004565AC" w:rsidTr="00E82DC4">
        <w:trPr>
          <w:trHeight w:val="20"/>
          <w:tblHeader/>
        </w:trPr>
        <w:tc>
          <w:tcPr>
            <w:tcW w:w="129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E82DC4" w:rsidRPr="00305300" w:rsidRDefault="00E82DC4" w:rsidP="00694087">
            <w:pPr>
              <w:tabs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305300">
              <w:rPr>
                <w:i/>
                <w:sz w:val="16"/>
              </w:rPr>
              <w:t>Номер</w:t>
            </w:r>
          </w:p>
        </w:tc>
        <w:tc>
          <w:tcPr>
            <w:tcW w:w="551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E82DC4" w:rsidRPr="00305300" w:rsidRDefault="00E82DC4" w:rsidP="00694087">
            <w:pPr>
              <w:tabs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305300">
              <w:rPr>
                <w:i/>
                <w:sz w:val="16"/>
              </w:rPr>
              <w:t>Источник</w:t>
            </w:r>
          </w:p>
        </w:tc>
        <w:tc>
          <w:tcPr>
            <w:tcW w:w="169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E82DC4" w:rsidRPr="004565AC" w:rsidRDefault="00E82DC4" w:rsidP="00694087">
            <w:pPr>
              <w:tabs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  <w:lang w:val="fr-FR"/>
              </w:rPr>
            </w:pPr>
            <w:r w:rsidRPr="00305300">
              <w:rPr>
                <w:i/>
                <w:sz w:val="16"/>
              </w:rPr>
              <w:t>Правильны</w:t>
            </w:r>
            <w:r w:rsidRPr="004565AC">
              <w:rPr>
                <w:i/>
                <w:sz w:val="16"/>
                <w:lang w:val="fr-FR"/>
              </w:rPr>
              <w:t xml:space="preserve">й </w:t>
            </w:r>
            <w:proofErr w:type="spellStart"/>
            <w:r w:rsidRPr="004565AC">
              <w:rPr>
                <w:i/>
                <w:sz w:val="16"/>
                <w:lang w:val="fr-FR"/>
              </w:rPr>
              <w:t>ответ</w:t>
            </w:r>
            <w:proofErr w:type="spellEnd"/>
          </w:p>
        </w:tc>
      </w:tr>
      <w:tr w:rsidR="00E82DC4" w:rsidRPr="00F205CD" w:rsidTr="00E82DC4">
        <w:trPr>
          <w:trHeight w:val="20"/>
        </w:trPr>
        <w:tc>
          <w:tcPr>
            <w:tcW w:w="129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E82DC4" w:rsidRPr="00F205CD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</w:pPr>
            <w:r w:rsidRPr="00F205CD">
              <w:t>23</w:t>
            </w:r>
            <w:r w:rsidRPr="00F205CD">
              <w:rPr>
                <w:lang w:val="fr-CH"/>
              </w:rPr>
              <w:t>1 01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-01</w:t>
            </w:r>
          </w:p>
        </w:tc>
        <w:tc>
          <w:tcPr>
            <w:tcW w:w="551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E82DC4" w:rsidRPr="00F205CD" w:rsidRDefault="00E82DC4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6237"/>
                <w:tab w:val="left" w:pos="8505"/>
              </w:tabs>
              <w:spacing w:before="40" w:after="120" w:line="240" w:lineRule="auto"/>
              <w:jc w:val="both"/>
            </w:pPr>
            <w:r w:rsidRPr="00F205CD">
              <w:t xml:space="preserve">Основной закон состояния газов: </w:t>
            </w:r>
            <w:r w:rsidRPr="00F205CD">
              <w:rPr>
                <w:i/>
                <w:lang w:val="fr-FR"/>
              </w:rPr>
              <w:t>P</w:t>
            </w:r>
            <w:r w:rsidRPr="00F205CD">
              <w:rPr>
                <w:i/>
              </w:rPr>
              <w:t>.</w:t>
            </w:r>
            <w:r w:rsidRPr="00F205CD">
              <w:rPr>
                <w:i/>
                <w:lang w:val="fr-FR"/>
              </w:rPr>
              <w:t>V</w:t>
            </w:r>
            <w:r w:rsidRPr="00F205CD">
              <w:rPr>
                <w:i/>
              </w:rPr>
              <w:t>/</w:t>
            </w:r>
            <w:r w:rsidRPr="00F205CD">
              <w:rPr>
                <w:i/>
                <w:lang w:val="fr-FR"/>
              </w:rPr>
              <w:t>T</w:t>
            </w:r>
            <w:r w:rsidRPr="00F205CD">
              <w:t xml:space="preserve"> = константа</w:t>
            </w:r>
          </w:p>
        </w:tc>
        <w:tc>
          <w:tcPr>
            <w:tcW w:w="169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82DC4" w:rsidRPr="00F205CD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A</w:t>
            </w:r>
          </w:p>
        </w:tc>
      </w:tr>
      <w:tr w:rsidR="00E82DC4" w:rsidRPr="00F205CD" w:rsidTr="00E82DC4">
        <w:trPr>
          <w:trHeight w:val="20"/>
        </w:trPr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E82DC4" w:rsidRPr="00F205CD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E82DC4" w:rsidRPr="00F205CD" w:rsidRDefault="00E82DC4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Температура газа объемо</w:t>
            </w:r>
            <w:r w:rsidR="006629C1">
              <w:t>м</w:t>
            </w:r>
            <w:r w:rsidRPr="00F205CD">
              <w:t xml:space="preserve"> 40 м</w:t>
            </w:r>
            <w:r w:rsidRPr="00F205CD">
              <w:rPr>
                <w:vertAlign w:val="superscript"/>
              </w:rPr>
              <w:t>3</w:t>
            </w:r>
            <w:r w:rsidRPr="00F205CD">
              <w:t xml:space="preserve"> под </w:t>
            </w:r>
            <w:r>
              <w:t xml:space="preserve">абсолютным </w:t>
            </w:r>
            <w:r w:rsidRPr="00F205CD">
              <w:t xml:space="preserve">давлением </w:t>
            </w:r>
            <w:r>
              <w:t>100</w:t>
            </w:r>
            <w:r w:rsidR="00694087">
              <w:t> кПа</w:t>
            </w:r>
            <w:r>
              <w:t xml:space="preserve"> </w:t>
            </w:r>
            <w:r w:rsidRPr="00F205CD">
              <w:t>увеличивается с 20</w:t>
            </w:r>
            <w:r>
              <w:t> °C</w:t>
            </w:r>
            <w:r w:rsidRPr="00F205CD">
              <w:t xml:space="preserve"> до 50</w:t>
            </w:r>
            <w:r>
              <w:t> °C</w:t>
            </w:r>
            <w:r w:rsidRPr="00F205CD">
              <w:t xml:space="preserve">. </w:t>
            </w:r>
            <w:r>
              <w:t>Абсолютное д</w:t>
            </w:r>
            <w:r w:rsidRPr="00F205CD">
              <w:t xml:space="preserve">авление увеличивается на </w:t>
            </w:r>
            <w:r>
              <w:t>200</w:t>
            </w:r>
            <w:r w:rsidR="00694087">
              <w:t> кПа</w:t>
            </w:r>
            <w:r w:rsidRPr="00F205CD">
              <w:t xml:space="preserve">. </w:t>
            </w:r>
          </w:p>
          <w:p w:rsidR="00E82DC4" w:rsidRPr="00F205CD" w:rsidRDefault="00E82DC4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6237"/>
                <w:tab w:val="left" w:pos="8505"/>
              </w:tabs>
              <w:spacing w:before="40" w:after="120" w:line="240" w:lineRule="auto"/>
              <w:jc w:val="both"/>
            </w:pPr>
            <w:r w:rsidRPr="00F205CD">
              <w:t>Каким будет в этом случае объем?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82DC4" w:rsidRPr="00530DEE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E82DC4" w:rsidRPr="00F205CD" w:rsidTr="00E82DC4">
        <w:trPr>
          <w:trHeight w:val="20"/>
        </w:trPr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E82DC4" w:rsidRPr="00F205CD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E82DC4" w:rsidRPr="00F205CD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rPr>
                <w:lang w:val="fr-FR"/>
              </w:rPr>
              <w:t>A</w:t>
            </w:r>
            <w:r w:rsidRPr="00F205CD">
              <w:tab/>
              <w:t>22 м</w:t>
            </w:r>
            <w:r w:rsidRPr="00F205CD">
              <w:rPr>
                <w:vertAlign w:val="superscript"/>
              </w:rPr>
              <w:t>3</w:t>
            </w:r>
          </w:p>
          <w:p w:rsidR="00E82DC4" w:rsidRPr="00F205CD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rPr>
                <w:lang w:val="fr-FR"/>
              </w:rPr>
              <w:t>B</w:t>
            </w:r>
            <w:r w:rsidRPr="00F205CD">
              <w:tab/>
              <w:t>29 м</w:t>
            </w:r>
            <w:r w:rsidRPr="00F205CD">
              <w:rPr>
                <w:vertAlign w:val="superscript"/>
              </w:rPr>
              <w:t>3</w:t>
            </w:r>
          </w:p>
          <w:p w:rsidR="00E82DC4" w:rsidRPr="00F205CD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rPr>
                <w:lang w:val="fr-FR"/>
              </w:rPr>
              <w:t>C</w:t>
            </w:r>
            <w:r w:rsidRPr="00F205CD">
              <w:tab/>
              <w:t>33 м</w:t>
            </w:r>
            <w:r w:rsidRPr="00F205CD">
              <w:rPr>
                <w:vertAlign w:val="superscript"/>
              </w:rPr>
              <w:t>3</w:t>
            </w:r>
          </w:p>
          <w:p w:rsidR="00E82DC4" w:rsidRPr="00F205CD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rPr>
                <w:lang w:val="fr-FR"/>
              </w:rPr>
              <w:t>D</w:t>
            </w:r>
            <w:r w:rsidRPr="00F205CD">
              <w:tab/>
              <w:t>50 м</w:t>
            </w:r>
            <w:r w:rsidRPr="00F205CD">
              <w:rPr>
                <w:vertAlign w:val="superscript"/>
              </w:rPr>
              <w:t>3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82DC4" w:rsidRPr="00F205CD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E82DC4" w:rsidRPr="00F205CD" w:rsidTr="00E82DC4">
        <w:trPr>
          <w:trHeight w:val="20"/>
        </w:trPr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E82DC4" w:rsidRPr="00852A88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</w:pPr>
            <w:r w:rsidRPr="00F205CD">
              <w:t>23</w:t>
            </w:r>
            <w:r w:rsidRPr="00852A88">
              <w:t>1 01</w:t>
            </w:r>
            <w:r w:rsidRPr="00F205CD">
              <w:t>.</w:t>
            </w:r>
            <w:r w:rsidRPr="00852A88">
              <w:t>2</w:t>
            </w:r>
            <w:r w:rsidRPr="00F205CD">
              <w:t>-0</w:t>
            </w:r>
            <w:r w:rsidRPr="00852A88">
              <w:t>2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E82DC4" w:rsidRPr="00F205CD" w:rsidRDefault="00E82DC4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6237"/>
                <w:tab w:val="left" w:pos="8505"/>
              </w:tabs>
              <w:spacing w:before="40" w:after="120" w:line="240" w:lineRule="auto"/>
              <w:jc w:val="both"/>
            </w:pPr>
            <w:r w:rsidRPr="00F205CD">
              <w:t xml:space="preserve">Основной закон состояния газов: </w:t>
            </w:r>
            <w:r w:rsidRPr="00F205CD">
              <w:rPr>
                <w:i/>
                <w:lang w:val="fr-FR"/>
              </w:rPr>
              <w:t>P</w:t>
            </w:r>
            <w:r w:rsidRPr="00F205CD">
              <w:rPr>
                <w:i/>
              </w:rPr>
              <w:t>.</w:t>
            </w:r>
            <w:r w:rsidRPr="00F205CD">
              <w:rPr>
                <w:i/>
                <w:lang w:val="fr-FR"/>
              </w:rPr>
              <w:t>V</w:t>
            </w:r>
            <w:r w:rsidRPr="00F205CD">
              <w:rPr>
                <w:i/>
              </w:rPr>
              <w:t>/</w:t>
            </w:r>
            <w:r w:rsidRPr="00F205CD">
              <w:rPr>
                <w:i/>
                <w:lang w:val="fr-FR"/>
              </w:rPr>
              <w:t>T</w:t>
            </w:r>
            <w:r w:rsidRPr="00F205CD">
              <w:t xml:space="preserve"> = константа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82DC4" w:rsidRPr="00F205CD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  <w:r w:rsidRPr="00F205CD">
              <w:t>B</w:t>
            </w:r>
          </w:p>
        </w:tc>
      </w:tr>
      <w:tr w:rsidR="00E82DC4" w:rsidRPr="00F205CD" w:rsidTr="00E82DC4">
        <w:trPr>
          <w:trHeight w:val="20"/>
        </w:trPr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E82DC4" w:rsidRPr="00F205CD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E82DC4" w:rsidRPr="004A35B3" w:rsidRDefault="00E82DC4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6237"/>
                <w:tab w:val="left" w:pos="8505"/>
              </w:tabs>
              <w:spacing w:before="40" w:after="120" w:line="240" w:lineRule="auto"/>
            </w:pPr>
            <w:r w:rsidRPr="00F205CD">
              <w:t>Определенное количество газа занимает объем 9 м</w:t>
            </w:r>
            <w:r w:rsidRPr="00F205CD">
              <w:rPr>
                <w:vertAlign w:val="superscript"/>
              </w:rPr>
              <w:t>3</w:t>
            </w:r>
            <w:r w:rsidRPr="00F205CD">
              <w:t xml:space="preserve"> при </w:t>
            </w:r>
            <w:r>
              <w:t xml:space="preserve">абсолютном </w:t>
            </w:r>
            <w:r w:rsidRPr="00F205CD">
              <w:t>давлении</w:t>
            </w:r>
            <w:r>
              <w:t xml:space="preserve"> 100</w:t>
            </w:r>
            <w:r w:rsidR="00694087">
              <w:t> кПа</w:t>
            </w:r>
            <w:r w:rsidRPr="00F205CD">
              <w:t xml:space="preserve"> и температуре 10</w:t>
            </w:r>
            <w:r>
              <w:t> °C</w:t>
            </w:r>
            <w:r w:rsidRPr="00F205CD">
              <w:t>. Температура</w:t>
            </w:r>
            <w:r>
              <w:t xml:space="preserve"> </w:t>
            </w:r>
            <w:r w:rsidRPr="00F205CD">
              <w:t>повышается до</w:t>
            </w:r>
            <w:r>
              <w:t> </w:t>
            </w:r>
            <w:r w:rsidRPr="00F205CD">
              <w:t>5</w:t>
            </w:r>
            <w:r>
              <w:t>1 °C</w:t>
            </w:r>
            <w:r w:rsidRPr="00F205CD">
              <w:t xml:space="preserve"> при одновременном снижении объема до 1 м</w:t>
            </w:r>
            <w:r w:rsidRPr="00F205CD">
              <w:rPr>
                <w:vertAlign w:val="superscript"/>
              </w:rPr>
              <w:t>3</w:t>
            </w:r>
            <w:r w:rsidRPr="00F205CD">
              <w:t>.</w:t>
            </w:r>
            <w:r>
              <w:t xml:space="preserve"> </w:t>
            </w:r>
          </w:p>
          <w:p w:rsidR="00E82DC4" w:rsidRPr="00F205CD" w:rsidRDefault="00E82DC4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6237"/>
                <w:tab w:val="left" w:pos="8505"/>
              </w:tabs>
              <w:spacing w:before="40" w:after="120" w:line="240" w:lineRule="auto"/>
              <w:jc w:val="both"/>
            </w:pPr>
            <w:r w:rsidRPr="00F205CD">
              <w:t>Каким будет в этом случае абсолютное давление?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82DC4" w:rsidRPr="00F205CD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E82DC4" w:rsidRPr="00F205CD" w:rsidTr="00E82DC4">
        <w:trPr>
          <w:trHeight w:val="20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E82DC4" w:rsidRPr="00F205CD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5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E82DC4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rPr>
                <w:lang w:val="fr-FR"/>
              </w:rPr>
              <w:t>A</w:t>
            </w:r>
            <w:r w:rsidR="00694087">
              <w:tab/>
            </w:r>
            <w:r>
              <w:t>930</w:t>
            </w:r>
            <w:r w:rsidR="00694087">
              <w:t> кПа</w:t>
            </w:r>
          </w:p>
          <w:p w:rsidR="00E82DC4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rPr>
                <w:lang w:val="fr-FR"/>
              </w:rPr>
              <w:t>B</w:t>
            </w:r>
            <w:r w:rsidRPr="005B588B">
              <w:tab/>
            </w:r>
            <w:r>
              <w:t>1 030</w:t>
            </w:r>
            <w:r w:rsidR="00694087">
              <w:t> кПа</w:t>
            </w:r>
          </w:p>
          <w:p w:rsidR="00E82DC4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C</w:t>
            </w:r>
            <w:r w:rsidRPr="00F205CD">
              <w:tab/>
            </w:r>
            <w:r>
              <w:t>1 130</w:t>
            </w:r>
            <w:r w:rsidR="00694087">
              <w:t> кПа</w:t>
            </w:r>
          </w:p>
          <w:p w:rsidR="00E82DC4" w:rsidRPr="002E32CB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D</w:t>
            </w:r>
            <w:r w:rsidRPr="00F205CD">
              <w:tab/>
            </w:r>
            <w:r>
              <w:t>2 050</w:t>
            </w:r>
            <w:r w:rsidR="00694087">
              <w:t> кПа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82DC4" w:rsidRPr="00F205CD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E82DC4" w:rsidRPr="00F205CD" w:rsidTr="00E82DC4">
        <w:trPr>
          <w:trHeight w:val="20"/>
        </w:trPr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E82DC4" w:rsidRPr="00F205CD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  <w:rPr>
                <w:lang w:val="fr-CH"/>
              </w:rPr>
            </w:pPr>
            <w:r w:rsidRPr="00F205CD">
              <w:t>23</w:t>
            </w:r>
            <w:r w:rsidRPr="00F205CD">
              <w:rPr>
                <w:lang w:val="fr-CH"/>
              </w:rPr>
              <w:t>1 01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3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E82DC4" w:rsidRPr="00F205CD" w:rsidRDefault="00E82DC4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6237"/>
                <w:tab w:val="left" w:pos="8505"/>
              </w:tabs>
              <w:spacing w:before="40" w:after="120" w:line="240" w:lineRule="auto"/>
              <w:jc w:val="both"/>
            </w:pPr>
            <w:r w:rsidRPr="00F205CD">
              <w:t xml:space="preserve">Основной закон состояния газов: </w:t>
            </w:r>
            <w:r w:rsidRPr="00F205CD">
              <w:rPr>
                <w:i/>
                <w:lang w:val="fr-FR"/>
              </w:rPr>
              <w:t>P</w:t>
            </w:r>
            <w:r w:rsidRPr="00F205CD">
              <w:rPr>
                <w:i/>
              </w:rPr>
              <w:t>.</w:t>
            </w:r>
            <w:r w:rsidRPr="00F205CD">
              <w:rPr>
                <w:i/>
                <w:lang w:val="fr-FR"/>
              </w:rPr>
              <w:t>V</w:t>
            </w:r>
            <w:r w:rsidRPr="00F205CD">
              <w:rPr>
                <w:i/>
              </w:rPr>
              <w:t>/</w:t>
            </w:r>
            <w:r w:rsidRPr="00F205CD">
              <w:rPr>
                <w:i/>
                <w:lang w:val="fr-FR"/>
              </w:rPr>
              <w:t>T</w:t>
            </w:r>
            <w:r w:rsidRPr="00F205CD">
              <w:t xml:space="preserve"> = константа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82DC4" w:rsidRPr="00F205CD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  <w:r w:rsidRPr="00F205CD">
              <w:t>D</w:t>
            </w:r>
          </w:p>
        </w:tc>
      </w:tr>
      <w:tr w:rsidR="00E82DC4" w:rsidRPr="00F205CD" w:rsidTr="00E82DC4">
        <w:trPr>
          <w:trHeight w:val="20"/>
        </w:trPr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E82DC4" w:rsidRPr="00F205CD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E82DC4" w:rsidRPr="00530DEE" w:rsidRDefault="00E82DC4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6237"/>
                <w:tab w:val="left" w:pos="8505"/>
              </w:tabs>
              <w:spacing w:before="40" w:after="120" w:line="240" w:lineRule="auto"/>
            </w:pPr>
            <w:r w:rsidRPr="00F205CD">
              <w:t>Определенное количество газа занимает объем 40 м</w:t>
            </w:r>
            <w:r w:rsidRPr="00F205CD">
              <w:rPr>
                <w:vertAlign w:val="superscript"/>
              </w:rPr>
              <w:t>3</w:t>
            </w:r>
            <w:r w:rsidRPr="00F205CD">
              <w:t xml:space="preserve"> при температуре</w:t>
            </w:r>
            <w:r>
              <w:t xml:space="preserve"> </w:t>
            </w:r>
            <w:r w:rsidRPr="00F205CD">
              <w:t>50</w:t>
            </w:r>
            <w:r>
              <w:t> °C</w:t>
            </w:r>
            <w:r w:rsidRPr="00F205CD">
              <w:t xml:space="preserve"> и абсолют</w:t>
            </w:r>
            <w:r>
              <w:t>ном</w:t>
            </w:r>
            <w:r w:rsidRPr="00F205CD">
              <w:t xml:space="preserve"> давлении </w:t>
            </w:r>
            <w:r>
              <w:t>200</w:t>
            </w:r>
            <w:r w:rsidR="00694087">
              <w:t> кПа</w:t>
            </w:r>
            <w:r w:rsidRPr="00F205CD">
              <w:t>. Температура газа</w:t>
            </w:r>
            <w:r>
              <w:t xml:space="preserve"> </w:t>
            </w:r>
            <w:r w:rsidRPr="00F205CD">
              <w:t>снижается до 10</w:t>
            </w:r>
            <w:r>
              <w:t> °C</w:t>
            </w:r>
            <w:r w:rsidRPr="00F205CD">
              <w:t>, а абсолютное давление доводится до</w:t>
            </w:r>
            <w:r>
              <w:t xml:space="preserve"> 100</w:t>
            </w:r>
            <w:r w:rsidR="00694087">
              <w:t> кПа</w:t>
            </w:r>
            <w:r w:rsidRPr="00F205CD">
              <w:t xml:space="preserve">. </w:t>
            </w:r>
          </w:p>
          <w:p w:rsidR="00E82DC4" w:rsidRPr="00F205CD" w:rsidRDefault="00E82DC4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6237"/>
                <w:tab w:val="left" w:pos="8505"/>
              </w:tabs>
              <w:spacing w:before="40" w:after="120" w:line="240" w:lineRule="auto"/>
              <w:jc w:val="both"/>
            </w:pPr>
            <w:r w:rsidRPr="00F205CD">
              <w:t>Каким будет в этом случае объем?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82DC4" w:rsidRPr="00F205CD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E82DC4" w:rsidRPr="00F205CD" w:rsidTr="00E82DC4">
        <w:trPr>
          <w:trHeight w:val="20"/>
        </w:trPr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E82DC4" w:rsidRPr="00F205CD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E82DC4" w:rsidRPr="00226840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rPr>
                <w:lang w:val="fr-FR"/>
              </w:rPr>
              <w:t>A</w:t>
            </w:r>
            <w:r w:rsidRPr="004A35B3">
              <w:tab/>
              <w:t>12 м</w:t>
            </w:r>
            <w:r w:rsidRPr="004A35B3">
              <w:rPr>
                <w:vertAlign w:val="superscript"/>
              </w:rPr>
              <w:t>3</w:t>
            </w:r>
          </w:p>
          <w:p w:rsidR="00E82DC4" w:rsidRPr="00226840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rPr>
                <w:lang w:val="fr-FR"/>
              </w:rPr>
              <w:t>B</w:t>
            </w:r>
            <w:r w:rsidRPr="004A35B3">
              <w:tab/>
              <w:t>16 м</w:t>
            </w:r>
            <w:r w:rsidRPr="004A35B3">
              <w:rPr>
                <w:vertAlign w:val="superscript"/>
              </w:rPr>
              <w:t>3</w:t>
            </w:r>
          </w:p>
          <w:p w:rsidR="00E82DC4" w:rsidRPr="00226840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rPr>
                <w:lang w:val="fr-FR"/>
              </w:rPr>
              <w:t>C</w:t>
            </w:r>
            <w:r w:rsidRPr="004A35B3">
              <w:tab/>
              <w:t>52 м</w:t>
            </w:r>
            <w:r w:rsidRPr="004A35B3">
              <w:rPr>
                <w:vertAlign w:val="superscript"/>
              </w:rPr>
              <w:t>3</w:t>
            </w:r>
          </w:p>
          <w:p w:rsidR="00E82DC4" w:rsidRPr="00226840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rPr>
                <w:lang w:val="fr-FR"/>
              </w:rPr>
              <w:t>D</w:t>
            </w:r>
            <w:r w:rsidRPr="004A35B3">
              <w:tab/>
              <w:t>70 м</w:t>
            </w:r>
            <w:r w:rsidRPr="004A35B3">
              <w:rPr>
                <w:vertAlign w:val="superscript"/>
              </w:rPr>
              <w:t>3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82DC4" w:rsidRPr="00F205CD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E82DC4" w:rsidRPr="00F205CD" w:rsidTr="00E82DC4">
        <w:trPr>
          <w:trHeight w:val="20"/>
        </w:trPr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E82DC4" w:rsidRPr="004A35B3" w:rsidRDefault="00E82DC4" w:rsidP="000534F6">
            <w:pPr>
              <w:tabs>
                <w:tab w:val="center" w:pos="4153"/>
                <w:tab w:val="right" w:pos="8306"/>
              </w:tabs>
              <w:spacing w:before="40" w:after="120" w:line="240" w:lineRule="auto"/>
            </w:pPr>
            <w:r w:rsidRPr="00F205CD">
              <w:t>23</w:t>
            </w:r>
            <w:r w:rsidRPr="004A35B3">
              <w:t>1 01</w:t>
            </w:r>
            <w:r w:rsidRPr="00F205CD">
              <w:t>.</w:t>
            </w:r>
            <w:r w:rsidRPr="004A35B3">
              <w:t>2</w:t>
            </w:r>
            <w:r w:rsidRPr="00F205CD">
              <w:t>-0</w:t>
            </w:r>
            <w:r w:rsidRPr="004A35B3">
              <w:t>4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E82DC4" w:rsidRPr="00F205CD" w:rsidRDefault="00E82DC4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6237"/>
                <w:tab w:val="left" w:pos="8505"/>
              </w:tabs>
              <w:spacing w:before="40" w:after="120" w:line="240" w:lineRule="auto"/>
              <w:jc w:val="both"/>
            </w:pPr>
            <w:r w:rsidRPr="00F205CD">
              <w:t xml:space="preserve">Основной закон состояния газов: </w:t>
            </w:r>
            <w:r w:rsidRPr="00F205CD">
              <w:rPr>
                <w:i/>
                <w:lang w:val="fr-FR"/>
              </w:rPr>
              <w:t>P</w:t>
            </w:r>
            <w:r w:rsidRPr="00F205CD">
              <w:rPr>
                <w:i/>
              </w:rPr>
              <w:t>.</w:t>
            </w:r>
            <w:r w:rsidRPr="00F205CD">
              <w:rPr>
                <w:i/>
                <w:lang w:val="fr-FR"/>
              </w:rPr>
              <w:t>V</w:t>
            </w:r>
            <w:r w:rsidRPr="00F205CD">
              <w:rPr>
                <w:i/>
              </w:rPr>
              <w:t>/</w:t>
            </w:r>
            <w:r w:rsidRPr="00F205CD">
              <w:rPr>
                <w:i/>
                <w:lang w:val="fr-FR"/>
              </w:rPr>
              <w:t>T</w:t>
            </w:r>
            <w:r w:rsidRPr="00F205CD">
              <w:t xml:space="preserve"> = константа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82DC4" w:rsidRPr="00F205CD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  <w:r w:rsidRPr="00F205CD">
              <w:t>C</w:t>
            </w:r>
          </w:p>
        </w:tc>
      </w:tr>
      <w:tr w:rsidR="00E82DC4" w:rsidRPr="00F205CD" w:rsidTr="00E82DC4">
        <w:trPr>
          <w:trHeight w:val="20"/>
        </w:trPr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E82DC4" w:rsidRPr="00F205CD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E82DC4" w:rsidRPr="00530DEE" w:rsidRDefault="00E82DC4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6237"/>
                <w:tab w:val="left" w:pos="8505"/>
              </w:tabs>
              <w:spacing w:before="40" w:after="120" w:line="240" w:lineRule="auto"/>
            </w:pPr>
            <w:r w:rsidRPr="00F205CD">
              <w:t>Определенное количество газа занимает объем 20 м</w:t>
            </w:r>
            <w:r w:rsidRPr="00F205CD">
              <w:rPr>
                <w:vertAlign w:val="superscript"/>
              </w:rPr>
              <w:t>3</w:t>
            </w:r>
            <w:r w:rsidRPr="00F205CD">
              <w:t xml:space="preserve"> при температуре</w:t>
            </w:r>
            <w:r>
              <w:t xml:space="preserve"> </w:t>
            </w:r>
            <w:r w:rsidRPr="00F205CD">
              <w:t>50</w:t>
            </w:r>
            <w:r>
              <w:t> °C</w:t>
            </w:r>
            <w:r w:rsidRPr="00F205CD">
              <w:t xml:space="preserve"> и абсолютно</w:t>
            </w:r>
            <w:r>
              <w:t>м</w:t>
            </w:r>
            <w:r w:rsidRPr="00F205CD">
              <w:t xml:space="preserve"> давлении </w:t>
            </w:r>
            <w:r>
              <w:t>200</w:t>
            </w:r>
            <w:r w:rsidR="00694087">
              <w:t> кПа</w:t>
            </w:r>
            <w:r w:rsidRPr="00F205CD">
              <w:t>. Температура газа снижается до</w:t>
            </w:r>
            <w:r>
              <w:rPr>
                <w:lang w:val="en-US"/>
              </w:rPr>
              <w:t> </w:t>
            </w:r>
            <w:del w:id="10" w:author="Larisa Maykovskaya" w:date="2018-11-06T11:36:00Z">
              <w:r w:rsidR="002B067D" w:rsidDel="002B067D">
                <w:delText>20</w:delText>
              </w:r>
            </w:del>
            <w:ins w:id="11" w:author="Larisa Maykovskaya" w:date="2018-11-06T11:36:00Z">
              <w:r w:rsidR="002B067D">
                <w:t>18</w:t>
              </w:r>
            </w:ins>
            <w:r>
              <w:t> °C</w:t>
            </w:r>
            <w:r w:rsidRPr="00F205CD">
              <w:t>, а объем увеличивается до</w:t>
            </w:r>
            <w:r>
              <w:rPr>
                <w:lang w:val="en-US"/>
              </w:rPr>
              <w:t> </w:t>
            </w:r>
            <w:r w:rsidRPr="00F205CD">
              <w:t>40 м</w:t>
            </w:r>
            <w:r w:rsidRPr="00F205CD">
              <w:rPr>
                <w:vertAlign w:val="superscript"/>
              </w:rPr>
              <w:t>3</w:t>
            </w:r>
            <w:r w:rsidRPr="00F205CD">
              <w:t xml:space="preserve">. </w:t>
            </w:r>
          </w:p>
          <w:p w:rsidR="00E82DC4" w:rsidRPr="00F205CD" w:rsidRDefault="00E82DC4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6237"/>
                <w:tab w:val="left" w:pos="8505"/>
              </w:tabs>
              <w:spacing w:before="40" w:after="120" w:line="240" w:lineRule="auto"/>
              <w:jc w:val="both"/>
            </w:pPr>
            <w:r w:rsidRPr="00F205CD">
              <w:t xml:space="preserve">Каким будет в этом случае </w:t>
            </w:r>
            <w:r>
              <w:t xml:space="preserve">абсолютное </w:t>
            </w:r>
            <w:r w:rsidRPr="00F205CD">
              <w:t>давление газа?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82DC4" w:rsidRPr="00F205CD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E82DC4" w:rsidRPr="00F205CD" w:rsidTr="00E82DC4">
        <w:trPr>
          <w:trHeight w:val="20"/>
        </w:trPr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E82DC4" w:rsidRPr="00F205CD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5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E82DC4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rPr>
                <w:lang w:val="fr-FR"/>
              </w:rPr>
              <w:t>A</w:t>
            </w:r>
            <w:r>
              <w:tab/>
              <w:t>40</w:t>
            </w:r>
            <w:r w:rsidR="00694087">
              <w:t> кПа</w:t>
            </w:r>
          </w:p>
          <w:p w:rsidR="00E82DC4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B</w:t>
            </w:r>
            <w:r>
              <w:tab/>
              <w:t>60</w:t>
            </w:r>
            <w:r w:rsidR="00694087">
              <w:t> кПа</w:t>
            </w:r>
          </w:p>
          <w:p w:rsidR="00E82DC4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C</w:t>
            </w:r>
            <w:r>
              <w:tab/>
              <w:t>90</w:t>
            </w:r>
            <w:r w:rsidR="00694087">
              <w:t> кПа</w:t>
            </w:r>
          </w:p>
          <w:p w:rsidR="00E82DC4" w:rsidRPr="002E32CB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rPr>
                <w:lang w:val="fr-FR"/>
              </w:rPr>
              <w:t>D</w:t>
            </w:r>
            <w:r w:rsidRPr="003944D7">
              <w:tab/>
            </w:r>
            <w:r>
              <w:t>140</w:t>
            </w:r>
            <w:r w:rsidR="00694087">
              <w:t> кПа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82DC4" w:rsidRPr="00F205CD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E82DC4" w:rsidRPr="00F205CD" w:rsidTr="00E82DC4">
        <w:trPr>
          <w:trHeight w:val="20"/>
        </w:trPr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E82DC4" w:rsidRPr="00F205CD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  <w:rPr>
                <w:lang w:val="fr-CH"/>
              </w:rPr>
            </w:pPr>
            <w:r w:rsidRPr="00F205CD">
              <w:lastRenderedPageBreak/>
              <w:t>23</w:t>
            </w:r>
            <w:r w:rsidRPr="00F205CD">
              <w:rPr>
                <w:lang w:val="fr-CH"/>
              </w:rPr>
              <w:t>1 01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5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E82DC4" w:rsidRPr="00F205CD" w:rsidRDefault="00E82DC4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6237"/>
                <w:tab w:val="left" w:pos="8505"/>
              </w:tabs>
              <w:spacing w:before="40" w:after="120" w:line="240" w:lineRule="auto"/>
              <w:jc w:val="both"/>
            </w:pPr>
            <w:r w:rsidRPr="00F205CD">
              <w:t xml:space="preserve">Основной закон состояния газов: </w:t>
            </w:r>
            <w:r w:rsidRPr="00F205CD">
              <w:rPr>
                <w:i/>
                <w:lang w:val="fr-FR"/>
              </w:rPr>
              <w:t>P</w:t>
            </w:r>
            <w:r w:rsidRPr="00F205CD">
              <w:rPr>
                <w:i/>
              </w:rPr>
              <w:t>.</w:t>
            </w:r>
            <w:r w:rsidRPr="00F205CD">
              <w:rPr>
                <w:i/>
                <w:lang w:val="fr-FR"/>
              </w:rPr>
              <w:t>V</w:t>
            </w:r>
            <w:r w:rsidRPr="00F205CD">
              <w:rPr>
                <w:i/>
              </w:rPr>
              <w:t>/</w:t>
            </w:r>
            <w:r w:rsidRPr="00F205CD">
              <w:rPr>
                <w:i/>
                <w:lang w:val="fr-FR"/>
              </w:rPr>
              <w:t>T</w:t>
            </w:r>
            <w:r w:rsidRPr="00F205CD">
              <w:t xml:space="preserve"> = константа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82DC4" w:rsidRPr="00F205CD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  <w:r w:rsidRPr="00F205CD">
              <w:t>D</w:t>
            </w:r>
          </w:p>
        </w:tc>
      </w:tr>
      <w:tr w:rsidR="00E82DC4" w:rsidRPr="00F205CD" w:rsidTr="00E82DC4">
        <w:trPr>
          <w:trHeight w:val="20"/>
        </w:trPr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E82DC4" w:rsidRPr="00F205CD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E82DC4" w:rsidRPr="00530DEE" w:rsidRDefault="00E82DC4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6237"/>
                <w:tab w:val="left" w:pos="8505"/>
              </w:tabs>
              <w:spacing w:before="40" w:after="120" w:line="240" w:lineRule="auto"/>
            </w:pPr>
            <w:r w:rsidRPr="00F205CD">
              <w:t>Определенное количество газа занимает объем 10 м</w:t>
            </w:r>
            <w:r w:rsidRPr="00F205CD">
              <w:rPr>
                <w:vertAlign w:val="superscript"/>
              </w:rPr>
              <w:t>3</w:t>
            </w:r>
            <w:r w:rsidRPr="00F205CD">
              <w:t xml:space="preserve"> при температуре 3,0</w:t>
            </w:r>
            <w:r>
              <w:t> °C</w:t>
            </w:r>
            <w:r w:rsidRPr="00F205CD">
              <w:t xml:space="preserve"> и абсолютно</w:t>
            </w:r>
            <w:r>
              <w:t>м</w:t>
            </w:r>
            <w:r w:rsidRPr="00F205CD">
              <w:t xml:space="preserve"> давлении </w:t>
            </w:r>
            <w:r>
              <w:t>100</w:t>
            </w:r>
            <w:r w:rsidR="00694087">
              <w:t> кПа</w:t>
            </w:r>
            <w:r w:rsidRPr="00F205CD">
              <w:t>.</w:t>
            </w:r>
            <w:r>
              <w:t xml:space="preserve"> </w:t>
            </w:r>
          </w:p>
          <w:p w:rsidR="00E82DC4" w:rsidRPr="00F205CD" w:rsidRDefault="00E82DC4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6237"/>
                <w:tab w:val="left" w:pos="8505"/>
              </w:tabs>
              <w:spacing w:before="40" w:after="120" w:line="240" w:lineRule="auto"/>
            </w:pPr>
            <w:r w:rsidRPr="00F205CD">
              <w:t>До какой температуры необходимо довести газ, чтобы при абсолютно</w:t>
            </w:r>
            <w:r>
              <w:t>м</w:t>
            </w:r>
            <w:r w:rsidRPr="00F205CD">
              <w:t xml:space="preserve"> давлении </w:t>
            </w:r>
            <w:r>
              <w:t>1</w:t>
            </w:r>
            <w:r w:rsidR="006629C1">
              <w:t>1</w:t>
            </w:r>
            <w:r>
              <w:t>0</w:t>
            </w:r>
            <w:r w:rsidR="00694087">
              <w:t> кПа</w:t>
            </w:r>
            <w:r w:rsidRPr="00F205CD">
              <w:t xml:space="preserve"> он занимал объем 11 м</w:t>
            </w:r>
            <w:r w:rsidRPr="00F205CD">
              <w:rPr>
                <w:vertAlign w:val="superscript"/>
              </w:rPr>
              <w:t>3</w:t>
            </w:r>
            <w:r w:rsidRPr="00F205CD">
              <w:t>?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82DC4" w:rsidRPr="00F205CD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E82DC4" w:rsidRPr="00F205CD" w:rsidTr="00E82DC4">
        <w:trPr>
          <w:trHeight w:val="20"/>
        </w:trPr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E82DC4" w:rsidRPr="00F205CD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E82DC4" w:rsidRPr="00F205CD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rPr>
                <w:lang w:val="fr-FR"/>
              </w:rPr>
              <w:t>A</w:t>
            </w:r>
            <w:r w:rsidRPr="00A65C07">
              <w:tab/>
              <w:t>3,5</w:t>
            </w:r>
            <w:r>
              <w:rPr>
                <w:lang w:val="fr-FR"/>
              </w:rPr>
              <w:t> </w:t>
            </w:r>
            <w:r w:rsidRPr="00A65C07">
              <w:t>°</w:t>
            </w:r>
            <w:r>
              <w:rPr>
                <w:lang w:val="fr-FR"/>
              </w:rPr>
              <w:t>C</w:t>
            </w:r>
          </w:p>
          <w:p w:rsidR="00E82DC4" w:rsidRPr="00F205CD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rPr>
                <w:lang w:val="fr-FR"/>
              </w:rPr>
              <w:t>B</w:t>
            </w:r>
            <w:r w:rsidRPr="00A65C07">
              <w:tab/>
              <w:t>3,6</w:t>
            </w:r>
            <w:r>
              <w:rPr>
                <w:lang w:val="fr-FR"/>
              </w:rPr>
              <w:t> </w:t>
            </w:r>
            <w:r w:rsidRPr="00A65C07">
              <w:t>°</w:t>
            </w:r>
            <w:r>
              <w:rPr>
                <w:lang w:val="fr-FR"/>
              </w:rPr>
              <w:t>C</w:t>
            </w:r>
          </w:p>
          <w:p w:rsidR="00E82DC4" w:rsidRPr="00F205CD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rPr>
                <w:lang w:val="fr-FR"/>
              </w:rPr>
              <w:t>C</w:t>
            </w:r>
            <w:r w:rsidRPr="00A65C07">
              <w:tab/>
              <w:t>46</w:t>
            </w:r>
            <w:r>
              <w:rPr>
                <w:lang w:val="fr-FR"/>
              </w:rPr>
              <w:t> </w:t>
            </w:r>
            <w:r w:rsidRPr="00A65C07">
              <w:t>°</w:t>
            </w:r>
            <w:r>
              <w:rPr>
                <w:lang w:val="fr-FR"/>
              </w:rPr>
              <w:t>C</w:t>
            </w:r>
          </w:p>
          <w:p w:rsidR="00E82DC4" w:rsidRPr="00F205CD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rPr>
                <w:lang w:val="fr-FR"/>
              </w:rPr>
              <w:t>D</w:t>
            </w:r>
            <w:r w:rsidRPr="00A65C07">
              <w:tab/>
              <w:t>61</w:t>
            </w:r>
            <w:r>
              <w:rPr>
                <w:lang w:val="fr-FR"/>
              </w:rPr>
              <w:t> </w:t>
            </w:r>
            <w:r w:rsidRPr="00A65C07">
              <w:t>°</w:t>
            </w:r>
            <w:r>
              <w:rPr>
                <w:lang w:val="fr-FR"/>
              </w:rPr>
              <w:t>C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82DC4" w:rsidRPr="00F205CD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E82DC4" w:rsidRPr="00F205CD" w:rsidTr="00E82DC4">
        <w:trPr>
          <w:trHeight w:val="20"/>
        </w:trPr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E82DC4" w:rsidRPr="00A65C07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</w:pPr>
            <w:r w:rsidRPr="00F205CD">
              <w:t>23</w:t>
            </w:r>
            <w:r w:rsidRPr="00A65C07">
              <w:t>1 01</w:t>
            </w:r>
            <w:r w:rsidRPr="00F205CD">
              <w:t>.</w:t>
            </w:r>
            <w:r w:rsidRPr="00A65C07">
              <w:t>2</w:t>
            </w:r>
            <w:r w:rsidRPr="00F205CD">
              <w:t>-0</w:t>
            </w:r>
            <w:r w:rsidRPr="00A65C07">
              <w:t>6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E82DC4" w:rsidRPr="00F205CD" w:rsidRDefault="00E82DC4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6237"/>
                <w:tab w:val="left" w:pos="8505"/>
              </w:tabs>
              <w:spacing w:before="40" w:after="120" w:line="240" w:lineRule="auto"/>
              <w:jc w:val="both"/>
            </w:pPr>
            <w:r w:rsidRPr="00F205CD">
              <w:t xml:space="preserve">Основной закон состояния газов: </w:t>
            </w:r>
            <w:r w:rsidRPr="00F205CD">
              <w:rPr>
                <w:i/>
                <w:lang w:val="fr-FR"/>
              </w:rPr>
              <w:t>P</w:t>
            </w:r>
            <w:r w:rsidRPr="00F205CD">
              <w:rPr>
                <w:i/>
              </w:rPr>
              <w:t>.</w:t>
            </w:r>
            <w:r w:rsidRPr="00F205CD">
              <w:rPr>
                <w:i/>
                <w:lang w:val="fr-FR"/>
              </w:rPr>
              <w:t>V</w:t>
            </w:r>
            <w:r w:rsidRPr="00F205CD">
              <w:rPr>
                <w:i/>
              </w:rPr>
              <w:t>/</w:t>
            </w:r>
            <w:r w:rsidRPr="00F205CD">
              <w:rPr>
                <w:i/>
                <w:lang w:val="fr-FR"/>
              </w:rPr>
              <w:t>T</w:t>
            </w:r>
            <w:r w:rsidRPr="00F205CD">
              <w:t xml:space="preserve"> = константа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82DC4" w:rsidRPr="00F205CD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  <w:r w:rsidRPr="00F205CD">
              <w:t>B</w:t>
            </w:r>
          </w:p>
        </w:tc>
      </w:tr>
      <w:tr w:rsidR="00E82DC4" w:rsidRPr="00F205CD" w:rsidTr="00E82DC4">
        <w:trPr>
          <w:trHeight w:val="20"/>
        </w:trPr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E82DC4" w:rsidRPr="00F205CD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E82DC4" w:rsidRPr="00530DEE" w:rsidRDefault="00E82DC4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6237"/>
                <w:tab w:val="left" w:pos="8505"/>
              </w:tabs>
              <w:spacing w:before="40" w:after="120" w:line="240" w:lineRule="auto"/>
            </w:pPr>
            <w:r w:rsidRPr="00F205CD">
              <w:t>Определенное количество газа занимает объем 20 м</w:t>
            </w:r>
            <w:r w:rsidRPr="00F205CD">
              <w:rPr>
                <w:vertAlign w:val="superscript"/>
              </w:rPr>
              <w:t>3</w:t>
            </w:r>
            <w:r w:rsidRPr="00F205CD">
              <w:t xml:space="preserve"> при температуре 77</w:t>
            </w:r>
            <w:r>
              <w:t> °C</w:t>
            </w:r>
            <w:r w:rsidRPr="00F205CD">
              <w:t xml:space="preserve"> и абсолютно</w:t>
            </w:r>
            <w:r>
              <w:t>м</w:t>
            </w:r>
            <w:r w:rsidRPr="00F205CD">
              <w:t xml:space="preserve"> давлении </w:t>
            </w:r>
            <w:r>
              <w:t>100</w:t>
            </w:r>
            <w:r w:rsidR="00694087">
              <w:t> кПа</w:t>
            </w:r>
            <w:r w:rsidRPr="00F205CD">
              <w:t>.</w:t>
            </w:r>
            <w:r>
              <w:t xml:space="preserve"> </w:t>
            </w:r>
          </w:p>
          <w:p w:rsidR="00E82DC4" w:rsidRPr="00F205CD" w:rsidRDefault="00E82DC4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6237"/>
                <w:tab w:val="left" w:pos="8505"/>
              </w:tabs>
              <w:spacing w:before="40" w:after="120" w:line="240" w:lineRule="auto"/>
            </w:pPr>
            <w:r w:rsidRPr="00F205CD">
              <w:t>До какой температуры необходимо охладить газ, чтобы при абсолютно</w:t>
            </w:r>
            <w:r>
              <w:t>м</w:t>
            </w:r>
            <w:r w:rsidRPr="00F205CD">
              <w:t xml:space="preserve"> давлении </w:t>
            </w:r>
            <w:r>
              <w:t>200</w:t>
            </w:r>
            <w:r w:rsidR="00694087">
              <w:t> кПа</w:t>
            </w:r>
            <w:r w:rsidRPr="00F205CD">
              <w:t xml:space="preserve"> он занимал объем 8 м</w:t>
            </w:r>
            <w:r w:rsidRPr="00F205CD">
              <w:rPr>
                <w:vertAlign w:val="superscript"/>
              </w:rPr>
              <w:t>3</w:t>
            </w:r>
            <w:r w:rsidRPr="00F205CD">
              <w:t>?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82DC4" w:rsidRPr="00F205CD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E82DC4" w:rsidRPr="00F205CD" w:rsidTr="00E82DC4">
        <w:trPr>
          <w:trHeight w:val="20"/>
        </w:trPr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E82DC4" w:rsidRPr="00F205CD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E82DC4" w:rsidRPr="00F205CD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rPr>
                <w:lang w:val="fr-FR"/>
              </w:rPr>
              <w:t>A</w:t>
            </w:r>
            <w:r w:rsidRPr="00A65C07">
              <w:tab/>
            </w:r>
            <w:r>
              <w:t>−</w:t>
            </w:r>
            <w:r w:rsidRPr="00A65C07">
              <w:t>63</w:t>
            </w:r>
            <w:r>
              <w:rPr>
                <w:lang w:val="fr-FR"/>
              </w:rPr>
              <w:t> </w:t>
            </w:r>
            <w:r w:rsidRPr="00A65C07">
              <w:t>°</w:t>
            </w:r>
            <w:r>
              <w:rPr>
                <w:lang w:val="fr-FR"/>
              </w:rPr>
              <w:t>C</w:t>
            </w:r>
          </w:p>
          <w:p w:rsidR="00E82DC4" w:rsidRPr="00F205CD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rPr>
                <w:lang w:val="fr-FR"/>
              </w:rPr>
              <w:t>B</w:t>
            </w:r>
            <w:r w:rsidRPr="00A65C07">
              <w:tab/>
              <w:t>7</w:t>
            </w:r>
            <w:r>
              <w:rPr>
                <w:lang w:val="fr-FR"/>
              </w:rPr>
              <w:t> </w:t>
            </w:r>
            <w:r w:rsidRPr="00A65C07">
              <w:t>°</w:t>
            </w:r>
            <w:r>
              <w:rPr>
                <w:lang w:val="fr-FR"/>
              </w:rPr>
              <w:t>C</w:t>
            </w:r>
          </w:p>
          <w:p w:rsidR="00E82DC4" w:rsidRPr="00F205CD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rPr>
                <w:lang w:val="fr-FR"/>
              </w:rPr>
              <w:t>C</w:t>
            </w:r>
            <w:r w:rsidRPr="00A65C07">
              <w:tab/>
              <w:t>46</w:t>
            </w:r>
            <w:r>
              <w:rPr>
                <w:lang w:val="fr-FR"/>
              </w:rPr>
              <w:t> </w:t>
            </w:r>
            <w:r w:rsidRPr="00A65C07">
              <w:t>°</w:t>
            </w:r>
            <w:r>
              <w:rPr>
                <w:lang w:val="fr-FR"/>
              </w:rPr>
              <w:t>C</w:t>
            </w:r>
          </w:p>
          <w:p w:rsidR="00E82DC4" w:rsidRPr="00F205CD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rPr>
                <w:lang w:val="fr-FR"/>
              </w:rPr>
              <w:t>D</w:t>
            </w:r>
            <w:r w:rsidRPr="00A65C07">
              <w:tab/>
              <w:t>62</w:t>
            </w:r>
            <w:r>
              <w:rPr>
                <w:lang w:val="fr-FR"/>
              </w:rPr>
              <w:t> </w:t>
            </w:r>
            <w:r w:rsidRPr="00A65C07">
              <w:t>°</w:t>
            </w:r>
            <w:r>
              <w:rPr>
                <w:lang w:val="fr-FR"/>
              </w:rPr>
              <w:t>C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82DC4" w:rsidRPr="00A65C07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E82DC4" w:rsidRPr="00F205CD" w:rsidTr="00E82DC4">
        <w:trPr>
          <w:trHeight w:val="20"/>
        </w:trPr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E82DC4" w:rsidRPr="00A65C07" w:rsidRDefault="00E82DC4" w:rsidP="000534F6">
            <w:pPr>
              <w:tabs>
                <w:tab w:val="center" w:pos="4153"/>
                <w:tab w:val="right" w:pos="8306"/>
              </w:tabs>
              <w:spacing w:before="40" w:after="120" w:line="240" w:lineRule="auto"/>
            </w:pPr>
            <w:r w:rsidRPr="00F205CD">
              <w:t>23</w:t>
            </w:r>
            <w:r w:rsidRPr="00A65C07">
              <w:t>1 01</w:t>
            </w:r>
            <w:r w:rsidRPr="00F205CD">
              <w:t>.</w:t>
            </w:r>
            <w:r w:rsidRPr="00A65C07">
              <w:t>2</w:t>
            </w:r>
            <w:r w:rsidRPr="00F205CD">
              <w:t>-0</w:t>
            </w:r>
            <w:r w:rsidRPr="00A65C07">
              <w:t>7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E82DC4" w:rsidRPr="00F205CD" w:rsidRDefault="00E82DC4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6237"/>
                <w:tab w:val="left" w:pos="8505"/>
              </w:tabs>
              <w:spacing w:before="40" w:after="120" w:line="240" w:lineRule="auto"/>
            </w:pPr>
            <w:r w:rsidRPr="00F205CD">
              <w:t xml:space="preserve">Основной закон состояния газов: </w:t>
            </w:r>
            <w:r w:rsidRPr="00F205CD">
              <w:rPr>
                <w:i/>
                <w:lang w:val="fr-FR"/>
              </w:rPr>
              <w:t>P</w:t>
            </w:r>
            <w:r w:rsidRPr="00F205CD">
              <w:rPr>
                <w:i/>
              </w:rPr>
              <w:t>.</w:t>
            </w:r>
            <w:r w:rsidRPr="00F205CD">
              <w:rPr>
                <w:i/>
                <w:lang w:val="fr-FR"/>
              </w:rPr>
              <w:t>V</w:t>
            </w:r>
            <w:r w:rsidRPr="00F205CD">
              <w:rPr>
                <w:i/>
              </w:rPr>
              <w:t>/</w:t>
            </w:r>
            <w:r w:rsidRPr="00F205CD">
              <w:rPr>
                <w:i/>
                <w:lang w:val="fr-FR"/>
              </w:rPr>
              <w:t>T</w:t>
            </w:r>
            <w:r w:rsidRPr="00F205CD">
              <w:t xml:space="preserve"> = константа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82DC4" w:rsidRPr="00F205CD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  <w:r w:rsidRPr="00F205CD">
              <w:rPr>
                <w:lang w:val="fr-FR"/>
              </w:rPr>
              <w:t>A</w:t>
            </w:r>
          </w:p>
        </w:tc>
      </w:tr>
      <w:tr w:rsidR="00E82DC4" w:rsidRPr="00F205CD" w:rsidTr="00E82DC4">
        <w:trPr>
          <w:trHeight w:val="20"/>
        </w:trPr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E82DC4" w:rsidRPr="00F205CD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E82DC4" w:rsidRPr="008E2CBE" w:rsidRDefault="00E82DC4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6237"/>
                <w:tab w:val="left" w:pos="8505"/>
              </w:tabs>
              <w:spacing w:before="40" w:after="120" w:line="240" w:lineRule="auto"/>
            </w:pPr>
            <w:r w:rsidRPr="00F205CD">
              <w:t>При температуре 10</w:t>
            </w:r>
            <w:r>
              <w:t> °C</w:t>
            </w:r>
            <w:r w:rsidRPr="00F205CD">
              <w:t xml:space="preserve"> и абсолютно</w:t>
            </w:r>
            <w:r>
              <w:t>м</w:t>
            </w:r>
            <w:r w:rsidRPr="00F205CD">
              <w:t xml:space="preserve"> давлении </w:t>
            </w:r>
            <w:r>
              <w:t>100</w:t>
            </w:r>
            <w:r w:rsidR="00694087">
              <w:t> кПа</w:t>
            </w:r>
            <w:r w:rsidR="00B3186B" w:rsidRPr="00B3186B">
              <w:t xml:space="preserve"> </w:t>
            </w:r>
            <w:r w:rsidRPr="00F205CD">
              <w:t>определенное количество газа занимает объем 70 м</w:t>
            </w:r>
            <w:r w:rsidRPr="00F205CD">
              <w:rPr>
                <w:vertAlign w:val="superscript"/>
              </w:rPr>
              <w:t>3</w:t>
            </w:r>
            <w:r w:rsidRPr="00F205CD">
              <w:t xml:space="preserve">. </w:t>
            </w:r>
          </w:p>
          <w:p w:rsidR="00E82DC4" w:rsidRPr="00F205CD" w:rsidRDefault="00E82DC4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6237"/>
                <w:tab w:val="left" w:pos="8505"/>
              </w:tabs>
              <w:spacing w:before="40" w:after="120" w:line="240" w:lineRule="auto"/>
            </w:pPr>
            <w:r w:rsidRPr="00F205CD">
              <w:t xml:space="preserve">Каким будет объем газа, если абсолютное давление будет доведено до </w:t>
            </w:r>
            <w:r>
              <w:t>200</w:t>
            </w:r>
            <w:r w:rsidR="00694087">
              <w:t> кПа</w:t>
            </w:r>
            <w:r w:rsidRPr="00F205CD">
              <w:t>, а температура − до 50</w:t>
            </w:r>
            <w:r>
              <w:t> °C</w:t>
            </w:r>
            <w:r w:rsidRPr="00F205CD">
              <w:t>?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82DC4" w:rsidRPr="008E2CBE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E82DC4" w:rsidRPr="00F205CD" w:rsidTr="00E82DC4">
        <w:trPr>
          <w:trHeight w:val="20"/>
        </w:trPr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E82DC4" w:rsidRPr="009E61B9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72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E82DC4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rPr>
                <w:lang w:val="fr-FR"/>
              </w:rPr>
              <w:t>A</w:t>
            </w:r>
            <w:r w:rsidRPr="00F205CD">
              <w:rPr>
                <w:lang w:val="fr-FR"/>
              </w:rPr>
              <w:tab/>
              <w:t xml:space="preserve">40 </w:t>
            </w:r>
            <w:r w:rsidRPr="00F205CD">
              <w:t>м</w:t>
            </w:r>
            <w:r w:rsidRPr="00F205CD">
              <w:rPr>
                <w:vertAlign w:val="superscript"/>
                <w:lang w:val="fr-FR"/>
              </w:rPr>
              <w:t>3</w:t>
            </w:r>
          </w:p>
          <w:p w:rsidR="00E82DC4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rPr>
                <w:lang w:val="fr-FR"/>
              </w:rPr>
              <w:t>B</w:t>
            </w:r>
            <w:r w:rsidRPr="00F205CD">
              <w:rPr>
                <w:lang w:val="fr-FR"/>
              </w:rPr>
              <w:tab/>
              <w:t xml:space="preserve">53 </w:t>
            </w:r>
            <w:r w:rsidRPr="00F205CD">
              <w:t>м</w:t>
            </w:r>
            <w:r w:rsidRPr="00F205CD">
              <w:rPr>
                <w:vertAlign w:val="superscript"/>
                <w:lang w:val="fr-FR"/>
              </w:rPr>
              <w:t>3</w:t>
            </w:r>
          </w:p>
          <w:p w:rsidR="00E82DC4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rPr>
                <w:lang w:val="fr-FR"/>
              </w:rPr>
              <w:t>C</w:t>
            </w:r>
            <w:r w:rsidRPr="00F205CD">
              <w:rPr>
                <w:lang w:val="fr-FR"/>
              </w:rPr>
              <w:tab/>
              <w:t xml:space="preserve">117 </w:t>
            </w:r>
            <w:r w:rsidRPr="00F205CD">
              <w:t>м</w:t>
            </w:r>
            <w:r w:rsidRPr="00F205CD">
              <w:rPr>
                <w:vertAlign w:val="superscript"/>
                <w:lang w:val="fr-FR"/>
              </w:rPr>
              <w:t>3</w:t>
            </w:r>
          </w:p>
          <w:p w:rsidR="00E82DC4" w:rsidRPr="00F205CD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rPr>
                <w:lang w:val="fr-FR"/>
              </w:rPr>
              <w:t>D</w:t>
            </w:r>
            <w:r w:rsidRPr="00F205CD">
              <w:rPr>
                <w:lang w:val="fr-FR"/>
              </w:rPr>
              <w:tab/>
              <w:t xml:space="preserve">175 </w:t>
            </w:r>
            <w:r w:rsidRPr="00F205CD">
              <w:t>м</w:t>
            </w:r>
            <w:r w:rsidRPr="00F205CD">
              <w:rPr>
                <w:vertAlign w:val="superscript"/>
                <w:lang w:val="fr-FR"/>
              </w:rPr>
              <w:t>3</w:t>
            </w:r>
          </w:p>
        </w:tc>
      </w:tr>
      <w:tr w:rsidR="00E82DC4" w:rsidRPr="00F205CD" w:rsidTr="00E82DC4">
        <w:trPr>
          <w:trHeight w:val="20"/>
        </w:trPr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E82DC4" w:rsidRPr="00F205CD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  <w:rPr>
                <w:lang w:val="fr-CH"/>
              </w:rPr>
            </w:pPr>
            <w:r w:rsidRPr="00F205CD">
              <w:t>23</w:t>
            </w:r>
            <w:r w:rsidRPr="00F205CD">
              <w:rPr>
                <w:lang w:val="fr-CH"/>
              </w:rPr>
              <w:t>1 01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8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E82DC4" w:rsidRPr="00F205CD" w:rsidRDefault="00E82DC4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6237"/>
                <w:tab w:val="left" w:pos="8505"/>
              </w:tabs>
              <w:spacing w:before="40" w:after="120" w:line="240" w:lineRule="auto"/>
              <w:jc w:val="both"/>
            </w:pPr>
            <w:r w:rsidRPr="00F205CD">
              <w:t xml:space="preserve">Основной закон состояния газов: </w:t>
            </w:r>
            <w:r w:rsidRPr="00F205CD">
              <w:rPr>
                <w:i/>
                <w:lang w:val="fr-FR"/>
              </w:rPr>
              <w:t>P</w:t>
            </w:r>
            <w:r w:rsidRPr="00F205CD">
              <w:rPr>
                <w:i/>
              </w:rPr>
              <w:t>.</w:t>
            </w:r>
            <w:r w:rsidRPr="00F205CD">
              <w:rPr>
                <w:i/>
                <w:lang w:val="fr-FR"/>
              </w:rPr>
              <w:t>V</w:t>
            </w:r>
            <w:r w:rsidRPr="00F205CD">
              <w:rPr>
                <w:i/>
              </w:rPr>
              <w:t>/</w:t>
            </w:r>
            <w:r w:rsidRPr="00F205CD">
              <w:rPr>
                <w:i/>
                <w:lang w:val="fr-FR"/>
              </w:rPr>
              <w:t>T</w:t>
            </w:r>
            <w:r w:rsidRPr="00F205CD">
              <w:t xml:space="preserve"> = константа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82DC4" w:rsidRPr="00F205CD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  <w:r w:rsidRPr="00F205CD">
              <w:t>B</w:t>
            </w:r>
          </w:p>
        </w:tc>
      </w:tr>
      <w:tr w:rsidR="00E82DC4" w:rsidRPr="00F205CD" w:rsidTr="00E82DC4">
        <w:trPr>
          <w:trHeight w:val="20"/>
        </w:trPr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E82DC4" w:rsidRPr="00F205CD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E82DC4" w:rsidRPr="008E2CBE" w:rsidRDefault="00E82DC4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6237"/>
                <w:tab w:val="left" w:pos="8505"/>
              </w:tabs>
              <w:spacing w:before="40" w:after="120" w:line="240" w:lineRule="auto"/>
            </w:pPr>
            <w:r w:rsidRPr="00F205CD">
              <w:t>При температуре 10</w:t>
            </w:r>
            <w:r>
              <w:t> °C</w:t>
            </w:r>
            <w:r w:rsidRPr="00F205CD">
              <w:t xml:space="preserve"> и </w:t>
            </w:r>
            <w:r>
              <w:t>абсолютном</w:t>
            </w:r>
            <w:r w:rsidRPr="00F205CD">
              <w:t xml:space="preserve"> давлении </w:t>
            </w:r>
            <w:r>
              <w:t>100</w:t>
            </w:r>
            <w:r w:rsidR="00694087">
              <w:t> кПа</w:t>
            </w:r>
            <w:r w:rsidR="00694087" w:rsidRPr="00694087">
              <w:t xml:space="preserve"> </w:t>
            </w:r>
            <w:r w:rsidRPr="00F205CD">
              <w:t>определенное количество газа занимает объем 5 м</w:t>
            </w:r>
            <w:r w:rsidRPr="00F205CD">
              <w:rPr>
                <w:vertAlign w:val="superscript"/>
              </w:rPr>
              <w:t>3</w:t>
            </w:r>
            <w:r w:rsidRPr="00F205CD">
              <w:t xml:space="preserve">. </w:t>
            </w:r>
          </w:p>
          <w:p w:rsidR="00E82DC4" w:rsidRPr="00F205CD" w:rsidRDefault="00E82DC4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6237"/>
                <w:tab w:val="left" w:pos="8505"/>
              </w:tabs>
              <w:spacing w:before="40" w:after="120" w:line="240" w:lineRule="auto"/>
            </w:pPr>
            <w:r w:rsidRPr="00F205CD">
              <w:t xml:space="preserve">Каким будет объем газа, если абсолютное давление будет доведено до </w:t>
            </w:r>
            <w:r>
              <w:t>200</w:t>
            </w:r>
            <w:r w:rsidR="00694087">
              <w:t> кПа</w:t>
            </w:r>
            <w:r w:rsidRPr="00F205CD">
              <w:t>, а температура − до 170</w:t>
            </w:r>
            <w:r>
              <w:t> °C</w:t>
            </w:r>
            <w:r w:rsidRPr="00F205CD">
              <w:t>?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82DC4" w:rsidRPr="00F205CD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E82DC4" w:rsidRPr="00F205CD" w:rsidTr="00E82DC4">
        <w:trPr>
          <w:trHeight w:val="20"/>
        </w:trPr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E82DC4" w:rsidRPr="00F205CD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72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E82DC4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rPr>
                <w:lang w:val="fr-FR"/>
              </w:rPr>
              <w:t>A</w:t>
            </w:r>
            <w:r w:rsidRPr="00F205CD">
              <w:rPr>
                <w:lang w:val="fr-FR"/>
              </w:rPr>
              <w:tab/>
              <w:t xml:space="preserve">2,0 </w:t>
            </w:r>
            <w:r w:rsidRPr="00F205CD">
              <w:t>м</w:t>
            </w:r>
            <w:r w:rsidRPr="00F205CD">
              <w:rPr>
                <w:vertAlign w:val="superscript"/>
                <w:lang w:val="fr-FR"/>
              </w:rPr>
              <w:t>3</w:t>
            </w:r>
          </w:p>
          <w:p w:rsidR="00E82DC4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rPr>
                <w:lang w:val="fr-FR"/>
              </w:rPr>
              <w:t>B</w:t>
            </w:r>
            <w:r w:rsidRPr="00F205CD">
              <w:rPr>
                <w:lang w:val="fr-FR"/>
              </w:rPr>
              <w:tab/>
              <w:t xml:space="preserve">3,9 </w:t>
            </w:r>
            <w:r w:rsidRPr="00F205CD">
              <w:t>м</w:t>
            </w:r>
            <w:r w:rsidRPr="00F205CD">
              <w:rPr>
                <w:vertAlign w:val="superscript"/>
                <w:lang w:val="fr-FR"/>
              </w:rPr>
              <w:t>3</w:t>
            </w:r>
          </w:p>
          <w:p w:rsidR="00E82DC4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rPr>
                <w:lang w:val="fr-FR"/>
              </w:rPr>
              <w:t>C</w:t>
            </w:r>
            <w:r w:rsidRPr="00F205CD">
              <w:rPr>
                <w:lang w:val="fr-FR"/>
              </w:rPr>
              <w:tab/>
              <w:t xml:space="preserve">5,3 </w:t>
            </w:r>
            <w:r w:rsidRPr="00F205CD">
              <w:t>м</w:t>
            </w:r>
            <w:r w:rsidRPr="00F205CD">
              <w:rPr>
                <w:vertAlign w:val="superscript"/>
                <w:lang w:val="fr-FR"/>
              </w:rPr>
              <w:t>3</w:t>
            </w:r>
          </w:p>
          <w:p w:rsidR="00E82DC4" w:rsidRPr="00F205CD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rPr>
                <w:lang w:val="fr-FR"/>
              </w:rPr>
              <w:t>D</w:t>
            </w:r>
            <w:r w:rsidRPr="00F205CD">
              <w:rPr>
                <w:lang w:val="fr-FR"/>
              </w:rPr>
              <w:tab/>
              <w:t xml:space="preserve">42,5 </w:t>
            </w:r>
            <w:r w:rsidRPr="00F205CD">
              <w:t>м</w:t>
            </w:r>
            <w:r w:rsidRPr="00F205CD">
              <w:rPr>
                <w:vertAlign w:val="superscript"/>
                <w:lang w:val="fr-FR"/>
              </w:rPr>
              <w:t>3</w:t>
            </w:r>
          </w:p>
        </w:tc>
      </w:tr>
      <w:tr w:rsidR="00E82DC4" w:rsidRPr="00F205CD" w:rsidTr="00E82DC4">
        <w:trPr>
          <w:trHeight w:val="20"/>
        </w:trPr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E82DC4" w:rsidRPr="00F205CD" w:rsidRDefault="00E82DC4" w:rsidP="000534F6">
            <w:pPr>
              <w:pageBreakBefore/>
              <w:tabs>
                <w:tab w:val="center" w:pos="4153"/>
                <w:tab w:val="right" w:pos="8306"/>
              </w:tabs>
              <w:spacing w:before="40" w:after="120" w:line="240" w:lineRule="auto"/>
              <w:rPr>
                <w:lang w:val="fr-CH"/>
              </w:rPr>
            </w:pPr>
            <w:r w:rsidRPr="00F205CD">
              <w:lastRenderedPageBreak/>
              <w:t>23</w:t>
            </w:r>
            <w:r w:rsidRPr="00F205CD">
              <w:rPr>
                <w:lang w:val="fr-CH"/>
              </w:rPr>
              <w:t>1 01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9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E82DC4" w:rsidRPr="00F205CD" w:rsidRDefault="00E82DC4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6237"/>
                <w:tab w:val="left" w:pos="8505"/>
              </w:tabs>
              <w:spacing w:before="40" w:after="120" w:line="240" w:lineRule="auto"/>
              <w:jc w:val="both"/>
            </w:pPr>
            <w:r w:rsidRPr="00F205CD">
              <w:t xml:space="preserve">Основной закон состояния газов: </w:t>
            </w:r>
            <w:r w:rsidRPr="00F205CD">
              <w:rPr>
                <w:i/>
                <w:lang w:val="fr-FR"/>
              </w:rPr>
              <w:t>P</w:t>
            </w:r>
            <w:r w:rsidRPr="00F205CD">
              <w:rPr>
                <w:i/>
              </w:rPr>
              <w:t>.</w:t>
            </w:r>
            <w:r w:rsidRPr="00F205CD">
              <w:rPr>
                <w:i/>
                <w:lang w:val="fr-FR"/>
              </w:rPr>
              <w:t>V</w:t>
            </w:r>
            <w:r w:rsidRPr="00F205CD">
              <w:rPr>
                <w:i/>
              </w:rPr>
              <w:t>/</w:t>
            </w:r>
            <w:r w:rsidRPr="00F205CD">
              <w:rPr>
                <w:i/>
                <w:lang w:val="fr-FR"/>
              </w:rPr>
              <w:t>T</w:t>
            </w:r>
            <w:r w:rsidRPr="00F205CD">
              <w:t xml:space="preserve"> = константа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82DC4" w:rsidRPr="00F205CD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  <w:r w:rsidRPr="00F205CD">
              <w:t>А</w:t>
            </w:r>
          </w:p>
        </w:tc>
      </w:tr>
      <w:tr w:rsidR="00E82DC4" w:rsidRPr="00F205CD" w:rsidTr="00E82DC4">
        <w:trPr>
          <w:trHeight w:val="20"/>
        </w:trPr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E82DC4" w:rsidRPr="00F205CD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E82DC4" w:rsidRPr="00530DEE" w:rsidRDefault="00E82DC4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6237"/>
                <w:tab w:val="left" w:pos="8505"/>
              </w:tabs>
              <w:spacing w:before="40" w:after="120" w:line="240" w:lineRule="auto"/>
            </w:pPr>
            <w:r w:rsidRPr="00F205CD">
              <w:t>Газ объемом 8 м</w:t>
            </w:r>
            <w:r w:rsidRPr="00F205CD">
              <w:rPr>
                <w:vertAlign w:val="superscript"/>
              </w:rPr>
              <w:t>3</w:t>
            </w:r>
            <w:r w:rsidRPr="00F205CD">
              <w:t xml:space="preserve"> и температурой 7</w:t>
            </w:r>
            <w:r>
              <w:t> °C</w:t>
            </w:r>
            <w:r w:rsidRPr="00F205CD">
              <w:t xml:space="preserve"> подвергается абсолютно</w:t>
            </w:r>
            <w:r>
              <w:t>му</w:t>
            </w:r>
            <w:r w:rsidRPr="00F205CD">
              <w:t xml:space="preserve"> давлению </w:t>
            </w:r>
            <w:r>
              <w:t>200</w:t>
            </w:r>
            <w:r w:rsidR="00694087">
              <w:t> кПа</w:t>
            </w:r>
            <w:r w:rsidRPr="00530DEE">
              <w:t>.</w:t>
            </w:r>
          </w:p>
          <w:p w:rsidR="00E82DC4" w:rsidRPr="00F205CD" w:rsidRDefault="00E82DC4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6237"/>
                <w:tab w:val="left" w:pos="8505"/>
              </w:tabs>
              <w:spacing w:before="40" w:after="120" w:line="240" w:lineRule="auto"/>
            </w:pPr>
            <w:r w:rsidRPr="00F205CD">
              <w:t xml:space="preserve">Каким будет </w:t>
            </w:r>
            <w:r w:rsidRPr="00BB1259">
              <w:t xml:space="preserve">абсолютное </w:t>
            </w:r>
            <w:r w:rsidRPr="00F205CD">
              <w:t>давление в том случае, если объем будет доведен до 20 м</w:t>
            </w:r>
            <w:r w:rsidRPr="00F205CD">
              <w:rPr>
                <w:vertAlign w:val="superscript"/>
              </w:rPr>
              <w:t>3</w:t>
            </w:r>
            <w:r w:rsidRPr="00F205CD">
              <w:t>, а температура − до 77</w:t>
            </w:r>
            <w:r>
              <w:t> °C</w:t>
            </w:r>
            <w:r w:rsidRPr="00F205CD">
              <w:t>?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82DC4" w:rsidRPr="00F205CD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E82DC4" w:rsidRPr="00F205CD" w:rsidTr="00E82DC4">
        <w:trPr>
          <w:trHeight w:val="20"/>
        </w:trPr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E82DC4" w:rsidRPr="00F205CD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E82DC4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A</w:t>
            </w:r>
            <w:r w:rsidRPr="00F205CD">
              <w:tab/>
            </w:r>
            <w:r>
              <w:t>100</w:t>
            </w:r>
            <w:r w:rsidR="00694087">
              <w:t> кПа</w:t>
            </w:r>
          </w:p>
          <w:p w:rsidR="00E82DC4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B</w:t>
            </w:r>
            <w:r w:rsidR="00694087">
              <w:tab/>
            </w:r>
            <w:r>
              <w:t>150</w:t>
            </w:r>
            <w:r w:rsidR="00694087">
              <w:t> кПа</w:t>
            </w:r>
          </w:p>
          <w:p w:rsidR="00E82DC4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C</w:t>
            </w:r>
            <w:r w:rsidR="00694087">
              <w:tab/>
            </w:r>
            <w:r>
              <w:t>880</w:t>
            </w:r>
            <w:r w:rsidR="00694087">
              <w:t> кПа</w:t>
            </w:r>
          </w:p>
          <w:p w:rsidR="00E82DC4" w:rsidRPr="00F205CD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rPr>
                <w:lang w:val="fr-FR"/>
              </w:rPr>
              <w:t>D</w:t>
            </w:r>
            <w:r w:rsidRPr="005B588B">
              <w:tab/>
            </w:r>
            <w:r>
              <w:t>1 320</w:t>
            </w:r>
            <w:r w:rsidR="00694087">
              <w:t> кПа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82DC4" w:rsidRPr="00F205CD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E82DC4" w:rsidRPr="00F205CD" w:rsidTr="00E82DC4">
        <w:trPr>
          <w:trHeight w:val="20"/>
        </w:trPr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E82DC4" w:rsidRPr="00F205CD" w:rsidRDefault="00E82DC4" w:rsidP="000534F6">
            <w:pPr>
              <w:tabs>
                <w:tab w:val="center" w:pos="4153"/>
                <w:tab w:val="right" w:pos="8306"/>
              </w:tabs>
              <w:spacing w:before="40" w:after="120" w:line="240" w:lineRule="auto"/>
              <w:rPr>
                <w:lang w:val="fr-CH"/>
              </w:rPr>
            </w:pPr>
            <w:r w:rsidRPr="00F205CD">
              <w:t>23</w:t>
            </w:r>
            <w:r w:rsidRPr="00F205CD">
              <w:rPr>
                <w:lang w:val="fr-CH"/>
              </w:rPr>
              <w:t>1 01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</w:t>
            </w:r>
            <w:r w:rsidRPr="00F205CD">
              <w:rPr>
                <w:lang w:val="fr-CH"/>
              </w:rPr>
              <w:t>10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E82DC4" w:rsidRPr="00F205CD" w:rsidRDefault="00E82DC4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6237"/>
                <w:tab w:val="left" w:pos="8505"/>
              </w:tabs>
              <w:spacing w:before="40" w:after="120" w:line="240" w:lineRule="auto"/>
              <w:jc w:val="both"/>
            </w:pPr>
            <w:r w:rsidRPr="00F205CD">
              <w:t xml:space="preserve">Основной закон состояния газов: </w:t>
            </w:r>
            <w:r w:rsidRPr="00F205CD">
              <w:rPr>
                <w:i/>
                <w:lang w:val="fr-FR"/>
              </w:rPr>
              <w:t>P</w:t>
            </w:r>
            <w:r w:rsidRPr="00F205CD">
              <w:rPr>
                <w:i/>
              </w:rPr>
              <w:t>.</w:t>
            </w:r>
            <w:r w:rsidRPr="00F205CD">
              <w:rPr>
                <w:i/>
                <w:lang w:val="fr-FR"/>
              </w:rPr>
              <w:t>V</w:t>
            </w:r>
            <w:r w:rsidRPr="00F205CD">
              <w:rPr>
                <w:i/>
              </w:rPr>
              <w:t>/</w:t>
            </w:r>
            <w:r w:rsidRPr="00F205CD">
              <w:rPr>
                <w:i/>
                <w:lang w:val="fr-FR"/>
              </w:rPr>
              <w:t>T</w:t>
            </w:r>
            <w:r w:rsidRPr="00F205CD">
              <w:t xml:space="preserve"> = константа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82DC4" w:rsidRPr="00F205CD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  <w:r w:rsidRPr="00F205CD">
              <w:t>С</w:t>
            </w:r>
          </w:p>
        </w:tc>
      </w:tr>
      <w:tr w:rsidR="00E82DC4" w:rsidRPr="00F205CD" w:rsidTr="00E82DC4">
        <w:trPr>
          <w:trHeight w:val="20"/>
        </w:trPr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E82DC4" w:rsidRPr="00F205CD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E82DC4" w:rsidRPr="00530DEE" w:rsidRDefault="00E82DC4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6237"/>
                <w:tab w:val="left" w:pos="8505"/>
              </w:tabs>
              <w:spacing w:before="40" w:after="120" w:line="240" w:lineRule="auto"/>
            </w:pPr>
            <w:r w:rsidRPr="00F205CD">
              <w:t>Определенное количество газа занимает объем 8 м</w:t>
            </w:r>
            <w:r w:rsidRPr="00F205CD">
              <w:rPr>
                <w:vertAlign w:val="superscript"/>
              </w:rPr>
              <w:t>3</w:t>
            </w:r>
            <w:r w:rsidRPr="00F205CD">
              <w:t xml:space="preserve"> при температуре 7</w:t>
            </w:r>
            <w:r>
              <w:t> °C</w:t>
            </w:r>
            <w:r w:rsidRPr="00F205CD">
              <w:t xml:space="preserve"> и </w:t>
            </w:r>
            <w:r>
              <w:t xml:space="preserve">абсолютном </w:t>
            </w:r>
            <w:r w:rsidRPr="00F205CD">
              <w:t xml:space="preserve">давлении </w:t>
            </w:r>
            <w:r>
              <w:t>200</w:t>
            </w:r>
            <w:r w:rsidR="00694087">
              <w:t> кПа</w:t>
            </w:r>
            <w:r w:rsidRPr="00F205CD">
              <w:t>.</w:t>
            </w:r>
            <w:r>
              <w:t xml:space="preserve"> </w:t>
            </w:r>
          </w:p>
          <w:p w:rsidR="00E82DC4" w:rsidRPr="00F205CD" w:rsidRDefault="00E82DC4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6237"/>
                <w:tab w:val="left" w:pos="8505"/>
              </w:tabs>
              <w:spacing w:before="40" w:after="120" w:line="240" w:lineRule="auto"/>
            </w:pPr>
            <w:r w:rsidRPr="00F205CD">
              <w:t>Какой должна быть температура, чтобы газ при абсолютно</w:t>
            </w:r>
            <w:r>
              <w:t>м</w:t>
            </w:r>
            <w:r w:rsidRPr="00F205CD">
              <w:t xml:space="preserve"> давлении </w:t>
            </w:r>
            <w:r>
              <w:t>100</w:t>
            </w:r>
            <w:r w:rsidR="00694087">
              <w:t> кПа</w:t>
            </w:r>
            <w:r w:rsidRPr="00F205CD">
              <w:t xml:space="preserve"> занимал объем 20 м</w:t>
            </w:r>
            <w:r w:rsidRPr="00F205CD">
              <w:rPr>
                <w:vertAlign w:val="superscript"/>
              </w:rPr>
              <w:t>3</w:t>
            </w:r>
            <w:r w:rsidRPr="00F205CD">
              <w:t>?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82DC4" w:rsidRPr="00F205CD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E82DC4" w:rsidRPr="00F205CD" w:rsidTr="00E82DC4">
        <w:trPr>
          <w:trHeight w:val="20"/>
        </w:trPr>
        <w:tc>
          <w:tcPr>
            <w:tcW w:w="1297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E82DC4" w:rsidRPr="00F205CD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513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E82DC4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rPr>
                <w:lang w:val="fr-FR"/>
              </w:rPr>
              <w:t>A</w:t>
            </w:r>
            <w:r w:rsidR="00694087">
              <w:rPr>
                <w:lang w:val="fr-FR"/>
              </w:rPr>
              <w:tab/>
            </w:r>
            <w:r w:rsidRPr="00F205CD">
              <w:rPr>
                <w:lang w:val="fr-FR"/>
              </w:rPr>
              <w:t>9</w:t>
            </w:r>
            <w:r>
              <w:rPr>
                <w:lang w:val="fr-FR"/>
              </w:rPr>
              <w:t> °C</w:t>
            </w:r>
          </w:p>
          <w:p w:rsidR="00E82DC4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rPr>
                <w:lang w:val="fr-FR"/>
              </w:rPr>
              <w:t>B</w:t>
            </w:r>
            <w:r w:rsidR="00694087">
              <w:rPr>
                <w:lang w:val="fr-FR"/>
              </w:rPr>
              <w:tab/>
            </w:r>
            <w:r w:rsidRPr="00F205CD">
              <w:rPr>
                <w:lang w:val="fr-FR"/>
              </w:rPr>
              <w:t>12</w:t>
            </w:r>
            <w:r>
              <w:rPr>
                <w:lang w:val="fr-FR"/>
              </w:rPr>
              <w:t> °C</w:t>
            </w:r>
          </w:p>
          <w:p w:rsidR="00E82DC4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rPr>
                <w:lang w:val="fr-FR"/>
              </w:rPr>
              <w:t>C</w:t>
            </w:r>
            <w:r w:rsidR="00694087">
              <w:rPr>
                <w:lang w:val="fr-FR"/>
              </w:rPr>
              <w:tab/>
            </w:r>
            <w:r w:rsidRPr="00F205CD">
              <w:rPr>
                <w:lang w:val="fr-FR"/>
              </w:rPr>
              <w:t>77</w:t>
            </w:r>
            <w:r>
              <w:rPr>
                <w:lang w:val="fr-FR"/>
              </w:rPr>
              <w:t> °C</w:t>
            </w:r>
          </w:p>
          <w:p w:rsidR="00E82DC4" w:rsidRPr="00F167EA" w:rsidRDefault="00E82DC4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rPr>
                <w:lang w:val="fr-FR"/>
              </w:rPr>
              <w:t>D</w:t>
            </w:r>
            <w:r w:rsidRPr="00F205CD">
              <w:rPr>
                <w:lang w:val="fr-FR"/>
              </w:rPr>
              <w:tab/>
              <w:t>194</w:t>
            </w:r>
            <w:r>
              <w:rPr>
                <w:lang w:val="fr-FR"/>
              </w:rPr>
              <w:t> °C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E82DC4" w:rsidRPr="00F205CD" w:rsidRDefault="00E82DC4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  <w:jc w:val="center"/>
              <w:rPr>
                <w:lang w:val="fr-FR"/>
              </w:rPr>
            </w:pPr>
          </w:p>
        </w:tc>
      </w:tr>
    </w:tbl>
    <w:p w:rsidR="00B3186B" w:rsidRDefault="00B3186B" w:rsidP="00E82DC4">
      <w:pPr>
        <w:pStyle w:val="SingleTxtG"/>
      </w:pPr>
    </w:p>
    <w:p w:rsidR="00B3186B" w:rsidRDefault="00B3186B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tbl>
      <w:tblPr>
        <w:tblW w:w="8497" w:type="dxa"/>
        <w:tblInd w:w="114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16"/>
        <w:gridCol w:w="5519"/>
        <w:gridCol w:w="1662"/>
      </w:tblGrid>
      <w:tr w:rsidR="00B3186B" w:rsidRPr="00F167EA" w:rsidTr="000915D4">
        <w:trPr>
          <w:tblHeader/>
        </w:trPr>
        <w:tc>
          <w:tcPr>
            <w:tcW w:w="8497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3B0B0E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6237"/>
                <w:tab w:val="left" w:pos="8505"/>
              </w:tabs>
              <w:spacing w:before="40" w:after="120" w:line="240" w:lineRule="auto"/>
              <w:rPr>
                <w:b/>
                <w:sz w:val="28"/>
                <w:szCs w:val="28"/>
              </w:rPr>
            </w:pPr>
            <w:r w:rsidRPr="003B0B0E">
              <w:rPr>
                <w:b/>
                <w:sz w:val="28"/>
                <w:szCs w:val="28"/>
              </w:rPr>
              <w:lastRenderedPageBreak/>
              <w:t xml:space="preserve">Знания по физике и химии </w:t>
            </w:r>
          </w:p>
          <w:p w:rsidR="00B3186B" w:rsidRPr="003B0B0E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6237"/>
                <w:tab w:val="left" w:pos="8505"/>
              </w:tabs>
              <w:spacing w:before="40" w:after="120" w:line="240" w:lineRule="auto"/>
            </w:pPr>
            <w:r w:rsidRPr="003B0B0E">
              <w:rPr>
                <w:b/>
              </w:rPr>
              <w:t>Целевая тема 2.1: Парциальное давление и газовые смеси</w:t>
            </w:r>
            <w:r w:rsidRPr="003B0B0E">
              <w:rPr>
                <w:b/>
              </w:rPr>
              <w:br/>
              <w:t>Определения и простые расчеты</w:t>
            </w:r>
          </w:p>
        </w:tc>
      </w:tr>
      <w:tr w:rsidR="00B3186B" w:rsidRPr="00A422BF" w:rsidTr="000915D4">
        <w:trPr>
          <w:tblHeader/>
        </w:trPr>
        <w:tc>
          <w:tcPr>
            <w:tcW w:w="131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A422BF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80" w:after="80" w:line="200" w:lineRule="atLeast"/>
              <w:rPr>
                <w:i/>
                <w:sz w:val="16"/>
              </w:rPr>
            </w:pPr>
            <w:r w:rsidRPr="00A422BF">
              <w:rPr>
                <w:i/>
                <w:sz w:val="16"/>
              </w:rPr>
              <w:t>Номер</w:t>
            </w:r>
          </w:p>
        </w:tc>
        <w:tc>
          <w:tcPr>
            <w:tcW w:w="55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A422BF" w:rsidRDefault="00B3186B" w:rsidP="00694087">
            <w:pPr>
              <w:tabs>
                <w:tab w:val="left" w:pos="832"/>
                <w:tab w:val="center" w:pos="4153"/>
                <w:tab w:val="right" w:pos="8306"/>
              </w:tabs>
              <w:spacing w:before="80" w:after="80" w:line="200" w:lineRule="atLeast"/>
              <w:rPr>
                <w:i/>
                <w:sz w:val="16"/>
              </w:rPr>
            </w:pPr>
            <w:r w:rsidRPr="00A422BF">
              <w:rPr>
                <w:i/>
                <w:sz w:val="16"/>
              </w:rPr>
              <w:t>Источник</w:t>
            </w:r>
          </w:p>
        </w:tc>
        <w:tc>
          <w:tcPr>
            <w:tcW w:w="166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A422BF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80" w:after="80" w:line="200" w:lineRule="atLeast"/>
              <w:rPr>
                <w:i/>
                <w:sz w:val="16"/>
              </w:rPr>
            </w:pPr>
            <w:r w:rsidRPr="00A422BF">
              <w:rPr>
                <w:i/>
                <w:sz w:val="16"/>
              </w:rPr>
              <w:t>Правильный ответ</w:t>
            </w:r>
          </w:p>
        </w:tc>
      </w:tr>
      <w:tr w:rsidR="00B3186B" w:rsidRPr="00F205CD" w:rsidTr="000915D4">
        <w:tc>
          <w:tcPr>
            <w:tcW w:w="131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F205CD">
              <w:t>23</w:t>
            </w:r>
            <w:r w:rsidRPr="00F205CD">
              <w:rPr>
                <w:lang w:val="fr-CH"/>
              </w:rPr>
              <w:t>1 02</w:t>
            </w:r>
            <w:r w:rsidRPr="00F205CD">
              <w:t>.</w:t>
            </w:r>
            <w:r w:rsidRPr="00F205CD">
              <w:rPr>
                <w:lang w:val="fr-CH"/>
              </w:rPr>
              <w:t>1</w:t>
            </w:r>
            <w:r w:rsidRPr="00F205CD">
              <w:t>-01</w:t>
            </w:r>
          </w:p>
        </w:tc>
        <w:tc>
          <w:tcPr>
            <w:tcW w:w="551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F205CD">
              <w:t xml:space="preserve">Парциальное давление </w:t>
            </w:r>
            <w:r>
              <w:t>−</w:t>
            </w:r>
            <w:r w:rsidRPr="00F205CD">
              <w:t xml:space="preserve"> определения</w:t>
            </w:r>
          </w:p>
        </w:tc>
        <w:tc>
          <w:tcPr>
            <w:tcW w:w="1662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F205CD">
              <w:rPr>
                <w:lang w:val="fr-FR"/>
              </w:rPr>
              <w:t>B</w:t>
            </w:r>
          </w:p>
        </w:tc>
      </w:tr>
      <w:tr w:rsidR="00B3186B" w:rsidRPr="00F205CD" w:rsidTr="000915D4"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Что означает парциальное давление газа в смеси газов, содержащейся в грузовом танке?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E741F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0915D4"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A</w:t>
            </w:r>
            <w:r w:rsidRPr="00F205CD">
              <w:tab/>
              <w:t>Д</w:t>
            </w:r>
            <w:r>
              <w:t>авление, указываемое манометром</w:t>
            </w:r>
          </w:p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B</w:t>
            </w:r>
            <w:r w:rsidRPr="00F205CD">
              <w:tab/>
              <w:t>Давление, под которым находился газ, если бы в гру</w:t>
            </w:r>
            <w:r>
              <w:t>зовом танке был только этот газ</w:t>
            </w:r>
          </w:p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C</w:t>
            </w:r>
            <w:r w:rsidRPr="00F205CD">
              <w:tab/>
              <w:t>Объем, который занимал бы этот газ, если бы он был только</w:t>
            </w:r>
            <w:r>
              <w:t xml:space="preserve"> один</w:t>
            </w:r>
          </w:p>
          <w:p w:rsidR="00B3186B" w:rsidRPr="00F205CD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F205CD">
              <w:t>D</w:t>
            </w:r>
            <w:r w:rsidRPr="00F205CD">
              <w:tab/>
              <w:t>Разница между давлением, под которым находится этот газ, и атмо</w:t>
            </w:r>
            <w:r>
              <w:t>сферным давлением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0915D4"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  <w:rPr>
                <w:lang w:val="fr-CH"/>
              </w:rPr>
            </w:pPr>
            <w:r w:rsidRPr="00F205CD">
              <w:t>23</w:t>
            </w:r>
            <w:r w:rsidRPr="00F205CD">
              <w:rPr>
                <w:lang w:val="fr-CH"/>
              </w:rPr>
              <w:t>1 02</w:t>
            </w:r>
            <w:r w:rsidRPr="00F205CD">
              <w:t>.</w:t>
            </w:r>
            <w:r w:rsidRPr="00F205CD">
              <w:rPr>
                <w:lang w:val="fr-CH"/>
              </w:rPr>
              <w:t>1</w:t>
            </w:r>
            <w:r w:rsidRPr="00F205CD">
              <w:t>-0</w:t>
            </w:r>
            <w:r w:rsidRPr="00F205CD">
              <w:rPr>
                <w:lang w:val="fr-CH"/>
              </w:rPr>
              <w:t>2</w:t>
            </w: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F205CD">
              <w:t xml:space="preserve">Парциальное давление </w:t>
            </w:r>
            <w:r>
              <w:t>−</w:t>
            </w:r>
            <w:r w:rsidRPr="00F205CD">
              <w:t xml:space="preserve"> определения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F205CD">
              <w:rPr>
                <w:lang w:val="fr-FR"/>
              </w:rPr>
              <w:t>C</w:t>
            </w:r>
          </w:p>
        </w:tc>
      </w:tr>
      <w:tr w:rsidR="00B3186B" w:rsidRPr="00F205CD" w:rsidTr="000915D4"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Что означает парциальное давление газа в смеси газов, содержащейся в грузовом танке?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E741F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0915D4"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A</w:t>
            </w:r>
            <w:r w:rsidRPr="00F205CD">
              <w:tab/>
              <w:t>Манометрич</w:t>
            </w:r>
            <w:r>
              <w:t>еское давление +100</w:t>
            </w:r>
            <w:r w:rsidR="00694087">
              <w:t> кПа</w:t>
            </w:r>
          </w:p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B</w:t>
            </w:r>
            <w:r w:rsidRPr="00F205CD">
              <w:tab/>
              <w:t>Объем этог</w:t>
            </w:r>
            <w:r>
              <w:t>о газа при атмосферном давлении</w:t>
            </w:r>
          </w:p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C</w:t>
            </w:r>
            <w:r w:rsidRPr="00F205CD">
              <w:tab/>
              <w:t>Давление, под которым находился бы этот газ, если бы в гр</w:t>
            </w:r>
            <w:r>
              <w:t>узовом танке он был только один</w:t>
            </w:r>
          </w:p>
          <w:p w:rsidR="00B3186B" w:rsidRPr="00F205CD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F205CD">
              <w:t>D</w:t>
            </w:r>
            <w:r w:rsidRPr="00F205CD">
              <w:tab/>
              <w:t>Разница между давлением в грузовом танке и атмосферным давлени</w:t>
            </w:r>
            <w:r>
              <w:t>ем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0915D4"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  <w:rPr>
                <w:lang w:val="fr-CH"/>
              </w:rPr>
            </w:pPr>
            <w:r w:rsidRPr="00F205CD">
              <w:t>23</w:t>
            </w:r>
            <w:r w:rsidRPr="00F205CD">
              <w:rPr>
                <w:lang w:val="fr-CH"/>
              </w:rPr>
              <w:t>1 02</w:t>
            </w:r>
            <w:r w:rsidRPr="00F205CD">
              <w:t>.</w:t>
            </w:r>
            <w:r w:rsidRPr="00F205CD">
              <w:rPr>
                <w:lang w:val="fr-CH"/>
              </w:rPr>
              <w:t>1</w:t>
            </w:r>
            <w:r w:rsidRPr="00F205CD">
              <w:t>-0</w:t>
            </w:r>
            <w:r w:rsidRPr="00F205CD">
              <w:rPr>
                <w:lang w:val="fr-CH"/>
              </w:rPr>
              <w:t>3</w:t>
            </w: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9E61B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  <w:rPr>
                <w:lang w:val="en-US"/>
              </w:rPr>
            </w:pPr>
            <w:proofErr w:type="spellStart"/>
            <w:r w:rsidRPr="009E61B9">
              <w:rPr>
                <w:i/>
                <w:lang w:val="en-US"/>
              </w:rPr>
              <w:t>p</w:t>
            </w:r>
            <w:r w:rsidRPr="009E61B9">
              <w:rPr>
                <w:i/>
                <w:vertAlign w:val="subscript"/>
                <w:lang w:val="en-US"/>
              </w:rPr>
              <w:t>tot</w:t>
            </w:r>
            <w:proofErr w:type="spellEnd"/>
            <w:r w:rsidRPr="009E61B9">
              <w:rPr>
                <w:lang w:val="en-US"/>
              </w:rPr>
              <w:t xml:space="preserve"> = </w:t>
            </w:r>
            <w:r w:rsidRPr="00F205CD">
              <w:rPr>
                <w:i/>
                <w:iCs/>
                <w:lang w:val="fr-FR"/>
              </w:rPr>
              <w:sym w:font="Symbol" w:char="F0E5"/>
            </w:r>
            <w:r w:rsidRPr="009E61B9">
              <w:rPr>
                <w:i/>
                <w:lang w:val="en-US"/>
              </w:rPr>
              <w:t>p</w:t>
            </w:r>
            <w:r w:rsidRPr="009E61B9">
              <w:rPr>
                <w:i/>
                <w:vertAlign w:val="subscript"/>
                <w:lang w:val="en-US"/>
              </w:rPr>
              <w:t>i</w:t>
            </w:r>
            <w:r w:rsidRPr="009E61B9">
              <w:rPr>
                <w:lang w:val="en-US"/>
              </w:rPr>
              <w:t xml:space="preserve"> </w:t>
            </w:r>
            <w:r w:rsidRPr="00F205CD">
              <w:t>и</w:t>
            </w:r>
            <w:r w:rsidRPr="009E61B9">
              <w:rPr>
                <w:lang w:val="en-US"/>
              </w:rPr>
              <w:t xml:space="preserve"> Vol.−</w:t>
            </w:r>
            <w:r w:rsidRPr="009E61B9">
              <w:rPr>
                <w:i/>
                <w:lang w:val="en-US"/>
              </w:rPr>
              <w:t xml:space="preserve">% </w:t>
            </w:r>
            <w:r w:rsidRPr="009E61B9">
              <w:rPr>
                <w:lang w:val="en-US"/>
              </w:rPr>
              <w:t xml:space="preserve">= </w:t>
            </w:r>
            <w:r w:rsidRPr="009E61B9">
              <w:rPr>
                <w:i/>
                <w:lang w:val="en-US"/>
              </w:rPr>
              <w:t>p</w:t>
            </w:r>
            <w:r w:rsidRPr="009E61B9">
              <w:rPr>
                <w:i/>
                <w:vertAlign w:val="subscript"/>
                <w:lang w:val="en-US"/>
              </w:rPr>
              <w:t>i</w:t>
            </w:r>
            <w:r w:rsidRPr="009E61B9">
              <w:rPr>
                <w:i/>
                <w:lang w:val="en-US"/>
              </w:rPr>
              <w:t xml:space="preserve"> x 100/ </w:t>
            </w:r>
            <w:proofErr w:type="spellStart"/>
            <w:r w:rsidRPr="009E61B9">
              <w:rPr>
                <w:i/>
                <w:lang w:val="en-US"/>
              </w:rPr>
              <w:t>p</w:t>
            </w:r>
            <w:r w:rsidRPr="009E61B9">
              <w:rPr>
                <w:i/>
                <w:vertAlign w:val="subscript"/>
                <w:lang w:val="en-US"/>
              </w:rPr>
              <w:t>tot</w:t>
            </w:r>
            <w:proofErr w:type="spellEnd"/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D</w:t>
            </w:r>
          </w:p>
        </w:tc>
      </w:tr>
      <w:tr w:rsidR="00B3186B" w:rsidRPr="00F205CD" w:rsidTr="000915D4"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530DEE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В грузовом танке находится смесь азота и пропана. </w:t>
            </w:r>
          </w:p>
          <w:p w:rsidR="00B3186B" w:rsidRPr="00530DEE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Объемная доля азота составляет 20%, а объемная доля пропана</w:t>
            </w:r>
            <w:r w:rsidR="006629C1">
              <w:t xml:space="preserve"> </w:t>
            </w:r>
            <w:r>
              <w:t>−</w:t>
            </w:r>
            <w:r w:rsidRPr="00F205CD">
              <w:t xml:space="preserve">80%. </w:t>
            </w:r>
          </w:p>
          <w:p w:rsidR="00B3186B" w:rsidRPr="00481AB5" w:rsidRDefault="002B067D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del w:id="12" w:author="Larisa Maykovskaya" w:date="2018-11-06T11:37:00Z">
              <w:r w:rsidDel="002B067D">
                <w:delText>Полное а</w:delText>
              </w:r>
            </w:del>
            <w:ins w:id="13" w:author="Larisa Maykovskaya" w:date="2018-11-06T11:37:00Z">
              <w:r>
                <w:t>А</w:t>
              </w:r>
            </w:ins>
            <w:r w:rsidR="00B3186B" w:rsidRPr="00F205CD">
              <w:t xml:space="preserve">бсолютное давление в грузовом танке составляет </w:t>
            </w:r>
            <w:r w:rsidR="00B3186B">
              <w:t>500</w:t>
            </w:r>
            <w:r w:rsidR="00694087">
              <w:t> кПа</w:t>
            </w:r>
            <w:r w:rsidR="00B3186B" w:rsidRPr="00F205CD">
              <w:t xml:space="preserve">. </w:t>
            </w:r>
          </w:p>
          <w:p w:rsidR="00B3186B" w:rsidRPr="00481AB5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i/>
              </w:rPr>
            </w:pPr>
            <w:r w:rsidRPr="00F205CD">
              <w:t>Каким будет парциальное давление пропана?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81AB5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0915D4"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A</w:t>
            </w:r>
            <w:r w:rsidR="00694087">
              <w:tab/>
            </w:r>
            <w:r>
              <w:t>20</w:t>
            </w:r>
            <w:r w:rsidR="00694087">
              <w:t> кПа</w:t>
            </w:r>
          </w:p>
          <w:p w:rsidR="00B3186B" w:rsidRPr="00F205CD" w:rsidRDefault="00B3186B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B</w:t>
            </w:r>
            <w:r w:rsidR="00694087">
              <w:tab/>
            </w:r>
            <w:r>
              <w:t>80</w:t>
            </w:r>
            <w:r w:rsidR="00694087">
              <w:t> кПа</w:t>
            </w:r>
          </w:p>
          <w:p w:rsidR="00B3186B" w:rsidRPr="00F205CD" w:rsidRDefault="00B3186B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C</w:t>
            </w:r>
            <w:r>
              <w:tab/>
              <w:t>320</w:t>
            </w:r>
            <w:r w:rsidR="00694087">
              <w:t> кПа</w:t>
            </w:r>
          </w:p>
          <w:p w:rsidR="00B3186B" w:rsidRPr="00F205CD" w:rsidRDefault="00B3186B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D</w:t>
            </w:r>
            <w:r>
              <w:tab/>
              <w:t>400</w:t>
            </w:r>
            <w:r w:rsidR="00694087">
              <w:t> кПа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0915D4"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pageBreakBefore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  <w:rPr>
                <w:lang w:val="fr-CH"/>
              </w:rPr>
            </w:pPr>
            <w:r w:rsidRPr="00F205CD">
              <w:lastRenderedPageBreak/>
              <w:t>23</w:t>
            </w:r>
            <w:r w:rsidRPr="00F205CD">
              <w:rPr>
                <w:lang w:val="fr-CH"/>
              </w:rPr>
              <w:t>1 02</w:t>
            </w:r>
            <w:r w:rsidRPr="00F205CD">
              <w:t>.</w:t>
            </w:r>
            <w:r w:rsidRPr="00F205CD">
              <w:rPr>
                <w:lang w:val="fr-CH"/>
              </w:rPr>
              <w:t>1</w:t>
            </w:r>
            <w:r w:rsidRPr="00F205CD">
              <w:t>-0</w:t>
            </w:r>
            <w:r w:rsidRPr="00F205CD">
              <w:rPr>
                <w:lang w:val="fr-CH"/>
              </w:rPr>
              <w:t>4</w:t>
            </w: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9E61B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  <w:rPr>
                <w:lang w:val="en-US"/>
              </w:rPr>
            </w:pPr>
            <w:proofErr w:type="spellStart"/>
            <w:r w:rsidRPr="009E61B9">
              <w:rPr>
                <w:i/>
                <w:lang w:val="en-US"/>
              </w:rPr>
              <w:t>p</w:t>
            </w:r>
            <w:r w:rsidRPr="009E61B9">
              <w:rPr>
                <w:i/>
                <w:vertAlign w:val="subscript"/>
                <w:lang w:val="en-US"/>
              </w:rPr>
              <w:t>tot</w:t>
            </w:r>
            <w:proofErr w:type="spellEnd"/>
            <w:r w:rsidRPr="009E61B9">
              <w:rPr>
                <w:lang w:val="en-US"/>
              </w:rPr>
              <w:t xml:space="preserve"> = </w:t>
            </w:r>
            <w:r w:rsidRPr="00F205CD">
              <w:rPr>
                <w:i/>
                <w:iCs/>
                <w:lang w:val="fr-FR"/>
              </w:rPr>
              <w:sym w:font="Symbol" w:char="F0E5"/>
            </w:r>
            <w:r w:rsidRPr="009E61B9">
              <w:rPr>
                <w:i/>
                <w:lang w:val="en-US"/>
              </w:rPr>
              <w:t>p</w:t>
            </w:r>
            <w:r w:rsidRPr="009E61B9">
              <w:rPr>
                <w:i/>
                <w:vertAlign w:val="subscript"/>
                <w:lang w:val="en-US"/>
              </w:rPr>
              <w:t>i</w:t>
            </w:r>
            <w:r w:rsidRPr="009E61B9">
              <w:rPr>
                <w:lang w:val="en-US"/>
              </w:rPr>
              <w:t xml:space="preserve"> </w:t>
            </w:r>
            <w:r w:rsidRPr="00F205CD">
              <w:t>и</w:t>
            </w:r>
            <w:r w:rsidRPr="009E61B9">
              <w:rPr>
                <w:lang w:val="en-US"/>
              </w:rPr>
              <w:t xml:space="preserve"> Vol.−</w:t>
            </w:r>
            <w:r w:rsidRPr="009E61B9">
              <w:rPr>
                <w:i/>
                <w:lang w:val="en-US"/>
              </w:rPr>
              <w:t xml:space="preserve">% </w:t>
            </w:r>
            <w:r w:rsidRPr="009E61B9">
              <w:rPr>
                <w:lang w:val="en-US"/>
              </w:rPr>
              <w:t xml:space="preserve">= </w:t>
            </w:r>
            <w:r w:rsidRPr="009E61B9">
              <w:rPr>
                <w:i/>
                <w:lang w:val="en-US"/>
              </w:rPr>
              <w:t>p</w:t>
            </w:r>
            <w:r w:rsidRPr="009E61B9">
              <w:rPr>
                <w:i/>
                <w:vertAlign w:val="subscript"/>
                <w:lang w:val="en-US"/>
              </w:rPr>
              <w:t>i</w:t>
            </w:r>
            <w:r w:rsidRPr="009E61B9">
              <w:rPr>
                <w:i/>
                <w:lang w:val="en-US"/>
              </w:rPr>
              <w:t xml:space="preserve"> x 100/ </w:t>
            </w:r>
            <w:proofErr w:type="spellStart"/>
            <w:r w:rsidRPr="009E61B9">
              <w:rPr>
                <w:i/>
                <w:lang w:val="en-US"/>
              </w:rPr>
              <w:t>p</w:t>
            </w:r>
            <w:r w:rsidRPr="009E61B9">
              <w:rPr>
                <w:i/>
                <w:vertAlign w:val="subscript"/>
                <w:lang w:val="en-US"/>
              </w:rPr>
              <w:t>tot</w:t>
            </w:r>
            <w:proofErr w:type="spellEnd"/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C</w:t>
            </w:r>
          </w:p>
        </w:tc>
      </w:tr>
      <w:tr w:rsidR="00B3186B" w:rsidRPr="00F205CD" w:rsidTr="000915D4"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530DEE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В грузовом танке находится смесь азота и пропана. </w:t>
            </w:r>
          </w:p>
          <w:p w:rsidR="00B3186B" w:rsidRPr="00481AB5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Парциальное давление азота составляет </w:t>
            </w:r>
            <w:r>
              <w:t>100</w:t>
            </w:r>
            <w:r w:rsidR="00694087">
              <w:t> кПа</w:t>
            </w:r>
            <w:r w:rsidRPr="00F205CD">
              <w:t xml:space="preserve">, а его объемная доля </w:t>
            </w:r>
            <w:r>
              <w:t>−</w:t>
            </w:r>
            <w:r w:rsidRPr="00F205CD">
              <w:t xml:space="preserve"> 20%. </w:t>
            </w:r>
          </w:p>
          <w:p w:rsidR="00B3186B" w:rsidRPr="00481AB5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i/>
              </w:rPr>
            </w:pPr>
            <w:r w:rsidRPr="00F205CD">
              <w:t>Каким будет парциальное давление пропана?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81AB5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</w:tr>
      <w:tr w:rsidR="00B3186B" w:rsidRPr="00F205CD" w:rsidTr="000915D4"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A</w:t>
            </w:r>
            <w:r w:rsidR="00694087">
              <w:tab/>
            </w:r>
            <w:r>
              <w:t>80</w:t>
            </w:r>
            <w:r w:rsidR="00694087">
              <w:t> кПа</w:t>
            </w:r>
          </w:p>
          <w:p w:rsidR="00B3186B" w:rsidRPr="00F205CD" w:rsidRDefault="00B3186B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B</w:t>
            </w:r>
            <w:r>
              <w:tab/>
              <w:t>320</w:t>
            </w:r>
            <w:r w:rsidR="00694087">
              <w:t> кПа</w:t>
            </w:r>
          </w:p>
          <w:p w:rsidR="00B3186B" w:rsidRPr="00F205CD" w:rsidRDefault="00B3186B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C</w:t>
            </w:r>
            <w:r w:rsidRPr="00F205CD">
              <w:tab/>
            </w:r>
            <w:r>
              <w:t>400</w:t>
            </w:r>
            <w:r w:rsidR="00694087">
              <w:t> кПа</w:t>
            </w:r>
          </w:p>
          <w:p w:rsidR="00B3186B" w:rsidRPr="00F205CD" w:rsidRDefault="00B3186B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D</w:t>
            </w:r>
            <w:r>
              <w:tab/>
              <w:t>500</w:t>
            </w:r>
            <w:r w:rsidR="00694087">
              <w:t> кПа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0915D4"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  <w:rPr>
                <w:lang w:val="fr-CH"/>
              </w:rPr>
            </w:pPr>
            <w:r w:rsidRPr="00F205CD">
              <w:t>23</w:t>
            </w:r>
            <w:r w:rsidRPr="00F205CD">
              <w:rPr>
                <w:lang w:val="fr-CH"/>
              </w:rPr>
              <w:t>1 02</w:t>
            </w:r>
            <w:r w:rsidRPr="00F205CD">
              <w:t>.</w:t>
            </w:r>
            <w:r w:rsidRPr="00F205CD">
              <w:rPr>
                <w:lang w:val="fr-CH"/>
              </w:rPr>
              <w:t>1</w:t>
            </w:r>
            <w:r w:rsidRPr="00F205CD">
              <w:t>-0</w:t>
            </w:r>
            <w:r w:rsidRPr="00F205CD">
              <w:rPr>
                <w:lang w:val="fr-CH"/>
              </w:rPr>
              <w:t>5</w:t>
            </w: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9E61B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  <w:rPr>
                <w:lang w:val="en-US"/>
              </w:rPr>
            </w:pPr>
            <w:proofErr w:type="spellStart"/>
            <w:r w:rsidRPr="009E61B9">
              <w:rPr>
                <w:i/>
                <w:lang w:val="en-US"/>
              </w:rPr>
              <w:t>p</w:t>
            </w:r>
            <w:r w:rsidRPr="009E61B9">
              <w:rPr>
                <w:i/>
                <w:vertAlign w:val="subscript"/>
                <w:lang w:val="en-US"/>
              </w:rPr>
              <w:t>tot</w:t>
            </w:r>
            <w:proofErr w:type="spellEnd"/>
            <w:r w:rsidRPr="009E61B9">
              <w:rPr>
                <w:lang w:val="en-US"/>
              </w:rPr>
              <w:t xml:space="preserve"> = </w:t>
            </w:r>
            <w:r w:rsidRPr="00F205CD">
              <w:rPr>
                <w:i/>
                <w:iCs/>
                <w:lang w:val="fr-FR"/>
              </w:rPr>
              <w:sym w:font="Symbol" w:char="F0E5"/>
            </w:r>
            <w:r w:rsidRPr="009E61B9">
              <w:rPr>
                <w:i/>
                <w:lang w:val="en-US"/>
              </w:rPr>
              <w:t>p</w:t>
            </w:r>
            <w:r w:rsidRPr="009E61B9">
              <w:rPr>
                <w:i/>
                <w:vertAlign w:val="subscript"/>
                <w:lang w:val="en-US"/>
              </w:rPr>
              <w:t>i</w:t>
            </w:r>
            <w:r w:rsidRPr="009E61B9">
              <w:rPr>
                <w:lang w:val="en-US"/>
              </w:rPr>
              <w:t xml:space="preserve"> </w:t>
            </w:r>
            <w:r w:rsidRPr="00F205CD">
              <w:t>и</w:t>
            </w:r>
            <w:r w:rsidRPr="009E61B9">
              <w:rPr>
                <w:lang w:val="en-US"/>
              </w:rPr>
              <w:t xml:space="preserve"> Vol.−</w:t>
            </w:r>
            <w:r w:rsidRPr="009E61B9">
              <w:rPr>
                <w:i/>
                <w:lang w:val="en-US"/>
              </w:rPr>
              <w:t xml:space="preserve">% </w:t>
            </w:r>
            <w:r w:rsidRPr="009E61B9">
              <w:rPr>
                <w:lang w:val="en-US"/>
              </w:rPr>
              <w:t xml:space="preserve">= </w:t>
            </w:r>
            <w:r w:rsidRPr="009E61B9">
              <w:rPr>
                <w:i/>
                <w:lang w:val="en-US"/>
              </w:rPr>
              <w:t>p</w:t>
            </w:r>
            <w:r w:rsidRPr="009E61B9">
              <w:rPr>
                <w:i/>
                <w:vertAlign w:val="subscript"/>
                <w:lang w:val="en-US"/>
              </w:rPr>
              <w:t>i</w:t>
            </w:r>
            <w:r w:rsidRPr="009E61B9">
              <w:rPr>
                <w:i/>
                <w:lang w:val="en-US"/>
              </w:rPr>
              <w:t xml:space="preserve"> x 100/ </w:t>
            </w:r>
            <w:proofErr w:type="spellStart"/>
            <w:r w:rsidRPr="009E61B9">
              <w:rPr>
                <w:i/>
                <w:lang w:val="en-US"/>
              </w:rPr>
              <w:t>p</w:t>
            </w:r>
            <w:r w:rsidRPr="009E61B9">
              <w:rPr>
                <w:i/>
                <w:vertAlign w:val="subscript"/>
                <w:lang w:val="en-US"/>
              </w:rPr>
              <w:t>tot</w:t>
            </w:r>
            <w:proofErr w:type="spellEnd"/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B</w:t>
            </w:r>
          </w:p>
        </w:tc>
      </w:tr>
      <w:tr w:rsidR="00B3186B" w:rsidRPr="00F205CD" w:rsidTr="000915D4"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DB033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Смесь газа в составе 70% по объему пропана и 30% по объему бутана находится в грузовом танке под </w:t>
            </w:r>
            <w:r>
              <w:t xml:space="preserve">абсолютным </w:t>
            </w:r>
            <w:r w:rsidRPr="00F205CD">
              <w:t xml:space="preserve">давлением </w:t>
            </w:r>
            <w:r>
              <w:t>1</w:t>
            </w:r>
            <w:r w:rsidR="000915D4">
              <w:rPr>
                <w:lang w:val="en-US"/>
              </w:rPr>
              <w:t> </w:t>
            </w:r>
            <w:r>
              <w:t>000</w:t>
            </w:r>
            <w:r w:rsidR="00694087">
              <w:t> кПа</w:t>
            </w:r>
            <w:r w:rsidRPr="00F205CD">
              <w:t>.</w:t>
            </w:r>
          </w:p>
          <w:p w:rsidR="00B3186B" w:rsidRPr="00481AB5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i/>
              </w:rPr>
            </w:pPr>
            <w:r w:rsidRPr="00F205CD">
              <w:t>Каким будет парциальное давление бутана?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81AB5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</w:tr>
      <w:tr w:rsidR="00B3186B" w:rsidRPr="00F205CD" w:rsidTr="000915D4"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A</w:t>
            </w:r>
            <w:r>
              <w:tab/>
              <w:t>270</w:t>
            </w:r>
            <w:r w:rsidR="00694087">
              <w:t> кПа</w:t>
            </w:r>
          </w:p>
          <w:p w:rsidR="00B3186B" w:rsidRPr="00F205CD" w:rsidRDefault="00B3186B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B</w:t>
            </w:r>
            <w:r>
              <w:tab/>
              <w:t>300</w:t>
            </w:r>
            <w:r w:rsidR="00694087">
              <w:t> кПа</w:t>
            </w:r>
          </w:p>
          <w:p w:rsidR="00B3186B" w:rsidRPr="00F205CD" w:rsidRDefault="00B3186B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C</w:t>
            </w:r>
            <w:r>
              <w:tab/>
              <w:t>630</w:t>
            </w:r>
            <w:r w:rsidR="00694087">
              <w:t> кПа</w:t>
            </w:r>
          </w:p>
          <w:p w:rsidR="00B3186B" w:rsidRPr="00F205CD" w:rsidRDefault="00B3186B" w:rsidP="00694087">
            <w:pPr>
              <w:tabs>
                <w:tab w:val="right" w:pos="1249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D</w:t>
            </w:r>
            <w:r>
              <w:tab/>
              <w:t>700</w:t>
            </w:r>
            <w:r w:rsidR="00694087">
              <w:t> кПа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0915D4"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  <w:rPr>
                <w:lang w:val="fr-CH"/>
              </w:rPr>
            </w:pPr>
            <w:r w:rsidRPr="00F205CD">
              <w:t>23</w:t>
            </w:r>
            <w:r w:rsidRPr="00F205CD">
              <w:rPr>
                <w:lang w:val="fr-CH"/>
              </w:rPr>
              <w:t>1 02</w:t>
            </w:r>
            <w:r w:rsidRPr="00F205CD">
              <w:t>.</w:t>
            </w:r>
            <w:r w:rsidRPr="00F205CD">
              <w:rPr>
                <w:lang w:val="fr-CH"/>
              </w:rPr>
              <w:t>1</w:t>
            </w:r>
            <w:r w:rsidRPr="00F205CD">
              <w:t>-0</w:t>
            </w:r>
            <w:r w:rsidRPr="00F205CD">
              <w:rPr>
                <w:lang w:val="fr-CH"/>
              </w:rPr>
              <w:t>6</w:t>
            </w: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F205CD">
              <w:t>Исключен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</w:p>
        </w:tc>
      </w:tr>
      <w:tr w:rsidR="00B3186B" w:rsidRPr="00F205CD" w:rsidTr="000915D4"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  <w:rPr>
                <w:lang w:val="fr-CH"/>
              </w:rPr>
            </w:pPr>
            <w:r w:rsidRPr="00F205CD">
              <w:t>23</w:t>
            </w:r>
            <w:r w:rsidRPr="00F205CD">
              <w:rPr>
                <w:lang w:val="fr-CH"/>
              </w:rPr>
              <w:t>1 02</w:t>
            </w:r>
            <w:r w:rsidRPr="00F205CD">
              <w:t>.</w:t>
            </w:r>
            <w:r w:rsidRPr="00F205CD">
              <w:rPr>
                <w:lang w:val="fr-CH"/>
              </w:rPr>
              <w:t>1</w:t>
            </w:r>
            <w:r w:rsidRPr="00F205CD">
              <w:t>-0</w:t>
            </w:r>
            <w:r w:rsidRPr="00F205CD">
              <w:rPr>
                <w:lang w:val="fr-CH"/>
              </w:rPr>
              <w:t>7</w:t>
            </w: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9E61B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  <w:rPr>
                <w:lang w:val="en-US"/>
              </w:rPr>
            </w:pPr>
            <w:proofErr w:type="spellStart"/>
            <w:r w:rsidRPr="009E61B9">
              <w:rPr>
                <w:i/>
                <w:lang w:val="en-US"/>
              </w:rPr>
              <w:t>p</w:t>
            </w:r>
            <w:r w:rsidRPr="009E61B9">
              <w:rPr>
                <w:i/>
                <w:vertAlign w:val="subscript"/>
                <w:lang w:val="en-US"/>
              </w:rPr>
              <w:t>tot</w:t>
            </w:r>
            <w:proofErr w:type="spellEnd"/>
            <w:r w:rsidRPr="009E61B9">
              <w:rPr>
                <w:lang w:val="en-US"/>
              </w:rPr>
              <w:t xml:space="preserve"> = </w:t>
            </w:r>
            <w:r w:rsidRPr="00F205CD">
              <w:rPr>
                <w:i/>
                <w:iCs/>
                <w:lang w:val="fr-FR"/>
              </w:rPr>
              <w:sym w:font="Symbol" w:char="F0E5"/>
            </w:r>
            <w:r w:rsidRPr="009E61B9">
              <w:rPr>
                <w:i/>
                <w:lang w:val="en-US"/>
              </w:rPr>
              <w:t>p</w:t>
            </w:r>
            <w:r w:rsidRPr="009E61B9">
              <w:rPr>
                <w:i/>
                <w:vertAlign w:val="subscript"/>
                <w:lang w:val="en-US"/>
              </w:rPr>
              <w:t>i</w:t>
            </w:r>
            <w:r w:rsidRPr="009E61B9">
              <w:rPr>
                <w:lang w:val="en-US"/>
              </w:rPr>
              <w:t xml:space="preserve"> </w:t>
            </w:r>
            <w:r w:rsidRPr="00F205CD">
              <w:t>и</w:t>
            </w:r>
            <w:r w:rsidRPr="009E61B9">
              <w:rPr>
                <w:lang w:val="en-US"/>
              </w:rPr>
              <w:t xml:space="preserve"> Vol.−</w:t>
            </w:r>
            <w:r w:rsidRPr="009E61B9">
              <w:rPr>
                <w:i/>
                <w:lang w:val="en-US"/>
              </w:rPr>
              <w:t xml:space="preserve">% </w:t>
            </w:r>
            <w:r w:rsidRPr="009E61B9">
              <w:rPr>
                <w:lang w:val="en-US"/>
              </w:rPr>
              <w:t xml:space="preserve">= </w:t>
            </w:r>
            <w:r w:rsidRPr="009E61B9">
              <w:rPr>
                <w:i/>
                <w:lang w:val="en-US"/>
              </w:rPr>
              <w:t>p</w:t>
            </w:r>
            <w:r w:rsidRPr="009E61B9">
              <w:rPr>
                <w:i/>
                <w:vertAlign w:val="subscript"/>
                <w:lang w:val="en-US"/>
              </w:rPr>
              <w:t>i</w:t>
            </w:r>
            <w:r w:rsidRPr="009E61B9">
              <w:rPr>
                <w:i/>
                <w:lang w:val="en-US"/>
              </w:rPr>
              <w:t xml:space="preserve"> x 100/ </w:t>
            </w:r>
            <w:proofErr w:type="spellStart"/>
            <w:r w:rsidRPr="009E61B9">
              <w:rPr>
                <w:i/>
                <w:lang w:val="en-US"/>
              </w:rPr>
              <w:t>p</w:t>
            </w:r>
            <w:r w:rsidRPr="009E61B9">
              <w:rPr>
                <w:i/>
                <w:vertAlign w:val="subscript"/>
                <w:lang w:val="en-US"/>
              </w:rPr>
              <w:t>tot</w:t>
            </w:r>
            <w:proofErr w:type="spellEnd"/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F205CD">
              <w:rPr>
                <w:lang w:val="fr-FR"/>
              </w:rPr>
              <w:t>B</w:t>
            </w:r>
          </w:p>
        </w:tc>
      </w:tr>
      <w:tr w:rsidR="00B3186B" w:rsidRPr="00F205CD" w:rsidTr="000915D4"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530DEE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Смесь газа в составе пропана и бутана находится в грузовом танке под абсолютн</w:t>
            </w:r>
            <w:r>
              <w:t>ым</w:t>
            </w:r>
            <w:r w:rsidRPr="00F205CD">
              <w:t xml:space="preserve"> давлением </w:t>
            </w:r>
            <w:r>
              <w:t>1 000</w:t>
            </w:r>
            <w:r w:rsidR="00694087">
              <w:t> кПа</w:t>
            </w:r>
            <w:r w:rsidRPr="00F205CD">
              <w:t xml:space="preserve">. Парциальное давление пропана составляет </w:t>
            </w:r>
            <w:r>
              <w:t>700</w:t>
            </w:r>
            <w:r w:rsidR="00694087">
              <w:t> кПа</w:t>
            </w:r>
            <w:r w:rsidRPr="00F205CD">
              <w:t xml:space="preserve">. </w:t>
            </w:r>
          </w:p>
          <w:p w:rsidR="00B3186B" w:rsidRPr="00481AB5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  <w:rPr>
                <w:i/>
              </w:rPr>
            </w:pPr>
            <w:r w:rsidRPr="00F205CD">
              <w:t>Какой будет объемная доля бутана?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81AB5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0915D4"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0915D4">
            <w:pPr>
              <w:tabs>
                <w:tab w:val="right" w:pos="1749"/>
                <w:tab w:val="left" w:pos="2268"/>
                <w:tab w:val="left" w:pos="6237"/>
              </w:tabs>
              <w:spacing w:before="40" w:after="120" w:line="240" w:lineRule="auto"/>
            </w:pPr>
            <w:r>
              <w:t>A</w:t>
            </w:r>
            <w:r>
              <w:tab/>
              <w:t>20% по объему</w:t>
            </w:r>
          </w:p>
          <w:p w:rsidR="00B3186B" w:rsidRPr="00F205CD" w:rsidRDefault="00B3186B" w:rsidP="000915D4">
            <w:pPr>
              <w:tabs>
                <w:tab w:val="right" w:pos="1749"/>
                <w:tab w:val="left" w:pos="2268"/>
                <w:tab w:val="left" w:pos="6237"/>
              </w:tabs>
              <w:spacing w:before="40" w:after="120" w:line="240" w:lineRule="auto"/>
            </w:pPr>
            <w:r>
              <w:t>B</w:t>
            </w:r>
            <w:r>
              <w:tab/>
              <w:t>30% по объему</w:t>
            </w:r>
          </w:p>
          <w:p w:rsidR="00B3186B" w:rsidRPr="00F205CD" w:rsidRDefault="00B3186B" w:rsidP="000915D4">
            <w:pPr>
              <w:tabs>
                <w:tab w:val="right" w:pos="1749"/>
                <w:tab w:val="left" w:pos="2268"/>
                <w:tab w:val="left" w:pos="6237"/>
              </w:tabs>
              <w:spacing w:before="40" w:after="120" w:line="240" w:lineRule="auto"/>
            </w:pPr>
            <w:r>
              <w:t>C</w:t>
            </w:r>
            <w:r>
              <w:tab/>
              <w:t>40% по объему</w:t>
            </w:r>
          </w:p>
          <w:p w:rsidR="00B3186B" w:rsidRPr="00F205CD" w:rsidRDefault="00B3186B" w:rsidP="000915D4">
            <w:pPr>
              <w:tabs>
                <w:tab w:val="right" w:pos="1749"/>
                <w:tab w:val="left" w:pos="2268"/>
                <w:tab w:val="left" w:pos="6237"/>
              </w:tabs>
              <w:spacing w:before="40" w:after="120" w:line="240" w:lineRule="auto"/>
            </w:pPr>
            <w:r>
              <w:t>D</w:t>
            </w:r>
            <w:r>
              <w:tab/>
              <w:t>60% по объему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0915D4"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pageBreakBefore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  <w:rPr>
                <w:lang w:val="fr-CH"/>
              </w:rPr>
            </w:pPr>
            <w:r w:rsidRPr="00F205CD">
              <w:lastRenderedPageBreak/>
              <w:t>23</w:t>
            </w:r>
            <w:r w:rsidRPr="00F205CD">
              <w:rPr>
                <w:lang w:val="fr-CH"/>
              </w:rPr>
              <w:t>1 02</w:t>
            </w:r>
            <w:r w:rsidRPr="00F205CD">
              <w:t>.</w:t>
            </w:r>
            <w:r w:rsidRPr="00F205CD">
              <w:rPr>
                <w:lang w:val="fr-CH"/>
              </w:rPr>
              <w:t>1</w:t>
            </w:r>
            <w:r w:rsidRPr="00F205CD">
              <w:t>-0</w:t>
            </w:r>
            <w:r w:rsidRPr="00F205CD">
              <w:rPr>
                <w:lang w:val="fr-CH"/>
              </w:rPr>
              <w:t>8</w:t>
            </w: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9E61B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  <w:rPr>
                <w:lang w:val="en-US"/>
              </w:rPr>
            </w:pPr>
            <w:proofErr w:type="spellStart"/>
            <w:r w:rsidRPr="009E61B9">
              <w:rPr>
                <w:i/>
                <w:lang w:val="en-US"/>
              </w:rPr>
              <w:t>p</w:t>
            </w:r>
            <w:r w:rsidRPr="009E61B9">
              <w:rPr>
                <w:i/>
                <w:vertAlign w:val="subscript"/>
                <w:lang w:val="en-US"/>
              </w:rPr>
              <w:t>tot</w:t>
            </w:r>
            <w:proofErr w:type="spellEnd"/>
            <w:r w:rsidRPr="009E61B9">
              <w:rPr>
                <w:lang w:val="en-US"/>
              </w:rPr>
              <w:t xml:space="preserve"> = </w:t>
            </w:r>
            <w:r w:rsidRPr="00F205CD">
              <w:rPr>
                <w:i/>
                <w:iCs/>
                <w:lang w:val="fr-FR"/>
              </w:rPr>
              <w:sym w:font="Symbol" w:char="F0E5"/>
            </w:r>
            <w:r w:rsidRPr="009E61B9">
              <w:rPr>
                <w:i/>
                <w:lang w:val="en-US"/>
              </w:rPr>
              <w:t>p</w:t>
            </w:r>
            <w:r w:rsidRPr="009E61B9">
              <w:rPr>
                <w:i/>
                <w:vertAlign w:val="subscript"/>
                <w:lang w:val="en-US"/>
              </w:rPr>
              <w:t>i</w:t>
            </w:r>
            <w:r w:rsidRPr="009E61B9">
              <w:rPr>
                <w:lang w:val="en-US"/>
              </w:rPr>
              <w:t xml:space="preserve"> </w:t>
            </w:r>
            <w:r w:rsidRPr="00F205CD">
              <w:t>и</w:t>
            </w:r>
            <w:r w:rsidRPr="009E61B9">
              <w:rPr>
                <w:lang w:val="en-US"/>
              </w:rPr>
              <w:t xml:space="preserve"> Vol.−</w:t>
            </w:r>
            <w:r w:rsidRPr="009E61B9">
              <w:rPr>
                <w:i/>
                <w:lang w:val="en-US"/>
              </w:rPr>
              <w:t xml:space="preserve">% </w:t>
            </w:r>
            <w:r w:rsidRPr="009E61B9">
              <w:rPr>
                <w:lang w:val="en-US"/>
              </w:rPr>
              <w:t xml:space="preserve">= </w:t>
            </w:r>
            <w:r w:rsidRPr="009E61B9">
              <w:rPr>
                <w:i/>
                <w:lang w:val="en-US"/>
              </w:rPr>
              <w:t>p</w:t>
            </w:r>
            <w:r w:rsidRPr="009E61B9">
              <w:rPr>
                <w:i/>
                <w:vertAlign w:val="subscript"/>
                <w:lang w:val="en-US"/>
              </w:rPr>
              <w:t>i</w:t>
            </w:r>
            <w:r w:rsidRPr="009E61B9">
              <w:rPr>
                <w:i/>
                <w:lang w:val="en-US"/>
              </w:rPr>
              <w:t xml:space="preserve"> x 100/ </w:t>
            </w:r>
            <w:proofErr w:type="spellStart"/>
            <w:r w:rsidRPr="009E61B9">
              <w:rPr>
                <w:i/>
                <w:lang w:val="en-US"/>
              </w:rPr>
              <w:t>p</w:t>
            </w:r>
            <w:r w:rsidRPr="009E61B9">
              <w:rPr>
                <w:i/>
                <w:vertAlign w:val="subscript"/>
                <w:lang w:val="en-US"/>
              </w:rPr>
              <w:t>tot</w:t>
            </w:r>
            <w:proofErr w:type="spellEnd"/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C</w:t>
            </w:r>
          </w:p>
        </w:tc>
      </w:tr>
      <w:tr w:rsidR="00B3186B" w:rsidRPr="00F205CD" w:rsidTr="000915D4"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81AB5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Смесь газа в составе пропана, бутана и изобутана находится в грузовом танке под абсолютн</w:t>
            </w:r>
            <w:r>
              <w:t>ым</w:t>
            </w:r>
            <w:r w:rsidRPr="00F205CD">
              <w:t xml:space="preserve"> давлением </w:t>
            </w:r>
            <w:r>
              <w:t>1</w:t>
            </w:r>
            <w:r w:rsidRPr="00481AB5">
              <w:t xml:space="preserve"> </w:t>
            </w:r>
            <w:r>
              <w:t>000</w:t>
            </w:r>
            <w:r w:rsidR="00694087">
              <w:t> кПа</w:t>
            </w:r>
            <w:r w:rsidRPr="00F205CD">
              <w:t xml:space="preserve">. </w:t>
            </w:r>
          </w:p>
          <w:p w:rsidR="00B3186B" w:rsidRPr="00481AB5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Парциальное давление бутана и изобутана составляет соответственно </w:t>
            </w:r>
            <w:r>
              <w:t>200</w:t>
            </w:r>
            <w:r w:rsidR="00694087">
              <w:t> кПа</w:t>
            </w:r>
            <w:r w:rsidRPr="00F205CD">
              <w:t xml:space="preserve"> и </w:t>
            </w:r>
            <w:r>
              <w:t>300</w:t>
            </w:r>
            <w:r w:rsidR="00694087">
              <w:t> кПа</w:t>
            </w:r>
            <w:r w:rsidRPr="00F205CD">
              <w:t xml:space="preserve">. </w:t>
            </w:r>
          </w:p>
          <w:p w:rsidR="00B3186B" w:rsidRPr="00481AB5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i/>
              </w:rPr>
            </w:pPr>
            <w:r w:rsidRPr="00F205CD">
              <w:t>Какой будет объемная доля пропана?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81AB5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</w:tr>
      <w:tr w:rsidR="00B3186B" w:rsidRPr="00F205CD" w:rsidTr="000915D4"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0915D4">
            <w:pPr>
              <w:tabs>
                <w:tab w:val="right" w:pos="1749"/>
                <w:tab w:val="left" w:pos="2268"/>
                <w:tab w:val="left" w:pos="6237"/>
              </w:tabs>
              <w:spacing w:before="40" w:after="120" w:line="240" w:lineRule="auto"/>
            </w:pPr>
            <w:r>
              <w:t>A</w:t>
            </w:r>
            <w:r>
              <w:tab/>
              <w:t>30% по объему</w:t>
            </w:r>
          </w:p>
          <w:p w:rsidR="00B3186B" w:rsidRPr="00F205CD" w:rsidRDefault="00B3186B" w:rsidP="000915D4">
            <w:pPr>
              <w:tabs>
                <w:tab w:val="right" w:pos="1749"/>
                <w:tab w:val="left" w:pos="2268"/>
                <w:tab w:val="left" w:pos="6237"/>
              </w:tabs>
              <w:spacing w:before="40" w:after="120" w:line="240" w:lineRule="auto"/>
            </w:pPr>
            <w:r>
              <w:t>B</w:t>
            </w:r>
            <w:r>
              <w:tab/>
              <w:t>40% по объему</w:t>
            </w:r>
          </w:p>
          <w:p w:rsidR="00B3186B" w:rsidRPr="00F205CD" w:rsidRDefault="00B3186B" w:rsidP="000915D4">
            <w:pPr>
              <w:tabs>
                <w:tab w:val="right" w:pos="1749"/>
                <w:tab w:val="left" w:pos="2268"/>
                <w:tab w:val="left" w:pos="6237"/>
              </w:tabs>
              <w:spacing w:before="40" w:after="120" w:line="240" w:lineRule="auto"/>
            </w:pPr>
            <w:r>
              <w:t>C</w:t>
            </w:r>
            <w:r>
              <w:tab/>
              <w:t>50% по объему</w:t>
            </w:r>
          </w:p>
          <w:p w:rsidR="00B3186B" w:rsidRPr="00F205CD" w:rsidRDefault="00B3186B" w:rsidP="000915D4">
            <w:pPr>
              <w:tabs>
                <w:tab w:val="right" w:pos="1749"/>
                <w:tab w:val="left" w:pos="2268"/>
                <w:tab w:val="left" w:pos="6237"/>
              </w:tabs>
              <w:spacing w:before="40" w:after="120" w:line="240" w:lineRule="auto"/>
            </w:pPr>
            <w:r>
              <w:t>D</w:t>
            </w:r>
            <w:r>
              <w:tab/>
              <w:t>60% по объему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0915D4"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2775A2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F205CD">
              <w:t>23</w:t>
            </w:r>
            <w:r w:rsidRPr="002775A2">
              <w:t>1 02</w:t>
            </w:r>
            <w:r w:rsidRPr="00F205CD">
              <w:t>.</w:t>
            </w:r>
            <w:r w:rsidRPr="002775A2">
              <w:t>1</w:t>
            </w:r>
            <w:r w:rsidRPr="00F205CD">
              <w:t>-0</w:t>
            </w:r>
            <w:r w:rsidRPr="002775A2">
              <w:t>9</w:t>
            </w: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530DEE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  <w:rPr>
                <w:lang w:val="en-US"/>
              </w:rPr>
            </w:pPr>
            <w:proofErr w:type="spellStart"/>
            <w:r w:rsidRPr="009E61B9">
              <w:rPr>
                <w:i/>
                <w:lang w:val="en-US"/>
              </w:rPr>
              <w:t>p</w:t>
            </w:r>
            <w:r w:rsidRPr="009E61B9">
              <w:rPr>
                <w:i/>
                <w:vertAlign w:val="subscript"/>
                <w:lang w:val="en-US"/>
              </w:rPr>
              <w:t>tot</w:t>
            </w:r>
            <w:proofErr w:type="spellEnd"/>
            <w:r w:rsidRPr="00530DEE">
              <w:rPr>
                <w:lang w:val="en-US"/>
              </w:rPr>
              <w:t xml:space="preserve"> = </w:t>
            </w:r>
            <w:r w:rsidRPr="00F205CD">
              <w:rPr>
                <w:i/>
                <w:iCs/>
                <w:lang w:val="fr-FR"/>
              </w:rPr>
              <w:sym w:font="Symbol" w:char="F0E5"/>
            </w:r>
            <w:r w:rsidRPr="009E61B9">
              <w:rPr>
                <w:i/>
                <w:lang w:val="en-US"/>
              </w:rPr>
              <w:t>p</w:t>
            </w:r>
            <w:r w:rsidRPr="009E61B9">
              <w:rPr>
                <w:i/>
                <w:vertAlign w:val="subscript"/>
                <w:lang w:val="en-US"/>
              </w:rPr>
              <w:t>i</w:t>
            </w:r>
            <w:r w:rsidRPr="00530DEE">
              <w:rPr>
                <w:lang w:val="en-US"/>
              </w:rPr>
              <w:t xml:space="preserve"> </w:t>
            </w:r>
            <w:r w:rsidRPr="00F205CD">
              <w:t>и</w:t>
            </w:r>
            <w:r w:rsidRPr="00530DEE">
              <w:rPr>
                <w:lang w:val="en-US"/>
              </w:rPr>
              <w:t xml:space="preserve"> </w:t>
            </w:r>
            <w:r w:rsidRPr="009E61B9">
              <w:rPr>
                <w:lang w:val="en-US"/>
              </w:rPr>
              <w:t>Vol</w:t>
            </w:r>
            <w:r w:rsidRPr="00530DEE">
              <w:rPr>
                <w:lang w:val="en-US"/>
              </w:rPr>
              <w:t>.−</w:t>
            </w:r>
            <w:r w:rsidRPr="00530DEE">
              <w:rPr>
                <w:i/>
                <w:lang w:val="en-US"/>
              </w:rPr>
              <w:t xml:space="preserve">% </w:t>
            </w:r>
            <w:r w:rsidRPr="00530DEE">
              <w:rPr>
                <w:lang w:val="en-US"/>
              </w:rPr>
              <w:t xml:space="preserve">= </w:t>
            </w:r>
            <w:r w:rsidRPr="009E61B9">
              <w:rPr>
                <w:i/>
                <w:lang w:val="en-US"/>
              </w:rPr>
              <w:t>p</w:t>
            </w:r>
            <w:r w:rsidRPr="009E61B9">
              <w:rPr>
                <w:i/>
                <w:vertAlign w:val="subscript"/>
                <w:lang w:val="en-US"/>
              </w:rPr>
              <w:t>i</w:t>
            </w:r>
            <w:r w:rsidRPr="00530DEE">
              <w:rPr>
                <w:i/>
                <w:lang w:val="en-US"/>
              </w:rPr>
              <w:t xml:space="preserve"> </w:t>
            </w:r>
            <w:r w:rsidRPr="009E61B9">
              <w:rPr>
                <w:i/>
                <w:lang w:val="en-US"/>
              </w:rPr>
              <w:t>x</w:t>
            </w:r>
            <w:r w:rsidRPr="00530DEE">
              <w:rPr>
                <w:i/>
                <w:lang w:val="en-US"/>
              </w:rPr>
              <w:t xml:space="preserve"> 100/ </w:t>
            </w:r>
            <w:proofErr w:type="spellStart"/>
            <w:r w:rsidRPr="009E61B9">
              <w:rPr>
                <w:i/>
                <w:lang w:val="en-US"/>
              </w:rPr>
              <w:t>p</w:t>
            </w:r>
            <w:r w:rsidRPr="009E61B9">
              <w:rPr>
                <w:i/>
                <w:vertAlign w:val="subscript"/>
                <w:lang w:val="en-US"/>
              </w:rPr>
              <w:t>tot</w:t>
            </w:r>
            <w:proofErr w:type="spellEnd"/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2775A2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F205CD">
              <w:rPr>
                <w:lang w:val="fr-FR"/>
              </w:rPr>
              <w:t>D</w:t>
            </w:r>
          </w:p>
        </w:tc>
      </w:tr>
      <w:tr w:rsidR="00B3186B" w:rsidRPr="00F205CD" w:rsidTr="000915D4"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DB033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В случае смеси азота и кислорода под абсолютн</w:t>
            </w:r>
            <w:r>
              <w:t>ым</w:t>
            </w:r>
            <w:r w:rsidRPr="00F205CD">
              <w:t xml:space="preserve"> давлением </w:t>
            </w:r>
            <w:r>
              <w:t>2 000</w:t>
            </w:r>
            <w:r w:rsidR="00694087">
              <w:t> кПа</w:t>
            </w:r>
            <w:r w:rsidRPr="00F205CD">
              <w:t xml:space="preserve"> парциальное давление кислорода составляет</w:t>
            </w:r>
            <w:r w:rsidRPr="00CB0F10">
              <w:t xml:space="preserve"> </w:t>
            </w:r>
            <w:r>
              <w:t>100</w:t>
            </w:r>
            <w:r w:rsidR="00694087">
              <w:t> кПа</w:t>
            </w:r>
            <w:r w:rsidRPr="00F205CD">
              <w:t xml:space="preserve">. </w:t>
            </w:r>
          </w:p>
          <w:p w:rsidR="00B3186B" w:rsidRPr="00CB0F10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i/>
              </w:rPr>
            </w:pPr>
            <w:r w:rsidRPr="00F205CD">
              <w:t>Какой будет объемная доля азота?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CB0F10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0915D4">
        <w:tc>
          <w:tcPr>
            <w:tcW w:w="1316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  <w:tc>
          <w:tcPr>
            <w:tcW w:w="5519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0915D4">
            <w:pPr>
              <w:tabs>
                <w:tab w:val="right" w:pos="1749"/>
                <w:tab w:val="left" w:pos="2268"/>
                <w:tab w:val="left" w:pos="6237"/>
              </w:tabs>
              <w:spacing w:before="40" w:after="120" w:line="240" w:lineRule="auto"/>
            </w:pPr>
            <w:r>
              <w:t>A</w:t>
            </w:r>
            <w:r>
              <w:tab/>
              <w:t>86% по объему</w:t>
            </w:r>
          </w:p>
          <w:p w:rsidR="00B3186B" w:rsidRPr="00F205CD" w:rsidRDefault="00B3186B" w:rsidP="000915D4">
            <w:pPr>
              <w:tabs>
                <w:tab w:val="right" w:pos="1749"/>
                <w:tab w:val="left" w:pos="2268"/>
                <w:tab w:val="left" w:pos="6237"/>
              </w:tabs>
              <w:spacing w:before="40" w:after="120" w:line="240" w:lineRule="auto"/>
            </w:pPr>
            <w:r>
              <w:t>B</w:t>
            </w:r>
            <w:r>
              <w:tab/>
              <w:t>90% по объему</w:t>
            </w:r>
          </w:p>
          <w:p w:rsidR="00B3186B" w:rsidRPr="00F205CD" w:rsidRDefault="00B3186B" w:rsidP="000915D4">
            <w:pPr>
              <w:tabs>
                <w:tab w:val="right" w:pos="1749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C</w:t>
            </w:r>
            <w:r w:rsidRPr="00F205CD">
              <w:tab/>
            </w:r>
            <w:r>
              <w:t>90,5% по объему</w:t>
            </w:r>
          </w:p>
          <w:p w:rsidR="00B3186B" w:rsidRPr="00F205CD" w:rsidRDefault="00B3186B" w:rsidP="000915D4">
            <w:pPr>
              <w:tabs>
                <w:tab w:val="right" w:pos="1749"/>
                <w:tab w:val="left" w:pos="2268"/>
                <w:tab w:val="left" w:pos="6237"/>
              </w:tabs>
              <w:spacing w:before="40" w:after="120" w:line="240" w:lineRule="auto"/>
            </w:pPr>
            <w:r>
              <w:t>D</w:t>
            </w:r>
            <w:r>
              <w:tab/>
              <w:t>95% по объему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</w:tbl>
    <w:p w:rsidR="00B3186B" w:rsidRPr="00CE4715" w:rsidRDefault="00B3186B" w:rsidP="00B3186B">
      <w:pPr>
        <w:tabs>
          <w:tab w:val="left" w:pos="567"/>
          <w:tab w:val="left" w:pos="1134"/>
          <w:tab w:val="left" w:pos="1701"/>
          <w:tab w:val="left" w:pos="2268"/>
          <w:tab w:val="left" w:pos="6237"/>
        </w:tabs>
        <w:spacing w:line="288" w:lineRule="auto"/>
        <w:rPr>
          <w:sz w:val="24"/>
        </w:rPr>
      </w:pPr>
      <w:r>
        <w:rPr>
          <w:sz w:val="24"/>
        </w:rPr>
        <w:br w:type="page"/>
      </w:r>
    </w:p>
    <w:tbl>
      <w:tblPr>
        <w:tblW w:w="8505" w:type="dxa"/>
        <w:tblInd w:w="113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99"/>
        <w:gridCol w:w="5508"/>
        <w:gridCol w:w="1698"/>
      </w:tblGrid>
      <w:tr w:rsidR="00B3186B" w:rsidRPr="00AA32CE" w:rsidTr="000915D4">
        <w:trPr>
          <w:tblHeader/>
        </w:trPr>
        <w:tc>
          <w:tcPr>
            <w:tcW w:w="1701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6C414E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rPr>
                <w:b/>
                <w:sz w:val="28"/>
                <w:szCs w:val="28"/>
              </w:rPr>
            </w:pPr>
            <w:r w:rsidRPr="006C414E">
              <w:rPr>
                <w:b/>
                <w:sz w:val="28"/>
                <w:szCs w:val="28"/>
              </w:rPr>
              <w:lastRenderedPageBreak/>
              <w:t>Знания по физике и химии</w:t>
            </w:r>
          </w:p>
          <w:p w:rsidR="00B3186B" w:rsidRPr="006C414E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</w:pPr>
            <w:r w:rsidRPr="006C414E">
              <w:rPr>
                <w:b/>
              </w:rPr>
              <w:t>Целевая тема 2.2: Парциальное давление и газовые смеси</w:t>
            </w:r>
            <w:r w:rsidRPr="006C414E">
              <w:rPr>
                <w:b/>
              </w:rPr>
              <w:br/>
              <w:t>Повышение давления и выпуск газов из грузовых танков</w:t>
            </w:r>
          </w:p>
        </w:tc>
      </w:tr>
      <w:tr w:rsidR="00B3186B" w:rsidRPr="006C414E" w:rsidTr="000915D4">
        <w:trPr>
          <w:tblHeader/>
        </w:trPr>
        <w:tc>
          <w:tcPr>
            <w:tcW w:w="130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6C414E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6C414E">
              <w:rPr>
                <w:i/>
                <w:sz w:val="16"/>
              </w:rPr>
              <w:t>Номер</w:t>
            </w:r>
          </w:p>
        </w:tc>
        <w:tc>
          <w:tcPr>
            <w:tcW w:w="55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6C414E" w:rsidRDefault="00B3186B" w:rsidP="00694087">
            <w:pPr>
              <w:tabs>
                <w:tab w:val="left" w:pos="832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6C414E">
              <w:rPr>
                <w:i/>
                <w:sz w:val="16"/>
              </w:rPr>
              <w:t>Источник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6C414E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6C414E">
              <w:rPr>
                <w:i/>
                <w:sz w:val="16"/>
              </w:rPr>
              <w:t>Правильный ответ</w:t>
            </w:r>
          </w:p>
        </w:tc>
      </w:tr>
      <w:tr w:rsidR="00B3186B" w:rsidRPr="00F205CD" w:rsidTr="000915D4">
        <w:tc>
          <w:tcPr>
            <w:tcW w:w="1302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i/>
                <w:vertAlign w:val="subscript"/>
              </w:rPr>
            </w:pPr>
            <w:r w:rsidRPr="00F205CD">
              <w:t>23</w:t>
            </w:r>
            <w:r w:rsidRPr="00F205CD">
              <w:rPr>
                <w:lang w:val="fr-CH"/>
              </w:rPr>
              <w:t>1 02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-01</w:t>
            </w:r>
          </w:p>
        </w:tc>
        <w:tc>
          <w:tcPr>
            <w:tcW w:w="551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proofErr w:type="spellStart"/>
            <w:proofErr w:type="gramStart"/>
            <w:r w:rsidRPr="00F205CD">
              <w:rPr>
                <w:i/>
                <w:lang w:val="fr-FR"/>
              </w:rPr>
              <w:t>p</w:t>
            </w:r>
            <w:r w:rsidRPr="00F205CD">
              <w:rPr>
                <w:i/>
                <w:vertAlign w:val="subscript"/>
                <w:lang w:val="fr-FR"/>
              </w:rPr>
              <w:t>tot</w:t>
            </w:r>
            <w:proofErr w:type="spellEnd"/>
            <w:proofErr w:type="gramEnd"/>
            <w:r w:rsidRPr="00F205CD">
              <w:rPr>
                <w:i/>
              </w:rPr>
              <w:t xml:space="preserve"> = </w:t>
            </w:r>
            <w:r w:rsidRPr="00F205CD">
              <w:rPr>
                <w:i/>
                <w:iCs/>
                <w:lang w:val="fr-FR"/>
              </w:rPr>
              <w:sym w:font="Symbol" w:char="F0E5"/>
            </w:r>
            <w:r w:rsidRPr="00F205CD">
              <w:rPr>
                <w:i/>
                <w:lang w:val="fr-FR"/>
              </w:rPr>
              <w:t>p</w:t>
            </w:r>
            <w:r w:rsidRPr="00F205CD">
              <w:rPr>
                <w:i/>
                <w:vertAlign w:val="subscript"/>
                <w:lang w:val="fr-FR"/>
              </w:rPr>
              <w:t>i</w:t>
            </w:r>
            <w:r w:rsidRPr="00F205CD">
              <w:t xml:space="preserve">, объемная доля в процентах = </w:t>
            </w:r>
            <w:proofErr w:type="spellStart"/>
            <w:r w:rsidRPr="00F205CD">
              <w:rPr>
                <w:i/>
                <w:lang w:val="fr-FR"/>
              </w:rPr>
              <w:t>p</w:t>
            </w:r>
            <w:r w:rsidRPr="00F205CD">
              <w:rPr>
                <w:i/>
                <w:vertAlign w:val="subscript"/>
                <w:lang w:val="fr-FR"/>
              </w:rPr>
              <w:t>i</w:t>
            </w:r>
            <w:proofErr w:type="spellEnd"/>
            <w:r w:rsidRPr="00F205CD">
              <w:rPr>
                <w:i/>
              </w:rPr>
              <w:t xml:space="preserve"> </w:t>
            </w:r>
            <w:r w:rsidRPr="00F205CD">
              <w:rPr>
                <w:i/>
                <w:lang w:val="fr-FR"/>
              </w:rPr>
              <w:t>x</w:t>
            </w:r>
            <w:r w:rsidRPr="00F205CD">
              <w:rPr>
                <w:i/>
              </w:rPr>
              <w:t xml:space="preserve"> 100/ </w:t>
            </w:r>
            <w:proofErr w:type="spellStart"/>
            <w:r w:rsidRPr="00F205CD">
              <w:rPr>
                <w:i/>
                <w:lang w:val="fr-FR"/>
              </w:rPr>
              <w:t>p</w:t>
            </w:r>
            <w:r w:rsidRPr="00F205CD">
              <w:rPr>
                <w:i/>
                <w:vertAlign w:val="subscript"/>
                <w:lang w:val="fr-FR"/>
              </w:rPr>
              <w:t>tot</w:t>
            </w:r>
            <w:proofErr w:type="spellEnd"/>
            <w:r w:rsidRPr="00F205CD">
              <w:t xml:space="preserve"> </w:t>
            </w:r>
            <w:r>
              <w:br/>
            </w:r>
            <w:r w:rsidRPr="00F205CD">
              <w:t xml:space="preserve">и </w:t>
            </w:r>
            <w:r w:rsidRPr="00F205CD">
              <w:rPr>
                <w:i/>
                <w:lang w:val="fr-FR"/>
              </w:rPr>
              <w:t>p</w:t>
            </w:r>
            <w:r w:rsidRPr="00F205CD">
              <w:rPr>
                <w:i/>
              </w:rPr>
              <w:t xml:space="preserve"> * </w:t>
            </w:r>
            <w:r w:rsidRPr="00F205CD">
              <w:rPr>
                <w:i/>
                <w:lang w:val="fr-FR"/>
              </w:rPr>
              <w:t>V</w:t>
            </w:r>
            <w:r w:rsidRPr="00F205CD">
              <w:t xml:space="preserve"> = константа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F205CD">
              <w:t>В</w:t>
            </w:r>
          </w:p>
        </w:tc>
      </w:tr>
      <w:tr w:rsidR="00B3186B" w:rsidRPr="00F205CD" w:rsidTr="000915D4"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530DEE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В грузовом танке содержится газовая смесь в составе 80% по объему пропана и 20% по объему бутана под абсолютн</w:t>
            </w:r>
            <w:r>
              <w:t>ым</w:t>
            </w:r>
            <w:r w:rsidRPr="00F205CD">
              <w:t xml:space="preserve"> давлением </w:t>
            </w:r>
            <w:r>
              <w:t>500</w:t>
            </w:r>
            <w:r w:rsidR="00694087">
              <w:t> кПа</w:t>
            </w:r>
            <w:r w:rsidRPr="00F205CD">
              <w:t xml:space="preserve">. </w:t>
            </w:r>
          </w:p>
          <w:p w:rsidR="00B3186B" w:rsidRPr="00530DEE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После разгерметизации грузовых танков (избыточное давление равно 0) абсолютное давление в танке доведено до </w:t>
            </w:r>
            <w:r>
              <w:t>400</w:t>
            </w:r>
            <w:r w:rsidR="00694087">
              <w:t> кПа</w:t>
            </w:r>
            <w:r w:rsidRPr="00F205CD">
              <w:t xml:space="preserve">. </w:t>
            </w:r>
          </w:p>
          <w:p w:rsidR="00B3186B" w:rsidRPr="00CB0F10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i/>
              </w:rPr>
            </w:pPr>
            <w:r w:rsidRPr="00F205CD">
              <w:t>Какой будет в этом случае объемная доля пропана?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0915D4"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0915D4">
            <w:pPr>
              <w:tabs>
                <w:tab w:val="right" w:pos="1749"/>
                <w:tab w:val="left" w:pos="2268"/>
                <w:tab w:val="left" w:pos="6237"/>
              </w:tabs>
              <w:spacing w:before="40" w:after="120" w:line="240" w:lineRule="auto"/>
            </w:pPr>
            <w:r>
              <w:t>A</w:t>
            </w:r>
            <w:r>
              <w:tab/>
              <w:t>16% по объему</w:t>
            </w:r>
          </w:p>
          <w:p w:rsidR="00B3186B" w:rsidRPr="00F205CD" w:rsidRDefault="00B3186B" w:rsidP="000915D4">
            <w:pPr>
              <w:tabs>
                <w:tab w:val="right" w:pos="1749"/>
                <w:tab w:val="left" w:pos="2268"/>
                <w:tab w:val="left" w:pos="6237"/>
              </w:tabs>
              <w:spacing w:before="40" w:after="120" w:line="240" w:lineRule="auto"/>
            </w:pPr>
            <w:r>
              <w:t>B</w:t>
            </w:r>
            <w:r>
              <w:tab/>
              <w:t>20% по объему</w:t>
            </w:r>
          </w:p>
          <w:p w:rsidR="00B3186B" w:rsidRPr="00F205CD" w:rsidRDefault="00B3186B" w:rsidP="000915D4">
            <w:pPr>
              <w:tabs>
                <w:tab w:val="right" w:pos="1749"/>
                <w:tab w:val="left" w:pos="2268"/>
                <w:tab w:val="left" w:pos="6237"/>
              </w:tabs>
              <w:spacing w:before="40" w:after="120" w:line="240" w:lineRule="auto"/>
            </w:pPr>
            <w:r>
              <w:t>C</w:t>
            </w:r>
            <w:r>
              <w:tab/>
              <w:t>25% по объему</w:t>
            </w:r>
          </w:p>
          <w:p w:rsidR="00B3186B" w:rsidRPr="00F205CD" w:rsidRDefault="00B3186B" w:rsidP="000915D4">
            <w:pPr>
              <w:tabs>
                <w:tab w:val="right" w:pos="1749"/>
                <w:tab w:val="left" w:pos="2268"/>
                <w:tab w:val="left" w:pos="6237"/>
              </w:tabs>
              <w:spacing w:before="40" w:after="120" w:line="240" w:lineRule="auto"/>
            </w:pPr>
            <w:r>
              <w:t>D</w:t>
            </w:r>
            <w:r>
              <w:tab/>
              <w:t>32% по объему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0915D4"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i/>
                <w:vertAlign w:val="subscript"/>
                <w:lang w:val="fr-CH"/>
              </w:rPr>
            </w:pPr>
            <w:r w:rsidRPr="00F205CD">
              <w:t>23</w:t>
            </w:r>
            <w:r w:rsidRPr="00F205CD">
              <w:rPr>
                <w:lang w:val="fr-CH"/>
              </w:rPr>
              <w:t>1 02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2</w:t>
            </w: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proofErr w:type="spellStart"/>
            <w:proofErr w:type="gramStart"/>
            <w:r w:rsidRPr="00F205CD">
              <w:rPr>
                <w:i/>
                <w:lang w:val="fr-FR"/>
              </w:rPr>
              <w:t>p</w:t>
            </w:r>
            <w:r w:rsidRPr="00F205CD">
              <w:rPr>
                <w:i/>
                <w:vertAlign w:val="subscript"/>
                <w:lang w:val="fr-FR"/>
              </w:rPr>
              <w:t>tot</w:t>
            </w:r>
            <w:proofErr w:type="spellEnd"/>
            <w:proofErr w:type="gramEnd"/>
            <w:r w:rsidRPr="00F205CD">
              <w:rPr>
                <w:i/>
              </w:rPr>
              <w:t xml:space="preserve"> = </w:t>
            </w:r>
            <w:r w:rsidRPr="00F205CD">
              <w:rPr>
                <w:i/>
                <w:iCs/>
                <w:lang w:val="fr-FR"/>
              </w:rPr>
              <w:sym w:font="Symbol" w:char="F0E5"/>
            </w:r>
            <w:r w:rsidRPr="00F205CD">
              <w:rPr>
                <w:i/>
                <w:lang w:val="fr-FR"/>
              </w:rPr>
              <w:t>p</w:t>
            </w:r>
            <w:r w:rsidRPr="00F205CD">
              <w:rPr>
                <w:i/>
                <w:vertAlign w:val="subscript"/>
                <w:lang w:val="fr-FR"/>
              </w:rPr>
              <w:t>i</w:t>
            </w:r>
            <w:r w:rsidRPr="00F205CD">
              <w:t xml:space="preserve">, объемная доля в процентах = </w:t>
            </w:r>
            <w:proofErr w:type="spellStart"/>
            <w:r w:rsidRPr="00F205CD">
              <w:rPr>
                <w:i/>
                <w:lang w:val="fr-FR"/>
              </w:rPr>
              <w:t>p</w:t>
            </w:r>
            <w:r w:rsidRPr="00F205CD">
              <w:rPr>
                <w:i/>
                <w:vertAlign w:val="subscript"/>
                <w:lang w:val="fr-FR"/>
              </w:rPr>
              <w:t>i</w:t>
            </w:r>
            <w:proofErr w:type="spellEnd"/>
            <w:r w:rsidRPr="00F205CD">
              <w:rPr>
                <w:i/>
              </w:rPr>
              <w:t xml:space="preserve"> </w:t>
            </w:r>
            <w:r w:rsidRPr="00F205CD">
              <w:rPr>
                <w:i/>
                <w:lang w:val="fr-FR"/>
              </w:rPr>
              <w:t>x</w:t>
            </w:r>
            <w:r w:rsidRPr="00F205CD">
              <w:rPr>
                <w:i/>
              </w:rPr>
              <w:t xml:space="preserve"> 100/ </w:t>
            </w:r>
            <w:proofErr w:type="spellStart"/>
            <w:r w:rsidRPr="00F205CD">
              <w:rPr>
                <w:i/>
                <w:lang w:val="fr-FR"/>
              </w:rPr>
              <w:t>p</w:t>
            </w:r>
            <w:r w:rsidRPr="00F205CD">
              <w:rPr>
                <w:i/>
                <w:vertAlign w:val="subscript"/>
                <w:lang w:val="fr-FR"/>
              </w:rPr>
              <w:t>tot</w:t>
            </w:r>
            <w:proofErr w:type="spellEnd"/>
            <w:r w:rsidRPr="00F205CD">
              <w:t xml:space="preserve"> </w:t>
            </w:r>
            <w:r>
              <w:br/>
            </w:r>
            <w:r w:rsidRPr="00F205CD">
              <w:t xml:space="preserve">и </w:t>
            </w:r>
            <w:r w:rsidRPr="00F205CD">
              <w:rPr>
                <w:i/>
                <w:lang w:val="fr-FR"/>
              </w:rPr>
              <w:t>p</w:t>
            </w:r>
            <w:r w:rsidRPr="00F205CD">
              <w:rPr>
                <w:i/>
              </w:rPr>
              <w:t xml:space="preserve"> * </w:t>
            </w:r>
            <w:r w:rsidRPr="00F205CD">
              <w:rPr>
                <w:i/>
                <w:lang w:val="fr-FR"/>
              </w:rPr>
              <w:t>V</w:t>
            </w:r>
            <w:r w:rsidRPr="00F205CD">
              <w:t xml:space="preserve"> = константа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i/>
                <w:vertAlign w:val="subscript"/>
              </w:rPr>
            </w:pPr>
            <w:r w:rsidRPr="00F205CD">
              <w:t>D</w:t>
            </w:r>
          </w:p>
        </w:tc>
      </w:tr>
      <w:tr w:rsidR="00B3186B" w:rsidRPr="00F205CD" w:rsidTr="000915D4"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530DEE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В грузовом танке вместимостью 300 м</w:t>
            </w:r>
            <w:r w:rsidRPr="00F205CD">
              <w:rPr>
                <w:vertAlign w:val="superscript"/>
              </w:rPr>
              <w:t>3</w:t>
            </w:r>
            <w:r w:rsidRPr="00F205CD">
              <w:t xml:space="preserve"> находится изобутан под </w:t>
            </w:r>
            <w:r>
              <w:t xml:space="preserve">абсолютным </w:t>
            </w:r>
            <w:r w:rsidRPr="00F205CD">
              <w:t xml:space="preserve">давлением </w:t>
            </w:r>
            <w:r>
              <w:t>150</w:t>
            </w:r>
            <w:r w:rsidR="00694087">
              <w:t> кПа</w:t>
            </w:r>
            <w:r w:rsidRPr="00F205CD">
              <w:t>. В танк перекачивается еще 900 м</w:t>
            </w:r>
            <w:r w:rsidRPr="00F205CD">
              <w:rPr>
                <w:vertAlign w:val="superscript"/>
              </w:rPr>
              <w:t>3</w:t>
            </w:r>
            <w:r w:rsidRPr="00F205CD">
              <w:t xml:space="preserve"> пропана под </w:t>
            </w:r>
            <w:r>
              <w:t xml:space="preserve">абсолютным </w:t>
            </w:r>
            <w:r w:rsidRPr="00F205CD">
              <w:t xml:space="preserve">давлением </w:t>
            </w:r>
            <w:r>
              <w:t>100</w:t>
            </w:r>
            <w:r w:rsidR="00694087">
              <w:t> кПа</w:t>
            </w:r>
            <w:r w:rsidRPr="00F205CD">
              <w:t xml:space="preserve">. </w:t>
            </w:r>
          </w:p>
          <w:p w:rsidR="00B3186B" w:rsidRPr="00CB0F10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i/>
              </w:rPr>
            </w:pPr>
            <w:r w:rsidRPr="00F205CD">
              <w:t>Какой будет в этом случае объемная доля изобутана?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0915D4"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0915D4">
            <w:pPr>
              <w:tabs>
                <w:tab w:val="right" w:pos="1749"/>
                <w:tab w:val="left" w:pos="2268"/>
                <w:tab w:val="left" w:pos="6237"/>
              </w:tabs>
              <w:spacing w:before="40" w:after="120" w:line="240" w:lineRule="auto"/>
            </w:pPr>
            <w:r>
              <w:t>A</w:t>
            </w:r>
            <w:r>
              <w:tab/>
              <w:t>11,1% по объему</w:t>
            </w:r>
          </w:p>
          <w:p w:rsidR="00B3186B" w:rsidRPr="00F205CD" w:rsidRDefault="00B3186B" w:rsidP="000915D4">
            <w:pPr>
              <w:tabs>
                <w:tab w:val="right" w:pos="1749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B</w:t>
            </w:r>
            <w:r w:rsidRPr="00F205CD">
              <w:tab/>
              <w:t>14</w:t>
            </w:r>
            <w:r>
              <w:t>,3% по объему</w:t>
            </w:r>
          </w:p>
          <w:p w:rsidR="00B3186B" w:rsidRPr="00F205CD" w:rsidRDefault="00B3186B" w:rsidP="000915D4">
            <w:pPr>
              <w:tabs>
                <w:tab w:val="right" w:pos="1749"/>
                <w:tab w:val="left" w:pos="2268"/>
                <w:tab w:val="left" w:pos="6237"/>
              </w:tabs>
              <w:spacing w:before="40" w:after="120" w:line="240" w:lineRule="auto"/>
            </w:pPr>
            <w:r>
              <w:t>C</w:t>
            </w:r>
            <w:r>
              <w:tab/>
              <w:t>20,0% по объему</w:t>
            </w:r>
          </w:p>
          <w:p w:rsidR="00B3186B" w:rsidRPr="00F205CD" w:rsidRDefault="00B3186B" w:rsidP="000915D4">
            <w:pPr>
              <w:tabs>
                <w:tab w:val="right" w:pos="1749"/>
                <w:tab w:val="left" w:pos="2268"/>
                <w:tab w:val="left" w:pos="6237"/>
              </w:tabs>
              <w:spacing w:before="40" w:after="120" w:line="240" w:lineRule="auto"/>
            </w:pPr>
            <w:r>
              <w:t>D</w:t>
            </w:r>
            <w:r>
              <w:tab/>
              <w:t>33,3% по объему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0915D4"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i/>
                <w:vertAlign w:val="subscript"/>
                <w:lang w:val="fr-CH"/>
              </w:rPr>
            </w:pPr>
            <w:r w:rsidRPr="00F205CD">
              <w:t>23</w:t>
            </w:r>
            <w:r w:rsidRPr="00F205CD">
              <w:rPr>
                <w:lang w:val="fr-CH"/>
              </w:rPr>
              <w:t>1 02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3</w:t>
            </w: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0915D4">
            <w:pPr>
              <w:tabs>
                <w:tab w:val="right" w:pos="1749"/>
                <w:tab w:val="left" w:pos="2268"/>
                <w:tab w:val="left" w:pos="6237"/>
              </w:tabs>
              <w:spacing w:before="40" w:after="120" w:line="240" w:lineRule="auto"/>
            </w:pPr>
            <w:proofErr w:type="spellStart"/>
            <w:r w:rsidRPr="006629C1">
              <w:rPr>
                <w:i/>
              </w:rPr>
              <w:t>ptot</w:t>
            </w:r>
            <w:proofErr w:type="spellEnd"/>
            <w:r w:rsidRPr="006629C1">
              <w:rPr>
                <w:i/>
              </w:rPr>
              <w:t xml:space="preserve"> = </w:t>
            </w:r>
            <w:r w:rsidRPr="006629C1">
              <w:rPr>
                <w:i/>
              </w:rPr>
              <w:sym w:font="Symbol" w:char="F0E5"/>
            </w:r>
            <w:proofErr w:type="spellStart"/>
            <w:r w:rsidRPr="006629C1">
              <w:rPr>
                <w:i/>
              </w:rPr>
              <w:t>pi</w:t>
            </w:r>
            <w:proofErr w:type="spellEnd"/>
            <w:r w:rsidRPr="00F205CD">
              <w:t xml:space="preserve">, объемная доля в процентах = </w:t>
            </w:r>
            <w:proofErr w:type="spellStart"/>
            <w:r w:rsidRPr="006629C1">
              <w:rPr>
                <w:i/>
              </w:rPr>
              <w:t>pi</w:t>
            </w:r>
            <w:proofErr w:type="spellEnd"/>
            <w:r w:rsidRPr="006629C1">
              <w:rPr>
                <w:i/>
              </w:rPr>
              <w:t xml:space="preserve"> x 100/ </w:t>
            </w:r>
            <w:proofErr w:type="spellStart"/>
            <w:r w:rsidRPr="006629C1">
              <w:rPr>
                <w:i/>
              </w:rPr>
              <w:t>ptot</w:t>
            </w:r>
            <w:proofErr w:type="spellEnd"/>
            <w:r w:rsidRPr="006629C1">
              <w:rPr>
                <w:i/>
              </w:rPr>
              <w:t xml:space="preserve"> </w:t>
            </w:r>
            <w:r>
              <w:br/>
            </w:r>
            <w:r w:rsidRPr="00F205CD">
              <w:t xml:space="preserve">и </w:t>
            </w:r>
            <w:r w:rsidRPr="006629C1">
              <w:rPr>
                <w:i/>
              </w:rPr>
              <w:t>p * V</w:t>
            </w:r>
            <w:r w:rsidRPr="00F205CD">
              <w:t xml:space="preserve"> = константа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i/>
                <w:vertAlign w:val="subscript"/>
              </w:rPr>
            </w:pPr>
            <w:r w:rsidRPr="00F205CD">
              <w:t>В</w:t>
            </w:r>
          </w:p>
        </w:tc>
      </w:tr>
      <w:tr w:rsidR="00B3186B" w:rsidRPr="00F205CD" w:rsidTr="000915D4"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530DEE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В грузовом танке вместимостью 100 м</w:t>
            </w:r>
            <w:r w:rsidRPr="00F205CD">
              <w:rPr>
                <w:vertAlign w:val="superscript"/>
              </w:rPr>
              <w:t>3</w:t>
            </w:r>
            <w:r w:rsidRPr="00F205CD">
              <w:t xml:space="preserve"> находится газовая смесь в составе 50% по объему пропана и 50% по объему пропилена под абсолютн</w:t>
            </w:r>
            <w:r>
              <w:t>ым</w:t>
            </w:r>
            <w:r w:rsidRPr="00F205CD">
              <w:t xml:space="preserve"> давлением</w:t>
            </w:r>
            <w:r>
              <w:t xml:space="preserve"> 600</w:t>
            </w:r>
            <w:r w:rsidR="00694087">
              <w:t> кПа</w:t>
            </w:r>
            <w:r w:rsidRPr="00F205CD">
              <w:t>. При</w:t>
            </w:r>
            <w:r w:rsidR="006629C1">
              <w:t> </w:t>
            </w:r>
            <w:r w:rsidRPr="00F205CD">
              <w:t>постоянной температуре в танк закачивается еще 600 м</w:t>
            </w:r>
            <w:r w:rsidRPr="00F205CD">
              <w:rPr>
                <w:vertAlign w:val="superscript"/>
              </w:rPr>
              <w:t>3</w:t>
            </w:r>
            <w:r w:rsidRPr="00F205CD">
              <w:t xml:space="preserve"> азота под абсолютн</w:t>
            </w:r>
            <w:r>
              <w:t>ым</w:t>
            </w:r>
            <w:r w:rsidRPr="00F205CD">
              <w:t xml:space="preserve"> давлением </w:t>
            </w:r>
            <w:r>
              <w:t>100</w:t>
            </w:r>
            <w:r w:rsidR="00694087">
              <w:t> кПа</w:t>
            </w:r>
            <w:r w:rsidRPr="00F205CD">
              <w:t xml:space="preserve">. </w:t>
            </w:r>
          </w:p>
          <w:p w:rsidR="00B3186B" w:rsidRPr="00CB0F10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i/>
              </w:rPr>
            </w:pPr>
            <w:r w:rsidRPr="00F205CD">
              <w:t>Какой будет в этом случае объемная доля пропана?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0915D4"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0915D4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0915D4">
            <w:pPr>
              <w:tabs>
                <w:tab w:val="right" w:pos="1749"/>
                <w:tab w:val="left" w:pos="2268"/>
                <w:tab w:val="left" w:pos="6237"/>
              </w:tabs>
              <w:spacing w:before="40" w:after="120" w:line="240" w:lineRule="auto"/>
            </w:pPr>
            <w:r>
              <w:t>A</w:t>
            </w:r>
            <w:r>
              <w:tab/>
              <w:t>23% по объему</w:t>
            </w:r>
          </w:p>
          <w:p w:rsidR="00B3186B" w:rsidRPr="00F205CD" w:rsidRDefault="00B3186B" w:rsidP="000915D4">
            <w:pPr>
              <w:tabs>
                <w:tab w:val="right" w:pos="1749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B</w:t>
            </w:r>
            <w:r w:rsidRPr="00F205CD">
              <w:tab/>
              <w:t>25% по объем</w:t>
            </w:r>
            <w:r>
              <w:t>у</w:t>
            </w:r>
          </w:p>
          <w:p w:rsidR="00B3186B" w:rsidRPr="00F205CD" w:rsidRDefault="00B3186B" w:rsidP="000915D4">
            <w:pPr>
              <w:tabs>
                <w:tab w:val="right" w:pos="1749"/>
                <w:tab w:val="left" w:pos="2268"/>
                <w:tab w:val="left" w:pos="6237"/>
              </w:tabs>
              <w:spacing w:before="40" w:after="120" w:line="240" w:lineRule="auto"/>
            </w:pPr>
            <w:r>
              <w:t>C</w:t>
            </w:r>
            <w:r>
              <w:tab/>
              <w:t>27% по объему</w:t>
            </w:r>
          </w:p>
          <w:p w:rsidR="00B3186B" w:rsidRPr="00F205CD" w:rsidRDefault="00B3186B" w:rsidP="000915D4">
            <w:pPr>
              <w:tabs>
                <w:tab w:val="right" w:pos="1749"/>
                <w:tab w:val="left" w:pos="2268"/>
                <w:tab w:val="left" w:pos="6237"/>
              </w:tabs>
              <w:spacing w:before="40" w:after="120" w:line="240" w:lineRule="auto"/>
            </w:pPr>
            <w:r>
              <w:t>D</w:t>
            </w:r>
            <w:r>
              <w:tab/>
              <w:t>30% по объему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0915D4"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0915D4">
            <w:pPr>
              <w:pageBreakBefore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i/>
                <w:vertAlign w:val="subscript"/>
                <w:lang w:val="fr-CH"/>
              </w:rPr>
            </w:pPr>
            <w:r w:rsidRPr="00F205CD">
              <w:lastRenderedPageBreak/>
              <w:t>23</w:t>
            </w:r>
            <w:r w:rsidRPr="00F205CD">
              <w:rPr>
                <w:lang w:val="fr-CH"/>
              </w:rPr>
              <w:t>1 02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4</w:t>
            </w: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proofErr w:type="spellStart"/>
            <w:proofErr w:type="gramStart"/>
            <w:r w:rsidRPr="00F205CD">
              <w:rPr>
                <w:i/>
                <w:lang w:val="fr-FR"/>
              </w:rPr>
              <w:t>p</w:t>
            </w:r>
            <w:r w:rsidRPr="00F205CD">
              <w:rPr>
                <w:i/>
                <w:vertAlign w:val="subscript"/>
                <w:lang w:val="fr-FR"/>
              </w:rPr>
              <w:t>tot</w:t>
            </w:r>
            <w:proofErr w:type="spellEnd"/>
            <w:proofErr w:type="gramEnd"/>
            <w:r w:rsidRPr="00F205CD">
              <w:rPr>
                <w:i/>
              </w:rPr>
              <w:t xml:space="preserve"> = </w:t>
            </w:r>
            <w:r w:rsidRPr="00F205CD">
              <w:rPr>
                <w:i/>
                <w:iCs/>
                <w:lang w:val="fr-FR"/>
              </w:rPr>
              <w:sym w:font="Symbol" w:char="F0E5"/>
            </w:r>
            <w:r w:rsidRPr="00F205CD">
              <w:rPr>
                <w:i/>
                <w:lang w:val="fr-FR"/>
              </w:rPr>
              <w:t>p</w:t>
            </w:r>
            <w:r w:rsidRPr="00F205CD">
              <w:rPr>
                <w:i/>
                <w:vertAlign w:val="subscript"/>
                <w:lang w:val="fr-FR"/>
              </w:rPr>
              <w:t>i</w:t>
            </w:r>
            <w:r w:rsidRPr="00F205CD">
              <w:t xml:space="preserve">, объемная доля в процентах = </w:t>
            </w:r>
            <w:proofErr w:type="spellStart"/>
            <w:r w:rsidRPr="00F205CD">
              <w:rPr>
                <w:i/>
                <w:lang w:val="fr-FR"/>
              </w:rPr>
              <w:t>p</w:t>
            </w:r>
            <w:r w:rsidRPr="00F205CD">
              <w:rPr>
                <w:i/>
                <w:vertAlign w:val="subscript"/>
                <w:lang w:val="fr-FR"/>
              </w:rPr>
              <w:t>i</w:t>
            </w:r>
            <w:proofErr w:type="spellEnd"/>
            <w:r w:rsidRPr="00F205CD">
              <w:rPr>
                <w:i/>
              </w:rPr>
              <w:t xml:space="preserve"> </w:t>
            </w:r>
            <w:r w:rsidRPr="00F205CD">
              <w:rPr>
                <w:i/>
                <w:lang w:val="fr-FR"/>
              </w:rPr>
              <w:t>x</w:t>
            </w:r>
            <w:r w:rsidRPr="00F205CD">
              <w:rPr>
                <w:i/>
              </w:rPr>
              <w:t xml:space="preserve"> 100/ </w:t>
            </w:r>
            <w:proofErr w:type="spellStart"/>
            <w:r w:rsidRPr="00F205CD">
              <w:rPr>
                <w:i/>
                <w:lang w:val="fr-FR"/>
              </w:rPr>
              <w:t>p</w:t>
            </w:r>
            <w:r w:rsidRPr="00F205CD">
              <w:rPr>
                <w:i/>
                <w:vertAlign w:val="subscript"/>
                <w:lang w:val="fr-FR"/>
              </w:rPr>
              <w:t>tot</w:t>
            </w:r>
            <w:proofErr w:type="spellEnd"/>
            <w:r w:rsidRPr="00F205CD">
              <w:t xml:space="preserve"> </w:t>
            </w:r>
            <w:r>
              <w:br/>
            </w:r>
            <w:r w:rsidRPr="00F205CD">
              <w:t xml:space="preserve">и </w:t>
            </w:r>
            <w:r w:rsidRPr="00F205CD">
              <w:rPr>
                <w:i/>
                <w:lang w:val="fr-FR"/>
              </w:rPr>
              <w:t>p</w:t>
            </w:r>
            <w:r w:rsidRPr="00F205CD">
              <w:rPr>
                <w:i/>
              </w:rPr>
              <w:t xml:space="preserve"> * </w:t>
            </w:r>
            <w:r w:rsidRPr="00F205CD">
              <w:rPr>
                <w:i/>
                <w:lang w:val="fr-FR"/>
              </w:rPr>
              <w:t>V</w:t>
            </w:r>
            <w:r w:rsidRPr="00F205CD">
              <w:t xml:space="preserve"> = константа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i/>
                <w:vertAlign w:val="subscript"/>
              </w:rPr>
            </w:pPr>
            <w:r w:rsidRPr="00F205CD">
              <w:t>D</w:t>
            </w:r>
          </w:p>
        </w:tc>
      </w:tr>
      <w:tr w:rsidR="00B3186B" w:rsidRPr="00F205CD" w:rsidTr="000915D4"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530DEE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В грузовом танке, наполненном воздухом (20% кислорода по объему) </w:t>
            </w:r>
            <w:r>
              <w:t>абсолютное давление</w:t>
            </w:r>
            <w:r w:rsidRPr="00F205CD">
              <w:t xml:space="preserve"> </w:t>
            </w:r>
            <w:r>
              <w:t>составляет 120</w:t>
            </w:r>
            <w:r w:rsidR="00694087">
              <w:t> кПа</w:t>
            </w:r>
            <w:r>
              <w:t>. Абсолютное</w:t>
            </w:r>
            <w:r w:rsidRPr="00F205CD">
              <w:t xml:space="preserve"> давление доводится с помощью азота до </w:t>
            </w:r>
            <w:r>
              <w:t>600</w:t>
            </w:r>
            <w:r w:rsidR="00694087">
              <w:t> кПа</w:t>
            </w:r>
            <w:r w:rsidRPr="00F205CD">
              <w:t xml:space="preserve">. </w:t>
            </w:r>
          </w:p>
          <w:p w:rsidR="00B3186B" w:rsidRPr="00CB0F10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i/>
              </w:rPr>
            </w:pPr>
            <w:r w:rsidRPr="00F205CD">
              <w:t>Каким будет в этом случае парциальное давление кислорода в грузовом танке?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0915D4"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A</w:t>
            </w:r>
            <w:r w:rsidR="00694087">
              <w:tab/>
            </w:r>
            <w:r>
              <w:t>0,1</w:t>
            </w:r>
            <w:r w:rsidR="00694087">
              <w:t> кПа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B</w:t>
            </w:r>
            <w:r w:rsidRPr="00F205CD">
              <w:tab/>
            </w:r>
            <w:r>
              <w:t>4,0</w:t>
            </w:r>
            <w:r w:rsidR="00694087">
              <w:t> кПа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C</w:t>
            </w:r>
            <w:r w:rsidRPr="00F205CD">
              <w:tab/>
            </w:r>
            <w:r>
              <w:t>4,8</w:t>
            </w:r>
            <w:r w:rsidR="00694087">
              <w:t> кПа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D</w:t>
            </w:r>
            <w:r w:rsidRPr="00F205CD">
              <w:tab/>
            </w:r>
            <w:r>
              <w:t>24</w:t>
            </w:r>
            <w:r w:rsidR="00694087">
              <w:t> кПа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0915D4"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i/>
                <w:vertAlign w:val="subscript"/>
                <w:lang w:val="fr-CH"/>
              </w:rPr>
            </w:pPr>
            <w:r w:rsidRPr="00F205CD">
              <w:t>23</w:t>
            </w:r>
            <w:r w:rsidRPr="00F205CD">
              <w:rPr>
                <w:lang w:val="fr-CH"/>
              </w:rPr>
              <w:t>1 02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5</w:t>
            </w: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proofErr w:type="spellStart"/>
            <w:proofErr w:type="gramStart"/>
            <w:r w:rsidRPr="00F205CD">
              <w:rPr>
                <w:i/>
                <w:lang w:val="fr-FR"/>
              </w:rPr>
              <w:t>p</w:t>
            </w:r>
            <w:r w:rsidRPr="00F205CD">
              <w:rPr>
                <w:i/>
                <w:vertAlign w:val="subscript"/>
                <w:lang w:val="fr-FR"/>
              </w:rPr>
              <w:t>tot</w:t>
            </w:r>
            <w:proofErr w:type="spellEnd"/>
            <w:proofErr w:type="gramEnd"/>
            <w:r w:rsidRPr="00F205CD">
              <w:rPr>
                <w:i/>
              </w:rPr>
              <w:t xml:space="preserve"> = </w:t>
            </w:r>
            <w:r w:rsidRPr="00F205CD">
              <w:rPr>
                <w:i/>
                <w:iCs/>
                <w:lang w:val="fr-FR"/>
              </w:rPr>
              <w:sym w:font="Symbol" w:char="F0E5"/>
            </w:r>
            <w:r w:rsidRPr="00F205CD">
              <w:rPr>
                <w:i/>
                <w:lang w:val="fr-FR"/>
              </w:rPr>
              <w:t>p</w:t>
            </w:r>
            <w:r w:rsidRPr="00F205CD">
              <w:rPr>
                <w:i/>
                <w:vertAlign w:val="subscript"/>
                <w:lang w:val="fr-FR"/>
              </w:rPr>
              <w:t>i</w:t>
            </w:r>
            <w:r w:rsidRPr="00F205CD">
              <w:rPr>
                <w:i/>
                <w:vertAlign w:val="subscript"/>
              </w:rPr>
              <w:t>,</w:t>
            </w:r>
            <w:r w:rsidRPr="00F205CD">
              <w:t xml:space="preserve">, объемная доля в процентах = </w:t>
            </w:r>
            <w:proofErr w:type="spellStart"/>
            <w:r w:rsidRPr="00F205CD">
              <w:rPr>
                <w:i/>
                <w:lang w:val="fr-FR"/>
              </w:rPr>
              <w:t>p</w:t>
            </w:r>
            <w:r w:rsidRPr="00F205CD">
              <w:rPr>
                <w:i/>
                <w:vertAlign w:val="subscript"/>
                <w:lang w:val="fr-FR"/>
              </w:rPr>
              <w:t>i</w:t>
            </w:r>
            <w:proofErr w:type="spellEnd"/>
            <w:r w:rsidRPr="00F205CD">
              <w:rPr>
                <w:i/>
              </w:rPr>
              <w:t xml:space="preserve"> </w:t>
            </w:r>
            <w:r w:rsidRPr="00F205CD">
              <w:rPr>
                <w:i/>
                <w:lang w:val="fr-FR"/>
              </w:rPr>
              <w:t>x</w:t>
            </w:r>
            <w:r w:rsidRPr="00F205CD">
              <w:rPr>
                <w:i/>
              </w:rPr>
              <w:t xml:space="preserve"> 100/ </w:t>
            </w:r>
            <w:proofErr w:type="spellStart"/>
            <w:r w:rsidRPr="00F205CD">
              <w:rPr>
                <w:i/>
                <w:lang w:val="fr-FR"/>
              </w:rPr>
              <w:t>p</w:t>
            </w:r>
            <w:r w:rsidRPr="00F205CD">
              <w:rPr>
                <w:i/>
                <w:vertAlign w:val="subscript"/>
                <w:lang w:val="fr-FR"/>
              </w:rPr>
              <w:t>tot</w:t>
            </w:r>
            <w:proofErr w:type="spellEnd"/>
            <w:r w:rsidRPr="00F205CD">
              <w:t xml:space="preserve"> </w:t>
            </w:r>
            <w:r w:rsidRPr="00F205CD">
              <w:br/>
              <w:t xml:space="preserve">и </w:t>
            </w:r>
            <w:r w:rsidRPr="00F205CD">
              <w:rPr>
                <w:i/>
                <w:lang w:val="fr-FR"/>
              </w:rPr>
              <w:t>p</w:t>
            </w:r>
            <w:r w:rsidRPr="00F205CD">
              <w:rPr>
                <w:i/>
              </w:rPr>
              <w:t xml:space="preserve"> * </w:t>
            </w:r>
            <w:r w:rsidRPr="00F205CD">
              <w:rPr>
                <w:i/>
                <w:lang w:val="fr-FR"/>
              </w:rPr>
              <w:t>V</w:t>
            </w:r>
            <w:r w:rsidRPr="00F205CD">
              <w:t xml:space="preserve"> = константа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F205CD">
              <w:t>А</w:t>
            </w:r>
          </w:p>
        </w:tc>
      </w:tr>
      <w:tr w:rsidR="00B3186B" w:rsidRPr="00F205CD" w:rsidTr="000915D4"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530DEE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В грузовом танке, наполненном азотом, поддерживается </w:t>
            </w:r>
            <w:r>
              <w:t>абсолютное давление</w:t>
            </w:r>
            <w:r w:rsidRPr="00F205CD">
              <w:t xml:space="preserve"> </w:t>
            </w:r>
            <w:r>
              <w:t>50</w:t>
            </w:r>
            <w:r w:rsidR="00694087">
              <w:t> кПа</w:t>
            </w:r>
            <w:r w:rsidRPr="00F205CD">
              <w:t>. После</w:t>
            </w:r>
            <w:r>
              <w:t xml:space="preserve"> </w:t>
            </w:r>
            <w:r w:rsidRPr="00F205CD">
              <w:t>открытия люка в цистерну попадает атмосферный воздух, содержащий 20% кислорода</w:t>
            </w:r>
            <w:ins w:id="14" w:author="Larisa Maykovskaya" w:date="2018-11-06T11:38:00Z">
              <w:r w:rsidR="002B067D">
                <w:t>, до достижения абсолютного давления 100 кПа</w:t>
              </w:r>
            </w:ins>
            <w:r w:rsidRPr="00F205CD">
              <w:t xml:space="preserve">. </w:t>
            </w:r>
          </w:p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Каким будет в этом случае парциальное давление кислорода в грузовом танке?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0915D4"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A</w:t>
            </w:r>
            <w:r w:rsidR="00694087">
              <w:tab/>
            </w:r>
            <w:r>
              <w:t>10</w:t>
            </w:r>
            <w:r w:rsidR="00694087">
              <w:t> кПа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B</w:t>
            </w:r>
            <w:r w:rsidR="00694087">
              <w:tab/>
            </w:r>
            <w:r>
              <w:t>20</w:t>
            </w:r>
            <w:r w:rsidR="00694087">
              <w:t> кПа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C</w:t>
            </w:r>
            <w:r w:rsidR="00694087">
              <w:tab/>
            </w:r>
            <w:r>
              <w:t>40</w:t>
            </w:r>
            <w:r w:rsidR="00694087">
              <w:t> кПа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D</w:t>
            </w:r>
            <w:r w:rsidRPr="00F205CD">
              <w:tab/>
            </w:r>
            <w:r>
              <w:t>100</w:t>
            </w:r>
            <w:r w:rsidR="00694087">
              <w:t> кПа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0915D4"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0915D4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rPr>
                <w:lang w:val="fr-CH"/>
              </w:rPr>
            </w:pPr>
            <w:r w:rsidRPr="00F205CD">
              <w:t>23</w:t>
            </w:r>
            <w:r w:rsidRPr="00F205CD">
              <w:rPr>
                <w:lang w:val="fr-CH"/>
              </w:rPr>
              <w:t>1 02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6</w:t>
            </w: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  <w:tab w:val="left" w:pos="8505"/>
              </w:tabs>
              <w:spacing w:before="40" w:after="120" w:line="240" w:lineRule="auto"/>
            </w:pPr>
            <w:proofErr w:type="spellStart"/>
            <w:proofErr w:type="gramStart"/>
            <w:r w:rsidRPr="00F205CD">
              <w:rPr>
                <w:i/>
                <w:lang w:val="fr-FR"/>
              </w:rPr>
              <w:t>p</w:t>
            </w:r>
            <w:r w:rsidRPr="00F205CD">
              <w:rPr>
                <w:i/>
                <w:vertAlign w:val="subscript"/>
                <w:lang w:val="fr-FR"/>
              </w:rPr>
              <w:t>tot</w:t>
            </w:r>
            <w:proofErr w:type="spellEnd"/>
            <w:proofErr w:type="gramEnd"/>
            <w:r w:rsidRPr="00F205CD">
              <w:rPr>
                <w:i/>
              </w:rPr>
              <w:t xml:space="preserve"> = </w:t>
            </w:r>
            <w:r w:rsidRPr="00F205CD">
              <w:rPr>
                <w:i/>
                <w:iCs/>
                <w:lang w:val="fr-FR"/>
              </w:rPr>
              <w:sym w:font="Symbol" w:char="F0E5"/>
            </w:r>
            <w:r w:rsidRPr="00F205CD">
              <w:rPr>
                <w:i/>
                <w:lang w:val="fr-FR"/>
              </w:rPr>
              <w:t>p</w:t>
            </w:r>
            <w:r w:rsidRPr="00F205CD">
              <w:rPr>
                <w:i/>
                <w:vertAlign w:val="subscript"/>
                <w:lang w:val="fr-FR"/>
              </w:rPr>
              <w:t>i</w:t>
            </w:r>
            <w:r w:rsidRPr="00F205CD">
              <w:rPr>
                <w:i/>
                <w:vertAlign w:val="subscript"/>
              </w:rPr>
              <w:t>,</w:t>
            </w:r>
            <w:r w:rsidRPr="00F205CD">
              <w:t xml:space="preserve">, объемная доля в процентах = </w:t>
            </w:r>
            <w:proofErr w:type="spellStart"/>
            <w:r w:rsidRPr="00F205CD">
              <w:rPr>
                <w:i/>
                <w:lang w:val="fr-FR"/>
              </w:rPr>
              <w:t>p</w:t>
            </w:r>
            <w:r w:rsidRPr="00F205CD">
              <w:rPr>
                <w:i/>
                <w:vertAlign w:val="subscript"/>
                <w:lang w:val="fr-FR"/>
              </w:rPr>
              <w:t>i</w:t>
            </w:r>
            <w:proofErr w:type="spellEnd"/>
            <w:r w:rsidRPr="00F205CD">
              <w:rPr>
                <w:i/>
              </w:rPr>
              <w:t xml:space="preserve"> </w:t>
            </w:r>
            <w:r w:rsidRPr="00F205CD">
              <w:rPr>
                <w:i/>
                <w:lang w:val="fr-FR"/>
              </w:rPr>
              <w:t>x</w:t>
            </w:r>
            <w:r w:rsidRPr="00F205CD">
              <w:rPr>
                <w:i/>
              </w:rPr>
              <w:t xml:space="preserve"> 100/ </w:t>
            </w:r>
            <w:proofErr w:type="spellStart"/>
            <w:r w:rsidRPr="00F205CD">
              <w:rPr>
                <w:i/>
                <w:lang w:val="fr-FR"/>
              </w:rPr>
              <w:t>p</w:t>
            </w:r>
            <w:r w:rsidRPr="00F205CD">
              <w:rPr>
                <w:i/>
                <w:vertAlign w:val="subscript"/>
                <w:lang w:val="fr-FR"/>
              </w:rPr>
              <w:t>tot</w:t>
            </w:r>
            <w:proofErr w:type="spellEnd"/>
            <w:r w:rsidRPr="00F205CD">
              <w:t xml:space="preserve"> </w:t>
            </w:r>
            <w:r w:rsidRPr="00F205CD">
              <w:br/>
              <w:t xml:space="preserve">и </w:t>
            </w:r>
            <w:r w:rsidRPr="00F205CD">
              <w:rPr>
                <w:i/>
                <w:lang w:val="fr-FR"/>
              </w:rPr>
              <w:t>p</w:t>
            </w:r>
            <w:r w:rsidRPr="00F205CD">
              <w:rPr>
                <w:i/>
              </w:rPr>
              <w:t xml:space="preserve"> * </w:t>
            </w:r>
            <w:r w:rsidRPr="00F205CD">
              <w:rPr>
                <w:i/>
                <w:lang w:val="fr-FR"/>
              </w:rPr>
              <w:t>V</w:t>
            </w:r>
            <w:r w:rsidRPr="00F205CD">
              <w:t xml:space="preserve"> = константа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F205CD">
              <w:t>С</w:t>
            </w:r>
          </w:p>
        </w:tc>
      </w:tr>
      <w:tr w:rsidR="00B3186B" w:rsidRPr="00F205CD" w:rsidTr="000915D4"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E11C3C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F205CD">
              <w:t xml:space="preserve">Грузовой танк содержит пропан под </w:t>
            </w:r>
            <w:r>
              <w:t xml:space="preserve">абсолютным </w:t>
            </w:r>
            <w:r w:rsidRPr="00F205CD">
              <w:t xml:space="preserve">давлением </w:t>
            </w:r>
            <w:r>
              <w:t>150</w:t>
            </w:r>
            <w:r w:rsidR="00694087">
              <w:t> кПа</w:t>
            </w:r>
            <w:r w:rsidRPr="00F205CD">
              <w:t xml:space="preserve">. С помощью азота </w:t>
            </w:r>
            <w:r>
              <w:t xml:space="preserve">абсолютное </w:t>
            </w:r>
            <w:r w:rsidRPr="00F205CD">
              <w:t>давление в грузовом танке доводится до</w:t>
            </w:r>
            <w:r w:rsidRPr="00E11C3C">
              <w:t xml:space="preserve"> </w:t>
            </w:r>
            <w:r>
              <w:t>600</w:t>
            </w:r>
            <w:r w:rsidR="00694087">
              <w:t> кПа</w:t>
            </w:r>
            <w:r w:rsidRPr="00F205CD">
              <w:t xml:space="preserve">. </w:t>
            </w:r>
          </w:p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F205CD">
              <w:t>Какая будет в этом случае объемная доля пропана?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0915D4"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0915D4">
            <w:pPr>
              <w:tabs>
                <w:tab w:val="right" w:pos="1749"/>
                <w:tab w:val="left" w:pos="2268"/>
                <w:tab w:val="left" w:pos="6237"/>
              </w:tabs>
              <w:spacing w:before="40" w:after="120" w:line="240" w:lineRule="auto"/>
            </w:pPr>
            <w:r>
              <w:t>A</w:t>
            </w:r>
            <w:r w:rsidR="00694087">
              <w:tab/>
            </w:r>
            <w:r>
              <w:t>8% по объему</w:t>
            </w:r>
          </w:p>
          <w:p w:rsidR="00B3186B" w:rsidRPr="00F205CD" w:rsidRDefault="00B3186B" w:rsidP="000915D4">
            <w:pPr>
              <w:tabs>
                <w:tab w:val="right" w:pos="1749"/>
                <w:tab w:val="left" w:pos="2268"/>
                <w:tab w:val="left" w:pos="6237"/>
              </w:tabs>
              <w:spacing w:before="40" w:after="120" w:line="240" w:lineRule="auto"/>
            </w:pPr>
            <w:r w:rsidRPr="000915D4">
              <w:t>B</w:t>
            </w:r>
            <w:r>
              <w:tab/>
              <w:t>10% по объему</w:t>
            </w:r>
          </w:p>
          <w:p w:rsidR="00B3186B" w:rsidRPr="00F205CD" w:rsidRDefault="00B3186B" w:rsidP="000915D4">
            <w:pPr>
              <w:tabs>
                <w:tab w:val="right" w:pos="1749"/>
                <w:tab w:val="left" w:pos="2268"/>
                <w:tab w:val="left" w:pos="6237"/>
              </w:tabs>
              <w:spacing w:before="40" w:after="120" w:line="240" w:lineRule="auto"/>
            </w:pPr>
            <w:r>
              <w:t>C</w:t>
            </w:r>
            <w:r>
              <w:tab/>
              <w:t>25% по объему</w:t>
            </w:r>
          </w:p>
          <w:p w:rsidR="00B3186B" w:rsidRPr="00F205CD" w:rsidRDefault="00B3186B" w:rsidP="000915D4">
            <w:pPr>
              <w:tabs>
                <w:tab w:val="right" w:pos="1749"/>
                <w:tab w:val="left" w:pos="2268"/>
                <w:tab w:val="left" w:pos="6237"/>
              </w:tabs>
              <w:spacing w:before="40" w:after="120" w:line="240" w:lineRule="auto"/>
            </w:pPr>
            <w:r w:rsidRPr="000915D4">
              <w:t>D</w:t>
            </w:r>
            <w:r>
              <w:tab/>
              <w:t>30% по объему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0915D4"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0915D4">
            <w:pPr>
              <w:pageBreakBefore/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rPr>
                <w:lang w:val="fr-CH"/>
              </w:rPr>
            </w:pPr>
            <w:r w:rsidRPr="00F205CD">
              <w:lastRenderedPageBreak/>
              <w:t>23</w:t>
            </w:r>
            <w:r w:rsidRPr="00F205CD">
              <w:rPr>
                <w:lang w:val="fr-CH"/>
              </w:rPr>
              <w:t>1 02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7</w:t>
            </w: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  <w:tab w:val="left" w:pos="8505"/>
              </w:tabs>
              <w:spacing w:before="40" w:after="120" w:line="240" w:lineRule="auto"/>
            </w:pPr>
            <w:proofErr w:type="spellStart"/>
            <w:proofErr w:type="gramStart"/>
            <w:r w:rsidRPr="00F205CD">
              <w:rPr>
                <w:i/>
                <w:lang w:val="fr-FR"/>
              </w:rPr>
              <w:t>p</w:t>
            </w:r>
            <w:r w:rsidRPr="00F205CD">
              <w:rPr>
                <w:i/>
                <w:vertAlign w:val="subscript"/>
                <w:lang w:val="fr-FR"/>
              </w:rPr>
              <w:t>tot</w:t>
            </w:r>
            <w:proofErr w:type="spellEnd"/>
            <w:proofErr w:type="gramEnd"/>
            <w:r w:rsidRPr="00F205CD">
              <w:rPr>
                <w:i/>
              </w:rPr>
              <w:t xml:space="preserve"> = </w:t>
            </w:r>
            <w:r w:rsidRPr="00F205CD">
              <w:rPr>
                <w:i/>
                <w:iCs/>
                <w:lang w:val="fr-FR"/>
              </w:rPr>
              <w:sym w:font="Symbol" w:char="F0E5"/>
            </w:r>
            <w:r w:rsidRPr="00F205CD">
              <w:rPr>
                <w:i/>
                <w:lang w:val="fr-FR"/>
              </w:rPr>
              <w:t>p</w:t>
            </w:r>
            <w:r w:rsidRPr="00F205CD">
              <w:rPr>
                <w:i/>
                <w:vertAlign w:val="subscript"/>
                <w:lang w:val="fr-FR"/>
              </w:rPr>
              <w:t>i</w:t>
            </w:r>
            <w:r w:rsidRPr="00F205CD">
              <w:rPr>
                <w:i/>
                <w:vertAlign w:val="subscript"/>
              </w:rPr>
              <w:t>,</w:t>
            </w:r>
            <w:r w:rsidRPr="00F205CD">
              <w:t xml:space="preserve">, объемная доля в процентах = </w:t>
            </w:r>
            <w:proofErr w:type="spellStart"/>
            <w:r w:rsidRPr="00F205CD">
              <w:rPr>
                <w:i/>
                <w:lang w:val="fr-FR"/>
              </w:rPr>
              <w:t>p</w:t>
            </w:r>
            <w:r w:rsidRPr="00F205CD">
              <w:rPr>
                <w:i/>
                <w:vertAlign w:val="subscript"/>
                <w:lang w:val="fr-FR"/>
              </w:rPr>
              <w:t>i</w:t>
            </w:r>
            <w:proofErr w:type="spellEnd"/>
            <w:r w:rsidRPr="00F205CD">
              <w:rPr>
                <w:i/>
              </w:rPr>
              <w:t xml:space="preserve"> </w:t>
            </w:r>
            <w:r w:rsidRPr="00F205CD">
              <w:rPr>
                <w:i/>
                <w:lang w:val="fr-FR"/>
              </w:rPr>
              <w:t>x</w:t>
            </w:r>
            <w:r w:rsidRPr="00F205CD">
              <w:rPr>
                <w:i/>
              </w:rPr>
              <w:t xml:space="preserve"> 100/ </w:t>
            </w:r>
            <w:proofErr w:type="spellStart"/>
            <w:r w:rsidRPr="00F205CD">
              <w:rPr>
                <w:i/>
                <w:lang w:val="fr-FR"/>
              </w:rPr>
              <w:t>p</w:t>
            </w:r>
            <w:r w:rsidRPr="00F205CD">
              <w:rPr>
                <w:i/>
                <w:vertAlign w:val="subscript"/>
                <w:lang w:val="fr-FR"/>
              </w:rPr>
              <w:t>tot</w:t>
            </w:r>
            <w:proofErr w:type="spellEnd"/>
            <w:r w:rsidRPr="00F205CD">
              <w:t xml:space="preserve"> </w:t>
            </w:r>
            <w:r w:rsidRPr="00F205CD">
              <w:br/>
              <w:t xml:space="preserve">и </w:t>
            </w:r>
            <w:r w:rsidRPr="00F205CD">
              <w:rPr>
                <w:i/>
                <w:lang w:val="fr-FR"/>
              </w:rPr>
              <w:t>p</w:t>
            </w:r>
            <w:r w:rsidRPr="00F205CD">
              <w:rPr>
                <w:i/>
              </w:rPr>
              <w:t xml:space="preserve"> * </w:t>
            </w:r>
            <w:r w:rsidRPr="00F205CD">
              <w:rPr>
                <w:i/>
                <w:lang w:val="fr-FR"/>
              </w:rPr>
              <w:t>V</w:t>
            </w:r>
            <w:r w:rsidRPr="00F205CD">
              <w:t xml:space="preserve"> = константа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F205CD">
              <w:t>С</w:t>
            </w:r>
          </w:p>
        </w:tc>
      </w:tr>
      <w:tr w:rsidR="00B3186B" w:rsidRPr="00F205CD" w:rsidTr="000915D4"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530DEE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  <w:tab w:val="left" w:pos="8505"/>
              </w:tabs>
              <w:spacing w:before="40" w:after="120" w:line="240" w:lineRule="auto"/>
            </w:pPr>
            <w:r w:rsidRPr="00F205CD">
              <w:t>Грузовой танк вместимостью 100 м</w:t>
            </w:r>
            <w:r w:rsidRPr="00F205CD">
              <w:rPr>
                <w:vertAlign w:val="superscript"/>
              </w:rPr>
              <w:t>3</w:t>
            </w:r>
            <w:r w:rsidRPr="00F205CD">
              <w:t xml:space="preserve"> содержит пропан под </w:t>
            </w:r>
            <w:r>
              <w:t xml:space="preserve">абсолютным </w:t>
            </w:r>
            <w:r w:rsidRPr="00F205CD">
              <w:t xml:space="preserve">давлением </w:t>
            </w:r>
            <w:r>
              <w:t>150</w:t>
            </w:r>
            <w:r w:rsidR="00694087">
              <w:t> кПа</w:t>
            </w:r>
            <w:r w:rsidRPr="00F205CD">
              <w:t xml:space="preserve">. </w:t>
            </w:r>
            <w:r>
              <w:t>Абсолютное давление г</w:t>
            </w:r>
            <w:r w:rsidRPr="00F205CD">
              <w:t>рузово</w:t>
            </w:r>
            <w:r>
              <w:t>го</w:t>
            </w:r>
            <w:r w:rsidRPr="00F205CD">
              <w:t xml:space="preserve"> танк</w:t>
            </w:r>
            <w:r w:rsidR="006629C1">
              <w:t>а</w:t>
            </w:r>
            <w:r w:rsidRPr="00F205CD">
              <w:t xml:space="preserve"> </w:t>
            </w:r>
            <w:r>
              <w:t xml:space="preserve">увеличивается путем закачки </w:t>
            </w:r>
            <w:r w:rsidRPr="00F205CD">
              <w:t>450 м</w:t>
            </w:r>
            <w:r w:rsidRPr="00F205CD">
              <w:rPr>
                <w:vertAlign w:val="superscript"/>
              </w:rPr>
              <w:t>3</w:t>
            </w:r>
            <w:r>
              <w:t xml:space="preserve"> азота, имеющего абсолютное давление 100</w:t>
            </w:r>
            <w:r w:rsidR="00694087">
              <w:t> кПа</w:t>
            </w:r>
            <w:r>
              <w:t>.</w:t>
            </w:r>
          </w:p>
          <w:p w:rsidR="00B3186B" w:rsidRPr="00BC2A8A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  <w:tab w:val="left" w:pos="8505"/>
              </w:tabs>
              <w:spacing w:before="40" w:after="120" w:line="240" w:lineRule="auto"/>
              <w:rPr>
                <w:i/>
              </w:rPr>
            </w:pPr>
            <w:r w:rsidRPr="00F205CD">
              <w:t>Какой будет в этом случае объемная доля пропана?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0915D4"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0915D4">
            <w:pPr>
              <w:tabs>
                <w:tab w:val="right" w:pos="1749"/>
                <w:tab w:val="left" w:pos="2268"/>
                <w:tab w:val="left" w:pos="6237"/>
              </w:tabs>
              <w:spacing w:before="40" w:after="120" w:line="240" w:lineRule="auto"/>
            </w:pPr>
            <w:r>
              <w:t>A</w:t>
            </w:r>
            <w:r w:rsidR="00694087">
              <w:tab/>
            </w:r>
            <w:r>
              <w:t>8% по объему</w:t>
            </w:r>
          </w:p>
          <w:p w:rsidR="00B3186B" w:rsidRPr="00F205CD" w:rsidRDefault="00B3186B" w:rsidP="000915D4">
            <w:pPr>
              <w:tabs>
                <w:tab w:val="right" w:pos="1749"/>
                <w:tab w:val="left" w:pos="2268"/>
                <w:tab w:val="left" w:pos="6237"/>
              </w:tabs>
              <w:spacing w:before="40" w:after="120" w:line="240" w:lineRule="auto"/>
            </w:pPr>
            <w:r w:rsidRPr="000915D4">
              <w:t>B</w:t>
            </w:r>
            <w:r>
              <w:tab/>
              <w:t>10% по объему</w:t>
            </w:r>
          </w:p>
          <w:p w:rsidR="00B3186B" w:rsidRPr="00F205CD" w:rsidRDefault="00B3186B" w:rsidP="000915D4">
            <w:pPr>
              <w:tabs>
                <w:tab w:val="right" w:pos="1749"/>
                <w:tab w:val="left" w:pos="2268"/>
                <w:tab w:val="left" w:pos="6237"/>
              </w:tabs>
              <w:spacing w:before="40" w:after="120" w:line="240" w:lineRule="auto"/>
            </w:pPr>
            <w:r>
              <w:t>C</w:t>
            </w:r>
            <w:r>
              <w:tab/>
              <w:t>25% по объему</w:t>
            </w:r>
          </w:p>
          <w:p w:rsidR="00B3186B" w:rsidRPr="00F205CD" w:rsidRDefault="00B3186B" w:rsidP="000915D4">
            <w:pPr>
              <w:tabs>
                <w:tab w:val="right" w:pos="1749"/>
                <w:tab w:val="left" w:pos="2268"/>
                <w:tab w:val="left" w:pos="6237"/>
              </w:tabs>
              <w:spacing w:before="40" w:after="120" w:line="240" w:lineRule="auto"/>
            </w:pPr>
            <w:r w:rsidRPr="000915D4">
              <w:t>D</w:t>
            </w:r>
            <w:r>
              <w:tab/>
              <w:t>30% по объему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0915D4"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E46448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E46448">
              <w:t>231 02.2-08</w:t>
            </w: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E46448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  <w:tab w:val="left" w:pos="8505"/>
              </w:tabs>
              <w:spacing w:before="40" w:after="120" w:line="240" w:lineRule="auto"/>
            </w:pPr>
            <w:r w:rsidRPr="00E46448">
              <w:t>Характеристики веществ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E46448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E46448">
              <w:t>D</w:t>
            </w:r>
          </w:p>
        </w:tc>
      </w:tr>
      <w:tr w:rsidR="00B3186B" w:rsidRPr="00F205CD" w:rsidTr="000915D4"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E46448" w:rsidRDefault="00B3186B" w:rsidP="00694087">
            <w:pPr>
              <w:keepNext/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E46448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  <w:tab w:val="left" w:pos="8505"/>
              </w:tabs>
              <w:spacing w:before="40" w:after="120" w:line="240" w:lineRule="auto"/>
            </w:pPr>
            <w:r>
              <w:t xml:space="preserve">Какое утверждение является верным для СПГ при </w:t>
            </w:r>
            <w:r w:rsidRPr="00E46448">
              <w:t xml:space="preserve">температуре окружающей среды </w:t>
            </w:r>
            <w:r>
              <w:t xml:space="preserve">и давлении </w:t>
            </w:r>
            <w:r w:rsidRPr="00E46448">
              <w:t>окружающей среды</w:t>
            </w:r>
            <w: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E46448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0915D4">
        <w:tc>
          <w:tcPr>
            <w:tcW w:w="1302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E46448" w:rsidRDefault="00B3186B" w:rsidP="00694087">
            <w:pPr>
              <w:keepNext/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19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83BF2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A</w:t>
            </w:r>
            <w:r>
              <w:tab/>
              <w:t>Пары тяжелее воздуха</w:t>
            </w:r>
          </w:p>
          <w:p w:rsidR="00B3186B" w:rsidRPr="00F83BF2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B</w:t>
            </w:r>
            <w:r>
              <w:tab/>
              <w:t>Вес паров равен весу воздуха</w:t>
            </w:r>
          </w:p>
          <w:p w:rsidR="00B3186B" w:rsidRPr="00F83BF2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E46448">
              <w:t>C</w:t>
            </w:r>
            <w:r>
              <w:tab/>
              <w:t>Пары конденсируются в жидкость</w:t>
            </w:r>
          </w:p>
          <w:p w:rsidR="00B3186B" w:rsidRPr="00F83BF2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D</w:t>
            </w:r>
            <w:r>
              <w:tab/>
              <w:t>Пары легче воздуха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E46448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</w:tbl>
    <w:p w:rsidR="00B3186B" w:rsidRDefault="00B3186B" w:rsidP="00B3186B">
      <w:r>
        <w:br w:type="page"/>
      </w:r>
    </w:p>
    <w:tbl>
      <w:tblPr>
        <w:tblW w:w="8505" w:type="dxa"/>
        <w:tblInd w:w="113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99"/>
        <w:gridCol w:w="5508"/>
        <w:gridCol w:w="1698"/>
      </w:tblGrid>
      <w:tr w:rsidR="00B3186B" w:rsidRPr="0049701E" w:rsidTr="000915D4">
        <w:trPr>
          <w:tblHeader/>
        </w:trPr>
        <w:tc>
          <w:tcPr>
            <w:tcW w:w="1701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93A20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6237"/>
                <w:tab w:val="left" w:pos="8505"/>
              </w:tabs>
              <w:spacing w:before="120" w:after="120" w:line="240" w:lineRule="auto"/>
              <w:rPr>
                <w:b/>
                <w:sz w:val="28"/>
                <w:szCs w:val="28"/>
              </w:rPr>
            </w:pPr>
            <w:r w:rsidRPr="00F93A20">
              <w:rPr>
                <w:b/>
                <w:sz w:val="28"/>
                <w:szCs w:val="28"/>
              </w:rPr>
              <w:lastRenderedPageBreak/>
              <w:t>Знания по физике и химии</w:t>
            </w:r>
          </w:p>
          <w:p w:rsidR="00B3186B" w:rsidRPr="0049701E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6237"/>
                <w:tab w:val="left" w:pos="8505"/>
              </w:tabs>
              <w:spacing w:before="120" w:after="120" w:line="240" w:lineRule="auto"/>
            </w:pPr>
            <w:r w:rsidRPr="0049701E">
              <w:rPr>
                <w:b/>
              </w:rPr>
              <w:t>Целевая тема 3.1: Закон Авогадро и расчет массы идеальных газов</w:t>
            </w:r>
            <w:r w:rsidRPr="005E1078">
              <w:rPr>
                <w:b/>
              </w:rPr>
              <w:t xml:space="preserve"> </w:t>
            </w:r>
            <w:proofErr w:type="spellStart"/>
            <w:r w:rsidRPr="0049701E">
              <w:rPr>
                <w:b/>
              </w:rPr>
              <w:t>кмоль</w:t>
            </w:r>
            <w:proofErr w:type="spellEnd"/>
            <w:r w:rsidRPr="0049701E">
              <w:rPr>
                <w:b/>
              </w:rPr>
              <w:t xml:space="preserve">, </w:t>
            </w:r>
            <w:r w:rsidRPr="005E1078">
              <w:rPr>
                <w:b/>
              </w:rPr>
              <w:br/>
            </w:r>
            <w:r w:rsidRPr="0049701E">
              <w:rPr>
                <w:b/>
              </w:rPr>
              <w:t>кг и давление при</w:t>
            </w:r>
            <w:r>
              <w:rPr>
                <w:b/>
              </w:rPr>
              <w:t xml:space="preserve"> </w:t>
            </w:r>
            <w:r w:rsidRPr="00E46448">
              <w:rPr>
                <w:b/>
                <w:bCs/>
              </w:rPr>
              <w:t>25</w:t>
            </w:r>
            <w:r w:rsidRPr="0049701E">
              <w:rPr>
                <w:b/>
              </w:rPr>
              <w:t xml:space="preserve"> °</w:t>
            </w:r>
            <w:r w:rsidRPr="0049701E">
              <w:rPr>
                <w:b/>
                <w:lang w:val="fr-FR"/>
              </w:rPr>
              <w:t>C</w:t>
            </w:r>
          </w:p>
        </w:tc>
      </w:tr>
      <w:tr w:rsidR="00B3186B" w:rsidRPr="00F93A20" w:rsidTr="000915D4">
        <w:trPr>
          <w:tblHeader/>
        </w:trPr>
        <w:tc>
          <w:tcPr>
            <w:tcW w:w="130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F93A20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F93A20">
              <w:rPr>
                <w:i/>
                <w:sz w:val="16"/>
              </w:rPr>
              <w:t>Номер</w:t>
            </w:r>
          </w:p>
        </w:tc>
        <w:tc>
          <w:tcPr>
            <w:tcW w:w="551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F93A20" w:rsidRDefault="00B3186B" w:rsidP="00694087">
            <w:pPr>
              <w:tabs>
                <w:tab w:val="left" w:pos="832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F93A20">
              <w:rPr>
                <w:i/>
                <w:sz w:val="16"/>
              </w:rPr>
              <w:t>Источник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F93A20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F93A20">
              <w:rPr>
                <w:i/>
                <w:sz w:val="16"/>
              </w:rPr>
              <w:t>Правильный ответ</w:t>
            </w:r>
          </w:p>
        </w:tc>
      </w:tr>
      <w:tr w:rsidR="00B3186B" w:rsidRPr="0049701E" w:rsidTr="000915D4">
        <w:tc>
          <w:tcPr>
            <w:tcW w:w="1302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i/>
                <w:vertAlign w:val="subscript"/>
              </w:rPr>
            </w:pPr>
            <w:r w:rsidRPr="0049701E">
              <w:t>23</w:t>
            </w:r>
            <w:r w:rsidRPr="0049701E">
              <w:rPr>
                <w:lang w:val="fr-CH"/>
              </w:rPr>
              <w:t>1 03</w:t>
            </w:r>
            <w:r w:rsidRPr="0049701E">
              <w:t>.</w:t>
            </w:r>
            <w:r w:rsidRPr="0049701E">
              <w:rPr>
                <w:lang w:val="fr-CH"/>
              </w:rPr>
              <w:t>1</w:t>
            </w:r>
            <w:r w:rsidRPr="0049701E">
              <w:t>-01</w:t>
            </w:r>
          </w:p>
        </w:tc>
        <w:tc>
          <w:tcPr>
            <w:tcW w:w="551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E46448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E46448">
              <w:t xml:space="preserve">1 </w:t>
            </w:r>
            <w:proofErr w:type="spellStart"/>
            <w:r w:rsidRPr="00E46448">
              <w:t>кмоль</w:t>
            </w:r>
            <w:proofErr w:type="spellEnd"/>
            <w:r w:rsidRPr="00E46448">
              <w:t xml:space="preserve"> идеального газа = 24 м</w:t>
            </w:r>
            <w:r w:rsidRPr="00E46448">
              <w:rPr>
                <w:vertAlign w:val="superscript"/>
              </w:rPr>
              <w:t>3</w:t>
            </w:r>
            <w:r w:rsidRPr="00E46448">
              <w:t xml:space="preserve"> при давлении </w:t>
            </w:r>
            <w:r>
              <w:t>100</w:t>
            </w:r>
            <w:r w:rsidR="00694087">
              <w:t> кПа</w:t>
            </w:r>
            <w:r w:rsidR="000915D4" w:rsidRPr="000915D4">
              <w:t xml:space="preserve"> </w:t>
            </w:r>
            <w:r w:rsidRPr="00E46448">
              <w:t xml:space="preserve">и температуре 25 °C, </w:t>
            </w:r>
            <w:r>
              <w:t xml:space="preserve">масса вещества = </w:t>
            </w:r>
            <w:r w:rsidRPr="00E46448">
              <w:t>M *масса [кг]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49701E">
              <w:rPr>
                <w:lang w:val="fr-FR"/>
              </w:rPr>
              <w:t>B</w:t>
            </w:r>
          </w:p>
        </w:tc>
      </w:tr>
      <w:tr w:rsidR="00B3186B" w:rsidRPr="0049701E" w:rsidTr="000915D4"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5E1078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49701E">
              <w:t>Вместимость грузового танка составляет 72 м</w:t>
            </w:r>
            <w:r w:rsidRPr="0049701E">
              <w:rPr>
                <w:vertAlign w:val="superscript"/>
              </w:rPr>
              <w:t>3</w:t>
            </w:r>
            <w:r w:rsidRPr="0049701E">
              <w:t xml:space="preserve">. В этом танке содержатся 12 </w:t>
            </w:r>
            <w:proofErr w:type="spellStart"/>
            <w:r w:rsidRPr="0049701E">
              <w:t>киломолей</w:t>
            </w:r>
            <w:proofErr w:type="spellEnd"/>
            <w:r w:rsidRPr="0049701E">
              <w:t xml:space="preserve"> идеального газа при температуре </w:t>
            </w:r>
            <w:r w:rsidRPr="00E46448">
              <w:t>25</w:t>
            </w:r>
            <w:r w:rsidRPr="0049701E">
              <w:t> °</w:t>
            </w:r>
            <w:r w:rsidRPr="0049701E">
              <w:rPr>
                <w:lang w:val="fr-FR"/>
              </w:rPr>
              <w:t>C</w:t>
            </w:r>
            <w:r w:rsidRPr="0049701E">
              <w:t xml:space="preserve">. </w:t>
            </w:r>
          </w:p>
          <w:p w:rsidR="00B3186B" w:rsidRPr="0049701E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49701E">
              <w:t xml:space="preserve">Каким является </w:t>
            </w:r>
            <w:r>
              <w:t xml:space="preserve">абсолютное </w:t>
            </w:r>
            <w:r w:rsidRPr="0049701E">
              <w:t>давление</w:t>
            </w:r>
            <w:r>
              <w:t xml:space="preserve"> при условии, что </w:t>
            </w:r>
            <w:r w:rsidR="000915D4">
              <w:br/>
            </w:r>
            <w:r w:rsidRPr="00E46448">
              <w:t xml:space="preserve">1 </w:t>
            </w:r>
            <w:proofErr w:type="spellStart"/>
            <w:r w:rsidRPr="00E46448">
              <w:t>кмоль</w:t>
            </w:r>
            <w:proofErr w:type="spellEnd"/>
            <w:r w:rsidRPr="00E46448">
              <w:t xml:space="preserve"> идеального газа = 24 м</w:t>
            </w:r>
            <w:r w:rsidRPr="00E46448">
              <w:rPr>
                <w:vertAlign w:val="superscript"/>
              </w:rPr>
              <w:t>3</w:t>
            </w:r>
            <w:r w:rsidRPr="00E46448">
              <w:t xml:space="preserve"> при давлении </w:t>
            </w:r>
            <w:r>
              <w:t>100</w:t>
            </w:r>
            <w:r w:rsidR="00694087">
              <w:t> кПа</w:t>
            </w:r>
            <w:r w:rsidRPr="00E46448">
              <w:t xml:space="preserve"> и температуре 25 °C</w:t>
            </w:r>
            <w:r w:rsidRPr="0049701E"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9701E" w:rsidTr="000915D4"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0915D4">
            <w:pPr>
              <w:tabs>
                <w:tab w:val="right" w:pos="1237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49701E">
              <w:t>A</w:t>
            </w:r>
            <w:r w:rsidRPr="0049701E">
              <w:tab/>
            </w:r>
            <w:r>
              <w:t>300</w:t>
            </w:r>
            <w:r w:rsidR="00694087">
              <w:t> кПа</w:t>
            </w:r>
          </w:p>
          <w:p w:rsidR="00B3186B" w:rsidRPr="0049701E" w:rsidRDefault="00B3186B" w:rsidP="000915D4">
            <w:pPr>
              <w:tabs>
                <w:tab w:val="right" w:pos="1237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49701E">
              <w:t>B</w:t>
            </w:r>
            <w:r w:rsidRPr="0049701E">
              <w:tab/>
            </w:r>
            <w:r>
              <w:t>400</w:t>
            </w:r>
            <w:r w:rsidR="00694087">
              <w:t> кПа</w:t>
            </w:r>
          </w:p>
          <w:p w:rsidR="00B3186B" w:rsidRPr="0049701E" w:rsidRDefault="00B3186B" w:rsidP="000915D4">
            <w:pPr>
              <w:tabs>
                <w:tab w:val="right" w:pos="1237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49701E">
              <w:t>C</w:t>
            </w:r>
            <w:r w:rsidRPr="0049701E">
              <w:tab/>
            </w:r>
            <w:r>
              <w:t>500</w:t>
            </w:r>
            <w:r w:rsidR="00694087">
              <w:t> кПа</w:t>
            </w:r>
          </w:p>
          <w:p w:rsidR="00B3186B" w:rsidRPr="0049701E" w:rsidRDefault="00B3186B" w:rsidP="000915D4">
            <w:pPr>
              <w:tabs>
                <w:tab w:val="right" w:pos="1237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49701E">
              <w:t>D</w:t>
            </w:r>
            <w:r w:rsidRPr="0049701E">
              <w:tab/>
            </w:r>
            <w:r>
              <w:t>600</w:t>
            </w:r>
            <w:r w:rsidR="00694087">
              <w:t> кПа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9701E" w:rsidTr="000915D4"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rPr>
                <w:lang w:val="fr-CH"/>
              </w:rPr>
            </w:pPr>
            <w:r w:rsidRPr="0049701E">
              <w:t>23</w:t>
            </w:r>
            <w:r w:rsidRPr="0049701E">
              <w:rPr>
                <w:lang w:val="fr-CH"/>
              </w:rPr>
              <w:t>1 03</w:t>
            </w:r>
            <w:r w:rsidRPr="0049701E">
              <w:t>.</w:t>
            </w:r>
            <w:r w:rsidRPr="0049701E">
              <w:rPr>
                <w:lang w:val="fr-CH"/>
              </w:rPr>
              <w:t>1</w:t>
            </w:r>
            <w:r w:rsidRPr="0049701E">
              <w:t>-0</w:t>
            </w:r>
            <w:r w:rsidRPr="0049701E">
              <w:rPr>
                <w:lang w:val="fr-CH"/>
              </w:rPr>
              <w:t>2</w:t>
            </w: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7C6AC4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7C6AC4">
              <w:t xml:space="preserve">1 </w:t>
            </w:r>
            <w:proofErr w:type="spellStart"/>
            <w:r w:rsidRPr="007C6AC4">
              <w:t>кмоль</w:t>
            </w:r>
            <w:proofErr w:type="spellEnd"/>
            <w:r w:rsidRPr="007C6AC4">
              <w:t xml:space="preserve"> идеального газа = 24 м</w:t>
            </w:r>
            <w:r w:rsidRPr="007C6AC4">
              <w:rPr>
                <w:vertAlign w:val="superscript"/>
              </w:rPr>
              <w:t>3</w:t>
            </w:r>
            <w:r w:rsidRPr="007C6AC4">
              <w:t xml:space="preserve"> при давлении </w:t>
            </w:r>
            <w:r>
              <w:t>100</w:t>
            </w:r>
            <w:r w:rsidR="00694087">
              <w:t> кПа</w:t>
            </w:r>
            <w:r w:rsidR="000915D4" w:rsidRPr="000915D4">
              <w:t xml:space="preserve"> </w:t>
            </w:r>
            <w:r w:rsidRPr="007C6AC4">
              <w:t xml:space="preserve">и температуре 25 °C, </w:t>
            </w:r>
            <w:r>
              <w:t xml:space="preserve">масса вещества = </w:t>
            </w:r>
            <w:r w:rsidRPr="007C6AC4">
              <w:t>M *масса [кг]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49701E">
              <w:t>А</w:t>
            </w:r>
          </w:p>
        </w:tc>
      </w:tr>
      <w:tr w:rsidR="00B3186B" w:rsidRPr="0049701E" w:rsidTr="000915D4"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5E1078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49701E">
              <w:t>Вместимость грузового танка составляет 120 м</w:t>
            </w:r>
            <w:r w:rsidRPr="0049701E">
              <w:rPr>
                <w:vertAlign w:val="superscript"/>
              </w:rPr>
              <w:t>3</w:t>
            </w:r>
            <w:r w:rsidRPr="0049701E">
              <w:t xml:space="preserve">. В этом танке содержатся 10 </w:t>
            </w:r>
            <w:proofErr w:type="spellStart"/>
            <w:r w:rsidRPr="0049701E">
              <w:t>киломолей</w:t>
            </w:r>
            <w:proofErr w:type="spellEnd"/>
            <w:r w:rsidRPr="0049701E">
              <w:t xml:space="preserve"> идеального газа при температуре </w:t>
            </w:r>
            <w:r w:rsidRPr="007C6AC4">
              <w:t>25</w:t>
            </w:r>
            <w:r w:rsidRPr="0049701E">
              <w:rPr>
                <w:lang w:val="fr-FR"/>
              </w:rPr>
              <w:t> </w:t>
            </w:r>
            <w:r w:rsidRPr="0049701E">
              <w:t>°</w:t>
            </w:r>
            <w:r w:rsidRPr="0049701E">
              <w:rPr>
                <w:lang w:val="fr-FR"/>
              </w:rPr>
              <w:t>C</w:t>
            </w:r>
            <w:r w:rsidRPr="0049701E">
              <w:t xml:space="preserve">. </w:t>
            </w:r>
          </w:p>
          <w:p w:rsidR="00B3186B" w:rsidRPr="0049701E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49701E">
              <w:t xml:space="preserve">Каким является </w:t>
            </w:r>
            <w:r>
              <w:t xml:space="preserve">абсолютное </w:t>
            </w:r>
            <w:r w:rsidRPr="0049701E">
              <w:t xml:space="preserve">давление </w:t>
            </w:r>
            <w:r>
              <w:t xml:space="preserve">при условии, что </w:t>
            </w:r>
            <w:r w:rsidR="000915D4">
              <w:br/>
            </w:r>
            <w:r w:rsidRPr="00E46448">
              <w:t xml:space="preserve">1 </w:t>
            </w:r>
            <w:proofErr w:type="spellStart"/>
            <w:r w:rsidRPr="00E46448">
              <w:t>кмоль</w:t>
            </w:r>
            <w:proofErr w:type="spellEnd"/>
            <w:r w:rsidRPr="00E46448">
              <w:t xml:space="preserve"> идеального газа = 24 м</w:t>
            </w:r>
            <w:r w:rsidRPr="00E46448">
              <w:rPr>
                <w:vertAlign w:val="superscript"/>
              </w:rPr>
              <w:t>3</w:t>
            </w:r>
            <w:r w:rsidRPr="00E46448">
              <w:t xml:space="preserve"> при давлении </w:t>
            </w:r>
            <w:r>
              <w:t>100</w:t>
            </w:r>
            <w:r w:rsidR="00694087">
              <w:t> кПа</w:t>
            </w:r>
            <w:r w:rsidRPr="00E46448">
              <w:t xml:space="preserve"> и температуре 25 °C</w:t>
            </w:r>
            <w:r w:rsidRPr="0049701E"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9701E" w:rsidTr="000915D4"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0915D4">
            <w:pPr>
              <w:tabs>
                <w:tab w:val="right" w:pos="1246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>
              <w:t>A</w:t>
            </w:r>
            <w:r w:rsidR="00694087">
              <w:tab/>
            </w:r>
            <w:r>
              <w:t>200</w:t>
            </w:r>
            <w:r w:rsidR="00694087">
              <w:t> кПа</w:t>
            </w:r>
          </w:p>
          <w:p w:rsidR="00B3186B" w:rsidRPr="0049701E" w:rsidRDefault="00B3186B" w:rsidP="000915D4">
            <w:pPr>
              <w:tabs>
                <w:tab w:val="right" w:pos="1246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49701E">
              <w:t>B</w:t>
            </w:r>
            <w:r w:rsidR="00694087">
              <w:tab/>
            </w:r>
            <w:r>
              <w:t>400</w:t>
            </w:r>
            <w:r w:rsidR="00694087">
              <w:t> кПа</w:t>
            </w:r>
          </w:p>
          <w:p w:rsidR="00B3186B" w:rsidRPr="0049701E" w:rsidRDefault="00B3186B" w:rsidP="000915D4">
            <w:pPr>
              <w:tabs>
                <w:tab w:val="right" w:pos="1246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49701E">
              <w:t>C</w:t>
            </w:r>
            <w:r w:rsidR="00694087">
              <w:tab/>
            </w:r>
            <w:r>
              <w:t>500</w:t>
            </w:r>
            <w:r w:rsidR="00694087">
              <w:t> кПа</w:t>
            </w:r>
          </w:p>
          <w:p w:rsidR="00B3186B" w:rsidRPr="0049701E" w:rsidRDefault="00B3186B" w:rsidP="000915D4">
            <w:pPr>
              <w:tabs>
                <w:tab w:val="right" w:pos="1246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49701E">
              <w:t>D</w:t>
            </w:r>
            <w:r w:rsidRPr="0049701E">
              <w:tab/>
            </w:r>
            <w:r>
              <w:t>1 200</w:t>
            </w:r>
            <w:r w:rsidR="00694087">
              <w:t> кПа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>
              <w:t xml:space="preserve"> </w:t>
            </w:r>
          </w:p>
        </w:tc>
      </w:tr>
      <w:tr w:rsidR="00B3186B" w:rsidRPr="0049701E" w:rsidTr="000915D4"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rPr>
                <w:lang w:val="fr-CH"/>
              </w:rPr>
            </w:pPr>
            <w:r w:rsidRPr="0049701E">
              <w:t>23</w:t>
            </w:r>
            <w:r w:rsidRPr="0049701E">
              <w:rPr>
                <w:lang w:val="fr-CH"/>
              </w:rPr>
              <w:t>1 03</w:t>
            </w:r>
            <w:r w:rsidRPr="0049701E">
              <w:t>.</w:t>
            </w:r>
            <w:r w:rsidRPr="0049701E">
              <w:rPr>
                <w:lang w:val="fr-CH"/>
              </w:rPr>
              <w:t>1</w:t>
            </w:r>
            <w:r w:rsidRPr="0049701E">
              <w:t>-0</w:t>
            </w:r>
            <w:r w:rsidRPr="0049701E">
              <w:rPr>
                <w:lang w:val="fr-CH"/>
              </w:rPr>
              <w:t>3</w:t>
            </w: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C3B9C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C3B9C">
              <w:t xml:space="preserve">1 </w:t>
            </w:r>
            <w:proofErr w:type="spellStart"/>
            <w:r w:rsidRPr="00FC3B9C">
              <w:t>кмоль</w:t>
            </w:r>
            <w:proofErr w:type="spellEnd"/>
            <w:r w:rsidRPr="00FC3B9C">
              <w:t xml:space="preserve"> идеального газа = 24 м</w:t>
            </w:r>
            <w:r w:rsidRPr="00FC3B9C">
              <w:rPr>
                <w:vertAlign w:val="superscript"/>
              </w:rPr>
              <w:t>3</w:t>
            </w:r>
            <w:r w:rsidRPr="00FC3B9C">
              <w:t xml:space="preserve"> при давлении </w:t>
            </w:r>
            <w:r>
              <w:t>100</w:t>
            </w:r>
            <w:r w:rsidR="00694087">
              <w:t> кПа</w:t>
            </w:r>
            <w:r w:rsidRPr="005E1078">
              <w:br/>
            </w:r>
            <w:r w:rsidRPr="007C6AC4">
              <w:t xml:space="preserve"> </w:t>
            </w:r>
            <w:r w:rsidRPr="00FC3B9C">
              <w:t>и температуре 25 °C, масса вещества = M *масса [кг]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49701E">
              <w:t>В</w:t>
            </w:r>
          </w:p>
        </w:tc>
      </w:tr>
      <w:tr w:rsidR="00B3186B" w:rsidRPr="0049701E" w:rsidTr="000915D4"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5E1078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49701E">
              <w:t>Вместимость грузового танка составляет 120 м</w:t>
            </w:r>
            <w:r w:rsidRPr="0049701E">
              <w:rPr>
                <w:vertAlign w:val="superscript"/>
              </w:rPr>
              <w:t>3</w:t>
            </w:r>
            <w:r w:rsidRPr="0049701E">
              <w:t xml:space="preserve">. В этом танке находится определенное количество идеального газа при температуре </w:t>
            </w:r>
            <w:r w:rsidRPr="007C6AC4">
              <w:t>25</w:t>
            </w:r>
            <w:r w:rsidRPr="0049701E">
              <w:rPr>
                <w:lang w:val="fr-FR"/>
              </w:rPr>
              <w:t> </w:t>
            </w:r>
            <w:r w:rsidRPr="0049701E">
              <w:t>°</w:t>
            </w:r>
            <w:r w:rsidRPr="0049701E">
              <w:rPr>
                <w:lang w:val="fr-FR"/>
              </w:rPr>
              <w:t>C</w:t>
            </w:r>
            <w:r w:rsidRPr="0049701E">
              <w:t xml:space="preserve"> и под </w:t>
            </w:r>
            <w:r>
              <w:t xml:space="preserve">абсолютным </w:t>
            </w:r>
            <w:r w:rsidRPr="0049701E">
              <w:t>давлением 3</w:t>
            </w:r>
            <w:r>
              <w:t>00</w:t>
            </w:r>
            <w:r w:rsidR="00694087">
              <w:t> кПа</w:t>
            </w:r>
            <w:r w:rsidRPr="0049701E">
              <w:t xml:space="preserve">. </w:t>
            </w:r>
          </w:p>
          <w:p w:rsidR="00B3186B" w:rsidRPr="0049701E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49701E">
              <w:t>Каким является количество газа</w:t>
            </w:r>
            <w:r>
              <w:t xml:space="preserve"> при условии, что </w:t>
            </w:r>
            <w:r w:rsidRPr="00E46448">
              <w:t xml:space="preserve">1 </w:t>
            </w:r>
            <w:proofErr w:type="spellStart"/>
            <w:r w:rsidRPr="00E46448">
              <w:t>кмоль</w:t>
            </w:r>
            <w:proofErr w:type="spellEnd"/>
            <w:r w:rsidRPr="00E46448">
              <w:t xml:space="preserve"> идеального газа = 24 м</w:t>
            </w:r>
            <w:r w:rsidRPr="00E46448">
              <w:rPr>
                <w:vertAlign w:val="superscript"/>
              </w:rPr>
              <w:t>3</w:t>
            </w:r>
            <w:r w:rsidRPr="00E46448">
              <w:t xml:space="preserve"> при давлении </w:t>
            </w:r>
            <w:r>
              <w:t>100</w:t>
            </w:r>
            <w:r w:rsidR="00694087">
              <w:t> кПа</w:t>
            </w:r>
            <w:r w:rsidRPr="00E46448">
              <w:t xml:space="preserve"> и температуре 25 °C</w:t>
            </w:r>
            <w:r w:rsidRPr="0049701E"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9701E" w:rsidTr="000915D4"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keepNext/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0915D4">
            <w:pPr>
              <w:tabs>
                <w:tab w:val="right" w:pos="1749"/>
                <w:tab w:val="left" w:pos="2268"/>
                <w:tab w:val="left" w:pos="6237"/>
              </w:tabs>
              <w:spacing w:before="40" w:after="120" w:line="240" w:lineRule="auto"/>
            </w:pPr>
            <w:r w:rsidRPr="0049701E">
              <w:t>A</w:t>
            </w:r>
            <w:r w:rsidR="00694087">
              <w:tab/>
            </w:r>
            <w:r w:rsidRPr="0049701E">
              <w:t xml:space="preserve">5 </w:t>
            </w:r>
            <w:proofErr w:type="spellStart"/>
            <w:r w:rsidRPr="0049701E">
              <w:t>киломолей</w:t>
            </w:r>
            <w:proofErr w:type="spellEnd"/>
          </w:p>
          <w:p w:rsidR="00B3186B" w:rsidRPr="0049701E" w:rsidRDefault="00B3186B" w:rsidP="000915D4">
            <w:pPr>
              <w:tabs>
                <w:tab w:val="right" w:pos="1749"/>
                <w:tab w:val="left" w:pos="2268"/>
                <w:tab w:val="left" w:pos="6237"/>
              </w:tabs>
              <w:spacing w:before="40" w:after="120" w:line="240" w:lineRule="auto"/>
            </w:pPr>
            <w:r w:rsidRPr="0049701E">
              <w:t>B</w:t>
            </w:r>
            <w:r w:rsidRPr="0049701E">
              <w:tab/>
              <w:t xml:space="preserve">15 </w:t>
            </w:r>
            <w:proofErr w:type="spellStart"/>
            <w:r w:rsidRPr="0049701E">
              <w:t>киломолей</w:t>
            </w:r>
            <w:proofErr w:type="spellEnd"/>
          </w:p>
          <w:p w:rsidR="00B3186B" w:rsidRPr="0049701E" w:rsidRDefault="00B3186B" w:rsidP="000915D4">
            <w:pPr>
              <w:tabs>
                <w:tab w:val="right" w:pos="1749"/>
                <w:tab w:val="left" w:pos="2268"/>
                <w:tab w:val="left" w:pos="6237"/>
              </w:tabs>
              <w:spacing w:before="40" w:after="120" w:line="240" w:lineRule="auto"/>
            </w:pPr>
            <w:r w:rsidRPr="0049701E">
              <w:t>C</w:t>
            </w:r>
            <w:r w:rsidRPr="0049701E">
              <w:tab/>
              <w:t xml:space="preserve">20 </w:t>
            </w:r>
            <w:proofErr w:type="spellStart"/>
            <w:r w:rsidRPr="0049701E">
              <w:t>киломолей</w:t>
            </w:r>
            <w:proofErr w:type="spellEnd"/>
          </w:p>
          <w:p w:rsidR="00B3186B" w:rsidRPr="0049701E" w:rsidRDefault="00B3186B" w:rsidP="000915D4">
            <w:pPr>
              <w:tabs>
                <w:tab w:val="right" w:pos="1749"/>
                <w:tab w:val="left" w:pos="2268"/>
                <w:tab w:val="left" w:pos="6237"/>
              </w:tabs>
              <w:spacing w:before="40" w:after="120" w:line="240" w:lineRule="auto"/>
            </w:pPr>
            <w:r w:rsidRPr="0049701E">
              <w:t>D</w:t>
            </w:r>
            <w:r w:rsidRPr="0049701E">
              <w:tab/>
              <w:t xml:space="preserve">30 </w:t>
            </w:r>
            <w:proofErr w:type="spellStart"/>
            <w:r w:rsidRPr="0049701E">
              <w:t>киломолей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9701E" w:rsidTr="000915D4"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0915D4">
            <w:pPr>
              <w:pageBreakBefore/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rPr>
                <w:lang w:val="fr-CH"/>
              </w:rPr>
            </w:pPr>
            <w:r w:rsidRPr="0049701E">
              <w:lastRenderedPageBreak/>
              <w:t>23</w:t>
            </w:r>
            <w:r w:rsidRPr="0049701E">
              <w:rPr>
                <w:lang w:val="fr-CH"/>
              </w:rPr>
              <w:t>1 03</w:t>
            </w:r>
            <w:r w:rsidRPr="0049701E">
              <w:t>.</w:t>
            </w:r>
            <w:r w:rsidRPr="0049701E">
              <w:rPr>
                <w:lang w:val="fr-CH"/>
              </w:rPr>
              <w:t>1</w:t>
            </w:r>
            <w:r w:rsidRPr="0049701E">
              <w:t>-0</w:t>
            </w:r>
            <w:r w:rsidRPr="0049701E">
              <w:rPr>
                <w:lang w:val="fr-CH"/>
              </w:rPr>
              <w:t>4</w:t>
            </w: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C3B9C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C3B9C">
              <w:t xml:space="preserve">1 </w:t>
            </w:r>
            <w:proofErr w:type="spellStart"/>
            <w:r w:rsidRPr="00FC3B9C">
              <w:t>кмоль</w:t>
            </w:r>
            <w:proofErr w:type="spellEnd"/>
            <w:r w:rsidRPr="00FC3B9C">
              <w:t xml:space="preserve"> идеального газа = 24 м</w:t>
            </w:r>
            <w:r w:rsidRPr="00FC3B9C">
              <w:rPr>
                <w:vertAlign w:val="superscript"/>
              </w:rPr>
              <w:t>3</w:t>
            </w:r>
            <w:r w:rsidRPr="00FC3B9C">
              <w:t xml:space="preserve"> при давлении </w:t>
            </w:r>
            <w:r>
              <w:t>100</w:t>
            </w:r>
            <w:r w:rsidR="00694087">
              <w:t> кПа</w:t>
            </w:r>
            <w:r w:rsidRPr="003F79A9">
              <w:br/>
            </w:r>
            <w:r w:rsidRPr="00FC3B9C">
              <w:t>и температуре 25 °C, масса вещества = M *масса [кг]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49701E">
              <w:t>А</w:t>
            </w:r>
          </w:p>
        </w:tc>
      </w:tr>
      <w:tr w:rsidR="00B3186B" w:rsidRPr="0049701E" w:rsidTr="000915D4"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3F79A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3F79A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49701E">
              <w:t>Из грузового танка произошла утечка 120 м</w:t>
            </w:r>
            <w:r w:rsidRPr="0049701E">
              <w:rPr>
                <w:vertAlign w:val="superscript"/>
              </w:rPr>
              <w:t xml:space="preserve">3 </w:t>
            </w:r>
            <w:r w:rsidRPr="0049701E">
              <w:t>газа № ООН</w:t>
            </w:r>
            <w:r w:rsidRPr="0049701E">
              <w:rPr>
                <w:bCs/>
              </w:rPr>
              <w:t xml:space="preserve"> 1978</w:t>
            </w:r>
            <w:r w:rsidRPr="0049701E">
              <w:t xml:space="preserve"> ПРОПАН (</w:t>
            </w:r>
            <w:r w:rsidRPr="0049701E">
              <w:rPr>
                <w:lang w:val="fr-FR"/>
              </w:rPr>
              <w:t>M</w:t>
            </w:r>
            <w:r w:rsidRPr="0049701E">
              <w:t xml:space="preserve">=44) под </w:t>
            </w:r>
            <w:r>
              <w:t xml:space="preserve">абсолютным </w:t>
            </w:r>
            <w:r w:rsidRPr="0049701E">
              <w:t xml:space="preserve">давлением </w:t>
            </w:r>
            <w:r>
              <w:t>100</w:t>
            </w:r>
            <w:r w:rsidR="00694087">
              <w:rPr>
                <w:lang w:val="en-US"/>
              </w:rPr>
              <w:t> </w:t>
            </w:r>
            <w:r w:rsidR="00694087" w:rsidRPr="00694087">
              <w:t>кПа</w:t>
            </w:r>
            <w:r w:rsidRPr="0049701E">
              <w:t xml:space="preserve"> и температуре </w:t>
            </w:r>
            <w:r w:rsidRPr="00FC3B9C">
              <w:t>25</w:t>
            </w:r>
            <w:r w:rsidRPr="0049701E">
              <w:t xml:space="preserve"> °C. </w:t>
            </w:r>
          </w:p>
          <w:p w:rsidR="00B3186B" w:rsidRPr="0049701E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49701E">
              <w:t>Сколько килограмм пропана ушло в атмосферу</w:t>
            </w:r>
            <w:r>
              <w:t xml:space="preserve"> при условии, что </w:t>
            </w:r>
            <w:r w:rsidRPr="00E46448">
              <w:t xml:space="preserve">1 </w:t>
            </w:r>
            <w:proofErr w:type="spellStart"/>
            <w:r w:rsidRPr="00E46448">
              <w:t>кмоль</w:t>
            </w:r>
            <w:proofErr w:type="spellEnd"/>
            <w:r w:rsidRPr="00E46448">
              <w:t xml:space="preserve"> идеального газа = 24 м</w:t>
            </w:r>
            <w:r w:rsidRPr="00E46448">
              <w:rPr>
                <w:vertAlign w:val="superscript"/>
              </w:rPr>
              <w:t>3</w:t>
            </w:r>
            <w:r w:rsidRPr="00E46448">
              <w:t xml:space="preserve"> при давлении </w:t>
            </w:r>
            <w:r>
              <w:t>100</w:t>
            </w:r>
            <w:r w:rsidR="00694087">
              <w:t> кПа</w:t>
            </w:r>
            <w:r w:rsidRPr="00E46448">
              <w:t xml:space="preserve"> и температуре 25 °C</w:t>
            </w:r>
            <w:r w:rsidRPr="0049701E"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6629C1" w:rsidTr="000915D4"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0915D4">
            <w:pPr>
              <w:tabs>
                <w:tab w:val="right" w:pos="1237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en-US"/>
              </w:rPr>
            </w:pPr>
            <w:r w:rsidRPr="0049701E">
              <w:rPr>
                <w:lang w:val="en-US"/>
              </w:rPr>
              <w:t>A</w:t>
            </w:r>
            <w:r w:rsidR="00694087">
              <w:rPr>
                <w:lang w:val="en-US"/>
              </w:rPr>
              <w:tab/>
            </w:r>
            <w:r w:rsidRPr="0049701E">
              <w:rPr>
                <w:lang w:val="en-US"/>
              </w:rPr>
              <w:t xml:space="preserve">220 </w:t>
            </w:r>
            <w:r w:rsidRPr="0049701E">
              <w:t>кг</w:t>
            </w:r>
          </w:p>
          <w:p w:rsidR="00B3186B" w:rsidRPr="0049701E" w:rsidRDefault="00B3186B" w:rsidP="000915D4">
            <w:pPr>
              <w:tabs>
                <w:tab w:val="right" w:pos="1237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en-US"/>
              </w:rPr>
            </w:pPr>
            <w:r w:rsidRPr="0049701E">
              <w:rPr>
                <w:lang w:val="en-US"/>
              </w:rPr>
              <w:t>B</w:t>
            </w:r>
            <w:r w:rsidR="00694087">
              <w:rPr>
                <w:lang w:val="en-US"/>
              </w:rPr>
              <w:tab/>
            </w:r>
            <w:r w:rsidRPr="0049701E">
              <w:rPr>
                <w:lang w:val="en-US"/>
              </w:rPr>
              <w:t xml:space="preserve">440 </w:t>
            </w:r>
            <w:r w:rsidRPr="0049701E">
              <w:t>кг</w:t>
            </w:r>
          </w:p>
          <w:p w:rsidR="00B3186B" w:rsidRPr="0049701E" w:rsidRDefault="00B3186B" w:rsidP="000915D4">
            <w:pPr>
              <w:tabs>
                <w:tab w:val="right" w:pos="1237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en-US"/>
              </w:rPr>
            </w:pPr>
            <w:r w:rsidRPr="0049701E">
              <w:rPr>
                <w:lang w:val="en-US"/>
              </w:rPr>
              <w:t>C</w:t>
            </w:r>
            <w:r w:rsidRPr="0049701E">
              <w:rPr>
                <w:lang w:val="en-US"/>
              </w:rPr>
              <w:tab/>
              <w:t>2</w:t>
            </w:r>
            <w:r w:rsidRPr="003944D7">
              <w:rPr>
                <w:lang w:val="en-US"/>
              </w:rPr>
              <w:t xml:space="preserve"> </w:t>
            </w:r>
            <w:r w:rsidRPr="0049701E">
              <w:rPr>
                <w:lang w:val="en-US"/>
              </w:rPr>
              <w:t xml:space="preserve">880 </w:t>
            </w:r>
            <w:r w:rsidRPr="0049701E">
              <w:t>кг</w:t>
            </w:r>
          </w:p>
          <w:p w:rsidR="00B3186B" w:rsidRPr="0049701E" w:rsidRDefault="00B3186B" w:rsidP="000915D4">
            <w:pPr>
              <w:tabs>
                <w:tab w:val="right" w:pos="1237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en-US"/>
              </w:rPr>
            </w:pPr>
            <w:r w:rsidRPr="0049701E">
              <w:rPr>
                <w:lang w:val="en-US"/>
              </w:rPr>
              <w:t>D</w:t>
            </w:r>
            <w:r w:rsidRPr="0049701E">
              <w:rPr>
                <w:lang w:val="en-US"/>
              </w:rPr>
              <w:tab/>
              <w:t>5</w:t>
            </w:r>
            <w:r w:rsidRPr="003944D7">
              <w:rPr>
                <w:lang w:val="en-US"/>
              </w:rPr>
              <w:t xml:space="preserve"> </w:t>
            </w:r>
            <w:r w:rsidRPr="0049701E">
              <w:rPr>
                <w:lang w:val="en-US"/>
              </w:rPr>
              <w:t xml:space="preserve">280 </w:t>
            </w:r>
            <w:r w:rsidRPr="0049701E">
              <w:t>кг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  <w:rPr>
                <w:lang w:val="en-US"/>
              </w:rPr>
            </w:pPr>
          </w:p>
        </w:tc>
      </w:tr>
      <w:tr w:rsidR="00B3186B" w:rsidRPr="0049701E" w:rsidTr="000915D4"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9701E">
              <w:t>23</w:t>
            </w:r>
            <w:r w:rsidRPr="0049701E">
              <w:rPr>
                <w:lang w:val="fr-CH"/>
              </w:rPr>
              <w:t>1 03</w:t>
            </w:r>
            <w:r w:rsidRPr="0049701E">
              <w:t>.</w:t>
            </w:r>
            <w:r w:rsidRPr="0049701E">
              <w:rPr>
                <w:lang w:val="fr-CH"/>
              </w:rPr>
              <w:t>1</w:t>
            </w:r>
            <w:r w:rsidRPr="0049701E">
              <w:t>-0</w:t>
            </w:r>
            <w:r w:rsidRPr="0049701E">
              <w:rPr>
                <w:lang w:val="fr-CH"/>
              </w:rPr>
              <w:t>5</w:t>
            </w: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C3B9C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C3B9C">
              <w:t xml:space="preserve">1 </w:t>
            </w:r>
            <w:proofErr w:type="spellStart"/>
            <w:r w:rsidRPr="00FC3B9C">
              <w:t>кмоль</w:t>
            </w:r>
            <w:proofErr w:type="spellEnd"/>
            <w:r w:rsidRPr="00FC3B9C">
              <w:t xml:space="preserve"> идеального газа = 24 м</w:t>
            </w:r>
            <w:r w:rsidRPr="00FC3B9C">
              <w:rPr>
                <w:vertAlign w:val="superscript"/>
              </w:rPr>
              <w:t>3</w:t>
            </w:r>
            <w:r w:rsidRPr="00FC3B9C">
              <w:t xml:space="preserve"> при давлении </w:t>
            </w:r>
            <w:r>
              <w:t>100</w:t>
            </w:r>
            <w:r w:rsidR="00694087">
              <w:t> кПа</w:t>
            </w:r>
            <w:r w:rsidRPr="003F79A9">
              <w:br/>
            </w:r>
            <w:r w:rsidRPr="007C6AC4">
              <w:t xml:space="preserve"> </w:t>
            </w:r>
            <w:r w:rsidRPr="00FC3B9C">
              <w:t>и температуре 25 °C, масса вещества = M *масса [кг]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49701E">
              <w:t>В</w:t>
            </w:r>
          </w:p>
        </w:tc>
      </w:tr>
      <w:tr w:rsidR="00B3186B" w:rsidRPr="0049701E" w:rsidTr="000915D4"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3F79A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49701E">
              <w:t>Вместимость грузового танка составляет 240 м</w:t>
            </w:r>
            <w:r w:rsidRPr="0049701E">
              <w:rPr>
                <w:vertAlign w:val="superscript"/>
              </w:rPr>
              <w:t>3</w:t>
            </w:r>
            <w:r w:rsidRPr="0049701E">
              <w:t xml:space="preserve">. </w:t>
            </w:r>
          </w:p>
          <w:p w:rsidR="00B3186B" w:rsidRPr="0049701E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49701E">
              <w:t xml:space="preserve">Сколько </w:t>
            </w:r>
            <w:r>
              <w:t xml:space="preserve">кг </w:t>
            </w:r>
            <w:r w:rsidRPr="0049701E">
              <w:t>№ ООН</w:t>
            </w:r>
            <w:r w:rsidRPr="0049701E">
              <w:rPr>
                <w:bCs/>
              </w:rPr>
              <w:t xml:space="preserve"> 1969</w:t>
            </w:r>
            <w:r w:rsidRPr="0049701E">
              <w:t xml:space="preserve"> ИЗОБУТАН</w:t>
            </w:r>
            <w:r w:rsidRPr="0049701E">
              <w:rPr>
                <w:b/>
              </w:rPr>
              <w:t xml:space="preserve"> </w:t>
            </w:r>
            <w:r w:rsidRPr="0049701E">
              <w:t>(</w:t>
            </w:r>
            <w:r w:rsidRPr="0049701E">
              <w:rPr>
                <w:lang w:val="fr-FR"/>
              </w:rPr>
              <w:t>M</w:t>
            </w:r>
            <w:r w:rsidRPr="0049701E">
              <w:t xml:space="preserve">=58) находится в этом танке при температуре </w:t>
            </w:r>
            <w:r w:rsidRPr="00FC3B9C">
              <w:t>25</w:t>
            </w:r>
            <w:r w:rsidRPr="0049701E">
              <w:t> °C и абсолютно</w:t>
            </w:r>
            <w:r>
              <w:t>м</w:t>
            </w:r>
            <w:r w:rsidRPr="0049701E">
              <w:t xml:space="preserve"> давлении </w:t>
            </w:r>
            <w:r>
              <w:t>200</w:t>
            </w:r>
            <w:r w:rsidR="00694087">
              <w:t> кПа</w:t>
            </w:r>
            <w:r>
              <w:t xml:space="preserve"> при условии, что </w:t>
            </w:r>
            <w:r w:rsidRPr="00E46448">
              <w:t xml:space="preserve">1 </w:t>
            </w:r>
            <w:proofErr w:type="spellStart"/>
            <w:r w:rsidRPr="00E46448">
              <w:t>кмоль</w:t>
            </w:r>
            <w:proofErr w:type="spellEnd"/>
            <w:r w:rsidRPr="00E46448">
              <w:t xml:space="preserve"> идеального газа = 24 м</w:t>
            </w:r>
            <w:r w:rsidRPr="00E46448">
              <w:rPr>
                <w:vertAlign w:val="superscript"/>
              </w:rPr>
              <w:t>3</w:t>
            </w:r>
            <w:r w:rsidRPr="00E46448">
              <w:t xml:space="preserve"> при давлении </w:t>
            </w:r>
            <w:r>
              <w:t>100</w:t>
            </w:r>
            <w:r w:rsidR="00694087">
              <w:t> кПа</w:t>
            </w:r>
            <w:r w:rsidRPr="00E46448">
              <w:t xml:space="preserve"> и температуре 25 °C</w:t>
            </w:r>
            <w:r w:rsidRPr="0049701E"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6629C1" w:rsidTr="000915D4"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0915D4">
            <w:pPr>
              <w:tabs>
                <w:tab w:val="right" w:pos="1228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en-US"/>
              </w:rPr>
            </w:pPr>
            <w:r w:rsidRPr="0049701E">
              <w:rPr>
                <w:lang w:val="en-US"/>
              </w:rPr>
              <w:t>A</w:t>
            </w:r>
            <w:r w:rsidR="00694087">
              <w:rPr>
                <w:lang w:val="en-US"/>
              </w:rPr>
              <w:tab/>
            </w:r>
            <w:r w:rsidRPr="0049701E">
              <w:rPr>
                <w:lang w:val="en-US"/>
              </w:rPr>
              <w:t xml:space="preserve">580 </w:t>
            </w:r>
            <w:r w:rsidRPr="0049701E">
              <w:t>кг</w:t>
            </w:r>
          </w:p>
          <w:p w:rsidR="00B3186B" w:rsidRPr="0049701E" w:rsidRDefault="00B3186B" w:rsidP="000915D4">
            <w:pPr>
              <w:tabs>
                <w:tab w:val="right" w:pos="1228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en-US"/>
              </w:rPr>
            </w:pPr>
            <w:r w:rsidRPr="0049701E">
              <w:rPr>
                <w:lang w:val="en-US"/>
              </w:rPr>
              <w:t>B</w:t>
            </w:r>
            <w:r w:rsidRPr="0049701E">
              <w:rPr>
                <w:lang w:val="en-US"/>
              </w:rPr>
              <w:tab/>
              <w:t>1</w:t>
            </w:r>
            <w:r w:rsidRPr="003944D7">
              <w:rPr>
                <w:lang w:val="en-US"/>
              </w:rPr>
              <w:t xml:space="preserve"> </w:t>
            </w:r>
            <w:r w:rsidRPr="0049701E">
              <w:rPr>
                <w:lang w:val="en-US"/>
              </w:rPr>
              <w:t xml:space="preserve">160 </w:t>
            </w:r>
            <w:r w:rsidRPr="0049701E">
              <w:t>кг</w:t>
            </w:r>
          </w:p>
          <w:p w:rsidR="00B3186B" w:rsidRPr="0049701E" w:rsidRDefault="00B3186B" w:rsidP="000915D4">
            <w:pPr>
              <w:tabs>
                <w:tab w:val="right" w:pos="1228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en-US"/>
              </w:rPr>
            </w:pPr>
            <w:r w:rsidRPr="0049701E">
              <w:rPr>
                <w:lang w:val="en-US"/>
              </w:rPr>
              <w:t>C</w:t>
            </w:r>
            <w:r w:rsidRPr="0049701E">
              <w:rPr>
                <w:lang w:val="en-US"/>
              </w:rPr>
              <w:tab/>
              <w:t>1</w:t>
            </w:r>
            <w:r w:rsidRPr="003944D7">
              <w:rPr>
                <w:lang w:val="en-US"/>
              </w:rPr>
              <w:t xml:space="preserve"> </w:t>
            </w:r>
            <w:r w:rsidRPr="0049701E">
              <w:rPr>
                <w:lang w:val="en-US"/>
              </w:rPr>
              <w:t xml:space="preserve">740 </w:t>
            </w:r>
            <w:r w:rsidRPr="0049701E">
              <w:t>кг</w:t>
            </w:r>
          </w:p>
          <w:p w:rsidR="00B3186B" w:rsidRPr="0049701E" w:rsidRDefault="00B3186B" w:rsidP="000915D4">
            <w:pPr>
              <w:tabs>
                <w:tab w:val="right" w:pos="1228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en-US"/>
              </w:rPr>
            </w:pPr>
            <w:r w:rsidRPr="0049701E">
              <w:rPr>
                <w:lang w:val="en-US"/>
              </w:rPr>
              <w:t>D</w:t>
            </w:r>
            <w:r w:rsidRPr="0049701E">
              <w:rPr>
                <w:lang w:val="en-US"/>
              </w:rPr>
              <w:tab/>
              <w:t>4</w:t>
            </w:r>
            <w:r w:rsidRPr="003944D7">
              <w:rPr>
                <w:lang w:val="en-US"/>
              </w:rPr>
              <w:t xml:space="preserve"> </w:t>
            </w:r>
            <w:r w:rsidRPr="0049701E">
              <w:rPr>
                <w:lang w:val="en-US"/>
              </w:rPr>
              <w:t xml:space="preserve">640 </w:t>
            </w:r>
            <w:r w:rsidRPr="0049701E">
              <w:t>кг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  <w:rPr>
                <w:lang w:val="en-US"/>
              </w:rPr>
            </w:pPr>
          </w:p>
        </w:tc>
      </w:tr>
      <w:tr w:rsidR="00B3186B" w:rsidRPr="0049701E" w:rsidTr="000915D4"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9701E">
              <w:t>23</w:t>
            </w:r>
            <w:r w:rsidRPr="0049701E">
              <w:rPr>
                <w:lang w:val="fr-CH"/>
              </w:rPr>
              <w:t>1 03</w:t>
            </w:r>
            <w:r w:rsidRPr="0049701E">
              <w:t>.</w:t>
            </w:r>
            <w:r w:rsidRPr="0049701E">
              <w:rPr>
                <w:lang w:val="fr-CH"/>
              </w:rPr>
              <w:t>1</w:t>
            </w:r>
            <w:r w:rsidRPr="0049701E">
              <w:t>-0</w:t>
            </w:r>
            <w:r w:rsidRPr="0049701E">
              <w:rPr>
                <w:lang w:val="fr-CH"/>
              </w:rPr>
              <w:t>6</w:t>
            </w: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C3B9C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C3B9C">
              <w:t xml:space="preserve">1 </w:t>
            </w:r>
            <w:proofErr w:type="spellStart"/>
            <w:r w:rsidRPr="00FC3B9C">
              <w:t>кмоль</w:t>
            </w:r>
            <w:proofErr w:type="spellEnd"/>
            <w:r w:rsidRPr="00FC3B9C">
              <w:t xml:space="preserve"> идеального газа = 24 м</w:t>
            </w:r>
            <w:r w:rsidRPr="00CA00AD">
              <w:rPr>
                <w:vertAlign w:val="superscript"/>
              </w:rPr>
              <w:t xml:space="preserve">3 </w:t>
            </w:r>
            <w:r w:rsidRPr="00FC3B9C">
              <w:t xml:space="preserve">при давлении </w:t>
            </w:r>
            <w:r>
              <w:t>100</w:t>
            </w:r>
            <w:r w:rsidR="00694087">
              <w:t> кПа</w:t>
            </w:r>
            <w:r w:rsidRPr="003F79A9">
              <w:br/>
            </w:r>
            <w:r w:rsidRPr="007C6AC4">
              <w:t xml:space="preserve"> </w:t>
            </w:r>
            <w:r w:rsidRPr="00FC3B9C">
              <w:t>и температуре 25 °C, масса вещества = M *масса [кг]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49701E">
              <w:t>С</w:t>
            </w:r>
          </w:p>
        </w:tc>
      </w:tr>
      <w:tr w:rsidR="00B3186B" w:rsidRPr="0049701E" w:rsidTr="000915D4"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3F79A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49701E">
              <w:t xml:space="preserve">Вместимость грузового танка составляет </w:t>
            </w:r>
            <w:r>
              <w:t>1</w:t>
            </w:r>
            <w:r w:rsidRPr="0049701E">
              <w:t>20 м</w:t>
            </w:r>
            <w:r w:rsidRPr="0049701E">
              <w:rPr>
                <w:vertAlign w:val="superscript"/>
              </w:rPr>
              <w:t>3</w:t>
            </w:r>
            <w:r w:rsidRPr="0049701E">
              <w:t xml:space="preserve">. </w:t>
            </w:r>
          </w:p>
          <w:p w:rsidR="00B3186B" w:rsidRPr="0049701E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49701E">
              <w:t xml:space="preserve">Сколько </w:t>
            </w:r>
            <w:r>
              <w:t>кг</w:t>
            </w:r>
            <w:r w:rsidR="006629C1">
              <w:t xml:space="preserve"> </w:t>
            </w:r>
            <w:r w:rsidRPr="0049701E">
              <w:t>№ ООН</w:t>
            </w:r>
            <w:r w:rsidRPr="0049701E">
              <w:rPr>
                <w:bCs/>
              </w:rPr>
              <w:t xml:space="preserve"> </w:t>
            </w:r>
            <w:r>
              <w:rPr>
                <w:bCs/>
              </w:rPr>
              <w:t xml:space="preserve">1077 </w:t>
            </w:r>
            <w:r w:rsidRPr="0049701E">
              <w:rPr>
                <w:bCs/>
              </w:rPr>
              <w:t>ПРОПИЛЕН</w:t>
            </w:r>
            <w:r w:rsidRPr="0049701E">
              <w:rPr>
                <w:b/>
              </w:rPr>
              <w:t xml:space="preserve"> </w:t>
            </w:r>
            <w:r w:rsidRPr="0049701E">
              <w:t>(</w:t>
            </w:r>
            <w:r w:rsidRPr="0049701E">
              <w:rPr>
                <w:lang w:val="fr-FR"/>
              </w:rPr>
              <w:t>M</w:t>
            </w:r>
            <w:r w:rsidRPr="0049701E">
              <w:t>=42) находится в этом танке при температуре</w:t>
            </w:r>
            <w:r>
              <w:t xml:space="preserve"> </w:t>
            </w:r>
            <w:r w:rsidRPr="00FC3B9C">
              <w:t>25</w:t>
            </w:r>
            <w:r w:rsidRPr="0049701E">
              <w:t xml:space="preserve"> °C и </w:t>
            </w:r>
            <w:r>
              <w:t xml:space="preserve">абсолютном </w:t>
            </w:r>
            <w:r w:rsidRPr="0049701E">
              <w:t>давлени</w:t>
            </w:r>
            <w:r>
              <w:t>и</w:t>
            </w:r>
            <w:r w:rsidRPr="0049701E">
              <w:t xml:space="preserve"> </w:t>
            </w:r>
            <w:r>
              <w:t>300</w:t>
            </w:r>
            <w:r w:rsidR="00694087">
              <w:t> кПа</w:t>
            </w:r>
            <w:r>
              <w:t xml:space="preserve"> при условии, что </w:t>
            </w:r>
            <w:r w:rsidRPr="00E46448">
              <w:t xml:space="preserve">1 </w:t>
            </w:r>
            <w:proofErr w:type="spellStart"/>
            <w:r w:rsidRPr="00E46448">
              <w:t>кмоль</w:t>
            </w:r>
            <w:proofErr w:type="spellEnd"/>
            <w:r w:rsidRPr="00E46448">
              <w:t xml:space="preserve"> идеального газа = 24 м</w:t>
            </w:r>
            <w:r w:rsidRPr="00E46448">
              <w:rPr>
                <w:vertAlign w:val="superscript"/>
              </w:rPr>
              <w:t>3</w:t>
            </w:r>
            <w:r w:rsidRPr="00E46448">
              <w:t xml:space="preserve"> при давлении </w:t>
            </w:r>
            <w:r>
              <w:t>100</w:t>
            </w:r>
            <w:r w:rsidR="00694087">
              <w:t> кПа</w:t>
            </w:r>
            <w:r w:rsidRPr="00E46448">
              <w:t xml:space="preserve"> и температуре 25 °C</w:t>
            </w:r>
            <w:r w:rsidRPr="0049701E"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6629C1" w:rsidTr="000915D4"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0915D4">
            <w:pPr>
              <w:tabs>
                <w:tab w:val="right" w:pos="1237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en-US"/>
              </w:rPr>
            </w:pPr>
            <w:r w:rsidRPr="0049701E">
              <w:rPr>
                <w:lang w:val="en-US"/>
              </w:rPr>
              <w:t>A</w:t>
            </w:r>
            <w:r w:rsidRPr="0049701E">
              <w:rPr>
                <w:lang w:val="en-US"/>
              </w:rPr>
              <w:tab/>
              <w:t xml:space="preserve">210 </w:t>
            </w:r>
            <w:r w:rsidRPr="0049701E">
              <w:t>кг</w:t>
            </w:r>
          </w:p>
          <w:p w:rsidR="00B3186B" w:rsidRPr="0049701E" w:rsidRDefault="00B3186B" w:rsidP="000915D4">
            <w:pPr>
              <w:tabs>
                <w:tab w:val="right" w:pos="1237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en-US"/>
              </w:rPr>
            </w:pPr>
            <w:r w:rsidRPr="0049701E">
              <w:rPr>
                <w:lang w:val="en-US"/>
              </w:rPr>
              <w:t>B</w:t>
            </w:r>
            <w:r w:rsidRPr="0049701E">
              <w:rPr>
                <w:lang w:val="en-US"/>
              </w:rPr>
              <w:tab/>
              <w:t xml:space="preserve">420 </w:t>
            </w:r>
            <w:r w:rsidRPr="0049701E">
              <w:t>кг</w:t>
            </w:r>
          </w:p>
          <w:p w:rsidR="00B3186B" w:rsidRPr="0049701E" w:rsidRDefault="00B3186B" w:rsidP="000915D4">
            <w:pPr>
              <w:tabs>
                <w:tab w:val="right" w:pos="1237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en-US"/>
              </w:rPr>
            </w:pPr>
            <w:r w:rsidRPr="0049701E">
              <w:rPr>
                <w:lang w:val="en-US"/>
              </w:rPr>
              <w:t>C</w:t>
            </w:r>
            <w:r w:rsidRPr="0049701E">
              <w:rPr>
                <w:lang w:val="en-US"/>
              </w:rPr>
              <w:tab/>
              <w:t xml:space="preserve">630 </w:t>
            </w:r>
            <w:r w:rsidRPr="0049701E">
              <w:t>кг</w:t>
            </w:r>
          </w:p>
          <w:p w:rsidR="00B3186B" w:rsidRPr="0049701E" w:rsidRDefault="00B3186B" w:rsidP="000915D4">
            <w:pPr>
              <w:tabs>
                <w:tab w:val="right" w:pos="1237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en-US"/>
              </w:rPr>
            </w:pPr>
            <w:r w:rsidRPr="0049701E">
              <w:rPr>
                <w:lang w:val="en-US"/>
              </w:rPr>
              <w:t>D</w:t>
            </w:r>
            <w:r w:rsidRPr="0049701E">
              <w:rPr>
                <w:lang w:val="en-US"/>
              </w:rPr>
              <w:tab/>
              <w:t xml:space="preserve">840 </w:t>
            </w:r>
            <w:r w:rsidRPr="0049701E">
              <w:t>кг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  <w:rPr>
                <w:lang w:val="en-US"/>
              </w:rPr>
            </w:pPr>
          </w:p>
        </w:tc>
      </w:tr>
      <w:tr w:rsidR="00B3186B" w:rsidRPr="0049701E" w:rsidTr="000915D4"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0915D4">
            <w:pPr>
              <w:pageBreakBefore/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9701E">
              <w:lastRenderedPageBreak/>
              <w:t>23</w:t>
            </w:r>
            <w:r w:rsidRPr="0049701E">
              <w:rPr>
                <w:lang w:val="fr-CH"/>
              </w:rPr>
              <w:t>1 03</w:t>
            </w:r>
            <w:r w:rsidRPr="0049701E">
              <w:t>.</w:t>
            </w:r>
            <w:r w:rsidRPr="0049701E">
              <w:rPr>
                <w:lang w:val="fr-CH"/>
              </w:rPr>
              <w:t>1</w:t>
            </w:r>
            <w:r w:rsidRPr="0049701E">
              <w:t>-0</w:t>
            </w:r>
            <w:r w:rsidRPr="0049701E">
              <w:rPr>
                <w:lang w:val="fr-CH"/>
              </w:rPr>
              <w:t>7</w:t>
            </w: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C3B9C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C3B9C">
              <w:t xml:space="preserve">1 </w:t>
            </w:r>
            <w:proofErr w:type="spellStart"/>
            <w:r w:rsidRPr="00FC3B9C">
              <w:t>кмоль</w:t>
            </w:r>
            <w:proofErr w:type="spellEnd"/>
            <w:r w:rsidRPr="00FC3B9C">
              <w:t xml:space="preserve"> идеального газа = 24 м</w:t>
            </w:r>
            <w:r w:rsidRPr="00FC3B9C">
              <w:rPr>
                <w:vertAlign w:val="superscript"/>
              </w:rPr>
              <w:t>3</w:t>
            </w:r>
            <w:r w:rsidRPr="00FC3B9C">
              <w:t xml:space="preserve"> при давлении </w:t>
            </w:r>
            <w:r>
              <w:t>100</w:t>
            </w:r>
            <w:r w:rsidR="00694087">
              <w:t> кПа</w:t>
            </w:r>
            <w:r w:rsidR="006629C1">
              <w:t xml:space="preserve"> </w:t>
            </w:r>
            <w:r w:rsidRPr="00FC3B9C">
              <w:t>и</w:t>
            </w:r>
            <w:r w:rsidR="006629C1">
              <w:t> </w:t>
            </w:r>
            <w:r w:rsidRPr="00FC3B9C">
              <w:t>температуре 25 °C, масса вещества = M *масса [кг]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52577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>
              <w:rPr>
                <w:lang w:val="en-US"/>
              </w:rPr>
              <w:t>B</w:t>
            </w:r>
          </w:p>
        </w:tc>
      </w:tr>
      <w:tr w:rsidR="00B3186B" w:rsidRPr="0049701E" w:rsidTr="000915D4"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530DEE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49701E">
              <w:t>Вместимость грузового танка составляет 120 м</w:t>
            </w:r>
            <w:r w:rsidRPr="0049701E">
              <w:rPr>
                <w:vertAlign w:val="superscript"/>
              </w:rPr>
              <w:t>3</w:t>
            </w:r>
            <w:r w:rsidRPr="0049701E">
              <w:t>. В этом танке находится 440 кг газа № ООН</w:t>
            </w:r>
            <w:r w:rsidRPr="0049701E">
              <w:rPr>
                <w:bCs/>
              </w:rPr>
              <w:t xml:space="preserve"> 1978 ПРОПАН</w:t>
            </w:r>
            <w:r w:rsidRPr="0049701E">
              <w:rPr>
                <w:b/>
              </w:rPr>
              <w:t xml:space="preserve"> </w:t>
            </w:r>
            <w:r w:rsidRPr="0049701E">
              <w:t>(</w:t>
            </w:r>
            <w:r w:rsidRPr="0049701E">
              <w:rPr>
                <w:lang w:val="fr-FR"/>
              </w:rPr>
              <w:t>M</w:t>
            </w:r>
            <w:r w:rsidRPr="0049701E">
              <w:t xml:space="preserve">=44) при температуре </w:t>
            </w:r>
            <w:r w:rsidRPr="00FC3B9C">
              <w:t>25</w:t>
            </w:r>
            <w:r w:rsidRPr="0049701E">
              <w:t xml:space="preserve"> °C. </w:t>
            </w:r>
          </w:p>
          <w:p w:rsidR="00B3186B" w:rsidRPr="0049701E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49701E">
              <w:t>Каким является абсолютное давление</w:t>
            </w:r>
            <w:r>
              <w:t xml:space="preserve"> при условии, что </w:t>
            </w:r>
            <w:r w:rsidRPr="00F52577">
              <w:br/>
            </w:r>
            <w:r w:rsidRPr="00E46448">
              <w:t xml:space="preserve">1 </w:t>
            </w:r>
            <w:proofErr w:type="spellStart"/>
            <w:r w:rsidRPr="00E46448">
              <w:t>кмоль</w:t>
            </w:r>
            <w:proofErr w:type="spellEnd"/>
            <w:r w:rsidRPr="00E46448">
              <w:t xml:space="preserve"> идеального газа = 24 м</w:t>
            </w:r>
            <w:r w:rsidRPr="00E46448">
              <w:rPr>
                <w:vertAlign w:val="superscript"/>
              </w:rPr>
              <w:t>3</w:t>
            </w:r>
            <w:r w:rsidRPr="00E46448">
              <w:t xml:space="preserve"> при давлении </w:t>
            </w:r>
            <w:r>
              <w:t>100</w:t>
            </w:r>
            <w:r w:rsidR="00694087">
              <w:t> кПа</w:t>
            </w:r>
            <w:r w:rsidRPr="00E46448">
              <w:t xml:space="preserve"> и температуре 25 °C</w:t>
            </w:r>
            <w:r w:rsidRPr="0049701E"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9701E" w:rsidTr="000915D4"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0915D4">
            <w:pPr>
              <w:tabs>
                <w:tab w:val="right" w:pos="1228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49701E">
              <w:rPr>
                <w:lang w:val="fr-FR"/>
              </w:rPr>
              <w:t>A</w:t>
            </w:r>
            <w:r w:rsidR="00694087">
              <w:tab/>
            </w:r>
            <w:r>
              <w:t>100</w:t>
            </w:r>
            <w:r w:rsidR="00694087">
              <w:t> кПа</w:t>
            </w:r>
          </w:p>
          <w:p w:rsidR="00B3186B" w:rsidRPr="0049701E" w:rsidRDefault="00B3186B" w:rsidP="000915D4">
            <w:pPr>
              <w:tabs>
                <w:tab w:val="right" w:pos="1228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49701E">
              <w:rPr>
                <w:lang w:val="fr-FR"/>
              </w:rPr>
              <w:t>B</w:t>
            </w:r>
            <w:r w:rsidR="00694087">
              <w:tab/>
            </w:r>
            <w:r>
              <w:t>200</w:t>
            </w:r>
            <w:r w:rsidR="00694087">
              <w:t> кПа</w:t>
            </w:r>
          </w:p>
          <w:p w:rsidR="00B3186B" w:rsidRPr="0049701E" w:rsidRDefault="00B3186B" w:rsidP="000915D4">
            <w:pPr>
              <w:tabs>
                <w:tab w:val="right" w:pos="1228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49701E">
              <w:t>C</w:t>
            </w:r>
            <w:r w:rsidRPr="0049701E">
              <w:tab/>
            </w:r>
            <w:r>
              <w:t>1 100</w:t>
            </w:r>
            <w:r w:rsidR="00694087">
              <w:t> кПа</w:t>
            </w:r>
          </w:p>
          <w:p w:rsidR="00B3186B" w:rsidRPr="0049701E" w:rsidRDefault="00B3186B" w:rsidP="000915D4">
            <w:pPr>
              <w:tabs>
                <w:tab w:val="right" w:pos="1228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49701E">
              <w:t>D</w:t>
            </w:r>
            <w:r w:rsidRPr="0049701E">
              <w:tab/>
            </w:r>
            <w:r>
              <w:t>1 200</w:t>
            </w:r>
            <w:r w:rsidR="00694087">
              <w:t> кПа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9701E" w:rsidTr="000915D4"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9701E">
              <w:t>23</w:t>
            </w:r>
            <w:r w:rsidRPr="0049701E">
              <w:rPr>
                <w:lang w:val="fr-CH"/>
              </w:rPr>
              <w:t>1 03</w:t>
            </w:r>
            <w:r w:rsidRPr="0049701E">
              <w:t>.</w:t>
            </w:r>
            <w:r w:rsidRPr="0049701E">
              <w:rPr>
                <w:lang w:val="fr-CH"/>
              </w:rPr>
              <w:t>1</w:t>
            </w:r>
            <w:r w:rsidRPr="0049701E">
              <w:t>-0</w:t>
            </w:r>
            <w:r w:rsidRPr="0049701E">
              <w:rPr>
                <w:lang w:val="fr-CH"/>
              </w:rPr>
              <w:t>8</w:t>
            </w: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C3B9C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C3B9C">
              <w:t xml:space="preserve">1 </w:t>
            </w:r>
            <w:proofErr w:type="spellStart"/>
            <w:r w:rsidRPr="00FC3B9C">
              <w:t>кмоль</w:t>
            </w:r>
            <w:proofErr w:type="spellEnd"/>
            <w:r w:rsidRPr="00FC3B9C">
              <w:t xml:space="preserve"> идеального газа = 24 м</w:t>
            </w:r>
            <w:r w:rsidRPr="00FC3B9C">
              <w:rPr>
                <w:vertAlign w:val="superscript"/>
              </w:rPr>
              <w:t>3</w:t>
            </w:r>
            <w:r w:rsidRPr="00FC3B9C">
              <w:t xml:space="preserve"> при давлении </w:t>
            </w:r>
            <w:r>
              <w:t>100</w:t>
            </w:r>
            <w:r w:rsidR="00694087">
              <w:t> кПа</w:t>
            </w:r>
            <w:r w:rsidR="006629C1">
              <w:t xml:space="preserve"> </w:t>
            </w:r>
            <w:r w:rsidRPr="00F52577">
              <w:br/>
            </w:r>
            <w:r w:rsidRPr="00FC3B9C">
              <w:t>и температуре 25 °C, масса вещества = M *масса [кг]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52577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>
              <w:rPr>
                <w:lang w:val="en-US"/>
              </w:rPr>
              <w:t>D</w:t>
            </w:r>
          </w:p>
        </w:tc>
      </w:tr>
      <w:tr w:rsidR="00B3186B" w:rsidRPr="0049701E" w:rsidTr="000915D4"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52577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49701E">
              <w:t>Грузовой танк вместимостью 100 м</w:t>
            </w:r>
            <w:r w:rsidRPr="0049701E">
              <w:rPr>
                <w:vertAlign w:val="superscript"/>
              </w:rPr>
              <w:t>3</w:t>
            </w:r>
            <w:r w:rsidRPr="0049701E">
              <w:t xml:space="preserve"> содержит 30 </w:t>
            </w:r>
            <w:proofErr w:type="spellStart"/>
            <w:r w:rsidRPr="0049701E">
              <w:t>киломолей</w:t>
            </w:r>
            <w:proofErr w:type="spellEnd"/>
            <w:r w:rsidRPr="0049701E">
              <w:t xml:space="preserve"> газа № ООН 1978 ПРОПАН при температуре </w:t>
            </w:r>
            <w:r w:rsidRPr="00FC3B9C">
              <w:t>25</w:t>
            </w:r>
            <w:r w:rsidRPr="0049701E">
              <w:t> °C.</w:t>
            </w:r>
          </w:p>
          <w:p w:rsidR="00B3186B" w:rsidRPr="0049701E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49701E">
              <w:t>Какой максимальный объем пропана в м</w:t>
            </w:r>
            <w:r w:rsidRPr="0049701E">
              <w:rPr>
                <w:vertAlign w:val="superscript"/>
              </w:rPr>
              <w:t xml:space="preserve">3 </w:t>
            </w:r>
            <w:r w:rsidRPr="0049701E">
              <w:t xml:space="preserve">при </w:t>
            </w:r>
            <w:r>
              <w:t xml:space="preserve">абсолютном </w:t>
            </w:r>
            <w:r w:rsidRPr="0049701E">
              <w:t xml:space="preserve">давлении </w:t>
            </w:r>
            <w:r>
              <w:t>100</w:t>
            </w:r>
            <w:r w:rsidR="00694087">
              <w:t> кПа</w:t>
            </w:r>
            <w:r w:rsidRPr="0049701E">
              <w:t xml:space="preserve"> может уйти в атмосферу в месте утечки</w:t>
            </w:r>
            <w:r>
              <w:t xml:space="preserve"> при условии, что </w:t>
            </w:r>
            <w:r w:rsidRPr="00E46448">
              <w:t xml:space="preserve">1 </w:t>
            </w:r>
            <w:proofErr w:type="spellStart"/>
            <w:r w:rsidRPr="00E46448">
              <w:t>кмоль</w:t>
            </w:r>
            <w:proofErr w:type="spellEnd"/>
            <w:r w:rsidRPr="00E46448">
              <w:t xml:space="preserve"> идеального газа = 24 м</w:t>
            </w:r>
            <w:r w:rsidRPr="00E46448">
              <w:rPr>
                <w:vertAlign w:val="superscript"/>
              </w:rPr>
              <w:t>3</w:t>
            </w:r>
            <w:r w:rsidRPr="00E46448">
              <w:t xml:space="preserve"> при давлении </w:t>
            </w:r>
            <w:r>
              <w:t>100</w:t>
            </w:r>
            <w:r w:rsidR="00694087">
              <w:t> кПа</w:t>
            </w:r>
            <w:r w:rsidRPr="00E46448">
              <w:t xml:space="preserve"> и температуре 25 °C</w:t>
            </w:r>
            <w:r w:rsidRPr="0049701E"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9701E" w:rsidTr="000915D4"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0915D4">
            <w:pPr>
              <w:tabs>
                <w:tab w:val="right" w:pos="1246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49701E">
              <w:t>A</w:t>
            </w:r>
            <w:r w:rsidRPr="0049701E">
              <w:tab/>
              <w:t>180 м</w:t>
            </w:r>
            <w:r w:rsidRPr="0049701E">
              <w:rPr>
                <w:vertAlign w:val="superscript"/>
              </w:rPr>
              <w:t>3</w:t>
            </w:r>
          </w:p>
          <w:p w:rsidR="00B3186B" w:rsidRPr="0049701E" w:rsidRDefault="00B3186B" w:rsidP="000915D4">
            <w:pPr>
              <w:tabs>
                <w:tab w:val="right" w:pos="1246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49701E">
              <w:t>B</w:t>
            </w:r>
            <w:r w:rsidRPr="0049701E">
              <w:tab/>
              <w:t>380 м</w:t>
            </w:r>
            <w:r w:rsidRPr="0049701E">
              <w:rPr>
                <w:vertAlign w:val="superscript"/>
              </w:rPr>
              <w:t>3</w:t>
            </w:r>
          </w:p>
          <w:p w:rsidR="00B3186B" w:rsidRPr="0049701E" w:rsidRDefault="00B3186B" w:rsidP="000915D4">
            <w:pPr>
              <w:tabs>
                <w:tab w:val="right" w:pos="1246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49701E">
              <w:t>C</w:t>
            </w:r>
            <w:r w:rsidRPr="0049701E">
              <w:tab/>
              <w:t>420 м</w:t>
            </w:r>
            <w:r w:rsidRPr="0049701E">
              <w:rPr>
                <w:vertAlign w:val="superscript"/>
              </w:rPr>
              <w:t>3</w:t>
            </w:r>
          </w:p>
          <w:p w:rsidR="00B3186B" w:rsidRPr="0049701E" w:rsidRDefault="00B3186B" w:rsidP="000915D4">
            <w:pPr>
              <w:tabs>
                <w:tab w:val="right" w:pos="1246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49701E">
              <w:t>D</w:t>
            </w:r>
            <w:r w:rsidRPr="0049701E">
              <w:tab/>
              <w:t>620 м</w:t>
            </w:r>
            <w:r w:rsidRPr="0049701E">
              <w:rPr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9701E" w:rsidTr="000915D4"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0915D4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9701E">
              <w:t>23</w:t>
            </w:r>
            <w:r w:rsidRPr="0049701E">
              <w:rPr>
                <w:lang w:val="fr-CH"/>
              </w:rPr>
              <w:t>1 03</w:t>
            </w:r>
            <w:r w:rsidRPr="0049701E">
              <w:t>.</w:t>
            </w:r>
            <w:r w:rsidRPr="0049701E">
              <w:rPr>
                <w:lang w:val="fr-CH"/>
              </w:rPr>
              <w:t>1</w:t>
            </w:r>
            <w:r w:rsidRPr="0049701E">
              <w:t>-0</w:t>
            </w:r>
            <w:r w:rsidRPr="0049701E">
              <w:rPr>
                <w:lang w:val="fr-CH"/>
              </w:rPr>
              <w:t>9</w:t>
            </w: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C3B9C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C3B9C">
              <w:t xml:space="preserve">1 </w:t>
            </w:r>
            <w:proofErr w:type="spellStart"/>
            <w:r w:rsidRPr="00FC3B9C">
              <w:t>кмоль</w:t>
            </w:r>
            <w:proofErr w:type="spellEnd"/>
            <w:r w:rsidRPr="00FC3B9C">
              <w:t xml:space="preserve"> идеального газа = 24 м</w:t>
            </w:r>
            <w:r w:rsidRPr="00FC3B9C">
              <w:rPr>
                <w:vertAlign w:val="superscript"/>
              </w:rPr>
              <w:t>3</w:t>
            </w:r>
            <w:r w:rsidRPr="00FC3B9C">
              <w:t xml:space="preserve"> при давлении </w:t>
            </w:r>
            <w:r>
              <w:t>100</w:t>
            </w:r>
            <w:r w:rsidR="00694087">
              <w:t> кПа</w:t>
            </w:r>
            <w:r w:rsidR="006629C1">
              <w:t xml:space="preserve"> </w:t>
            </w:r>
            <w:r w:rsidRPr="00F52577">
              <w:br/>
            </w:r>
            <w:r w:rsidRPr="00FC3B9C">
              <w:t>и температуре 25 °C, масса вещества = M *масса [кг]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49701E">
              <w:t>С</w:t>
            </w:r>
          </w:p>
        </w:tc>
      </w:tr>
      <w:tr w:rsidR="00B3186B" w:rsidRPr="0049701E" w:rsidTr="000915D4"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52577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49701E">
              <w:t xml:space="preserve">В грузовом танке содержится 10 </w:t>
            </w:r>
            <w:proofErr w:type="spellStart"/>
            <w:r w:rsidRPr="0049701E">
              <w:t>киломолей</w:t>
            </w:r>
            <w:proofErr w:type="spellEnd"/>
            <w:r w:rsidRPr="0049701E">
              <w:t xml:space="preserve"> идеального газа при температуре </w:t>
            </w:r>
            <w:r w:rsidRPr="00FC3B9C">
              <w:t>25</w:t>
            </w:r>
            <w:r w:rsidRPr="0049701E">
              <w:t xml:space="preserve"> °C и </w:t>
            </w:r>
            <w:r>
              <w:t xml:space="preserve">абсолютном </w:t>
            </w:r>
            <w:r w:rsidRPr="0049701E">
              <w:t xml:space="preserve">давлении </w:t>
            </w:r>
            <w:r>
              <w:t>500</w:t>
            </w:r>
            <w:r w:rsidR="00694087">
              <w:rPr>
                <w:lang w:val="en-US"/>
              </w:rPr>
              <w:t> </w:t>
            </w:r>
            <w:r w:rsidR="00694087" w:rsidRPr="00694087">
              <w:t>кПа</w:t>
            </w:r>
            <w:r w:rsidRPr="0049701E">
              <w:t xml:space="preserve">. </w:t>
            </w:r>
          </w:p>
          <w:p w:rsidR="00B3186B" w:rsidRPr="0049701E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49701E">
              <w:t>Какой является вместимость этого грузового танка</w:t>
            </w:r>
            <w:r>
              <w:t xml:space="preserve"> при условии, что </w:t>
            </w:r>
            <w:r w:rsidRPr="00E46448">
              <w:t xml:space="preserve">1 </w:t>
            </w:r>
            <w:proofErr w:type="spellStart"/>
            <w:r w:rsidRPr="00E46448">
              <w:t>кмоль</w:t>
            </w:r>
            <w:proofErr w:type="spellEnd"/>
            <w:r w:rsidRPr="00E46448">
              <w:t xml:space="preserve"> идеального газа = 24 м</w:t>
            </w:r>
            <w:r w:rsidRPr="00E46448">
              <w:rPr>
                <w:vertAlign w:val="superscript"/>
              </w:rPr>
              <w:t>3</w:t>
            </w:r>
            <w:r w:rsidRPr="00E46448">
              <w:t xml:space="preserve"> при давлении </w:t>
            </w:r>
            <w:r>
              <w:t>100</w:t>
            </w:r>
            <w:r w:rsidR="00694087">
              <w:t> кПа</w:t>
            </w:r>
            <w:r w:rsidRPr="00E46448">
              <w:t xml:space="preserve"> и температуре 25 °C</w:t>
            </w:r>
            <w:r w:rsidRPr="0049701E"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9701E" w:rsidTr="000915D4"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1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0915D4">
            <w:pPr>
              <w:tabs>
                <w:tab w:val="right" w:pos="1237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49701E">
              <w:t>A</w:t>
            </w:r>
            <w:r w:rsidRPr="0049701E">
              <w:tab/>
              <w:t>12 м</w:t>
            </w:r>
            <w:r w:rsidRPr="0049701E">
              <w:rPr>
                <w:vertAlign w:val="superscript"/>
              </w:rPr>
              <w:t>3</w:t>
            </w:r>
          </w:p>
          <w:p w:rsidR="00B3186B" w:rsidRPr="0049701E" w:rsidRDefault="00B3186B" w:rsidP="000915D4">
            <w:pPr>
              <w:tabs>
                <w:tab w:val="right" w:pos="1237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49701E">
              <w:t>B</w:t>
            </w:r>
            <w:r w:rsidRPr="0049701E">
              <w:tab/>
              <w:t>40 м</w:t>
            </w:r>
            <w:r w:rsidRPr="0049701E">
              <w:rPr>
                <w:vertAlign w:val="superscript"/>
              </w:rPr>
              <w:t>3</w:t>
            </w:r>
          </w:p>
          <w:p w:rsidR="00B3186B" w:rsidRPr="0049701E" w:rsidRDefault="00B3186B" w:rsidP="000915D4">
            <w:pPr>
              <w:tabs>
                <w:tab w:val="right" w:pos="1237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49701E">
              <w:t>C</w:t>
            </w:r>
            <w:r w:rsidRPr="0049701E">
              <w:tab/>
              <w:t>48 м</w:t>
            </w:r>
            <w:r w:rsidRPr="0049701E">
              <w:rPr>
                <w:vertAlign w:val="superscript"/>
              </w:rPr>
              <w:t>3</w:t>
            </w:r>
          </w:p>
          <w:p w:rsidR="00B3186B" w:rsidRPr="0049701E" w:rsidRDefault="00B3186B" w:rsidP="000915D4">
            <w:pPr>
              <w:tabs>
                <w:tab w:val="right" w:pos="1237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49701E">
              <w:t>D</w:t>
            </w:r>
            <w:r w:rsidRPr="0049701E">
              <w:tab/>
              <w:t>60 м</w:t>
            </w:r>
            <w:r w:rsidRPr="0049701E">
              <w:rPr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9701E" w:rsidTr="000915D4"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0915D4">
            <w:pPr>
              <w:pageBreakBefore/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rPr>
                <w:lang w:val="fr-CH"/>
              </w:rPr>
            </w:pPr>
            <w:r w:rsidRPr="0049701E">
              <w:lastRenderedPageBreak/>
              <w:t>23</w:t>
            </w:r>
            <w:r w:rsidRPr="0049701E">
              <w:rPr>
                <w:lang w:val="fr-CH"/>
              </w:rPr>
              <w:t>1 03</w:t>
            </w:r>
            <w:r w:rsidRPr="0049701E">
              <w:t>.</w:t>
            </w:r>
            <w:r w:rsidRPr="0049701E">
              <w:rPr>
                <w:lang w:val="fr-CH"/>
              </w:rPr>
              <w:t>1</w:t>
            </w:r>
            <w:r w:rsidRPr="0049701E">
              <w:t>-</w:t>
            </w:r>
            <w:r w:rsidRPr="0049701E">
              <w:rPr>
                <w:lang w:val="fr-CH"/>
              </w:rPr>
              <w:t>10</w:t>
            </w: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C3B9C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C3B9C">
              <w:t xml:space="preserve">1 </w:t>
            </w:r>
            <w:proofErr w:type="spellStart"/>
            <w:r w:rsidRPr="00FC3B9C">
              <w:t>кмоль</w:t>
            </w:r>
            <w:proofErr w:type="spellEnd"/>
            <w:r w:rsidRPr="00FC3B9C">
              <w:t xml:space="preserve"> идеального газа = 24 м</w:t>
            </w:r>
            <w:r w:rsidRPr="00FC3B9C">
              <w:rPr>
                <w:vertAlign w:val="superscript"/>
              </w:rPr>
              <w:t>3</w:t>
            </w:r>
            <w:r w:rsidRPr="00FC3B9C">
              <w:t xml:space="preserve"> при давлении </w:t>
            </w:r>
            <w:r>
              <w:t>100</w:t>
            </w:r>
            <w:r w:rsidR="00694087">
              <w:t> кПа</w:t>
            </w:r>
            <w:r w:rsidR="006629C1">
              <w:t xml:space="preserve"> </w:t>
            </w:r>
            <w:r w:rsidRPr="00F52577">
              <w:br/>
            </w:r>
            <w:r w:rsidRPr="00FC3B9C">
              <w:t>и температуре 25 °C, масса вещества = M *масса [кг]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49701E">
              <w:t>С</w:t>
            </w:r>
          </w:p>
        </w:tc>
      </w:tr>
      <w:tr w:rsidR="00B3186B" w:rsidRPr="0049701E" w:rsidTr="000915D4"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1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530DEE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49701E">
              <w:t>Вместимость грузового танка составляет 288 м</w:t>
            </w:r>
            <w:r w:rsidRPr="0049701E">
              <w:rPr>
                <w:vertAlign w:val="superscript"/>
              </w:rPr>
              <w:t>3</w:t>
            </w:r>
            <w:r w:rsidRPr="0049701E">
              <w:t xml:space="preserve">. В этом танке находится идеальный газ под </w:t>
            </w:r>
            <w:r>
              <w:t xml:space="preserve">абсолютным </w:t>
            </w:r>
            <w:r w:rsidRPr="0049701E">
              <w:t xml:space="preserve">давлением </w:t>
            </w:r>
            <w:r>
              <w:t>400</w:t>
            </w:r>
            <w:r w:rsidR="00694087">
              <w:t> кПа</w:t>
            </w:r>
            <w:r w:rsidRPr="0049701E">
              <w:t xml:space="preserve">. </w:t>
            </w:r>
          </w:p>
          <w:p w:rsidR="00B3186B" w:rsidRPr="0049701E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49701E">
              <w:t>Каким является количество газа в этом грузовом танке</w:t>
            </w:r>
            <w:r>
              <w:t xml:space="preserve"> в </w:t>
            </w:r>
            <w:proofErr w:type="spellStart"/>
            <w:r w:rsidRPr="00E46448">
              <w:t>кмол</w:t>
            </w:r>
            <w:r>
              <w:t>ях</w:t>
            </w:r>
            <w:proofErr w:type="spellEnd"/>
            <w:r w:rsidRPr="00E46448">
              <w:t xml:space="preserve"> </w:t>
            </w:r>
            <w:r>
              <w:t xml:space="preserve">при условии, что </w:t>
            </w:r>
            <w:r w:rsidRPr="00E46448">
              <w:t xml:space="preserve">1 </w:t>
            </w:r>
            <w:proofErr w:type="spellStart"/>
            <w:r w:rsidRPr="00E46448">
              <w:t>кмоль</w:t>
            </w:r>
            <w:proofErr w:type="spellEnd"/>
            <w:r w:rsidRPr="00E46448">
              <w:t xml:space="preserve"> идеального газа = </w:t>
            </w:r>
            <w:r w:rsidRPr="00F52577">
              <w:br/>
            </w:r>
            <w:r w:rsidRPr="00E46448">
              <w:t>24 м</w:t>
            </w:r>
            <w:r w:rsidRPr="00E46448">
              <w:rPr>
                <w:vertAlign w:val="superscript"/>
              </w:rPr>
              <w:t>3</w:t>
            </w:r>
            <w:r w:rsidRPr="00E46448">
              <w:t xml:space="preserve"> при давлении </w:t>
            </w:r>
            <w:r>
              <w:t>100</w:t>
            </w:r>
            <w:r w:rsidR="00694087">
              <w:t> кПа</w:t>
            </w:r>
            <w:r w:rsidRPr="00E46448">
              <w:t xml:space="preserve"> и температуре 25 °C</w:t>
            </w:r>
            <w:r w:rsidRPr="0049701E"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9701E" w:rsidTr="000915D4">
        <w:tc>
          <w:tcPr>
            <w:tcW w:w="1302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19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0915D4">
            <w:pPr>
              <w:tabs>
                <w:tab w:val="right" w:pos="1749"/>
                <w:tab w:val="left" w:pos="2268"/>
                <w:tab w:val="left" w:pos="6237"/>
              </w:tabs>
              <w:spacing w:before="40" w:after="120" w:line="240" w:lineRule="auto"/>
            </w:pPr>
            <w:r w:rsidRPr="0049701E">
              <w:t>A</w:t>
            </w:r>
            <w:r w:rsidRPr="0049701E">
              <w:tab/>
              <w:t xml:space="preserve">24 </w:t>
            </w:r>
            <w:proofErr w:type="spellStart"/>
            <w:r w:rsidRPr="0049701E">
              <w:t>киломолей</w:t>
            </w:r>
            <w:proofErr w:type="spellEnd"/>
          </w:p>
          <w:p w:rsidR="00B3186B" w:rsidRPr="0049701E" w:rsidRDefault="00B3186B" w:rsidP="000915D4">
            <w:pPr>
              <w:tabs>
                <w:tab w:val="right" w:pos="1749"/>
                <w:tab w:val="left" w:pos="2268"/>
                <w:tab w:val="left" w:pos="6237"/>
              </w:tabs>
              <w:spacing w:before="40" w:after="120" w:line="240" w:lineRule="auto"/>
            </w:pPr>
            <w:r w:rsidRPr="0049701E">
              <w:t>B</w:t>
            </w:r>
            <w:r w:rsidRPr="0049701E">
              <w:tab/>
              <w:t xml:space="preserve">36 </w:t>
            </w:r>
            <w:proofErr w:type="spellStart"/>
            <w:r w:rsidRPr="0049701E">
              <w:t>киломолей</w:t>
            </w:r>
            <w:proofErr w:type="spellEnd"/>
          </w:p>
          <w:p w:rsidR="00B3186B" w:rsidRPr="0049701E" w:rsidRDefault="00B3186B" w:rsidP="000915D4">
            <w:pPr>
              <w:tabs>
                <w:tab w:val="right" w:pos="1749"/>
                <w:tab w:val="left" w:pos="2268"/>
                <w:tab w:val="left" w:pos="6237"/>
              </w:tabs>
              <w:spacing w:before="40" w:after="120" w:line="240" w:lineRule="auto"/>
            </w:pPr>
            <w:r w:rsidRPr="0049701E">
              <w:t>C</w:t>
            </w:r>
            <w:r w:rsidRPr="0049701E">
              <w:tab/>
              <w:t xml:space="preserve">48 </w:t>
            </w:r>
            <w:proofErr w:type="spellStart"/>
            <w:r w:rsidRPr="0049701E">
              <w:t>киломолей</w:t>
            </w:r>
            <w:proofErr w:type="spellEnd"/>
          </w:p>
          <w:p w:rsidR="00B3186B" w:rsidRPr="0049701E" w:rsidRDefault="00B3186B" w:rsidP="000915D4">
            <w:pPr>
              <w:tabs>
                <w:tab w:val="right" w:pos="1749"/>
                <w:tab w:val="left" w:pos="2268"/>
                <w:tab w:val="left" w:pos="6237"/>
              </w:tabs>
              <w:spacing w:before="40" w:after="120" w:line="240" w:lineRule="auto"/>
            </w:pPr>
            <w:r w:rsidRPr="0049701E">
              <w:t>D</w:t>
            </w:r>
            <w:r w:rsidRPr="0049701E">
              <w:tab/>
              <w:t xml:space="preserve">60 </w:t>
            </w:r>
            <w:proofErr w:type="spellStart"/>
            <w:r w:rsidRPr="0049701E">
              <w:t>киломолей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9701E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</w:tbl>
    <w:p w:rsidR="00B3186B" w:rsidRPr="00CE4715" w:rsidRDefault="00B3186B" w:rsidP="00B3186B">
      <w:pPr>
        <w:tabs>
          <w:tab w:val="left" w:pos="567"/>
          <w:tab w:val="left" w:pos="1134"/>
          <w:tab w:val="left" w:pos="1701"/>
          <w:tab w:val="left" w:pos="2268"/>
          <w:tab w:val="left" w:pos="6237"/>
        </w:tabs>
        <w:spacing w:line="288" w:lineRule="auto"/>
        <w:jc w:val="center"/>
        <w:rPr>
          <w:b/>
        </w:rPr>
      </w:pPr>
    </w:p>
    <w:p w:rsidR="00B3186B" w:rsidRPr="00CE4715" w:rsidRDefault="00B3186B" w:rsidP="00B3186B">
      <w:pPr>
        <w:tabs>
          <w:tab w:val="left" w:pos="567"/>
          <w:tab w:val="left" w:pos="1134"/>
          <w:tab w:val="left" w:pos="1701"/>
          <w:tab w:val="left" w:pos="2268"/>
          <w:tab w:val="left" w:pos="6237"/>
        </w:tabs>
        <w:spacing w:line="288" w:lineRule="auto"/>
        <w:rPr>
          <w:sz w:val="24"/>
        </w:rPr>
      </w:pPr>
      <w:r>
        <w:rPr>
          <w:sz w:val="24"/>
        </w:rPr>
        <w:br w:type="page"/>
      </w:r>
    </w:p>
    <w:tbl>
      <w:tblPr>
        <w:tblW w:w="8613" w:type="dxa"/>
        <w:tblInd w:w="1134" w:type="dxa"/>
        <w:tblLook w:val="01E0" w:firstRow="1" w:lastRow="1" w:firstColumn="1" w:lastColumn="1" w:noHBand="0" w:noVBand="0"/>
      </w:tblPr>
      <w:tblGrid>
        <w:gridCol w:w="1266"/>
        <w:gridCol w:w="5573"/>
        <w:gridCol w:w="1774"/>
      </w:tblGrid>
      <w:tr w:rsidR="00B3186B" w:rsidRPr="003F1FF2" w:rsidTr="00801EF6">
        <w:trPr>
          <w:tblHeader/>
        </w:trPr>
        <w:tc>
          <w:tcPr>
            <w:tcW w:w="8613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65731E" w:rsidRDefault="00B3186B" w:rsidP="00694087">
            <w:pPr>
              <w:tabs>
                <w:tab w:val="left" w:pos="832"/>
                <w:tab w:val="center" w:pos="4153"/>
                <w:tab w:val="right" w:pos="8306"/>
              </w:tabs>
              <w:spacing w:before="120" w:after="120" w:line="240" w:lineRule="auto"/>
              <w:ind w:left="-96"/>
              <w:rPr>
                <w:b/>
                <w:sz w:val="28"/>
                <w:szCs w:val="28"/>
              </w:rPr>
            </w:pPr>
            <w:r w:rsidRPr="0065731E">
              <w:rPr>
                <w:b/>
                <w:sz w:val="28"/>
                <w:szCs w:val="28"/>
              </w:rPr>
              <w:lastRenderedPageBreak/>
              <w:t>Знания по физике и химии</w:t>
            </w:r>
          </w:p>
          <w:p w:rsidR="00B3186B" w:rsidRPr="0065731E" w:rsidRDefault="00B3186B" w:rsidP="00694087">
            <w:pPr>
              <w:tabs>
                <w:tab w:val="left" w:pos="832"/>
                <w:tab w:val="center" w:pos="4153"/>
                <w:tab w:val="right" w:pos="8306"/>
              </w:tabs>
              <w:spacing w:before="120" w:after="120" w:line="240" w:lineRule="auto"/>
              <w:ind w:left="-96"/>
              <w:rPr>
                <w:b/>
              </w:rPr>
            </w:pPr>
            <w:r w:rsidRPr="0065731E">
              <w:rPr>
                <w:b/>
              </w:rPr>
              <w:t>Целевая тема 3.2: Закон Авогадро и расчет массы идеальных газов</w:t>
            </w:r>
            <w:r w:rsidRPr="0065731E">
              <w:rPr>
                <w:b/>
              </w:rPr>
              <w:br/>
              <w:t>Применение формулы расчета массы</w:t>
            </w:r>
          </w:p>
        </w:tc>
      </w:tr>
      <w:tr w:rsidR="00B3186B" w:rsidRPr="0065731E" w:rsidTr="00801EF6">
        <w:trPr>
          <w:tblHeader/>
        </w:trPr>
        <w:tc>
          <w:tcPr>
            <w:tcW w:w="126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65731E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80" w:after="80" w:line="200" w:lineRule="exact"/>
              <w:ind w:left="-96"/>
              <w:rPr>
                <w:i/>
                <w:sz w:val="16"/>
              </w:rPr>
            </w:pPr>
            <w:r w:rsidRPr="0065731E">
              <w:rPr>
                <w:i/>
                <w:sz w:val="16"/>
              </w:rPr>
              <w:t>Номер</w:t>
            </w:r>
          </w:p>
        </w:tc>
        <w:tc>
          <w:tcPr>
            <w:tcW w:w="557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65731E" w:rsidRDefault="00B3186B" w:rsidP="00694087">
            <w:pPr>
              <w:tabs>
                <w:tab w:val="left" w:pos="832"/>
                <w:tab w:val="center" w:pos="4153"/>
                <w:tab w:val="right" w:pos="8306"/>
              </w:tabs>
              <w:spacing w:before="80" w:after="80" w:line="200" w:lineRule="exact"/>
              <w:ind w:left="-96"/>
              <w:rPr>
                <w:i/>
                <w:sz w:val="16"/>
              </w:rPr>
            </w:pPr>
            <w:r w:rsidRPr="0065731E">
              <w:rPr>
                <w:i/>
                <w:sz w:val="16"/>
              </w:rPr>
              <w:t>Источник</w:t>
            </w:r>
          </w:p>
        </w:tc>
        <w:tc>
          <w:tcPr>
            <w:tcW w:w="177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65731E" w:rsidRDefault="00B3186B" w:rsidP="00694087">
            <w:pPr>
              <w:tabs>
                <w:tab w:val="left" w:pos="832"/>
                <w:tab w:val="center" w:pos="4153"/>
                <w:tab w:val="right" w:pos="8306"/>
              </w:tabs>
              <w:spacing w:before="80" w:after="80" w:line="200" w:lineRule="exact"/>
              <w:ind w:left="-96"/>
              <w:rPr>
                <w:i/>
                <w:sz w:val="16"/>
              </w:rPr>
            </w:pPr>
            <w:r w:rsidRPr="0065731E">
              <w:rPr>
                <w:i/>
                <w:sz w:val="16"/>
              </w:rPr>
              <w:t>Правильный ответ</w:t>
            </w:r>
          </w:p>
        </w:tc>
      </w:tr>
      <w:tr w:rsidR="00B3186B" w:rsidRPr="00F205CD" w:rsidTr="00801EF6">
        <w:tc>
          <w:tcPr>
            <w:tcW w:w="1266" w:type="dxa"/>
            <w:tcBorders>
              <w:top w:val="single" w:sz="12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-96"/>
              <w:rPr>
                <w:b/>
              </w:rPr>
            </w:pPr>
            <w:r w:rsidRPr="00F205CD">
              <w:t>23</w:t>
            </w:r>
            <w:r w:rsidRPr="00F205CD">
              <w:rPr>
                <w:lang w:val="fr-CH"/>
              </w:rPr>
              <w:t>1 03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1</w:t>
            </w:r>
          </w:p>
        </w:tc>
        <w:tc>
          <w:tcPr>
            <w:tcW w:w="5573" w:type="dxa"/>
            <w:tcBorders>
              <w:top w:val="single" w:sz="12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rPr>
                <w:b/>
              </w:rPr>
            </w:pPr>
            <w:proofErr w:type="gramStart"/>
            <w:r w:rsidRPr="00F205CD">
              <w:rPr>
                <w:i/>
                <w:lang w:val="fr-FR"/>
              </w:rPr>
              <w:t>m</w:t>
            </w:r>
            <w:proofErr w:type="gramEnd"/>
            <w:r w:rsidRPr="00F205CD">
              <w:t xml:space="preserve"> = </w:t>
            </w:r>
            <w:r>
              <w:t>0,</w:t>
            </w:r>
            <w:r w:rsidRPr="00F205CD">
              <w:t xml:space="preserve">12. </w:t>
            </w:r>
            <w:r w:rsidRPr="00F205CD">
              <w:rPr>
                <w:i/>
                <w:lang w:val="fr-FR"/>
              </w:rPr>
              <w:t>p</w:t>
            </w:r>
            <w:r w:rsidRPr="00F205CD">
              <w:rPr>
                <w:i/>
              </w:rPr>
              <w:t xml:space="preserve">. </w:t>
            </w:r>
            <w:r w:rsidRPr="00F205CD">
              <w:rPr>
                <w:i/>
                <w:lang w:val="fr-FR"/>
              </w:rPr>
              <w:t>M</w:t>
            </w:r>
            <w:r w:rsidRPr="00F205CD">
              <w:rPr>
                <w:i/>
              </w:rPr>
              <w:t xml:space="preserve">. </w:t>
            </w:r>
            <w:r w:rsidRPr="00F205CD">
              <w:rPr>
                <w:i/>
                <w:lang w:val="fr-FR"/>
              </w:rPr>
              <w:t xml:space="preserve">V </w:t>
            </w:r>
            <w:r w:rsidRPr="00F205CD">
              <w:rPr>
                <w:i/>
              </w:rPr>
              <w:t xml:space="preserve">/ </w:t>
            </w:r>
            <w:r w:rsidRPr="00F205CD">
              <w:rPr>
                <w:i/>
                <w:lang w:val="fr-FR"/>
              </w:rPr>
              <w:t>T</w:t>
            </w:r>
          </w:p>
        </w:tc>
        <w:tc>
          <w:tcPr>
            <w:tcW w:w="1774" w:type="dxa"/>
            <w:tcBorders>
              <w:top w:val="single" w:sz="12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jc w:val="center"/>
            </w:pPr>
            <w:r w:rsidRPr="00F205CD">
              <w:t>В</w:t>
            </w:r>
          </w:p>
        </w:tc>
      </w:tr>
      <w:tr w:rsidR="00B3186B" w:rsidRPr="007F6072" w:rsidTr="00801EF6">
        <w:tc>
          <w:tcPr>
            <w:tcW w:w="1266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7F6072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rPr>
                <w:sz w:val="16"/>
                <w:szCs w:val="16"/>
              </w:rPr>
            </w:pPr>
          </w:p>
        </w:tc>
        <w:tc>
          <w:tcPr>
            <w:tcW w:w="5573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530DEE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</w:pPr>
            <w:r w:rsidRPr="00F205CD">
              <w:t>Вместимость грузового танка составляет 200 м</w:t>
            </w:r>
            <w:r w:rsidRPr="00F205CD">
              <w:rPr>
                <w:vertAlign w:val="superscript"/>
              </w:rPr>
              <w:t>3</w:t>
            </w:r>
            <w:r w:rsidRPr="00F205CD">
              <w:t xml:space="preserve">. </w:t>
            </w:r>
          </w:p>
          <w:p w:rsidR="00B3186B" w:rsidRPr="007E168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rPr>
                <w:i/>
                <w:sz w:val="16"/>
                <w:szCs w:val="16"/>
              </w:rPr>
            </w:pPr>
            <w:r w:rsidRPr="00F205CD">
              <w:t>Сколько кг № ООН 1005 АММИАК БЕЗВОДНЫЙ (М=17) находится в этом танке при температуре 40</w:t>
            </w:r>
            <w:r>
              <w:rPr>
                <w:lang w:val="fr-FR"/>
              </w:rPr>
              <w:t> </w:t>
            </w:r>
            <w:r>
              <w:t>°C</w:t>
            </w:r>
            <w:r w:rsidRPr="00F205CD">
              <w:t xml:space="preserve"> и абсолютно</w:t>
            </w:r>
            <w:r>
              <w:t>м</w:t>
            </w:r>
            <w:r w:rsidRPr="00F205CD">
              <w:t xml:space="preserve"> давлени</w:t>
            </w:r>
            <w:r>
              <w:t>и</w:t>
            </w:r>
            <w:r w:rsidRPr="00F205CD">
              <w:t xml:space="preserve"> </w:t>
            </w:r>
            <w:r>
              <w:t>300</w:t>
            </w:r>
            <w:r w:rsidR="00694087">
              <w:t> кПа</w:t>
            </w:r>
            <w:r w:rsidRPr="00F205CD">
              <w:t>?</w:t>
            </w:r>
          </w:p>
        </w:tc>
        <w:tc>
          <w:tcPr>
            <w:tcW w:w="1774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7F6072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jc w:val="center"/>
              <w:rPr>
                <w:sz w:val="16"/>
                <w:szCs w:val="16"/>
              </w:rPr>
            </w:pPr>
          </w:p>
        </w:tc>
      </w:tr>
      <w:tr w:rsidR="00B3186B" w:rsidRPr="00F205CD" w:rsidTr="00801EF6">
        <w:tc>
          <w:tcPr>
            <w:tcW w:w="1266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</w:pPr>
          </w:p>
        </w:tc>
        <w:tc>
          <w:tcPr>
            <w:tcW w:w="5573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DD1913">
            <w:pPr>
              <w:tabs>
                <w:tab w:val="right" w:pos="1283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101"/>
            </w:pPr>
            <w:r>
              <w:t>A</w:t>
            </w:r>
            <w:r w:rsidR="00694087">
              <w:tab/>
            </w:r>
            <w:r>
              <w:t>261 кг</w:t>
            </w:r>
          </w:p>
          <w:p w:rsidR="00B3186B" w:rsidRPr="00F205CD" w:rsidRDefault="00B3186B" w:rsidP="00DD1913">
            <w:pPr>
              <w:tabs>
                <w:tab w:val="right" w:pos="1283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101"/>
            </w:pPr>
            <w:r>
              <w:t>В</w:t>
            </w:r>
            <w:r w:rsidR="00694087">
              <w:tab/>
            </w:r>
            <w:r>
              <w:t>391 кг</w:t>
            </w:r>
          </w:p>
          <w:p w:rsidR="00B3186B" w:rsidRPr="00F205CD" w:rsidRDefault="00B3186B" w:rsidP="00DD1913">
            <w:pPr>
              <w:tabs>
                <w:tab w:val="right" w:pos="1283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101"/>
            </w:pPr>
            <w:r>
              <w:t>C</w:t>
            </w:r>
            <w:r>
              <w:tab/>
              <w:t>2 040 кг</w:t>
            </w:r>
          </w:p>
          <w:p w:rsidR="00B3186B" w:rsidRPr="00F205CD" w:rsidRDefault="00B3186B" w:rsidP="00DD1913">
            <w:pPr>
              <w:tabs>
                <w:tab w:val="right" w:pos="1283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101"/>
            </w:pPr>
            <w:r w:rsidRPr="00F205CD">
              <w:t>D</w:t>
            </w:r>
            <w:r w:rsidRPr="00F205CD">
              <w:tab/>
              <w:t>3 060 кг</w:t>
            </w:r>
          </w:p>
        </w:tc>
        <w:tc>
          <w:tcPr>
            <w:tcW w:w="1774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jc w:val="center"/>
            </w:pPr>
          </w:p>
        </w:tc>
      </w:tr>
      <w:tr w:rsidR="00B3186B" w:rsidRPr="00F205CD" w:rsidTr="00801EF6"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</w:pPr>
            <w:r w:rsidRPr="00F205CD">
              <w:t>23</w:t>
            </w:r>
            <w:r w:rsidRPr="009A389F">
              <w:t>1 03</w:t>
            </w:r>
            <w:r w:rsidRPr="00F205CD">
              <w:t>.</w:t>
            </w:r>
            <w:r w:rsidRPr="009A389F">
              <w:t>2</w:t>
            </w:r>
            <w:r w:rsidRPr="00F205CD">
              <w:t>-0</w:t>
            </w:r>
            <w:r w:rsidRPr="009A389F">
              <w:t>2</w:t>
            </w:r>
          </w:p>
        </w:tc>
        <w:tc>
          <w:tcPr>
            <w:tcW w:w="5573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right" w:pos="1388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</w:pPr>
            <w:proofErr w:type="gramStart"/>
            <w:r w:rsidRPr="00F205CD">
              <w:rPr>
                <w:i/>
                <w:lang w:val="fr-FR"/>
              </w:rPr>
              <w:t>m</w:t>
            </w:r>
            <w:proofErr w:type="gramEnd"/>
            <w:r w:rsidRPr="00F205CD">
              <w:t xml:space="preserve"> = </w:t>
            </w:r>
            <w:r>
              <w:t>0,</w:t>
            </w:r>
            <w:r w:rsidRPr="00F205CD">
              <w:t xml:space="preserve">12. </w:t>
            </w:r>
            <w:r w:rsidRPr="00F205CD">
              <w:rPr>
                <w:i/>
                <w:lang w:val="fr-FR"/>
              </w:rPr>
              <w:t>p</w:t>
            </w:r>
            <w:r w:rsidRPr="00F205CD">
              <w:rPr>
                <w:i/>
              </w:rPr>
              <w:t xml:space="preserve">. </w:t>
            </w:r>
            <w:r w:rsidRPr="00F205CD">
              <w:rPr>
                <w:i/>
                <w:lang w:val="fr-FR"/>
              </w:rPr>
              <w:t>M</w:t>
            </w:r>
            <w:r w:rsidRPr="00F205CD">
              <w:rPr>
                <w:i/>
              </w:rPr>
              <w:t xml:space="preserve">. </w:t>
            </w:r>
            <w:r w:rsidRPr="00F205CD">
              <w:rPr>
                <w:i/>
                <w:lang w:val="fr-FR"/>
              </w:rPr>
              <w:t>V</w:t>
            </w:r>
            <w:r w:rsidRPr="00F205CD">
              <w:rPr>
                <w:i/>
              </w:rPr>
              <w:t xml:space="preserve"> / </w:t>
            </w:r>
            <w:r w:rsidRPr="00F205CD">
              <w:rPr>
                <w:i/>
                <w:lang w:val="fr-FR"/>
              </w:rPr>
              <w:t>T</w:t>
            </w: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jc w:val="center"/>
            </w:pPr>
            <w:r w:rsidRPr="00F205CD">
              <w:t>А</w:t>
            </w:r>
          </w:p>
        </w:tc>
      </w:tr>
      <w:tr w:rsidR="00B3186B" w:rsidRPr="007F6072" w:rsidTr="00801EF6">
        <w:tc>
          <w:tcPr>
            <w:tcW w:w="1266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7F6072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rPr>
                <w:sz w:val="16"/>
                <w:szCs w:val="16"/>
              </w:rPr>
            </w:pPr>
          </w:p>
        </w:tc>
        <w:tc>
          <w:tcPr>
            <w:tcW w:w="5573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530DEE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</w:pPr>
            <w:r w:rsidRPr="00F205CD">
              <w:t>Вместимость грузового танка составляет 100 м</w:t>
            </w:r>
            <w:r w:rsidRPr="00F205CD">
              <w:rPr>
                <w:vertAlign w:val="superscript"/>
              </w:rPr>
              <w:t>3</w:t>
            </w:r>
            <w:r w:rsidRPr="00F205CD">
              <w:t xml:space="preserve">. </w:t>
            </w:r>
          </w:p>
          <w:p w:rsidR="00B3186B" w:rsidRPr="007F6072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rPr>
                <w:sz w:val="16"/>
                <w:szCs w:val="16"/>
              </w:rPr>
            </w:pPr>
            <w:r w:rsidRPr="00F205CD">
              <w:t>Сколько кг № ООН 1010 1,2-БУТАДИЕН СТАБИЛИЗИРОВАННЫЙ (М=54) находится в этом танке при температуре 30</w:t>
            </w:r>
            <w:r>
              <w:rPr>
                <w:lang w:val="fr-FR"/>
              </w:rPr>
              <w:t> </w:t>
            </w:r>
            <w:r>
              <w:t>°C</w:t>
            </w:r>
            <w:r w:rsidRPr="00F205CD">
              <w:t xml:space="preserve"> и абсолютно</w:t>
            </w:r>
            <w:r>
              <w:t>м</w:t>
            </w:r>
            <w:r w:rsidRPr="00F205CD">
              <w:t xml:space="preserve"> давлении </w:t>
            </w:r>
            <w:r>
              <w:t>200</w:t>
            </w:r>
            <w:r w:rsidR="00694087">
              <w:t> кПа</w:t>
            </w:r>
            <w:r w:rsidRPr="00F205CD">
              <w:t>?</w:t>
            </w:r>
          </w:p>
        </w:tc>
        <w:tc>
          <w:tcPr>
            <w:tcW w:w="1774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7F6072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rPr>
                <w:sz w:val="16"/>
                <w:szCs w:val="16"/>
              </w:rPr>
            </w:pPr>
          </w:p>
        </w:tc>
      </w:tr>
      <w:tr w:rsidR="00B3186B" w:rsidRPr="00F205CD" w:rsidTr="00801EF6">
        <w:tc>
          <w:tcPr>
            <w:tcW w:w="1266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</w:pPr>
          </w:p>
        </w:tc>
        <w:tc>
          <w:tcPr>
            <w:tcW w:w="5573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DD1913">
            <w:pPr>
              <w:tabs>
                <w:tab w:val="right" w:pos="1283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101"/>
            </w:pPr>
            <w:r>
              <w:t>A</w:t>
            </w:r>
            <w:r w:rsidR="00694087">
              <w:tab/>
            </w:r>
            <w:r>
              <w:t>428 кг</w:t>
            </w:r>
          </w:p>
          <w:p w:rsidR="00B3186B" w:rsidRPr="00F205CD" w:rsidRDefault="00B3186B" w:rsidP="00DD1913">
            <w:pPr>
              <w:tabs>
                <w:tab w:val="right" w:pos="1283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101"/>
            </w:pPr>
            <w:r>
              <w:t>В</w:t>
            </w:r>
            <w:r w:rsidR="00694087">
              <w:tab/>
            </w:r>
            <w:r>
              <w:t>642 кг</w:t>
            </w:r>
          </w:p>
          <w:p w:rsidR="00B3186B" w:rsidRPr="00F205CD" w:rsidRDefault="00B3186B" w:rsidP="00DD1913">
            <w:pPr>
              <w:tabs>
                <w:tab w:val="right" w:pos="1283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101"/>
            </w:pPr>
            <w:r>
              <w:t>C</w:t>
            </w:r>
            <w:r>
              <w:tab/>
              <w:t>4 320 кг</w:t>
            </w:r>
          </w:p>
          <w:p w:rsidR="00B3186B" w:rsidRPr="00F205CD" w:rsidRDefault="00B3186B" w:rsidP="00DD1913">
            <w:pPr>
              <w:tabs>
                <w:tab w:val="right" w:pos="1283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101"/>
            </w:pPr>
            <w:r>
              <w:t>D</w:t>
            </w:r>
            <w:r>
              <w:tab/>
              <w:t>6 480 кг</w:t>
            </w:r>
          </w:p>
        </w:tc>
        <w:tc>
          <w:tcPr>
            <w:tcW w:w="1774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jc w:val="center"/>
            </w:pPr>
          </w:p>
        </w:tc>
      </w:tr>
      <w:tr w:rsidR="00B3186B" w:rsidRPr="00F205CD" w:rsidTr="00801EF6"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</w:pPr>
            <w:r w:rsidRPr="00F205CD">
              <w:t>23</w:t>
            </w:r>
            <w:r w:rsidRPr="00F205CD">
              <w:rPr>
                <w:lang w:val="fr-CH"/>
              </w:rPr>
              <w:t>1 03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3</w:t>
            </w:r>
          </w:p>
        </w:tc>
        <w:tc>
          <w:tcPr>
            <w:tcW w:w="5573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right" w:pos="1388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</w:pPr>
            <w:proofErr w:type="gramStart"/>
            <w:r w:rsidRPr="00F205CD">
              <w:rPr>
                <w:i/>
                <w:lang w:val="fr-FR"/>
              </w:rPr>
              <w:t>m</w:t>
            </w:r>
            <w:proofErr w:type="gramEnd"/>
            <w:r w:rsidRPr="00F205CD">
              <w:t xml:space="preserve"> = </w:t>
            </w:r>
            <w:r>
              <w:t>0,</w:t>
            </w:r>
            <w:r w:rsidRPr="00F205CD">
              <w:t xml:space="preserve">12. </w:t>
            </w:r>
            <w:r w:rsidRPr="00F205CD">
              <w:rPr>
                <w:i/>
                <w:lang w:val="fr-FR"/>
              </w:rPr>
              <w:t>p</w:t>
            </w:r>
            <w:r w:rsidRPr="00F205CD">
              <w:rPr>
                <w:i/>
              </w:rPr>
              <w:t xml:space="preserve">. </w:t>
            </w:r>
            <w:r w:rsidRPr="00F205CD">
              <w:rPr>
                <w:i/>
                <w:lang w:val="fr-FR"/>
              </w:rPr>
              <w:t>M</w:t>
            </w:r>
            <w:r w:rsidRPr="00F205CD">
              <w:rPr>
                <w:i/>
              </w:rPr>
              <w:t xml:space="preserve">. </w:t>
            </w:r>
            <w:r w:rsidRPr="00F205CD">
              <w:rPr>
                <w:i/>
                <w:lang w:val="fr-FR"/>
              </w:rPr>
              <w:t>V</w:t>
            </w:r>
            <w:r w:rsidRPr="00F205CD">
              <w:rPr>
                <w:i/>
              </w:rPr>
              <w:t xml:space="preserve"> / </w:t>
            </w:r>
            <w:r w:rsidRPr="00F205CD">
              <w:rPr>
                <w:i/>
                <w:lang w:val="fr-FR"/>
              </w:rPr>
              <w:t>T</w:t>
            </w: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jc w:val="center"/>
            </w:pPr>
            <w:r w:rsidRPr="00F205CD">
              <w:t>B</w:t>
            </w:r>
          </w:p>
        </w:tc>
      </w:tr>
      <w:tr w:rsidR="00B3186B" w:rsidRPr="007F6072" w:rsidTr="00801EF6">
        <w:tc>
          <w:tcPr>
            <w:tcW w:w="1266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7F6072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rPr>
                <w:sz w:val="16"/>
                <w:szCs w:val="16"/>
              </w:rPr>
            </w:pPr>
          </w:p>
        </w:tc>
        <w:tc>
          <w:tcPr>
            <w:tcW w:w="5573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530DEE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</w:pPr>
            <w:r w:rsidRPr="00F205CD">
              <w:t>Вместимость грузового танка составляет 100 м</w:t>
            </w:r>
            <w:r w:rsidRPr="00F205CD">
              <w:rPr>
                <w:vertAlign w:val="superscript"/>
              </w:rPr>
              <w:t>3</w:t>
            </w:r>
            <w:r w:rsidRPr="00F205CD">
              <w:t xml:space="preserve">. </w:t>
            </w:r>
          </w:p>
          <w:p w:rsidR="00B3186B" w:rsidRPr="007F6072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rPr>
                <w:sz w:val="16"/>
                <w:szCs w:val="16"/>
              </w:rPr>
            </w:pPr>
            <w:r w:rsidRPr="00F205CD">
              <w:t>Сколько кг № ООН 1</w:t>
            </w:r>
            <w:r>
              <w:t>9</w:t>
            </w:r>
            <w:r w:rsidRPr="00F205CD">
              <w:t>78 ПРОПАН (М=44) находится в этом танке при температуре 20</w:t>
            </w:r>
            <w:r>
              <w:rPr>
                <w:lang w:val="fr-FR"/>
              </w:rPr>
              <w:t> </w:t>
            </w:r>
            <w:r>
              <w:t>°C</w:t>
            </w:r>
            <w:r w:rsidRPr="00F205CD">
              <w:t xml:space="preserve"> и абсолютно</w:t>
            </w:r>
            <w:r>
              <w:t>м</w:t>
            </w:r>
            <w:r w:rsidRPr="00F205CD">
              <w:t xml:space="preserve"> давлении </w:t>
            </w:r>
            <w:r>
              <w:t>300</w:t>
            </w:r>
            <w:r w:rsidR="00694087">
              <w:t> кПа</w:t>
            </w:r>
            <w:r w:rsidRPr="00F205CD">
              <w:t>?</w:t>
            </w:r>
          </w:p>
        </w:tc>
        <w:tc>
          <w:tcPr>
            <w:tcW w:w="1774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7F6072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rPr>
                <w:sz w:val="16"/>
                <w:szCs w:val="16"/>
              </w:rPr>
            </w:pPr>
          </w:p>
        </w:tc>
      </w:tr>
      <w:tr w:rsidR="00B3186B" w:rsidRPr="00F205CD" w:rsidTr="00801EF6">
        <w:tc>
          <w:tcPr>
            <w:tcW w:w="1266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</w:pPr>
          </w:p>
        </w:tc>
        <w:tc>
          <w:tcPr>
            <w:tcW w:w="5573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DD1913">
            <w:pPr>
              <w:tabs>
                <w:tab w:val="right" w:pos="1283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101"/>
            </w:pPr>
            <w:r>
              <w:t>A</w:t>
            </w:r>
            <w:r w:rsidR="00694087">
              <w:tab/>
            </w:r>
            <w:r>
              <w:t>360 кг</w:t>
            </w:r>
          </w:p>
          <w:p w:rsidR="00B3186B" w:rsidRPr="00F205CD" w:rsidRDefault="00B3186B" w:rsidP="00DD1913">
            <w:pPr>
              <w:tabs>
                <w:tab w:val="right" w:pos="1283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101"/>
            </w:pPr>
            <w:r>
              <w:t>В</w:t>
            </w:r>
            <w:r w:rsidR="00694087">
              <w:tab/>
            </w:r>
            <w:r>
              <w:t>541 кг</w:t>
            </w:r>
          </w:p>
          <w:p w:rsidR="00B3186B" w:rsidRPr="00F205CD" w:rsidRDefault="00B3186B" w:rsidP="00DD1913">
            <w:pPr>
              <w:tabs>
                <w:tab w:val="right" w:pos="1283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101"/>
            </w:pPr>
            <w:r>
              <w:t>C</w:t>
            </w:r>
            <w:r>
              <w:tab/>
              <w:t>5 280 кг</w:t>
            </w:r>
          </w:p>
          <w:p w:rsidR="00B3186B" w:rsidRPr="00F205CD" w:rsidRDefault="00B3186B" w:rsidP="00DD1913">
            <w:pPr>
              <w:tabs>
                <w:tab w:val="right" w:pos="1283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101"/>
            </w:pPr>
            <w:r>
              <w:t>D</w:t>
            </w:r>
            <w:r>
              <w:tab/>
              <w:t>7 920 кг</w:t>
            </w:r>
          </w:p>
        </w:tc>
        <w:tc>
          <w:tcPr>
            <w:tcW w:w="1774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jc w:val="center"/>
            </w:pPr>
          </w:p>
        </w:tc>
      </w:tr>
      <w:tr w:rsidR="00B3186B" w:rsidRPr="00F205CD" w:rsidTr="00801EF6"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DD191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</w:pPr>
            <w:r w:rsidRPr="00F205CD">
              <w:t>23</w:t>
            </w:r>
            <w:r w:rsidRPr="00F205CD">
              <w:rPr>
                <w:lang w:val="fr-CH"/>
              </w:rPr>
              <w:t>1 03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4</w:t>
            </w:r>
          </w:p>
        </w:tc>
        <w:tc>
          <w:tcPr>
            <w:tcW w:w="5573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right" w:pos="1388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</w:pPr>
            <w:proofErr w:type="gramStart"/>
            <w:r w:rsidRPr="00F205CD">
              <w:rPr>
                <w:i/>
                <w:lang w:val="fr-FR"/>
              </w:rPr>
              <w:t>m</w:t>
            </w:r>
            <w:proofErr w:type="gramEnd"/>
            <w:r w:rsidRPr="00F205CD">
              <w:t xml:space="preserve"> = </w:t>
            </w:r>
            <w:r>
              <w:t>0,</w:t>
            </w:r>
            <w:r w:rsidRPr="00F205CD">
              <w:t xml:space="preserve">12. </w:t>
            </w:r>
            <w:r w:rsidRPr="00F205CD">
              <w:rPr>
                <w:i/>
                <w:lang w:val="fr-FR"/>
              </w:rPr>
              <w:t>p</w:t>
            </w:r>
            <w:r w:rsidRPr="00F205CD">
              <w:rPr>
                <w:i/>
              </w:rPr>
              <w:t xml:space="preserve">. </w:t>
            </w:r>
            <w:r w:rsidRPr="00F205CD">
              <w:rPr>
                <w:i/>
                <w:lang w:val="fr-FR"/>
              </w:rPr>
              <w:t>M</w:t>
            </w:r>
            <w:r w:rsidRPr="00F205CD">
              <w:rPr>
                <w:i/>
              </w:rPr>
              <w:t xml:space="preserve">. </w:t>
            </w:r>
            <w:r w:rsidRPr="00F205CD">
              <w:rPr>
                <w:i/>
                <w:lang w:val="fr-FR"/>
              </w:rPr>
              <w:t>V</w:t>
            </w:r>
            <w:r w:rsidRPr="00F205CD">
              <w:rPr>
                <w:i/>
              </w:rPr>
              <w:t xml:space="preserve"> / </w:t>
            </w:r>
            <w:r w:rsidRPr="00F205CD">
              <w:rPr>
                <w:i/>
                <w:lang w:val="fr-FR"/>
              </w:rPr>
              <w:t>T</w:t>
            </w: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jc w:val="center"/>
            </w:pPr>
            <w:r w:rsidRPr="00F205CD">
              <w:t>С</w:t>
            </w:r>
          </w:p>
        </w:tc>
      </w:tr>
      <w:tr w:rsidR="00B3186B" w:rsidRPr="007F6072" w:rsidTr="00801EF6">
        <w:tc>
          <w:tcPr>
            <w:tcW w:w="1266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7F6072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rPr>
                <w:sz w:val="16"/>
                <w:szCs w:val="16"/>
              </w:rPr>
            </w:pPr>
          </w:p>
        </w:tc>
        <w:tc>
          <w:tcPr>
            <w:tcW w:w="5573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530DEE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</w:pPr>
            <w:r w:rsidRPr="00F205CD">
              <w:t>Вместимость грузового танка составляет 200 м</w:t>
            </w:r>
            <w:r w:rsidRPr="00F205CD">
              <w:rPr>
                <w:vertAlign w:val="superscript"/>
              </w:rPr>
              <w:t>3</w:t>
            </w:r>
            <w:r w:rsidRPr="00F205CD">
              <w:t xml:space="preserve">. </w:t>
            </w:r>
          </w:p>
          <w:p w:rsidR="00B3186B" w:rsidRPr="007F6072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rPr>
                <w:sz w:val="16"/>
                <w:szCs w:val="16"/>
              </w:rPr>
            </w:pPr>
            <w:r w:rsidRPr="00F205CD">
              <w:t xml:space="preserve">Сколько кг № ООН 1077 ПРОПИЛЕН (М=42) находится в этом танке при температуре </w:t>
            </w:r>
            <w:r>
              <w:t>−</w:t>
            </w:r>
            <w:r w:rsidRPr="00F205CD">
              <w:t>5</w:t>
            </w:r>
            <w:r>
              <w:rPr>
                <w:lang w:val="fr-FR"/>
              </w:rPr>
              <w:t> </w:t>
            </w:r>
            <w:r>
              <w:t>°C</w:t>
            </w:r>
            <w:r w:rsidRPr="00F205CD">
              <w:t xml:space="preserve"> и абсолютно</w:t>
            </w:r>
            <w:r>
              <w:t>м</w:t>
            </w:r>
            <w:r w:rsidRPr="00F205CD">
              <w:t xml:space="preserve"> давлении </w:t>
            </w:r>
            <w:r>
              <w:t>200</w:t>
            </w:r>
            <w:r w:rsidR="00694087">
              <w:t> кПа</w:t>
            </w:r>
            <w:r w:rsidRPr="00F205CD">
              <w:t>?</w:t>
            </w:r>
          </w:p>
        </w:tc>
        <w:tc>
          <w:tcPr>
            <w:tcW w:w="1774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7F6072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rPr>
                <w:sz w:val="16"/>
                <w:szCs w:val="16"/>
              </w:rPr>
            </w:pPr>
          </w:p>
        </w:tc>
      </w:tr>
      <w:tr w:rsidR="00B3186B" w:rsidRPr="00F205CD" w:rsidTr="00801EF6">
        <w:tc>
          <w:tcPr>
            <w:tcW w:w="1266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</w:pPr>
          </w:p>
        </w:tc>
        <w:tc>
          <w:tcPr>
            <w:tcW w:w="5573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DD1913">
            <w:pPr>
              <w:tabs>
                <w:tab w:val="right" w:pos="1283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101"/>
            </w:pPr>
            <w:r>
              <w:t>A</w:t>
            </w:r>
            <w:r w:rsidR="00694087">
              <w:tab/>
            </w:r>
            <w:r>
              <w:t>376 кг</w:t>
            </w:r>
          </w:p>
          <w:p w:rsidR="00B3186B" w:rsidRPr="00F205CD" w:rsidRDefault="00B3186B" w:rsidP="00DD1913">
            <w:pPr>
              <w:tabs>
                <w:tab w:val="right" w:pos="1283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101"/>
            </w:pPr>
            <w:r>
              <w:t>В</w:t>
            </w:r>
            <w:r w:rsidR="00694087">
              <w:tab/>
            </w:r>
            <w:r>
              <w:t>725 кг</w:t>
            </w:r>
          </w:p>
          <w:p w:rsidR="00B3186B" w:rsidRPr="00F205CD" w:rsidRDefault="00B3186B" w:rsidP="00DD1913">
            <w:pPr>
              <w:tabs>
                <w:tab w:val="right" w:pos="1283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101"/>
            </w:pPr>
            <w:r>
              <w:t>C</w:t>
            </w:r>
            <w:r w:rsidR="00694087">
              <w:tab/>
            </w:r>
            <w:r>
              <w:t>752 кг</w:t>
            </w:r>
          </w:p>
          <w:p w:rsidR="00B3186B" w:rsidRPr="00F205CD" w:rsidRDefault="00B3186B" w:rsidP="00DD1913">
            <w:pPr>
              <w:tabs>
                <w:tab w:val="right" w:pos="1283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101"/>
            </w:pPr>
            <w:r>
              <w:t>D</w:t>
            </w:r>
            <w:r>
              <w:tab/>
              <w:t>1 128 кг</w:t>
            </w:r>
          </w:p>
        </w:tc>
        <w:tc>
          <w:tcPr>
            <w:tcW w:w="1774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jc w:val="center"/>
            </w:pPr>
          </w:p>
        </w:tc>
      </w:tr>
      <w:tr w:rsidR="00B3186B" w:rsidRPr="00F205CD" w:rsidTr="00801EF6"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DD1913">
            <w:pPr>
              <w:pageBreakBefore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</w:pPr>
            <w:r w:rsidRPr="00F205CD">
              <w:lastRenderedPageBreak/>
              <w:t>23</w:t>
            </w:r>
            <w:r w:rsidRPr="00F205CD">
              <w:rPr>
                <w:lang w:val="fr-CH"/>
              </w:rPr>
              <w:t>1 03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5</w:t>
            </w:r>
          </w:p>
        </w:tc>
        <w:tc>
          <w:tcPr>
            <w:tcW w:w="5573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right" w:pos="1388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</w:pPr>
            <w:proofErr w:type="gramStart"/>
            <w:r w:rsidRPr="00F205CD">
              <w:rPr>
                <w:i/>
                <w:lang w:val="fr-FR"/>
              </w:rPr>
              <w:t>m</w:t>
            </w:r>
            <w:proofErr w:type="gramEnd"/>
            <w:r w:rsidRPr="00F205CD">
              <w:t xml:space="preserve"> = </w:t>
            </w:r>
            <w:r>
              <w:t>0,</w:t>
            </w:r>
            <w:r w:rsidRPr="00F205CD">
              <w:t xml:space="preserve">12. </w:t>
            </w:r>
            <w:r w:rsidRPr="00F205CD">
              <w:rPr>
                <w:i/>
                <w:lang w:val="fr-FR"/>
              </w:rPr>
              <w:t>p</w:t>
            </w:r>
            <w:r w:rsidRPr="00F205CD">
              <w:rPr>
                <w:i/>
              </w:rPr>
              <w:t xml:space="preserve">. </w:t>
            </w:r>
            <w:r w:rsidRPr="00F205CD">
              <w:rPr>
                <w:i/>
                <w:lang w:val="fr-FR"/>
              </w:rPr>
              <w:t>M</w:t>
            </w:r>
            <w:r w:rsidRPr="00F205CD">
              <w:rPr>
                <w:i/>
              </w:rPr>
              <w:t xml:space="preserve">. </w:t>
            </w:r>
            <w:r w:rsidRPr="00F205CD">
              <w:rPr>
                <w:i/>
                <w:lang w:val="fr-FR"/>
              </w:rPr>
              <w:t xml:space="preserve">V </w:t>
            </w:r>
            <w:r w:rsidRPr="00F205CD">
              <w:rPr>
                <w:i/>
              </w:rPr>
              <w:t xml:space="preserve">/ </w:t>
            </w:r>
            <w:r w:rsidRPr="00F205CD">
              <w:rPr>
                <w:i/>
                <w:lang w:val="fr-FR"/>
              </w:rPr>
              <w:t>T</w:t>
            </w: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jc w:val="center"/>
            </w:pPr>
            <w:r w:rsidRPr="00F205CD">
              <w:t>А</w:t>
            </w:r>
          </w:p>
        </w:tc>
      </w:tr>
      <w:tr w:rsidR="00B3186B" w:rsidRPr="00F205CD" w:rsidTr="00801EF6">
        <w:tc>
          <w:tcPr>
            <w:tcW w:w="1266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</w:pPr>
          </w:p>
        </w:tc>
        <w:tc>
          <w:tcPr>
            <w:tcW w:w="5573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530DEE" w:rsidRDefault="00B3186B" w:rsidP="00694087">
            <w:pPr>
              <w:tabs>
                <w:tab w:val="left" w:pos="567"/>
                <w:tab w:val="right" w:pos="1388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</w:pPr>
            <w:r w:rsidRPr="00F205CD">
              <w:t>Вместимость грузового танка составляет 200 м</w:t>
            </w:r>
            <w:r w:rsidRPr="00F205CD">
              <w:rPr>
                <w:vertAlign w:val="superscript"/>
              </w:rPr>
              <w:t>3</w:t>
            </w:r>
            <w:r w:rsidRPr="00F205CD">
              <w:t xml:space="preserve">. </w:t>
            </w:r>
          </w:p>
          <w:p w:rsidR="00B3186B" w:rsidRPr="008D0920" w:rsidRDefault="00B3186B" w:rsidP="00694087">
            <w:pPr>
              <w:tabs>
                <w:tab w:val="left" w:pos="567"/>
                <w:tab w:val="right" w:pos="1388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rPr>
                <w:i/>
              </w:rPr>
            </w:pPr>
            <w:r w:rsidRPr="00F205CD">
              <w:t>Сколько кг № ООН 1969 ИЗОБУТАН (М=56) находится в этом танке при температуре 40</w:t>
            </w:r>
            <w:r>
              <w:rPr>
                <w:lang w:val="fr-FR"/>
              </w:rPr>
              <w:t> </w:t>
            </w:r>
            <w:r>
              <w:t>°C</w:t>
            </w:r>
            <w:r w:rsidRPr="00F205CD">
              <w:t xml:space="preserve"> и абсолютно</w:t>
            </w:r>
            <w:r>
              <w:t>м</w:t>
            </w:r>
            <w:r w:rsidRPr="00F205CD">
              <w:t xml:space="preserve"> давлени</w:t>
            </w:r>
            <w:r>
              <w:t>и</w:t>
            </w:r>
            <w:r w:rsidRPr="00F205CD">
              <w:t xml:space="preserve"> </w:t>
            </w:r>
            <w:r>
              <w:t>400</w:t>
            </w:r>
            <w:r w:rsidR="00694087">
              <w:t> кПа</w:t>
            </w:r>
            <w:r w:rsidRPr="00F205CD">
              <w:t>?</w:t>
            </w:r>
          </w:p>
        </w:tc>
        <w:tc>
          <w:tcPr>
            <w:tcW w:w="1774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jc w:val="center"/>
            </w:pPr>
          </w:p>
        </w:tc>
      </w:tr>
      <w:tr w:rsidR="00B3186B" w:rsidRPr="00F205CD" w:rsidTr="00801EF6">
        <w:tc>
          <w:tcPr>
            <w:tcW w:w="1266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</w:pPr>
          </w:p>
        </w:tc>
        <w:tc>
          <w:tcPr>
            <w:tcW w:w="5573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DD1913">
            <w:pPr>
              <w:tabs>
                <w:tab w:val="right" w:pos="1283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101"/>
            </w:pPr>
            <w:r>
              <w:t>A</w:t>
            </w:r>
            <w:r w:rsidR="00694087">
              <w:tab/>
            </w:r>
            <w:r>
              <w:t>1 718 кг</w:t>
            </w:r>
          </w:p>
          <w:p w:rsidR="00B3186B" w:rsidRPr="00F205CD" w:rsidRDefault="00B3186B" w:rsidP="00DD1913">
            <w:pPr>
              <w:tabs>
                <w:tab w:val="right" w:pos="1283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101"/>
            </w:pPr>
            <w:r>
              <w:t>В</w:t>
            </w:r>
            <w:r w:rsidR="00694087">
              <w:tab/>
            </w:r>
            <w:r>
              <w:t>2 147 кг</w:t>
            </w:r>
          </w:p>
          <w:p w:rsidR="00B3186B" w:rsidRPr="00F205CD" w:rsidRDefault="00B3186B" w:rsidP="00DD1913">
            <w:pPr>
              <w:tabs>
                <w:tab w:val="right" w:pos="1283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101"/>
            </w:pPr>
            <w:r>
              <w:t>C</w:t>
            </w:r>
            <w:r>
              <w:tab/>
              <w:t>10 080 кг</w:t>
            </w:r>
          </w:p>
          <w:p w:rsidR="00B3186B" w:rsidRPr="00F205CD" w:rsidRDefault="00B3186B" w:rsidP="00DD1913">
            <w:pPr>
              <w:tabs>
                <w:tab w:val="right" w:pos="1283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101"/>
            </w:pPr>
            <w:r>
              <w:t>D</w:t>
            </w:r>
            <w:r>
              <w:tab/>
              <w:t>12 600 кг</w:t>
            </w:r>
          </w:p>
        </w:tc>
        <w:tc>
          <w:tcPr>
            <w:tcW w:w="1774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jc w:val="center"/>
            </w:pPr>
          </w:p>
        </w:tc>
      </w:tr>
      <w:tr w:rsidR="00B3186B" w:rsidRPr="00F205CD" w:rsidTr="00801EF6"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</w:pPr>
            <w:r w:rsidRPr="00F205CD">
              <w:t>23</w:t>
            </w:r>
            <w:r w:rsidRPr="00F205CD">
              <w:rPr>
                <w:lang w:val="fr-CH"/>
              </w:rPr>
              <w:t>1 03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6</w:t>
            </w:r>
          </w:p>
        </w:tc>
        <w:tc>
          <w:tcPr>
            <w:tcW w:w="5573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C2C23" w:rsidRDefault="00B3186B" w:rsidP="00694087">
            <w:pPr>
              <w:tabs>
                <w:tab w:val="left" w:pos="567"/>
                <w:tab w:val="right" w:pos="1388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rPr>
                <w:lang w:val="fr-FR"/>
              </w:rPr>
            </w:pPr>
            <w:proofErr w:type="gramStart"/>
            <w:r w:rsidRPr="00F205CD">
              <w:rPr>
                <w:i/>
                <w:lang w:val="fr-FR"/>
              </w:rPr>
              <w:t>m</w:t>
            </w:r>
            <w:proofErr w:type="gramEnd"/>
            <w:r w:rsidRPr="00F205CD">
              <w:rPr>
                <w:lang w:val="fr-FR"/>
              </w:rPr>
              <w:t xml:space="preserve"> = </w:t>
            </w:r>
            <w:r w:rsidRPr="00FC2C23">
              <w:rPr>
                <w:lang w:val="fr-FR"/>
              </w:rPr>
              <w:t>0,</w:t>
            </w:r>
            <w:r w:rsidRPr="00F205CD">
              <w:rPr>
                <w:lang w:val="fr-FR"/>
              </w:rPr>
              <w:t xml:space="preserve">12. </w:t>
            </w:r>
            <w:r w:rsidRPr="00F205CD">
              <w:rPr>
                <w:i/>
                <w:lang w:val="fr-FR"/>
              </w:rPr>
              <w:t>p. M. V / T</w:t>
            </w:r>
            <w:r w:rsidRPr="00F205CD">
              <w:rPr>
                <w:lang w:val="fr-FR"/>
              </w:rPr>
              <w:t xml:space="preserve"> </w:t>
            </w:r>
            <w:r w:rsidRPr="00F205CD">
              <w:t>или</w:t>
            </w:r>
            <w:r w:rsidRPr="00F205CD">
              <w:rPr>
                <w:lang w:val="fr-FR"/>
              </w:rPr>
              <w:t xml:space="preserve"> </w:t>
            </w:r>
            <w:r w:rsidRPr="00F205CD">
              <w:rPr>
                <w:i/>
                <w:lang w:val="fr-FR"/>
              </w:rPr>
              <w:t>p</w:t>
            </w:r>
            <w:r w:rsidRPr="00F205CD">
              <w:rPr>
                <w:lang w:val="fr-FR"/>
              </w:rPr>
              <w:t xml:space="preserve"> = </w:t>
            </w:r>
            <w:r>
              <w:rPr>
                <w:i/>
                <w:lang w:val="fr-FR"/>
              </w:rPr>
              <w:t>m. T / (</w:t>
            </w:r>
            <w:r w:rsidRPr="00FC2C23">
              <w:rPr>
                <w:i/>
                <w:lang w:val="fr-FR"/>
              </w:rPr>
              <w:t>0,</w:t>
            </w:r>
            <w:r w:rsidRPr="00F205CD">
              <w:rPr>
                <w:i/>
                <w:lang w:val="fr-FR"/>
              </w:rPr>
              <w:t>12. M</w:t>
            </w:r>
            <w:r w:rsidRPr="00FC2C23">
              <w:rPr>
                <w:i/>
                <w:lang w:val="fr-FR"/>
              </w:rPr>
              <w:t xml:space="preserve">. </w:t>
            </w:r>
            <w:r w:rsidRPr="00F205CD">
              <w:rPr>
                <w:i/>
                <w:lang w:val="fr-FR"/>
              </w:rPr>
              <w:t>V</w:t>
            </w:r>
            <w:r w:rsidRPr="00FC2C23">
              <w:rPr>
                <w:i/>
                <w:lang w:val="fr-FR"/>
              </w:rPr>
              <w:t>)</w:t>
            </w: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jc w:val="center"/>
            </w:pPr>
            <w:r w:rsidRPr="00F205CD">
              <w:t>D</w:t>
            </w:r>
          </w:p>
        </w:tc>
      </w:tr>
      <w:tr w:rsidR="00B3186B" w:rsidRPr="00F205CD" w:rsidTr="00801EF6">
        <w:tc>
          <w:tcPr>
            <w:tcW w:w="1266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</w:pPr>
          </w:p>
        </w:tc>
        <w:tc>
          <w:tcPr>
            <w:tcW w:w="5573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530DEE" w:rsidRDefault="00B3186B" w:rsidP="00694087">
            <w:pPr>
              <w:tabs>
                <w:tab w:val="left" w:pos="567"/>
                <w:tab w:val="right" w:pos="1388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</w:pPr>
            <w:r w:rsidRPr="00F205CD">
              <w:t>Вместимость грузового танка составляет 300 м</w:t>
            </w:r>
            <w:r w:rsidRPr="00F205CD">
              <w:rPr>
                <w:vertAlign w:val="superscript"/>
              </w:rPr>
              <w:t>3</w:t>
            </w:r>
            <w:r w:rsidRPr="00F205CD">
              <w:t xml:space="preserve">. </w:t>
            </w:r>
          </w:p>
          <w:p w:rsidR="00B3186B" w:rsidRPr="008D0920" w:rsidRDefault="00B3186B" w:rsidP="00694087">
            <w:pPr>
              <w:tabs>
                <w:tab w:val="left" w:pos="567"/>
                <w:tab w:val="right" w:pos="1388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</w:pPr>
            <w:r w:rsidRPr="00F205CD">
              <w:t>В этом танке находится 2 640 кг газа № ООН 1978 ПРОПАН (М=44) при температуре</w:t>
            </w:r>
            <w:r>
              <w:t xml:space="preserve"> </w:t>
            </w:r>
            <w:r w:rsidRPr="00DD1913">
              <w:t>–</w:t>
            </w:r>
            <w:r>
              <w:t>3</w:t>
            </w:r>
            <w:r>
              <w:rPr>
                <w:lang w:val="fr-FR"/>
              </w:rPr>
              <w:t> </w:t>
            </w:r>
            <w:r>
              <w:t>°C</w:t>
            </w:r>
            <w:r w:rsidRPr="00F205CD">
              <w:t xml:space="preserve">. </w:t>
            </w:r>
          </w:p>
          <w:p w:rsidR="00B3186B" w:rsidRPr="008D0920" w:rsidRDefault="00B3186B" w:rsidP="00694087">
            <w:pPr>
              <w:tabs>
                <w:tab w:val="left" w:pos="567"/>
                <w:tab w:val="right" w:pos="1388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rPr>
                <w:i/>
              </w:rPr>
            </w:pPr>
            <w:r w:rsidRPr="00F205CD">
              <w:t xml:space="preserve">Каким является </w:t>
            </w:r>
            <w:r>
              <w:t xml:space="preserve">абсолютное </w:t>
            </w:r>
            <w:r w:rsidRPr="00F205CD">
              <w:t>давление в этом грузовом танке?</w:t>
            </w:r>
          </w:p>
        </w:tc>
        <w:tc>
          <w:tcPr>
            <w:tcW w:w="1774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jc w:val="center"/>
            </w:pPr>
          </w:p>
        </w:tc>
      </w:tr>
      <w:tr w:rsidR="00B3186B" w:rsidRPr="00F205CD" w:rsidTr="00801EF6">
        <w:tc>
          <w:tcPr>
            <w:tcW w:w="1266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</w:pPr>
          </w:p>
        </w:tc>
        <w:tc>
          <w:tcPr>
            <w:tcW w:w="5573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DD1913">
            <w:pPr>
              <w:tabs>
                <w:tab w:val="right" w:pos="1283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101"/>
            </w:pPr>
            <w:r w:rsidRPr="00F205CD">
              <w:t>A</w:t>
            </w:r>
            <w:r>
              <w:tab/>
              <w:t>10</w:t>
            </w:r>
            <w:r w:rsidR="00694087">
              <w:t> кПа</w:t>
            </w:r>
          </w:p>
          <w:p w:rsidR="00B3186B" w:rsidRPr="00F205CD" w:rsidRDefault="00B3186B" w:rsidP="00DD1913">
            <w:pPr>
              <w:tabs>
                <w:tab w:val="right" w:pos="1283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101"/>
            </w:pPr>
            <w:r w:rsidRPr="00F205CD">
              <w:t>В</w:t>
            </w:r>
            <w:r w:rsidRPr="00F205CD">
              <w:tab/>
            </w:r>
            <w:r>
              <w:t>110</w:t>
            </w:r>
            <w:r w:rsidR="00694087">
              <w:t> кПа</w:t>
            </w:r>
          </w:p>
          <w:p w:rsidR="00B3186B" w:rsidRPr="00F205CD" w:rsidRDefault="00B3186B" w:rsidP="00DD1913">
            <w:pPr>
              <w:tabs>
                <w:tab w:val="right" w:pos="1283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101"/>
            </w:pPr>
            <w:r w:rsidRPr="00F205CD">
              <w:t>C</w:t>
            </w:r>
            <w:r w:rsidRPr="00F205CD">
              <w:tab/>
            </w:r>
            <w:r>
              <w:t>300</w:t>
            </w:r>
            <w:r w:rsidR="00694087">
              <w:t> кПа</w:t>
            </w:r>
          </w:p>
          <w:p w:rsidR="00B3186B" w:rsidRPr="00F205CD" w:rsidRDefault="00B3186B" w:rsidP="00DD1913">
            <w:pPr>
              <w:tabs>
                <w:tab w:val="right" w:pos="1283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101"/>
            </w:pPr>
            <w:r w:rsidRPr="00F205CD">
              <w:t>D</w:t>
            </w:r>
            <w:r w:rsidRPr="00F205CD">
              <w:tab/>
            </w:r>
            <w:r>
              <w:t>450</w:t>
            </w:r>
            <w:r w:rsidR="00694087">
              <w:t> кПа</w:t>
            </w:r>
          </w:p>
        </w:tc>
        <w:tc>
          <w:tcPr>
            <w:tcW w:w="1774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jc w:val="center"/>
            </w:pPr>
          </w:p>
        </w:tc>
      </w:tr>
      <w:tr w:rsidR="00B3186B" w:rsidRPr="00F205CD" w:rsidTr="00801EF6"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DD1913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</w:pPr>
            <w:r w:rsidRPr="00F205CD">
              <w:t>23</w:t>
            </w:r>
            <w:r w:rsidRPr="00F205CD">
              <w:rPr>
                <w:lang w:val="fr-CH"/>
              </w:rPr>
              <w:t>1 03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7</w:t>
            </w:r>
          </w:p>
        </w:tc>
        <w:tc>
          <w:tcPr>
            <w:tcW w:w="5573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C2C23" w:rsidRDefault="00B3186B" w:rsidP="00694087">
            <w:pPr>
              <w:tabs>
                <w:tab w:val="left" w:pos="567"/>
                <w:tab w:val="right" w:pos="1388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jc w:val="both"/>
              <w:rPr>
                <w:lang w:val="fr-FR"/>
              </w:rPr>
            </w:pPr>
            <w:proofErr w:type="gramStart"/>
            <w:r w:rsidRPr="00F205CD">
              <w:rPr>
                <w:i/>
                <w:lang w:val="fr-FR"/>
              </w:rPr>
              <w:t>m</w:t>
            </w:r>
            <w:proofErr w:type="gramEnd"/>
            <w:r w:rsidRPr="00F205CD">
              <w:rPr>
                <w:lang w:val="fr-FR"/>
              </w:rPr>
              <w:t xml:space="preserve"> = </w:t>
            </w:r>
            <w:r w:rsidRPr="00FC2C23">
              <w:rPr>
                <w:lang w:val="fr-FR"/>
              </w:rPr>
              <w:t>0,</w:t>
            </w:r>
            <w:r w:rsidRPr="00F205CD">
              <w:rPr>
                <w:lang w:val="fr-FR"/>
              </w:rPr>
              <w:t xml:space="preserve">12. </w:t>
            </w:r>
            <w:r w:rsidRPr="00F205CD">
              <w:rPr>
                <w:i/>
                <w:lang w:val="fr-FR"/>
              </w:rPr>
              <w:t>p. M. V / T</w:t>
            </w:r>
            <w:r w:rsidRPr="00F205CD">
              <w:rPr>
                <w:lang w:val="fr-FR"/>
              </w:rPr>
              <w:t xml:space="preserve"> </w:t>
            </w:r>
            <w:r w:rsidRPr="00F205CD">
              <w:t>или</w:t>
            </w:r>
            <w:r w:rsidRPr="00F205CD">
              <w:rPr>
                <w:lang w:val="fr-FR"/>
              </w:rPr>
              <w:t xml:space="preserve"> </w:t>
            </w:r>
            <w:r w:rsidRPr="00F205CD">
              <w:rPr>
                <w:i/>
                <w:lang w:val="fr-FR"/>
              </w:rPr>
              <w:t>p</w:t>
            </w:r>
            <w:r w:rsidRPr="00F205CD">
              <w:rPr>
                <w:lang w:val="fr-FR"/>
              </w:rPr>
              <w:t xml:space="preserve"> = </w:t>
            </w:r>
            <w:r>
              <w:rPr>
                <w:i/>
                <w:lang w:val="fr-FR"/>
              </w:rPr>
              <w:t>m. T / (</w:t>
            </w:r>
            <w:r w:rsidRPr="00FC2C23">
              <w:rPr>
                <w:i/>
                <w:lang w:val="fr-FR"/>
              </w:rPr>
              <w:t>0,</w:t>
            </w:r>
            <w:r w:rsidRPr="00F205CD">
              <w:rPr>
                <w:i/>
                <w:lang w:val="fr-FR"/>
              </w:rPr>
              <w:t>12. M</w:t>
            </w:r>
            <w:r w:rsidRPr="00FC2C23">
              <w:rPr>
                <w:i/>
                <w:lang w:val="fr-FR"/>
              </w:rPr>
              <w:t xml:space="preserve">. </w:t>
            </w:r>
            <w:r w:rsidRPr="00F205CD">
              <w:rPr>
                <w:i/>
                <w:lang w:val="fr-FR"/>
              </w:rPr>
              <w:t>V</w:t>
            </w:r>
            <w:r w:rsidRPr="00FC2C23">
              <w:rPr>
                <w:i/>
                <w:lang w:val="fr-FR"/>
              </w:rPr>
              <w:t>)</w:t>
            </w: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jc w:val="center"/>
            </w:pPr>
            <w:r w:rsidRPr="00F205CD">
              <w:t>D</w:t>
            </w:r>
          </w:p>
        </w:tc>
      </w:tr>
      <w:tr w:rsidR="00B3186B" w:rsidRPr="00FC5C0A" w:rsidTr="00801EF6">
        <w:tc>
          <w:tcPr>
            <w:tcW w:w="1266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C5C0A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rPr>
                <w:sz w:val="16"/>
                <w:szCs w:val="16"/>
              </w:rPr>
            </w:pPr>
          </w:p>
        </w:tc>
        <w:tc>
          <w:tcPr>
            <w:tcW w:w="5573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530DEE" w:rsidRDefault="00B3186B" w:rsidP="00694087">
            <w:pPr>
              <w:tabs>
                <w:tab w:val="left" w:pos="567"/>
                <w:tab w:val="right" w:pos="1388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jc w:val="both"/>
            </w:pPr>
            <w:r w:rsidRPr="00F205CD">
              <w:t>Вместимость грузового танка составляет 100 м</w:t>
            </w:r>
            <w:r w:rsidRPr="00F205CD">
              <w:rPr>
                <w:vertAlign w:val="superscript"/>
              </w:rPr>
              <w:t>3</w:t>
            </w:r>
            <w:r w:rsidRPr="00F205CD">
              <w:t xml:space="preserve">. </w:t>
            </w:r>
          </w:p>
          <w:p w:rsidR="00B3186B" w:rsidRPr="008D0920" w:rsidRDefault="00B3186B" w:rsidP="00694087">
            <w:pPr>
              <w:tabs>
                <w:tab w:val="left" w:pos="567"/>
                <w:tab w:val="right" w:pos="1388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rPr>
                <w:i/>
                <w:sz w:val="16"/>
                <w:szCs w:val="16"/>
              </w:rPr>
            </w:pPr>
            <w:r w:rsidRPr="00F205CD">
              <w:t>В этом танке находится 1 176 кг газа № ООН 1077 ПРОПИЛЕН (М=42) при температуре 27</w:t>
            </w:r>
            <w:r>
              <w:rPr>
                <w:lang w:val="fr-FR"/>
              </w:rPr>
              <w:t> </w:t>
            </w:r>
            <w:r>
              <w:t>°C</w:t>
            </w:r>
            <w:r w:rsidRPr="00F205CD">
              <w:t xml:space="preserve">. </w:t>
            </w:r>
          </w:p>
        </w:tc>
        <w:tc>
          <w:tcPr>
            <w:tcW w:w="1774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C5C0A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jc w:val="center"/>
              <w:rPr>
                <w:sz w:val="16"/>
                <w:szCs w:val="16"/>
              </w:rPr>
            </w:pPr>
          </w:p>
        </w:tc>
      </w:tr>
      <w:tr w:rsidR="00B3186B" w:rsidRPr="00F205CD" w:rsidTr="00801EF6">
        <w:tc>
          <w:tcPr>
            <w:tcW w:w="1266" w:type="dxa"/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</w:pPr>
          </w:p>
        </w:tc>
        <w:tc>
          <w:tcPr>
            <w:tcW w:w="7347" w:type="dxa"/>
            <w:gridSpan w:val="2"/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</w:pPr>
            <w:r w:rsidRPr="00F205CD">
              <w:t xml:space="preserve">Каким является </w:t>
            </w:r>
            <w:r>
              <w:t xml:space="preserve">абсолютное </w:t>
            </w:r>
            <w:r w:rsidRPr="00F205CD">
              <w:t>давление в этом грузовом танке?</w:t>
            </w:r>
          </w:p>
        </w:tc>
      </w:tr>
      <w:tr w:rsidR="00B3186B" w:rsidRPr="00F205CD" w:rsidTr="00801EF6">
        <w:tc>
          <w:tcPr>
            <w:tcW w:w="1266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</w:pPr>
          </w:p>
        </w:tc>
        <w:tc>
          <w:tcPr>
            <w:tcW w:w="5573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DD1913">
            <w:pPr>
              <w:tabs>
                <w:tab w:val="right" w:pos="1283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101"/>
            </w:pPr>
            <w:r w:rsidRPr="00F205CD">
              <w:t>A</w:t>
            </w:r>
            <w:r w:rsidR="00694087">
              <w:tab/>
            </w:r>
            <w:r>
              <w:t>60</w:t>
            </w:r>
            <w:r w:rsidR="00694087">
              <w:t> кПа</w:t>
            </w:r>
          </w:p>
          <w:p w:rsidR="00B3186B" w:rsidRPr="00F205CD" w:rsidRDefault="00B3186B" w:rsidP="00DD1913">
            <w:pPr>
              <w:tabs>
                <w:tab w:val="right" w:pos="1283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101"/>
            </w:pPr>
            <w:r>
              <w:t>В</w:t>
            </w:r>
            <w:r w:rsidRPr="00F205CD">
              <w:tab/>
            </w:r>
            <w:r>
              <w:t>190</w:t>
            </w:r>
            <w:r w:rsidR="00694087">
              <w:t> кПа</w:t>
            </w:r>
          </w:p>
          <w:p w:rsidR="00B3186B" w:rsidRPr="00F205CD" w:rsidRDefault="00B3186B" w:rsidP="00DD1913">
            <w:pPr>
              <w:tabs>
                <w:tab w:val="right" w:pos="1283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101"/>
            </w:pPr>
            <w:r w:rsidRPr="00F205CD">
              <w:t>C</w:t>
            </w:r>
            <w:r w:rsidRPr="00F205CD">
              <w:tab/>
            </w:r>
            <w:r>
              <w:t>600</w:t>
            </w:r>
            <w:r w:rsidR="00694087">
              <w:t> кПа</w:t>
            </w:r>
          </w:p>
          <w:p w:rsidR="00B3186B" w:rsidRPr="00F205CD" w:rsidRDefault="00B3186B" w:rsidP="00DD1913">
            <w:pPr>
              <w:tabs>
                <w:tab w:val="right" w:pos="1283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101"/>
            </w:pPr>
            <w:r w:rsidRPr="00F205CD">
              <w:t>D</w:t>
            </w:r>
            <w:r>
              <w:tab/>
              <w:t>700</w:t>
            </w:r>
            <w:r w:rsidR="00694087">
              <w:t> кПа</w:t>
            </w:r>
          </w:p>
        </w:tc>
        <w:tc>
          <w:tcPr>
            <w:tcW w:w="1774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jc w:val="center"/>
            </w:pPr>
          </w:p>
        </w:tc>
      </w:tr>
      <w:tr w:rsidR="00B3186B" w:rsidRPr="00F205CD" w:rsidTr="00801EF6"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DD1913">
            <w:pPr>
              <w:pageBreakBefore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</w:pPr>
            <w:r w:rsidRPr="00F205CD">
              <w:lastRenderedPageBreak/>
              <w:t>23</w:t>
            </w:r>
            <w:r w:rsidRPr="00F205CD">
              <w:rPr>
                <w:lang w:val="fr-CH"/>
              </w:rPr>
              <w:t>1 03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8</w:t>
            </w:r>
          </w:p>
        </w:tc>
        <w:tc>
          <w:tcPr>
            <w:tcW w:w="5573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C2C23" w:rsidRDefault="00B3186B" w:rsidP="00DD1913">
            <w:pPr>
              <w:tabs>
                <w:tab w:val="left" w:pos="567"/>
                <w:tab w:val="right" w:pos="1388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jc w:val="both"/>
              <w:rPr>
                <w:lang w:val="fr-FR"/>
              </w:rPr>
            </w:pPr>
            <w:proofErr w:type="gramStart"/>
            <w:r w:rsidRPr="00F205CD">
              <w:rPr>
                <w:i/>
                <w:lang w:val="fr-FR"/>
              </w:rPr>
              <w:t>m</w:t>
            </w:r>
            <w:proofErr w:type="gramEnd"/>
            <w:r w:rsidRPr="00F205CD">
              <w:rPr>
                <w:lang w:val="fr-FR"/>
              </w:rPr>
              <w:t xml:space="preserve"> = </w:t>
            </w:r>
            <w:r w:rsidRPr="00FC2C23">
              <w:rPr>
                <w:lang w:val="fr-FR"/>
              </w:rPr>
              <w:t>0,</w:t>
            </w:r>
            <w:r w:rsidRPr="00F205CD">
              <w:rPr>
                <w:lang w:val="fr-FR"/>
              </w:rPr>
              <w:t xml:space="preserve">12. </w:t>
            </w:r>
            <w:r w:rsidRPr="00F205CD">
              <w:rPr>
                <w:i/>
                <w:lang w:val="fr-FR"/>
              </w:rPr>
              <w:t>p. M. V / T</w:t>
            </w:r>
            <w:r w:rsidRPr="00F205CD">
              <w:rPr>
                <w:lang w:val="fr-FR"/>
              </w:rPr>
              <w:t xml:space="preserve"> </w:t>
            </w:r>
            <w:r w:rsidRPr="00F205CD">
              <w:t>или</w:t>
            </w:r>
            <w:r w:rsidRPr="00F205CD">
              <w:rPr>
                <w:lang w:val="fr-FR"/>
              </w:rPr>
              <w:t xml:space="preserve"> </w:t>
            </w:r>
            <w:r w:rsidRPr="00F205CD">
              <w:rPr>
                <w:i/>
                <w:lang w:val="fr-FR"/>
              </w:rPr>
              <w:t>p</w:t>
            </w:r>
            <w:r w:rsidRPr="00F205CD">
              <w:rPr>
                <w:lang w:val="fr-FR"/>
              </w:rPr>
              <w:t xml:space="preserve"> = </w:t>
            </w:r>
            <w:r>
              <w:rPr>
                <w:i/>
                <w:lang w:val="fr-FR"/>
              </w:rPr>
              <w:t>m. T / (</w:t>
            </w:r>
            <w:r w:rsidRPr="00FC2C23">
              <w:rPr>
                <w:i/>
                <w:lang w:val="fr-FR"/>
              </w:rPr>
              <w:t>0,</w:t>
            </w:r>
            <w:r w:rsidRPr="00F205CD">
              <w:rPr>
                <w:i/>
                <w:lang w:val="fr-FR"/>
              </w:rPr>
              <w:t>12. M</w:t>
            </w:r>
            <w:r w:rsidRPr="00FC2C23">
              <w:rPr>
                <w:i/>
                <w:lang w:val="fr-FR"/>
              </w:rPr>
              <w:t xml:space="preserve">. </w:t>
            </w:r>
            <w:r w:rsidRPr="00F205CD">
              <w:rPr>
                <w:i/>
                <w:lang w:val="fr-FR"/>
              </w:rPr>
              <w:t>V</w:t>
            </w:r>
            <w:r w:rsidRPr="00FC2C23">
              <w:rPr>
                <w:i/>
                <w:lang w:val="fr-FR"/>
              </w:rPr>
              <w:t>)</w:t>
            </w: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jc w:val="center"/>
            </w:pPr>
            <w:r w:rsidRPr="00F205CD">
              <w:t>С</w:t>
            </w:r>
          </w:p>
        </w:tc>
      </w:tr>
      <w:tr w:rsidR="00B3186B" w:rsidRPr="00FC5C0A" w:rsidTr="00801EF6">
        <w:tc>
          <w:tcPr>
            <w:tcW w:w="1266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C5C0A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rPr>
                <w:sz w:val="16"/>
                <w:szCs w:val="16"/>
              </w:rPr>
            </w:pPr>
          </w:p>
        </w:tc>
        <w:tc>
          <w:tcPr>
            <w:tcW w:w="5573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530DEE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</w:pPr>
            <w:r w:rsidRPr="00F205CD">
              <w:t>Вместимость грузового танка составляет 450 м</w:t>
            </w:r>
            <w:r w:rsidRPr="00F205CD">
              <w:rPr>
                <w:vertAlign w:val="superscript"/>
              </w:rPr>
              <w:t>3</w:t>
            </w:r>
            <w:r w:rsidRPr="00F205CD">
              <w:t xml:space="preserve">. </w:t>
            </w:r>
          </w:p>
          <w:p w:rsidR="00B3186B" w:rsidRPr="00530DEE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</w:pPr>
            <w:r w:rsidRPr="00F205CD">
              <w:t xml:space="preserve">В этом танке находится 1 700 кг газа № ООН 1005 АММИАК (М=17) при температуре </w:t>
            </w:r>
            <w:r>
              <w:t>29</w:t>
            </w:r>
            <w:r>
              <w:rPr>
                <w:lang w:val="fr-FR"/>
              </w:rPr>
              <w:t> </w:t>
            </w:r>
            <w:r>
              <w:t>°C</w:t>
            </w:r>
            <w:r w:rsidRPr="00F205CD">
              <w:t xml:space="preserve">. </w:t>
            </w:r>
          </w:p>
          <w:p w:rsidR="00B3186B" w:rsidRPr="00FC5C0A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rPr>
                <w:sz w:val="16"/>
                <w:szCs w:val="16"/>
              </w:rPr>
            </w:pPr>
            <w:r w:rsidRPr="00F205CD">
              <w:t xml:space="preserve">Каким является </w:t>
            </w:r>
            <w:r>
              <w:t xml:space="preserve">абсолютное </w:t>
            </w:r>
            <w:r w:rsidRPr="00F205CD">
              <w:t>давление в этом грузовом танке?</w:t>
            </w:r>
          </w:p>
        </w:tc>
        <w:tc>
          <w:tcPr>
            <w:tcW w:w="1774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C5C0A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rPr>
                <w:sz w:val="16"/>
                <w:szCs w:val="16"/>
              </w:rPr>
            </w:pPr>
          </w:p>
        </w:tc>
      </w:tr>
      <w:tr w:rsidR="00B3186B" w:rsidRPr="00F205CD" w:rsidTr="00801EF6">
        <w:tc>
          <w:tcPr>
            <w:tcW w:w="1266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</w:pPr>
          </w:p>
        </w:tc>
        <w:tc>
          <w:tcPr>
            <w:tcW w:w="5573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DD1913">
            <w:pPr>
              <w:tabs>
                <w:tab w:val="right" w:pos="1283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101"/>
            </w:pPr>
            <w:r w:rsidRPr="00F205CD">
              <w:t>A</w:t>
            </w:r>
            <w:r w:rsidR="00694087">
              <w:tab/>
            </w:r>
            <w:r>
              <w:t>50</w:t>
            </w:r>
            <w:r w:rsidR="00694087">
              <w:t> кПа</w:t>
            </w:r>
          </w:p>
          <w:p w:rsidR="00B3186B" w:rsidRPr="00F205CD" w:rsidRDefault="00B3186B" w:rsidP="00DD1913">
            <w:pPr>
              <w:tabs>
                <w:tab w:val="right" w:pos="1283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101"/>
            </w:pPr>
            <w:r w:rsidRPr="00F205CD">
              <w:t>В</w:t>
            </w:r>
            <w:r w:rsidRPr="00F205CD">
              <w:tab/>
            </w:r>
            <w:r>
              <w:t>150</w:t>
            </w:r>
            <w:r w:rsidR="00694087">
              <w:t> кПа</w:t>
            </w:r>
          </w:p>
          <w:p w:rsidR="00B3186B" w:rsidRPr="00F205CD" w:rsidRDefault="00B3186B" w:rsidP="00DD1913">
            <w:pPr>
              <w:tabs>
                <w:tab w:val="right" w:pos="1283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101"/>
            </w:pPr>
            <w:r w:rsidRPr="00F205CD">
              <w:t>C</w:t>
            </w:r>
            <w:r w:rsidRPr="00F205CD">
              <w:tab/>
            </w:r>
            <w:r>
              <w:t>560</w:t>
            </w:r>
            <w:r w:rsidR="00694087">
              <w:t> кПа</w:t>
            </w:r>
          </w:p>
          <w:p w:rsidR="00B3186B" w:rsidRPr="00F205CD" w:rsidRDefault="00B3186B" w:rsidP="00DD1913">
            <w:pPr>
              <w:tabs>
                <w:tab w:val="right" w:pos="1283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101"/>
            </w:pPr>
            <w:r w:rsidRPr="00F205CD">
              <w:t>D</w:t>
            </w:r>
            <w:r>
              <w:tab/>
              <w:t>660</w:t>
            </w:r>
            <w:r w:rsidR="00694087">
              <w:t> кПа</w:t>
            </w:r>
          </w:p>
        </w:tc>
        <w:tc>
          <w:tcPr>
            <w:tcW w:w="1774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jc w:val="center"/>
            </w:pPr>
          </w:p>
        </w:tc>
      </w:tr>
      <w:tr w:rsidR="00B3186B" w:rsidRPr="00F205CD" w:rsidTr="00801EF6"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</w:pPr>
            <w:r w:rsidRPr="00F205CD">
              <w:t>23</w:t>
            </w:r>
            <w:r w:rsidRPr="00F205CD">
              <w:rPr>
                <w:lang w:val="fr-CH"/>
              </w:rPr>
              <w:t>1 03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9</w:t>
            </w:r>
          </w:p>
        </w:tc>
        <w:tc>
          <w:tcPr>
            <w:tcW w:w="5573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6A714D" w:rsidRDefault="00B3186B" w:rsidP="00694087">
            <w:pPr>
              <w:keepNext/>
              <w:tabs>
                <w:tab w:val="left" w:pos="567"/>
                <w:tab w:val="right" w:pos="1388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jc w:val="both"/>
              <w:rPr>
                <w:lang w:val="fr-FR"/>
              </w:rPr>
            </w:pPr>
            <w:proofErr w:type="gramStart"/>
            <w:r w:rsidRPr="00F205CD">
              <w:rPr>
                <w:i/>
                <w:lang w:val="fr-FR"/>
              </w:rPr>
              <w:t>m</w:t>
            </w:r>
            <w:proofErr w:type="gramEnd"/>
            <w:r w:rsidRPr="00F205CD">
              <w:rPr>
                <w:lang w:val="fr-FR"/>
              </w:rPr>
              <w:t xml:space="preserve"> = </w:t>
            </w:r>
            <w:r w:rsidRPr="00FC2C23">
              <w:rPr>
                <w:lang w:val="fr-FR"/>
              </w:rPr>
              <w:t>0,</w:t>
            </w:r>
            <w:r w:rsidRPr="00F205CD">
              <w:rPr>
                <w:lang w:val="fr-FR"/>
              </w:rPr>
              <w:t xml:space="preserve">12. </w:t>
            </w:r>
            <w:r w:rsidRPr="00F205CD">
              <w:rPr>
                <w:i/>
                <w:lang w:val="fr-FR"/>
              </w:rPr>
              <w:t>p. M. V / T</w:t>
            </w:r>
            <w:r w:rsidRPr="00F205CD">
              <w:rPr>
                <w:lang w:val="fr-FR"/>
              </w:rPr>
              <w:t xml:space="preserve"> </w:t>
            </w:r>
            <w:r w:rsidRPr="00F205CD">
              <w:t>или</w:t>
            </w:r>
            <w:r w:rsidRPr="00F205CD">
              <w:rPr>
                <w:lang w:val="fr-FR"/>
              </w:rPr>
              <w:t xml:space="preserve"> </w:t>
            </w:r>
            <w:r w:rsidRPr="00F205CD">
              <w:rPr>
                <w:i/>
                <w:lang w:val="fr-FR"/>
              </w:rPr>
              <w:t>p</w:t>
            </w:r>
            <w:r w:rsidRPr="00F205CD">
              <w:rPr>
                <w:lang w:val="fr-FR"/>
              </w:rPr>
              <w:t xml:space="preserve"> = </w:t>
            </w:r>
            <w:r>
              <w:rPr>
                <w:i/>
                <w:lang w:val="fr-FR"/>
              </w:rPr>
              <w:t>m. T / (</w:t>
            </w:r>
            <w:r w:rsidRPr="00FC2C23">
              <w:rPr>
                <w:i/>
                <w:lang w:val="fr-FR"/>
              </w:rPr>
              <w:t>0,</w:t>
            </w:r>
            <w:r w:rsidRPr="00F205CD">
              <w:rPr>
                <w:i/>
                <w:lang w:val="fr-FR"/>
              </w:rPr>
              <w:t>12. M</w:t>
            </w:r>
            <w:r w:rsidRPr="00FC2C23">
              <w:rPr>
                <w:i/>
                <w:lang w:val="fr-FR"/>
              </w:rPr>
              <w:t xml:space="preserve">. </w:t>
            </w:r>
            <w:r w:rsidRPr="00F205CD">
              <w:rPr>
                <w:i/>
                <w:lang w:val="fr-FR"/>
              </w:rPr>
              <w:t>V</w:t>
            </w:r>
            <w:r w:rsidRPr="006A714D">
              <w:rPr>
                <w:i/>
                <w:lang w:val="fr-FR"/>
              </w:rPr>
              <w:t>)</w:t>
            </w: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jc w:val="center"/>
            </w:pPr>
            <w:r w:rsidRPr="00F205CD">
              <w:t>D</w:t>
            </w:r>
          </w:p>
        </w:tc>
      </w:tr>
      <w:tr w:rsidR="00B3186B" w:rsidRPr="00FC5C0A" w:rsidTr="00801EF6">
        <w:tc>
          <w:tcPr>
            <w:tcW w:w="1266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C5C0A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rPr>
                <w:sz w:val="16"/>
                <w:szCs w:val="16"/>
              </w:rPr>
            </w:pPr>
          </w:p>
        </w:tc>
        <w:tc>
          <w:tcPr>
            <w:tcW w:w="5573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530DEE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</w:pPr>
            <w:r w:rsidRPr="00F205CD">
              <w:t>Вместимость грузового танка составляет 250 м</w:t>
            </w:r>
            <w:r w:rsidRPr="00F205CD">
              <w:rPr>
                <w:vertAlign w:val="superscript"/>
              </w:rPr>
              <w:t>3</w:t>
            </w:r>
            <w:r w:rsidRPr="00F205CD">
              <w:t xml:space="preserve">. </w:t>
            </w:r>
          </w:p>
          <w:p w:rsidR="00B3186B" w:rsidRPr="00530DEE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</w:pPr>
            <w:r w:rsidRPr="00F205CD">
              <w:t>В этом танке находится 1 160 кг газа № ООН 1011 БУТАН (М=58) при температуре 27</w:t>
            </w:r>
            <w:r>
              <w:rPr>
                <w:lang w:val="fr-FR"/>
              </w:rPr>
              <w:t> </w:t>
            </w:r>
            <w:r>
              <w:t>°C</w:t>
            </w:r>
            <w:r w:rsidRPr="00F205CD">
              <w:t xml:space="preserve">. </w:t>
            </w:r>
          </w:p>
          <w:p w:rsidR="00B3186B" w:rsidRPr="00FC5C0A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rPr>
                <w:sz w:val="16"/>
                <w:szCs w:val="16"/>
              </w:rPr>
            </w:pPr>
            <w:r w:rsidRPr="00F205CD">
              <w:t xml:space="preserve">Каким является </w:t>
            </w:r>
            <w:r>
              <w:t xml:space="preserve">абсолютное </w:t>
            </w:r>
            <w:r w:rsidRPr="00F205CD">
              <w:t>давление в этом грузовом танке?</w:t>
            </w:r>
          </w:p>
        </w:tc>
        <w:tc>
          <w:tcPr>
            <w:tcW w:w="1774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C5C0A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rPr>
                <w:sz w:val="16"/>
                <w:szCs w:val="16"/>
              </w:rPr>
            </w:pPr>
          </w:p>
        </w:tc>
      </w:tr>
      <w:tr w:rsidR="00B3186B" w:rsidRPr="00F205CD" w:rsidTr="00801EF6">
        <w:tc>
          <w:tcPr>
            <w:tcW w:w="1266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</w:pPr>
          </w:p>
        </w:tc>
        <w:tc>
          <w:tcPr>
            <w:tcW w:w="5573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DD1913">
            <w:pPr>
              <w:tabs>
                <w:tab w:val="right" w:pos="1283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101"/>
            </w:pPr>
            <w:r w:rsidRPr="00F205CD">
              <w:t>A</w:t>
            </w:r>
            <w:r w:rsidR="00694087">
              <w:tab/>
            </w:r>
            <w:r>
              <w:t>20</w:t>
            </w:r>
            <w:r w:rsidR="00694087">
              <w:t> кПа</w:t>
            </w:r>
          </w:p>
          <w:p w:rsidR="00B3186B" w:rsidRPr="00F205CD" w:rsidRDefault="00B3186B" w:rsidP="00DD1913">
            <w:pPr>
              <w:tabs>
                <w:tab w:val="right" w:pos="1283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101"/>
            </w:pPr>
            <w:r>
              <w:t>В</w:t>
            </w:r>
            <w:r w:rsidRPr="00F205CD">
              <w:tab/>
            </w:r>
            <w:r w:rsidRPr="0067534D">
              <w:t>100</w:t>
            </w:r>
            <w:r w:rsidR="00694087">
              <w:t> кПа</w:t>
            </w:r>
          </w:p>
          <w:p w:rsidR="00B3186B" w:rsidRPr="00F205CD" w:rsidRDefault="00B3186B" w:rsidP="00DD1913">
            <w:pPr>
              <w:tabs>
                <w:tab w:val="right" w:pos="1283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101"/>
            </w:pPr>
            <w:r w:rsidRPr="00F205CD">
              <w:t>C</w:t>
            </w:r>
            <w:r w:rsidRPr="00F205CD">
              <w:tab/>
            </w:r>
            <w:r>
              <w:t>120</w:t>
            </w:r>
            <w:r w:rsidR="00694087">
              <w:t> кПа</w:t>
            </w:r>
          </w:p>
          <w:p w:rsidR="00B3186B" w:rsidRPr="00F205CD" w:rsidRDefault="00B3186B" w:rsidP="00DD1913">
            <w:pPr>
              <w:tabs>
                <w:tab w:val="right" w:pos="1283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101"/>
            </w:pPr>
            <w:r w:rsidRPr="00F205CD">
              <w:t>D</w:t>
            </w:r>
            <w:r>
              <w:tab/>
              <w:t>200</w:t>
            </w:r>
            <w:r w:rsidR="00694087">
              <w:t> кПа</w:t>
            </w:r>
          </w:p>
        </w:tc>
        <w:tc>
          <w:tcPr>
            <w:tcW w:w="1774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jc w:val="center"/>
            </w:pPr>
          </w:p>
        </w:tc>
      </w:tr>
      <w:tr w:rsidR="00B3186B" w:rsidRPr="00F205CD" w:rsidTr="00801EF6">
        <w:tc>
          <w:tcPr>
            <w:tcW w:w="126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</w:pPr>
            <w:r w:rsidRPr="00F205CD">
              <w:t>231 03.2-10</w:t>
            </w:r>
          </w:p>
        </w:tc>
        <w:tc>
          <w:tcPr>
            <w:tcW w:w="5573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67534D" w:rsidRDefault="00B3186B" w:rsidP="00694087">
            <w:pPr>
              <w:tabs>
                <w:tab w:val="left" w:pos="567"/>
                <w:tab w:val="right" w:pos="1388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jc w:val="both"/>
            </w:pPr>
            <w:proofErr w:type="gramStart"/>
            <w:r w:rsidRPr="00F205CD">
              <w:rPr>
                <w:i/>
                <w:lang w:val="fr-FR"/>
              </w:rPr>
              <w:t>m</w:t>
            </w:r>
            <w:proofErr w:type="gramEnd"/>
            <w:r w:rsidRPr="00091B18">
              <w:rPr>
                <w:lang w:val="fr-FR"/>
              </w:rPr>
              <w:t xml:space="preserve"> = 0,12. </w:t>
            </w:r>
            <w:r w:rsidRPr="00F205CD">
              <w:rPr>
                <w:i/>
                <w:lang w:val="fr-FR"/>
              </w:rPr>
              <w:t>p</w:t>
            </w:r>
            <w:r w:rsidRPr="00091B18">
              <w:rPr>
                <w:i/>
                <w:lang w:val="fr-FR"/>
              </w:rPr>
              <w:t xml:space="preserve">. </w:t>
            </w:r>
            <w:r w:rsidRPr="00F205CD">
              <w:rPr>
                <w:i/>
                <w:lang w:val="fr-FR"/>
              </w:rPr>
              <w:t>M</w:t>
            </w:r>
            <w:r w:rsidRPr="00091B18">
              <w:rPr>
                <w:i/>
                <w:lang w:val="fr-FR"/>
              </w:rPr>
              <w:t xml:space="preserve">. </w:t>
            </w:r>
            <w:r w:rsidRPr="00F205CD">
              <w:rPr>
                <w:i/>
                <w:lang w:val="fr-FR"/>
              </w:rPr>
              <w:t>V</w:t>
            </w:r>
            <w:r w:rsidRPr="00091B18">
              <w:rPr>
                <w:i/>
                <w:lang w:val="fr-FR"/>
              </w:rPr>
              <w:t xml:space="preserve"> / </w:t>
            </w:r>
            <w:r w:rsidRPr="00F205CD">
              <w:rPr>
                <w:i/>
                <w:lang w:val="fr-FR"/>
              </w:rPr>
              <w:t>T</w:t>
            </w:r>
            <w:r w:rsidRPr="00091B18">
              <w:rPr>
                <w:lang w:val="fr-FR"/>
              </w:rPr>
              <w:t xml:space="preserve"> </w:t>
            </w:r>
            <w:r w:rsidRPr="00F205CD">
              <w:t>или</w:t>
            </w:r>
            <w:r w:rsidRPr="00091B18">
              <w:rPr>
                <w:lang w:val="fr-FR"/>
              </w:rPr>
              <w:t xml:space="preserve"> </w:t>
            </w:r>
            <w:r w:rsidRPr="00F205CD">
              <w:rPr>
                <w:i/>
                <w:lang w:val="fr-FR"/>
              </w:rPr>
              <w:t>p</w:t>
            </w:r>
            <w:r w:rsidRPr="00091B18">
              <w:rPr>
                <w:lang w:val="fr-FR"/>
              </w:rPr>
              <w:t xml:space="preserve"> = </w:t>
            </w:r>
            <w:r w:rsidRPr="00F205CD">
              <w:rPr>
                <w:i/>
                <w:lang w:val="fr-FR"/>
              </w:rPr>
              <w:t>m</w:t>
            </w:r>
            <w:r w:rsidRPr="00091B18">
              <w:rPr>
                <w:i/>
                <w:lang w:val="fr-FR"/>
              </w:rPr>
              <w:t xml:space="preserve">. </w:t>
            </w:r>
            <w:r w:rsidRPr="00F205CD">
              <w:rPr>
                <w:i/>
                <w:lang w:val="fr-FR"/>
              </w:rPr>
              <w:t>T</w:t>
            </w:r>
            <w:r w:rsidRPr="00091B18">
              <w:rPr>
                <w:i/>
                <w:lang w:val="fr-FR"/>
              </w:rPr>
              <w:t xml:space="preserve"> / (0,12. </w:t>
            </w:r>
            <w:r w:rsidRPr="00F205CD">
              <w:rPr>
                <w:i/>
                <w:lang w:val="fr-FR"/>
              </w:rPr>
              <w:t>M</w:t>
            </w:r>
            <w:r w:rsidRPr="0067534D">
              <w:rPr>
                <w:i/>
              </w:rPr>
              <w:t xml:space="preserve">. </w:t>
            </w:r>
            <w:r w:rsidRPr="00F205CD">
              <w:rPr>
                <w:i/>
                <w:lang w:val="fr-FR"/>
              </w:rPr>
              <w:t>V</w:t>
            </w:r>
            <w:r w:rsidRPr="0067534D">
              <w:rPr>
                <w:i/>
              </w:rPr>
              <w:t>)</w:t>
            </w:r>
          </w:p>
        </w:tc>
        <w:tc>
          <w:tcPr>
            <w:tcW w:w="1774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jc w:val="center"/>
            </w:pPr>
            <w:r w:rsidRPr="00F205CD">
              <w:t>D</w:t>
            </w:r>
          </w:p>
        </w:tc>
      </w:tr>
      <w:tr w:rsidR="00B3186B" w:rsidRPr="00FC5C0A" w:rsidTr="00801EF6">
        <w:tc>
          <w:tcPr>
            <w:tcW w:w="1266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C5C0A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rPr>
                <w:sz w:val="16"/>
                <w:szCs w:val="16"/>
              </w:rPr>
            </w:pPr>
          </w:p>
        </w:tc>
        <w:tc>
          <w:tcPr>
            <w:tcW w:w="5573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530DEE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</w:pPr>
            <w:r w:rsidRPr="00F205CD">
              <w:t>Вместимость грузового танка составляет 200 м</w:t>
            </w:r>
            <w:r w:rsidRPr="00F205CD">
              <w:rPr>
                <w:vertAlign w:val="superscript"/>
              </w:rPr>
              <w:t>3</w:t>
            </w:r>
            <w:r w:rsidRPr="00F205CD">
              <w:t xml:space="preserve">. </w:t>
            </w:r>
          </w:p>
          <w:p w:rsidR="00B3186B" w:rsidRPr="00FC5C0A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rPr>
                <w:sz w:val="16"/>
                <w:szCs w:val="16"/>
              </w:rPr>
            </w:pPr>
            <w:r w:rsidRPr="00F205CD">
              <w:t xml:space="preserve">В этом танке находится 2 000 кг газа № ООН </w:t>
            </w:r>
            <w:del w:id="15" w:author="Larisa Maykovskaya" w:date="2018-11-06T11:39:00Z">
              <w:r w:rsidR="002B067D" w:rsidDel="002B067D">
                <w:delText>1068</w:delText>
              </w:r>
            </w:del>
            <w:ins w:id="16" w:author="Larisa Maykovskaya" w:date="2018-11-06T11:39:00Z">
              <w:r w:rsidR="002B067D">
                <w:t>1086</w:t>
              </w:r>
            </w:ins>
            <w:r w:rsidRPr="00F205CD">
              <w:t xml:space="preserve"> ВИНИЛХЛОРИД (М=62,5) при температуре 27</w:t>
            </w:r>
            <w:r>
              <w:rPr>
                <w:lang w:val="fr-FR"/>
              </w:rPr>
              <w:t> </w:t>
            </w:r>
            <w:r>
              <w:t>°C</w:t>
            </w:r>
            <w:r w:rsidRPr="00F205CD">
              <w:t xml:space="preserve">. </w:t>
            </w:r>
          </w:p>
        </w:tc>
        <w:tc>
          <w:tcPr>
            <w:tcW w:w="1774" w:type="dxa"/>
            <w:tcBorders>
              <w:top w:val="single" w:sz="4" w:space="0" w:color="auto"/>
            </w:tcBorders>
            <w:tcMar>
              <w:top w:w="0" w:type="dxa"/>
              <w:bottom w:w="0" w:type="dxa"/>
            </w:tcMar>
          </w:tcPr>
          <w:p w:rsidR="00B3186B" w:rsidRPr="00FC5C0A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rPr>
                <w:sz w:val="16"/>
                <w:szCs w:val="16"/>
              </w:rPr>
            </w:pPr>
          </w:p>
        </w:tc>
      </w:tr>
      <w:tr w:rsidR="00B3186B" w:rsidRPr="00F205CD" w:rsidTr="00801EF6">
        <w:tc>
          <w:tcPr>
            <w:tcW w:w="1266" w:type="dxa"/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</w:pPr>
          </w:p>
        </w:tc>
        <w:tc>
          <w:tcPr>
            <w:tcW w:w="7347" w:type="dxa"/>
            <w:gridSpan w:val="2"/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</w:pPr>
            <w:r w:rsidRPr="00F205CD">
              <w:t xml:space="preserve">Каким является </w:t>
            </w:r>
            <w:r>
              <w:t xml:space="preserve">абсолютное </w:t>
            </w:r>
            <w:r w:rsidRPr="00F205CD">
              <w:t>давление в этом грузовом танке?</w:t>
            </w:r>
          </w:p>
        </w:tc>
      </w:tr>
      <w:tr w:rsidR="00B3186B" w:rsidRPr="00F205CD" w:rsidTr="00801EF6">
        <w:tc>
          <w:tcPr>
            <w:tcW w:w="1266" w:type="dxa"/>
            <w:tcBorders>
              <w:bottom w:val="single" w:sz="12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</w:pPr>
          </w:p>
        </w:tc>
        <w:tc>
          <w:tcPr>
            <w:tcW w:w="5573" w:type="dxa"/>
            <w:tcBorders>
              <w:bottom w:val="single" w:sz="12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DD1913">
            <w:pPr>
              <w:tabs>
                <w:tab w:val="right" w:pos="1283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101"/>
            </w:pPr>
            <w:r w:rsidRPr="00F205CD">
              <w:t>A</w:t>
            </w:r>
            <w:r w:rsidR="00694087">
              <w:tab/>
            </w:r>
            <w:r>
              <w:t>40</w:t>
            </w:r>
            <w:r w:rsidR="00694087">
              <w:t> кПа</w:t>
            </w:r>
          </w:p>
          <w:p w:rsidR="00B3186B" w:rsidRPr="00F205CD" w:rsidRDefault="00B3186B" w:rsidP="00DD1913">
            <w:pPr>
              <w:tabs>
                <w:tab w:val="right" w:pos="1283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101"/>
            </w:pPr>
            <w:r>
              <w:t>В</w:t>
            </w:r>
            <w:r w:rsidRPr="00F205CD">
              <w:tab/>
            </w:r>
            <w:r>
              <w:t>140</w:t>
            </w:r>
            <w:r w:rsidR="00694087">
              <w:t> кПа</w:t>
            </w:r>
          </w:p>
          <w:p w:rsidR="00B3186B" w:rsidRPr="00F205CD" w:rsidRDefault="00B3186B" w:rsidP="00DD1913">
            <w:pPr>
              <w:tabs>
                <w:tab w:val="right" w:pos="1283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101"/>
            </w:pPr>
            <w:r w:rsidRPr="00F205CD">
              <w:t>C</w:t>
            </w:r>
            <w:r w:rsidRPr="00F205CD">
              <w:tab/>
            </w:r>
            <w:r>
              <w:t>300</w:t>
            </w:r>
            <w:r w:rsidR="00694087">
              <w:t> кПа</w:t>
            </w:r>
          </w:p>
          <w:p w:rsidR="00B3186B" w:rsidRPr="00F205CD" w:rsidRDefault="00B3186B" w:rsidP="00DD1913">
            <w:pPr>
              <w:tabs>
                <w:tab w:val="right" w:pos="1283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101"/>
            </w:pPr>
            <w:r w:rsidRPr="00F205CD">
              <w:t>D</w:t>
            </w:r>
            <w:r>
              <w:tab/>
              <w:t>400</w:t>
            </w:r>
            <w:r w:rsidR="00694087">
              <w:t> кПа</w:t>
            </w:r>
          </w:p>
        </w:tc>
        <w:tc>
          <w:tcPr>
            <w:tcW w:w="1774" w:type="dxa"/>
            <w:tcBorders>
              <w:bottom w:val="single" w:sz="12" w:space="0" w:color="auto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-96"/>
              <w:jc w:val="center"/>
            </w:pPr>
          </w:p>
        </w:tc>
      </w:tr>
    </w:tbl>
    <w:p w:rsidR="00B3186B" w:rsidRPr="00CE4715" w:rsidRDefault="00B3186B" w:rsidP="00B3186B">
      <w:pPr>
        <w:tabs>
          <w:tab w:val="left" w:pos="567"/>
          <w:tab w:val="left" w:pos="1134"/>
          <w:tab w:val="left" w:pos="1701"/>
          <w:tab w:val="left" w:pos="2268"/>
          <w:tab w:val="left" w:pos="3366"/>
          <w:tab w:val="left" w:pos="6237"/>
        </w:tabs>
        <w:spacing w:line="288" w:lineRule="auto"/>
        <w:ind w:left="3366" w:hanging="3366"/>
        <w:rPr>
          <w:sz w:val="24"/>
          <w:szCs w:val="24"/>
        </w:rPr>
      </w:pPr>
    </w:p>
    <w:tbl>
      <w:tblPr>
        <w:tblW w:w="8491" w:type="dxa"/>
        <w:tblInd w:w="113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1"/>
        <w:gridCol w:w="5522"/>
        <w:gridCol w:w="1698"/>
      </w:tblGrid>
      <w:tr w:rsidR="00B3186B" w:rsidRPr="00FC5C0A" w:rsidTr="00DD1913">
        <w:trPr>
          <w:tblHeader/>
        </w:trPr>
        <w:tc>
          <w:tcPr>
            <w:tcW w:w="1701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630756" w:rsidRDefault="00B3186B" w:rsidP="00694087">
            <w:pPr>
              <w:pageBreakBefore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6237"/>
                <w:tab w:val="left" w:pos="8505"/>
              </w:tabs>
              <w:spacing w:before="120" w:after="120" w:line="240" w:lineRule="auto"/>
              <w:rPr>
                <w:b/>
                <w:sz w:val="28"/>
                <w:szCs w:val="28"/>
              </w:rPr>
            </w:pPr>
            <w:r w:rsidRPr="00630756">
              <w:rPr>
                <w:b/>
                <w:sz w:val="28"/>
                <w:szCs w:val="28"/>
              </w:rPr>
              <w:lastRenderedPageBreak/>
              <w:t>Знания по физике и химии</w:t>
            </w:r>
          </w:p>
          <w:p w:rsidR="00B3186B" w:rsidRPr="00DB7B92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120" w:after="120" w:line="240" w:lineRule="auto"/>
            </w:pPr>
            <w:r w:rsidRPr="00DB7B92">
              <w:rPr>
                <w:b/>
              </w:rPr>
              <w:t>Целевая тема 4: Плотность и объемы жидкостей</w:t>
            </w:r>
            <w:r w:rsidRPr="00DB7B92">
              <w:rPr>
                <w:b/>
              </w:rPr>
              <w:br/>
              <w:t>Плотность и объемы в зависимости от изменения температуры</w:t>
            </w:r>
          </w:p>
        </w:tc>
      </w:tr>
      <w:tr w:rsidR="00B3186B" w:rsidRPr="00630756" w:rsidTr="00DD1913">
        <w:trPr>
          <w:tblHeader/>
        </w:trPr>
        <w:tc>
          <w:tcPr>
            <w:tcW w:w="127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630756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630756">
              <w:rPr>
                <w:i/>
                <w:sz w:val="16"/>
              </w:rPr>
              <w:t>Номер</w:t>
            </w:r>
          </w:p>
        </w:tc>
        <w:tc>
          <w:tcPr>
            <w:tcW w:w="55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630756" w:rsidRDefault="00B3186B" w:rsidP="00694087">
            <w:pPr>
              <w:tabs>
                <w:tab w:val="left" w:pos="832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630756">
              <w:rPr>
                <w:i/>
                <w:sz w:val="16"/>
              </w:rPr>
              <w:t>Источник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630756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630756">
              <w:rPr>
                <w:i/>
                <w:sz w:val="16"/>
              </w:rPr>
              <w:t>Правильный ответ</w:t>
            </w:r>
          </w:p>
        </w:tc>
      </w:tr>
      <w:tr w:rsidR="00B3186B" w:rsidRPr="00F205CD" w:rsidTr="00DD1913">
        <w:tc>
          <w:tcPr>
            <w:tcW w:w="127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23</w:t>
            </w:r>
            <w:r w:rsidRPr="00F205CD">
              <w:rPr>
                <w:lang w:val="fr-CH"/>
              </w:rPr>
              <w:t>1 04</w:t>
            </w:r>
            <w:r w:rsidRPr="00F205CD">
              <w:t>.</w:t>
            </w:r>
            <w:r w:rsidRPr="00F205CD">
              <w:rPr>
                <w:lang w:val="fr-CH"/>
              </w:rPr>
              <w:t>1</w:t>
            </w:r>
            <w:r w:rsidRPr="00F205CD">
              <w:t>-0</w:t>
            </w:r>
            <w:r w:rsidRPr="00F205CD">
              <w:rPr>
                <w:lang w:val="fr-CH"/>
              </w:rPr>
              <w:t>1</w:t>
            </w:r>
          </w:p>
        </w:tc>
        <w:tc>
          <w:tcPr>
            <w:tcW w:w="553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proofErr w:type="gramStart"/>
            <w:r w:rsidRPr="00F205CD">
              <w:rPr>
                <w:i/>
                <w:lang w:val="fr-FR"/>
              </w:rPr>
              <w:t>m</w:t>
            </w:r>
            <w:proofErr w:type="gramEnd"/>
            <w:r w:rsidRPr="00F205CD">
              <w:t xml:space="preserve"> = </w:t>
            </w:r>
            <w:r w:rsidRPr="00F205CD">
              <w:rPr>
                <w:i/>
                <w:lang w:val="fr-FR"/>
              </w:rPr>
              <w:sym w:font="Symbol" w:char="F072"/>
            </w:r>
            <w:r w:rsidRPr="00F205CD">
              <w:rPr>
                <w:i/>
                <w:vertAlign w:val="subscript"/>
                <w:lang w:val="fr-FR"/>
              </w:rPr>
              <w:t>t</w:t>
            </w:r>
            <w:r w:rsidRPr="00F205CD">
              <w:rPr>
                <w:i/>
                <w:vertAlign w:val="subscript"/>
              </w:rPr>
              <w:t>1</w:t>
            </w:r>
            <w:r w:rsidRPr="00F205CD">
              <w:rPr>
                <w:i/>
              </w:rPr>
              <w:t xml:space="preserve"> . </w:t>
            </w:r>
            <w:r w:rsidRPr="00F205CD">
              <w:rPr>
                <w:i/>
                <w:lang w:val="fr-FR"/>
              </w:rPr>
              <w:t>V</w:t>
            </w:r>
            <w:r w:rsidRPr="00F205CD">
              <w:rPr>
                <w:i/>
                <w:vertAlign w:val="subscript"/>
                <w:lang w:val="fr-FR"/>
              </w:rPr>
              <w:t>t</w:t>
            </w:r>
            <w:r w:rsidRPr="00F205CD">
              <w:rPr>
                <w:i/>
                <w:vertAlign w:val="subscript"/>
              </w:rPr>
              <w:t>1</w:t>
            </w:r>
            <w:r w:rsidRPr="00F205CD">
              <w:t xml:space="preserve"> = </w:t>
            </w:r>
            <w:r w:rsidRPr="00F205CD">
              <w:rPr>
                <w:i/>
                <w:lang w:val="fr-FR"/>
              </w:rPr>
              <w:sym w:font="Symbol" w:char="F072"/>
            </w:r>
            <w:r w:rsidRPr="00F205CD">
              <w:rPr>
                <w:i/>
                <w:vertAlign w:val="subscript"/>
                <w:lang w:val="fr-FR"/>
              </w:rPr>
              <w:t>t</w:t>
            </w:r>
            <w:proofErr w:type="gramStart"/>
            <w:r w:rsidRPr="00F205CD">
              <w:rPr>
                <w:i/>
                <w:vertAlign w:val="subscript"/>
              </w:rPr>
              <w:t>2</w:t>
            </w:r>
            <w:r w:rsidRPr="00F205CD">
              <w:rPr>
                <w:i/>
              </w:rPr>
              <w:t xml:space="preserve"> .</w:t>
            </w:r>
            <w:proofErr w:type="gramEnd"/>
            <w:r w:rsidRPr="00F205CD">
              <w:rPr>
                <w:i/>
              </w:rPr>
              <w:t xml:space="preserve"> </w:t>
            </w:r>
            <w:r w:rsidRPr="00F205CD">
              <w:rPr>
                <w:i/>
                <w:lang w:val="fr-FR"/>
              </w:rPr>
              <w:t>V</w:t>
            </w:r>
            <w:r w:rsidRPr="00F205CD">
              <w:rPr>
                <w:i/>
                <w:vertAlign w:val="subscript"/>
                <w:lang w:val="fr-FR"/>
              </w:rPr>
              <w:t>t</w:t>
            </w:r>
            <w:r w:rsidRPr="00F205CD">
              <w:rPr>
                <w:i/>
                <w:vertAlign w:val="subscript"/>
              </w:rPr>
              <w:t>2</w:t>
            </w:r>
            <w:r w:rsidRPr="00F205CD">
              <w:t xml:space="preserve"> (с таблицами)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F205CD">
              <w:rPr>
                <w:lang w:val="fr-FR"/>
              </w:rPr>
              <w:t>C</w:t>
            </w:r>
          </w:p>
        </w:tc>
      </w:tr>
      <w:tr w:rsidR="00B3186B" w:rsidRPr="00F205CD" w:rsidTr="00DD1913"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A72EA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В грузовом танке содержится 100 м</w:t>
            </w:r>
            <w:r w:rsidRPr="00F205CD">
              <w:rPr>
                <w:vertAlign w:val="superscript"/>
              </w:rPr>
              <w:t xml:space="preserve">3 </w:t>
            </w:r>
            <w:r w:rsidRPr="00F205CD">
              <w:t xml:space="preserve">№ ООН 1978 </w:t>
            </w:r>
            <w:proofErr w:type="gramStart"/>
            <w:r w:rsidRPr="00F205CD">
              <w:t>ПРОПАН</w:t>
            </w:r>
            <w:proofErr w:type="gramEnd"/>
            <w:r w:rsidRPr="00F205CD">
              <w:t xml:space="preserve"> сжиженный при температуре </w:t>
            </w:r>
            <w:r>
              <w:t>−</w:t>
            </w:r>
            <w:r w:rsidRPr="00F205CD">
              <w:t>5</w:t>
            </w:r>
            <w:r>
              <w:t xml:space="preserve"> </w:t>
            </w:r>
            <w:r w:rsidRPr="00F205CD">
              <w:t>°</w:t>
            </w:r>
            <w:r w:rsidRPr="00F205CD">
              <w:rPr>
                <w:lang w:val="fr-FR"/>
              </w:rPr>
              <w:t>C</w:t>
            </w:r>
            <w:r w:rsidRPr="00F205CD">
              <w:t>. Содержимое танка доводится до температуры 20</w:t>
            </w:r>
            <w:r>
              <w:t xml:space="preserve"> </w:t>
            </w:r>
            <w:r w:rsidRPr="00F205CD">
              <w:t>°</w:t>
            </w:r>
            <w:r w:rsidRPr="00F205CD">
              <w:rPr>
                <w:lang w:val="fr-FR"/>
              </w:rPr>
              <w:t>C</w:t>
            </w:r>
            <w:r w:rsidRPr="00F205CD">
              <w:t xml:space="preserve">. </w:t>
            </w:r>
          </w:p>
          <w:p w:rsidR="00B3186B" w:rsidRPr="002371F2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en-US"/>
              </w:rPr>
            </w:pPr>
            <w:r w:rsidRPr="00F205CD">
              <w:t>Каким будет в этом случае объем этого вещества (округленный до целого м</w:t>
            </w:r>
            <w:r w:rsidRPr="00F205CD">
              <w:rPr>
                <w:vertAlign w:val="superscript"/>
              </w:rPr>
              <w:t>3</w:t>
            </w:r>
            <w:r w:rsidRPr="00F205CD">
              <w:t>)? Использовать таблицы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2371F2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</w:tr>
      <w:tr w:rsidR="00B3186B" w:rsidRPr="00F205CD" w:rsidTr="00DD1913"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3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DD1913">
            <w:pPr>
              <w:tabs>
                <w:tab w:val="right" w:pos="127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A</w:t>
            </w:r>
            <w:r w:rsidR="00694087">
              <w:tab/>
            </w:r>
            <w:r w:rsidRPr="00F205CD">
              <w:t>91 м</w:t>
            </w:r>
            <w:r w:rsidRPr="008821F6">
              <w:rPr>
                <w:vertAlign w:val="superscript"/>
              </w:rPr>
              <w:t>3</w:t>
            </w:r>
          </w:p>
          <w:p w:rsidR="00B3186B" w:rsidRPr="00F205CD" w:rsidRDefault="00B3186B" w:rsidP="00DD1913">
            <w:pPr>
              <w:tabs>
                <w:tab w:val="right" w:pos="127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B</w:t>
            </w:r>
            <w:r w:rsidR="00694087">
              <w:tab/>
            </w:r>
            <w:r w:rsidRPr="00F205CD">
              <w:t>93 м</w:t>
            </w:r>
            <w:r w:rsidRPr="008821F6">
              <w:rPr>
                <w:vertAlign w:val="superscript"/>
              </w:rPr>
              <w:t>3</w:t>
            </w:r>
          </w:p>
          <w:p w:rsidR="00B3186B" w:rsidRPr="00F205CD" w:rsidRDefault="00B3186B" w:rsidP="00DD1913">
            <w:pPr>
              <w:tabs>
                <w:tab w:val="right" w:pos="127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C</w:t>
            </w:r>
            <w:r w:rsidRPr="00F205CD">
              <w:tab/>
              <w:t>107 м</w:t>
            </w:r>
            <w:r w:rsidRPr="008821F6">
              <w:rPr>
                <w:vertAlign w:val="superscript"/>
              </w:rPr>
              <w:t>3</w:t>
            </w:r>
          </w:p>
          <w:p w:rsidR="00B3186B" w:rsidRPr="00F205CD" w:rsidRDefault="00B3186B" w:rsidP="00DD1913">
            <w:pPr>
              <w:tabs>
                <w:tab w:val="right" w:pos="127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D</w:t>
            </w:r>
            <w:r w:rsidRPr="00F205CD">
              <w:tab/>
              <w:t>109 м</w:t>
            </w:r>
            <w:r w:rsidRPr="008821F6">
              <w:rPr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DD1913"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23</w:t>
            </w:r>
            <w:r w:rsidRPr="00F205CD">
              <w:rPr>
                <w:lang w:val="fr-CH"/>
              </w:rPr>
              <w:t>1 04</w:t>
            </w:r>
            <w:r w:rsidRPr="00F205CD">
              <w:t>.</w:t>
            </w:r>
            <w:r w:rsidRPr="00F205CD">
              <w:rPr>
                <w:lang w:val="fr-CH"/>
              </w:rPr>
              <w:t>1</w:t>
            </w:r>
            <w:r w:rsidRPr="00F205CD">
              <w:t>-0</w:t>
            </w:r>
            <w:r w:rsidRPr="00F205CD">
              <w:rPr>
                <w:lang w:val="fr-CH"/>
              </w:rPr>
              <w:t>2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proofErr w:type="gramStart"/>
            <w:r w:rsidRPr="00F205CD">
              <w:rPr>
                <w:i/>
                <w:lang w:val="fr-FR"/>
              </w:rPr>
              <w:t>m</w:t>
            </w:r>
            <w:proofErr w:type="gramEnd"/>
            <w:r w:rsidRPr="00F205CD">
              <w:t xml:space="preserve"> = </w:t>
            </w:r>
            <w:r w:rsidRPr="00F205CD">
              <w:rPr>
                <w:i/>
                <w:lang w:val="fr-FR"/>
              </w:rPr>
              <w:sym w:font="Symbol" w:char="F072"/>
            </w:r>
            <w:r w:rsidRPr="00F205CD">
              <w:rPr>
                <w:i/>
                <w:vertAlign w:val="subscript"/>
                <w:lang w:val="fr-FR"/>
              </w:rPr>
              <w:t>t</w:t>
            </w:r>
            <w:r w:rsidRPr="00F205CD">
              <w:rPr>
                <w:i/>
                <w:vertAlign w:val="subscript"/>
              </w:rPr>
              <w:t>1</w:t>
            </w:r>
            <w:r w:rsidRPr="00F205CD">
              <w:rPr>
                <w:i/>
              </w:rPr>
              <w:t xml:space="preserve"> . </w:t>
            </w:r>
            <w:r w:rsidRPr="00F205CD">
              <w:rPr>
                <w:i/>
                <w:lang w:val="fr-FR"/>
              </w:rPr>
              <w:t>V</w:t>
            </w:r>
            <w:r w:rsidRPr="00F205CD">
              <w:rPr>
                <w:i/>
                <w:vertAlign w:val="subscript"/>
                <w:lang w:val="fr-FR"/>
              </w:rPr>
              <w:t>t</w:t>
            </w:r>
            <w:r w:rsidRPr="00F205CD">
              <w:rPr>
                <w:i/>
                <w:vertAlign w:val="subscript"/>
              </w:rPr>
              <w:t>1</w:t>
            </w:r>
            <w:r w:rsidRPr="00F205CD">
              <w:t xml:space="preserve"> = </w:t>
            </w:r>
            <w:r w:rsidRPr="00F205CD">
              <w:rPr>
                <w:i/>
                <w:lang w:val="fr-FR"/>
              </w:rPr>
              <w:sym w:font="Symbol" w:char="F072"/>
            </w:r>
            <w:r w:rsidRPr="00F205CD">
              <w:rPr>
                <w:i/>
                <w:vertAlign w:val="subscript"/>
                <w:lang w:val="fr-FR"/>
              </w:rPr>
              <w:t>t</w:t>
            </w:r>
            <w:proofErr w:type="gramStart"/>
            <w:r w:rsidRPr="00F205CD">
              <w:rPr>
                <w:i/>
                <w:vertAlign w:val="subscript"/>
              </w:rPr>
              <w:t>2</w:t>
            </w:r>
            <w:r w:rsidRPr="00F205CD">
              <w:rPr>
                <w:i/>
              </w:rPr>
              <w:t xml:space="preserve"> .</w:t>
            </w:r>
            <w:proofErr w:type="gramEnd"/>
            <w:r w:rsidRPr="00F205CD">
              <w:rPr>
                <w:i/>
              </w:rPr>
              <w:t xml:space="preserve"> </w:t>
            </w:r>
            <w:r w:rsidRPr="00F205CD">
              <w:rPr>
                <w:i/>
                <w:lang w:val="fr-FR"/>
              </w:rPr>
              <w:t>V</w:t>
            </w:r>
            <w:r w:rsidRPr="00F205CD">
              <w:rPr>
                <w:i/>
                <w:vertAlign w:val="subscript"/>
                <w:lang w:val="fr-FR"/>
              </w:rPr>
              <w:t>t</w:t>
            </w:r>
            <w:r w:rsidRPr="00F205CD">
              <w:rPr>
                <w:i/>
                <w:vertAlign w:val="subscript"/>
              </w:rPr>
              <w:t>2</w:t>
            </w:r>
            <w:r w:rsidRPr="00F205CD">
              <w:t xml:space="preserve"> (с таблицами)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F205CD">
              <w:rPr>
                <w:lang w:val="fr-FR"/>
              </w:rPr>
              <w:t>B</w:t>
            </w:r>
          </w:p>
        </w:tc>
      </w:tr>
      <w:tr w:rsidR="00B3186B" w:rsidRPr="00F205CD" w:rsidTr="00DD1913"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2371F2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В грузовом танке содержится 100 м</w:t>
            </w:r>
            <w:r w:rsidRPr="00F205CD">
              <w:rPr>
                <w:vertAlign w:val="superscript"/>
              </w:rPr>
              <w:t>3</w:t>
            </w:r>
            <w:r w:rsidRPr="00F205CD">
              <w:t xml:space="preserve"> № ООН 1978 </w:t>
            </w:r>
            <w:proofErr w:type="gramStart"/>
            <w:r w:rsidRPr="00F205CD">
              <w:t>ПРОПАН</w:t>
            </w:r>
            <w:proofErr w:type="gramEnd"/>
            <w:r w:rsidRPr="00F205CD">
              <w:t xml:space="preserve"> сжиженный при температуре 20</w:t>
            </w:r>
            <w:r>
              <w:t xml:space="preserve"> </w:t>
            </w:r>
            <w:r w:rsidRPr="00F205CD">
              <w:t>°</w:t>
            </w:r>
            <w:r w:rsidRPr="00F205CD">
              <w:rPr>
                <w:lang w:val="fr-FR"/>
              </w:rPr>
              <w:t>C</w:t>
            </w:r>
            <w:r w:rsidRPr="00F205CD">
              <w:t xml:space="preserve">. Содержимое танка доводится до температуры </w:t>
            </w:r>
            <w:r>
              <w:t>−</w:t>
            </w:r>
            <w:r w:rsidRPr="00F205CD">
              <w:t>5</w:t>
            </w:r>
            <w:r>
              <w:t xml:space="preserve"> </w:t>
            </w:r>
            <w:r w:rsidRPr="00F205CD">
              <w:t>°</w:t>
            </w:r>
            <w:r w:rsidRPr="00F205CD">
              <w:rPr>
                <w:lang w:val="fr-FR"/>
              </w:rPr>
              <w:t>C</w:t>
            </w:r>
            <w:r w:rsidRPr="00F205CD">
              <w:t xml:space="preserve">. </w:t>
            </w:r>
          </w:p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Каким будет в этом случае объем этого вещества (округленный до целого м</w:t>
            </w:r>
            <w:r w:rsidRPr="00F205CD">
              <w:rPr>
                <w:vertAlign w:val="superscript"/>
              </w:rPr>
              <w:t>3</w:t>
            </w:r>
            <w:r w:rsidRPr="00F205CD">
              <w:t>)? Использовать таблицы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DD1913"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3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DD1913">
            <w:pPr>
              <w:tabs>
                <w:tab w:val="right" w:pos="1256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A</w:t>
            </w:r>
            <w:r w:rsidR="00694087">
              <w:tab/>
            </w:r>
            <w:r w:rsidRPr="00F205CD">
              <w:t>91 м</w:t>
            </w:r>
            <w:r w:rsidRPr="00937CE5">
              <w:rPr>
                <w:vertAlign w:val="superscript"/>
              </w:rPr>
              <w:t>3</w:t>
            </w:r>
          </w:p>
          <w:p w:rsidR="00B3186B" w:rsidRPr="00F205CD" w:rsidRDefault="00B3186B" w:rsidP="00DD1913">
            <w:pPr>
              <w:tabs>
                <w:tab w:val="right" w:pos="1256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B</w:t>
            </w:r>
            <w:r w:rsidR="00694087">
              <w:tab/>
            </w:r>
            <w:r w:rsidRPr="00F205CD">
              <w:t>93 м</w:t>
            </w:r>
            <w:r w:rsidRPr="00937CE5">
              <w:rPr>
                <w:vertAlign w:val="superscript"/>
              </w:rPr>
              <w:t>3</w:t>
            </w:r>
          </w:p>
          <w:p w:rsidR="00B3186B" w:rsidRPr="00F205CD" w:rsidRDefault="00B3186B" w:rsidP="00DD1913">
            <w:pPr>
              <w:tabs>
                <w:tab w:val="right" w:pos="1256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C</w:t>
            </w:r>
            <w:r w:rsidRPr="00F205CD">
              <w:tab/>
              <w:t>107 м</w:t>
            </w:r>
            <w:r w:rsidRPr="00937CE5">
              <w:rPr>
                <w:vertAlign w:val="superscript"/>
              </w:rPr>
              <w:t>3</w:t>
            </w:r>
          </w:p>
          <w:p w:rsidR="00B3186B" w:rsidRPr="00F205CD" w:rsidRDefault="00B3186B" w:rsidP="00DD1913">
            <w:pPr>
              <w:tabs>
                <w:tab w:val="right" w:pos="1256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D</w:t>
            </w:r>
            <w:r w:rsidRPr="00F205CD">
              <w:tab/>
              <w:t>109 м</w:t>
            </w:r>
            <w:r w:rsidRPr="00937CE5">
              <w:rPr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DD1913"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23</w:t>
            </w:r>
            <w:r w:rsidRPr="00F205CD">
              <w:rPr>
                <w:lang w:val="fr-CH"/>
              </w:rPr>
              <w:t>1 04</w:t>
            </w:r>
            <w:r w:rsidRPr="00F205CD">
              <w:t>.</w:t>
            </w:r>
            <w:r w:rsidRPr="00F205CD">
              <w:rPr>
                <w:lang w:val="fr-CH"/>
              </w:rPr>
              <w:t>1</w:t>
            </w:r>
            <w:r w:rsidRPr="00F205CD">
              <w:t>-0</w:t>
            </w:r>
            <w:r w:rsidRPr="00F205CD">
              <w:rPr>
                <w:lang w:val="fr-CH"/>
              </w:rPr>
              <w:t>3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proofErr w:type="gramStart"/>
            <w:r w:rsidRPr="00F205CD">
              <w:rPr>
                <w:i/>
                <w:lang w:val="fr-FR"/>
              </w:rPr>
              <w:t>m</w:t>
            </w:r>
            <w:proofErr w:type="gramEnd"/>
            <w:r w:rsidRPr="00F205CD">
              <w:t xml:space="preserve"> = </w:t>
            </w:r>
            <w:r w:rsidRPr="00F205CD">
              <w:rPr>
                <w:i/>
                <w:lang w:val="fr-FR"/>
              </w:rPr>
              <w:sym w:font="Symbol" w:char="F072"/>
            </w:r>
            <w:r w:rsidRPr="00F205CD">
              <w:rPr>
                <w:i/>
                <w:vertAlign w:val="subscript"/>
                <w:lang w:val="fr-FR"/>
              </w:rPr>
              <w:t>t</w:t>
            </w:r>
            <w:r w:rsidRPr="00F205CD">
              <w:rPr>
                <w:i/>
                <w:vertAlign w:val="subscript"/>
              </w:rPr>
              <w:t>1</w:t>
            </w:r>
            <w:r w:rsidRPr="00F205CD">
              <w:rPr>
                <w:i/>
              </w:rPr>
              <w:t xml:space="preserve"> . </w:t>
            </w:r>
            <w:r w:rsidRPr="00F205CD">
              <w:rPr>
                <w:i/>
                <w:lang w:val="fr-FR"/>
              </w:rPr>
              <w:t>V</w:t>
            </w:r>
            <w:r w:rsidRPr="00F205CD">
              <w:rPr>
                <w:i/>
                <w:vertAlign w:val="subscript"/>
                <w:lang w:val="fr-FR"/>
              </w:rPr>
              <w:t>t</w:t>
            </w:r>
            <w:r w:rsidRPr="00F205CD">
              <w:rPr>
                <w:i/>
                <w:vertAlign w:val="subscript"/>
              </w:rPr>
              <w:t>1</w:t>
            </w:r>
            <w:r w:rsidRPr="00F205CD">
              <w:t xml:space="preserve"> = </w:t>
            </w:r>
            <w:r w:rsidRPr="00F205CD">
              <w:rPr>
                <w:i/>
                <w:lang w:val="fr-FR"/>
              </w:rPr>
              <w:sym w:font="Symbol" w:char="F072"/>
            </w:r>
            <w:r w:rsidRPr="00F205CD">
              <w:rPr>
                <w:i/>
                <w:vertAlign w:val="subscript"/>
                <w:lang w:val="fr-FR"/>
              </w:rPr>
              <w:t>t</w:t>
            </w:r>
            <w:proofErr w:type="gramStart"/>
            <w:r w:rsidRPr="00F205CD">
              <w:rPr>
                <w:i/>
                <w:vertAlign w:val="subscript"/>
              </w:rPr>
              <w:t>2</w:t>
            </w:r>
            <w:r w:rsidRPr="00F205CD">
              <w:rPr>
                <w:i/>
              </w:rPr>
              <w:t xml:space="preserve"> .</w:t>
            </w:r>
            <w:proofErr w:type="gramEnd"/>
            <w:r w:rsidRPr="00F205CD">
              <w:rPr>
                <w:i/>
              </w:rPr>
              <w:t xml:space="preserve"> </w:t>
            </w:r>
            <w:r w:rsidRPr="00F205CD">
              <w:rPr>
                <w:i/>
                <w:lang w:val="fr-FR"/>
              </w:rPr>
              <w:t>V</w:t>
            </w:r>
            <w:r w:rsidRPr="00F205CD">
              <w:rPr>
                <w:i/>
                <w:vertAlign w:val="subscript"/>
                <w:lang w:val="fr-FR"/>
              </w:rPr>
              <w:t>t</w:t>
            </w:r>
            <w:r w:rsidRPr="00F205CD">
              <w:rPr>
                <w:i/>
                <w:vertAlign w:val="subscript"/>
              </w:rPr>
              <w:t>2</w:t>
            </w:r>
            <w:r w:rsidRPr="00F205CD">
              <w:t xml:space="preserve"> (с таблицами)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F205CD">
              <w:rPr>
                <w:lang w:val="fr-FR"/>
              </w:rPr>
              <w:t>C</w:t>
            </w:r>
          </w:p>
        </w:tc>
      </w:tr>
      <w:tr w:rsidR="00B3186B" w:rsidRPr="00F205CD" w:rsidTr="00DD1913"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8A3EB2" w:rsidRDefault="00B3186B" w:rsidP="00694087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В грузовом танке содержится 100 м</w:t>
            </w:r>
            <w:r w:rsidRPr="00F205CD">
              <w:rPr>
                <w:vertAlign w:val="superscript"/>
              </w:rPr>
              <w:t>3</w:t>
            </w:r>
            <w:r w:rsidRPr="00F205CD">
              <w:t xml:space="preserve"> № ООН 1010 </w:t>
            </w:r>
            <w:r w:rsidRPr="008A3EB2">
              <w:br/>
            </w:r>
            <w:r w:rsidRPr="00F205CD">
              <w:t>1,3</w:t>
            </w:r>
            <w:r>
              <w:t>-</w:t>
            </w:r>
            <w:r w:rsidRPr="00F205CD">
              <w:t>БУТАДИЕН СТАБИЛИЗИРОВАННЫЙ сжиженный при температуре −10</w:t>
            </w:r>
            <w:r>
              <w:t xml:space="preserve"> </w:t>
            </w:r>
            <w:r w:rsidRPr="00F205CD">
              <w:t>°</w:t>
            </w:r>
            <w:r w:rsidRPr="00F205CD">
              <w:rPr>
                <w:lang w:val="fr-FR"/>
              </w:rPr>
              <w:t>C</w:t>
            </w:r>
            <w:r w:rsidRPr="00F205CD">
              <w:t>.</w:t>
            </w:r>
            <w:r w:rsidRPr="002371F2">
              <w:t xml:space="preserve"> </w:t>
            </w:r>
            <w:r w:rsidRPr="00F205CD">
              <w:t>Содержимое танка доводится до температуры 20</w:t>
            </w:r>
            <w:r>
              <w:t xml:space="preserve"> </w:t>
            </w:r>
            <w:r w:rsidRPr="00F205CD">
              <w:t>°</w:t>
            </w:r>
            <w:r w:rsidRPr="00F205CD">
              <w:rPr>
                <w:lang w:val="fr-FR"/>
              </w:rPr>
              <w:t>C</w:t>
            </w:r>
            <w:r w:rsidRPr="00F205CD">
              <w:t xml:space="preserve">. </w:t>
            </w:r>
          </w:p>
          <w:p w:rsidR="00B3186B" w:rsidRPr="002371F2" w:rsidRDefault="00B3186B" w:rsidP="00694087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i/>
              </w:rPr>
            </w:pPr>
            <w:r w:rsidRPr="00F205CD">
              <w:t>Каким будет в этом случае объем этого вещества (округленный до целого м</w:t>
            </w:r>
            <w:r w:rsidRPr="00F205CD">
              <w:rPr>
                <w:vertAlign w:val="superscript"/>
              </w:rPr>
              <w:t>3</w:t>
            </w:r>
            <w:r w:rsidRPr="00F205CD">
              <w:t>)? Использовать таблицы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2371F2" w:rsidRDefault="00B3186B" w:rsidP="00694087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</w:tr>
      <w:tr w:rsidR="00B3186B" w:rsidRPr="00F205CD" w:rsidTr="00DD1913"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3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DD1913">
            <w:pPr>
              <w:tabs>
                <w:tab w:val="right" w:pos="1256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A</w:t>
            </w:r>
            <w:r w:rsidR="00694087">
              <w:tab/>
            </w:r>
            <w:r w:rsidRPr="00F205CD">
              <w:t>90 м</w:t>
            </w:r>
            <w:r w:rsidRPr="00937CE5">
              <w:rPr>
                <w:vertAlign w:val="superscript"/>
              </w:rPr>
              <w:t>3</w:t>
            </w:r>
          </w:p>
          <w:p w:rsidR="00B3186B" w:rsidRPr="00F205CD" w:rsidRDefault="00B3186B" w:rsidP="00DD1913">
            <w:pPr>
              <w:tabs>
                <w:tab w:val="right" w:pos="1256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B</w:t>
            </w:r>
            <w:r w:rsidR="00694087">
              <w:tab/>
            </w:r>
            <w:r w:rsidRPr="00F205CD">
              <w:t>95 м</w:t>
            </w:r>
            <w:r w:rsidRPr="00937CE5">
              <w:rPr>
                <w:vertAlign w:val="superscript"/>
              </w:rPr>
              <w:t>3</w:t>
            </w:r>
          </w:p>
          <w:p w:rsidR="00B3186B" w:rsidRPr="00F205CD" w:rsidRDefault="00B3186B" w:rsidP="00DD1913">
            <w:pPr>
              <w:tabs>
                <w:tab w:val="right" w:pos="1256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C</w:t>
            </w:r>
            <w:r w:rsidRPr="00F205CD">
              <w:tab/>
              <w:t>106 м</w:t>
            </w:r>
            <w:r w:rsidRPr="00937CE5">
              <w:rPr>
                <w:vertAlign w:val="superscript"/>
              </w:rPr>
              <w:t>3</w:t>
            </w:r>
          </w:p>
          <w:p w:rsidR="00B3186B" w:rsidRPr="00F205CD" w:rsidRDefault="00B3186B" w:rsidP="00DD1913">
            <w:pPr>
              <w:tabs>
                <w:tab w:val="right" w:pos="1256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D</w:t>
            </w:r>
            <w:r w:rsidRPr="00F205CD">
              <w:tab/>
              <w:t>111 м</w:t>
            </w:r>
            <w:r w:rsidRPr="00937CE5">
              <w:rPr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DD1913"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pageBreakBefore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lastRenderedPageBreak/>
              <w:t>23</w:t>
            </w:r>
            <w:r w:rsidRPr="002371F2">
              <w:t>1 04</w:t>
            </w:r>
            <w:r w:rsidRPr="00F205CD">
              <w:t>.</w:t>
            </w:r>
            <w:r w:rsidRPr="002371F2">
              <w:t>1</w:t>
            </w:r>
            <w:r w:rsidRPr="00F205CD">
              <w:t>-0</w:t>
            </w:r>
            <w:r w:rsidRPr="002371F2">
              <w:t>4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proofErr w:type="gramStart"/>
            <w:r w:rsidRPr="00F205CD">
              <w:rPr>
                <w:i/>
                <w:lang w:val="fr-FR"/>
              </w:rPr>
              <w:t>m</w:t>
            </w:r>
            <w:proofErr w:type="gramEnd"/>
            <w:r w:rsidRPr="00F205CD">
              <w:t xml:space="preserve"> = </w:t>
            </w:r>
            <w:r w:rsidRPr="00F205CD">
              <w:rPr>
                <w:i/>
                <w:lang w:val="fr-FR"/>
              </w:rPr>
              <w:sym w:font="Symbol" w:char="F072"/>
            </w:r>
            <w:r w:rsidRPr="00F205CD">
              <w:rPr>
                <w:i/>
                <w:vertAlign w:val="subscript"/>
                <w:lang w:val="fr-FR"/>
              </w:rPr>
              <w:t>t</w:t>
            </w:r>
            <w:r w:rsidRPr="00F205CD">
              <w:rPr>
                <w:i/>
                <w:vertAlign w:val="subscript"/>
              </w:rPr>
              <w:t>1</w:t>
            </w:r>
            <w:r w:rsidRPr="00F205CD">
              <w:rPr>
                <w:i/>
              </w:rPr>
              <w:t xml:space="preserve"> . </w:t>
            </w:r>
            <w:r w:rsidRPr="00F205CD">
              <w:rPr>
                <w:i/>
                <w:lang w:val="fr-FR"/>
              </w:rPr>
              <w:t>V</w:t>
            </w:r>
            <w:r w:rsidRPr="00F205CD">
              <w:rPr>
                <w:i/>
                <w:vertAlign w:val="subscript"/>
                <w:lang w:val="fr-FR"/>
              </w:rPr>
              <w:t>t</w:t>
            </w:r>
            <w:r w:rsidRPr="00F205CD">
              <w:rPr>
                <w:i/>
                <w:vertAlign w:val="subscript"/>
              </w:rPr>
              <w:t>1</w:t>
            </w:r>
            <w:r w:rsidRPr="00F205CD">
              <w:t xml:space="preserve"> = </w:t>
            </w:r>
            <w:r w:rsidRPr="00F205CD">
              <w:rPr>
                <w:i/>
                <w:lang w:val="fr-FR"/>
              </w:rPr>
              <w:sym w:font="Symbol" w:char="F072"/>
            </w:r>
            <w:r w:rsidRPr="00F205CD">
              <w:rPr>
                <w:i/>
                <w:vertAlign w:val="subscript"/>
                <w:lang w:val="fr-FR"/>
              </w:rPr>
              <w:t>t</w:t>
            </w:r>
            <w:proofErr w:type="gramStart"/>
            <w:r w:rsidRPr="00F205CD">
              <w:rPr>
                <w:i/>
                <w:vertAlign w:val="subscript"/>
              </w:rPr>
              <w:t>2</w:t>
            </w:r>
            <w:r w:rsidRPr="00F205CD">
              <w:rPr>
                <w:i/>
              </w:rPr>
              <w:t xml:space="preserve"> .</w:t>
            </w:r>
            <w:proofErr w:type="gramEnd"/>
            <w:r w:rsidRPr="00F205CD">
              <w:rPr>
                <w:i/>
              </w:rPr>
              <w:t xml:space="preserve"> </w:t>
            </w:r>
            <w:r w:rsidRPr="00F205CD">
              <w:rPr>
                <w:i/>
                <w:lang w:val="fr-FR"/>
              </w:rPr>
              <w:t>V</w:t>
            </w:r>
            <w:r w:rsidRPr="00F205CD">
              <w:rPr>
                <w:i/>
                <w:vertAlign w:val="subscript"/>
                <w:lang w:val="fr-FR"/>
              </w:rPr>
              <w:t>t</w:t>
            </w:r>
            <w:r w:rsidRPr="00F205CD">
              <w:rPr>
                <w:i/>
                <w:vertAlign w:val="subscript"/>
              </w:rPr>
              <w:t>2</w:t>
            </w:r>
            <w:r w:rsidRPr="00F205CD">
              <w:t xml:space="preserve"> (с таблицами)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F205CD">
              <w:rPr>
                <w:lang w:val="fr-FR"/>
              </w:rPr>
              <w:t>B</w:t>
            </w:r>
          </w:p>
        </w:tc>
      </w:tr>
      <w:tr w:rsidR="00B3186B" w:rsidRPr="00F205CD" w:rsidTr="00DD1913"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A72EA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F205CD">
              <w:t>В грузовом танке содержится 100 м</w:t>
            </w:r>
            <w:r w:rsidRPr="00F205CD">
              <w:rPr>
                <w:vertAlign w:val="superscript"/>
              </w:rPr>
              <w:t>3</w:t>
            </w:r>
            <w:r w:rsidRPr="00F205CD">
              <w:t xml:space="preserve"> № ООН 1011 </w:t>
            </w:r>
            <w:proofErr w:type="gramStart"/>
            <w:r w:rsidRPr="00F205CD">
              <w:t>БУТАН</w:t>
            </w:r>
            <w:proofErr w:type="gramEnd"/>
            <w:r w:rsidRPr="00F205CD">
              <w:t xml:space="preserve"> сжиженный при температуре 20</w:t>
            </w:r>
            <w:r>
              <w:t> °C</w:t>
            </w:r>
            <w:r w:rsidRPr="00F205CD">
              <w:t>. Содержимое танка доводится до температуры −10</w:t>
            </w:r>
            <w:r>
              <w:t> °C</w:t>
            </w:r>
            <w:r w:rsidRPr="00F205CD">
              <w:t xml:space="preserve">. </w:t>
            </w:r>
          </w:p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F205CD">
              <w:t>Каким будет в этом случае объем этого вещества (округленный до целого м</w:t>
            </w:r>
            <w:r w:rsidRPr="00F205CD">
              <w:rPr>
                <w:vertAlign w:val="superscript"/>
              </w:rPr>
              <w:t>3</w:t>
            </w:r>
            <w:r w:rsidRPr="00F205CD">
              <w:t>)? Использовать таблицы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2371F2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</w:tr>
      <w:tr w:rsidR="00B3186B" w:rsidRPr="00F205CD" w:rsidTr="00DD1913"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3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DD1913">
            <w:pPr>
              <w:tabs>
                <w:tab w:val="right" w:pos="1256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A</w:t>
            </w:r>
            <w:r w:rsidR="00694087">
              <w:tab/>
            </w:r>
            <w:r w:rsidRPr="00F205CD">
              <w:t>90 м</w:t>
            </w:r>
            <w:r w:rsidRPr="00937CE5">
              <w:rPr>
                <w:vertAlign w:val="superscript"/>
              </w:rPr>
              <w:t>3</w:t>
            </w:r>
          </w:p>
          <w:p w:rsidR="00B3186B" w:rsidRPr="00F205CD" w:rsidRDefault="00B3186B" w:rsidP="00DD1913">
            <w:pPr>
              <w:tabs>
                <w:tab w:val="right" w:pos="1256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B</w:t>
            </w:r>
            <w:r w:rsidR="00694087">
              <w:tab/>
            </w:r>
            <w:r w:rsidRPr="00F205CD">
              <w:t>95 м</w:t>
            </w:r>
            <w:r w:rsidRPr="00937CE5">
              <w:rPr>
                <w:vertAlign w:val="superscript"/>
              </w:rPr>
              <w:t>3</w:t>
            </w:r>
          </w:p>
          <w:p w:rsidR="00B3186B" w:rsidRPr="00F205CD" w:rsidRDefault="00B3186B" w:rsidP="00DD1913">
            <w:pPr>
              <w:tabs>
                <w:tab w:val="right" w:pos="1256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C</w:t>
            </w:r>
            <w:r w:rsidRPr="00F205CD">
              <w:tab/>
              <w:t>106 м</w:t>
            </w:r>
            <w:r w:rsidRPr="00937CE5">
              <w:rPr>
                <w:vertAlign w:val="superscript"/>
              </w:rPr>
              <w:t>3</w:t>
            </w:r>
          </w:p>
          <w:p w:rsidR="00B3186B" w:rsidRPr="00F205CD" w:rsidRDefault="00B3186B" w:rsidP="00DD1913">
            <w:pPr>
              <w:tabs>
                <w:tab w:val="right" w:pos="1256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D</w:t>
            </w:r>
            <w:r w:rsidRPr="00F205CD">
              <w:tab/>
              <w:t>111 м</w:t>
            </w:r>
            <w:r w:rsidRPr="00937CE5">
              <w:rPr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DD1913"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23</w:t>
            </w:r>
            <w:r w:rsidRPr="00F205CD">
              <w:rPr>
                <w:lang w:val="fr-CH"/>
              </w:rPr>
              <w:t>1 04</w:t>
            </w:r>
            <w:r w:rsidRPr="00F205CD">
              <w:t>.</w:t>
            </w:r>
            <w:r w:rsidRPr="00F205CD">
              <w:rPr>
                <w:lang w:val="fr-CH"/>
              </w:rPr>
              <w:t>1</w:t>
            </w:r>
            <w:r w:rsidRPr="00F205CD">
              <w:t>-0</w:t>
            </w:r>
            <w:r w:rsidRPr="00F205CD">
              <w:rPr>
                <w:lang w:val="fr-CH"/>
              </w:rPr>
              <w:t>5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proofErr w:type="gramStart"/>
            <w:r w:rsidRPr="00F205CD">
              <w:rPr>
                <w:i/>
                <w:lang w:val="fr-FR"/>
              </w:rPr>
              <w:t>m</w:t>
            </w:r>
            <w:proofErr w:type="gramEnd"/>
            <w:r w:rsidRPr="00F205CD">
              <w:t xml:space="preserve"> = </w:t>
            </w:r>
            <w:r w:rsidRPr="00F205CD">
              <w:rPr>
                <w:i/>
                <w:lang w:val="fr-FR"/>
              </w:rPr>
              <w:sym w:font="Symbol" w:char="F072"/>
            </w:r>
            <w:r w:rsidRPr="00F205CD">
              <w:rPr>
                <w:i/>
                <w:vertAlign w:val="subscript"/>
                <w:lang w:val="fr-FR"/>
              </w:rPr>
              <w:t>t</w:t>
            </w:r>
            <w:r w:rsidRPr="00F205CD">
              <w:rPr>
                <w:i/>
                <w:vertAlign w:val="subscript"/>
              </w:rPr>
              <w:t>1</w:t>
            </w:r>
            <w:r w:rsidRPr="00F205CD">
              <w:rPr>
                <w:i/>
              </w:rPr>
              <w:t xml:space="preserve"> . </w:t>
            </w:r>
            <w:r w:rsidRPr="00F205CD">
              <w:rPr>
                <w:i/>
                <w:lang w:val="fr-FR"/>
              </w:rPr>
              <w:t>V</w:t>
            </w:r>
            <w:r w:rsidRPr="00F205CD">
              <w:rPr>
                <w:i/>
                <w:vertAlign w:val="subscript"/>
                <w:lang w:val="fr-FR"/>
              </w:rPr>
              <w:t>t</w:t>
            </w:r>
            <w:r w:rsidRPr="00F205CD">
              <w:rPr>
                <w:i/>
                <w:vertAlign w:val="subscript"/>
              </w:rPr>
              <w:t>1</w:t>
            </w:r>
            <w:r w:rsidRPr="00F205CD">
              <w:t xml:space="preserve"> = </w:t>
            </w:r>
            <w:r w:rsidRPr="00F205CD">
              <w:rPr>
                <w:i/>
                <w:lang w:val="fr-FR"/>
              </w:rPr>
              <w:sym w:font="Symbol" w:char="F072"/>
            </w:r>
            <w:r w:rsidRPr="00F205CD">
              <w:rPr>
                <w:i/>
                <w:vertAlign w:val="subscript"/>
                <w:lang w:val="fr-FR"/>
              </w:rPr>
              <w:t>t</w:t>
            </w:r>
            <w:proofErr w:type="gramStart"/>
            <w:r w:rsidRPr="00F205CD">
              <w:rPr>
                <w:i/>
                <w:vertAlign w:val="subscript"/>
              </w:rPr>
              <w:t>2</w:t>
            </w:r>
            <w:r w:rsidRPr="00F205CD">
              <w:rPr>
                <w:i/>
              </w:rPr>
              <w:t xml:space="preserve"> .</w:t>
            </w:r>
            <w:proofErr w:type="gramEnd"/>
            <w:r w:rsidRPr="00F205CD">
              <w:rPr>
                <w:i/>
              </w:rPr>
              <w:t xml:space="preserve"> </w:t>
            </w:r>
            <w:r w:rsidRPr="00F205CD">
              <w:rPr>
                <w:i/>
                <w:lang w:val="fr-FR"/>
              </w:rPr>
              <w:t>V</w:t>
            </w:r>
            <w:r w:rsidRPr="00F205CD">
              <w:rPr>
                <w:i/>
                <w:vertAlign w:val="subscript"/>
                <w:lang w:val="fr-FR"/>
              </w:rPr>
              <w:t>t</w:t>
            </w:r>
            <w:r w:rsidRPr="00F205CD">
              <w:rPr>
                <w:i/>
                <w:vertAlign w:val="subscript"/>
              </w:rPr>
              <w:t>2</w:t>
            </w:r>
            <w:r w:rsidRPr="00F205CD">
              <w:t xml:space="preserve"> (с таблицами)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F205CD">
              <w:rPr>
                <w:lang w:val="fr-FR"/>
              </w:rPr>
              <w:t>B</w:t>
            </w:r>
          </w:p>
        </w:tc>
      </w:tr>
      <w:tr w:rsidR="00B3186B" w:rsidRPr="00F205CD" w:rsidTr="00DD1913"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8A3EB2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Некоторое количество № ООН 1010 1,3-БУТАДИЕН СТАБИЛИЗИРОВАННЫЙ сжиженный занимает объем </w:t>
            </w:r>
            <w:r w:rsidRPr="008A3EB2">
              <w:br/>
            </w:r>
            <w:r w:rsidRPr="00F205CD">
              <w:t>100 м</w:t>
            </w:r>
            <w:r w:rsidRPr="00F205CD">
              <w:rPr>
                <w:vertAlign w:val="superscript"/>
              </w:rPr>
              <w:t xml:space="preserve">3 </w:t>
            </w:r>
            <w:r w:rsidRPr="00F205CD">
              <w:t>при температуре 25</w:t>
            </w:r>
            <w:r>
              <w:t> °C</w:t>
            </w:r>
            <w:r w:rsidRPr="00F205CD">
              <w:t xml:space="preserve">. </w:t>
            </w:r>
          </w:p>
          <w:p w:rsidR="00B3186B" w:rsidRPr="008A3EB2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i/>
              </w:rPr>
            </w:pPr>
            <w:r w:rsidRPr="00F205CD">
              <w:t>Каким будет в этом случае объем этого вещества при температуре 5</w:t>
            </w:r>
            <w:r>
              <w:t> °C</w:t>
            </w:r>
            <w:r w:rsidRPr="00F205CD">
              <w:t xml:space="preserve"> (округленный до целого м</w:t>
            </w:r>
            <w:r w:rsidRPr="00F205CD">
              <w:rPr>
                <w:vertAlign w:val="superscript"/>
              </w:rPr>
              <w:t>3</w:t>
            </w:r>
            <w:r w:rsidRPr="00F205CD">
              <w:t>)? Использовать таблицы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8A3EB2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</w:tr>
      <w:tr w:rsidR="00B3186B" w:rsidRPr="00F205CD" w:rsidTr="00DD1913"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3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DD1913">
            <w:pPr>
              <w:tabs>
                <w:tab w:val="right" w:pos="1256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A</w:t>
            </w:r>
            <w:r w:rsidR="00694087">
              <w:tab/>
            </w:r>
            <w:r w:rsidRPr="00F205CD">
              <w:t>93 м</w:t>
            </w:r>
            <w:r w:rsidRPr="00937CE5">
              <w:rPr>
                <w:vertAlign w:val="superscript"/>
              </w:rPr>
              <w:t>3</w:t>
            </w:r>
          </w:p>
          <w:p w:rsidR="00B3186B" w:rsidRPr="00F205CD" w:rsidRDefault="00B3186B" w:rsidP="00DD1913">
            <w:pPr>
              <w:tabs>
                <w:tab w:val="right" w:pos="1256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B</w:t>
            </w:r>
            <w:r w:rsidR="00694087">
              <w:tab/>
            </w:r>
            <w:r w:rsidRPr="00F205CD">
              <w:t>96 м</w:t>
            </w:r>
            <w:r w:rsidRPr="00937CE5">
              <w:rPr>
                <w:vertAlign w:val="superscript"/>
              </w:rPr>
              <w:t>3</w:t>
            </w:r>
          </w:p>
          <w:p w:rsidR="00B3186B" w:rsidRPr="00F205CD" w:rsidRDefault="00B3186B" w:rsidP="00DD1913">
            <w:pPr>
              <w:tabs>
                <w:tab w:val="right" w:pos="1256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C</w:t>
            </w:r>
            <w:r w:rsidRPr="00F205CD">
              <w:tab/>
              <w:t>104 м</w:t>
            </w:r>
            <w:r w:rsidRPr="00937CE5">
              <w:rPr>
                <w:vertAlign w:val="superscript"/>
              </w:rPr>
              <w:t>3</w:t>
            </w:r>
          </w:p>
          <w:p w:rsidR="00B3186B" w:rsidRPr="00F205CD" w:rsidRDefault="00B3186B" w:rsidP="00DD1913">
            <w:pPr>
              <w:tabs>
                <w:tab w:val="right" w:pos="1256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D</w:t>
            </w:r>
            <w:r w:rsidRPr="00F205CD">
              <w:tab/>
              <w:t>107 м</w:t>
            </w:r>
            <w:r w:rsidRPr="00937CE5">
              <w:rPr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DD1913"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23</w:t>
            </w:r>
            <w:r w:rsidRPr="008A3EB2">
              <w:t>1 04</w:t>
            </w:r>
            <w:r w:rsidRPr="00F205CD">
              <w:t>.</w:t>
            </w:r>
            <w:r w:rsidRPr="008A3EB2">
              <w:t>1</w:t>
            </w:r>
            <w:r w:rsidRPr="00F205CD">
              <w:t>-0</w:t>
            </w:r>
            <w:r w:rsidRPr="008A3EB2">
              <w:t>6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proofErr w:type="gramStart"/>
            <w:r w:rsidRPr="00F205CD">
              <w:rPr>
                <w:i/>
                <w:lang w:val="fr-FR"/>
              </w:rPr>
              <w:t>m</w:t>
            </w:r>
            <w:proofErr w:type="gramEnd"/>
            <w:r w:rsidRPr="00F205CD">
              <w:t xml:space="preserve"> = </w:t>
            </w:r>
            <w:r w:rsidRPr="00F205CD">
              <w:rPr>
                <w:i/>
                <w:lang w:val="fr-FR"/>
              </w:rPr>
              <w:sym w:font="Symbol" w:char="F072"/>
            </w:r>
            <w:r w:rsidRPr="00F205CD">
              <w:rPr>
                <w:i/>
                <w:vertAlign w:val="subscript"/>
                <w:lang w:val="fr-FR"/>
              </w:rPr>
              <w:t>t</w:t>
            </w:r>
            <w:r w:rsidRPr="00F205CD">
              <w:rPr>
                <w:i/>
                <w:vertAlign w:val="subscript"/>
              </w:rPr>
              <w:t>1</w:t>
            </w:r>
            <w:r w:rsidRPr="00F205CD">
              <w:rPr>
                <w:i/>
              </w:rPr>
              <w:t xml:space="preserve"> . </w:t>
            </w:r>
            <w:r w:rsidRPr="00F205CD">
              <w:rPr>
                <w:i/>
                <w:lang w:val="fr-FR"/>
              </w:rPr>
              <w:t>V</w:t>
            </w:r>
            <w:r w:rsidRPr="00F205CD">
              <w:rPr>
                <w:i/>
                <w:vertAlign w:val="subscript"/>
                <w:lang w:val="fr-FR"/>
              </w:rPr>
              <w:t>t</w:t>
            </w:r>
            <w:r w:rsidRPr="00F205CD">
              <w:rPr>
                <w:i/>
                <w:vertAlign w:val="subscript"/>
              </w:rPr>
              <w:t>1</w:t>
            </w:r>
            <w:r w:rsidRPr="00F205CD">
              <w:t xml:space="preserve"> = </w:t>
            </w:r>
            <w:r w:rsidRPr="00F205CD">
              <w:rPr>
                <w:i/>
                <w:lang w:val="fr-FR"/>
              </w:rPr>
              <w:sym w:font="Symbol" w:char="F072"/>
            </w:r>
            <w:r w:rsidRPr="00F205CD">
              <w:rPr>
                <w:i/>
                <w:vertAlign w:val="subscript"/>
                <w:lang w:val="fr-FR"/>
              </w:rPr>
              <w:t>t</w:t>
            </w:r>
            <w:proofErr w:type="gramStart"/>
            <w:r w:rsidRPr="00F205CD">
              <w:rPr>
                <w:i/>
                <w:vertAlign w:val="subscript"/>
              </w:rPr>
              <w:t>2</w:t>
            </w:r>
            <w:r w:rsidRPr="00F205CD">
              <w:rPr>
                <w:i/>
              </w:rPr>
              <w:t xml:space="preserve"> .</w:t>
            </w:r>
            <w:proofErr w:type="gramEnd"/>
            <w:r w:rsidRPr="00F205CD">
              <w:rPr>
                <w:i/>
              </w:rPr>
              <w:t xml:space="preserve"> </w:t>
            </w:r>
            <w:r w:rsidRPr="00F205CD">
              <w:rPr>
                <w:i/>
                <w:lang w:val="fr-FR"/>
              </w:rPr>
              <w:t>V</w:t>
            </w:r>
            <w:r w:rsidRPr="00F205CD">
              <w:rPr>
                <w:i/>
                <w:vertAlign w:val="subscript"/>
                <w:lang w:val="fr-FR"/>
              </w:rPr>
              <w:t>t</w:t>
            </w:r>
            <w:r w:rsidRPr="00F205CD">
              <w:rPr>
                <w:i/>
                <w:vertAlign w:val="subscript"/>
              </w:rPr>
              <w:t>2</w:t>
            </w:r>
            <w:r w:rsidRPr="00F205CD">
              <w:t xml:space="preserve"> (с таблицами)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F205CD">
              <w:rPr>
                <w:lang w:val="fr-FR"/>
              </w:rPr>
              <w:t>C</w:t>
            </w:r>
          </w:p>
        </w:tc>
      </w:tr>
      <w:tr w:rsidR="00B3186B" w:rsidRPr="00F205CD" w:rsidTr="00DD1913"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8A3EB2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Некоторое количество № ООН 1010 1,3-БУТАДИЕН СТАБИЛИЗИРОВАННЫЙ сжиженный занимает объем </w:t>
            </w:r>
            <w:r w:rsidRPr="008A3EB2">
              <w:br/>
            </w:r>
            <w:r w:rsidRPr="00F205CD">
              <w:t>100 м</w:t>
            </w:r>
            <w:r w:rsidRPr="00F205CD">
              <w:rPr>
                <w:vertAlign w:val="superscript"/>
              </w:rPr>
              <w:t xml:space="preserve">3 </w:t>
            </w:r>
            <w:r w:rsidRPr="00F205CD">
              <w:t>при температуре 5</w:t>
            </w:r>
            <w:r>
              <w:rPr>
                <w:lang w:val="fr-FR"/>
              </w:rPr>
              <w:t> </w:t>
            </w:r>
            <w:r>
              <w:t>°C</w:t>
            </w:r>
            <w:r w:rsidRPr="00F205CD">
              <w:t xml:space="preserve">. </w:t>
            </w:r>
          </w:p>
          <w:p w:rsidR="00B3186B" w:rsidRPr="008A3EB2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i/>
              </w:rPr>
            </w:pPr>
            <w:r w:rsidRPr="00F205CD">
              <w:t>Каким будет в этом случае объем этого вещества при температуре 25</w:t>
            </w:r>
            <w:r>
              <w:rPr>
                <w:lang w:val="fr-FR"/>
              </w:rPr>
              <w:t> </w:t>
            </w:r>
            <w:r>
              <w:t>°C</w:t>
            </w:r>
            <w:r w:rsidRPr="00F205CD">
              <w:t xml:space="preserve"> (округленный до целого м</w:t>
            </w:r>
            <w:r w:rsidRPr="00F205CD">
              <w:rPr>
                <w:vertAlign w:val="superscript"/>
              </w:rPr>
              <w:t>3</w:t>
            </w:r>
            <w:r w:rsidRPr="00F205CD">
              <w:t>)? Использовать таблицы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8A3EB2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</w:tr>
      <w:tr w:rsidR="00B3186B" w:rsidRPr="00F205CD" w:rsidTr="00DD1913"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3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DD1913">
            <w:pPr>
              <w:tabs>
                <w:tab w:val="right" w:pos="1265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A</w:t>
            </w:r>
            <w:r w:rsidR="00694087">
              <w:tab/>
            </w:r>
            <w:r w:rsidRPr="00F205CD">
              <w:t>93 м</w:t>
            </w:r>
            <w:r w:rsidRPr="00937CE5">
              <w:rPr>
                <w:vertAlign w:val="superscript"/>
              </w:rPr>
              <w:t>3</w:t>
            </w:r>
          </w:p>
          <w:p w:rsidR="00B3186B" w:rsidRPr="00F205CD" w:rsidRDefault="00B3186B" w:rsidP="00DD1913">
            <w:pPr>
              <w:tabs>
                <w:tab w:val="right" w:pos="1265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B</w:t>
            </w:r>
            <w:r w:rsidR="00694087">
              <w:tab/>
            </w:r>
            <w:r w:rsidRPr="00F205CD">
              <w:t>96 м</w:t>
            </w:r>
            <w:r w:rsidRPr="00937CE5">
              <w:rPr>
                <w:vertAlign w:val="superscript"/>
              </w:rPr>
              <w:t>3</w:t>
            </w:r>
          </w:p>
          <w:p w:rsidR="00B3186B" w:rsidRPr="00F205CD" w:rsidRDefault="00B3186B" w:rsidP="00DD1913">
            <w:pPr>
              <w:tabs>
                <w:tab w:val="right" w:pos="1265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C</w:t>
            </w:r>
            <w:r w:rsidRPr="00F205CD">
              <w:tab/>
              <w:t>104 м</w:t>
            </w:r>
            <w:r w:rsidRPr="00937CE5">
              <w:rPr>
                <w:vertAlign w:val="superscript"/>
              </w:rPr>
              <w:t>3</w:t>
            </w:r>
          </w:p>
          <w:p w:rsidR="00B3186B" w:rsidRPr="00F205CD" w:rsidRDefault="00B3186B" w:rsidP="00DD1913">
            <w:pPr>
              <w:tabs>
                <w:tab w:val="right" w:pos="1265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D</w:t>
            </w:r>
            <w:r w:rsidRPr="00F205CD">
              <w:tab/>
              <w:t>107 м</w:t>
            </w:r>
            <w:r w:rsidRPr="00937CE5">
              <w:rPr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DD1913"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DD1913">
            <w:pPr>
              <w:pageBreakBefore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lastRenderedPageBreak/>
              <w:t>23</w:t>
            </w:r>
            <w:r w:rsidRPr="00F205CD">
              <w:rPr>
                <w:lang w:val="fr-CH"/>
              </w:rPr>
              <w:t>1 04</w:t>
            </w:r>
            <w:r w:rsidRPr="00F205CD">
              <w:t>.</w:t>
            </w:r>
            <w:r w:rsidRPr="00F205CD">
              <w:rPr>
                <w:lang w:val="fr-CH"/>
              </w:rPr>
              <w:t>1</w:t>
            </w:r>
            <w:r w:rsidRPr="00F205CD">
              <w:t>-0</w:t>
            </w:r>
            <w:r w:rsidRPr="00F205CD">
              <w:rPr>
                <w:lang w:val="fr-CH"/>
              </w:rPr>
              <w:t>7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proofErr w:type="gramStart"/>
            <w:r w:rsidRPr="00F205CD">
              <w:rPr>
                <w:i/>
                <w:lang w:val="fr-FR"/>
              </w:rPr>
              <w:t>m</w:t>
            </w:r>
            <w:proofErr w:type="gramEnd"/>
            <w:r w:rsidRPr="00F205CD">
              <w:t xml:space="preserve"> = </w:t>
            </w:r>
            <w:r w:rsidRPr="00F205CD">
              <w:rPr>
                <w:i/>
                <w:lang w:val="fr-FR"/>
              </w:rPr>
              <w:sym w:font="Symbol" w:char="F072"/>
            </w:r>
            <w:r w:rsidRPr="00F205CD">
              <w:rPr>
                <w:i/>
                <w:vertAlign w:val="subscript"/>
                <w:lang w:val="fr-FR"/>
              </w:rPr>
              <w:t>t</w:t>
            </w:r>
            <w:r w:rsidRPr="00F205CD">
              <w:rPr>
                <w:i/>
                <w:vertAlign w:val="subscript"/>
              </w:rPr>
              <w:t>1</w:t>
            </w:r>
            <w:r w:rsidRPr="00F205CD">
              <w:rPr>
                <w:i/>
              </w:rPr>
              <w:t xml:space="preserve"> . </w:t>
            </w:r>
            <w:r w:rsidRPr="00F205CD">
              <w:rPr>
                <w:i/>
                <w:lang w:val="fr-FR"/>
              </w:rPr>
              <w:t>V</w:t>
            </w:r>
            <w:r w:rsidRPr="00F205CD">
              <w:rPr>
                <w:i/>
                <w:vertAlign w:val="subscript"/>
                <w:lang w:val="fr-FR"/>
              </w:rPr>
              <w:t>t</w:t>
            </w:r>
            <w:r w:rsidRPr="00F205CD">
              <w:rPr>
                <w:i/>
                <w:vertAlign w:val="subscript"/>
              </w:rPr>
              <w:t>1</w:t>
            </w:r>
            <w:r w:rsidRPr="00F205CD">
              <w:t xml:space="preserve"> = </w:t>
            </w:r>
            <w:r w:rsidRPr="00F205CD">
              <w:rPr>
                <w:i/>
                <w:lang w:val="fr-FR"/>
              </w:rPr>
              <w:sym w:font="Symbol" w:char="F072"/>
            </w:r>
            <w:r w:rsidRPr="00F205CD">
              <w:rPr>
                <w:i/>
                <w:vertAlign w:val="subscript"/>
                <w:lang w:val="fr-FR"/>
              </w:rPr>
              <w:t>t</w:t>
            </w:r>
            <w:proofErr w:type="gramStart"/>
            <w:r w:rsidRPr="00F205CD">
              <w:rPr>
                <w:i/>
                <w:vertAlign w:val="subscript"/>
              </w:rPr>
              <w:t>2</w:t>
            </w:r>
            <w:r w:rsidRPr="00F205CD">
              <w:rPr>
                <w:i/>
              </w:rPr>
              <w:t xml:space="preserve"> .</w:t>
            </w:r>
            <w:proofErr w:type="gramEnd"/>
            <w:r w:rsidRPr="00F205CD">
              <w:rPr>
                <w:i/>
              </w:rPr>
              <w:t xml:space="preserve"> </w:t>
            </w:r>
            <w:r w:rsidRPr="00F205CD">
              <w:rPr>
                <w:i/>
                <w:lang w:val="fr-FR"/>
              </w:rPr>
              <w:t>V</w:t>
            </w:r>
            <w:r w:rsidRPr="00F205CD">
              <w:rPr>
                <w:i/>
                <w:vertAlign w:val="subscript"/>
                <w:lang w:val="fr-FR"/>
              </w:rPr>
              <w:t>t</w:t>
            </w:r>
            <w:r w:rsidRPr="00F205CD">
              <w:rPr>
                <w:i/>
                <w:vertAlign w:val="subscript"/>
              </w:rPr>
              <w:t>2</w:t>
            </w:r>
            <w:r w:rsidRPr="00F205CD">
              <w:t xml:space="preserve"> (с таблицами)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F205CD">
              <w:rPr>
                <w:lang w:val="fr-FR"/>
              </w:rPr>
              <w:t>C</w:t>
            </w:r>
          </w:p>
        </w:tc>
      </w:tr>
      <w:tr w:rsidR="00B3186B" w:rsidRPr="00F205CD" w:rsidTr="00DD1913"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530DEE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Некоторое количество № ООН 1969 ИЗОБУТАН сжиженный занимает объем 100 м</w:t>
            </w:r>
            <w:r w:rsidRPr="00F205CD">
              <w:rPr>
                <w:vertAlign w:val="superscript"/>
              </w:rPr>
              <w:t xml:space="preserve">3 </w:t>
            </w:r>
            <w:r w:rsidRPr="00F205CD">
              <w:t xml:space="preserve">при температуре </w:t>
            </w:r>
            <w:r>
              <w:t>−</w:t>
            </w:r>
            <w:r w:rsidRPr="00F205CD">
              <w:t>10</w:t>
            </w:r>
            <w:r>
              <w:rPr>
                <w:lang w:val="fr-FR"/>
              </w:rPr>
              <w:t> </w:t>
            </w:r>
            <w:r>
              <w:t>°C</w:t>
            </w:r>
            <w:r w:rsidRPr="00F205CD">
              <w:t xml:space="preserve">. </w:t>
            </w:r>
          </w:p>
          <w:p w:rsidR="00B3186B" w:rsidRPr="008A3EB2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i/>
              </w:rPr>
            </w:pPr>
            <w:r w:rsidRPr="00F205CD">
              <w:t>Каким будет в этом случае объем этого вещества при температуре 30</w:t>
            </w:r>
            <w:r>
              <w:rPr>
                <w:lang w:val="fr-FR"/>
              </w:rPr>
              <w:t> </w:t>
            </w:r>
            <w:r>
              <w:t>°C</w:t>
            </w:r>
            <w:r w:rsidRPr="00F205CD">
              <w:t xml:space="preserve"> (округленный до целого м</w:t>
            </w:r>
            <w:r w:rsidRPr="00F205CD">
              <w:rPr>
                <w:vertAlign w:val="superscript"/>
              </w:rPr>
              <w:t>3</w:t>
            </w:r>
            <w:r w:rsidRPr="00F205CD">
              <w:t>)? Использовать таблицы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8A3EB2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</w:tr>
      <w:tr w:rsidR="00B3186B" w:rsidRPr="00F205CD" w:rsidTr="00DD1913"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3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DD1913">
            <w:pPr>
              <w:tabs>
                <w:tab w:val="right" w:pos="127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A</w:t>
            </w:r>
            <w:r w:rsidR="00694087">
              <w:tab/>
            </w:r>
            <w:r w:rsidRPr="00F205CD">
              <w:t>87 м</w:t>
            </w:r>
            <w:r w:rsidRPr="00937CE5">
              <w:rPr>
                <w:vertAlign w:val="superscript"/>
              </w:rPr>
              <w:t>3</w:t>
            </w:r>
          </w:p>
          <w:p w:rsidR="00B3186B" w:rsidRPr="00F205CD" w:rsidRDefault="00B3186B" w:rsidP="00DD1913">
            <w:pPr>
              <w:tabs>
                <w:tab w:val="right" w:pos="127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B</w:t>
            </w:r>
            <w:r w:rsidR="00694087">
              <w:tab/>
            </w:r>
            <w:r w:rsidRPr="00F205CD">
              <w:t>92 м</w:t>
            </w:r>
            <w:r w:rsidRPr="00937CE5">
              <w:rPr>
                <w:vertAlign w:val="superscript"/>
              </w:rPr>
              <w:t>3</w:t>
            </w:r>
          </w:p>
          <w:p w:rsidR="00B3186B" w:rsidRPr="00F205CD" w:rsidRDefault="00B3186B" w:rsidP="00DD1913">
            <w:pPr>
              <w:tabs>
                <w:tab w:val="right" w:pos="127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C</w:t>
            </w:r>
            <w:r w:rsidRPr="00F205CD">
              <w:tab/>
              <w:t>109 м</w:t>
            </w:r>
            <w:r w:rsidRPr="00937CE5">
              <w:rPr>
                <w:vertAlign w:val="superscript"/>
              </w:rPr>
              <w:t>3</w:t>
            </w:r>
          </w:p>
          <w:p w:rsidR="00B3186B" w:rsidRPr="00F205CD" w:rsidRDefault="00B3186B" w:rsidP="00DD1913">
            <w:pPr>
              <w:tabs>
                <w:tab w:val="right" w:pos="127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D</w:t>
            </w:r>
            <w:r w:rsidRPr="00F205CD">
              <w:tab/>
              <w:t>115 м</w:t>
            </w:r>
            <w:r w:rsidRPr="00937CE5">
              <w:rPr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DD1913"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23</w:t>
            </w:r>
            <w:r w:rsidRPr="00F205CD">
              <w:rPr>
                <w:lang w:val="fr-CH"/>
              </w:rPr>
              <w:t>1 04</w:t>
            </w:r>
            <w:r w:rsidRPr="00F205CD">
              <w:t>.</w:t>
            </w:r>
            <w:r w:rsidRPr="00F205CD">
              <w:rPr>
                <w:lang w:val="fr-CH"/>
              </w:rPr>
              <w:t>1</w:t>
            </w:r>
            <w:r w:rsidRPr="00F205CD">
              <w:t>-0</w:t>
            </w:r>
            <w:r w:rsidRPr="00F205CD">
              <w:rPr>
                <w:lang w:val="fr-CH"/>
              </w:rPr>
              <w:t>8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proofErr w:type="gramStart"/>
            <w:r w:rsidRPr="00F205CD">
              <w:rPr>
                <w:i/>
                <w:lang w:val="fr-FR"/>
              </w:rPr>
              <w:t>m</w:t>
            </w:r>
            <w:proofErr w:type="gramEnd"/>
            <w:r w:rsidRPr="00F205CD">
              <w:t xml:space="preserve"> = </w:t>
            </w:r>
            <w:r w:rsidRPr="00F205CD">
              <w:rPr>
                <w:i/>
                <w:lang w:val="fr-FR"/>
              </w:rPr>
              <w:sym w:font="Symbol" w:char="F072"/>
            </w:r>
            <w:r w:rsidRPr="00F205CD">
              <w:rPr>
                <w:i/>
                <w:vertAlign w:val="subscript"/>
                <w:lang w:val="fr-FR"/>
              </w:rPr>
              <w:t>t</w:t>
            </w:r>
            <w:r w:rsidRPr="00F205CD">
              <w:rPr>
                <w:i/>
                <w:vertAlign w:val="subscript"/>
              </w:rPr>
              <w:t>1</w:t>
            </w:r>
            <w:r w:rsidRPr="00F205CD">
              <w:rPr>
                <w:i/>
              </w:rPr>
              <w:t xml:space="preserve"> . </w:t>
            </w:r>
            <w:r w:rsidRPr="00F205CD">
              <w:rPr>
                <w:i/>
                <w:lang w:val="fr-FR"/>
              </w:rPr>
              <w:t>V</w:t>
            </w:r>
            <w:r w:rsidRPr="00F205CD">
              <w:rPr>
                <w:i/>
                <w:vertAlign w:val="subscript"/>
                <w:lang w:val="fr-FR"/>
              </w:rPr>
              <w:t>t</w:t>
            </w:r>
            <w:r w:rsidRPr="00F205CD">
              <w:rPr>
                <w:i/>
                <w:vertAlign w:val="subscript"/>
              </w:rPr>
              <w:t>1</w:t>
            </w:r>
            <w:r w:rsidRPr="00F205CD">
              <w:t xml:space="preserve"> = </w:t>
            </w:r>
            <w:r w:rsidRPr="00F205CD">
              <w:rPr>
                <w:i/>
                <w:lang w:val="fr-FR"/>
              </w:rPr>
              <w:sym w:font="Symbol" w:char="F072"/>
            </w:r>
            <w:r w:rsidRPr="00F205CD">
              <w:rPr>
                <w:i/>
                <w:vertAlign w:val="subscript"/>
                <w:lang w:val="fr-FR"/>
              </w:rPr>
              <w:t>t</w:t>
            </w:r>
            <w:proofErr w:type="gramStart"/>
            <w:r w:rsidRPr="00F205CD">
              <w:rPr>
                <w:i/>
                <w:vertAlign w:val="subscript"/>
              </w:rPr>
              <w:t>2</w:t>
            </w:r>
            <w:r w:rsidRPr="00F205CD">
              <w:rPr>
                <w:i/>
              </w:rPr>
              <w:t xml:space="preserve"> .</w:t>
            </w:r>
            <w:proofErr w:type="gramEnd"/>
            <w:r w:rsidRPr="00F205CD">
              <w:rPr>
                <w:i/>
              </w:rPr>
              <w:t xml:space="preserve"> </w:t>
            </w:r>
            <w:r w:rsidRPr="00F205CD">
              <w:rPr>
                <w:i/>
                <w:lang w:val="fr-FR"/>
              </w:rPr>
              <w:t>V</w:t>
            </w:r>
            <w:r w:rsidRPr="00F205CD">
              <w:rPr>
                <w:i/>
                <w:vertAlign w:val="subscript"/>
                <w:lang w:val="fr-FR"/>
              </w:rPr>
              <w:t>t</w:t>
            </w:r>
            <w:r w:rsidRPr="00F205CD">
              <w:rPr>
                <w:i/>
                <w:vertAlign w:val="subscript"/>
              </w:rPr>
              <w:t>2</w:t>
            </w:r>
            <w:r w:rsidRPr="00F205CD">
              <w:t xml:space="preserve"> (с таблицами)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F205CD">
              <w:rPr>
                <w:lang w:val="fr-FR"/>
              </w:rPr>
              <w:t>B</w:t>
            </w:r>
          </w:p>
        </w:tc>
      </w:tr>
      <w:tr w:rsidR="00B3186B" w:rsidRPr="00F205CD" w:rsidTr="00DD1913"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530DEE" w:rsidRDefault="00B3186B" w:rsidP="00694087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Некоторое количество № ООН 1969 ИЗОБУТАН сжиженный занимает объем 100 м</w:t>
            </w:r>
            <w:r w:rsidRPr="00F205CD">
              <w:rPr>
                <w:vertAlign w:val="superscript"/>
              </w:rPr>
              <w:t xml:space="preserve">3 </w:t>
            </w:r>
            <w:r w:rsidRPr="00F205CD">
              <w:t>при температуре 30</w:t>
            </w:r>
            <w:r>
              <w:rPr>
                <w:lang w:val="fr-FR"/>
              </w:rPr>
              <w:t> </w:t>
            </w:r>
            <w:r>
              <w:t>°C</w:t>
            </w:r>
            <w:r w:rsidRPr="00F205CD">
              <w:t xml:space="preserve">. </w:t>
            </w:r>
          </w:p>
          <w:p w:rsidR="00B3186B" w:rsidRPr="00DE0241" w:rsidRDefault="00B3186B" w:rsidP="00694087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i/>
              </w:rPr>
            </w:pPr>
            <w:r w:rsidRPr="00F205CD">
              <w:t xml:space="preserve">Каким будет в этом случае объем этого вещества при температуре </w:t>
            </w:r>
            <w:r>
              <w:t>−</w:t>
            </w:r>
            <w:r w:rsidRPr="00F205CD">
              <w:t>10</w:t>
            </w:r>
            <w:r>
              <w:rPr>
                <w:lang w:val="fr-FR"/>
              </w:rPr>
              <w:t> </w:t>
            </w:r>
            <w:r>
              <w:t>°C</w:t>
            </w:r>
            <w:r w:rsidRPr="00F205CD">
              <w:t xml:space="preserve"> (округленный до целого м</w:t>
            </w:r>
            <w:r w:rsidRPr="00F205CD">
              <w:rPr>
                <w:vertAlign w:val="superscript"/>
              </w:rPr>
              <w:t>3</w:t>
            </w:r>
            <w:r w:rsidRPr="00F205CD">
              <w:t>)? Использовать таблицы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DE0241" w:rsidRDefault="00B3186B" w:rsidP="00694087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DD1913"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3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DD1913">
            <w:pPr>
              <w:tabs>
                <w:tab w:val="right" w:pos="1265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A</w:t>
            </w:r>
            <w:r w:rsidR="00694087">
              <w:tab/>
            </w:r>
            <w:r w:rsidRPr="00F205CD">
              <w:t>87 м</w:t>
            </w:r>
            <w:r w:rsidRPr="00937CE5">
              <w:rPr>
                <w:vertAlign w:val="superscript"/>
              </w:rPr>
              <w:t>3</w:t>
            </w:r>
          </w:p>
          <w:p w:rsidR="00B3186B" w:rsidRPr="00F205CD" w:rsidRDefault="00B3186B" w:rsidP="00DD1913">
            <w:pPr>
              <w:tabs>
                <w:tab w:val="right" w:pos="1265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B</w:t>
            </w:r>
            <w:r w:rsidR="00694087">
              <w:tab/>
            </w:r>
            <w:r w:rsidRPr="00F205CD">
              <w:t>92 м</w:t>
            </w:r>
            <w:r w:rsidRPr="00937CE5">
              <w:rPr>
                <w:vertAlign w:val="superscript"/>
              </w:rPr>
              <w:t>3</w:t>
            </w:r>
          </w:p>
          <w:p w:rsidR="00B3186B" w:rsidRPr="00F205CD" w:rsidRDefault="00B3186B" w:rsidP="00DD1913">
            <w:pPr>
              <w:tabs>
                <w:tab w:val="right" w:pos="1265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C</w:t>
            </w:r>
            <w:r w:rsidRPr="00F205CD">
              <w:tab/>
              <w:t>108 м</w:t>
            </w:r>
            <w:r w:rsidRPr="00937CE5">
              <w:rPr>
                <w:vertAlign w:val="superscript"/>
              </w:rPr>
              <w:t>3</w:t>
            </w:r>
          </w:p>
          <w:p w:rsidR="00B3186B" w:rsidRPr="00F205CD" w:rsidRDefault="00B3186B" w:rsidP="00DD1913">
            <w:pPr>
              <w:tabs>
                <w:tab w:val="right" w:pos="1265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D</w:t>
            </w:r>
            <w:r w:rsidRPr="00F205CD">
              <w:tab/>
              <w:t>115 м</w:t>
            </w:r>
            <w:r w:rsidRPr="00937CE5">
              <w:rPr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DD1913"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23</w:t>
            </w:r>
            <w:r w:rsidRPr="00F205CD">
              <w:rPr>
                <w:lang w:val="fr-CH"/>
              </w:rPr>
              <w:t>1 04</w:t>
            </w:r>
            <w:r w:rsidRPr="00F205CD">
              <w:t>.</w:t>
            </w:r>
            <w:r w:rsidRPr="00F205CD">
              <w:rPr>
                <w:lang w:val="fr-CH"/>
              </w:rPr>
              <w:t>1</w:t>
            </w:r>
            <w:r w:rsidRPr="00F205CD">
              <w:t>-0</w:t>
            </w:r>
            <w:r w:rsidRPr="00F205CD">
              <w:rPr>
                <w:lang w:val="fr-CH"/>
              </w:rPr>
              <w:t>9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proofErr w:type="gramStart"/>
            <w:r w:rsidRPr="00F205CD">
              <w:rPr>
                <w:i/>
                <w:lang w:val="fr-FR"/>
              </w:rPr>
              <w:t>m</w:t>
            </w:r>
            <w:proofErr w:type="gramEnd"/>
            <w:r w:rsidRPr="00F205CD">
              <w:t xml:space="preserve"> = </w:t>
            </w:r>
            <w:r w:rsidRPr="00F205CD">
              <w:rPr>
                <w:i/>
                <w:lang w:val="fr-FR"/>
              </w:rPr>
              <w:sym w:font="Symbol" w:char="F072"/>
            </w:r>
            <w:r w:rsidRPr="00F205CD">
              <w:rPr>
                <w:i/>
                <w:vertAlign w:val="subscript"/>
                <w:lang w:val="fr-FR"/>
              </w:rPr>
              <w:t>t</w:t>
            </w:r>
            <w:r w:rsidRPr="00F205CD">
              <w:rPr>
                <w:i/>
                <w:vertAlign w:val="subscript"/>
              </w:rPr>
              <w:t>1</w:t>
            </w:r>
            <w:r w:rsidRPr="00F205CD">
              <w:rPr>
                <w:i/>
              </w:rPr>
              <w:t xml:space="preserve"> . </w:t>
            </w:r>
            <w:r w:rsidRPr="00F205CD">
              <w:rPr>
                <w:i/>
                <w:lang w:val="fr-FR"/>
              </w:rPr>
              <w:t>V</w:t>
            </w:r>
            <w:r w:rsidRPr="00F205CD">
              <w:rPr>
                <w:i/>
                <w:vertAlign w:val="subscript"/>
                <w:lang w:val="fr-FR"/>
              </w:rPr>
              <w:t>t</w:t>
            </w:r>
            <w:r w:rsidRPr="00F205CD">
              <w:rPr>
                <w:i/>
                <w:vertAlign w:val="subscript"/>
              </w:rPr>
              <w:t>1</w:t>
            </w:r>
            <w:r w:rsidRPr="00F205CD">
              <w:t xml:space="preserve"> = </w:t>
            </w:r>
            <w:r w:rsidRPr="00F205CD">
              <w:rPr>
                <w:i/>
                <w:lang w:val="fr-FR"/>
              </w:rPr>
              <w:sym w:font="Symbol" w:char="F072"/>
            </w:r>
            <w:r w:rsidRPr="00F205CD">
              <w:rPr>
                <w:i/>
                <w:vertAlign w:val="subscript"/>
                <w:lang w:val="fr-FR"/>
              </w:rPr>
              <w:t>t</w:t>
            </w:r>
            <w:proofErr w:type="gramStart"/>
            <w:r w:rsidRPr="00F205CD">
              <w:rPr>
                <w:i/>
                <w:vertAlign w:val="subscript"/>
              </w:rPr>
              <w:t>2</w:t>
            </w:r>
            <w:r w:rsidRPr="00F205CD">
              <w:rPr>
                <w:i/>
              </w:rPr>
              <w:t xml:space="preserve"> .</w:t>
            </w:r>
            <w:proofErr w:type="gramEnd"/>
            <w:r w:rsidRPr="00F205CD">
              <w:rPr>
                <w:i/>
              </w:rPr>
              <w:t xml:space="preserve"> </w:t>
            </w:r>
            <w:r w:rsidRPr="00F205CD">
              <w:rPr>
                <w:i/>
                <w:lang w:val="fr-FR"/>
              </w:rPr>
              <w:t>V</w:t>
            </w:r>
            <w:r w:rsidRPr="00F205CD">
              <w:rPr>
                <w:i/>
                <w:vertAlign w:val="subscript"/>
                <w:lang w:val="fr-FR"/>
              </w:rPr>
              <w:t>t</w:t>
            </w:r>
            <w:r w:rsidRPr="00F205CD">
              <w:rPr>
                <w:i/>
                <w:vertAlign w:val="subscript"/>
              </w:rPr>
              <w:t>2</w:t>
            </w:r>
            <w:r w:rsidRPr="00F205CD">
              <w:t xml:space="preserve"> (с таблицами)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F205CD">
              <w:rPr>
                <w:lang w:val="fr-FR"/>
              </w:rPr>
              <w:t>C</w:t>
            </w:r>
          </w:p>
        </w:tc>
      </w:tr>
      <w:tr w:rsidR="00B3186B" w:rsidRPr="00F205CD" w:rsidTr="00DD1913"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530DEE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Некоторое количество № ООН 1077 ПРОПИЛЕН сжиженный занимает объем 100 м</w:t>
            </w:r>
            <w:r w:rsidRPr="00F205CD">
              <w:rPr>
                <w:vertAlign w:val="superscript"/>
              </w:rPr>
              <w:t xml:space="preserve">3 </w:t>
            </w:r>
            <w:r w:rsidRPr="00F205CD">
              <w:t xml:space="preserve">при температуре </w:t>
            </w:r>
            <w:r>
              <w:t>−</w:t>
            </w:r>
            <w:r w:rsidRPr="00F205CD">
              <w:t>10</w:t>
            </w:r>
            <w:r>
              <w:rPr>
                <w:lang w:val="fr-FR"/>
              </w:rPr>
              <w:t> </w:t>
            </w:r>
            <w:r>
              <w:t>°C</w:t>
            </w:r>
            <w:r w:rsidRPr="00F205CD">
              <w:t xml:space="preserve">. </w:t>
            </w:r>
          </w:p>
          <w:p w:rsidR="00B3186B" w:rsidRPr="00DE0241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i/>
              </w:rPr>
            </w:pPr>
            <w:r w:rsidRPr="00F205CD">
              <w:t>Каким будет в этом случае объем этого вещества при температуре 25</w:t>
            </w:r>
            <w:r>
              <w:rPr>
                <w:lang w:val="fr-FR"/>
              </w:rPr>
              <w:t> </w:t>
            </w:r>
            <w:r>
              <w:t>°C</w:t>
            </w:r>
            <w:r w:rsidRPr="00F205CD">
              <w:t xml:space="preserve"> (округленный до целого м</w:t>
            </w:r>
            <w:r w:rsidRPr="00F205CD">
              <w:rPr>
                <w:vertAlign w:val="superscript"/>
              </w:rPr>
              <w:t>3</w:t>
            </w:r>
            <w:r w:rsidRPr="00F205CD">
              <w:t>)? Использовать таблицы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DE0241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DD1913"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3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DD1913">
            <w:pPr>
              <w:tabs>
                <w:tab w:val="right" w:pos="1256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A</w:t>
            </w:r>
            <w:r w:rsidR="00694087">
              <w:tab/>
            </w:r>
            <w:r w:rsidRPr="00F205CD">
              <w:t>88 м</w:t>
            </w:r>
            <w:r w:rsidRPr="00937CE5">
              <w:rPr>
                <w:vertAlign w:val="superscript"/>
              </w:rPr>
              <w:t>3</w:t>
            </w:r>
          </w:p>
          <w:p w:rsidR="00B3186B" w:rsidRPr="00F205CD" w:rsidRDefault="00B3186B" w:rsidP="00DD1913">
            <w:pPr>
              <w:tabs>
                <w:tab w:val="right" w:pos="1256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B</w:t>
            </w:r>
            <w:r w:rsidR="00694087">
              <w:tab/>
            </w:r>
            <w:r w:rsidRPr="00F205CD">
              <w:t>90 м</w:t>
            </w:r>
            <w:r w:rsidRPr="00937CE5">
              <w:rPr>
                <w:vertAlign w:val="superscript"/>
              </w:rPr>
              <w:t>3</w:t>
            </w:r>
          </w:p>
          <w:p w:rsidR="00B3186B" w:rsidRPr="00F205CD" w:rsidRDefault="00B3186B" w:rsidP="00DD1913">
            <w:pPr>
              <w:tabs>
                <w:tab w:val="right" w:pos="1256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C</w:t>
            </w:r>
            <w:r w:rsidRPr="00F205CD">
              <w:tab/>
              <w:t>111 м</w:t>
            </w:r>
            <w:r w:rsidRPr="00937CE5">
              <w:rPr>
                <w:vertAlign w:val="superscript"/>
              </w:rPr>
              <w:t>3</w:t>
            </w:r>
          </w:p>
          <w:p w:rsidR="00B3186B" w:rsidRPr="00F205CD" w:rsidRDefault="00B3186B" w:rsidP="00DD1913">
            <w:pPr>
              <w:tabs>
                <w:tab w:val="right" w:pos="1256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D</w:t>
            </w:r>
            <w:r w:rsidRPr="00F205CD">
              <w:tab/>
              <w:t>113 м</w:t>
            </w:r>
            <w:r w:rsidRPr="00937CE5">
              <w:rPr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DD1913"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CH"/>
              </w:rPr>
            </w:pPr>
            <w:r w:rsidRPr="00F205CD">
              <w:lastRenderedPageBreak/>
              <w:t>23</w:t>
            </w:r>
            <w:r w:rsidRPr="00F205CD">
              <w:rPr>
                <w:lang w:val="fr-CH"/>
              </w:rPr>
              <w:t>1 04</w:t>
            </w:r>
            <w:r w:rsidRPr="00F205CD">
              <w:t>.</w:t>
            </w:r>
            <w:r w:rsidRPr="00F205CD">
              <w:rPr>
                <w:lang w:val="fr-CH"/>
              </w:rPr>
              <w:t>1</w:t>
            </w:r>
            <w:r w:rsidRPr="00F205CD">
              <w:t>-</w:t>
            </w:r>
            <w:r w:rsidRPr="00F205CD">
              <w:rPr>
                <w:lang w:val="fr-CH"/>
              </w:rPr>
              <w:t>10</w:t>
            </w:r>
          </w:p>
        </w:tc>
        <w:tc>
          <w:tcPr>
            <w:tcW w:w="55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proofErr w:type="gramStart"/>
            <w:r w:rsidRPr="00F205CD">
              <w:rPr>
                <w:i/>
                <w:lang w:val="fr-FR"/>
              </w:rPr>
              <w:t>m</w:t>
            </w:r>
            <w:proofErr w:type="gramEnd"/>
            <w:r w:rsidRPr="00F205CD">
              <w:t xml:space="preserve"> = </w:t>
            </w:r>
            <w:r w:rsidRPr="00F205CD">
              <w:rPr>
                <w:i/>
                <w:lang w:val="fr-FR"/>
              </w:rPr>
              <w:sym w:font="Symbol" w:char="F072"/>
            </w:r>
            <w:r w:rsidRPr="00F205CD">
              <w:rPr>
                <w:i/>
                <w:vertAlign w:val="subscript"/>
                <w:lang w:val="fr-FR"/>
              </w:rPr>
              <w:t>t</w:t>
            </w:r>
            <w:r w:rsidRPr="00F205CD">
              <w:rPr>
                <w:i/>
                <w:vertAlign w:val="subscript"/>
              </w:rPr>
              <w:t>1</w:t>
            </w:r>
            <w:r w:rsidRPr="00F205CD">
              <w:rPr>
                <w:i/>
              </w:rPr>
              <w:t xml:space="preserve"> . </w:t>
            </w:r>
            <w:r w:rsidRPr="00F205CD">
              <w:rPr>
                <w:i/>
                <w:lang w:val="fr-FR"/>
              </w:rPr>
              <w:t>V</w:t>
            </w:r>
            <w:r w:rsidRPr="00F205CD">
              <w:rPr>
                <w:i/>
                <w:vertAlign w:val="subscript"/>
                <w:lang w:val="fr-FR"/>
              </w:rPr>
              <w:t>t</w:t>
            </w:r>
            <w:r w:rsidRPr="00F205CD">
              <w:rPr>
                <w:i/>
                <w:vertAlign w:val="subscript"/>
              </w:rPr>
              <w:t>1</w:t>
            </w:r>
            <w:r w:rsidRPr="00F205CD">
              <w:t xml:space="preserve"> = </w:t>
            </w:r>
            <w:r w:rsidRPr="00F205CD">
              <w:rPr>
                <w:i/>
                <w:lang w:val="fr-FR"/>
              </w:rPr>
              <w:sym w:font="Symbol" w:char="F072"/>
            </w:r>
            <w:r w:rsidRPr="00F205CD">
              <w:rPr>
                <w:i/>
                <w:vertAlign w:val="subscript"/>
                <w:lang w:val="fr-FR"/>
              </w:rPr>
              <w:t>t</w:t>
            </w:r>
            <w:proofErr w:type="gramStart"/>
            <w:r w:rsidRPr="00F205CD">
              <w:rPr>
                <w:i/>
                <w:vertAlign w:val="subscript"/>
              </w:rPr>
              <w:t>2</w:t>
            </w:r>
            <w:r w:rsidRPr="00F205CD">
              <w:rPr>
                <w:i/>
              </w:rPr>
              <w:t xml:space="preserve"> .</w:t>
            </w:r>
            <w:proofErr w:type="gramEnd"/>
            <w:r w:rsidRPr="00F205CD">
              <w:rPr>
                <w:i/>
              </w:rPr>
              <w:t xml:space="preserve"> </w:t>
            </w:r>
            <w:r w:rsidRPr="00F205CD">
              <w:rPr>
                <w:i/>
                <w:lang w:val="fr-FR"/>
              </w:rPr>
              <w:t>V</w:t>
            </w:r>
            <w:r w:rsidRPr="00F205CD">
              <w:rPr>
                <w:i/>
                <w:vertAlign w:val="subscript"/>
                <w:lang w:val="fr-FR"/>
              </w:rPr>
              <w:t>t</w:t>
            </w:r>
            <w:r w:rsidRPr="00F205CD">
              <w:rPr>
                <w:i/>
                <w:vertAlign w:val="subscript"/>
              </w:rPr>
              <w:t>2</w:t>
            </w:r>
            <w:r w:rsidRPr="00F205CD">
              <w:t xml:space="preserve"> (с таблицами)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F205CD">
              <w:rPr>
                <w:lang w:val="fr-FR"/>
              </w:rPr>
              <w:t>B</w:t>
            </w:r>
          </w:p>
        </w:tc>
      </w:tr>
      <w:tr w:rsidR="00B3186B" w:rsidRPr="00F205CD" w:rsidTr="00DD1913"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530DEE" w:rsidRDefault="00B3186B" w:rsidP="00694087">
            <w:pPr>
              <w:keepNext/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Некоторое количество № ООН 1077 ПРОПИЛЕН сжиженный занимает объем 100 м</w:t>
            </w:r>
            <w:r w:rsidRPr="00F205CD">
              <w:rPr>
                <w:vertAlign w:val="superscript"/>
              </w:rPr>
              <w:t xml:space="preserve">3 </w:t>
            </w:r>
            <w:r w:rsidRPr="00F205CD">
              <w:t>при температуре 25</w:t>
            </w:r>
            <w:r>
              <w:rPr>
                <w:lang w:val="fr-FR"/>
              </w:rPr>
              <w:t> </w:t>
            </w:r>
            <w:r>
              <w:t>°C</w:t>
            </w:r>
            <w:r w:rsidRPr="00F205CD">
              <w:t xml:space="preserve">. </w:t>
            </w:r>
          </w:p>
          <w:p w:rsidR="00B3186B" w:rsidRPr="00F205CD" w:rsidRDefault="00B3186B" w:rsidP="00694087">
            <w:pPr>
              <w:keepNext/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Каким будет в этом случае объем этого вещества при температуре </w:t>
            </w:r>
            <w:r>
              <w:t>−</w:t>
            </w:r>
            <w:r w:rsidRPr="00F205CD">
              <w:t>10</w:t>
            </w:r>
            <w:r>
              <w:rPr>
                <w:lang w:val="fr-FR"/>
              </w:rPr>
              <w:t> </w:t>
            </w:r>
            <w:r>
              <w:t>°C</w:t>
            </w:r>
            <w:r w:rsidRPr="00F205CD">
              <w:t xml:space="preserve"> (округленный до целого м</w:t>
            </w:r>
            <w:r w:rsidRPr="00F205CD">
              <w:rPr>
                <w:vertAlign w:val="superscript"/>
              </w:rPr>
              <w:t>3</w:t>
            </w:r>
            <w:r w:rsidRPr="002D4143">
              <w:t>)</w:t>
            </w:r>
            <w:r w:rsidRPr="00F205CD">
              <w:t>? Использовать таблицы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</w:tr>
      <w:tr w:rsidR="00B3186B" w:rsidRPr="00F205CD" w:rsidTr="00DD1913">
        <w:tc>
          <w:tcPr>
            <w:tcW w:w="1274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33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DD1913">
            <w:pPr>
              <w:tabs>
                <w:tab w:val="right" w:pos="1265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A</w:t>
            </w:r>
            <w:r w:rsidR="00694087">
              <w:tab/>
            </w:r>
            <w:r w:rsidRPr="00F205CD">
              <w:t>88 м</w:t>
            </w:r>
            <w:r w:rsidRPr="00937CE5">
              <w:rPr>
                <w:vertAlign w:val="superscript"/>
              </w:rPr>
              <w:t>3</w:t>
            </w:r>
          </w:p>
          <w:p w:rsidR="00B3186B" w:rsidRPr="00F205CD" w:rsidRDefault="00B3186B" w:rsidP="00DD1913">
            <w:pPr>
              <w:tabs>
                <w:tab w:val="right" w:pos="1265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B</w:t>
            </w:r>
            <w:r w:rsidR="00694087">
              <w:tab/>
            </w:r>
            <w:r w:rsidRPr="00F205CD">
              <w:t>90 м</w:t>
            </w:r>
            <w:r w:rsidRPr="00937CE5">
              <w:rPr>
                <w:vertAlign w:val="superscript"/>
              </w:rPr>
              <w:t>3</w:t>
            </w:r>
          </w:p>
          <w:p w:rsidR="00B3186B" w:rsidRPr="00F205CD" w:rsidRDefault="00B3186B" w:rsidP="00DD1913">
            <w:pPr>
              <w:tabs>
                <w:tab w:val="right" w:pos="1265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C</w:t>
            </w:r>
            <w:r w:rsidRPr="00F205CD">
              <w:tab/>
              <w:t>111 м</w:t>
            </w:r>
            <w:r w:rsidRPr="00937CE5">
              <w:rPr>
                <w:vertAlign w:val="superscript"/>
              </w:rPr>
              <w:t>3</w:t>
            </w:r>
          </w:p>
          <w:p w:rsidR="00B3186B" w:rsidRPr="00F205CD" w:rsidRDefault="00B3186B" w:rsidP="00DD1913">
            <w:pPr>
              <w:tabs>
                <w:tab w:val="right" w:pos="1265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D</w:t>
            </w:r>
            <w:r w:rsidRPr="00F205CD">
              <w:tab/>
              <w:t>113 м</w:t>
            </w:r>
            <w:r w:rsidRPr="00937CE5">
              <w:rPr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</w:tbl>
    <w:p w:rsidR="00B3186B" w:rsidRPr="00CE4715" w:rsidRDefault="00B3186B" w:rsidP="00B3186B">
      <w:pPr>
        <w:tabs>
          <w:tab w:val="left" w:pos="567"/>
          <w:tab w:val="left" w:pos="1134"/>
          <w:tab w:val="left" w:pos="1701"/>
          <w:tab w:val="left" w:pos="2268"/>
          <w:tab w:val="left" w:pos="6237"/>
        </w:tabs>
        <w:spacing w:line="288" w:lineRule="auto"/>
        <w:rPr>
          <w:b/>
          <w:bCs/>
          <w:sz w:val="24"/>
        </w:rPr>
      </w:pPr>
      <w:r>
        <w:rPr>
          <w:b/>
          <w:bCs/>
          <w:sz w:val="24"/>
        </w:rPr>
        <w:br w:type="page"/>
      </w:r>
    </w:p>
    <w:tbl>
      <w:tblPr>
        <w:tblW w:w="8511" w:type="dxa"/>
        <w:tblInd w:w="113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29"/>
        <w:gridCol w:w="5317"/>
        <w:gridCol w:w="1665"/>
      </w:tblGrid>
      <w:tr w:rsidR="00B3186B" w:rsidRPr="002D4143" w:rsidTr="00DD1913">
        <w:trPr>
          <w:tblHeader/>
        </w:trPr>
        <w:tc>
          <w:tcPr>
            <w:tcW w:w="1701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5913B8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6237"/>
                <w:tab w:val="left" w:pos="8505"/>
              </w:tabs>
              <w:spacing w:before="120" w:after="120" w:line="240" w:lineRule="auto"/>
              <w:rPr>
                <w:b/>
                <w:sz w:val="28"/>
                <w:szCs w:val="28"/>
              </w:rPr>
            </w:pPr>
            <w:r w:rsidRPr="005913B8">
              <w:rPr>
                <w:b/>
                <w:sz w:val="28"/>
                <w:szCs w:val="28"/>
              </w:rPr>
              <w:lastRenderedPageBreak/>
              <w:t>Знания по физике и химии</w:t>
            </w:r>
          </w:p>
          <w:p w:rsidR="00B3186B" w:rsidRPr="005913B8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120" w:after="120" w:line="240" w:lineRule="auto"/>
            </w:pPr>
            <w:r w:rsidRPr="005913B8">
              <w:rPr>
                <w:b/>
              </w:rPr>
              <w:t>Целевая тема 5: Критическое давление и температура</w:t>
            </w:r>
          </w:p>
        </w:tc>
      </w:tr>
      <w:tr w:rsidR="00B3186B" w:rsidRPr="005913B8" w:rsidTr="00DD1913">
        <w:trPr>
          <w:tblHeader/>
        </w:trPr>
        <w:tc>
          <w:tcPr>
            <w:tcW w:w="156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5913B8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40" w:after="120" w:line="200" w:lineRule="exact"/>
              <w:rPr>
                <w:i/>
                <w:sz w:val="16"/>
              </w:rPr>
            </w:pPr>
            <w:r w:rsidRPr="005913B8">
              <w:rPr>
                <w:i/>
                <w:sz w:val="16"/>
              </w:rPr>
              <w:t>Номер</w:t>
            </w:r>
          </w:p>
        </w:tc>
        <w:tc>
          <w:tcPr>
            <w:tcW w:w="54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5913B8" w:rsidRDefault="00B3186B" w:rsidP="00694087">
            <w:pPr>
              <w:tabs>
                <w:tab w:val="left" w:pos="832"/>
                <w:tab w:val="center" w:pos="4153"/>
                <w:tab w:val="right" w:pos="8306"/>
              </w:tabs>
              <w:spacing w:before="40" w:after="120" w:line="200" w:lineRule="exact"/>
              <w:rPr>
                <w:i/>
                <w:sz w:val="16"/>
              </w:rPr>
            </w:pPr>
            <w:r w:rsidRPr="005913B8">
              <w:rPr>
                <w:i/>
                <w:sz w:val="16"/>
              </w:rPr>
              <w:t>Источник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5913B8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00" w:lineRule="exact"/>
              <w:rPr>
                <w:i/>
                <w:sz w:val="16"/>
              </w:rPr>
            </w:pPr>
            <w:r w:rsidRPr="005913B8">
              <w:rPr>
                <w:i/>
                <w:sz w:val="16"/>
              </w:rPr>
              <w:t>Правильный ответ</w:t>
            </w:r>
          </w:p>
        </w:tc>
      </w:tr>
      <w:tr w:rsidR="00B3186B" w:rsidRPr="00F205CD" w:rsidTr="00DD1913">
        <w:tc>
          <w:tcPr>
            <w:tcW w:w="1562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1 05</w:t>
            </w:r>
            <w:r w:rsidRPr="00F205CD">
              <w:t>.</w:t>
            </w:r>
            <w:r w:rsidRPr="00F205CD">
              <w:rPr>
                <w:lang w:val="fr-CH"/>
              </w:rPr>
              <w:t>0</w:t>
            </w:r>
            <w:r w:rsidRPr="00F205CD">
              <w:t>-0</w:t>
            </w:r>
            <w:r w:rsidRPr="00F205CD">
              <w:rPr>
                <w:lang w:val="fr-CH"/>
              </w:rPr>
              <w:t>1</w:t>
            </w:r>
          </w:p>
        </w:tc>
        <w:tc>
          <w:tcPr>
            <w:tcW w:w="543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Критическое давление и</w:t>
            </w:r>
            <w:r w:rsidRPr="00D6010A">
              <w:t xml:space="preserve"> </w:t>
            </w:r>
            <w:r w:rsidRPr="00F205CD">
              <w:t>критическая температура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A</w:t>
            </w:r>
          </w:p>
        </w:tc>
      </w:tr>
      <w:tr w:rsidR="00B3186B" w:rsidRPr="00F205CD" w:rsidTr="00DD1913">
        <w:tc>
          <w:tcPr>
            <w:tcW w:w="156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  <w:tc>
          <w:tcPr>
            <w:tcW w:w="543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530DEE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ПРОПАН (№ ООН 1978) имеет критическую температуру 97</w:t>
            </w:r>
            <w:r>
              <w:t> </w:t>
            </w:r>
            <w:r w:rsidRPr="009E61B9">
              <w:t>°</w:t>
            </w:r>
            <w:r>
              <w:rPr>
                <w:lang w:val="fr-FR"/>
              </w:rPr>
              <w:t>C</w:t>
            </w:r>
            <w:r w:rsidRPr="00F205CD">
              <w:t xml:space="preserve">, температуру кипения </w:t>
            </w:r>
            <w:r>
              <w:t>−</w:t>
            </w:r>
            <w:r w:rsidRPr="00F205CD">
              <w:t>42</w:t>
            </w:r>
            <w:r>
              <w:t> </w:t>
            </w:r>
            <w:r w:rsidRPr="009E61B9">
              <w:t>°</w:t>
            </w:r>
            <w:r>
              <w:rPr>
                <w:lang w:val="fr-FR"/>
              </w:rPr>
              <w:t>C</w:t>
            </w:r>
            <w:r w:rsidRPr="00F205CD">
              <w:t xml:space="preserve"> и критическое давление 4</w:t>
            </w:r>
            <w:r>
              <w:t> </w:t>
            </w:r>
            <w:r w:rsidRPr="00F205CD">
              <w:t>2</w:t>
            </w:r>
            <w:r>
              <w:t>00</w:t>
            </w:r>
            <w:r w:rsidR="00694087">
              <w:t> кПа</w:t>
            </w:r>
            <w:r w:rsidRPr="00F205CD">
              <w:t xml:space="preserve">. Необходимо довести пропан до жидкого состояния посредством увеличения давления. </w:t>
            </w:r>
          </w:p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В каком единственном из перечисленных ниже случаев это возможно?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7941A8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DD1913"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A</w:t>
            </w:r>
            <w:r w:rsidRPr="00F205CD">
              <w:tab/>
              <w:t>При</w:t>
            </w:r>
            <w:proofErr w:type="gramEnd"/>
            <w:r w:rsidRPr="00F205CD">
              <w:t xml:space="preserve"> температуре ниже 97</w:t>
            </w:r>
            <w:r>
              <w:t> °C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B</w:t>
            </w:r>
            <w:r w:rsidRPr="00F205CD">
              <w:tab/>
              <w:t>При</w:t>
            </w:r>
            <w:proofErr w:type="gramEnd"/>
            <w:r w:rsidRPr="00F205CD">
              <w:t xml:space="preserve"> температуре выше </w:t>
            </w:r>
            <w:r>
              <w:t>−</w:t>
            </w:r>
            <w:r w:rsidRPr="00F205CD">
              <w:t>42</w:t>
            </w:r>
            <w:r>
              <w:t> °C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>
              <w:t>C</w:t>
            </w:r>
            <w:r>
              <w:tab/>
              <w:t>При</w:t>
            </w:r>
            <w:proofErr w:type="gramEnd"/>
            <w:r>
              <w:t xml:space="preserve"> давлении выше 4 200</w:t>
            </w:r>
            <w:r w:rsidR="00694087">
              <w:t> кПа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D</w:t>
            </w:r>
            <w:r w:rsidRPr="00F205CD">
              <w:tab/>
              <w:t>При</w:t>
            </w:r>
            <w:proofErr w:type="gramEnd"/>
            <w:r w:rsidRPr="00F205CD">
              <w:t xml:space="preserve"> давлении выше атмосферного давления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DD1913"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1 05</w:t>
            </w:r>
            <w:r w:rsidRPr="00F205CD">
              <w:t>.</w:t>
            </w:r>
            <w:r w:rsidRPr="00F205CD">
              <w:rPr>
                <w:lang w:val="fr-CH"/>
              </w:rPr>
              <w:t>0</w:t>
            </w:r>
            <w:r w:rsidRPr="00F205CD">
              <w:t>-0</w:t>
            </w:r>
            <w:r w:rsidRPr="00F205CD">
              <w:rPr>
                <w:lang w:val="fr-CH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F205CD">
              <w:t>Критическое давление и критическая температура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C</w:t>
            </w:r>
          </w:p>
        </w:tc>
      </w:tr>
      <w:tr w:rsidR="00B3186B" w:rsidRPr="00F205CD" w:rsidTr="00DD1913"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530DEE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ВИНИЛХЛОРИД СТАБИЛИЗИРОВАННЫЙ (№ ООН 1086) имеет критическое давление 5</w:t>
            </w:r>
            <w:r>
              <w:t> </w:t>
            </w:r>
            <w:r w:rsidRPr="00F205CD">
              <w:t>6</w:t>
            </w:r>
            <w:r>
              <w:t>00</w:t>
            </w:r>
            <w:r w:rsidR="00694087">
              <w:t> кПа</w:t>
            </w:r>
            <w:r w:rsidRPr="00F205CD">
              <w:t xml:space="preserve">, температуру кипения </w:t>
            </w:r>
            <w:r>
              <w:t>−</w:t>
            </w:r>
            <w:r w:rsidRPr="00F205CD">
              <w:t>14</w:t>
            </w:r>
            <w:r>
              <w:t> °C</w:t>
            </w:r>
            <w:r w:rsidRPr="00F205CD">
              <w:t xml:space="preserve"> и критическую температуру </w:t>
            </w:r>
            <w:r w:rsidR="006629C1">
              <w:t>15</w:t>
            </w:r>
            <w:r w:rsidRPr="00F205CD">
              <w:t>6,6</w:t>
            </w:r>
            <w:r>
              <w:rPr>
                <w:lang w:val="fr-FR"/>
              </w:rPr>
              <w:t> </w:t>
            </w:r>
            <w:r>
              <w:t>°C</w:t>
            </w:r>
            <w:r w:rsidRPr="00F205CD">
              <w:t xml:space="preserve">. 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Какое из нижеследующих утверждений правильно?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DD1913"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B07CDE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rPr>
                <w:lang w:val="fr-FR"/>
              </w:rPr>
              <w:t>A</w:t>
            </w:r>
            <w:r w:rsidRPr="00F205CD">
              <w:tab/>
              <w:t>Винилхлорид может перевозиться при температуре окружающей среды</w:t>
            </w:r>
            <w:r>
              <w:t>, в том числе</w:t>
            </w:r>
            <w:r w:rsidRPr="00F205CD">
              <w:t xml:space="preserve"> в цистернах под давлением</w:t>
            </w:r>
            <w:r>
              <w:t>, исключительно</w:t>
            </w:r>
            <w:r w:rsidRPr="00F205CD">
              <w:t xml:space="preserve"> в </w:t>
            </w:r>
            <w:r>
              <w:t xml:space="preserve">газообразном </w:t>
            </w:r>
            <w:r w:rsidRPr="00F205CD">
              <w:t>состоянии</w:t>
            </w:r>
          </w:p>
          <w:p w:rsidR="00B3186B" w:rsidRPr="00B07CDE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rPr>
                <w:lang w:val="fr-FR"/>
              </w:rPr>
              <w:t>B</w:t>
            </w:r>
            <w:r w:rsidRPr="00F205CD">
              <w:tab/>
              <w:t>Винилхлорид может быть доведен до жидкого состояния только при температуре окружающей среды и давлении более 5</w:t>
            </w:r>
            <w:r>
              <w:t> </w:t>
            </w:r>
            <w:r w:rsidRPr="00F205CD">
              <w:t>6</w:t>
            </w:r>
            <w:r>
              <w:t>00</w:t>
            </w:r>
            <w:r w:rsidR="00694087">
              <w:t> кПа</w:t>
            </w:r>
          </w:p>
          <w:p w:rsidR="00B3186B" w:rsidRPr="00B07CDE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rPr>
                <w:lang w:val="fr-FR"/>
              </w:rPr>
              <w:t>C</w:t>
            </w:r>
            <w:r w:rsidRPr="00F205CD">
              <w:tab/>
              <w:t xml:space="preserve">Винилхлорид может перевозиться при атмосферном давлении в жидком состоянии </w:t>
            </w:r>
            <w:del w:id="17" w:author="Larisa Maykovskaya" w:date="2018-11-06T11:41:00Z">
              <w:r w:rsidR="002B067D" w:rsidDel="002B067D">
                <w:delText xml:space="preserve">при температуре </w:delText>
              </w:r>
            </w:del>
            <w:ins w:id="18" w:author="Larisa Maykovskaya" w:date="2018-11-06T11:41:00Z">
              <w:r w:rsidR="002B067D">
                <w:t>ниже температуры</w:t>
              </w:r>
              <w:r w:rsidR="002B067D" w:rsidRPr="00F205CD">
                <w:t xml:space="preserve"> </w:t>
              </w:r>
            </w:ins>
            <w:r w:rsidRPr="00F205CD">
              <w:t>кипе</w:t>
            </w:r>
            <w:r>
              <w:t>ния</w:t>
            </w:r>
          </w:p>
          <w:p w:rsidR="00B3186B" w:rsidRPr="00B07CDE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rPr>
                <w:lang w:val="fr-FR"/>
              </w:rPr>
              <w:t>D</w:t>
            </w:r>
            <w:r w:rsidRPr="00F205CD">
              <w:tab/>
              <w:t>Винилхлорид может быть доведен до жидкого состояния только при температуре выше 156,6</w:t>
            </w:r>
            <w:r>
              <w:t> °C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DD1913"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1 05</w:t>
            </w:r>
            <w:r w:rsidRPr="00F205CD">
              <w:t>.</w:t>
            </w:r>
            <w:r w:rsidRPr="00F205CD">
              <w:rPr>
                <w:lang w:val="fr-CH"/>
              </w:rPr>
              <w:t>0</w:t>
            </w:r>
            <w:r w:rsidRPr="00F205CD">
              <w:t>-0</w:t>
            </w:r>
            <w:r w:rsidRPr="00F205CD">
              <w:rPr>
                <w:lang w:val="fr-CH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Критическое давление и критическая температура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B</w:t>
            </w:r>
          </w:p>
        </w:tc>
      </w:tr>
      <w:tr w:rsidR="00B3186B" w:rsidRPr="00F205CD" w:rsidTr="00DD1913">
        <w:tc>
          <w:tcPr>
            <w:tcW w:w="156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530DEE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БУТАН (№ ООН 1011) имеет температуру кипения 0</w:t>
            </w:r>
            <w:r>
              <w:t> </w:t>
            </w:r>
            <w:r w:rsidRPr="009E61B9">
              <w:t>°</w:t>
            </w:r>
            <w:r>
              <w:rPr>
                <w:lang w:val="fr-FR"/>
              </w:rPr>
              <w:t>C</w:t>
            </w:r>
            <w:r w:rsidRPr="00F205CD">
              <w:t>, критическую температуру 153</w:t>
            </w:r>
            <w:r>
              <w:t> </w:t>
            </w:r>
            <w:r w:rsidRPr="009E61B9">
              <w:t>°</w:t>
            </w:r>
            <w:r>
              <w:rPr>
                <w:lang w:val="fr-FR"/>
              </w:rPr>
              <w:t>C</w:t>
            </w:r>
            <w:r w:rsidRPr="00F205CD">
              <w:t xml:space="preserve"> и критическое давление 3</w:t>
            </w:r>
            <w:r>
              <w:t> </w:t>
            </w:r>
            <w:r w:rsidRPr="00F205CD">
              <w:t>7</w:t>
            </w:r>
            <w:r>
              <w:t>00</w:t>
            </w:r>
            <w:r w:rsidR="00694087">
              <w:t> кПа</w:t>
            </w:r>
            <w:r w:rsidRPr="00F205CD">
              <w:t xml:space="preserve">. </w:t>
            </w:r>
          </w:p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Какое из нижеследующих утверждений правильно?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DD1913"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DD1913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B07CDE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rPr>
                <w:lang w:val="fr-FR"/>
              </w:rPr>
              <w:t>A</w:t>
            </w:r>
            <w:r>
              <w:tab/>
            </w:r>
            <w:r w:rsidRPr="00F205CD">
              <w:t>Бутан может перевозиться в жидком состоянии при температуре выше 153</w:t>
            </w:r>
            <w:r>
              <w:t> °C</w:t>
            </w:r>
          </w:p>
          <w:p w:rsidR="00B3186B" w:rsidRPr="00B07CDE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rPr>
                <w:lang w:val="fr-FR"/>
              </w:rPr>
              <w:t>B</w:t>
            </w:r>
            <w:r w:rsidRPr="00F205CD">
              <w:tab/>
              <w:t>Бутан может быть доведен до жидкого состояния посредством повышения давления при температуре ниже 153</w:t>
            </w:r>
            <w:r>
              <w:rPr>
                <w:lang w:val="fr-FR"/>
              </w:rPr>
              <w:t> </w:t>
            </w:r>
            <w:r>
              <w:t>°C</w:t>
            </w:r>
          </w:p>
          <w:p w:rsidR="00B3186B" w:rsidRPr="00B07CDE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rPr>
                <w:lang w:val="fr-FR"/>
              </w:rPr>
              <w:t>C</w:t>
            </w:r>
            <w:r w:rsidRPr="00F205CD">
              <w:tab/>
              <w:t>Бутан может быть доведен до жидкого состояния лишь при давлении более 3</w:t>
            </w:r>
            <w:r>
              <w:t> </w:t>
            </w:r>
            <w:r w:rsidRPr="00F205CD">
              <w:t>7</w:t>
            </w:r>
            <w:r>
              <w:t>00</w:t>
            </w:r>
            <w:r w:rsidR="00694087">
              <w:t> кПа</w:t>
            </w:r>
          </w:p>
          <w:p w:rsidR="00B3186B" w:rsidRPr="00B07CDE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rPr>
                <w:lang w:val="fr-FR"/>
              </w:rPr>
              <w:t>D</w:t>
            </w:r>
            <w:r w:rsidRPr="00F205CD">
              <w:tab/>
              <w:t>Бутан не может быть доведен до жидкого с</w:t>
            </w:r>
            <w:r>
              <w:t>остояния посредством охлаждения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DD1913"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DD1913">
            <w:pPr>
              <w:pageBreakBefore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lastRenderedPageBreak/>
              <w:t>23</w:t>
            </w:r>
            <w:r w:rsidRPr="00F205CD">
              <w:rPr>
                <w:lang w:val="fr-CH"/>
              </w:rPr>
              <w:t>1 05</w:t>
            </w:r>
            <w:r w:rsidRPr="00F205CD">
              <w:t>.</w:t>
            </w:r>
            <w:r w:rsidRPr="00F205CD">
              <w:rPr>
                <w:lang w:val="fr-CH"/>
              </w:rPr>
              <w:t>0</w:t>
            </w:r>
            <w:r w:rsidRPr="00F205CD">
              <w:t>-0</w:t>
            </w:r>
            <w:r w:rsidRPr="00F205CD">
              <w:rPr>
                <w:lang w:val="fr-CH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F205CD">
              <w:t>Критическое давление и критическая температура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A</w:t>
            </w:r>
          </w:p>
        </w:tc>
      </w:tr>
      <w:tr w:rsidR="00B3186B" w:rsidRPr="00F205CD" w:rsidTr="00DD1913">
        <w:tc>
          <w:tcPr>
            <w:tcW w:w="156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67044E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АММИАК БЕЗВОДНЫЙ (№ ООН 1005) имеет критическую температуру 132</w:t>
            </w:r>
            <w:r>
              <w:rPr>
                <w:lang w:val="fr-FR"/>
              </w:rPr>
              <w:t> </w:t>
            </w:r>
            <w:r>
              <w:t>°C</w:t>
            </w:r>
            <w:r w:rsidRPr="00F205CD">
              <w:t>, критическое давление 11</w:t>
            </w:r>
            <w:r>
              <w:t> </w:t>
            </w:r>
            <w:r w:rsidRPr="00F205CD">
              <w:t>5</w:t>
            </w:r>
            <w:r>
              <w:t>00</w:t>
            </w:r>
            <w:r w:rsidR="00694087">
              <w:t> кПа</w:t>
            </w:r>
            <w:r w:rsidRPr="00F205CD" w:rsidDel="008224BA">
              <w:t xml:space="preserve"> </w:t>
            </w:r>
            <w:r w:rsidRPr="00F205CD">
              <w:t xml:space="preserve">и температуру кипения </w:t>
            </w:r>
            <w:r>
              <w:t>−</w:t>
            </w:r>
            <w:r w:rsidRPr="00F205CD">
              <w:t>33</w:t>
            </w:r>
            <w:r>
              <w:rPr>
                <w:lang w:val="fr-FR"/>
              </w:rPr>
              <w:t> </w:t>
            </w:r>
            <w:r>
              <w:t>°C</w:t>
            </w:r>
            <w:r w:rsidRPr="00F205CD">
              <w:t xml:space="preserve">. </w:t>
            </w:r>
          </w:p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В каких единственных из</w:t>
            </w:r>
            <w:r>
              <w:rPr>
                <w:lang w:val="en-US"/>
              </w:rPr>
              <w:t> </w:t>
            </w:r>
            <w:r w:rsidRPr="00F205CD">
              <w:t>перечисленных ниже условий аммиак может быть доведен до жидкого состояния?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67044E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</w:tr>
      <w:tr w:rsidR="00B3186B" w:rsidRPr="00F205CD" w:rsidTr="00DD1913">
        <w:tc>
          <w:tcPr>
            <w:tcW w:w="1562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A</w:t>
            </w:r>
            <w:r w:rsidRPr="00F205CD">
              <w:tab/>
              <w:t>В условиях</w:t>
            </w:r>
            <w:proofErr w:type="gramEnd"/>
            <w:r w:rsidRPr="00F205CD">
              <w:t xml:space="preserve"> повышения давления при температуре ниже 132</w:t>
            </w:r>
            <w:r>
              <w:t> °C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B</w:t>
            </w:r>
            <w:r w:rsidRPr="00F205CD">
              <w:tab/>
              <w:t>В условиях</w:t>
            </w:r>
            <w:proofErr w:type="gramEnd"/>
            <w:r w:rsidRPr="00F205CD">
              <w:t xml:space="preserve"> повышения давления при температуре выше 132</w:t>
            </w:r>
            <w:r>
              <w:t> °C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C</w:t>
            </w:r>
            <w:r w:rsidRPr="00F205CD">
              <w:tab/>
              <w:t>В условиях</w:t>
            </w:r>
            <w:proofErr w:type="gramEnd"/>
            <w:r w:rsidRPr="00F205CD">
              <w:t xml:space="preserve"> создания давления боле</w:t>
            </w:r>
            <w:r>
              <w:t>е 11 500</w:t>
            </w:r>
            <w:r w:rsidR="00694087">
              <w:t> кПа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D</w:t>
            </w:r>
            <w:r w:rsidRPr="00F205CD">
              <w:tab/>
              <w:t>В условиях</w:t>
            </w:r>
            <w:proofErr w:type="gramEnd"/>
            <w:r>
              <w:t xml:space="preserve"> создания давления более 100</w:t>
            </w:r>
            <w:r w:rsidR="00694087">
              <w:t> кПа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</w:tbl>
    <w:p w:rsidR="00B3186B" w:rsidRPr="00CE4715" w:rsidRDefault="00B3186B" w:rsidP="00B3186B">
      <w:pPr>
        <w:tabs>
          <w:tab w:val="left" w:pos="567"/>
          <w:tab w:val="left" w:pos="1134"/>
          <w:tab w:val="left" w:pos="1701"/>
          <w:tab w:val="left" w:pos="2268"/>
          <w:tab w:val="left" w:pos="6237"/>
        </w:tabs>
        <w:spacing w:line="288" w:lineRule="auto"/>
        <w:rPr>
          <w:sz w:val="24"/>
        </w:rPr>
      </w:pPr>
      <w:r>
        <w:rPr>
          <w:sz w:val="24"/>
        </w:rPr>
        <w:br w:type="page"/>
      </w:r>
    </w:p>
    <w:tbl>
      <w:tblPr>
        <w:tblW w:w="8505" w:type="dxa"/>
        <w:tblInd w:w="113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65"/>
        <w:gridCol w:w="5676"/>
        <w:gridCol w:w="1664"/>
      </w:tblGrid>
      <w:tr w:rsidR="00B3186B" w:rsidRPr="002D4143" w:rsidTr="00DD1913">
        <w:trPr>
          <w:tblHeader/>
        </w:trPr>
        <w:tc>
          <w:tcPr>
            <w:tcW w:w="8505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D57EF1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6237"/>
                <w:tab w:val="left" w:pos="8505"/>
              </w:tabs>
              <w:spacing w:before="120" w:after="120" w:line="240" w:lineRule="auto"/>
              <w:rPr>
                <w:b/>
                <w:sz w:val="28"/>
                <w:szCs w:val="28"/>
              </w:rPr>
            </w:pPr>
            <w:r w:rsidRPr="00D57EF1">
              <w:rPr>
                <w:b/>
                <w:sz w:val="28"/>
                <w:szCs w:val="28"/>
              </w:rPr>
              <w:lastRenderedPageBreak/>
              <w:t>Знания по физике и химии</w:t>
            </w:r>
          </w:p>
          <w:p w:rsidR="00B3186B" w:rsidRPr="00D57EF1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120" w:after="120" w:line="240" w:lineRule="auto"/>
            </w:pPr>
            <w:r w:rsidRPr="00D57EF1">
              <w:rPr>
                <w:b/>
              </w:rPr>
              <w:t>Целевая тема 6.1: Полимеризация</w:t>
            </w:r>
            <w:r w:rsidRPr="00D57EF1">
              <w:rPr>
                <w:b/>
              </w:rPr>
              <w:br/>
              <w:t>Теоретические вопросы</w:t>
            </w:r>
          </w:p>
        </w:tc>
      </w:tr>
      <w:tr w:rsidR="00B3186B" w:rsidRPr="00D57EF1" w:rsidTr="00DD1913">
        <w:trPr>
          <w:tblHeader/>
        </w:trPr>
        <w:tc>
          <w:tcPr>
            <w:tcW w:w="116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D57EF1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D57EF1">
              <w:rPr>
                <w:i/>
                <w:sz w:val="16"/>
              </w:rPr>
              <w:t>Номер</w:t>
            </w:r>
          </w:p>
        </w:tc>
        <w:tc>
          <w:tcPr>
            <w:tcW w:w="56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D57EF1" w:rsidRDefault="00B3186B" w:rsidP="00694087">
            <w:pPr>
              <w:tabs>
                <w:tab w:val="left" w:pos="832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D57EF1">
              <w:rPr>
                <w:i/>
                <w:sz w:val="16"/>
              </w:rPr>
              <w:t>Источник</w:t>
            </w:r>
          </w:p>
        </w:tc>
        <w:tc>
          <w:tcPr>
            <w:tcW w:w="166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D57EF1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D57EF1">
              <w:rPr>
                <w:i/>
                <w:sz w:val="16"/>
              </w:rPr>
              <w:t>Правильный ответ</w:t>
            </w:r>
          </w:p>
        </w:tc>
      </w:tr>
      <w:tr w:rsidR="00B3186B" w:rsidRPr="00F205CD" w:rsidTr="00DD1913">
        <w:tc>
          <w:tcPr>
            <w:tcW w:w="116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1 06</w:t>
            </w:r>
            <w:r w:rsidRPr="00F205CD">
              <w:t>.</w:t>
            </w:r>
            <w:r w:rsidRPr="00F205CD">
              <w:rPr>
                <w:lang w:val="fr-CH"/>
              </w:rPr>
              <w:t>1</w:t>
            </w:r>
            <w:r w:rsidRPr="00F205CD">
              <w:t>-0</w:t>
            </w:r>
            <w:r w:rsidRPr="00F205CD">
              <w:rPr>
                <w:lang w:val="fr-CH"/>
              </w:rPr>
              <w:t>1</w:t>
            </w:r>
          </w:p>
        </w:tc>
        <w:tc>
          <w:tcPr>
            <w:tcW w:w="567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F205CD">
              <w:t>Полимеризация</w:t>
            </w:r>
          </w:p>
        </w:tc>
        <w:tc>
          <w:tcPr>
            <w:tcW w:w="166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C</w:t>
            </w:r>
          </w:p>
        </w:tc>
      </w:tr>
      <w:tr w:rsidR="00B3186B" w:rsidRPr="00F205CD" w:rsidTr="00DD1913"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Что такое полимеризация?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DD1913"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730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A</w:t>
            </w:r>
            <w:r w:rsidRPr="00F205CD">
              <w:tab/>
              <w:t>Химическая реакция, в ходе которой вещество</w:t>
            </w:r>
            <w:r>
              <w:t xml:space="preserve"> горит в воздухе, выделяя тепло</w:t>
            </w:r>
          </w:p>
          <w:p w:rsidR="00B3186B" w:rsidRPr="00730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B</w:t>
            </w:r>
            <w:r w:rsidRPr="00F205CD">
              <w:tab/>
              <w:t>Химическая реакция, в ходе которой химическое соединение самопроиз</w:t>
            </w:r>
            <w:r>
              <w:t>вольно разлагается, образуя газ</w:t>
            </w:r>
          </w:p>
          <w:p w:rsidR="00B3186B" w:rsidRPr="00730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C</w:t>
            </w:r>
            <w:r w:rsidRPr="00F205CD">
              <w:tab/>
              <w:t>Химическая реакция, в ходе которой молекулы вещества соединя</w:t>
            </w:r>
            <w:r>
              <w:t>ются между собой, выделяя тепло</w:t>
            </w:r>
          </w:p>
          <w:p w:rsidR="00B3186B" w:rsidRPr="00730919" w:rsidRDefault="00B3186B" w:rsidP="00694087">
            <w:pPr>
              <w:tabs>
                <w:tab w:val="left" w:pos="376"/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D</w:t>
            </w:r>
            <w:r w:rsidRPr="00F205CD">
              <w:tab/>
              <w:t>Химическая реакция, в ходе которой вещество реагиру</w:t>
            </w:r>
            <w:r>
              <w:t>ет с водой с образованием тепла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DD1913"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1 06</w:t>
            </w:r>
            <w:r w:rsidRPr="00F205CD">
              <w:t>.</w:t>
            </w:r>
            <w:r w:rsidRPr="00F205CD">
              <w:rPr>
                <w:lang w:val="fr-CH"/>
              </w:rPr>
              <w:t>1</w:t>
            </w:r>
            <w:r w:rsidRPr="00F205CD">
              <w:t>-0</w:t>
            </w:r>
            <w:r w:rsidRPr="00F205CD">
              <w:rPr>
                <w:lang w:val="fr-CH"/>
              </w:rPr>
              <w:t>2</w:t>
            </w:r>
          </w:p>
        </w:tc>
        <w:tc>
          <w:tcPr>
            <w:tcW w:w="5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  <w:rPr>
                <w:lang w:val="fr-FR"/>
              </w:rPr>
            </w:pPr>
            <w:r w:rsidRPr="00F205CD">
              <w:t>Полимеризация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A</w:t>
            </w:r>
          </w:p>
        </w:tc>
      </w:tr>
      <w:tr w:rsidR="00B3186B" w:rsidRPr="00F205CD" w:rsidTr="00DD1913"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Что приводит к полимеризации?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DD1913"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730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A</w:t>
            </w:r>
            <w:r w:rsidRPr="00F205CD">
              <w:tab/>
              <w:t>Наличие кислород</w:t>
            </w:r>
            <w:r>
              <w:t>а или иного источника радикалов</w:t>
            </w:r>
          </w:p>
          <w:p w:rsidR="00B3186B" w:rsidRPr="00730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B</w:t>
            </w:r>
            <w:r w:rsidRPr="00F205CD">
              <w:tab/>
              <w:t xml:space="preserve">Действие слишком большого </w:t>
            </w:r>
            <w:r w:rsidRPr="008224BA">
              <w:t>разряжения</w:t>
            </w:r>
          </w:p>
          <w:p w:rsidR="00B3186B" w:rsidRPr="00730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C</w:t>
            </w:r>
            <w:r w:rsidRPr="00F205CD">
              <w:tab/>
              <w:t xml:space="preserve">Наличие воды в веществе, которое способно </w:t>
            </w:r>
            <w:proofErr w:type="spellStart"/>
            <w:r w:rsidRPr="00F205CD">
              <w:t>полимеризо</w:t>
            </w:r>
            <w:r>
              <w:t>ваться</w:t>
            </w:r>
            <w:proofErr w:type="spellEnd"/>
          </w:p>
          <w:p w:rsidR="00B3186B" w:rsidRPr="00730919" w:rsidRDefault="00B3186B" w:rsidP="00694087">
            <w:pPr>
              <w:tabs>
                <w:tab w:val="left" w:pos="376"/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D</w:t>
            </w:r>
            <w:r w:rsidRPr="00F205CD">
              <w:tab/>
              <w:t xml:space="preserve">Накачка вещества, способного </w:t>
            </w:r>
            <w:proofErr w:type="spellStart"/>
            <w:r w:rsidRPr="00F205CD">
              <w:t>полимеризоваться</w:t>
            </w:r>
            <w:proofErr w:type="spellEnd"/>
            <w:r w:rsidRPr="00F205CD">
              <w:t>, с большо</w:t>
            </w:r>
            <w:r>
              <w:t>й скоростью в грузовой танк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DD1913"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23</w:t>
            </w:r>
            <w:r w:rsidRPr="00F205CD">
              <w:rPr>
                <w:lang w:val="fr-CH"/>
              </w:rPr>
              <w:t>1 06</w:t>
            </w:r>
            <w:r w:rsidRPr="00F205CD">
              <w:t>.</w:t>
            </w:r>
            <w:r w:rsidRPr="00F205CD">
              <w:rPr>
                <w:lang w:val="fr-CH"/>
              </w:rPr>
              <w:t>1</w:t>
            </w:r>
            <w:r w:rsidRPr="00F205CD">
              <w:t>-0</w:t>
            </w:r>
            <w:r w:rsidRPr="00F205CD">
              <w:rPr>
                <w:lang w:val="fr-CH"/>
              </w:rPr>
              <w:t>3</w:t>
            </w:r>
          </w:p>
        </w:tc>
        <w:tc>
          <w:tcPr>
            <w:tcW w:w="5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F205CD">
              <w:t>Полимеризация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F205CD">
              <w:rPr>
                <w:lang w:val="fr-FR"/>
              </w:rPr>
              <w:t>B</w:t>
            </w:r>
          </w:p>
        </w:tc>
      </w:tr>
      <w:tr w:rsidR="00B3186B" w:rsidRPr="00F205CD" w:rsidTr="00DD1913"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Чем характеризуется самопроизвольная полимеризация?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DD1913"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730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A</w:t>
            </w:r>
            <w:r>
              <w:tab/>
              <w:t>Образованием паров</w:t>
            </w:r>
          </w:p>
          <w:p w:rsidR="00B3186B" w:rsidRPr="00730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B</w:t>
            </w:r>
            <w:r w:rsidRPr="00F205CD">
              <w:tab/>
            </w:r>
            <w:r>
              <w:t>Повышением температуры жидкости</w:t>
            </w:r>
          </w:p>
          <w:p w:rsidR="00B3186B" w:rsidRPr="00730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C</w:t>
            </w:r>
            <w:r>
              <w:tab/>
              <w:t>Падением температуры жидкости</w:t>
            </w:r>
          </w:p>
          <w:p w:rsidR="00B3186B" w:rsidRPr="00730919" w:rsidRDefault="00B3186B" w:rsidP="00694087">
            <w:pPr>
              <w:tabs>
                <w:tab w:val="left" w:pos="376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D</w:t>
            </w:r>
            <w:r>
              <w:tab/>
              <w:t>Падением давления газовой фазы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DD1913"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1 06</w:t>
            </w:r>
            <w:r w:rsidRPr="00F205CD">
              <w:t>.</w:t>
            </w:r>
            <w:r w:rsidRPr="00F205CD">
              <w:rPr>
                <w:lang w:val="fr-CH"/>
              </w:rPr>
              <w:t>1</w:t>
            </w:r>
            <w:r w:rsidRPr="00F205CD">
              <w:t>-0</w:t>
            </w:r>
            <w:r w:rsidRPr="00F205CD">
              <w:rPr>
                <w:lang w:val="fr-CH"/>
              </w:rPr>
              <w:t>4</w:t>
            </w:r>
          </w:p>
        </w:tc>
        <w:tc>
          <w:tcPr>
            <w:tcW w:w="5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  <w:rPr>
                <w:lang w:val="fr-FR"/>
              </w:rPr>
            </w:pPr>
            <w:r w:rsidRPr="00F205CD">
              <w:t>Полимеризация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B</w:t>
            </w:r>
          </w:p>
        </w:tc>
      </w:tr>
      <w:tr w:rsidR="00B3186B" w:rsidRPr="00F205CD" w:rsidTr="00DD1913"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734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F205CD">
              <w:t xml:space="preserve">Чем </w:t>
            </w:r>
            <w:r w:rsidRPr="008224BA">
              <w:t>опасна</w:t>
            </w:r>
            <w:r w:rsidRPr="00F205CD">
              <w:t xml:space="preserve"> неуправляемая полимеризация жидкости?</w:t>
            </w:r>
          </w:p>
        </w:tc>
      </w:tr>
      <w:tr w:rsidR="00DD1913" w:rsidRPr="00F205CD" w:rsidTr="00DD1913"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DD1913" w:rsidRPr="00F205CD" w:rsidRDefault="00DD1913" w:rsidP="00DD1913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DD1913" w:rsidRPr="00730919" w:rsidRDefault="00DD1913" w:rsidP="00DD1913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A</w:t>
            </w:r>
            <w:r w:rsidRPr="00F205CD">
              <w:tab/>
              <w:t>Заиндев</w:t>
            </w:r>
            <w:r>
              <w:t>ением поплавка указателя уровня</w:t>
            </w:r>
          </w:p>
          <w:p w:rsidR="00DD1913" w:rsidRPr="00F205CD" w:rsidRDefault="00DD1913" w:rsidP="00DD1913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B</w:t>
            </w:r>
            <w:r w:rsidRPr="00F205CD">
              <w:tab/>
            </w:r>
            <w:r w:rsidRPr="008224BA">
              <w:t>Взрывом в результате выделения большого количества тепла</w:t>
            </w:r>
          </w:p>
        </w:tc>
        <w:tc>
          <w:tcPr>
            <w:tcW w:w="16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DD1913" w:rsidRPr="00F205CD" w:rsidRDefault="00DD1913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DD1913"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DD1913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7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730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C</w:t>
            </w:r>
            <w:r w:rsidRPr="00F205CD">
              <w:tab/>
              <w:t>Образованием тр</w:t>
            </w:r>
            <w:r>
              <w:t>ещин на стенках грузового танк</w:t>
            </w:r>
            <w:r w:rsidR="006629C1">
              <w:t>а</w:t>
            </w:r>
          </w:p>
          <w:p w:rsidR="00B3186B" w:rsidRPr="00730919" w:rsidRDefault="00B3186B" w:rsidP="00694087">
            <w:pPr>
              <w:tabs>
                <w:tab w:val="left" w:pos="376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D</w:t>
            </w:r>
            <w:r w:rsidRPr="00F205CD">
              <w:tab/>
              <w:t xml:space="preserve">Образованием разрежения в грузовых </w:t>
            </w:r>
            <w:r>
              <w:t>танках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DD1913">
        <w:tc>
          <w:tcPr>
            <w:tcW w:w="11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DD1913">
            <w:pPr>
              <w:pageBreakBefore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lastRenderedPageBreak/>
              <w:t>23</w:t>
            </w:r>
            <w:r w:rsidRPr="00F205CD">
              <w:rPr>
                <w:lang w:val="fr-CH"/>
              </w:rPr>
              <w:t>1 06</w:t>
            </w:r>
            <w:r w:rsidRPr="00F205CD">
              <w:t>.</w:t>
            </w:r>
            <w:r w:rsidRPr="00F205CD">
              <w:rPr>
                <w:lang w:val="fr-CH"/>
              </w:rPr>
              <w:t>1</w:t>
            </w:r>
            <w:r w:rsidRPr="00F205CD">
              <w:t>-0</w:t>
            </w:r>
            <w:r w:rsidRPr="00F205CD">
              <w:rPr>
                <w:lang w:val="fr-CH"/>
              </w:rPr>
              <w:t>5</w:t>
            </w:r>
          </w:p>
        </w:tc>
        <w:tc>
          <w:tcPr>
            <w:tcW w:w="5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  <w:rPr>
                <w:lang w:val="fr-FR"/>
              </w:rPr>
            </w:pPr>
            <w:r w:rsidRPr="00F205CD">
              <w:t>Полимеризация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D</w:t>
            </w:r>
          </w:p>
        </w:tc>
      </w:tr>
      <w:tr w:rsidR="00B3186B" w:rsidRPr="00F205CD" w:rsidTr="00DD1913">
        <w:tc>
          <w:tcPr>
            <w:tcW w:w="116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  <w:tc>
          <w:tcPr>
            <w:tcW w:w="567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К чему может привести произвольная неуправляемая полимеризация жидкости в грузовом танке?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3E11F6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DD1913">
        <w:tc>
          <w:tcPr>
            <w:tcW w:w="1165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76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730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A</w:t>
            </w:r>
            <w:r w:rsidRPr="00F205CD">
              <w:tab/>
              <w:t xml:space="preserve">К </w:t>
            </w:r>
            <w:proofErr w:type="spellStart"/>
            <w:r w:rsidRPr="00F205CD">
              <w:t>де</w:t>
            </w:r>
            <w:r>
              <w:t>флаграции</w:t>
            </w:r>
            <w:proofErr w:type="spellEnd"/>
          </w:p>
          <w:p w:rsidR="00B3186B" w:rsidRPr="00730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>
              <w:t>B</w:t>
            </w:r>
            <w:r>
              <w:tab/>
              <w:t>К</w:t>
            </w:r>
            <w:proofErr w:type="gramEnd"/>
            <w:r>
              <w:t xml:space="preserve"> детонации</w:t>
            </w:r>
          </w:p>
          <w:p w:rsidR="00B3186B" w:rsidRPr="00730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>
              <w:t>C</w:t>
            </w:r>
            <w:r>
              <w:tab/>
              <w:t>К</w:t>
            </w:r>
            <w:proofErr w:type="gramEnd"/>
            <w:r>
              <w:t xml:space="preserve"> взрывоопасному горению</w:t>
            </w:r>
          </w:p>
          <w:p w:rsidR="00B3186B" w:rsidRPr="00730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D</w:t>
            </w:r>
            <w:r w:rsidRPr="00F205CD">
              <w:tab/>
              <w:t>К</w:t>
            </w:r>
            <w:proofErr w:type="gramEnd"/>
            <w:r w:rsidRPr="00F205CD">
              <w:t xml:space="preserve"> взрыву </w:t>
            </w:r>
            <w:r w:rsidRPr="008224BA">
              <w:t>в результате выделения большого количества тепла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</w:tbl>
    <w:p w:rsidR="00B3186B" w:rsidRPr="00CE4715" w:rsidRDefault="00B3186B" w:rsidP="00B3186B">
      <w:pPr>
        <w:tabs>
          <w:tab w:val="left" w:pos="567"/>
          <w:tab w:val="left" w:pos="1134"/>
          <w:tab w:val="left" w:pos="1701"/>
          <w:tab w:val="left" w:pos="2268"/>
          <w:tab w:val="left" w:pos="6237"/>
        </w:tabs>
        <w:spacing w:line="288" w:lineRule="auto"/>
        <w:rPr>
          <w:sz w:val="24"/>
        </w:rPr>
      </w:pPr>
      <w:r>
        <w:rPr>
          <w:sz w:val="24"/>
        </w:rPr>
        <w:br w:type="page"/>
      </w:r>
    </w:p>
    <w:tbl>
      <w:tblPr>
        <w:tblW w:w="8505" w:type="dxa"/>
        <w:tblInd w:w="113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58"/>
        <w:gridCol w:w="5501"/>
        <w:gridCol w:w="14"/>
        <w:gridCol w:w="14"/>
        <w:gridCol w:w="14"/>
        <w:gridCol w:w="1604"/>
      </w:tblGrid>
      <w:tr w:rsidR="00B3186B" w:rsidRPr="00763722" w:rsidTr="00DD1913">
        <w:trPr>
          <w:tblHeader/>
        </w:trPr>
        <w:tc>
          <w:tcPr>
            <w:tcW w:w="8505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EA0158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6237"/>
                <w:tab w:val="left" w:pos="8505"/>
              </w:tabs>
              <w:spacing w:before="120" w:after="120" w:line="240" w:lineRule="auto"/>
              <w:rPr>
                <w:b/>
                <w:sz w:val="28"/>
                <w:szCs w:val="28"/>
              </w:rPr>
            </w:pPr>
            <w:r w:rsidRPr="00763722">
              <w:rPr>
                <w:sz w:val="24"/>
                <w:szCs w:val="24"/>
              </w:rPr>
              <w:lastRenderedPageBreak/>
              <w:br w:type="page"/>
            </w:r>
            <w:r w:rsidRPr="00EA0158">
              <w:rPr>
                <w:b/>
                <w:sz w:val="28"/>
                <w:szCs w:val="28"/>
              </w:rPr>
              <w:t>Знания по физике и химии</w:t>
            </w:r>
          </w:p>
          <w:p w:rsidR="00B3186B" w:rsidRPr="00EA0158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120" w:after="120" w:line="240" w:lineRule="auto"/>
            </w:pPr>
            <w:r w:rsidRPr="00EA0158">
              <w:rPr>
                <w:b/>
              </w:rPr>
              <w:t>Целевая тема 6.2: Полимеризация</w:t>
            </w:r>
            <w:r w:rsidRPr="00EA0158">
              <w:rPr>
                <w:b/>
              </w:rPr>
              <w:br/>
              <w:t>Практические вопросы, условия перевозки</w:t>
            </w:r>
          </w:p>
        </w:tc>
      </w:tr>
      <w:tr w:rsidR="00B3186B" w:rsidRPr="00EA0158" w:rsidTr="00DD1913">
        <w:trPr>
          <w:tblHeader/>
        </w:trPr>
        <w:tc>
          <w:tcPr>
            <w:tcW w:w="135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EA0158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EA0158">
              <w:rPr>
                <w:i/>
                <w:sz w:val="16"/>
              </w:rPr>
              <w:t>Номер</w:t>
            </w:r>
          </w:p>
        </w:tc>
        <w:tc>
          <w:tcPr>
            <w:tcW w:w="551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EA0158" w:rsidRDefault="00B3186B" w:rsidP="00694087">
            <w:pPr>
              <w:tabs>
                <w:tab w:val="left" w:pos="832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EA0158">
              <w:rPr>
                <w:i/>
                <w:sz w:val="16"/>
              </w:rPr>
              <w:t>Источник</w:t>
            </w:r>
          </w:p>
        </w:tc>
        <w:tc>
          <w:tcPr>
            <w:tcW w:w="163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EA0158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EA0158">
              <w:rPr>
                <w:i/>
                <w:sz w:val="16"/>
              </w:rPr>
              <w:t>Правильный ответ</w:t>
            </w:r>
          </w:p>
        </w:tc>
      </w:tr>
      <w:tr w:rsidR="00B3186B" w:rsidRPr="00F205CD" w:rsidTr="00DD1913">
        <w:tc>
          <w:tcPr>
            <w:tcW w:w="135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23</w:t>
            </w:r>
            <w:r w:rsidRPr="00F205CD">
              <w:rPr>
                <w:lang w:val="fr-CH"/>
              </w:rPr>
              <w:t>1 06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1</w:t>
            </w:r>
          </w:p>
        </w:tc>
        <w:tc>
          <w:tcPr>
            <w:tcW w:w="5515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AB248C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AB248C">
              <w:t>3.2.3.2, таблица С</w:t>
            </w:r>
          </w:p>
        </w:tc>
        <w:tc>
          <w:tcPr>
            <w:tcW w:w="1632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F205CD">
              <w:rPr>
                <w:lang w:val="fr-FR"/>
              </w:rPr>
              <w:t>C</w:t>
            </w:r>
          </w:p>
        </w:tc>
      </w:tr>
      <w:tr w:rsidR="00B3186B" w:rsidRPr="00F205CD" w:rsidTr="00DD1913">
        <w:tc>
          <w:tcPr>
            <w:tcW w:w="135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  <w:tc>
          <w:tcPr>
            <w:tcW w:w="55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A72EA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В </w:t>
            </w:r>
            <w:proofErr w:type="gramStart"/>
            <w:r w:rsidRPr="00F205CD">
              <w:t xml:space="preserve">таблице </w:t>
            </w:r>
            <w:r w:rsidRPr="00AB248C">
              <w:t>С</w:t>
            </w:r>
            <w:proofErr w:type="gramEnd"/>
            <w:r w:rsidRPr="00AB248C">
              <w:t xml:space="preserve"> подраздела 3.2.3.2 значится</w:t>
            </w:r>
            <w:r w:rsidRPr="00F205CD">
              <w:t xml:space="preserve"> </w:t>
            </w:r>
            <w:r>
              <w:t>«</w:t>
            </w:r>
            <w:r w:rsidRPr="00F205CD">
              <w:t xml:space="preserve">№ ООН 1010 </w:t>
            </w:r>
            <w:r w:rsidRPr="00930BA7">
              <w:br/>
            </w:r>
            <w:r w:rsidRPr="00F205CD">
              <w:t>1,3-БУТАДИЕН СТАБИЛИЗИРОВАННЫЙ</w:t>
            </w:r>
            <w:r>
              <w:t>»</w:t>
            </w:r>
            <w:r w:rsidRPr="00F205CD">
              <w:t xml:space="preserve">. </w:t>
            </w:r>
          </w:p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Что означает </w:t>
            </w:r>
            <w:r>
              <w:t>«</w:t>
            </w:r>
            <w:r w:rsidRPr="00F205CD">
              <w:t>СТАБИЛИЗИРОВАННЫЙ</w:t>
            </w:r>
            <w:r>
              <w:t>»</w:t>
            </w:r>
            <w:r w:rsidRPr="00F205CD">
              <w:t>?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930BA7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</w:tr>
      <w:tr w:rsidR="00B3186B" w:rsidRPr="00F205CD" w:rsidTr="00DD1913"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730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A</w:t>
            </w:r>
            <w:r w:rsidRPr="00F205CD">
              <w:tab/>
              <w:t>Во</w:t>
            </w:r>
            <w:proofErr w:type="gramEnd"/>
            <w:r w:rsidRPr="00F205CD">
              <w:t xml:space="preserve"> время перевозки этот продукт нельзя по</w:t>
            </w:r>
            <w:r>
              <w:t>двергать слишком сильной тряске</w:t>
            </w:r>
          </w:p>
          <w:p w:rsidR="00B3186B" w:rsidRPr="00730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B</w:t>
            </w:r>
            <w:r w:rsidRPr="00F205CD">
              <w:tab/>
              <w:t>Этот продукт у</w:t>
            </w:r>
            <w:r>
              <w:t>стойчив во всех обстоятельствах</w:t>
            </w:r>
          </w:p>
          <w:p w:rsidR="00B3186B" w:rsidRPr="00730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C</w:t>
            </w:r>
            <w:r w:rsidRPr="00F205CD">
              <w:tab/>
              <w:t>Были</w:t>
            </w:r>
            <w:proofErr w:type="gramEnd"/>
            <w:r w:rsidRPr="00F205CD">
              <w:t xml:space="preserve"> приняты меры в целях предотвращения полиме</w:t>
            </w:r>
            <w:r>
              <w:t>ризации во время перевозки</w:t>
            </w:r>
          </w:p>
          <w:p w:rsidR="00B3186B" w:rsidRPr="00730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D</w:t>
            </w:r>
            <w:r w:rsidRPr="00F205CD">
              <w:tab/>
              <w:t>1,3-БУТАДИЕН представляет собой продукт, с кото</w:t>
            </w:r>
            <w:r>
              <w:t>рым ничего не может случиться</w:t>
            </w:r>
          </w:p>
        </w:tc>
        <w:tc>
          <w:tcPr>
            <w:tcW w:w="16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DD1913"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23</w:t>
            </w:r>
            <w:r w:rsidRPr="00F205CD">
              <w:rPr>
                <w:lang w:val="fr-CH"/>
              </w:rPr>
              <w:t>1 06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2</w:t>
            </w:r>
          </w:p>
        </w:tc>
        <w:tc>
          <w:tcPr>
            <w:tcW w:w="55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F205CD">
              <w:t>Полимеризация</w:t>
            </w: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F205CD">
              <w:t>С</w:t>
            </w:r>
          </w:p>
        </w:tc>
      </w:tr>
      <w:tr w:rsidR="00B3186B" w:rsidRPr="00F205CD" w:rsidTr="00DD1913">
        <w:tc>
          <w:tcPr>
            <w:tcW w:w="135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  <w:tc>
          <w:tcPr>
            <w:tcW w:w="55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530DEE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В случае перевозки</w:t>
            </w:r>
            <w:r>
              <w:t xml:space="preserve"> </w:t>
            </w:r>
            <w:r w:rsidRPr="00AB248C">
              <w:t>винилхлорида нестабилизированного возможность полимеризации исключить</w:t>
            </w:r>
            <w:r w:rsidRPr="00F205CD">
              <w:t xml:space="preserve"> нельзя. </w:t>
            </w:r>
          </w:p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Каким образом ее можно замедлить?</w:t>
            </w:r>
          </w:p>
        </w:tc>
        <w:tc>
          <w:tcPr>
            <w:tcW w:w="164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</w:tr>
      <w:tr w:rsidR="00B3186B" w:rsidRPr="00F205CD" w:rsidTr="00DD1913"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DD0B9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A</w:t>
            </w:r>
            <w:r w:rsidRPr="00F205CD">
              <w:tab/>
              <w:t>Посредством</w:t>
            </w:r>
            <w:proofErr w:type="gramEnd"/>
            <w:r w:rsidRPr="00F205CD">
              <w:t xml:space="preserve"> медленной по</w:t>
            </w:r>
            <w:r>
              <w:t>грузки</w:t>
            </w:r>
          </w:p>
          <w:p w:rsidR="00B3186B" w:rsidRPr="00DD0B9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B</w:t>
            </w:r>
            <w:r w:rsidRPr="00F205CD">
              <w:tab/>
              <w:t>Посредством</w:t>
            </w:r>
            <w:proofErr w:type="gramEnd"/>
            <w:r w:rsidRPr="00F205CD">
              <w:t xml:space="preserve"> погрузки данного продукта в грузов</w:t>
            </w:r>
            <w:r>
              <w:t>ой танк при высокой температуре</w:t>
            </w:r>
          </w:p>
          <w:p w:rsidR="00B3186B" w:rsidRPr="00DD0B9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C</w:t>
            </w:r>
            <w:r w:rsidRPr="00F205CD">
              <w:tab/>
              <w:t>Посредством</w:t>
            </w:r>
            <w:proofErr w:type="gramEnd"/>
            <w:r w:rsidRPr="00F205CD">
              <w:t xml:space="preserve"> добавления стабилизатора и/или поддержания концентрации кислорода в </w:t>
            </w:r>
            <w:r>
              <w:t>грузовом танке на низком уровне</w:t>
            </w:r>
          </w:p>
          <w:p w:rsidR="00B3186B" w:rsidRPr="00DD0B9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D</w:t>
            </w:r>
            <w:r w:rsidRPr="00F205CD">
              <w:tab/>
              <w:t>Посредством</w:t>
            </w:r>
            <w:proofErr w:type="gramEnd"/>
            <w:r w:rsidRPr="00F205CD">
              <w:t xml:space="preserve"> добавления стабилизатора в том случае, если содержание кислорода в грузовом танке состав</w:t>
            </w:r>
            <w:r>
              <w:t>ляет 2,0% по объему</w:t>
            </w:r>
          </w:p>
        </w:tc>
        <w:tc>
          <w:tcPr>
            <w:tcW w:w="163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DD1913"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23</w:t>
            </w:r>
            <w:r w:rsidRPr="00F205CD">
              <w:rPr>
                <w:lang w:val="fr-CH"/>
              </w:rPr>
              <w:t>1 06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3</w:t>
            </w:r>
          </w:p>
        </w:tc>
        <w:tc>
          <w:tcPr>
            <w:tcW w:w="5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F205CD">
              <w:t>Полимеризация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F205CD">
              <w:t>D</w:t>
            </w:r>
          </w:p>
        </w:tc>
      </w:tr>
      <w:tr w:rsidR="00B3186B" w:rsidRPr="00F205CD" w:rsidTr="00DD1913">
        <w:tc>
          <w:tcPr>
            <w:tcW w:w="135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  <w:tc>
          <w:tcPr>
            <w:tcW w:w="55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Почему необходимо перевозить в присутствии стабилизатора смесь, состоящую из №</w:t>
            </w:r>
            <w:r>
              <w:t> </w:t>
            </w:r>
            <w:r w:rsidRPr="00F205CD">
              <w:t>ООН 1,3-БУТАДИЕН СТАБИЛИЗИРОВАННЫЙ и углеводородов?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DD1913"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DD0B9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AB248C">
              <w:t>A</w:t>
            </w:r>
            <w:r w:rsidRPr="00AB248C">
              <w:tab/>
              <w:t>В</w:t>
            </w:r>
            <w:proofErr w:type="gramEnd"/>
            <w:r w:rsidRPr="00AB248C">
              <w:t xml:space="preserve"> связи с повышен</w:t>
            </w:r>
            <w:r>
              <w:t>ным содержанием воды</w:t>
            </w:r>
          </w:p>
          <w:p w:rsidR="00B3186B" w:rsidRPr="00DD0B9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AB248C">
              <w:t>B</w:t>
            </w:r>
            <w:r w:rsidRPr="00AB248C">
              <w:tab/>
              <w:t>В</w:t>
            </w:r>
            <w:proofErr w:type="gramEnd"/>
            <w:r w:rsidRPr="00AB248C">
              <w:t xml:space="preserve"> связи с повышенным содержанием изобутана и бу</w:t>
            </w:r>
            <w:r>
              <w:t>тилена</w:t>
            </w:r>
          </w:p>
          <w:p w:rsidR="00B3186B" w:rsidRPr="00DD0B9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AB248C">
              <w:t>C</w:t>
            </w:r>
            <w:r w:rsidRPr="00AB248C">
              <w:tab/>
              <w:t>В</w:t>
            </w:r>
            <w:proofErr w:type="gramEnd"/>
            <w:r w:rsidRPr="00AB248C">
              <w:t xml:space="preserve"> связи с прис</w:t>
            </w:r>
            <w:r>
              <w:t>утствием частиц твердых веществ</w:t>
            </w:r>
          </w:p>
          <w:p w:rsidR="00B3186B" w:rsidRPr="00DD0B9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AB248C">
              <w:t>D</w:t>
            </w:r>
            <w:r w:rsidRPr="00AB248C">
              <w:tab/>
              <w:t>В</w:t>
            </w:r>
            <w:proofErr w:type="gramEnd"/>
            <w:r w:rsidRPr="00AB248C">
              <w:t xml:space="preserve"> связи с повышенным содержанием бутадиена</w:t>
            </w:r>
          </w:p>
        </w:tc>
        <w:tc>
          <w:tcPr>
            <w:tcW w:w="163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DD1913"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23</w:t>
            </w:r>
            <w:r w:rsidRPr="00F205CD">
              <w:rPr>
                <w:lang w:val="fr-CH"/>
              </w:rPr>
              <w:t>1 06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4</w:t>
            </w:r>
          </w:p>
        </w:tc>
        <w:tc>
          <w:tcPr>
            <w:tcW w:w="5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F205CD">
              <w:t>Полимеризация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F205CD">
              <w:t>А</w:t>
            </w:r>
          </w:p>
        </w:tc>
      </w:tr>
      <w:tr w:rsidR="00B3186B" w:rsidRPr="00F205CD" w:rsidTr="00DD1913"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1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В чем заключается назначение стабилизатора?</w:t>
            </w:r>
          </w:p>
        </w:tc>
        <w:tc>
          <w:tcPr>
            <w:tcW w:w="163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DD1913"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DD0B9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A</w:t>
            </w:r>
            <w:r w:rsidRPr="00F205CD">
              <w:tab/>
              <w:t>В</w:t>
            </w:r>
            <w:proofErr w:type="gramEnd"/>
            <w:r>
              <w:t xml:space="preserve"> предупреждении полимеризации</w:t>
            </w:r>
          </w:p>
          <w:p w:rsidR="00B3186B" w:rsidRPr="00DD0B9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B</w:t>
            </w:r>
            <w:r w:rsidRPr="00F205CD">
              <w:tab/>
              <w:t>В</w:t>
            </w:r>
            <w:proofErr w:type="gramEnd"/>
            <w:r w:rsidRPr="00F205CD">
              <w:t xml:space="preserve"> прекращении полимеризации п</w:t>
            </w:r>
            <w:r>
              <w:t>осредством снижения температуры</w:t>
            </w:r>
          </w:p>
          <w:p w:rsidR="00B3186B" w:rsidRPr="00DD0B9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C</w:t>
            </w:r>
            <w:r w:rsidRPr="00F205CD">
              <w:tab/>
              <w:t>В</w:t>
            </w:r>
            <w:proofErr w:type="gramEnd"/>
            <w:r w:rsidRPr="00F205CD">
              <w:t xml:space="preserve"> иск</w:t>
            </w:r>
            <w:r>
              <w:t xml:space="preserve">лючении возможности </w:t>
            </w:r>
            <w:proofErr w:type="spellStart"/>
            <w:r>
              <w:t>дефлаграции</w:t>
            </w:r>
            <w:proofErr w:type="spellEnd"/>
          </w:p>
          <w:p w:rsidR="00B3186B" w:rsidRPr="00DD0B9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D</w:t>
            </w:r>
            <w:r w:rsidRPr="00F205CD">
              <w:tab/>
              <w:t>В</w:t>
            </w:r>
            <w:proofErr w:type="gramEnd"/>
            <w:r w:rsidRPr="00F205CD">
              <w:t xml:space="preserve"> исключении </w:t>
            </w:r>
            <w:r>
              <w:t>возможности расширения жидкости</w:t>
            </w:r>
          </w:p>
        </w:tc>
        <w:tc>
          <w:tcPr>
            <w:tcW w:w="163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DD1913"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lastRenderedPageBreak/>
              <w:t>23</w:t>
            </w:r>
            <w:r w:rsidRPr="00F205CD">
              <w:rPr>
                <w:lang w:val="fr-CH"/>
              </w:rPr>
              <w:t>1 06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5</w:t>
            </w:r>
          </w:p>
        </w:tc>
        <w:tc>
          <w:tcPr>
            <w:tcW w:w="55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AB248C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AB248C">
              <w:t>3.2.3.2, таблица С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F205CD">
              <w:t>А</w:t>
            </w:r>
          </w:p>
        </w:tc>
      </w:tr>
      <w:tr w:rsidR="00B3186B" w:rsidRPr="00F205CD" w:rsidTr="00DD1913">
        <w:tc>
          <w:tcPr>
            <w:tcW w:w="135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  <w:tc>
          <w:tcPr>
            <w:tcW w:w="55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530DEE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Данное вещество должно перевозиться со стабилизатором.</w:t>
            </w:r>
          </w:p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В каком случае можно осуществлять такую перевозку?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</w:tr>
      <w:tr w:rsidR="00B3186B" w:rsidRPr="00F205CD" w:rsidTr="00DD1913"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2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DD0B9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A</w:t>
            </w:r>
            <w:proofErr w:type="gramEnd"/>
            <w:r w:rsidRPr="00F205CD">
              <w:tab/>
              <w:t xml:space="preserve">Когда в транспортном документе указано, какой стабилизатор </w:t>
            </w:r>
            <w:r>
              <w:t>добавлен и в какой концентрации</w:t>
            </w:r>
          </w:p>
          <w:p w:rsidR="00B3186B" w:rsidRPr="00DD0B9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B</w:t>
            </w:r>
            <w:proofErr w:type="gramEnd"/>
            <w:r w:rsidRPr="00F205CD">
              <w:tab/>
              <w:t>Когда на борту находится хороший стабилизатор в достаточном количестве, чтобы его можно было добавить в случае н</w:t>
            </w:r>
            <w:r>
              <w:t>еобходимости во время перевозки</w:t>
            </w:r>
          </w:p>
          <w:p w:rsidR="00B3186B" w:rsidRPr="00DD0B9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C</w:t>
            </w:r>
            <w:proofErr w:type="gramEnd"/>
            <w:r w:rsidRPr="00F205CD">
              <w:tab/>
              <w:t>Когда после погрузки сразу же добавлено доста</w:t>
            </w:r>
            <w:r>
              <w:t>точное количество стабилизатора</w:t>
            </w:r>
          </w:p>
          <w:p w:rsidR="00B3186B" w:rsidRPr="00DD0B9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D</w:t>
            </w:r>
            <w:proofErr w:type="gramEnd"/>
            <w:r w:rsidRPr="00F205CD">
              <w:tab/>
              <w:t>Когда груз достаточно горячий, что обеспечит возмож</w:t>
            </w:r>
            <w:r>
              <w:t>ность абсорбции стабилизатора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DD1913"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23</w:t>
            </w:r>
            <w:r w:rsidRPr="00F205CD">
              <w:rPr>
                <w:lang w:val="fr-CH"/>
              </w:rPr>
              <w:t>1 06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6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AB248C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AB248C">
              <w:t>3.2.3.2, таблица С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F205CD">
              <w:t>D</w:t>
            </w:r>
          </w:p>
        </w:tc>
      </w:tr>
      <w:tr w:rsidR="00B3186B" w:rsidRPr="00F205CD" w:rsidTr="00DD1913">
        <w:tc>
          <w:tcPr>
            <w:tcW w:w="135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530DEE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F205CD">
              <w:t>Некоторые вещества должны быть ст</w:t>
            </w:r>
            <w:r>
              <w:t xml:space="preserve">абилизированы. </w:t>
            </w:r>
          </w:p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>
              <w:t xml:space="preserve">В каком разделе </w:t>
            </w:r>
            <w:proofErr w:type="spellStart"/>
            <w:r>
              <w:t>В</w:t>
            </w:r>
            <w:r w:rsidRPr="00F205CD">
              <w:t>ОПОГ</w:t>
            </w:r>
            <w:proofErr w:type="spellEnd"/>
            <w:r w:rsidRPr="00F205CD">
              <w:t xml:space="preserve"> указаны требования, которые необходимо выполнить в целях стабилизации?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DD1913"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2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DD0B9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A</w:t>
            </w:r>
            <w:r w:rsidRPr="00F205CD">
              <w:tab/>
            </w:r>
            <w:r w:rsidRPr="00AB248C">
              <w:t>В</w:t>
            </w:r>
            <w:proofErr w:type="gramEnd"/>
            <w:r w:rsidRPr="00AB248C">
              <w:t xml:space="preserve"> </w:t>
            </w:r>
            <w:r>
              <w:t>разделе 2.2.2, Газы</w:t>
            </w:r>
          </w:p>
          <w:p w:rsidR="00B3186B" w:rsidRPr="00DD0B9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AB248C">
              <w:t>B</w:t>
            </w:r>
            <w:r w:rsidRPr="00AB248C">
              <w:tab/>
              <w:t>В</w:t>
            </w:r>
            <w:proofErr w:type="gramEnd"/>
            <w:r w:rsidRPr="00AB248C">
              <w:t xml:space="preserve"> разделе 8.6.3, контрольный перечень </w:t>
            </w:r>
            <w:proofErr w:type="spellStart"/>
            <w:r>
              <w:t>ВОПО</w:t>
            </w:r>
            <w:r w:rsidR="006629C1">
              <w:t>Г</w:t>
            </w:r>
            <w:proofErr w:type="spellEnd"/>
          </w:p>
          <w:p w:rsidR="00B3186B" w:rsidRPr="00DD0B9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AB248C">
              <w:t>C</w:t>
            </w:r>
            <w:r w:rsidRPr="00AB248C">
              <w:tab/>
              <w:t xml:space="preserve">В разделе 3.2.1, таблица </w:t>
            </w:r>
            <w:r>
              <w:t>А, и в пояснениях к таблице</w:t>
            </w:r>
          </w:p>
          <w:p w:rsidR="00B3186B" w:rsidRPr="00DD0B9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AB248C">
              <w:t>D</w:t>
            </w:r>
            <w:r w:rsidRPr="00AB248C">
              <w:tab/>
              <w:t>В подразделе 3.2.3.2, таблица С, и в пояснениях</w:t>
            </w:r>
            <w:r w:rsidRPr="00F205CD">
              <w:t xml:space="preserve"> к таб</w:t>
            </w:r>
            <w:r>
              <w:t>лице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DD1913"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DD1913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23</w:t>
            </w:r>
            <w:r w:rsidRPr="00F205CD">
              <w:rPr>
                <w:lang w:val="fr-CH"/>
              </w:rPr>
              <w:t>1 06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7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F205CD">
              <w:t>Полимеризация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F205CD">
              <w:t>В</w:t>
            </w:r>
          </w:p>
        </w:tc>
      </w:tr>
      <w:tr w:rsidR="00B3186B" w:rsidRPr="00F205CD" w:rsidTr="00DD1913">
        <w:tc>
          <w:tcPr>
            <w:tcW w:w="135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Какой признак может указывать на то, что данное вещество находится в процессе полимеризации?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DD1913"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4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DD0B9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A</w:t>
            </w:r>
            <w:r w:rsidRPr="00F205CD">
              <w:tab/>
              <w:t>Па</w:t>
            </w:r>
            <w:r>
              <w:t>дение давления в грузовом танке</w:t>
            </w:r>
          </w:p>
          <w:p w:rsidR="00B3186B" w:rsidRPr="00DD0B9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B</w:t>
            </w:r>
            <w:r>
              <w:tab/>
              <w:t>Повышение температуры жидкости</w:t>
            </w:r>
          </w:p>
          <w:p w:rsidR="00B3186B" w:rsidRPr="00DD0B9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C</w:t>
            </w:r>
            <w:r>
              <w:tab/>
              <w:t>Повышение температуры паров</w:t>
            </w:r>
          </w:p>
          <w:p w:rsidR="00B3186B" w:rsidRPr="00DD0B9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  <w:rPr>
                <w:lang w:val="en-US"/>
              </w:rPr>
            </w:pPr>
            <w:r>
              <w:t>D</w:t>
            </w:r>
            <w:r>
              <w:tab/>
              <w:t>Падение температуры жидкости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DD1913"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23</w:t>
            </w:r>
            <w:r w:rsidRPr="00F205CD">
              <w:rPr>
                <w:lang w:val="fr-CH"/>
              </w:rPr>
              <w:t>1 06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8</w:t>
            </w:r>
          </w:p>
        </w:tc>
        <w:tc>
          <w:tcPr>
            <w:tcW w:w="5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F205CD">
              <w:t>Исключен</w:t>
            </w:r>
            <w:r w:rsidRPr="00F205CD">
              <w:rPr>
                <w:lang w:val="fr-CH"/>
              </w:rPr>
              <w:t xml:space="preserve"> (2007)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DD1913"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DD1913">
            <w:pPr>
              <w:pageBreakBefore/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lastRenderedPageBreak/>
              <w:t>23</w:t>
            </w:r>
            <w:r w:rsidRPr="00F205CD">
              <w:rPr>
                <w:lang w:val="fr-CH"/>
              </w:rPr>
              <w:t>1 06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9</w:t>
            </w:r>
          </w:p>
        </w:tc>
        <w:tc>
          <w:tcPr>
            <w:tcW w:w="5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F205CD">
              <w:t>Полимеризация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F205CD">
              <w:t>С</w:t>
            </w:r>
          </w:p>
        </w:tc>
      </w:tr>
      <w:tr w:rsidR="00B3186B" w:rsidRPr="00F205CD" w:rsidTr="00DD1913">
        <w:tc>
          <w:tcPr>
            <w:tcW w:w="135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  <w:tc>
          <w:tcPr>
            <w:tcW w:w="554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530DEE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В жидкости, которая может </w:t>
            </w:r>
            <w:proofErr w:type="spellStart"/>
            <w:r w:rsidRPr="00F205CD">
              <w:t>полимеризоваться</w:t>
            </w:r>
            <w:proofErr w:type="spellEnd"/>
            <w:r w:rsidRPr="00F205CD">
              <w:t xml:space="preserve">, содержится стабилизатор в достаточной концентрации в разбавленном состоянии. </w:t>
            </w:r>
          </w:p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Можно ли считать, что эта жидкость будет оставаться стабилизированной в течение неограниченного периода времени?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DD1913">
        <w:tc>
          <w:tcPr>
            <w:tcW w:w="1358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43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A</w:t>
            </w:r>
            <w:r w:rsidRPr="00F205CD">
              <w:tab/>
              <w:t>Да</w:t>
            </w:r>
            <w:proofErr w:type="gramEnd"/>
            <w:r w:rsidRPr="00F205CD">
              <w:t>, поскольку сам стабилизатор устойчив</w:t>
            </w:r>
          </w:p>
          <w:p w:rsidR="00B3186B" w:rsidRPr="00DD0B93" w:rsidRDefault="00B3186B" w:rsidP="00694087">
            <w:pPr>
              <w:keepNext/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>
              <w:t>B</w:t>
            </w:r>
            <w:r>
              <w:tab/>
              <w:t>Да</w:t>
            </w:r>
            <w:proofErr w:type="gramEnd"/>
            <w:r>
              <w:t>, поскольку нет кислорода</w:t>
            </w:r>
          </w:p>
          <w:p w:rsidR="00B3186B" w:rsidRPr="00DD0B93" w:rsidRDefault="00B3186B" w:rsidP="00694087">
            <w:pPr>
              <w:keepNext/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C</w:t>
            </w:r>
            <w:r w:rsidRPr="00F205CD">
              <w:tab/>
              <w:t>Нет</w:t>
            </w:r>
            <w:proofErr w:type="gramEnd"/>
            <w:r w:rsidRPr="00F205CD">
              <w:t>, поскольку стабилизатор в любом случае потребля</w:t>
            </w:r>
            <w:r>
              <w:t>ется медленно</w:t>
            </w:r>
          </w:p>
          <w:p w:rsidR="00B3186B" w:rsidRPr="00DD0B93" w:rsidRDefault="00B3186B" w:rsidP="00694087">
            <w:pPr>
              <w:keepNext/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D</w:t>
            </w:r>
            <w:r w:rsidRPr="00F205CD">
              <w:tab/>
              <w:t>Нет</w:t>
            </w:r>
            <w:proofErr w:type="gramEnd"/>
            <w:r w:rsidRPr="00F205CD">
              <w:t>, поскольку стабилизатор осаждается на стенках грузового та</w:t>
            </w:r>
            <w:r>
              <w:t>нка и теряет свою эффективность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</w:tbl>
    <w:p w:rsidR="00B3186B" w:rsidRPr="00CE4715" w:rsidRDefault="00B3186B" w:rsidP="00B3186B">
      <w:pPr>
        <w:tabs>
          <w:tab w:val="left" w:pos="567"/>
          <w:tab w:val="left" w:pos="1134"/>
          <w:tab w:val="left" w:pos="1701"/>
          <w:tab w:val="left" w:pos="2268"/>
          <w:tab w:val="left" w:pos="6237"/>
        </w:tabs>
        <w:spacing w:line="288" w:lineRule="auto"/>
        <w:rPr>
          <w:sz w:val="24"/>
        </w:rPr>
      </w:pPr>
      <w:r>
        <w:rPr>
          <w:sz w:val="24"/>
        </w:rPr>
        <w:br w:type="page"/>
      </w:r>
    </w:p>
    <w:tbl>
      <w:tblPr>
        <w:tblW w:w="8505" w:type="dxa"/>
        <w:tblInd w:w="113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16"/>
        <w:gridCol w:w="5658"/>
        <w:gridCol w:w="11"/>
        <w:gridCol w:w="1520"/>
      </w:tblGrid>
      <w:tr w:rsidR="00B3186B" w:rsidRPr="00604848" w:rsidTr="00876E68">
        <w:trPr>
          <w:tblHeader/>
        </w:trPr>
        <w:tc>
          <w:tcPr>
            <w:tcW w:w="8505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3F319B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6237"/>
                <w:tab w:val="left" w:pos="8505"/>
              </w:tabs>
              <w:spacing w:before="120" w:after="120" w:line="240" w:lineRule="auto"/>
              <w:rPr>
                <w:b/>
                <w:sz w:val="28"/>
                <w:szCs w:val="28"/>
              </w:rPr>
            </w:pPr>
            <w:r w:rsidRPr="003F319B">
              <w:rPr>
                <w:b/>
                <w:sz w:val="28"/>
                <w:szCs w:val="28"/>
              </w:rPr>
              <w:lastRenderedPageBreak/>
              <w:t>Знания по физике и химии</w:t>
            </w:r>
          </w:p>
          <w:p w:rsidR="00B3186B" w:rsidRPr="003F319B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120" w:after="120" w:line="240" w:lineRule="auto"/>
            </w:pPr>
            <w:r w:rsidRPr="003F319B">
              <w:rPr>
                <w:b/>
              </w:rPr>
              <w:t xml:space="preserve">Целевая тема 7.1: Испарение и конденсация </w:t>
            </w:r>
            <w:r w:rsidRPr="003F319B">
              <w:rPr>
                <w:b/>
              </w:rPr>
              <w:br/>
              <w:t>Определения и другие вопросы</w:t>
            </w:r>
          </w:p>
        </w:tc>
      </w:tr>
      <w:tr w:rsidR="00B3186B" w:rsidRPr="003F319B" w:rsidTr="00876E68">
        <w:trPr>
          <w:tblHeader/>
        </w:trPr>
        <w:tc>
          <w:tcPr>
            <w:tcW w:w="131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3F319B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3F319B">
              <w:rPr>
                <w:i/>
                <w:sz w:val="16"/>
              </w:rPr>
              <w:t>Номер</w:t>
            </w:r>
          </w:p>
        </w:tc>
        <w:tc>
          <w:tcPr>
            <w:tcW w:w="566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3F319B" w:rsidRDefault="00B3186B" w:rsidP="00694087">
            <w:pPr>
              <w:tabs>
                <w:tab w:val="left" w:pos="832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3F319B">
              <w:rPr>
                <w:i/>
                <w:sz w:val="16"/>
              </w:rPr>
              <w:t>Источник</w:t>
            </w:r>
          </w:p>
        </w:tc>
        <w:tc>
          <w:tcPr>
            <w:tcW w:w="152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3F319B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3F319B">
              <w:rPr>
                <w:i/>
                <w:sz w:val="16"/>
              </w:rPr>
              <w:t>Правильный ответ</w:t>
            </w:r>
          </w:p>
        </w:tc>
      </w:tr>
      <w:tr w:rsidR="00B3186B" w:rsidRPr="00F205CD" w:rsidTr="00876E68">
        <w:tc>
          <w:tcPr>
            <w:tcW w:w="131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1 07</w:t>
            </w:r>
            <w:r w:rsidRPr="00F205CD">
              <w:t>.</w:t>
            </w:r>
            <w:r w:rsidRPr="00F205CD">
              <w:rPr>
                <w:lang w:val="fr-CH"/>
              </w:rPr>
              <w:t>1</w:t>
            </w:r>
            <w:r w:rsidRPr="00F205CD">
              <w:t>-0</w:t>
            </w:r>
            <w:r w:rsidRPr="00F205CD">
              <w:rPr>
                <w:lang w:val="fr-CH"/>
              </w:rPr>
              <w:t>1</w:t>
            </w:r>
          </w:p>
        </w:tc>
        <w:tc>
          <w:tcPr>
            <w:tcW w:w="5669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  <w:rPr>
                <w:lang w:val="fr-FR"/>
              </w:rPr>
            </w:pPr>
            <w:r w:rsidRPr="00F205CD">
              <w:t>Давление паров</w:t>
            </w:r>
          </w:p>
        </w:tc>
        <w:tc>
          <w:tcPr>
            <w:tcW w:w="1520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A</w:t>
            </w:r>
          </w:p>
        </w:tc>
      </w:tr>
      <w:tr w:rsidR="00B3186B" w:rsidRPr="00F205CD" w:rsidTr="00876E68"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От чего зависит давление паров жидкости?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DD0B9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>
              <w:t>A</w:t>
            </w:r>
            <w:r>
              <w:tab/>
              <w:t>От</w:t>
            </w:r>
            <w:proofErr w:type="gramEnd"/>
            <w:r>
              <w:t xml:space="preserve"> температуры жидкости</w:t>
            </w:r>
          </w:p>
          <w:p w:rsidR="00B3186B" w:rsidRPr="00DD0B9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>
              <w:t>B</w:t>
            </w:r>
            <w:r>
              <w:tab/>
              <w:t>От</w:t>
            </w:r>
            <w:proofErr w:type="gramEnd"/>
            <w:r>
              <w:t xml:space="preserve"> атмосферного давления</w:t>
            </w:r>
          </w:p>
          <w:p w:rsidR="00B3186B" w:rsidRPr="00DD0B9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>
              <w:t>C</w:t>
            </w:r>
            <w:r>
              <w:tab/>
              <w:t>От</w:t>
            </w:r>
            <w:proofErr w:type="gramEnd"/>
            <w:r>
              <w:t xml:space="preserve"> объема жидкости</w:t>
            </w:r>
          </w:p>
          <w:p w:rsidR="00B3186B" w:rsidRPr="00DD0B93" w:rsidRDefault="00B3186B" w:rsidP="00694087">
            <w:pPr>
              <w:tabs>
                <w:tab w:val="left" w:pos="376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proofErr w:type="gramStart"/>
            <w:r>
              <w:t>D</w:t>
            </w:r>
            <w:r>
              <w:tab/>
              <w:t>От</w:t>
            </w:r>
            <w:proofErr w:type="gramEnd"/>
            <w:r>
              <w:t xml:space="preserve"> внешней температуры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1 07</w:t>
            </w:r>
            <w:r w:rsidRPr="00F205CD">
              <w:t>.</w:t>
            </w:r>
            <w:r w:rsidRPr="00F205CD">
              <w:rPr>
                <w:lang w:val="fr-CH"/>
              </w:rPr>
              <w:t>1</w:t>
            </w:r>
            <w:r w:rsidRPr="00F205CD">
              <w:t>-0</w:t>
            </w:r>
            <w:r w:rsidRPr="00F205CD">
              <w:rPr>
                <w:lang w:val="fr-CH"/>
              </w:rPr>
              <w:t>2</w:t>
            </w:r>
          </w:p>
        </w:tc>
        <w:tc>
          <w:tcPr>
            <w:tcW w:w="56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  <w:rPr>
                <w:lang w:val="fr-FR"/>
              </w:rPr>
            </w:pPr>
            <w:r w:rsidRPr="00F205CD">
              <w:t>Давление паров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B</w:t>
            </w:r>
          </w:p>
        </w:tc>
      </w:tr>
      <w:tr w:rsidR="00B3186B" w:rsidRPr="00F205CD" w:rsidTr="00876E68"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От чего зависит давление паров жидкости?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DD0B9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>
              <w:t>A</w:t>
            </w:r>
            <w:r>
              <w:tab/>
              <w:t>От</w:t>
            </w:r>
            <w:proofErr w:type="gramEnd"/>
            <w:r>
              <w:t xml:space="preserve"> массы жидкости</w:t>
            </w:r>
          </w:p>
          <w:p w:rsidR="00B3186B" w:rsidRPr="00DD0B9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>
              <w:t>B</w:t>
            </w:r>
            <w:r>
              <w:tab/>
              <w:t>От</w:t>
            </w:r>
            <w:proofErr w:type="gramEnd"/>
            <w:r>
              <w:t xml:space="preserve"> температуры жидкости</w:t>
            </w:r>
          </w:p>
          <w:p w:rsidR="00B3186B" w:rsidRPr="00DD0B9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C</w:t>
            </w:r>
            <w:r>
              <w:tab/>
              <w:t>От</w:t>
            </w:r>
            <w:proofErr w:type="gramEnd"/>
            <w:r>
              <w:t xml:space="preserve"> содержимого грузового танка</w:t>
            </w:r>
          </w:p>
          <w:p w:rsidR="00B3186B" w:rsidRPr="00DD0B93" w:rsidRDefault="00B3186B" w:rsidP="00694087">
            <w:pPr>
              <w:tabs>
                <w:tab w:val="left" w:pos="376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proofErr w:type="gramStart"/>
            <w:r w:rsidRPr="00F205CD">
              <w:t>D</w:t>
            </w:r>
            <w:r w:rsidRPr="00F205CD">
              <w:tab/>
              <w:t>От</w:t>
            </w:r>
            <w:proofErr w:type="gramEnd"/>
            <w:r w:rsidRPr="00F205CD">
              <w:t xml:space="preserve"> соотношения п</w:t>
            </w:r>
            <w:r>
              <w:t>ара и жидкости в грузовом танке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1 07</w:t>
            </w:r>
            <w:r w:rsidRPr="00F205CD">
              <w:t>.</w:t>
            </w:r>
            <w:r w:rsidRPr="00F205CD">
              <w:rPr>
                <w:lang w:val="fr-CH"/>
              </w:rPr>
              <w:t>1</w:t>
            </w:r>
            <w:r w:rsidRPr="00F205CD">
              <w:t>-0</w:t>
            </w:r>
            <w:r w:rsidRPr="00F205CD">
              <w:rPr>
                <w:lang w:val="fr-CH"/>
              </w:rPr>
              <w:t>3</w:t>
            </w:r>
          </w:p>
        </w:tc>
        <w:tc>
          <w:tcPr>
            <w:tcW w:w="56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  <w:rPr>
                <w:lang w:val="fr-FR"/>
              </w:rPr>
            </w:pPr>
            <w:r w:rsidRPr="00F205CD">
              <w:t>Давление паров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C</w:t>
            </w:r>
          </w:p>
        </w:tc>
      </w:tr>
      <w:tr w:rsidR="00B3186B" w:rsidRPr="00F205CD" w:rsidTr="00876E68"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Когда происходит конденсация пара?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A</w:t>
            </w:r>
            <w:proofErr w:type="gramEnd"/>
            <w:r w:rsidRPr="00F205CD">
              <w:tab/>
              <w:t xml:space="preserve">Когда давление </w:t>
            </w:r>
            <w:r>
              <w:t>пара выше атмосферного давления</w:t>
            </w:r>
            <w:r w:rsidRPr="00F205CD">
              <w:t xml:space="preserve"> </w:t>
            </w:r>
          </w:p>
          <w:p w:rsidR="00B3186B" w:rsidRPr="00DD0B9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B</w:t>
            </w:r>
            <w:proofErr w:type="gramEnd"/>
            <w:r w:rsidRPr="00F205CD">
              <w:tab/>
              <w:t xml:space="preserve">Когда давление </w:t>
            </w:r>
            <w:r>
              <w:t>пара ниже атмосферного давления</w:t>
            </w:r>
          </w:p>
          <w:p w:rsidR="00B3186B" w:rsidRPr="00DD0B9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C</w:t>
            </w:r>
            <w:proofErr w:type="gramEnd"/>
            <w:r w:rsidRPr="00F205CD">
              <w:tab/>
              <w:t>Когда давление па</w:t>
            </w:r>
            <w:r>
              <w:t>ра выше давления насыщения пара</w:t>
            </w:r>
          </w:p>
          <w:p w:rsidR="00B3186B" w:rsidRPr="00DD0B93" w:rsidRDefault="00B3186B" w:rsidP="00694087">
            <w:pPr>
              <w:tabs>
                <w:tab w:val="left" w:pos="376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proofErr w:type="gramStart"/>
            <w:r w:rsidRPr="00F205CD">
              <w:t>D</w:t>
            </w:r>
            <w:proofErr w:type="gramEnd"/>
            <w:r w:rsidRPr="00F205CD">
              <w:tab/>
              <w:t>Когда давление па</w:t>
            </w:r>
            <w:r>
              <w:t>ра ниже давления насыщения пара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231 07.1-04</w:t>
            </w:r>
          </w:p>
        </w:tc>
        <w:tc>
          <w:tcPr>
            <w:tcW w:w="56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F205CD">
              <w:t>Давление паров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F205CD">
              <w:rPr>
                <w:lang w:val="fr-FR"/>
              </w:rPr>
              <w:t>D</w:t>
            </w:r>
          </w:p>
        </w:tc>
      </w:tr>
      <w:tr w:rsidR="00B3186B" w:rsidRPr="00F205CD" w:rsidTr="00876E68"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Что означает насыщенный пар?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DD0B9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A</w:t>
            </w:r>
            <w:r w:rsidRPr="00F205CD">
              <w:tab/>
              <w:t>Пар, температура которого идентична температуре жид</w:t>
            </w:r>
            <w:r>
              <w:t>кости, которая испаряется</w:t>
            </w:r>
          </w:p>
          <w:p w:rsidR="00B3186B" w:rsidRPr="00DD0B9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B</w:t>
            </w:r>
            <w:r w:rsidRPr="00F205CD">
              <w:tab/>
              <w:t>Пар, давление которо</w:t>
            </w:r>
            <w:r>
              <w:t>го ниже давления насыщения пара</w:t>
            </w:r>
          </w:p>
          <w:p w:rsidR="00B3186B" w:rsidRPr="00DD0B9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C</w:t>
            </w:r>
            <w:r w:rsidRPr="00F205CD">
              <w:tab/>
              <w:t>Пар, давление которо</w:t>
            </w:r>
            <w:r>
              <w:t>го выше давления насыщения пара</w:t>
            </w:r>
          </w:p>
          <w:p w:rsidR="00B3186B" w:rsidRPr="00DD0B93" w:rsidRDefault="00B3186B" w:rsidP="00694087">
            <w:pPr>
              <w:tabs>
                <w:tab w:val="left" w:pos="376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D</w:t>
            </w:r>
            <w:r w:rsidRPr="00F205CD">
              <w:tab/>
              <w:t>Пар, давление которого равно давлению насыщения па</w:t>
            </w:r>
            <w:r>
              <w:t>ра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876E68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1 07</w:t>
            </w:r>
            <w:r w:rsidRPr="00F205CD">
              <w:t>.</w:t>
            </w:r>
            <w:r w:rsidRPr="00F205CD">
              <w:rPr>
                <w:lang w:val="fr-CH"/>
              </w:rPr>
              <w:t>1</w:t>
            </w:r>
            <w:r w:rsidRPr="00F205CD">
              <w:t>-0</w:t>
            </w:r>
            <w:r w:rsidRPr="00F205CD">
              <w:rPr>
                <w:lang w:val="fr-CH"/>
              </w:rPr>
              <w:t>5</w:t>
            </w:r>
          </w:p>
        </w:tc>
        <w:tc>
          <w:tcPr>
            <w:tcW w:w="56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  <w:rPr>
                <w:lang w:val="fr-FR"/>
              </w:rPr>
            </w:pPr>
            <w:r w:rsidRPr="00F205CD">
              <w:t>Давление паров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2D25D3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2D25D3">
              <w:t>A</w:t>
            </w:r>
          </w:p>
        </w:tc>
      </w:tr>
      <w:tr w:rsidR="00B3186B" w:rsidRPr="00F205CD" w:rsidTr="00876E68"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69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В каком случае происходит испарение жидкости?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2D25D3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DD0B9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A</w:t>
            </w:r>
            <w:proofErr w:type="gramEnd"/>
            <w:r w:rsidRPr="00F205CD">
              <w:tab/>
              <w:t>Когда давление па</w:t>
            </w:r>
            <w:r>
              <w:t>ра ниже давления насыщения пара</w:t>
            </w:r>
          </w:p>
          <w:p w:rsidR="00B3186B" w:rsidRPr="00DD0B9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B</w:t>
            </w:r>
            <w:proofErr w:type="gramEnd"/>
            <w:r w:rsidRPr="00F205CD">
              <w:tab/>
              <w:t>Когда давление пар</w:t>
            </w:r>
            <w:r>
              <w:t>а равно давлению насыщения пара</w:t>
            </w:r>
          </w:p>
          <w:p w:rsidR="00B3186B" w:rsidRPr="00DD0B9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C</w:t>
            </w:r>
            <w:proofErr w:type="gramEnd"/>
            <w:r w:rsidRPr="00F205CD">
              <w:tab/>
              <w:t>Когда давление па</w:t>
            </w:r>
            <w:r>
              <w:t>ра выше давления насыщения пара</w:t>
            </w:r>
          </w:p>
          <w:p w:rsidR="00B3186B" w:rsidRPr="00DD0B93" w:rsidRDefault="00B3186B" w:rsidP="00694087">
            <w:pPr>
              <w:tabs>
                <w:tab w:val="left" w:pos="376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proofErr w:type="gramStart"/>
            <w:r w:rsidRPr="00F205CD">
              <w:t>D</w:t>
            </w:r>
            <w:proofErr w:type="gramEnd"/>
            <w:r w:rsidRPr="00F205CD">
              <w:tab/>
              <w:t xml:space="preserve">Когда давление </w:t>
            </w:r>
            <w:r>
              <w:t>пара выше атмосферного давления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2D25D3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876E68">
            <w:pPr>
              <w:pageBreakBefore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lastRenderedPageBreak/>
              <w:t>23</w:t>
            </w:r>
            <w:r w:rsidRPr="00F205CD">
              <w:rPr>
                <w:lang w:val="fr-CH"/>
              </w:rPr>
              <w:t>1 07</w:t>
            </w:r>
            <w:r w:rsidRPr="00F205CD">
              <w:t>.</w:t>
            </w:r>
            <w:r w:rsidRPr="00F205CD">
              <w:rPr>
                <w:lang w:val="fr-CH"/>
              </w:rPr>
              <w:t>1</w:t>
            </w:r>
            <w:r w:rsidRPr="00F205CD">
              <w:t>-0</w:t>
            </w:r>
            <w:r w:rsidRPr="00F205CD">
              <w:rPr>
                <w:lang w:val="fr-CH"/>
              </w:rPr>
              <w:t>6</w:t>
            </w:r>
          </w:p>
        </w:tc>
        <w:tc>
          <w:tcPr>
            <w:tcW w:w="56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  <w:rPr>
                <w:lang w:val="fr-FR"/>
              </w:rPr>
            </w:pPr>
            <w:r w:rsidRPr="00F205CD">
              <w:t>Давление паров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2D25D3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2D25D3">
              <w:t>B</w:t>
            </w:r>
          </w:p>
        </w:tc>
      </w:tr>
      <w:tr w:rsidR="00B3186B" w:rsidRPr="00F205CD" w:rsidTr="00876E68"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5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AB30C7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2D25D3">
              <w:t xml:space="preserve">В грузовом танке в течение некоторого времени содержатся пары пропана, а также небольшое количество жидкости на дне танка. 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2D25D3">
              <w:t>Какое из нижеприведенных утверждений правильно?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2D25D3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5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B951EC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A</w:t>
            </w:r>
            <w:r w:rsidRPr="00F205CD">
              <w:tab/>
              <w:t>Давление пара ниже д</w:t>
            </w:r>
            <w:r>
              <w:t>авления насыщения паров пропана</w:t>
            </w:r>
          </w:p>
          <w:p w:rsidR="00B3186B" w:rsidRPr="00B951EC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B</w:t>
            </w:r>
            <w:r w:rsidRPr="00F205CD">
              <w:tab/>
              <w:t>Давление пара равно давлению насыщения паров пропа</w:t>
            </w:r>
            <w:r>
              <w:t>на</w:t>
            </w:r>
          </w:p>
          <w:p w:rsidR="00B3186B" w:rsidRPr="00B951EC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C</w:t>
            </w:r>
            <w:r w:rsidRPr="00F205CD">
              <w:tab/>
              <w:t>Давление пара выше д</w:t>
            </w:r>
            <w:r>
              <w:t>авления насыщения паров пропана</w:t>
            </w:r>
          </w:p>
          <w:p w:rsidR="00B3186B" w:rsidRPr="00B951EC" w:rsidRDefault="00B3186B" w:rsidP="00694087">
            <w:pPr>
              <w:tabs>
                <w:tab w:val="left" w:pos="376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D</w:t>
            </w:r>
            <w:r w:rsidRPr="00F205CD">
              <w:tab/>
              <w:t>Давление пара равно атмосферному давлению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2D25D3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1 07</w:t>
            </w:r>
            <w:r w:rsidRPr="00F205CD">
              <w:t>.</w:t>
            </w:r>
            <w:r w:rsidRPr="00F205CD">
              <w:rPr>
                <w:lang w:val="fr-CH"/>
              </w:rPr>
              <w:t>1</w:t>
            </w:r>
            <w:r w:rsidRPr="00F205CD">
              <w:t>-0</w:t>
            </w:r>
            <w:r w:rsidRPr="00F205CD">
              <w:rPr>
                <w:lang w:val="fr-CH"/>
              </w:rPr>
              <w:t>7</w:t>
            </w:r>
          </w:p>
        </w:tc>
        <w:tc>
          <w:tcPr>
            <w:tcW w:w="56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  <w:rPr>
                <w:lang w:val="fr-FR"/>
              </w:rPr>
            </w:pPr>
            <w:r w:rsidRPr="00F205CD">
              <w:t>Давление паров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2D25D3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2D25D3">
              <w:t>C</w:t>
            </w:r>
          </w:p>
        </w:tc>
      </w:tr>
      <w:tr w:rsidR="00B3186B" w:rsidRPr="00F205CD" w:rsidTr="00876E68"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5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AB30C7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2D25D3">
              <w:t xml:space="preserve">Из грузового танка, в котором содержится жидкий пропан, отсасываются пары. </w:t>
            </w:r>
          </w:p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2D25D3">
              <w:t>Что происходит в грузовом танке после прекращения отсасывания?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2D25D3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5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B951EC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A</w:t>
            </w:r>
            <w:r>
              <w:tab/>
              <w:t>Давление пара уменьшится</w:t>
            </w:r>
          </w:p>
          <w:p w:rsidR="00B3186B" w:rsidRPr="00B951EC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B</w:t>
            </w:r>
            <w:r w:rsidRPr="00F205CD">
              <w:tab/>
              <w:t>Дав</w:t>
            </w:r>
            <w:r>
              <w:t>ление пара останется постоянным</w:t>
            </w:r>
          </w:p>
          <w:p w:rsidR="00B3186B" w:rsidRPr="00B951EC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C</w:t>
            </w:r>
            <w:r>
              <w:tab/>
              <w:t>Давление пара увеличится</w:t>
            </w:r>
          </w:p>
          <w:p w:rsidR="00B3186B" w:rsidRPr="00B951EC" w:rsidRDefault="00B3186B" w:rsidP="00694087">
            <w:pPr>
              <w:tabs>
                <w:tab w:val="left" w:pos="376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>
              <w:t>D</w:t>
            </w:r>
            <w:r>
              <w:tab/>
              <w:t>Температура пара повысится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2D25D3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23</w:t>
            </w:r>
            <w:r w:rsidRPr="00F205CD">
              <w:rPr>
                <w:lang w:val="fr-CH"/>
              </w:rPr>
              <w:t>1 07</w:t>
            </w:r>
            <w:r w:rsidRPr="00F205CD">
              <w:t>.</w:t>
            </w:r>
            <w:r w:rsidRPr="00F205CD">
              <w:rPr>
                <w:lang w:val="fr-CH"/>
              </w:rPr>
              <w:t>1</w:t>
            </w:r>
            <w:r w:rsidRPr="00F205CD">
              <w:t>-0</w:t>
            </w:r>
            <w:r w:rsidRPr="00F205CD">
              <w:rPr>
                <w:lang w:val="fr-CH"/>
              </w:rPr>
              <w:t>8</w:t>
            </w:r>
          </w:p>
        </w:tc>
        <w:tc>
          <w:tcPr>
            <w:tcW w:w="56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F205CD">
              <w:t>Давление паров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2D25D3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2D25D3">
              <w:t>D</w:t>
            </w:r>
          </w:p>
        </w:tc>
      </w:tr>
      <w:tr w:rsidR="00B3186B" w:rsidRPr="00F205CD" w:rsidTr="00876E68"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5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530DEE" w:rsidRDefault="00B3186B" w:rsidP="00694087">
            <w:pPr>
              <w:keepNext/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2D25D3">
              <w:t xml:space="preserve">В грузовой танк № 2, который содержит жидкий пропан, закачиваются с помощью компрессора пары пропана из грузового танка № 3. </w:t>
            </w:r>
          </w:p>
          <w:p w:rsidR="00B3186B" w:rsidRPr="00F205CD" w:rsidRDefault="00B3186B" w:rsidP="00694087">
            <w:pPr>
              <w:keepNext/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2D25D3">
              <w:t>Что произойдет в грузовом танке № 2 после остановки компрессора?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2D25D3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5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B951EC" w:rsidRDefault="00B3186B" w:rsidP="00694087">
            <w:pPr>
              <w:keepNext/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A</w:t>
            </w:r>
            <w:r>
              <w:tab/>
              <w:t>Температура жидкости снизится</w:t>
            </w:r>
          </w:p>
          <w:p w:rsidR="00B3186B" w:rsidRPr="00B951EC" w:rsidRDefault="00B3186B" w:rsidP="00694087">
            <w:pPr>
              <w:keepNext/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B</w:t>
            </w:r>
            <w:r>
              <w:tab/>
              <w:t>Давление пара повысится</w:t>
            </w:r>
          </w:p>
          <w:p w:rsidR="00B3186B" w:rsidRPr="00B951EC" w:rsidRDefault="00B3186B" w:rsidP="00694087">
            <w:pPr>
              <w:keepNext/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C</w:t>
            </w:r>
            <w:r w:rsidRPr="00F205CD">
              <w:tab/>
              <w:t>Давление пара останется посто</w:t>
            </w:r>
            <w:r>
              <w:t>янным</w:t>
            </w:r>
          </w:p>
          <w:p w:rsidR="00B3186B" w:rsidRPr="00B951EC" w:rsidRDefault="00B3186B" w:rsidP="00694087">
            <w:pPr>
              <w:keepNext/>
              <w:tabs>
                <w:tab w:val="left" w:pos="376"/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>
              <w:t>D</w:t>
            </w:r>
            <w:r>
              <w:tab/>
              <w:t>Давление пара снизится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2D25D3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1 07</w:t>
            </w:r>
            <w:r w:rsidRPr="00F205CD">
              <w:t>.</w:t>
            </w:r>
            <w:r w:rsidRPr="00F205CD">
              <w:rPr>
                <w:lang w:val="fr-CH"/>
              </w:rPr>
              <w:t>1</w:t>
            </w:r>
            <w:r w:rsidRPr="00F205CD">
              <w:t>-0</w:t>
            </w:r>
            <w:r w:rsidRPr="00F205CD">
              <w:rPr>
                <w:lang w:val="fr-CH"/>
              </w:rPr>
              <w:t>9</w:t>
            </w:r>
          </w:p>
        </w:tc>
        <w:tc>
          <w:tcPr>
            <w:tcW w:w="56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  <w:rPr>
                <w:lang w:val="fr-FR"/>
              </w:rPr>
            </w:pPr>
            <w:r w:rsidRPr="00F205CD">
              <w:t>Давление паров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2D25D3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2D25D3">
              <w:t>A</w:t>
            </w:r>
          </w:p>
        </w:tc>
      </w:tr>
      <w:tr w:rsidR="00B3186B" w:rsidRPr="00F268A7" w:rsidTr="00876E68"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68A7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rPr>
                <w:sz w:val="16"/>
                <w:szCs w:val="16"/>
              </w:rPr>
            </w:pPr>
          </w:p>
        </w:tc>
        <w:tc>
          <w:tcPr>
            <w:tcW w:w="565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C71D2B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2D25D3">
              <w:t>Из грузового танка произв</w:t>
            </w:r>
            <w:r>
              <w:t>одится откачка жидкого пропана.</w:t>
            </w:r>
          </w:p>
          <w:p w:rsidR="00B3186B" w:rsidRPr="00F268A7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sz w:val="16"/>
                <w:szCs w:val="16"/>
              </w:rPr>
            </w:pPr>
            <w:r w:rsidRPr="002D25D3">
              <w:t>Что произойдет в этом грузовом танке после прекращения откачки?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2D25D3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5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B951EC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A</w:t>
            </w:r>
            <w:r>
              <w:tab/>
              <w:t>Давление пара повысится</w:t>
            </w:r>
          </w:p>
          <w:p w:rsidR="00B3186B" w:rsidRPr="00B951EC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B</w:t>
            </w:r>
            <w:r w:rsidRPr="00F205CD">
              <w:tab/>
              <w:t>Дав</w:t>
            </w:r>
            <w:r>
              <w:t>ление пара останется постоянным</w:t>
            </w:r>
          </w:p>
          <w:p w:rsidR="00B3186B" w:rsidRPr="00B951EC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C</w:t>
            </w:r>
            <w:r>
              <w:tab/>
              <w:t>Температура жидкости повысится</w:t>
            </w:r>
          </w:p>
          <w:p w:rsidR="00B3186B" w:rsidRPr="00B951EC" w:rsidRDefault="00B3186B" w:rsidP="00694087">
            <w:pPr>
              <w:tabs>
                <w:tab w:val="left" w:pos="376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D</w:t>
            </w:r>
            <w:r w:rsidRPr="00F205CD">
              <w:tab/>
              <w:t>Температур</w:t>
            </w:r>
            <w:r>
              <w:t>а жидкости останется постоянной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2D25D3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876E68">
            <w:pPr>
              <w:pageBreakBefore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CH"/>
              </w:rPr>
            </w:pPr>
            <w:r w:rsidRPr="00F205CD">
              <w:lastRenderedPageBreak/>
              <w:t>23</w:t>
            </w:r>
            <w:r w:rsidRPr="00F205CD">
              <w:rPr>
                <w:lang w:val="fr-CH"/>
              </w:rPr>
              <w:t>1 07</w:t>
            </w:r>
            <w:r w:rsidRPr="00F205CD">
              <w:t>.</w:t>
            </w:r>
            <w:r w:rsidRPr="00F205CD">
              <w:rPr>
                <w:lang w:val="fr-CH"/>
              </w:rPr>
              <w:t>1</w:t>
            </w:r>
            <w:r w:rsidRPr="00F205CD">
              <w:t>-</w:t>
            </w:r>
            <w:r w:rsidRPr="00F205CD">
              <w:rPr>
                <w:lang w:val="fr-CH"/>
              </w:rPr>
              <w:t>10</w:t>
            </w:r>
          </w:p>
        </w:tc>
        <w:tc>
          <w:tcPr>
            <w:tcW w:w="56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  <w:rPr>
                <w:lang w:val="fr-FR"/>
              </w:rPr>
            </w:pPr>
            <w:r w:rsidRPr="00F205CD">
              <w:t>Давление паров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2D25D3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2D25D3">
              <w:t>B</w:t>
            </w:r>
          </w:p>
        </w:tc>
      </w:tr>
      <w:tr w:rsidR="00B3186B" w:rsidRPr="00F268A7" w:rsidTr="00876E68"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68A7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rPr>
                <w:sz w:val="16"/>
                <w:szCs w:val="16"/>
              </w:rPr>
            </w:pPr>
          </w:p>
        </w:tc>
        <w:tc>
          <w:tcPr>
            <w:tcW w:w="565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68A7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rPr>
                <w:sz w:val="16"/>
                <w:szCs w:val="16"/>
              </w:rPr>
            </w:pPr>
            <w:r w:rsidRPr="002D25D3">
              <w:t>В грузовой танк, в котором содержится азот под абсолютным давлением 100</w:t>
            </w:r>
            <w:r w:rsidR="00694087">
              <w:t> кПа</w:t>
            </w:r>
            <w:r w:rsidRPr="002D25D3">
              <w:t>, закачивается жидкий пропан. Что произойдет с жидким пропаном в этом танке?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2D25D3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5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B951EC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A</w:t>
            </w:r>
            <w:r>
              <w:tab/>
              <w:t>Температура пропана повысится</w:t>
            </w:r>
          </w:p>
          <w:p w:rsidR="00B3186B" w:rsidRPr="00B951EC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B</w:t>
            </w:r>
            <w:r>
              <w:tab/>
              <w:t>Температура пропана снизится</w:t>
            </w:r>
          </w:p>
          <w:p w:rsidR="00B3186B" w:rsidRPr="00B951EC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C</w:t>
            </w:r>
            <w:r w:rsidRPr="00F205CD">
              <w:tab/>
              <w:t>Температу</w:t>
            </w:r>
            <w:r>
              <w:t>ра пропана останется постоянной</w:t>
            </w:r>
          </w:p>
          <w:p w:rsidR="00B3186B" w:rsidRPr="00B951EC" w:rsidRDefault="00B3186B" w:rsidP="00694087">
            <w:pPr>
              <w:tabs>
                <w:tab w:val="left" w:pos="376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>
              <w:t>D</w:t>
            </w:r>
            <w:r>
              <w:tab/>
              <w:t>Пропан затвердеет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2D25D3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2D25D3" w:rsidRDefault="00B3186B" w:rsidP="00876E68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2D25D3">
              <w:t>231 07.1-11</w:t>
            </w:r>
          </w:p>
        </w:tc>
        <w:tc>
          <w:tcPr>
            <w:tcW w:w="56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2D25D3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2D25D3">
              <w:t>Влияние повышения температуры на груз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2D25D3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2D25D3">
              <w:t>В</w:t>
            </w:r>
          </w:p>
        </w:tc>
      </w:tr>
      <w:tr w:rsidR="00B3186B" w:rsidRPr="00F268A7" w:rsidTr="00876E68"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2D25D3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5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2D25D3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2D25D3">
              <w:t>Что происходит при повышении температуры охлажденного сжиженного газа в грузовом танке?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2D25D3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2D25D3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5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B951EC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2D25D3">
              <w:t>A</w:t>
            </w:r>
            <w:r w:rsidRPr="002D25D3">
              <w:tab/>
              <w:t>Уровень заполнения жидкостью повышает</w:t>
            </w:r>
            <w:r>
              <w:t>ся, при этом давление снижается</w:t>
            </w:r>
          </w:p>
          <w:p w:rsidR="00B3186B" w:rsidRPr="00B951EC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2D25D3">
              <w:t>B</w:t>
            </w:r>
            <w:r w:rsidRPr="002D25D3">
              <w:tab/>
              <w:t xml:space="preserve">Уровень заполнения жидкостью, а также давление повышаются, при этом </w:t>
            </w:r>
            <w:r>
              <w:t xml:space="preserve">может происходить </w:t>
            </w:r>
            <w:r w:rsidRPr="002D25D3">
              <w:t>испа</w:t>
            </w:r>
            <w:r>
              <w:t>рение</w:t>
            </w:r>
          </w:p>
          <w:p w:rsidR="00B3186B" w:rsidRPr="00B951EC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2D25D3">
              <w:t>C</w:t>
            </w:r>
            <w:r w:rsidRPr="002D25D3">
              <w:tab/>
              <w:t>Давление повышается, при этом происходит конденса</w:t>
            </w:r>
            <w:r>
              <w:t>ция испарившегося газа</w:t>
            </w:r>
          </w:p>
          <w:p w:rsidR="00B3186B" w:rsidRPr="00B951EC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2D25D3">
              <w:t>D</w:t>
            </w:r>
            <w:r w:rsidRPr="002D25D3">
              <w:tab/>
              <w:t>Давление повышается, при этом уровень жидкости сни</w:t>
            </w:r>
            <w:r>
              <w:t>жается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2D25D3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2D25D3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2D25D3">
              <w:t>231 07.1-12</w:t>
            </w:r>
          </w:p>
        </w:tc>
        <w:tc>
          <w:tcPr>
            <w:tcW w:w="56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2D25D3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2D25D3">
              <w:t xml:space="preserve">Динамика температуры </w:t>
            </w:r>
            <w:r>
              <w:t>внутри грузового танка</w:t>
            </w:r>
            <w:r w:rsidRPr="002D25D3">
              <w:t>, общие знания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2D25D3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2D25D3">
              <w:t>В</w:t>
            </w:r>
          </w:p>
        </w:tc>
      </w:tr>
      <w:tr w:rsidR="00B3186B" w:rsidRPr="00F268A7" w:rsidTr="00876E68"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2D25D3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5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A72EA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2D25D3">
              <w:t>Изолированный грузовой танк заполнен СПГ при температуре −162</w:t>
            </w:r>
            <w:r w:rsidR="00694087">
              <w:t> °С</w:t>
            </w:r>
            <w:r w:rsidRPr="002D25D3">
              <w:t xml:space="preserve">? </w:t>
            </w:r>
          </w:p>
          <w:p w:rsidR="00B3186B" w:rsidRPr="002D25D3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2D25D3">
              <w:t>Какой из параметров не влияет на продолжительность сохранности?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2D25D3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2D25D3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5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B951EC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2D25D3">
              <w:t>A</w:t>
            </w:r>
            <w:r w:rsidRPr="002D25D3">
              <w:tab/>
              <w:t>Показатель теплопере</w:t>
            </w:r>
            <w:r>
              <w:t>дачи согласно пункту 9.3.1.27.9</w:t>
            </w:r>
          </w:p>
          <w:p w:rsidR="00B3186B" w:rsidRPr="00B951EC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2D25D3">
              <w:t>B</w:t>
            </w:r>
            <w:r w:rsidRPr="002D25D3">
              <w:tab/>
              <w:t>Диам</w:t>
            </w:r>
            <w:r>
              <w:t>етр шланга газоотводной системы</w:t>
            </w:r>
          </w:p>
          <w:p w:rsidR="00B3186B" w:rsidRPr="00B951EC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2D25D3">
              <w:t>C</w:t>
            </w:r>
            <w:r w:rsidRPr="002D25D3">
              <w:tab/>
              <w:t>Давление срабатыв</w:t>
            </w:r>
            <w:r>
              <w:t>ания предохранительных клапанов</w:t>
            </w:r>
          </w:p>
          <w:p w:rsidR="00B3186B" w:rsidRPr="00B951EC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2D25D3">
              <w:t>D</w:t>
            </w:r>
            <w:r w:rsidRPr="002D25D3">
              <w:tab/>
              <w:t>Температура окружающей среды с</w:t>
            </w:r>
            <w:r>
              <w:t>огласно пункту 9.3.1.24.2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2D25D3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2D25D3" w:rsidRDefault="00B3186B" w:rsidP="00876E68">
            <w:pPr>
              <w:pageBreakBefore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2D25D3">
              <w:lastRenderedPageBreak/>
              <w:t>231 07.1-13</w:t>
            </w:r>
          </w:p>
        </w:tc>
        <w:tc>
          <w:tcPr>
            <w:tcW w:w="56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2D25D3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2D25D3">
              <w:t>Свойства веществ, 1.2.1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911E50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911E50">
              <w:t>А</w:t>
            </w:r>
          </w:p>
        </w:tc>
      </w:tr>
      <w:tr w:rsidR="00B3186B" w:rsidRPr="00F205CD" w:rsidTr="00876E68"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2D25D3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5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2D25D3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2D25D3">
              <w:t xml:space="preserve">Опишите </w:t>
            </w:r>
            <w:r>
              <w:t>«</w:t>
            </w:r>
            <w:r w:rsidRPr="002D25D3">
              <w:t>испарение</w:t>
            </w:r>
            <w:r>
              <w:t>»</w:t>
            </w:r>
            <w:r w:rsidRPr="002D25D3">
              <w:t xml:space="preserve"> согласно описанию, приводимому в </w:t>
            </w:r>
            <w:proofErr w:type="spellStart"/>
            <w:r w:rsidRPr="002D25D3">
              <w:t>ВОПОГ</w:t>
            </w:r>
            <w:proofErr w:type="spellEnd"/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911E50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2D25D3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5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B951EC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2D25D3">
              <w:t>A</w:t>
            </w:r>
            <w:r w:rsidRPr="002D25D3">
              <w:tab/>
              <w:t>Пары, образующиеся над поверхностью к</w:t>
            </w:r>
            <w:r>
              <w:t>ипящего груза за счет испарения</w:t>
            </w:r>
          </w:p>
          <w:p w:rsidR="00B3186B" w:rsidRPr="00B951EC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2D25D3">
              <w:t>B</w:t>
            </w:r>
            <w:r w:rsidRPr="002D25D3">
              <w:tab/>
              <w:t>Температура жидкости, превышающая обычную температу</w:t>
            </w:r>
            <w:r>
              <w:t>ру кипения</w:t>
            </w:r>
          </w:p>
          <w:p w:rsidR="00B3186B" w:rsidRPr="00B951EC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2D25D3">
              <w:t>C</w:t>
            </w:r>
            <w:r w:rsidRPr="002D25D3">
              <w:tab/>
              <w:t>Количество паров, стравливаемых через предохранительные клапаны при чрезмерном повышении давления в гру</w:t>
            </w:r>
            <w:r>
              <w:t>зовом танке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911E50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2D25D3" w:rsidRDefault="00B3186B" w:rsidP="00876E68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5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2D25D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2D25D3">
              <w:t>D</w:t>
            </w:r>
            <w:r w:rsidRPr="002D25D3">
              <w:tab/>
              <w:t>Пары, образующиеся при активном испарении жидкости в начале наполнения пустого грузового танка, в котором находился только а</w:t>
            </w:r>
            <w:r>
              <w:t>зот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911E50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2D25D3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2D25D3">
              <w:t>231 07.1-14</w:t>
            </w:r>
          </w:p>
        </w:tc>
        <w:tc>
          <w:tcPr>
            <w:tcW w:w="56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2D25D3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2D25D3">
              <w:t>Свойства веществ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911E50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911E50">
              <w:t>В</w:t>
            </w:r>
          </w:p>
        </w:tc>
      </w:tr>
      <w:tr w:rsidR="00B3186B" w:rsidRPr="00F205CD" w:rsidTr="00876E68"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2D25D3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5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2D25D3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911E50">
              <w:t>Почему метан не поддается сжижению при температуре окружающей среды 20</w:t>
            </w:r>
            <w:r w:rsidR="00694087">
              <w:t> °С</w:t>
            </w:r>
            <w:r w:rsidRPr="00911E50">
              <w:t>?</w:t>
            </w:r>
          </w:p>
        </w:tc>
        <w:tc>
          <w:tcPr>
            <w:tcW w:w="15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911E50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316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2D25D3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58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A6BF4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2D25D3">
              <w:t>A</w:t>
            </w:r>
            <w:r w:rsidRPr="002D25D3">
              <w:tab/>
              <w:t>Критическая температура метана вы</w:t>
            </w:r>
            <w:r>
              <w:t>ше температуры окружающей среды</w:t>
            </w:r>
          </w:p>
          <w:p w:rsidR="00B3186B" w:rsidRPr="00FA6BF4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2D25D3">
              <w:t>B</w:t>
            </w:r>
            <w:r w:rsidRPr="002D25D3">
              <w:tab/>
              <w:t>Критическая температура метана ни</w:t>
            </w:r>
            <w:r>
              <w:t>же температуры окружающей среды</w:t>
            </w:r>
          </w:p>
          <w:p w:rsidR="00B3186B" w:rsidRPr="00FA6BF4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2D25D3">
              <w:t>C</w:t>
            </w:r>
            <w:r w:rsidRPr="002D25D3">
              <w:tab/>
              <w:t>Давление достигает слишком высокого уровня, что не зависит от параметров грузового танка или используе</w:t>
            </w:r>
            <w:r>
              <w:t>мых для этого материалов</w:t>
            </w:r>
          </w:p>
          <w:p w:rsidR="00B3186B" w:rsidRPr="00FA6BF4" w:rsidRDefault="00B3186B" w:rsidP="00694087">
            <w:pPr>
              <w:tabs>
                <w:tab w:val="left" w:pos="376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2D25D3">
              <w:t>D</w:t>
            </w:r>
            <w:r w:rsidRPr="002D25D3">
              <w:tab/>
              <w:t>Метан может быть сжижен при температуре окружающей среды: именно поэтому он носит название СПГ (сжижен</w:t>
            </w:r>
            <w:r>
              <w:t>ный природный газ)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911E50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</w:tbl>
    <w:p w:rsidR="00B3186B" w:rsidRPr="00CE4715" w:rsidRDefault="00B3186B" w:rsidP="00B3186B">
      <w:pPr>
        <w:tabs>
          <w:tab w:val="left" w:pos="567"/>
          <w:tab w:val="left" w:pos="1134"/>
          <w:tab w:val="left" w:pos="1701"/>
          <w:tab w:val="left" w:pos="2268"/>
          <w:tab w:val="left" w:pos="6237"/>
        </w:tabs>
        <w:spacing w:line="288" w:lineRule="auto"/>
        <w:rPr>
          <w:sz w:val="24"/>
        </w:rPr>
      </w:pPr>
      <w:r>
        <w:rPr>
          <w:sz w:val="24"/>
        </w:rPr>
        <w:br w:type="page"/>
      </w:r>
    </w:p>
    <w:tbl>
      <w:tblPr>
        <w:tblW w:w="8505" w:type="dxa"/>
        <w:tblInd w:w="113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3"/>
        <w:gridCol w:w="5584"/>
        <w:gridCol w:w="14"/>
        <w:gridCol w:w="14"/>
        <w:gridCol w:w="1660"/>
      </w:tblGrid>
      <w:tr w:rsidR="00B3186B" w:rsidRPr="001618CE" w:rsidTr="00876E68">
        <w:trPr>
          <w:tblHeader/>
        </w:trPr>
        <w:tc>
          <w:tcPr>
            <w:tcW w:w="8505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E55523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6237"/>
                <w:tab w:val="left" w:pos="8505"/>
              </w:tabs>
              <w:spacing w:before="120" w:after="120" w:line="240" w:lineRule="auto"/>
              <w:rPr>
                <w:b/>
                <w:sz w:val="28"/>
                <w:szCs w:val="28"/>
              </w:rPr>
            </w:pPr>
            <w:r w:rsidRPr="00E55523">
              <w:rPr>
                <w:b/>
                <w:sz w:val="28"/>
                <w:szCs w:val="28"/>
              </w:rPr>
              <w:lastRenderedPageBreak/>
              <w:t>Знания по физике и химии</w:t>
            </w:r>
          </w:p>
          <w:p w:rsidR="00B3186B" w:rsidRPr="00E55523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120" w:after="120" w:line="240" w:lineRule="auto"/>
            </w:pPr>
            <w:r w:rsidRPr="00E55523">
              <w:rPr>
                <w:b/>
              </w:rPr>
              <w:t xml:space="preserve">Целевая тема 7.2: Испарение и конденсация </w:t>
            </w:r>
            <w:r w:rsidRPr="00E55523">
              <w:rPr>
                <w:b/>
              </w:rPr>
              <w:br/>
              <w:t>Показатели давления насыщенного пара</w:t>
            </w:r>
          </w:p>
        </w:tc>
      </w:tr>
      <w:tr w:rsidR="00B3186B" w:rsidRPr="00E55523" w:rsidTr="00876E68">
        <w:trPr>
          <w:tblHeader/>
        </w:trPr>
        <w:tc>
          <w:tcPr>
            <w:tcW w:w="123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E55523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E55523">
              <w:rPr>
                <w:i/>
                <w:sz w:val="16"/>
              </w:rPr>
              <w:t>Номер</w:t>
            </w:r>
          </w:p>
        </w:tc>
        <w:tc>
          <w:tcPr>
            <w:tcW w:w="5598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E55523" w:rsidRDefault="00B3186B" w:rsidP="00694087">
            <w:pPr>
              <w:tabs>
                <w:tab w:val="left" w:pos="832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E55523">
              <w:rPr>
                <w:i/>
                <w:sz w:val="16"/>
              </w:rPr>
              <w:t>Источник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E55523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E55523">
              <w:rPr>
                <w:i/>
                <w:sz w:val="16"/>
              </w:rPr>
              <w:t>Правильный ответ</w:t>
            </w:r>
          </w:p>
        </w:tc>
      </w:tr>
      <w:tr w:rsidR="00B3186B" w:rsidRPr="00F205CD" w:rsidTr="00876E68">
        <w:tc>
          <w:tcPr>
            <w:tcW w:w="123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1 07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1</w:t>
            </w:r>
          </w:p>
        </w:tc>
        <w:tc>
          <w:tcPr>
            <w:tcW w:w="5598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  <w:rPr>
                <w:lang w:val="fr-CH"/>
              </w:rPr>
            </w:pPr>
            <w:r w:rsidRPr="00F205CD">
              <w:t>Исключен</w:t>
            </w:r>
            <w:r w:rsidRPr="00F205CD">
              <w:rPr>
                <w:lang w:val="fr-CH"/>
              </w:rPr>
              <w:t xml:space="preserve"> (2007)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</w:p>
        </w:tc>
      </w:tr>
      <w:tr w:rsidR="00B3186B" w:rsidRPr="00F205CD" w:rsidTr="00876E68"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F205CD">
              <w:t>23</w:t>
            </w:r>
            <w:r w:rsidRPr="00F205CD">
              <w:rPr>
                <w:lang w:val="fr-CH"/>
              </w:rPr>
              <w:t>1 07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2</w:t>
            </w:r>
          </w:p>
        </w:tc>
        <w:tc>
          <w:tcPr>
            <w:tcW w:w="5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Исключен</w:t>
            </w:r>
            <w:r w:rsidRPr="00F205CD">
              <w:rPr>
                <w:lang w:val="fr-CH"/>
              </w:rPr>
              <w:t xml:space="preserve"> (2007)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1 07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3</w:t>
            </w:r>
          </w:p>
        </w:tc>
        <w:tc>
          <w:tcPr>
            <w:tcW w:w="5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F205CD">
              <w:t>Повышение давления в грузовом танке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C</w:t>
            </w:r>
          </w:p>
        </w:tc>
      </w:tr>
      <w:tr w:rsidR="00B3186B" w:rsidRPr="00F205CD" w:rsidTr="00876E68">
        <w:tc>
          <w:tcPr>
            <w:tcW w:w="123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rPr>
                <w:lang w:val="fr-FR"/>
              </w:rPr>
            </w:pPr>
          </w:p>
        </w:tc>
        <w:tc>
          <w:tcPr>
            <w:tcW w:w="55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Грузовой танк заполнен на 91% емкости № ООН 1010 </w:t>
            </w:r>
            <w:r>
              <w:br/>
            </w:r>
            <w:r w:rsidRPr="00F205CD">
              <w:t>1,3</w:t>
            </w:r>
            <w:r>
              <w:t>-</w:t>
            </w:r>
            <w:proofErr w:type="gramStart"/>
            <w:r w:rsidRPr="00F205CD">
              <w:t>БУТАДИЕН</w:t>
            </w:r>
            <w:proofErr w:type="gramEnd"/>
            <w:r w:rsidRPr="00F205CD">
              <w:t xml:space="preserve"> СТАБИЛИЗИРОВАННЫЙ при температуре 15</w:t>
            </w:r>
            <w:r>
              <w:rPr>
                <w:lang w:val="fr-FR"/>
              </w:rPr>
              <w:t> </w:t>
            </w:r>
            <w:r>
              <w:t>°C</w:t>
            </w:r>
            <w:r w:rsidRPr="00F205CD">
              <w:t xml:space="preserve">. </w:t>
            </w:r>
            <w:r>
              <w:t>Абсолютное давление составляет 400</w:t>
            </w:r>
            <w:r w:rsidR="00694087">
              <w:t> кПа</w:t>
            </w:r>
            <w:r>
              <w:t xml:space="preserve"> </w:t>
            </w:r>
            <w:r w:rsidRPr="00F205CD">
              <w:t xml:space="preserve">− значение, которое превышает давление насыщения пара. </w:t>
            </w:r>
          </w:p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В результате чего возникло это давление?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A6BF4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A</w:t>
            </w:r>
            <w:r w:rsidRPr="00F205CD">
              <w:tab/>
              <w:t>В резул</w:t>
            </w:r>
            <w:r>
              <w:t>ьтате</w:t>
            </w:r>
            <w:proofErr w:type="gramEnd"/>
            <w:r>
              <w:t xml:space="preserve"> присутствия стабилизатора</w:t>
            </w:r>
          </w:p>
          <w:p w:rsidR="00B3186B" w:rsidRPr="00FA6BF4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B</w:t>
            </w:r>
            <w:r w:rsidRPr="00F205CD">
              <w:tab/>
              <w:t>В связи с тем, что для достижения равновесия требу</w:t>
            </w:r>
            <w:r>
              <w:t>ется 48</w:t>
            </w:r>
            <w:r w:rsidR="00876E68">
              <w:rPr>
                <w:lang w:val="en-US"/>
              </w:rPr>
              <w:t> </w:t>
            </w:r>
            <w:r>
              <w:t>часов</w:t>
            </w:r>
          </w:p>
          <w:p w:rsidR="00B3186B" w:rsidRPr="00FA6BF4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C</w:t>
            </w:r>
            <w:r>
              <w:tab/>
              <w:t>В результате</w:t>
            </w:r>
            <w:proofErr w:type="gramEnd"/>
            <w:r>
              <w:t xml:space="preserve"> присутствия азота</w:t>
            </w:r>
          </w:p>
          <w:p w:rsidR="00B3186B" w:rsidRPr="00FA6BF4" w:rsidRDefault="00B3186B" w:rsidP="00694087">
            <w:pPr>
              <w:tabs>
                <w:tab w:val="left" w:pos="378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8" w:hanging="378"/>
            </w:pPr>
            <w:proofErr w:type="gramStart"/>
            <w:r w:rsidRPr="00F205CD">
              <w:t>D</w:t>
            </w:r>
            <w:r w:rsidRPr="00F205CD">
              <w:tab/>
              <w:t>В резуль</w:t>
            </w:r>
            <w:r>
              <w:t>тате</w:t>
            </w:r>
            <w:proofErr w:type="gramEnd"/>
            <w:r>
              <w:t xml:space="preserve"> слишком медленной погрузки</w:t>
            </w:r>
          </w:p>
        </w:tc>
        <w:tc>
          <w:tcPr>
            <w:tcW w:w="16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1 07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4</w:t>
            </w:r>
          </w:p>
        </w:tc>
        <w:tc>
          <w:tcPr>
            <w:tcW w:w="5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081306">
              <w:t>Давление</w:t>
            </w:r>
            <w:r w:rsidRPr="00F205CD">
              <w:t xml:space="preserve"> в грузовом танке</w:t>
            </w:r>
          </w:p>
        </w:tc>
        <w:tc>
          <w:tcPr>
            <w:tcW w:w="16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D</w:t>
            </w:r>
          </w:p>
        </w:tc>
      </w:tr>
      <w:tr w:rsidR="00B3186B" w:rsidRPr="00F205CD" w:rsidTr="00876E68">
        <w:tc>
          <w:tcPr>
            <w:tcW w:w="123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8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Танкер типа G загружен № ООН 1077 ПРОПИЛЕН </w:t>
            </w:r>
            <w:r w:rsidRPr="00081306">
              <w:t>(М = 42).</w:t>
            </w:r>
            <w:r w:rsidRPr="00F205CD">
              <w:t xml:space="preserve"> Из</w:t>
            </w:r>
            <w:r w:rsidR="00876E68">
              <w:rPr>
                <w:lang w:val="en-US"/>
              </w:rPr>
              <w:t> </w:t>
            </w:r>
            <w:r w:rsidRPr="00F205CD">
              <w:t>грузового танка под давлением происходит утечка 1 м</w:t>
            </w:r>
            <w:r w:rsidRPr="00F205CD">
              <w:rPr>
                <w:vertAlign w:val="superscript"/>
              </w:rPr>
              <w:t>3</w:t>
            </w:r>
            <w:r w:rsidRPr="00F205CD">
              <w:t xml:space="preserve"> жидкости </w:t>
            </w:r>
            <w:r w:rsidRPr="00964F0E">
              <w:t>(d = 600 кг/м</w:t>
            </w:r>
            <w:r w:rsidRPr="007722B9">
              <w:rPr>
                <w:vertAlign w:val="superscript"/>
              </w:rPr>
              <w:t>3</w:t>
            </w:r>
            <w:r w:rsidRPr="00964F0E">
              <w:t xml:space="preserve">). </w:t>
            </w:r>
          </w:p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964F0E">
              <w:t>Какой приблизительно объем паров пропана образуется в этом случае при температуре окружающей среды</w:t>
            </w:r>
            <w:r>
              <w:t xml:space="preserve"> 20</w:t>
            </w:r>
            <w:r>
              <w:rPr>
                <w:lang w:val="fr-FR"/>
              </w:rPr>
              <w:t> </w:t>
            </w:r>
            <w:r>
              <w:t>°C</w:t>
            </w:r>
            <w:r w:rsidRPr="00964F0E">
              <w:t>?</w:t>
            </w:r>
          </w:p>
        </w:tc>
        <w:tc>
          <w:tcPr>
            <w:tcW w:w="16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876E68">
            <w:pPr>
              <w:tabs>
                <w:tab w:val="right" w:pos="1320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A</w:t>
            </w:r>
            <w:r w:rsidR="00694087">
              <w:tab/>
            </w:r>
            <w:r w:rsidRPr="00F205CD">
              <w:t>12 м</w:t>
            </w:r>
            <w:r w:rsidRPr="00F205CD">
              <w:rPr>
                <w:vertAlign w:val="superscript"/>
              </w:rPr>
              <w:t>3</w:t>
            </w:r>
          </w:p>
          <w:p w:rsidR="00B3186B" w:rsidRPr="00F205CD" w:rsidRDefault="00B3186B" w:rsidP="00876E68">
            <w:pPr>
              <w:tabs>
                <w:tab w:val="right" w:pos="1320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B</w:t>
            </w:r>
            <w:r w:rsidR="00694087">
              <w:tab/>
            </w:r>
            <w:r w:rsidRPr="00F205CD">
              <w:t>24 м</w:t>
            </w:r>
            <w:r w:rsidRPr="00F205CD">
              <w:rPr>
                <w:vertAlign w:val="superscript"/>
              </w:rPr>
              <w:t>3</w:t>
            </w:r>
          </w:p>
          <w:p w:rsidR="00B3186B" w:rsidRPr="00F205CD" w:rsidRDefault="00B3186B" w:rsidP="00876E68">
            <w:pPr>
              <w:tabs>
                <w:tab w:val="right" w:pos="1320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C</w:t>
            </w:r>
            <w:r w:rsidR="00694087">
              <w:tab/>
            </w:r>
            <w:r w:rsidRPr="00F205CD">
              <w:t>150 м</w:t>
            </w:r>
            <w:r w:rsidRPr="00F205CD">
              <w:rPr>
                <w:vertAlign w:val="superscript"/>
              </w:rPr>
              <w:t>3</w:t>
            </w:r>
          </w:p>
          <w:p w:rsidR="00B3186B" w:rsidRPr="00F205CD" w:rsidRDefault="00B3186B" w:rsidP="00876E68">
            <w:pPr>
              <w:tabs>
                <w:tab w:val="right" w:pos="1320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D</w:t>
            </w:r>
            <w:r w:rsidRPr="00F205CD">
              <w:tab/>
            </w:r>
            <w:r w:rsidRPr="002E72EE">
              <w:rPr>
                <w:lang w:val="fr-FR"/>
              </w:rPr>
              <w:t>340</w:t>
            </w:r>
            <w:r w:rsidRPr="00F205CD">
              <w:t xml:space="preserve"> м</w:t>
            </w:r>
            <w:r w:rsidRPr="00F205CD">
              <w:rPr>
                <w:vertAlign w:val="superscript"/>
              </w:rPr>
              <w:t>3</w:t>
            </w:r>
          </w:p>
        </w:tc>
        <w:tc>
          <w:tcPr>
            <w:tcW w:w="16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BD0B3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23</w:t>
            </w:r>
            <w:r w:rsidRPr="00BD0B3D">
              <w:t>1 07</w:t>
            </w:r>
            <w:r w:rsidRPr="00F205CD">
              <w:t>.</w:t>
            </w:r>
            <w:r w:rsidRPr="00BD0B3D">
              <w:t>2</w:t>
            </w:r>
            <w:r w:rsidRPr="00F205CD">
              <w:t>-0</w:t>
            </w:r>
            <w:r w:rsidRPr="00BD0B3D">
              <w:t>5</w:t>
            </w:r>
          </w:p>
        </w:tc>
        <w:tc>
          <w:tcPr>
            <w:tcW w:w="5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F205CD">
              <w:t>Изменение величины давления в грузовом танке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C</w:t>
            </w:r>
          </w:p>
        </w:tc>
      </w:tr>
      <w:tr w:rsidR="00B3186B" w:rsidRPr="00F205CD" w:rsidTr="00876E68">
        <w:tc>
          <w:tcPr>
            <w:tcW w:w="123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В грузовом танке содержится азот под давлением 1</w:t>
            </w:r>
            <w:r>
              <w:t>00</w:t>
            </w:r>
            <w:r w:rsidR="00694087">
              <w:t> кПа</w:t>
            </w:r>
            <w:r w:rsidRPr="00F205CD">
              <w:t xml:space="preserve"> при температуре 5</w:t>
            </w:r>
            <w:r w:rsidRPr="00F205CD">
              <w:sym w:font="Symbol" w:char="F0B0"/>
            </w:r>
            <w:r w:rsidRPr="00F205CD">
              <w:t xml:space="preserve"> С. Без отвода азота абсолютное давление в грузовом танке доводится до 3</w:t>
            </w:r>
            <w:r>
              <w:t>00</w:t>
            </w:r>
            <w:r w:rsidR="00694087">
              <w:t> кПа</w:t>
            </w:r>
            <w:r w:rsidRPr="00F205CD">
              <w:t xml:space="preserve"> путем нагнетания паров изобутана с помощь компрессора. Компрессор выключается. </w:t>
            </w:r>
          </w:p>
          <w:p w:rsidR="00B3186B" w:rsidRPr="00FE5A57" w:rsidRDefault="00B3186B" w:rsidP="00694087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Что происходит в грузовом танке? (Указание: давление насыщения паров изобутана при 5 </w:t>
            </w:r>
            <w:r w:rsidRPr="00F205CD">
              <w:sym w:font="Symbol" w:char="F0B0"/>
            </w:r>
            <w:r w:rsidRPr="00F205CD">
              <w:t>С составляет 186</w:t>
            </w:r>
            <w:r w:rsidR="00694087">
              <w:t> кПа</w:t>
            </w:r>
            <w:r>
              <w:t>.</w:t>
            </w:r>
            <w:r w:rsidRPr="00FE5A57">
              <w:t>)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A6BF4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A</w:t>
            </w:r>
            <w:r w:rsidRPr="00F205CD">
              <w:tab/>
              <w:t>Давле</w:t>
            </w:r>
            <w:r>
              <w:t>ние в грузовом танке повышается</w:t>
            </w:r>
          </w:p>
          <w:p w:rsidR="00B3186B" w:rsidRPr="00FA6BF4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B</w:t>
            </w:r>
            <w:r w:rsidRPr="00F205CD">
              <w:tab/>
              <w:t>Давление в гру</w:t>
            </w:r>
            <w:r>
              <w:t>зовом танке остается постоянным</w:t>
            </w:r>
          </w:p>
          <w:p w:rsidR="00B3186B" w:rsidRPr="00FA6BF4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C</w:t>
            </w:r>
            <w:r w:rsidRPr="00F205CD">
              <w:tab/>
              <w:t>Давление в грузовом танке с</w:t>
            </w:r>
            <w:r>
              <w:t>нижается и образуется жидкость</w:t>
            </w:r>
          </w:p>
          <w:p w:rsidR="00B3186B" w:rsidRPr="00FA6BF4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D</w:t>
            </w:r>
            <w:r w:rsidRPr="00F205CD">
              <w:tab/>
              <w:t>Пары как изобут</w:t>
            </w:r>
            <w:r>
              <w:t>ана, так и азота конденсируются</w:t>
            </w:r>
          </w:p>
        </w:tc>
        <w:tc>
          <w:tcPr>
            <w:tcW w:w="16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876E68">
            <w:pPr>
              <w:pageBreakBefore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lastRenderedPageBreak/>
              <w:t>23</w:t>
            </w:r>
            <w:r w:rsidRPr="00F205CD">
              <w:rPr>
                <w:lang w:val="fr-CH"/>
              </w:rPr>
              <w:t>1 07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6</w:t>
            </w:r>
          </w:p>
        </w:tc>
        <w:tc>
          <w:tcPr>
            <w:tcW w:w="5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F205CD">
              <w:t>Изменение величины давления в грузовом танке</w:t>
            </w:r>
          </w:p>
        </w:tc>
        <w:tc>
          <w:tcPr>
            <w:tcW w:w="16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D</w:t>
            </w:r>
          </w:p>
        </w:tc>
      </w:tr>
      <w:tr w:rsidR="00B3186B" w:rsidRPr="00F205CD" w:rsidTr="00876E68">
        <w:tc>
          <w:tcPr>
            <w:tcW w:w="123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8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В грузовом танке содержится азот под давлением 1</w:t>
            </w:r>
            <w:r>
              <w:t>00</w:t>
            </w:r>
            <w:r w:rsidR="00694087">
              <w:t> кПа</w:t>
            </w:r>
            <w:r w:rsidRPr="00F205CD">
              <w:t xml:space="preserve"> при температуре 20</w:t>
            </w:r>
            <w:r>
              <w:rPr>
                <w:lang w:val="fr-FR"/>
              </w:rPr>
              <w:t> </w:t>
            </w:r>
            <w:r>
              <w:t>°C</w:t>
            </w:r>
            <w:r w:rsidRPr="00F205CD">
              <w:t>. Без удаления паров грузовой танк наполняется на 80% емкости № ООН 1969 ИЗОБУТАН при 20</w:t>
            </w:r>
            <w:r>
              <w:rPr>
                <w:lang w:val="fr-FR"/>
              </w:rPr>
              <w:t> </w:t>
            </w:r>
            <w:r>
              <w:t>°C</w:t>
            </w:r>
            <w:r w:rsidRPr="00F205CD">
              <w:t xml:space="preserve">. 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Что происходит с </w:t>
            </w:r>
            <w:r>
              <w:t xml:space="preserve">абсолютным </w:t>
            </w:r>
            <w:r w:rsidRPr="00F205CD">
              <w:t>давлением в грузовом танке? (Указание: давление насыщения паров изобутана при 20</w:t>
            </w:r>
            <w:r>
              <w:rPr>
                <w:lang w:val="fr-FR"/>
              </w:rPr>
              <w:t> </w:t>
            </w:r>
            <w:r>
              <w:t>°C</w:t>
            </w:r>
            <w:r w:rsidRPr="00F205CD">
              <w:t xml:space="preserve"> составляет 3</w:t>
            </w:r>
            <w:r>
              <w:t>00</w:t>
            </w:r>
            <w:r w:rsidR="00694087">
              <w:t> кПа</w:t>
            </w:r>
            <w:r>
              <w:t>.</w:t>
            </w:r>
            <w:r w:rsidRPr="00F205CD">
              <w:t>)</w:t>
            </w:r>
          </w:p>
        </w:tc>
        <w:tc>
          <w:tcPr>
            <w:tcW w:w="16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A6BF4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A</w:t>
            </w:r>
            <w:r w:rsidRPr="00F205CD">
              <w:tab/>
            </w:r>
            <w:ins w:id="19" w:author="Larisa Maykovskaya" w:date="2018-11-06T11:44:00Z">
              <w:r w:rsidR="002B067D">
                <w:t>Абсолютное д</w:t>
              </w:r>
            </w:ins>
            <w:del w:id="20" w:author="Larisa Maykovskaya" w:date="2018-11-06T11:44:00Z">
              <w:r w:rsidR="002B067D" w:rsidDel="002B067D">
                <w:delText>Д</w:delText>
              </w:r>
            </w:del>
            <w:r>
              <w:t xml:space="preserve">авление </w:t>
            </w:r>
            <w:r w:rsidRPr="00F205CD">
              <w:t>в грузовом танке составляет в этом случае 5</w:t>
            </w:r>
            <w:r>
              <w:t>00</w:t>
            </w:r>
            <w:r w:rsidR="00694087">
              <w:t> кПа</w:t>
            </w:r>
          </w:p>
          <w:p w:rsidR="00B3186B" w:rsidRPr="00FA6BF4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B</w:t>
            </w:r>
            <w:r w:rsidRPr="00F205CD">
              <w:tab/>
            </w:r>
            <w:ins w:id="21" w:author="Larisa Maykovskaya" w:date="2018-11-06T11:44:00Z">
              <w:r w:rsidR="00D837C5">
                <w:t>Абсолютное д</w:t>
              </w:r>
            </w:ins>
            <w:del w:id="22" w:author="Larisa Maykovskaya" w:date="2018-11-06T11:44:00Z">
              <w:r w:rsidR="002B067D" w:rsidDel="00D837C5">
                <w:delText>Д</w:delText>
              </w:r>
            </w:del>
            <w:r>
              <w:t xml:space="preserve">авление </w:t>
            </w:r>
            <w:r w:rsidRPr="00F205CD">
              <w:t>в грузовом танке в этом случае меньше 5</w:t>
            </w:r>
            <w:r>
              <w:t>00</w:t>
            </w:r>
            <w:r w:rsidR="00694087">
              <w:t> кПа</w:t>
            </w:r>
          </w:p>
          <w:p w:rsidR="00B3186B" w:rsidRPr="00FA6BF4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C</w:t>
            </w:r>
            <w:r w:rsidRPr="00F205CD">
              <w:tab/>
            </w:r>
            <w:ins w:id="23" w:author="Larisa Maykovskaya" w:date="2018-11-06T11:44:00Z">
              <w:r w:rsidR="00D837C5">
                <w:t>Абсолютное д</w:t>
              </w:r>
            </w:ins>
            <w:del w:id="24" w:author="Larisa Maykovskaya" w:date="2018-11-06T11:44:00Z">
              <w:r w:rsidR="002B067D" w:rsidDel="00D837C5">
                <w:delText>Д</w:delText>
              </w:r>
            </w:del>
            <w:r>
              <w:t xml:space="preserve">авление </w:t>
            </w:r>
            <w:r w:rsidRPr="00F205CD">
              <w:t>в грузовом танке составляет в этом случае 3</w:t>
            </w:r>
            <w:r>
              <w:t>00</w:t>
            </w:r>
            <w:r w:rsidR="00694087">
              <w:t> кПа</w:t>
            </w:r>
            <w:r w:rsidRPr="00F205CD">
              <w:t>, поскольку все количеств</w:t>
            </w:r>
            <w:r>
              <w:t>о азота растворяется в жидкости</w:t>
            </w:r>
          </w:p>
          <w:p w:rsidR="00B3186B" w:rsidRPr="00FA6BF4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D</w:t>
            </w:r>
            <w:r w:rsidRPr="00F205CD">
              <w:tab/>
            </w:r>
            <w:ins w:id="25" w:author="Larisa Maykovskaya" w:date="2018-11-06T11:44:00Z">
              <w:r w:rsidR="00D837C5">
                <w:t>Абсолютное д</w:t>
              </w:r>
            </w:ins>
            <w:del w:id="26" w:author="Larisa Maykovskaya" w:date="2018-11-06T11:44:00Z">
              <w:r w:rsidR="002B067D" w:rsidDel="00D837C5">
                <w:delText>Д</w:delText>
              </w:r>
            </w:del>
            <w:r>
              <w:t xml:space="preserve">авление </w:t>
            </w:r>
            <w:r w:rsidRPr="00F205CD">
              <w:t>в грузовом танке в этом случае превышает 5</w:t>
            </w:r>
            <w:r>
              <w:t>00</w:t>
            </w:r>
            <w:r w:rsidR="00694087">
              <w:t> кПа</w:t>
            </w:r>
          </w:p>
        </w:tc>
        <w:tc>
          <w:tcPr>
            <w:tcW w:w="16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6629C1"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F205CD">
              <w:t>23</w:t>
            </w:r>
            <w:r w:rsidRPr="00F205CD">
              <w:rPr>
                <w:lang w:val="fr-CH"/>
              </w:rPr>
              <w:t>1 07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7</w:t>
            </w:r>
          </w:p>
        </w:tc>
        <w:tc>
          <w:tcPr>
            <w:tcW w:w="5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Исключен</w:t>
            </w:r>
            <w:r w:rsidRPr="00F205CD">
              <w:rPr>
                <w:lang w:val="fr-CH"/>
              </w:rPr>
              <w:t xml:space="preserve"> (2007)</w:t>
            </w:r>
          </w:p>
        </w:tc>
        <w:tc>
          <w:tcPr>
            <w:tcW w:w="16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6629C1"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1 07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8</w:t>
            </w:r>
          </w:p>
        </w:tc>
        <w:tc>
          <w:tcPr>
            <w:tcW w:w="5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Давление насыщенных паров</w:t>
            </w:r>
          </w:p>
        </w:tc>
        <w:tc>
          <w:tcPr>
            <w:tcW w:w="16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B</w:t>
            </w:r>
          </w:p>
        </w:tc>
      </w:tr>
      <w:tr w:rsidR="00B3186B" w:rsidRPr="00F205CD" w:rsidTr="006629C1">
        <w:tc>
          <w:tcPr>
            <w:tcW w:w="123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8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В грузовом танке содержатся пары пропана под давлением 5</w:t>
            </w:r>
            <w:r>
              <w:t>50</w:t>
            </w:r>
            <w:r w:rsidR="00694087">
              <w:t> кПа</w:t>
            </w:r>
            <w:r w:rsidRPr="00F205CD">
              <w:t xml:space="preserve"> и при температуре 20 </w:t>
            </w:r>
            <w:r w:rsidRPr="00F205CD">
              <w:sym w:font="Symbol" w:char="F0B0"/>
            </w:r>
            <w:r w:rsidRPr="00F205CD">
              <w:t>С</w:t>
            </w:r>
            <w:r>
              <w:t xml:space="preserve">. 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A53F3A">
              <w:t xml:space="preserve">До какой температуры следует </w:t>
            </w:r>
            <w:r>
              <w:t xml:space="preserve">можно охладить </w:t>
            </w:r>
            <w:r w:rsidRPr="00A53F3A">
              <w:t xml:space="preserve">этот танк, </w:t>
            </w:r>
            <w:r>
              <w:t xml:space="preserve">не вызывая </w:t>
            </w:r>
            <w:r w:rsidRPr="00A53F3A">
              <w:t>конденсаци</w:t>
            </w:r>
            <w:r>
              <w:t>и</w:t>
            </w:r>
            <w:r w:rsidRPr="00A53F3A">
              <w:t>?</w:t>
            </w:r>
            <w:r w:rsidRPr="00F205CD">
              <w:t xml:space="preserve"> (Указание: давление насыщения паров пропана при 20</w:t>
            </w:r>
            <w:r>
              <w:rPr>
                <w:lang w:val="fr-FR"/>
              </w:rPr>
              <w:t> </w:t>
            </w:r>
            <w:r>
              <w:t>°C</w:t>
            </w:r>
            <w:r w:rsidRPr="00F205CD">
              <w:t xml:space="preserve"> составляет 5</w:t>
            </w:r>
            <w:r>
              <w:t>50</w:t>
            </w:r>
            <w:r w:rsidR="00694087">
              <w:t> кПа</w:t>
            </w:r>
            <w:r>
              <w:t>.</w:t>
            </w:r>
            <w:r w:rsidRPr="00F205CD">
              <w:t>)</w:t>
            </w:r>
          </w:p>
        </w:tc>
        <w:tc>
          <w:tcPr>
            <w:tcW w:w="16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876E68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5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876E68">
            <w:pPr>
              <w:tabs>
                <w:tab w:val="right" w:pos="1302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proofErr w:type="gramStart"/>
            <w:r w:rsidRPr="00F205CD">
              <w:t>A</w:t>
            </w:r>
            <w:r w:rsidRPr="00F205CD">
              <w:tab/>
              <w:t>До</w:t>
            </w:r>
            <w:proofErr w:type="gramEnd"/>
            <w:r w:rsidRPr="00F205CD">
              <w:t xml:space="preserve"> </w:t>
            </w:r>
            <w:r>
              <w:t>−</w:t>
            </w:r>
            <w:r w:rsidRPr="00F205CD">
              <w:t>80</w:t>
            </w:r>
            <w:r>
              <w:t> °C</w:t>
            </w:r>
          </w:p>
          <w:p w:rsidR="00B3186B" w:rsidRPr="00F205CD" w:rsidRDefault="00B3186B" w:rsidP="00876E68">
            <w:pPr>
              <w:tabs>
                <w:tab w:val="right" w:pos="1302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proofErr w:type="gramStart"/>
            <w:r w:rsidRPr="00F205CD">
              <w:t>B</w:t>
            </w:r>
            <w:r w:rsidRPr="00F205CD">
              <w:tab/>
              <w:t>До</w:t>
            </w:r>
            <w:proofErr w:type="gramEnd"/>
            <w:r w:rsidR="00876E68" w:rsidRPr="00876E68">
              <w:t xml:space="preserve"> </w:t>
            </w:r>
            <w:r w:rsidRPr="00F205CD">
              <w:t>5</w:t>
            </w:r>
            <w:r>
              <w:t> °C</w:t>
            </w:r>
          </w:p>
          <w:p w:rsidR="00B3186B" w:rsidRPr="00F205CD" w:rsidRDefault="00B3186B" w:rsidP="00876E68">
            <w:pPr>
              <w:tabs>
                <w:tab w:val="right" w:pos="1302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proofErr w:type="gramStart"/>
            <w:r w:rsidRPr="00F205CD">
              <w:t>C</w:t>
            </w:r>
            <w:r w:rsidRPr="00F205CD">
              <w:tab/>
              <w:t>До</w:t>
            </w:r>
            <w:proofErr w:type="gramEnd"/>
            <w:r w:rsidR="00876E68" w:rsidRPr="00876E68">
              <w:t xml:space="preserve"> </w:t>
            </w:r>
            <w:r w:rsidRPr="00F205CD">
              <w:t>12</w:t>
            </w:r>
            <w:r>
              <w:t> °C</w:t>
            </w:r>
          </w:p>
          <w:p w:rsidR="00B3186B" w:rsidRPr="00F205CD" w:rsidRDefault="00B3186B" w:rsidP="00876E68">
            <w:pPr>
              <w:tabs>
                <w:tab w:val="right" w:pos="1302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proofErr w:type="gramStart"/>
            <w:r w:rsidRPr="00F205CD">
              <w:t>D</w:t>
            </w:r>
            <w:r w:rsidRPr="00F205CD">
              <w:tab/>
              <w:t>До</w:t>
            </w:r>
            <w:proofErr w:type="gramEnd"/>
            <w:r w:rsidR="00876E68" w:rsidRPr="00876E68">
              <w:t xml:space="preserve"> </w:t>
            </w:r>
            <w:r w:rsidRPr="00F205CD">
              <w:t>13</w:t>
            </w:r>
            <w:r>
              <w:t> °C</w:t>
            </w:r>
          </w:p>
        </w:tc>
        <w:tc>
          <w:tcPr>
            <w:tcW w:w="16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A53F3A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23</w:t>
            </w:r>
            <w:r w:rsidRPr="00A53F3A">
              <w:t>1 07</w:t>
            </w:r>
            <w:r w:rsidRPr="00F205CD">
              <w:t>.</w:t>
            </w:r>
            <w:r w:rsidRPr="00A53F3A">
              <w:t>2</w:t>
            </w:r>
            <w:r w:rsidRPr="00F205CD">
              <w:t>-0</w:t>
            </w:r>
            <w:r w:rsidRPr="00A53F3A">
              <w:t>9</w:t>
            </w:r>
          </w:p>
        </w:tc>
        <w:tc>
          <w:tcPr>
            <w:tcW w:w="5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F205CD">
              <w:t>Сжижение газов</w:t>
            </w:r>
          </w:p>
        </w:tc>
        <w:tc>
          <w:tcPr>
            <w:tcW w:w="16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A</w:t>
            </w:r>
          </w:p>
        </w:tc>
      </w:tr>
      <w:tr w:rsidR="00B3186B" w:rsidRPr="00F205CD" w:rsidTr="00876E68"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1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9</w:t>
            </w:r>
            <w:r w:rsidRPr="009E61B9">
              <w:t xml:space="preserve"> </w:t>
            </w:r>
            <w:r w:rsidRPr="00F205CD">
              <w:t>000 м</w:t>
            </w:r>
            <w:r w:rsidRPr="00F205CD">
              <w:rPr>
                <w:vertAlign w:val="superscript"/>
              </w:rPr>
              <w:t>3</w:t>
            </w:r>
            <w:r w:rsidRPr="00F205CD">
              <w:t xml:space="preserve"> паров </w:t>
            </w:r>
            <w:r w:rsidRPr="00A53F3A">
              <w:t>винилхлорида (М = 62) под</w:t>
            </w:r>
            <w:r w:rsidRPr="00F205CD">
              <w:t xml:space="preserve"> давлением 1</w:t>
            </w:r>
            <w:r>
              <w:t>00</w:t>
            </w:r>
            <w:r w:rsidR="00694087">
              <w:t> кПа</w:t>
            </w:r>
            <w:r w:rsidRPr="00F205CD">
              <w:t xml:space="preserve"> доведено до жидкого состояния посредством сжатия при температуре</w:t>
            </w:r>
            <w:r w:rsidR="00D837C5">
              <w:t xml:space="preserve"> </w:t>
            </w:r>
            <w:ins w:id="27" w:author="Larisa Maykovskaya" w:date="2018-11-06T11:45:00Z">
              <w:r w:rsidR="00D837C5">
                <w:t>25 °C</w:t>
              </w:r>
            </w:ins>
            <w:del w:id="28" w:author="Larisa Maykovskaya" w:date="2018-11-06T11:45:00Z">
              <w:r w:rsidR="00D837C5" w:rsidDel="00D837C5">
                <w:delText>окружающей среды</w:delText>
              </w:r>
            </w:del>
            <w:r w:rsidRPr="00F205CD">
              <w:t xml:space="preserve">. </w:t>
            </w:r>
          </w:p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Приблизительно</w:t>
            </w:r>
            <w:r>
              <w:t xml:space="preserve"> </w:t>
            </w:r>
            <w:r w:rsidRPr="00A53F3A">
              <w:t>сколько м</w:t>
            </w:r>
            <w:r w:rsidRPr="00A53F3A">
              <w:rPr>
                <w:vertAlign w:val="superscript"/>
              </w:rPr>
              <w:t>3</w:t>
            </w:r>
            <w:r w:rsidRPr="00A53F3A">
              <w:t xml:space="preserve"> жидкости (d = 900 кг/м</w:t>
            </w:r>
            <w:r w:rsidRPr="00A53F3A">
              <w:rPr>
                <w:vertAlign w:val="superscript"/>
              </w:rPr>
              <w:t>3</w:t>
            </w:r>
            <w:r w:rsidRPr="00A53F3A">
              <w:t>) получится</w:t>
            </w:r>
            <w:r w:rsidRPr="00F205CD">
              <w:t xml:space="preserve"> в результате этого</w:t>
            </w:r>
            <w:ins w:id="29" w:author="Larisa Maykovskaya" w:date="2018-11-06T11:45:00Z">
              <w:r w:rsidR="00D837C5">
                <w:t xml:space="preserve">, если 1 </w:t>
              </w:r>
              <w:proofErr w:type="spellStart"/>
              <w:r w:rsidR="00D837C5">
                <w:t>киломоль</w:t>
              </w:r>
              <w:proofErr w:type="spellEnd"/>
              <w:r w:rsidR="00D837C5">
                <w:t xml:space="preserve"> идеального газа = 24 м</w:t>
              </w:r>
              <w:r w:rsidR="00D837C5" w:rsidRPr="00691756">
                <w:rPr>
                  <w:vertAlign w:val="superscript"/>
                </w:rPr>
                <w:t>3</w:t>
              </w:r>
              <w:r w:rsidR="00D837C5">
                <w:t xml:space="preserve"> при 100 кПа и 25 °C</w:t>
              </w:r>
            </w:ins>
            <w:r w:rsidRPr="00F205CD">
              <w:t>?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233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  <w:tc>
          <w:tcPr>
            <w:tcW w:w="5612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876E68">
            <w:pPr>
              <w:tabs>
                <w:tab w:val="right" w:pos="1311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A</w:t>
            </w:r>
            <w:r w:rsidR="00694087">
              <w:tab/>
            </w:r>
            <w:r w:rsidRPr="00F205CD">
              <w:t xml:space="preserve"> 25 м</w:t>
            </w:r>
            <w:r w:rsidRPr="00F205CD">
              <w:rPr>
                <w:vertAlign w:val="superscript"/>
              </w:rPr>
              <w:t>3</w:t>
            </w:r>
          </w:p>
          <w:p w:rsidR="00B3186B" w:rsidRPr="00F205CD" w:rsidRDefault="00B3186B" w:rsidP="00876E68">
            <w:pPr>
              <w:tabs>
                <w:tab w:val="right" w:pos="1311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B</w:t>
            </w:r>
            <w:r w:rsidR="00694087">
              <w:tab/>
            </w:r>
            <w:r w:rsidRPr="00F205CD">
              <w:t>375 м</w:t>
            </w:r>
            <w:r w:rsidRPr="00F205CD">
              <w:rPr>
                <w:vertAlign w:val="superscript"/>
              </w:rPr>
              <w:t>3</w:t>
            </w:r>
          </w:p>
          <w:p w:rsidR="00B3186B" w:rsidRPr="00F205CD" w:rsidRDefault="00B3186B" w:rsidP="00876E68">
            <w:pPr>
              <w:tabs>
                <w:tab w:val="right" w:pos="1311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C</w:t>
            </w:r>
            <w:r w:rsidRPr="00F205CD">
              <w:tab/>
              <w:t>1 000 м</w:t>
            </w:r>
            <w:r w:rsidRPr="00F205CD">
              <w:rPr>
                <w:vertAlign w:val="superscript"/>
              </w:rPr>
              <w:t>3</w:t>
            </w:r>
          </w:p>
          <w:p w:rsidR="00B3186B" w:rsidRPr="00F205CD" w:rsidRDefault="00B3186B" w:rsidP="00876E68">
            <w:pPr>
              <w:tabs>
                <w:tab w:val="right" w:pos="1311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D</w:t>
            </w:r>
            <w:r w:rsidRPr="00F205CD">
              <w:tab/>
              <w:t>3 000 м</w:t>
            </w:r>
            <w:r w:rsidRPr="00F205CD">
              <w:rPr>
                <w:vertAlign w:val="superscript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</w:tbl>
    <w:p w:rsidR="00B3186B" w:rsidRPr="00CE4715" w:rsidRDefault="00B3186B" w:rsidP="00B3186B">
      <w:pPr>
        <w:tabs>
          <w:tab w:val="left" w:pos="567"/>
          <w:tab w:val="left" w:pos="1134"/>
          <w:tab w:val="left" w:pos="1701"/>
          <w:tab w:val="left" w:pos="2268"/>
          <w:tab w:val="left" w:pos="6237"/>
        </w:tabs>
        <w:spacing w:line="288" w:lineRule="auto"/>
        <w:rPr>
          <w:sz w:val="24"/>
        </w:rPr>
      </w:pPr>
    </w:p>
    <w:tbl>
      <w:tblPr>
        <w:tblW w:w="8505" w:type="dxa"/>
        <w:tblInd w:w="113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8"/>
        <w:gridCol w:w="5635"/>
        <w:gridCol w:w="14"/>
        <w:gridCol w:w="14"/>
        <w:gridCol w:w="1604"/>
      </w:tblGrid>
      <w:tr w:rsidR="00B3186B" w:rsidRPr="001618CE" w:rsidTr="00876E68">
        <w:trPr>
          <w:tblHeader/>
        </w:trPr>
        <w:tc>
          <w:tcPr>
            <w:tcW w:w="8505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D51EF8" w:rsidRDefault="00B3186B" w:rsidP="00694087">
            <w:pPr>
              <w:pageBreakBefore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6237"/>
                <w:tab w:val="left" w:pos="8505"/>
              </w:tabs>
              <w:spacing w:before="120" w:after="12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Газ – з</w:t>
            </w:r>
            <w:r w:rsidRPr="00D51EF8">
              <w:rPr>
                <w:b/>
                <w:sz w:val="28"/>
                <w:szCs w:val="28"/>
              </w:rPr>
              <w:t>нания по физике и химии</w:t>
            </w:r>
          </w:p>
          <w:p w:rsidR="00B3186B" w:rsidRPr="00D51EF8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120" w:after="120" w:line="240" w:lineRule="auto"/>
            </w:pPr>
            <w:r w:rsidRPr="00D51EF8">
              <w:rPr>
                <w:b/>
              </w:rPr>
              <w:t>Целевая тема 8.1: Смеси</w:t>
            </w:r>
            <w:r w:rsidRPr="00D51EF8">
              <w:rPr>
                <w:b/>
              </w:rPr>
              <w:br/>
              <w:t>Давление паров и состав</w:t>
            </w:r>
          </w:p>
        </w:tc>
      </w:tr>
      <w:tr w:rsidR="00B3186B" w:rsidRPr="00D51EF8" w:rsidTr="00876E68">
        <w:trPr>
          <w:tblHeader/>
        </w:trPr>
        <w:tc>
          <w:tcPr>
            <w:tcW w:w="123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D51EF8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D51EF8">
              <w:rPr>
                <w:i/>
                <w:sz w:val="16"/>
              </w:rPr>
              <w:t>Номер</w:t>
            </w:r>
          </w:p>
        </w:tc>
        <w:tc>
          <w:tcPr>
            <w:tcW w:w="563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D51EF8" w:rsidRDefault="00B3186B" w:rsidP="00694087">
            <w:pPr>
              <w:tabs>
                <w:tab w:val="left" w:pos="832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D51EF8">
              <w:rPr>
                <w:i/>
                <w:sz w:val="16"/>
              </w:rPr>
              <w:t>Источник</w:t>
            </w:r>
          </w:p>
        </w:tc>
        <w:tc>
          <w:tcPr>
            <w:tcW w:w="163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D51EF8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D51EF8">
              <w:rPr>
                <w:i/>
                <w:sz w:val="16"/>
              </w:rPr>
              <w:t>Правильный ответ</w:t>
            </w:r>
          </w:p>
        </w:tc>
      </w:tr>
      <w:tr w:rsidR="00B3186B" w:rsidRPr="00F205CD" w:rsidTr="00876E68">
        <w:tc>
          <w:tcPr>
            <w:tcW w:w="123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1 08</w:t>
            </w:r>
            <w:r w:rsidRPr="00F205CD">
              <w:t>.</w:t>
            </w:r>
            <w:r w:rsidRPr="00F205CD">
              <w:rPr>
                <w:lang w:val="fr-CH"/>
              </w:rPr>
              <w:t>1</w:t>
            </w:r>
            <w:r w:rsidRPr="00F205CD">
              <w:t>-0</w:t>
            </w:r>
            <w:r w:rsidRPr="00F205CD">
              <w:rPr>
                <w:lang w:val="fr-CH"/>
              </w:rPr>
              <w:t>1</w:t>
            </w:r>
          </w:p>
        </w:tc>
        <w:tc>
          <w:tcPr>
            <w:tcW w:w="563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F205CD">
              <w:t>Давление насыщенных паров в зависимости от состава</w:t>
            </w:r>
          </w:p>
        </w:tc>
        <w:tc>
          <w:tcPr>
            <w:tcW w:w="1632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F205CD">
              <w:t>В</w:t>
            </w:r>
          </w:p>
        </w:tc>
      </w:tr>
      <w:tr w:rsidR="00B3186B" w:rsidRPr="00F205CD" w:rsidTr="00876E68">
        <w:tc>
          <w:tcPr>
            <w:tcW w:w="123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rPr>
                <w:lang w:val="fr-FR"/>
              </w:rPr>
            </w:pPr>
          </w:p>
        </w:tc>
        <w:tc>
          <w:tcPr>
            <w:tcW w:w="563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Какое из нижеследующих утверждений относительно давления паров смеси пропана/бутана правильно?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13607E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A</w:t>
            </w:r>
            <w:r w:rsidRPr="00F205CD">
              <w:tab/>
              <w:t>Давление паров с</w:t>
            </w:r>
            <w:r>
              <w:t>меси ниже давления паров бутана</w:t>
            </w:r>
          </w:p>
          <w:p w:rsidR="00B3186B" w:rsidRPr="0013607E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B</w:t>
            </w:r>
            <w:r w:rsidRPr="00F205CD">
              <w:tab/>
              <w:t>Давление паров с</w:t>
            </w:r>
            <w:r>
              <w:t>меси выше давления паров бутана</w:t>
            </w:r>
          </w:p>
          <w:p w:rsidR="00B3186B" w:rsidRPr="0013607E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C</w:t>
            </w:r>
            <w:r w:rsidRPr="00F205CD">
              <w:tab/>
              <w:t>Давление паров сме</w:t>
            </w:r>
            <w:r>
              <w:t>си равно давлению паров пропана</w:t>
            </w:r>
          </w:p>
          <w:p w:rsidR="00B3186B" w:rsidRPr="0013607E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D</w:t>
            </w:r>
            <w:r w:rsidRPr="00F205CD">
              <w:tab/>
              <w:t>Давление паров см</w:t>
            </w:r>
            <w:r>
              <w:t>еси выше давления паров пропана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23</w:t>
            </w:r>
            <w:r w:rsidRPr="00F205CD">
              <w:rPr>
                <w:lang w:val="fr-CH"/>
              </w:rPr>
              <w:t>1 08</w:t>
            </w:r>
            <w:r w:rsidRPr="00F205CD">
              <w:t>.</w:t>
            </w:r>
            <w:r w:rsidRPr="00F205CD">
              <w:rPr>
                <w:lang w:val="fr-CH"/>
              </w:rPr>
              <w:t>1</w:t>
            </w:r>
            <w:r w:rsidRPr="00F205CD">
              <w:t>-0</w:t>
            </w:r>
            <w:r w:rsidRPr="00F205CD">
              <w:rPr>
                <w:lang w:val="fr-CH"/>
              </w:rPr>
              <w:t>2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F205CD">
              <w:t>Давление насыщенных паров в зависимости от состава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F205CD">
              <w:t>С</w:t>
            </w:r>
          </w:p>
        </w:tc>
      </w:tr>
      <w:tr w:rsidR="00B3186B" w:rsidRPr="00F205CD" w:rsidTr="00876E68">
        <w:tc>
          <w:tcPr>
            <w:tcW w:w="123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Какое из нижеприведенных утверждений относительно давления паров смеси, состоящей из 60% пропилена и 40% пропана, правильно?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13607E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A</w:t>
            </w:r>
            <w:r w:rsidRPr="00F205CD">
              <w:tab/>
              <w:t>Давление паров смес</w:t>
            </w:r>
            <w:r>
              <w:t>и выше давления паров пропилена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B</w:t>
            </w:r>
            <w:r w:rsidRPr="00F205CD">
              <w:tab/>
              <w:t>Давление паров смеси равно давлению паров пропилена</w:t>
            </w:r>
          </w:p>
          <w:p w:rsidR="00B3186B" w:rsidRPr="0013607E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C</w:t>
            </w:r>
            <w:r w:rsidRPr="00F205CD">
              <w:tab/>
              <w:t>Давление паров смес</w:t>
            </w:r>
            <w:r>
              <w:t>и ниже давления паров пропилена</w:t>
            </w:r>
          </w:p>
          <w:p w:rsidR="00B3186B" w:rsidRPr="0013607E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D</w:t>
            </w:r>
            <w:r w:rsidRPr="00F205CD">
              <w:tab/>
              <w:t>Давление паров сме</w:t>
            </w:r>
            <w:r>
              <w:t>си равно давлению паров пропана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23</w:t>
            </w:r>
            <w:r w:rsidRPr="00F205CD">
              <w:rPr>
                <w:lang w:val="fr-CH"/>
              </w:rPr>
              <w:t>1 08</w:t>
            </w:r>
            <w:r w:rsidRPr="00F205CD">
              <w:t>.</w:t>
            </w:r>
            <w:r w:rsidRPr="00F205CD">
              <w:rPr>
                <w:lang w:val="fr-CH"/>
              </w:rPr>
              <w:t>1</w:t>
            </w:r>
            <w:r w:rsidRPr="00F205CD">
              <w:t>-0</w:t>
            </w:r>
            <w:r w:rsidRPr="00F205CD">
              <w:rPr>
                <w:lang w:val="fr-CH"/>
              </w:rPr>
              <w:t>3</w:t>
            </w:r>
          </w:p>
        </w:tc>
        <w:tc>
          <w:tcPr>
            <w:tcW w:w="5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F205CD">
              <w:t>Давление насыщенных паров в зависимости от состава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F205CD">
              <w:t>А</w:t>
            </w:r>
          </w:p>
        </w:tc>
      </w:tr>
      <w:tr w:rsidR="00B3186B" w:rsidRPr="00F205CD" w:rsidTr="00876E68"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63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Пропилен содержит 7% пропана. </w:t>
            </w:r>
          </w:p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Какое из нижеприведенных утверждений относительно давления паров смеси правильно?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13607E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A</w:t>
            </w:r>
            <w:r w:rsidRPr="00F205CD">
              <w:tab/>
              <w:t>Давление паров смес</w:t>
            </w:r>
            <w:r>
              <w:t>и ниже давления паров пропилена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B</w:t>
            </w:r>
            <w:r w:rsidRPr="00F205CD">
              <w:tab/>
              <w:t>Давление паров смеси равно давлению паров пропилена</w:t>
            </w:r>
          </w:p>
          <w:p w:rsidR="00B3186B" w:rsidRPr="0013607E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C</w:t>
            </w:r>
            <w:r w:rsidRPr="00F205CD">
              <w:tab/>
              <w:t>Давление паров смес</w:t>
            </w:r>
            <w:r>
              <w:t>и выше давления паров пропилена</w:t>
            </w:r>
          </w:p>
          <w:p w:rsidR="00B3186B" w:rsidRPr="0013607E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D</w:t>
            </w:r>
            <w:r w:rsidRPr="00F205CD">
              <w:tab/>
              <w:t>Давление паров смеси ниже давления паров пропана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F205CD">
              <w:t>23</w:t>
            </w:r>
            <w:r w:rsidRPr="00F205CD">
              <w:rPr>
                <w:lang w:val="fr-CH"/>
              </w:rPr>
              <w:t>1 08</w:t>
            </w:r>
            <w:r w:rsidRPr="00F205CD">
              <w:t>.</w:t>
            </w:r>
            <w:r w:rsidRPr="00F205CD">
              <w:rPr>
                <w:lang w:val="fr-CH"/>
              </w:rPr>
              <w:t>1</w:t>
            </w:r>
            <w:r w:rsidRPr="00F205CD">
              <w:t>-0</w:t>
            </w:r>
            <w:r w:rsidRPr="00F205CD">
              <w:rPr>
                <w:lang w:val="fr-CH"/>
              </w:rPr>
              <w:t>4</w:t>
            </w:r>
          </w:p>
        </w:tc>
        <w:tc>
          <w:tcPr>
            <w:tcW w:w="5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Исключен</w:t>
            </w:r>
            <w:r w:rsidRPr="00F205CD">
              <w:rPr>
                <w:lang w:val="fr-CH"/>
              </w:rPr>
              <w:t xml:space="preserve"> (2007)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F205CD">
              <w:t>23</w:t>
            </w:r>
            <w:r w:rsidRPr="00F205CD">
              <w:rPr>
                <w:lang w:val="fr-CH"/>
              </w:rPr>
              <w:t>1 08</w:t>
            </w:r>
            <w:r w:rsidRPr="00F205CD">
              <w:t>.</w:t>
            </w:r>
            <w:r w:rsidRPr="00F205CD">
              <w:rPr>
                <w:lang w:val="fr-CH"/>
              </w:rPr>
              <w:t>1</w:t>
            </w:r>
            <w:r w:rsidRPr="00F205CD">
              <w:t>-0</w:t>
            </w:r>
            <w:r w:rsidRPr="00F205CD">
              <w:rPr>
                <w:lang w:val="fr-CH"/>
              </w:rPr>
              <w:t>5</w:t>
            </w:r>
          </w:p>
        </w:tc>
        <w:tc>
          <w:tcPr>
            <w:tcW w:w="56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Исключен</w:t>
            </w:r>
            <w:r w:rsidRPr="00F205CD">
              <w:rPr>
                <w:lang w:val="fr-CH"/>
              </w:rPr>
              <w:t xml:space="preserve"> (2007)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2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F205CD">
              <w:t>23</w:t>
            </w:r>
            <w:r w:rsidRPr="00F205CD">
              <w:rPr>
                <w:lang w:val="fr-CH"/>
              </w:rPr>
              <w:t>1 08</w:t>
            </w:r>
            <w:r w:rsidRPr="00F205CD">
              <w:t>.</w:t>
            </w:r>
            <w:r w:rsidRPr="00F205CD">
              <w:rPr>
                <w:lang w:val="fr-CH"/>
              </w:rPr>
              <w:t>1</w:t>
            </w:r>
            <w:r w:rsidRPr="00F205CD">
              <w:t>-0</w:t>
            </w:r>
            <w:r w:rsidRPr="00F205CD">
              <w:rPr>
                <w:lang w:val="fr-CH"/>
              </w:rPr>
              <w:t>6</w:t>
            </w:r>
          </w:p>
        </w:tc>
        <w:tc>
          <w:tcPr>
            <w:tcW w:w="5663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Исключен</w:t>
            </w:r>
            <w:r w:rsidRPr="00F205CD">
              <w:rPr>
                <w:lang w:val="fr-CH"/>
              </w:rPr>
              <w:t xml:space="preserve"> (2007)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</w:tbl>
    <w:p w:rsidR="00876E68" w:rsidRDefault="00876E68" w:rsidP="00B3186B">
      <w:pPr>
        <w:tabs>
          <w:tab w:val="left" w:pos="567"/>
          <w:tab w:val="left" w:pos="1134"/>
          <w:tab w:val="left" w:pos="1701"/>
          <w:tab w:val="left" w:pos="2268"/>
          <w:tab w:val="left" w:pos="6237"/>
        </w:tabs>
        <w:spacing w:line="288" w:lineRule="auto"/>
        <w:rPr>
          <w:sz w:val="24"/>
        </w:rPr>
      </w:pPr>
    </w:p>
    <w:p w:rsidR="00876E68" w:rsidRDefault="00876E68">
      <w:pPr>
        <w:suppressAutoHyphens w:val="0"/>
        <w:spacing w:line="240" w:lineRule="auto"/>
        <w:rPr>
          <w:sz w:val="24"/>
        </w:rPr>
      </w:pPr>
      <w:r>
        <w:rPr>
          <w:sz w:val="24"/>
        </w:rPr>
        <w:br w:type="page"/>
      </w:r>
    </w:p>
    <w:p w:rsidR="00B3186B" w:rsidRDefault="00B3186B" w:rsidP="00B3186B">
      <w:pPr>
        <w:tabs>
          <w:tab w:val="left" w:pos="567"/>
          <w:tab w:val="left" w:pos="1134"/>
          <w:tab w:val="left" w:pos="1701"/>
          <w:tab w:val="left" w:pos="2268"/>
          <w:tab w:val="left" w:pos="6237"/>
        </w:tabs>
        <w:spacing w:line="288" w:lineRule="auto"/>
        <w:rPr>
          <w:sz w:val="24"/>
        </w:rPr>
      </w:pPr>
    </w:p>
    <w:tbl>
      <w:tblPr>
        <w:tblW w:w="8505" w:type="dxa"/>
        <w:tblInd w:w="113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49"/>
        <w:gridCol w:w="5624"/>
        <w:gridCol w:w="14"/>
        <w:gridCol w:w="14"/>
        <w:gridCol w:w="1604"/>
      </w:tblGrid>
      <w:tr w:rsidR="00B3186B" w:rsidRPr="001618CE" w:rsidTr="00876E68">
        <w:trPr>
          <w:tblHeader/>
        </w:trPr>
        <w:tc>
          <w:tcPr>
            <w:tcW w:w="8505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0A0713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6237"/>
                <w:tab w:val="left" w:pos="8505"/>
              </w:tabs>
              <w:spacing w:before="120" w:after="120" w:line="240" w:lineRule="auto"/>
              <w:rPr>
                <w:b/>
                <w:sz w:val="28"/>
                <w:szCs w:val="28"/>
              </w:rPr>
            </w:pPr>
            <w:r w:rsidRPr="000A0713">
              <w:rPr>
                <w:b/>
                <w:sz w:val="28"/>
                <w:szCs w:val="28"/>
              </w:rPr>
              <w:t>Знания по физике и химии</w:t>
            </w:r>
          </w:p>
          <w:p w:rsidR="00B3186B" w:rsidRPr="000A0713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120" w:after="120" w:line="240" w:lineRule="auto"/>
            </w:pPr>
            <w:r w:rsidRPr="000A0713">
              <w:rPr>
                <w:b/>
              </w:rPr>
              <w:t>Целевая тема 8.2: Смеси</w:t>
            </w:r>
            <w:r w:rsidRPr="000A0713">
              <w:rPr>
                <w:b/>
              </w:rPr>
              <w:br/>
              <w:t>Опасные свойства</w:t>
            </w:r>
          </w:p>
        </w:tc>
      </w:tr>
      <w:tr w:rsidR="00B3186B" w:rsidRPr="000A0713" w:rsidTr="00876E68">
        <w:trPr>
          <w:tblHeader/>
        </w:trPr>
        <w:tc>
          <w:tcPr>
            <w:tcW w:w="12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0A0713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0A0713">
              <w:rPr>
                <w:i/>
                <w:sz w:val="16"/>
              </w:rPr>
              <w:t>Номер</w:t>
            </w:r>
          </w:p>
        </w:tc>
        <w:tc>
          <w:tcPr>
            <w:tcW w:w="562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0A0713" w:rsidRDefault="00B3186B" w:rsidP="00694087">
            <w:pPr>
              <w:tabs>
                <w:tab w:val="left" w:pos="832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0A0713">
              <w:rPr>
                <w:i/>
                <w:sz w:val="16"/>
              </w:rPr>
              <w:t>Источник</w:t>
            </w:r>
          </w:p>
        </w:tc>
        <w:tc>
          <w:tcPr>
            <w:tcW w:w="163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0A0713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0A0713">
              <w:rPr>
                <w:i/>
                <w:sz w:val="16"/>
              </w:rPr>
              <w:t>Правильный ответ</w:t>
            </w:r>
          </w:p>
        </w:tc>
      </w:tr>
      <w:tr w:rsidR="00B3186B" w:rsidRPr="00F205CD" w:rsidTr="00876E68">
        <w:tc>
          <w:tcPr>
            <w:tcW w:w="124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1 08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1</w:t>
            </w:r>
          </w:p>
        </w:tc>
        <w:tc>
          <w:tcPr>
            <w:tcW w:w="562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Риск для здоровья</w:t>
            </w:r>
          </w:p>
        </w:tc>
        <w:tc>
          <w:tcPr>
            <w:tcW w:w="1632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C</w:t>
            </w:r>
          </w:p>
        </w:tc>
      </w:tr>
      <w:tr w:rsidR="00B3186B" w:rsidRPr="00F205CD" w:rsidTr="00876E68"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  <w:tc>
          <w:tcPr>
            <w:tcW w:w="562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С каким нижеследующим веществом сопоставима смесь сжиженного газа, состоящая из пропана и бутана, с точки зрения опасности для здоровья?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00943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A</w:t>
            </w:r>
            <w:r>
              <w:tab/>
              <w:t>№ ООН 1005 АММИАК БЕЗВОДНЫЙ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B</w:t>
            </w:r>
            <w:r w:rsidRPr="00F205CD">
              <w:tab/>
              <w:t>№ ООН 1010</w:t>
            </w:r>
            <w:r>
              <w:t xml:space="preserve"> 1,3-БУТАДИЕН СТАБИЛИЗИРОВАННЫЙ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C</w:t>
            </w:r>
            <w:r>
              <w:tab/>
              <w:t>№ ООН 1879 ПРОПАН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D</w:t>
            </w:r>
            <w:r w:rsidRPr="00F205CD">
              <w:tab/>
              <w:t>№ ООН 108</w:t>
            </w:r>
            <w:r>
              <w:t>6 ВИНИЛХЛОРИД СТАБИЛИЗИРОВАННЫЙ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1 08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2</w:t>
            </w:r>
          </w:p>
        </w:tc>
        <w:tc>
          <w:tcPr>
            <w:tcW w:w="56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  <w:rPr>
                <w:lang w:val="fr-FR"/>
              </w:rPr>
            </w:pPr>
            <w:r w:rsidRPr="00F205CD">
              <w:t>Риск для здоровья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B</w:t>
            </w:r>
          </w:p>
        </w:tc>
      </w:tr>
      <w:tr w:rsidR="00B3186B" w:rsidRPr="00F205CD" w:rsidTr="00876E68"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Во время перевозки смеси сжиженных газов, состоящей из пропана и бутана, следует соблюдать те же предписания, касающиеся безопасности, что и во время перевозки другого газа. 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Какой это газ?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A</w:t>
            </w:r>
            <w:r w:rsidRPr="00F205CD">
              <w:tab/>
              <w:t>№ ООН 1010</w:t>
            </w:r>
            <w:r>
              <w:t xml:space="preserve"> 1,3-БУТАДИЕН СТАБИЛИЗИРОВАННЫЙ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B</w:t>
            </w:r>
            <w:r>
              <w:tab/>
              <w:t>№ ООН 1969 ИЗОБУТАН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C</w:t>
            </w:r>
            <w:r>
              <w:tab/>
              <w:t xml:space="preserve">№ ООН 1280 </w:t>
            </w:r>
            <w:proofErr w:type="spellStart"/>
            <w:r>
              <w:t>ПРОПИЛЕНОКСИД</w:t>
            </w:r>
            <w:proofErr w:type="spellEnd"/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D</w:t>
            </w:r>
            <w:r w:rsidRPr="00F205CD">
              <w:tab/>
              <w:t>№ ООН 108</w:t>
            </w:r>
            <w:r>
              <w:t>6 ВИНИЛХЛОРИД СТАБИЛИЗИРОВАННЫЙ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1 08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3</w:t>
            </w:r>
          </w:p>
        </w:tc>
        <w:tc>
          <w:tcPr>
            <w:tcW w:w="56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  <w:rPr>
                <w:lang w:val="fr-FR"/>
              </w:rPr>
            </w:pPr>
            <w:r w:rsidRPr="00F205CD">
              <w:t xml:space="preserve">Риск для здоровья 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B</w:t>
            </w:r>
          </w:p>
        </w:tc>
      </w:tr>
      <w:tr w:rsidR="00B3186B" w:rsidRPr="00F205CD" w:rsidTr="00876E68"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876E68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line="240" w:lineRule="auto"/>
            </w:pPr>
            <w:r w:rsidRPr="00F205CD">
              <w:t>С каким из н</w:t>
            </w:r>
            <w:r>
              <w:t>ижеследующих веществ сопоставим</w:t>
            </w:r>
            <w:r w:rsidR="00876E68" w:rsidRPr="00876E68">
              <w:t xml:space="preserve"> </w:t>
            </w:r>
            <w:r w:rsidRPr="00F205CD">
              <w:t xml:space="preserve">№ ООН 1965 ГАЗОВ УГЛЕВОДОРОДНАЯ СМЕСЬ СЖИЖЕННАЯ; </w:t>
            </w:r>
            <w:proofErr w:type="spellStart"/>
            <w:r w:rsidRPr="00F205CD">
              <w:t>Н.У.К</w:t>
            </w:r>
            <w:proofErr w:type="spellEnd"/>
            <w:r w:rsidRPr="00F205CD">
              <w:t>. (СМЕСЬ А) с точки зрения опасности для здоровья?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A</w:t>
            </w:r>
            <w:r w:rsidRPr="00F205CD">
              <w:tab/>
              <w:t>№ ООН 1010</w:t>
            </w:r>
            <w:r>
              <w:t xml:space="preserve"> 1,3-БУТАДИЕН СТАБИЛИЗИРОВАННЫЙ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B</w:t>
            </w:r>
            <w:r>
              <w:tab/>
              <w:t>№ ООН 1969 ИЗОБУТАН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C</w:t>
            </w:r>
            <w:r>
              <w:tab/>
              <w:t xml:space="preserve">№ ООН 1280 </w:t>
            </w:r>
            <w:proofErr w:type="spellStart"/>
            <w:r>
              <w:t>ПРОПИЛЕНОКСИД</w:t>
            </w:r>
            <w:proofErr w:type="spellEnd"/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D</w:t>
            </w:r>
            <w:r w:rsidRPr="00F205CD">
              <w:tab/>
              <w:t>№ ООН 108</w:t>
            </w:r>
            <w:r>
              <w:t>6 ВИНИЛХЛОРИД СТАБИЛИЗИРОВАННЫЙ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1 08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4</w:t>
            </w:r>
          </w:p>
        </w:tc>
        <w:tc>
          <w:tcPr>
            <w:tcW w:w="56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  <w:rPr>
                <w:lang w:val="fr-FR"/>
              </w:rPr>
            </w:pPr>
            <w:r w:rsidRPr="00F205CD">
              <w:t xml:space="preserve">Риск для здоровья 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C</w:t>
            </w:r>
          </w:p>
        </w:tc>
      </w:tr>
      <w:tr w:rsidR="00B3186B" w:rsidRPr="00F205CD" w:rsidTr="00876E68"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В ходе перевозки СМЕСИ А (№ ООН 1965) необходимо соблюдать те же предписания, касающиеся безопасности, что и в ходе перевозки другого газа. 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Какой это газ?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A</w:t>
            </w:r>
            <w:r>
              <w:tab/>
              <w:t>№ ООН 1005 АММИАК БЕЗВОДНЫЙ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B</w:t>
            </w:r>
            <w:r w:rsidRPr="00F205CD">
              <w:tab/>
              <w:t>№ ООН 1010 1,3-БУТАДИЕН СТАБИЛИЗ</w:t>
            </w:r>
            <w:r>
              <w:t>ИРОВАННЫЙ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C</w:t>
            </w:r>
            <w:r>
              <w:tab/>
              <w:t>№ ООН 1969 ИЗОБУТАН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D</w:t>
            </w:r>
            <w:r>
              <w:tab/>
              <w:t xml:space="preserve">№ ООН 1280 </w:t>
            </w:r>
            <w:proofErr w:type="spellStart"/>
            <w:r>
              <w:t>ПРОПИЛЕНОКСИД</w:t>
            </w:r>
            <w:proofErr w:type="spellEnd"/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876E68">
            <w:pPr>
              <w:pageBreakBefore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lastRenderedPageBreak/>
              <w:t>23</w:t>
            </w:r>
            <w:r w:rsidRPr="00F205CD">
              <w:rPr>
                <w:lang w:val="fr-CH"/>
              </w:rPr>
              <w:t>1 08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5</w:t>
            </w:r>
          </w:p>
        </w:tc>
        <w:tc>
          <w:tcPr>
            <w:tcW w:w="56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F205CD">
              <w:t>Опасные свойства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A</w:t>
            </w:r>
          </w:p>
        </w:tc>
      </w:tr>
      <w:tr w:rsidR="00B3186B" w:rsidRPr="00F205CD" w:rsidTr="00876E68"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Какая характерная опасность свойственна смеси сжиженных газов, состоящей из пропана и бутана?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1D4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A</w:t>
            </w:r>
            <w:r>
              <w:tab/>
              <w:t xml:space="preserve">Смесь </w:t>
            </w:r>
            <w:proofErr w:type="spellStart"/>
            <w:r>
              <w:t>легковоспламеняема</w:t>
            </w:r>
            <w:proofErr w:type="spellEnd"/>
          </w:p>
          <w:p w:rsidR="00B3186B" w:rsidRPr="00F21D4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B</w:t>
            </w:r>
            <w:r>
              <w:tab/>
              <w:t>Смесь токсична</w:t>
            </w:r>
          </w:p>
          <w:p w:rsidR="00B3186B" w:rsidRPr="00F21D4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C</w:t>
            </w:r>
            <w:r w:rsidRPr="00F205CD">
              <w:tab/>
              <w:t>См</w:t>
            </w:r>
            <w:r>
              <w:t>есь может полимеризировать</w:t>
            </w:r>
          </w:p>
          <w:p w:rsidR="00B3186B" w:rsidRPr="00F21D4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D</w:t>
            </w:r>
            <w:r>
              <w:tab/>
              <w:t>Смесь безопасна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C319BF" w:rsidTr="00876E68"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C319BF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C319BF">
              <w:t>23</w:t>
            </w:r>
            <w:r w:rsidRPr="00C319BF">
              <w:rPr>
                <w:lang w:val="fr-CH"/>
              </w:rPr>
              <w:t>1 08</w:t>
            </w:r>
            <w:r w:rsidRPr="00C319BF">
              <w:t>.</w:t>
            </w:r>
            <w:r w:rsidRPr="00C319BF">
              <w:rPr>
                <w:lang w:val="fr-CH"/>
              </w:rPr>
              <w:t>2</w:t>
            </w:r>
            <w:r w:rsidRPr="00C319BF">
              <w:t>-0</w:t>
            </w:r>
            <w:r w:rsidRPr="00C319BF">
              <w:rPr>
                <w:lang w:val="fr-CH"/>
              </w:rPr>
              <w:t>6</w:t>
            </w:r>
          </w:p>
        </w:tc>
        <w:tc>
          <w:tcPr>
            <w:tcW w:w="56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C319BF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  <w:rPr>
                <w:lang w:val="fr-FR"/>
              </w:rPr>
            </w:pPr>
            <w:r w:rsidRPr="00C319BF">
              <w:t>Опасные свойства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C319BF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C319BF">
              <w:t>С</w:t>
            </w:r>
          </w:p>
        </w:tc>
      </w:tr>
      <w:tr w:rsidR="00B3186B" w:rsidRPr="00F205CD" w:rsidTr="00876E68"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Какая характерная опасность свойственна № ООН 1965 ГАЗОВ УГЛЕВОДОРОДНАЯ СМЕСЬ СЖИЖЕННАЯ; </w:t>
            </w:r>
            <w:proofErr w:type="spellStart"/>
            <w:r w:rsidRPr="00F205CD">
              <w:t>Н.У.К</w:t>
            </w:r>
            <w:proofErr w:type="spellEnd"/>
            <w:r w:rsidRPr="00F205CD">
              <w:t>.?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2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1D4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A</w:t>
            </w:r>
            <w:r>
              <w:tab/>
              <w:t>Смесь безопасна</w:t>
            </w:r>
          </w:p>
          <w:p w:rsidR="00B3186B" w:rsidRPr="00F21D4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B</w:t>
            </w:r>
            <w:r>
              <w:tab/>
              <w:t>Смесь токсична</w:t>
            </w:r>
          </w:p>
          <w:p w:rsidR="00B3186B" w:rsidRPr="00F21D4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C</w:t>
            </w:r>
            <w:r>
              <w:tab/>
              <w:t xml:space="preserve">Смесь </w:t>
            </w:r>
            <w:proofErr w:type="spellStart"/>
            <w:r>
              <w:t>легковоспламеняема</w:t>
            </w:r>
            <w:proofErr w:type="spellEnd"/>
          </w:p>
          <w:p w:rsidR="00B3186B" w:rsidRPr="00F21D4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D</w:t>
            </w:r>
            <w:r w:rsidRPr="00F205CD">
              <w:tab/>
              <w:t>Смесь м</w:t>
            </w:r>
            <w:r>
              <w:t>ожет полимеризировать</w:t>
            </w:r>
          </w:p>
        </w:tc>
        <w:tc>
          <w:tcPr>
            <w:tcW w:w="163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23</w:t>
            </w:r>
            <w:r w:rsidRPr="00F205CD">
              <w:rPr>
                <w:lang w:val="fr-CH"/>
              </w:rPr>
              <w:t>1 08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7</w:t>
            </w:r>
          </w:p>
        </w:tc>
        <w:tc>
          <w:tcPr>
            <w:tcW w:w="5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  <w:rPr>
                <w:lang w:val="fr-FR"/>
              </w:rPr>
            </w:pPr>
            <w:r w:rsidRPr="00F205CD">
              <w:t>Опасные свойства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F205CD">
              <w:t>С</w:t>
            </w:r>
          </w:p>
        </w:tc>
      </w:tr>
      <w:tr w:rsidR="00B3186B" w:rsidRPr="00F205CD" w:rsidTr="00876E68"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2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Какая характерная опасность свойственна смеси, состоящей из БУТАНА и БУТИЛЕНА (№ ООН 1965)?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1D4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A</w:t>
            </w:r>
            <w:r>
              <w:tab/>
              <w:t>Смесь безопасна</w:t>
            </w:r>
          </w:p>
          <w:p w:rsidR="00B3186B" w:rsidRPr="00F21D4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B</w:t>
            </w:r>
            <w:r>
              <w:tab/>
              <w:t>Смесь токсична</w:t>
            </w:r>
          </w:p>
          <w:p w:rsidR="00B3186B" w:rsidRPr="00F21D4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C</w:t>
            </w:r>
            <w:r>
              <w:tab/>
              <w:t>Смесь горюча</w:t>
            </w:r>
          </w:p>
          <w:p w:rsidR="00B3186B" w:rsidRPr="00F21D4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D</w:t>
            </w:r>
            <w:r>
              <w:tab/>
              <w:t>Смесь может полимеризировать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1 08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8</w:t>
            </w:r>
          </w:p>
        </w:tc>
        <w:tc>
          <w:tcPr>
            <w:tcW w:w="5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  <w:rPr>
                <w:lang w:val="fr-FR"/>
              </w:rPr>
            </w:pPr>
            <w:r w:rsidRPr="00F205CD">
              <w:t>Опасные свойства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C</w:t>
            </w:r>
          </w:p>
        </w:tc>
      </w:tr>
      <w:tr w:rsidR="00B3186B" w:rsidRPr="00F205CD" w:rsidTr="00876E68"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3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Какая характерная опасность свойственна № ООН 1063 </w:t>
            </w:r>
            <w:proofErr w:type="spellStart"/>
            <w:r w:rsidRPr="00F205CD">
              <w:t>МЕТИЛХЛОРИД</w:t>
            </w:r>
            <w:proofErr w:type="spellEnd"/>
            <w:r w:rsidRPr="00F205CD">
              <w:t>?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091B18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A</w:t>
            </w:r>
            <w:r>
              <w:tab/>
              <w:t>Опасности нет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B</w:t>
            </w:r>
            <w:r w:rsidRPr="00F205CD">
              <w:tab/>
              <w:t>Токсичность</w:t>
            </w:r>
          </w:p>
          <w:p w:rsidR="00B3186B" w:rsidRPr="00091B18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C</w:t>
            </w:r>
            <w:r>
              <w:tab/>
              <w:t>Горючесть</w:t>
            </w:r>
          </w:p>
          <w:p w:rsidR="00B3186B" w:rsidRPr="00F21D4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  <w:rPr>
                <w:lang w:val="en-US"/>
              </w:rPr>
            </w:pPr>
            <w:r>
              <w:t>D</w:t>
            </w:r>
            <w:r>
              <w:tab/>
              <w:t>Полимеризация</w:t>
            </w:r>
          </w:p>
        </w:tc>
        <w:tc>
          <w:tcPr>
            <w:tcW w:w="16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671605" w:rsidTr="00876E68"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A53F3A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A53F3A">
              <w:t>231 08.2-09</w:t>
            </w:r>
          </w:p>
        </w:tc>
        <w:tc>
          <w:tcPr>
            <w:tcW w:w="5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A53F3A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A53F3A">
              <w:t>Свойства веществ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A53F3A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A53F3A">
              <w:t>D</w:t>
            </w:r>
          </w:p>
        </w:tc>
      </w:tr>
      <w:tr w:rsidR="00B3186B" w:rsidRPr="00671605" w:rsidTr="00876E68"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A53F3A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A53F3A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A53F3A">
              <w:t>Почему к материалам, вступающим в контакт с СПГ, предъявляются особые требования?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A53F3A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671605" w:rsidTr="00876E68"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A53F3A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2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1D4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>
              <w:t>A</w:t>
            </w:r>
            <w:r>
              <w:tab/>
              <w:t>Из-за</w:t>
            </w:r>
            <w:proofErr w:type="gramEnd"/>
            <w:r>
              <w:t xml:space="preserve"> низкой плотности</w:t>
            </w:r>
          </w:p>
          <w:p w:rsidR="00B3186B" w:rsidRPr="00F21D4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>
              <w:t>B</w:t>
            </w:r>
            <w:r>
              <w:tab/>
              <w:t>Из-за</w:t>
            </w:r>
            <w:proofErr w:type="gramEnd"/>
            <w:r>
              <w:t xml:space="preserve"> низкого давления</w:t>
            </w:r>
          </w:p>
          <w:p w:rsidR="00B3186B" w:rsidRPr="00F21D4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A53F3A">
              <w:t>C</w:t>
            </w:r>
            <w:r w:rsidRPr="00A53F3A">
              <w:tab/>
            </w:r>
            <w:r>
              <w:t>Из-за</w:t>
            </w:r>
            <w:proofErr w:type="gramEnd"/>
            <w:r>
              <w:t xml:space="preserve"> низкой молекулярной массы</w:t>
            </w:r>
          </w:p>
          <w:p w:rsidR="00B3186B" w:rsidRPr="00F21D4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>
              <w:t>D</w:t>
            </w:r>
            <w:r>
              <w:tab/>
              <w:t>Из-за</w:t>
            </w:r>
            <w:proofErr w:type="gramEnd"/>
            <w:r>
              <w:t xml:space="preserve"> низкой температуры</w:t>
            </w:r>
          </w:p>
        </w:tc>
        <w:tc>
          <w:tcPr>
            <w:tcW w:w="163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A53F3A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671605" w:rsidTr="00876E68"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A53F3A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A53F3A">
              <w:lastRenderedPageBreak/>
              <w:t>231 08.2-10</w:t>
            </w:r>
          </w:p>
        </w:tc>
        <w:tc>
          <w:tcPr>
            <w:tcW w:w="5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A53F3A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A53F3A">
              <w:t xml:space="preserve">Свойства веществ 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A53F3A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A53F3A">
              <w:t>С</w:t>
            </w:r>
          </w:p>
        </w:tc>
      </w:tr>
      <w:tr w:rsidR="00B3186B" w:rsidRPr="00671605" w:rsidTr="00876E68"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A53F3A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2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A53F3A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A53F3A">
              <w:t>Какое вещество создает наибольший риск хрупкого разрушения в случае утечки?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A53F3A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671605" w:rsidTr="00876E68"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E52932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2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E52932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E52932">
              <w:t>A</w:t>
            </w:r>
            <w:r w:rsidRPr="00E52932">
              <w:tab/>
            </w:r>
            <w:proofErr w:type="spellStart"/>
            <w:r w:rsidRPr="00E52932">
              <w:t>Пропиленоксид</w:t>
            </w:r>
            <w:proofErr w:type="spellEnd"/>
          </w:p>
          <w:p w:rsidR="00B3186B" w:rsidRPr="00E52932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E52932">
              <w:t>B</w:t>
            </w:r>
            <w:r w:rsidRPr="00E52932">
              <w:tab/>
              <w:t>Бензин</w:t>
            </w:r>
          </w:p>
          <w:p w:rsidR="00B3186B" w:rsidRPr="00E52932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E52932">
              <w:t>C</w:t>
            </w:r>
            <w:r w:rsidRPr="00E52932">
              <w:tab/>
              <w:t>СПГ</w:t>
            </w:r>
          </w:p>
          <w:p w:rsidR="00B3186B" w:rsidRPr="00E52932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E52932">
              <w:t>D</w:t>
            </w:r>
            <w:r w:rsidRPr="00E52932">
              <w:tab/>
              <w:t>Бутан</w:t>
            </w:r>
          </w:p>
        </w:tc>
        <w:tc>
          <w:tcPr>
            <w:tcW w:w="163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E52932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671605" w:rsidTr="00876E68"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E52932" w:rsidRDefault="00B3186B" w:rsidP="00876E68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E52932">
              <w:t>231 08.2-11</w:t>
            </w:r>
          </w:p>
        </w:tc>
        <w:tc>
          <w:tcPr>
            <w:tcW w:w="5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E52932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E52932">
              <w:t>Свойства веществ</w:t>
            </w:r>
          </w:p>
        </w:tc>
        <w:tc>
          <w:tcPr>
            <w:tcW w:w="1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E52932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E52932">
              <w:t>А</w:t>
            </w:r>
          </w:p>
        </w:tc>
      </w:tr>
      <w:tr w:rsidR="00B3186B" w:rsidRPr="00671605" w:rsidTr="00876E68"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E52932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E52932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E52932">
              <w:t xml:space="preserve">Какое утверждение о поведении СПГ в </w:t>
            </w:r>
            <w:r>
              <w:t xml:space="preserve">неохлажденном </w:t>
            </w:r>
            <w:r w:rsidRPr="00E52932">
              <w:t>грузовом танке является правильным?</w:t>
            </w:r>
          </w:p>
        </w:tc>
        <w:tc>
          <w:tcPr>
            <w:tcW w:w="163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E52932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671605" w:rsidTr="00876E68">
        <w:tc>
          <w:tcPr>
            <w:tcW w:w="1249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E52932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24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1D4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E52932">
              <w:t>A</w:t>
            </w:r>
            <w:r w:rsidRPr="00E52932">
              <w:tab/>
              <w:t>Чем</w:t>
            </w:r>
            <w:proofErr w:type="gramEnd"/>
            <w:r w:rsidRPr="00E52932">
              <w:t xml:space="preserve"> меньше жидкости в грузовом танке, тем</w:t>
            </w:r>
            <w:r>
              <w:t xml:space="preserve"> быстрее повышается температура</w:t>
            </w:r>
          </w:p>
          <w:p w:rsidR="00B3186B" w:rsidRPr="00F21D4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E52932">
              <w:t>B</w:t>
            </w:r>
            <w:r w:rsidRPr="00E52932">
              <w:tab/>
              <w:t>Чем</w:t>
            </w:r>
            <w:proofErr w:type="gramEnd"/>
            <w:r w:rsidRPr="00E52932">
              <w:t xml:space="preserve"> меньше жидкости в грузовом танке, тем м</w:t>
            </w:r>
            <w:r>
              <w:t>едленнее повышается температура</w:t>
            </w:r>
          </w:p>
          <w:p w:rsidR="00B3186B" w:rsidRPr="00F21D4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E52932">
              <w:t>C</w:t>
            </w:r>
            <w:r w:rsidRPr="00E52932">
              <w:tab/>
              <w:t>Температура снижается пропорционально снижению колич</w:t>
            </w:r>
            <w:r>
              <w:t>ества жидкости в грузовом танке</w:t>
            </w:r>
          </w:p>
          <w:p w:rsidR="00B3186B" w:rsidRPr="00F21D4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E52932">
              <w:t>D</w:t>
            </w:r>
            <w:r w:rsidRPr="00E52932">
              <w:tab/>
              <w:t>Температура остается неизменной независимо от колич</w:t>
            </w:r>
            <w:r>
              <w:t>ества жидкости в грузовом танке</w:t>
            </w:r>
          </w:p>
        </w:tc>
        <w:tc>
          <w:tcPr>
            <w:tcW w:w="1632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E52932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</w:tbl>
    <w:p w:rsidR="00B3186B" w:rsidRPr="00CE4715" w:rsidRDefault="00B3186B" w:rsidP="00B3186B">
      <w:pPr>
        <w:tabs>
          <w:tab w:val="left" w:pos="567"/>
          <w:tab w:val="left" w:pos="1134"/>
          <w:tab w:val="left" w:pos="1701"/>
          <w:tab w:val="left" w:pos="2268"/>
          <w:tab w:val="left" w:pos="6237"/>
        </w:tabs>
        <w:spacing w:line="288" w:lineRule="auto"/>
        <w:rPr>
          <w:sz w:val="24"/>
        </w:rPr>
      </w:pPr>
      <w:r w:rsidRPr="00CE4715">
        <w:rPr>
          <w:sz w:val="24"/>
        </w:rPr>
        <w:br w:type="page"/>
      </w:r>
    </w:p>
    <w:tbl>
      <w:tblPr>
        <w:tblW w:w="8505" w:type="dxa"/>
        <w:tblInd w:w="113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73"/>
        <w:gridCol w:w="5672"/>
        <w:gridCol w:w="1660"/>
      </w:tblGrid>
      <w:tr w:rsidR="00B3186B" w:rsidRPr="00671605" w:rsidTr="00876E68">
        <w:trPr>
          <w:tblHeader/>
        </w:trPr>
        <w:tc>
          <w:tcPr>
            <w:tcW w:w="1701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891ED7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6237"/>
                <w:tab w:val="left" w:pos="8505"/>
              </w:tabs>
              <w:spacing w:before="120" w:after="120" w:line="240" w:lineRule="auto"/>
              <w:rPr>
                <w:b/>
                <w:sz w:val="28"/>
                <w:szCs w:val="28"/>
              </w:rPr>
            </w:pPr>
            <w:r w:rsidRPr="00891ED7">
              <w:rPr>
                <w:b/>
                <w:sz w:val="28"/>
                <w:szCs w:val="28"/>
              </w:rPr>
              <w:lastRenderedPageBreak/>
              <w:t>Знания по физике и химии</w:t>
            </w:r>
          </w:p>
          <w:p w:rsidR="00B3186B" w:rsidRPr="00891ED7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6237"/>
                <w:tab w:val="left" w:pos="8505"/>
              </w:tabs>
              <w:spacing w:before="120" w:after="120" w:line="240" w:lineRule="auto"/>
            </w:pPr>
            <w:r w:rsidRPr="00891ED7">
              <w:rPr>
                <w:b/>
              </w:rPr>
              <w:t>Целевая тема 9: Химические соединения и формулы</w:t>
            </w:r>
          </w:p>
        </w:tc>
      </w:tr>
      <w:tr w:rsidR="00B3186B" w:rsidRPr="00891ED7" w:rsidTr="00876E68">
        <w:trPr>
          <w:tblHeader/>
        </w:trPr>
        <w:tc>
          <w:tcPr>
            <w:tcW w:w="12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891ED7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891ED7">
              <w:rPr>
                <w:i/>
                <w:sz w:val="16"/>
              </w:rPr>
              <w:t>Номер</w:t>
            </w:r>
          </w:p>
        </w:tc>
        <w:tc>
          <w:tcPr>
            <w:tcW w:w="581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891ED7" w:rsidRDefault="00B3186B" w:rsidP="00694087">
            <w:pPr>
              <w:tabs>
                <w:tab w:val="left" w:pos="832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891ED7">
              <w:rPr>
                <w:i/>
                <w:sz w:val="16"/>
              </w:rPr>
              <w:t>Источник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891ED7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891ED7">
              <w:rPr>
                <w:i/>
                <w:sz w:val="16"/>
              </w:rPr>
              <w:t>Правильный ответ</w:t>
            </w:r>
          </w:p>
        </w:tc>
      </w:tr>
      <w:tr w:rsidR="00B3186B" w:rsidRPr="00F205CD" w:rsidTr="00876E68">
        <w:tc>
          <w:tcPr>
            <w:tcW w:w="120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1 09</w:t>
            </w:r>
            <w:r w:rsidRPr="00F205CD">
              <w:t>.</w:t>
            </w:r>
            <w:r w:rsidRPr="00F205CD">
              <w:rPr>
                <w:lang w:val="fr-CH"/>
              </w:rPr>
              <w:t>0</w:t>
            </w:r>
            <w:r w:rsidRPr="00F205CD">
              <w:t>-0</w:t>
            </w:r>
            <w:r w:rsidRPr="00F205CD">
              <w:rPr>
                <w:lang w:val="fr-CH"/>
              </w:rPr>
              <w:t>1</w:t>
            </w:r>
          </w:p>
        </w:tc>
        <w:tc>
          <w:tcPr>
            <w:tcW w:w="581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  <w:rPr>
                <w:lang w:val="fr-FR"/>
              </w:rPr>
            </w:pPr>
            <w:r w:rsidRPr="00F205CD">
              <w:t>Полимеризация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A</w:t>
            </w:r>
          </w:p>
        </w:tc>
      </w:tr>
      <w:tr w:rsidR="00B3186B" w:rsidRPr="00F205CD" w:rsidTr="00876E68"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8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Какое из нижеследующих веществ представляет собой опасность полимеризации?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</w:tr>
      <w:tr w:rsidR="00B3186B" w:rsidRPr="00F205CD" w:rsidTr="00876E68"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81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A</w:t>
            </w:r>
            <w:r w:rsidRPr="00F205CD">
              <w:tab/>
              <w:t>№ ООН 1010 1,3-БУТАДИЕН СТАБИЛИ</w:t>
            </w:r>
            <w:r>
              <w:t>ЗИРОВАННЫЙ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B</w:t>
            </w:r>
            <w:r>
              <w:tab/>
              <w:t>№ ООН 1012 1-БУТИЛЕН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C</w:t>
            </w:r>
            <w:r>
              <w:tab/>
              <w:t>№ ООН 1012 2-БУТИЛЕН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D</w:t>
            </w:r>
            <w:r>
              <w:tab/>
              <w:t>№ ООН 1969 ИЗОБУТАН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1 09</w:t>
            </w:r>
            <w:r w:rsidRPr="00F205CD">
              <w:t>.</w:t>
            </w:r>
            <w:r w:rsidRPr="00F205CD">
              <w:rPr>
                <w:lang w:val="fr-CH"/>
              </w:rPr>
              <w:t>0</w:t>
            </w:r>
            <w:r w:rsidRPr="00F205CD">
              <w:t>-0</w:t>
            </w:r>
            <w:r w:rsidRPr="00F205CD">
              <w:rPr>
                <w:lang w:val="fr-CH"/>
              </w:rPr>
              <w:t>2</w:t>
            </w:r>
          </w:p>
        </w:tc>
        <w:tc>
          <w:tcPr>
            <w:tcW w:w="5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  <w:rPr>
                <w:lang w:val="fr-FR"/>
              </w:rPr>
            </w:pPr>
            <w:r w:rsidRPr="00F205CD">
              <w:t>Молекулярная масса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D</w:t>
            </w:r>
          </w:p>
        </w:tc>
      </w:tr>
      <w:tr w:rsidR="00B3186B" w:rsidRPr="00F205CD" w:rsidTr="00876E68"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8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Чему равна молекулярная масса вещества, которое выражается следующей формулой: </w:t>
            </w:r>
            <w:r w:rsidRPr="00346DD6">
              <w:t>CH</w:t>
            </w:r>
            <w:r w:rsidRPr="00B407C4">
              <w:rPr>
                <w:vertAlign w:val="subscript"/>
              </w:rPr>
              <w:t>2</w:t>
            </w:r>
            <w:r w:rsidRPr="00F205CD">
              <w:t>=</w:t>
            </w:r>
            <w:r w:rsidRPr="00346DD6">
              <w:t>CCl</w:t>
            </w:r>
            <w:r w:rsidRPr="00B407C4">
              <w:rPr>
                <w:vertAlign w:val="subscript"/>
              </w:rPr>
              <w:t>2</w:t>
            </w:r>
            <w:r w:rsidRPr="00F205CD">
              <w:t>?</w:t>
            </w:r>
            <w:r>
              <w:t xml:space="preserve"> (</w:t>
            </w:r>
            <w:r w:rsidRPr="008A31A2">
              <w:t>Относительная атомная масса углерода равна 1</w:t>
            </w:r>
            <w:r>
              <w:t>2</w:t>
            </w:r>
            <w:r w:rsidRPr="008A31A2">
              <w:t>, водорода − 1, хлора − 35,5.)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</w:tr>
      <w:tr w:rsidR="00B3186B" w:rsidRPr="00F205CD" w:rsidTr="00876E68"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81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671605" w:rsidRDefault="00B3186B" w:rsidP="00876E68">
            <w:pPr>
              <w:tabs>
                <w:tab w:val="right" w:pos="1375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A</w:t>
            </w:r>
            <w:r w:rsidRPr="00F205CD">
              <w:tab/>
              <w:t>58</w:t>
            </w:r>
          </w:p>
          <w:p w:rsidR="00B3186B" w:rsidRPr="00671605" w:rsidRDefault="00B3186B" w:rsidP="00876E68">
            <w:pPr>
              <w:tabs>
                <w:tab w:val="right" w:pos="1375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B</w:t>
            </w:r>
            <w:r w:rsidRPr="00F205CD">
              <w:tab/>
              <w:t>59</w:t>
            </w:r>
          </w:p>
          <w:p w:rsidR="00B3186B" w:rsidRPr="00671605" w:rsidRDefault="00B3186B" w:rsidP="00876E68">
            <w:pPr>
              <w:tabs>
                <w:tab w:val="right" w:pos="1375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C</w:t>
            </w:r>
            <w:r w:rsidRPr="00F205CD">
              <w:tab/>
              <w:t>62,5</w:t>
            </w:r>
          </w:p>
          <w:p w:rsidR="00B3186B" w:rsidRPr="00671605" w:rsidRDefault="00B3186B" w:rsidP="00876E68">
            <w:pPr>
              <w:tabs>
                <w:tab w:val="right" w:pos="1375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D</w:t>
            </w:r>
            <w:r w:rsidRPr="00F205CD">
              <w:tab/>
              <w:t>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1 09</w:t>
            </w:r>
            <w:r w:rsidRPr="00F205CD">
              <w:t>.</w:t>
            </w:r>
            <w:r w:rsidRPr="00F205CD">
              <w:rPr>
                <w:lang w:val="fr-CH"/>
              </w:rPr>
              <w:t>0</w:t>
            </w:r>
            <w:r w:rsidRPr="00F205CD">
              <w:t>-0</w:t>
            </w:r>
            <w:r w:rsidRPr="00F205CD">
              <w:rPr>
                <w:lang w:val="fr-CH"/>
              </w:rPr>
              <w:t>3</w:t>
            </w:r>
          </w:p>
        </w:tc>
        <w:tc>
          <w:tcPr>
            <w:tcW w:w="5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  <w:rPr>
                <w:lang w:val="fr-FR"/>
              </w:rPr>
            </w:pPr>
            <w:r w:rsidRPr="00F205CD">
              <w:t>Молекулярная масса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C</w:t>
            </w:r>
          </w:p>
        </w:tc>
      </w:tr>
      <w:tr w:rsidR="00B3186B" w:rsidRPr="00F205CD" w:rsidTr="00876E68"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8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Чему равна молекулярная масса вещества, которое выражается следующей формулой: </w:t>
            </w:r>
            <w:r w:rsidRPr="00CE20D1">
              <w:t>CH</w:t>
            </w:r>
            <w:r w:rsidRPr="00B407C4">
              <w:rPr>
                <w:vertAlign w:val="subscript"/>
              </w:rPr>
              <w:t>3</w:t>
            </w:r>
            <w:r w:rsidRPr="00F205CD">
              <w:t>-</w:t>
            </w:r>
            <w:r w:rsidRPr="00CE20D1">
              <w:t>CO</w:t>
            </w:r>
            <w:r w:rsidRPr="00F205CD">
              <w:t>-</w:t>
            </w:r>
            <w:r w:rsidRPr="00CE20D1">
              <w:t>CH</w:t>
            </w:r>
            <w:r w:rsidRPr="00B407C4">
              <w:rPr>
                <w:vertAlign w:val="subscript"/>
              </w:rPr>
              <w:t>3</w:t>
            </w:r>
            <w:r w:rsidRPr="00F205CD">
              <w:t>?</w:t>
            </w:r>
            <w:r>
              <w:t xml:space="preserve"> (</w:t>
            </w:r>
            <w:r w:rsidRPr="008A31A2">
              <w:t>Относительная атомная масса углерода равна 1</w:t>
            </w:r>
            <w:r>
              <w:t>2</w:t>
            </w:r>
            <w:r w:rsidRPr="008A31A2">
              <w:t>, водорода − 1, хлора − 35,5.)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81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671605" w:rsidRDefault="00B3186B" w:rsidP="00876E68">
            <w:pPr>
              <w:tabs>
                <w:tab w:val="right" w:pos="1357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A</w:t>
            </w:r>
            <w:r w:rsidRPr="00F205CD">
              <w:tab/>
              <w:t>54</w:t>
            </w:r>
          </w:p>
          <w:p w:rsidR="00B3186B" w:rsidRPr="00671605" w:rsidRDefault="00B3186B" w:rsidP="00876E68">
            <w:pPr>
              <w:tabs>
                <w:tab w:val="right" w:pos="1357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B</w:t>
            </w:r>
            <w:r w:rsidRPr="00F205CD">
              <w:tab/>
              <w:t>56</w:t>
            </w:r>
          </w:p>
          <w:p w:rsidR="00B3186B" w:rsidRPr="00671605" w:rsidRDefault="00B3186B" w:rsidP="00876E68">
            <w:pPr>
              <w:tabs>
                <w:tab w:val="right" w:pos="1357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C</w:t>
            </w:r>
            <w:r w:rsidRPr="00F205CD">
              <w:tab/>
              <w:t>58</w:t>
            </w:r>
          </w:p>
          <w:p w:rsidR="00B3186B" w:rsidRPr="00671605" w:rsidRDefault="00B3186B" w:rsidP="00876E68">
            <w:pPr>
              <w:tabs>
                <w:tab w:val="right" w:pos="1357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D</w:t>
            </w:r>
            <w:r w:rsidRPr="00F205CD">
              <w:tab/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876E68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1 09</w:t>
            </w:r>
            <w:r w:rsidRPr="00F205CD">
              <w:t>.</w:t>
            </w:r>
            <w:r w:rsidRPr="00F205CD">
              <w:rPr>
                <w:lang w:val="fr-CH"/>
              </w:rPr>
              <w:t>0</w:t>
            </w:r>
            <w:r w:rsidRPr="00F205CD">
              <w:t>-0</w:t>
            </w:r>
            <w:r w:rsidRPr="00F205CD">
              <w:rPr>
                <w:lang w:val="fr-CH"/>
              </w:rPr>
              <w:t>4</w:t>
            </w:r>
          </w:p>
        </w:tc>
        <w:tc>
          <w:tcPr>
            <w:tcW w:w="5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  <w:rPr>
                <w:lang w:val="fr-FR"/>
              </w:rPr>
            </w:pPr>
            <w:r w:rsidRPr="00F205CD">
              <w:t>Молекулярная масса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B</w:t>
            </w:r>
          </w:p>
        </w:tc>
      </w:tr>
      <w:tr w:rsidR="00B3186B" w:rsidRPr="00F205CD" w:rsidTr="00876E68">
        <w:tc>
          <w:tcPr>
            <w:tcW w:w="12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81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Чему равна молекулярная масса вещества, которое выражается следующей формулой: </w:t>
            </w:r>
            <w:r w:rsidRPr="00F205CD">
              <w:rPr>
                <w:lang w:val="fr-FR"/>
              </w:rPr>
              <w:t>CH</w:t>
            </w:r>
            <w:r w:rsidRPr="00F205CD">
              <w:rPr>
                <w:vertAlign w:val="subscript"/>
              </w:rPr>
              <w:t>3</w:t>
            </w:r>
            <w:r w:rsidRPr="00F205CD">
              <w:t xml:space="preserve"> </w:t>
            </w:r>
            <w:r w:rsidRPr="00F205CD">
              <w:rPr>
                <w:lang w:val="fr-FR"/>
              </w:rPr>
              <w:t>Cl</w:t>
            </w:r>
            <w:r w:rsidRPr="00F205CD">
              <w:t>?</w:t>
            </w:r>
            <w:r>
              <w:t xml:space="preserve"> </w:t>
            </w:r>
            <w:r w:rsidRPr="001248DB">
              <w:t>(Относительная атомная масса углерода равна 1</w:t>
            </w:r>
            <w:r>
              <w:t>2</w:t>
            </w:r>
            <w:r w:rsidRPr="001248DB">
              <w:t>, водорода − 1, хлора − 35,5.)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81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75704A" w:rsidRDefault="00B3186B" w:rsidP="00876E68">
            <w:pPr>
              <w:tabs>
                <w:tab w:val="right" w:pos="1357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A</w:t>
            </w:r>
            <w:r w:rsidRPr="00F205CD">
              <w:tab/>
              <w:t>28,0</w:t>
            </w:r>
          </w:p>
          <w:p w:rsidR="00B3186B" w:rsidRPr="0075704A" w:rsidRDefault="00B3186B" w:rsidP="00876E68">
            <w:pPr>
              <w:tabs>
                <w:tab w:val="right" w:pos="1357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B</w:t>
            </w:r>
            <w:r w:rsidRPr="00F205CD">
              <w:tab/>
              <w:t>50,5</w:t>
            </w:r>
          </w:p>
          <w:p w:rsidR="00B3186B" w:rsidRPr="0075704A" w:rsidRDefault="00B3186B" w:rsidP="00876E68">
            <w:pPr>
              <w:tabs>
                <w:tab w:val="right" w:pos="1357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C</w:t>
            </w:r>
            <w:r w:rsidRPr="00F205CD">
              <w:tab/>
              <w:t>52,5</w:t>
            </w:r>
          </w:p>
          <w:p w:rsidR="00B3186B" w:rsidRPr="0075704A" w:rsidRDefault="00B3186B" w:rsidP="00876E68">
            <w:pPr>
              <w:tabs>
                <w:tab w:val="right" w:pos="1357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D</w:t>
            </w:r>
            <w:r w:rsidRPr="00F205CD">
              <w:tab/>
              <w:t>54,5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876E68">
            <w:pPr>
              <w:pageBreakBefore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lastRenderedPageBreak/>
              <w:t>23</w:t>
            </w:r>
            <w:r w:rsidRPr="00F205CD">
              <w:rPr>
                <w:lang w:val="fr-CH"/>
              </w:rPr>
              <w:t>1 09</w:t>
            </w:r>
            <w:r w:rsidRPr="00F205CD">
              <w:t>.</w:t>
            </w:r>
            <w:r w:rsidRPr="00F205CD">
              <w:rPr>
                <w:lang w:val="fr-CH"/>
              </w:rPr>
              <w:t>0</w:t>
            </w:r>
            <w:r w:rsidRPr="00F205CD">
              <w:t>-0</w:t>
            </w:r>
            <w:r w:rsidRPr="00F205CD">
              <w:rPr>
                <w:lang w:val="fr-CH"/>
              </w:rPr>
              <w:t>5</w:t>
            </w:r>
          </w:p>
        </w:tc>
        <w:tc>
          <w:tcPr>
            <w:tcW w:w="5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876E68" w:rsidRDefault="00B3186B" w:rsidP="00876E68">
            <w:pPr>
              <w:tabs>
                <w:tab w:val="right" w:pos="1357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Молекулярная масса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A</w:t>
            </w:r>
          </w:p>
        </w:tc>
      </w:tr>
      <w:tr w:rsidR="00B3186B" w:rsidRPr="00F205CD" w:rsidTr="00876E68">
        <w:tc>
          <w:tcPr>
            <w:tcW w:w="12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81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Чему равна молекулярная масса вещества, которое выражается следующей формулой: </w:t>
            </w:r>
            <w:r w:rsidRPr="00F205CD">
              <w:rPr>
                <w:lang w:val="fr-FR"/>
              </w:rPr>
              <w:t>CH</w:t>
            </w:r>
            <w:r w:rsidRPr="00F205CD">
              <w:rPr>
                <w:vertAlign w:val="subscript"/>
              </w:rPr>
              <w:t>2</w:t>
            </w:r>
            <w:r w:rsidRPr="00F205CD">
              <w:t>=</w:t>
            </w:r>
            <w:r w:rsidRPr="00F205CD">
              <w:rPr>
                <w:lang w:val="fr-FR"/>
              </w:rPr>
              <w:t>C</w:t>
            </w:r>
            <w:r w:rsidRPr="00F205CD">
              <w:t>(</w:t>
            </w:r>
            <w:r w:rsidRPr="00F205CD">
              <w:rPr>
                <w:lang w:val="fr-FR"/>
              </w:rPr>
              <w:t>CH</w:t>
            </w:r>
            <w:r w:rsidRPr="00F205CD">
              <w:rPr>
                <w:vertAlign w:val="subscript"/>
              </w:rPr>
              <w:t>3</w:t>
            </w:r>
            <w:r w:rsidRPr="00F205CD">
              <w:t>)</w:t>
            </w:r>
            <w:r w:rsidRPr="00FE5A57">
              <w:t>-</w:t>
            </w:r>
            <w:r w:rsidRPr="00F205CD">
              <w:rPr>
                <w:lang w:val="fr-FR"/>
              </w:rPr>
              <w:t>CH</w:t>
            </w:r>
            <w:r w:rsidRPr="00F205CD">
              <w:t>=</w:t>
            </w:r>
            <w:r w:rsidRPr="00F205CD">
              <w:rPr>
                <w:lang w:val="fr-FR"/>
              </w:rPr>
              <w:t>CH</w:t>
            </w:r>
            <w:r w:rsidRPr="00F205CD">
              <w:rPr>
                <w:vertAlign w:val="subscript"/>
              </w:rPr>
              <w:t>2</w:t>
            </w:r>
            <w:r w:rsidRPr="00F205CD">
              <w:t>?</w:t>
            </w:r>
            <w:r>
              <w:t xml:space="preserve"> </w:t>
            </w:r>
            <w:r w:rsidRPr="00F205CD">
              <w:t>(</w:t>
            </w:r>
            <w:r w:rsidRPr="001248DB">
              <w:t>Относительная атомная масса углерода равна 1</w:t>
            </w:r>
            <w:r>
              <w:t>2</w:t>
            </w:r>
            <w:r w:rsidRPr="001248DB">
              <w:t>, водорода − 1.)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81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75704A" w:rsidRDefault="00B3186B" w:rsidP="00876E68">
            <w:pPr>
              <w:tabs>
                <w:tab w:val="right" w:pos="1357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A</w:t>
            </w:r>
            <w:r w:rsidRPr="00F205CD">
              <w:tab/>
              <w:t>68</w:t>
            </w:r>
          </w:p>
          <w:p w:rsidR="00B3186B" w:rsidRPr="0075704A" w:rsidRDefault="00B3186B" w:rsidP="00876E68">
            <w:pPr>
              <w:tabs>
                <w:tab w:val="right" w:pos="1357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B</w:t>
            </w:r>
            <w:r w:rsidRPr="00F205CD">
              <w:tab/>
              <w:t>71</w:t>
            </w:r>
          </w:p>
          <w:p w:rsidR="00B3186B" w:rsidRPr="0075704A" w:rsidRDefault="00B3186B" w:rsidP="00876E68">
            <w:pPr>
              <w:tabs>
                <w:tab w:val="right" w:pos="1357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C</w:t>
            </w:r>
            <w:r w:rsidRPr="00F205CD">
              <w:tab/>
              <w:t>88</w:t>
            </w:r>
          </w:p>
          <w:p w:rsidR="00B3186B" w:rsidRPr="0075704A" w:rsidRDefault="00B3186B" w:rsidP="00876E68">
            <w:pPr>
              <w:tabs>
                <w:tab w:val="right" w:pos="1357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D</w:t>
            </w:r>
            <w:r w:rsidRPr="00F205CD">
              <w:tab/>
              <w:t>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CE20D1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23</w:t>
            </w:r>
            <w:r w:rsidRPr="00CE20D1">
              <w:t>1 09</w:t>
            </w:r>
            <w:r w:rsidRPr="00F205CD">
              <w:t>.</w:t>
            </w:r>
            <w:r w:rsidRPr="00CE20D1">
              <w:t>0</w:t>
            </w:r>
            <w:r w:rsidRPr="00F205CD">
              <w:t>-0</w:t>
            </w:r>
            <w:r w:rsidRPr="00CE20D1">
              <w:t>6</w:t>
            </w:r>
          </w:p>
        </w:tc>
        <w:tc>
          <w:tcPr>
            <w:tcW w:w="5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Исключен</w:t>
            </w:r>
            <w:r w:rsidRPr="00CE20D1">
              <w:t xml:space="preserve"> (2007)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CE20D1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23</w:t>
            </w:r>
            <w:r w:rsidRPr="00CE20D1">
              <w:t>1 09</w:t>
            </w:r>
            <w:r w:rsidRPr="00F205CD">
              <w:t>.</w:t>
            </w:r>
            <w:r w:rsidRPr="00CE20D1">
              <w:t>0</w:t>
            </w:r>
            <w:r w:rsidRPr="00F205CD">
              <w:t>-0</w:t>
            </w:r>
            <w:r w:rsidRPr="00CE20D1">
              <w:t>7</w:t>
            </w:r>
          </w:p>
        </w:tc>
        <w:tc>
          <w:tcPr>
            <w:tcW w:w="5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Исключен</w:t>
            </w:r>
            <w:r w:rsidRPr="00CE20D1">
              <w:t xml:space="preserve"> (2007)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CE20D1" w:rsidRDefault="00B3186B" w:rsidP="00694087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23</w:t>
            </w:r>
            <w:r w:rsidRPr="00CE20D1">
              <w:t>1 09</w:t>
            </w:r>
            <w:r w:rsidRPr="00F205CD">
              <w:t>.</w:t>
            </w:r>
            <w:r w:rsidRPr="00CE20D1">
              <w:t>0</w:t>
            </w:r>
            <w:r w:rsidRPr="00F205CD">
              <w:t>-0</w:t>
            </w:r>
            <w:r w:rsidRPr="00CE20D1">
              <w:t>8</w:t>
            </w:r>
          </w:p>
        </w:tc>
        <w:tc>
          <w:tcPr>
            <w:tcW w:w="58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t>Молекулярная масса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F205CD">
              <w:t>А</w:t>
            </w:r>
          </w:p>
        </w:tc>
      </w:tr>
      <w:tr w:rsidR="00B3186B" w:rsidRPr="00F205CD" w:rsidTr="00876E68">
        <w:tc>
          <w:tcPr>
            <w:tcW w:w="12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81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-1440"/>
                <w:tab w:val="left" w:pos="-720"/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6237"/>
                <w:tab w:val="left" w:pos="8505"/>
              </w:tabs>
              <w:spacing w:before="40" w:after="120" w:line="240" w:lineRule="auto"/>
            </w:pPr>
            <w:r w:rsidRPr="00F205CD">
              <w:t xml:space="preserve">Чему равна молекулярная масса вещества, которое выражается следующей формулой: </w:t>
            </w:r>
            <w:r w:rsidRPr="00F205CD">
              <w:rPr>
                <w:lang w:val="fr-FR"/>
              </w:rPr>
              <w:t>CH</w:t>
            </w:r>
            <w:r w:rsidRPr="00F205CD">
              <w:rPr>
                <w:vertAlign w:val="subscript"/>
              </w:rPr>
              <w:t>3</w:t>
            </w:r>
            <w:r w:rsidRPr="00FE5A57">
              <w:t>-</w:t>
            </w:r>
            <w:r w:rsidRPr="00F205CD">
              <w:rPr>
                <w:lang w:val="fr-FR"/>
              </w:rPr>
              <w:t>CH</w:t>
            </w:r>
            <w:r w:rsidRPr="00F205CD">
              <w:t>(</w:t>
            </w:r>
            <w:r w:rsidRPr="00F205CD">
              <w:rPr>
                <w:lang w:val="fr-FR"/>
              </w:rPr>
              <w:t>CH</w:t>
            </w:r>
            <w:r w:rsidRPr="00F205CD">
              <w:rPr>
                <w:vertAlign w:val="subscript"/>
              </w:rPr>
              <w:t>3</w:t>
            </w:r>
            <w:r w:rsidRPr="00F205CD">
              <w:t>)</w:t>
            </w:r>
            <w:r w:rsidRPr="00FE5A57">
              <w:t>-</w:t>
            </w:r>
            <w:r w:rsidRPr="00F205CD">
              <w:rPr>
                <w:lang w:val="fr-FR"/>
              </w:rPr>
              <w:t>CH</w:t>
            </w:r>
            <w:r w:rsidRPr="00F205CD">
              <w:rPr>
                <w:vertAlign w:val="subscript"/>
              </w:rPr>
              <w:t>3</w:t>
            </w:r>
            <w:r w:rsidRPr="00F205CD">
              <w:t>?</w:t>
            </w:r>
            <w:r>
              <w:t xml:space="preserve"> </w:t>
            </w:r>
            <w:r w:rsidRPr="00F205CD">
              <w:t>(</w:t>
            </w:r>
            <w:r w:rsidRPr="001248DB">
              <w:t>Относительная атомная масса углерода равна 1</w:t>
            </w:r>
            <w:r>
              <w:t>2</w:t>
            </w:r>
            <w:r w:rsidRPr="001248DB">
              <w:t>, водорода − 1.)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201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815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876E68" w:rsidRDefault="00B3186B" w:rsidP="00876E68">
            <w:pPr>
              <w:tabs>
                <w:tab w:val="right" w:pos="1357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A</w:t>
            </w:r>
            <w:r w:rsidRPr="00F205CD">
              <w:tab/>
              <w:t>58</w:t>
            </w:r>
          </w:p>
          <w:p w:rsidR="00B3186B" w:rsidRPr="00F21D40" w:rsidRDefault="00B3186B" w:rsidP="00876E68">
            <w:pPr>
              <w:tabs>
                <w:tab w:val="right" w:pos="1357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B</w:t>
            </w:r>
            <w:r w:rsidRPr="00F205CD">
              <w:tab/>
              <w:t>66</w:t>
            </w:r>
          </w:p>
          <w:p w:rsidR="00B3186B" w:rsidRPr="00876E68" w:rsidRDefault="00B3186B" w:rsidP="00876E68">
            <w:pPr>
              <w:tabs>
                <w:tab w:val="right" w:pos="1357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C</w:t>
            </w:r>
            <w:r w:rsidRPr="00F205CD">
              <w:tab/>
              <w:t>68</w:t>
            </w:r>
          </w:p>
          <w:p w:rsidR="00B3186B" w:rsidRPr="00F205CD" w:rsidRDefault="00B3186B" w:rsidP="00876E68">
            <w:pPr>
              <w:tabs>
                <w:tab w:val="right" w:pos="1357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de-DE"/>
              </w:rPr>
            </w:pPr>
            <w:r w:rsidRPr="00F205CD">
              <w:t>D</w:t>
            </w:r>
            <w:r w:rsidRPr="00F205CD">
              <w:tab/>
              <w:t>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</w:tbl>
    <w:p w:rsidR="00B3186B" w:rsidRPr="00CE4715" w:rsidRDefault="00B3186B" w:rsidP="00B3186B">
      <w:pPr>
        <w:tabs>
          <w:tab w:val="left" w:pos="567"/>
          <w:tab w:val="left" w:pos="1134"/>
          <w:tab w:val="left" w:pos="1701"/>
          <w:tab w:val="left" w:pos="2268"/>
          <w:tab w:val="left" w:pos="3366"/>
          <w:tab w:val="left" w:pos="6237"/>
        </w:tabs>
        <w:spacing w:line="288" w:lineRule="auto"/>
        <w:jc w:val="center"/>
        <w:rPr>
          <w:b/>
          <w:sz w:val="24"/>
        </w:rPr>
      </w:pPr>
      <w:r w:rsidRPr="00CE4715">
        <w:rPr>
          <w:b/>
          <w:sz w:val="24"/>
        </w:rPr>
        <w:br w:type="page"/>
      </w:r>
    </w:p>
    <w:tbl>
      <w:tblPr>
        <w:tblW w:w="8505" w:type="dxa"/>
        <w:tblInd w:w="113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84"/>
        <w:gridCol w:w="5659"/>
        <w:gridCol w:w="1662"/>
      </w:tblGrid>
      <w:tr w:rsidR="00B3186B" w:rsidRPr="00767E57" w:rsidTr="00876E68">
        <w:trPr>
          <w:trHeight w:val="20"/>
          <w:tblHeader/>
        </w:trPr>
        <w:tc>
          <w:tcPr>
            <w:tcW w:w="1701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540507" w:rsidRDefault="00B3186B" w:rsidP="00694087">
            <w:pPr>
              <w:tabs>
                <w:tab w:val="left" w:pos="0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6237"/>
                <w:tab w:val="left" w:pos="8505"/>
              </w:tabs>
              <w:spacing w:before="120" w:after="120" w:line="240" w:lineRule="auto"/>
              <w:rPr>
                <w:b/>
                <w:sz w:val="28"/>
                <w:szCs w:val="28"/>
              </w:rPr>
            </w:pPr>
            <w:r w:rsidRPr="00540507">
              <w:rPr>
                <w:b/>
                <w:sz w:val="28"/>
                <w:szCs w:val="28"/>
              </w:rPr>
              <w:lastRenderedPageBreak/>
              <w:t>Практика</w:t>
            </w:r>
          </w:p>
          <w:p w:rsidR="00B3186B" w:rsidRPr="00540507" w:rsidRDefault="00B3186B" w:rsidP="00694087">
            <w:pPr>
              <w:tabs>
                <w:tab w:val="left" w:pos="0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6237"/>
                <w:tab w:val="left" w:pos="8505"/>
              </w:tabs>
              <w:spacing w:before="120" w:after="120" w:line="240" w:lineRule="auto"/>
            </w:pPr>
            <w:r w:rsidRPr="00540507">
              <w:rPr>
                <w:b/>
              </w:rPr>
              <w:t>Целевая тема 1.1: Промывка</w:t>
            </w:r>
            <w:r w:rsidRPr="00540507">
              <w:rPr>
                <w:b/>
              </w:rPr>
              <w:br/>
            </w:r>
            <w:proofErr w:type="spellStart"/>
            <w:r w:rsidRPr="00540507">
              <w:rPr>
                <w:b/>
              </w:rPr>
              <w:t>Промывка</w:t>
            </w:r>
            <w:proofErr w:type="spellEnd"/>
            <w:r w:rsidRPr="00540507">
              <w:rPr>
                <w:b/>
              </w:rPr>
              <w:t xml:space="preserve"> в случае смены груза</w:t>
            </w:r>
          </w:p>
        </w:tc>
      </w:tr>
      <w:tr w:rsidR="00B3186B" w:rsidRPr="00540507" w:rsidTr="00876E68">
        <w:trPr>
          <w:trHeight w:val="20"/>
          <w:tblHeader/>
        </w:trPr>
        <w:tc>
          <w:tcPr>
            <w:tcW w:w="121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540507" w:rsidRDefault="00B3186B" w:rsidP="00694087">
            <w:pPr>
              <w:tabs>
                <w:tab w:val="left" w:pos="0"/>
                <w:tab w:val="left" w:pos="284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540507">
              <w:rPr>
                <w:i/>
                <w:sz w:val="16"/>
              </w:rPr>
              <w:t>Номер</w:t>
            </w:r>
          </w:p>
        </w:tc>
        <w:tc>
          <w:tcPr>
            <w:tcW w:w="579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540507" w:rsidRDefault="00B3186B" w:rsidP="00694087">
            <w:pPr>
              <w:tabs>
                <w:tab w:val="left" w:pos="0"/>
                <w:tab w:val="left" w:pos="832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540507">
              <w:rPr>
                <w:i/>
                <w:sz w:val="16"/>
              </w:rPr>
              <w:t>Источник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540507" w:rsidRDefault="00B3186B" w:rsidP="00694087">
            <w:pPr>
              <w:tabs>
                <w:tab w:val="left" w:pos="0"/>
                <w:tab w:val="left" w:pos="497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540507">
              <w:rPr>
                <w:i/>
                <w:sz w:val="16"/>
              </w:rPr>
              <w:t>Правильный ответ</w:t>
            </w:r>
          </w:p>
        </w:tc>
      </w:tr>
      <w:tr w:rsidR="00B3186B" w:rsidRPr="00F205CD" w:rsidTr="00876E68">
        <w:trPr>
          <w:trHeight w:val="20"/>
        </w:trPr>
        <w:tc>
          <w:tcPr>
            <w:tcW w:w="121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0"/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2 01</w:t>
            </w:r>
            <w:r w:rsidRPr="00F205CD">
              <w:t>.</w:t>
            </w:r>
            <w:r w:rsidRPr="00F205CD">
              <w:rPr>
                <w:lang w:val="fr-CH"/>
              </w:rPr>
              <w:t>1</w:t>
            </w:r>
            <w:r w:rsidRPr="00F205CD">
              <w:t>-0</w:t>
            </w:r>
            <w:r w:rsidRPr="00F205CD">
              <w:rPr>
                <w:lang w:val="fr-CH"/>
              </w:rPr>
              <w:t>1</w:t>
            </w:r>
          </w:p>
        </w:tc>
        <w:tc>
          <w:tcPr>
            <w:tcW w:w="579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0"/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</w:pPr>
            <w:r w:rsidRPr="00F205CD">
              <w:t>Промывка в случае смены груза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0"/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C</w:t>
            </w:r>
          </w:p>
        </w:tc>
      </w:tr>
      <w:tr w:rsidR="00B3186B" w:rsidRPr="00F205CD" w:rsidTr="00876E68">
        <w:trPr>
          <w:trHeight w:val="20"/>
        </w:trPr>
        <w:tc>
          <w:tcPr>
            <w:tcW w:w="121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0"/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</w:pP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0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Грузовые танки судна содержат пары пропилена под </w:t>
            </w:r>
            <w:r>
              <w:t xml:space="preserve">абсолютным </w:t>
            </w:r>
            <w:r w:rsidRPr="00F205CD">
              <w:t xml:space="preserve">давлением </w:t>
            </w:r>
            <w:r>
              <w:t>120</w:t>
            </w:r>
            <w:r w:rsidR="00694087">
              <w:t> кПа</w:t>
            </w:r>
            <w:r w:rsidRPr="00F205CD">
              <w:t xml:space="preserve"> и не содержат жидкости. Судно должно быть загружено пропаном. </w:t>
            </w:r>
          </w:p>
          <w:p w:rsidR="00B3186B" w:rsidRPr="00F205CD" w:rsidRDefault="00B3186B" w:rsidP="00694087">
            <w:pPr>
              <w:tabs>
                <w:tab w:val="left" w:pos="0"/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</w:pPr>
            <w:r w:rsidRPr="00F205CD">
              <w:t>Каким образом вы начнете погрузку?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530DEE" w:rsidRDefault="00B3186B" w:rsidP="00694087">
            <w:pPr>
              <w:tabs>
                <w:tab w:val="left" w:pos="0"/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  <w:jc w:val="center"/>
            </w:pPr>
          </w:p>
        </w:tc>
      </w:tr>
      <w:tr w:rsidR="00B3186B" w:rsidRPr="00F205CD" w:rsidTr="00876E68">
        <w:trPr>
          <w:trHeight w:val="20"/>
        </w:trPr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0"/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9E30BF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A</w:t>
            </w:r>
            <w:r w:rsidRPr="00F205CD">
              <w:tab/>
              <w:t>С</w:t>
            </w:r>
            <w:proofErr w:type="gramEnd"/>
            <w:r w:rsidRPr="00F205CD">
              <w:t xml:space="preserve"> продувки грузовых танков с помощью азота до тех пор, пока содержание пропилена не станет менее 10% по объ</w:t>
            </w:r>
            <w:r>
              <w:t>ему</w:t>
            </w:r>
          </w:p>
          <w:p w:rsidR="00B3186B" w:rsidRPr="009E30BF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B</w:t>
            </w:r>
            <w:r w:rsidRPr="00F205CD">
              <w:tab/>
              <w:t>С</w:t>
            </w:r>
            <w:proofErr w:type="gramEnd"/>
            <w:r w:rsidRPr="00F205CD">
              <w:t xml:space="preserve"> продувки грузовых танков парами пропана до тех пор, пока содержание пропилена не станет менее 10% по объ</w:t>
            </w:r>
            <w:r>
              <w:t>ему</w:t>
            </w:r>
          </w:p>
          <w:p w:rsidR="00B3186B" w:rsidRPr="009E30BF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C</w:t>
            </w:r>
            <w:r w:rsidRPr="00F205CD">
              <w:tab/>
              <w:t>Таким образом</w:t>
            </w:r>
            <w:proofErr w:type="gramEnd"/>
            <w:r w:rsidRPr="00F205CD">
              <w:t>, чтобы воспрепятствовать созданию чрез</w:t>
            </w:r>
            <w:r>
              <w:t>мерно низких температур</w:t>
            </w:r>
          </w:p>
          <w:p w:rsidR="00B3186B" w:rsidRPr="009E30BF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D</w:t>
            </w:r>
            <w:r w:rsidRPr="00F205CD">
              <w:tab/>
              <w:t>Очень</w:t>
            </w:r>
            <w:proofErr w:type="gramEnd"/>
            <w:r w:rsidRPr="00F205CD">
              <w:t xml:space="preserve"> медленно с целью не допус</w:t>
            </w:r>
            <w:r>
              <w:t>тить создания низких температур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0"/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  <w:jc w:val="center"/>
            </w:pPr>
          </w:p>
        </w:tc>
      </w:tr>
      <w:tr w:rsidR="00B3186B" w:rsidRPr="00F205CD" w:rsidTr="00876E68">
        <w:trPr>
          <w:trHeight w:val="20"/>
        </w:trPr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0"/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2 01</w:t>
            </w:r>
            <w:r w:rsidRPr="00F205CD">
              <w:t>.</w:t>
            </w:r>
            <w:r w:rsidRPr="00F205CD">
              <w:rPr>
                <w:lang w:val="fr-CH"/>
              </w:rPr>
              <w:t>1</w:t>
            </w:r>
            <w:r w:rsidRPr="00F205CD">
              <w:t>-0</w:t>
            </w:r>
            <w:r w:rsidRPr="00F205CD">
              <w:rPr>
                <w:lang w:val="fr-CH"/>
              </w:rPr>
              <w:t>2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0"/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</w:pPr>
            <w:r w:rsidRPr="00F205CD">
              <w:t>Промывка в случае смены груза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0"/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C</w:t>
            </w:r>
          </w:p>
        </w:tc>
      </w:tr>
      <w:tr w:rsidR="00B3186B" w:rsidRPr="00F205CD" w:rsidTr="00876E68">
        <w:trPr>
          <w:trHeight w:val="20"/>
        </w:trPr>
        <w:tc>
          <w:tcPr>
            <w:tcW w:w="121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0"/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</w:pP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0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Грузовые танки судна содержат пары пропилена под </w:t>
            </w:r>
            <w:r>
              <w:t xml:space="preserve">абсолютным </w:t>
            </w:r>
            <w:r w:rsidRPr="00F205CD">
              <w:t xml:space="preserve">давлением </w:t>
            </w:r>
            <w:r>
              <w:t>120</w:t>
            </w:r>
            <w:r w:rsidR="00694087">
              <w:t> </w:t>
            </w:r>
            <w:proofErr w:type="gramStart"/>
            <w:r w:rsidR="00694087">
              <w:t>кПа</w:t>
            </w:r>
            <w:r w:rsidRPr="00F205CD">
              <w:t xml:space="preserve">  и</w:t>
            </w:r>
            <w:proofErr w:type="gramEnd"/>
            <w:r w:rsidRPr="00F205CD">
              <w:t xml:space="preserve"> не содержат жидкости. Судно должно быть загружено смесью пропилена и</w:t>
            </w:r>
            <w:r>
              <w:rPr>
                <w:lang w:val="en-US"/>
              </w:rPr>
              <w:t> </w:t>
            </w:r>
            <w:r w:rsidRPr="00F205CD">
              <w:t xml:space="preserve">пропана. </w:t>
            </w:r>
          </w:p>
          <w:p w:rsidR="00B3186B" w:rsidRPr="00F205CD" w:rsidRDefault="00B3186B" w:rsidP="00694087">
            <w:pPr>
              <w:tabs>
                <w:tab w:val="left" w:pos="0"/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</w:pPr>
            <w:r w:rsidRPr="00F205CD">
              <w:t>Каким образом вы начнете погрузку?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DF267D" w:rsidRDefault="00B3186B" w:rsidP="00694087">
            <w:pPr>
              <w:tabs>
                <w:tab w:val="left" w:pos="0"/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  <w:jc w:val="center"/>
            </w:pPr>
          </w:p>
        </w:tc>
      </w:tr>
      <w:tr w:rsidR="00B3186B" w:rsidRPr="00F205CD" w:rsidTr="00876E68">
        <w:trPr>
          <w:trHeight w:val="20"/>
        </w:trPr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0"/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bottom w:w="0" w:type="dxa"/>
            </w:tcMar>
          </w:tcPr>
          <w:p w:rsidR="00B3186B" w:rsidRPr="009E30BF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A</w:t>
            </w:r>
            <w:r w:rsidRPr="00F205CD">
              <w:tab/>
              <w:t>С</w:t>
            </w:r>
            <w:proofErr w:type="gramEnd"/>
            <w:r w:rsidRPr="00F205CD">
              <w:t xml:space="preserve"> продувки грузовых танков с помощью азота до тех пор, пока содержание пропилена не станет менее 10% по объ</w:t>
            </w:r>
            <w:r>
              <w:t>ему</w:t>
            </w:r>
          </w:p>
          <w:p w:rsidR="00B3186B" w:rsidRPr="009E30BF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B</w:t>
            </w:r>
            <w:r w:rsidRPr="00F205CD">
              <w:tab/>
              <w:t>С</w:t>
            </w:r>
            <w:proofErr w:type="gramEnd"/>
            <w:r w:rsidRPr="00F205CD">
              <w:t xml:space="preserve"> продувки грузовых танков парами смеси до тех пор, пока содержание пропилена не станет менее 10% по объ</w:t>
            </w:r>
            <w:r>
              <w:t>ему</w:t>
            </w:r>
          </w:p>
          <w:p w:rsidR="00B3186B" w:rsidRPr="009E30BF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C</w:t>
            </w:r>
            <w:r w:rsidRPr="00F205CD">
              <w:tab/>
              <w:t>Таким образом</w:t>
            </w:r>
            <w:proofErr w:type="gramEnd"/>
            <w:r w:rsidRPr="00F205CD">
              <w:t>, чтобы воспрепятствовать созданию чрез</w:t>
            </w:r>
            <w:r>
              <w:t>мерно низких температур</w:t>
            </w:r>
          </w:p>
          <w:p w:rsidR="00B3186B" w:rsidRPr="009E30BF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D</w:t>
            </w:r>
            <w:r w:rsidRPr="00F205CD">
              <w:tab/>
              <w:t>Очень</w:t>
            </w:r>
            <w:proofErr w:type="gramEnd"/>
            <w:r w:rsidRPr="00F205CD">
              <w:t xml:space="preserve"> медленно с целью не допус</w:t>
            </w:r>
            <w:r>
              <w:t>тить создания низких температур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0"/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  <w:jc w:val="center"/>
            </w:pPr>
          </w:p>
        </w:tc>
      </w:tr>
      <w:tr w:rsidR="00B3186B" w:rsidRPr="00F205CD" w:rsidTr="00876E68">
        <w:trPr>
          <w:trHeight w:val="20"/>
        </w:trPr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876E68">
            <w:pPr>
              <w:pageBreakBefore/>
              <w:tabs>
                <w:tab w:val="left" w:pos="0"/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lastRenderedPageBreak/>
              <w:t>23</w:t>
            </w:r>
            <w:r w:rsidRPr="00F205CD">
              <w:rPr>
                <w:lang w:val="fr-CH"/>
              </w:rPr>
              <w:t>2 01</w:t>
            </w:r>
            <w:r w:rsidRPr="00F205CD">
              <w:t>.</w:t>
            </w:r>
            <w:r w:rsidRPr="00F205CD">
              <w:rPr>
                <w:lang w:val="fr-CH"/>
              </w:rPr>
              <w:t>1</w:t>
            </w:r>
            <w:r w:rsidRPr="00F205CD">
              <w:t>-0</w:t>
            </w:r>
            <w:r w:rsidRPr="00F205CD">
              <w:rPr>
                <w:lang w:val="fr-CH"/>
              </w:rPr>
              <w:t>3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72634" w:rsidRDefault="00D837C5" w:rsidP="00D837C5">
            <w:pPr>
              <w:tabs>
                <w:tab w:val="left" w:pos="0"/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pPrChange w:id="30" w:author="Larisa Maykovskaya" w:date="2018-11-06T11:48:00Z">
                <w:pPr>
                  <w:tabs>
                    <w:tab w:val="left" w:pos="0"/>
                    <w:tab w:val="left" w:pos="567"/>
                    <w:tab w:val="left" w:pos="1134"/>
                    <w:tab w:val="left" w:pos="1701"/>
                    <w:tab w:val="left" w:pos="2268"/>
                    <w:tab w:val="left" w:pos="6237"/>
                  </w:tabs>
                  <w:spacing w:before="40" w:after="120" w:line="240" w:lineRule="auto"/>
                  <w:ind w:left="567" w:hanging="567"/>
                </w:pPr>
              </w:pPrChange>
            </w:pPr>
            <w:ins w:id="31" w:author="Larisa Maykovskaya" w:date="2018-11-06T11:47:00Z">
              <w:r>
                <w:t xml:space="preserve">Таблица </w:t>
              </w:r>
              <w:r>
                <w:rPr>
                  <w:lang w:val="en-US"/>
                </w:rPr>
                <w:t>C</w:t>
              </w:r>
              <w:r>
                <w:t>, колонка 20, замечание 2</w:t>
              </w:r>
            </w:ins>
            <w:del w:id="32" w:author="Larisa Maykovskaya" w:date="2018-11-06T11:47:00Z">
              <w:r w:rsidDel="00D837C5">
                <w:delText>Промывка в случае смены груза</w:delText>
              </w:r>
            </w:del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72634" w:rsidRDefault="00B3186B" w:rsidP="00694087">
            <w:pPr>
              <w:tabs>
                <w:tab w:val="left" w:pos="0"/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  <w:jc w:val="center"/>
            </w:pPr>
            <w:r w:rsidRPr="00F205CD">
              <w:rPr>
                <w:lang w:val="fr-FR"/>
              </w:rPr>
              <w:t>A</w:t>
            </w:r>
          </w:p>
        </w:tc>
      </w:tr>
      <w:tr w:rsidR="00B3186B" w:rsidRPr="00F205CD" w:rsidTr="00876E68">
        <w:trPr>
          <w:trHeight w:val="20"/>
        </w:trPr>
        <w:tc>
          <w:tcPr>
            <w:tcW w:w="121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0"/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</w:pP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0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Грузовые танки судна содержат пары бутана под </w:t>
            </w:r>
            <w:r>
              <w:t xml:space="preserve">абсолютным </w:t>
            </w:r>
            <w:r w:rsidRPr="00F205CD">
              <w:t xml:space="preserve">давлением </w:t>
            </w:r>
            <w:r>
              <w:t>120</w:t>
            </w:r>
            <w:r w:rsidR="00694087">
              <w:t> </w:t>
            </w:r>
            <w:proofErr w:type="gramStart"/>
            <w:r w:rsidR="00694087">
              <w:t>кПа</w:t>
            </w:r>
            <w:r w:rsidRPr="00F205CD">
              <w:t xml:space="preserve">  и</w:t>
            </w:r>
            <w:proofErr w:type="gramEnd"/>
            <w:r w:rsidRPr="00F205CD">
              <w:t xml:space="preserve"> не содержат жидкости. Судно должно быть загружено № ООН 1010 1,3-БУТАДИЕН СТАБИЛИЗИРОВАННЫЙ. </w:t>
            </w:r>
          </w:p>
          <w:p w:rsidR="00B3186B" w:rsidRPr="00F205CD" w:rsidRDefault="00B3186B" w:rsidP="00694087">
            <w:pPr>
              <w:tabs>
                <w:tab w:val="left" w:pos="0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Каким образом вы начнете погрузку?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DF267D" w:rsidRDefault="00B3186B" w:rsidP="00694087">
            <w:pPr>
              <w:tabs>
                <w:tab w:val="left" w:pos="0"/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  <w:jc w:val="center"/>
            </w:pPr>
          </w:p>
        </w:tc>
      </w:tr>
      <w:tr w:rsidR="00B3186B" w:rsidRPr="00F205CD" w:rsidTr="00876E68">
        <w:trPr>
          <w:trHeight w:val="20"/>
        </w:trPr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0"/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9E30BF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A</w:t>
            </w:r>
            <w:r w:rsidRPr="00F205CD">
              <w:tab/>
              <w:t>С</w:t>
            </w:r>
            <w:proofErr w:type="gramEnd"/>
            <w:r w:rsidRPr="00F205CD">
              <w:t xml:space="preserve"> продувки грузовых танков азотом до тех пор, пока содержание бутана не будет соответствовать указаниям от</w:t>
            </w:r>
            <w:r>
              <w:t>ветственного за наполнение</w:t>
            </w:r>
          </w:p>
          <w:p w:rsidR="00B3186B" w:rsidRPr="009E30BF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B</w:t>
            </w:r>
            <w:r w:rsidRPr="00F205CD">
              <w:tab/>
              <w:t>С</w:t>
            </w:r>
            <w:proofErr w:type="gramEnd"/>
            <w:r w:rsidRPr="00F205CD">
              <w:t xml:space="preserve"> продувки грузовых танков парами бутадиена до тех пор, пока содержание бутана не будет соответствовать указани</w:t>
            </w:r>
            <w:r>
              <w:t>ям ответственного за наполнение</w:t>
            </w:r>
          </w:p>
          <w:p w:rsidR="00B3186B" w:rsidRPr="009E30BF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C</w:t>
            </w:r>
            <w:r w:rsidRPr="00F205CD">
              <w:tab/>
              <w:t>С</w:t>
            </w:r>
            <w:proofErr w:type="gramEnd"/>
            <w:r w:rsidRPr="00F205CD">
              <w:t xml:space="preserve"> заполнения грузового танка бутадиеном до достижения в этом </w:t>
            </w:r>
            <w:ins w:id="33" w:author="Larisa Maykovskaya" w:date="2018-11-06T11:48:00Z">
              <w:r w:rsidR="00D837C5">
                <w:t>грузовом</w:t>
              </w:r>
              <w:r w:rsidR="00D837C5" w:rsidRPr="00F205CD">
                <w:t xml:space="preserve"> </w:t>
              </w:r>
            </w:ins>
            <w:r w:rsidRPr="00F205CD">
              <w:t xml:space="preserve">танке </w:t>
            </w:r>
            <w:r>
              <w:t xml:space="preserve">абсолютного </w:t>
            </w:r>
            <w:r w:rsidRPr="00F205CD">
              <w:t xml:space="preserve">давления приблизительно </w:t>
            </w:r>
            <w:r>
              <w:t>300</w:t>
            </w:r>
            <w:r w:rsidR="00694087">
              <w:t> кПа</w:t>
            </w:r>
            <w:r w:rsidRPr="00F205CD">
              <w:t xml:space="preserve"> </w:t>
            </w:r>
          </w:p>
          <w:p w:rsidR="00B3186B" w:rsidRPr="009E30BF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D</w:t>
            </w:r>
            <w:r w:rsidRPr="00F205CD">
              <w:tab/>
              <w:t>С</w:t>
            </w:r>
            <w:proofErr w:type="gramEnd"/>
            <w:r w:rsidRPr="00F205CD">
              <w:t xml:space="preserve"> немедленной загрузки в грузовые танки жидкого бута</w:t>
            </w:r>
            <w:r>
              <w:t>диена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9E61B9" w:rsidRDefault="00B3186B" w:rsidP="00694087">
            <w:pPr>
              <w:tabs>
                <w:tab w:val="left" w:pos="0"/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  <w:jc w:val="center"/>
            </w:pPr>
          </w:p>
        </w:tc>
      </w:tr>
      <w:tr w:rsidR="00B3186B" w:rsidRPr="00F205CD" w:rsidTr="00876E68">
        <w:trPr>
          <w:trHeight w:val="20"/>
        </w:trPr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0"/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</w:pPr>
            <w:r w:rsidRPr="00F205CD">
              <w:t>23</w:t>
            </w:r>
            <w:r w:rsidRPr="00F205CD">
              <w:rPr>
                <w:lang w:val="fr-CH"/>
              </w:rPr>
              <w:t>2 01</w:t>
            </w:r>
            <w:r w:rsidRPr="00F205CD">
              <w:t>.</w:t>
            </w:r>
            <w:r w:rsidRPr="00F205CD">
              <w:rPr>
                <w:lang w:val="fr-CH"/>
              </w:rPr>
              <w:t>1</w:t>
            </w:r>
            <w:r w:rsidRPr="00F205CD">
              <w:t>-0</w:t>
            </w:r>
            <w:r w:rsidRPr="00F205CD">
              <w:rPr>
                <w:lang w:val="fr-CH"/>
              </w:rPr>
              <w:t>4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0"/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  <w:jc w:val="both"/>
            </w:pPr>
            <w:r w:rsidRPr="00F205CD">
              <w:t>Промывка в случае смены груза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0"/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  <w:jc w:val="center"/>
            </w:pPr>
            <w:r w:rsidRPr="00F205CD">
              <w:rPr>
                <w:lang w:val="fr-FR"/>
              </w:rPr>
              <w:t>A</w:t>
            </w:r>
          </w:p>
        </w:tc>
      </w:tr>
      <w:tr w:rsidR="00B3186B" w:rsidRPr="00F205CD" w:rsidTr="00876E68">
        <w:trPr>
          <w:trHeight w:val="20"/>
        </w:trPr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0"/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</w:p>
        </w:tc>
        <w:tc>
          <w:tcPr>
            <w:tcW w:w="57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0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Грузовые танки судна содержат пары бутана под </w:t>
            </w:r>
            <w:r>
              <w:t xml:space="preserve">абсолютным </w:t>
            </w:r>
            <w:r w:rsidRPr="00F205CD">
              <w:t xml:space="preserve">давлением </w:t>
            </w:r>
            <w:r>
              <w:t>120</w:t>
            </w:r>
            <w:r w:rsidR="00694087">
              <w:t> кПа</w:t>
            </w:r>
            <w:r w:rsidRPr="00F205CD">
              <w:t xml:space="preserve"> и не содержат жидкости. Судно должно быть загружено №</w:t>
            </w:r>
            <w:r>
              <w:t> </w:t>
            </w:r>
            <w:r w:rsidRPr="00F205CD">
              <w:t xml:space="preserve">ООН 1086 ВИНИЛХЛОРИД СТАБИЛИЗИРОВАННЫЙ. </w:t>
            </w:r>
          </w:p>
          <w:p w:rsidR="00B3186B" w:rsidRPr="00F205CD" w:rsidRDefault="00B3186B" w:rsidP="00694087">
            <w:pPr>
              <w:tabs>
                <w:tab w:val="left" w:pos="0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Каким образом вы начнете погрузку?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0"/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  <w:jc w:val="center"/>
            </w:pPr>
          </w:p>
        </w:tc>
      </w:tr>
      <w:tr w:rsidR="00B3186B" w:rsidRPr="00F205CD" w:rsidTr="00876E68">
        <w:trPr>
          <w:trHeight w:val="20"/>
        </w:trPr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0"/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9E30BF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A</w:t>
            </w:r>
            <w:r w:rsidRPr="00F205CD">
              <w:tab/>
              <w:t>С</w:t>
            </w:r>
            <w:proofErr w:type="gramEnd"/>
            <w:r w:rsidRPr="00F205CD">
              <w:t xml:space="preserve"> тща</w:t>
            </w:r>
            <w:r>
              <w:t>тельной очистки грузовых танков</w:t>
            </w:r>
          </w:p>
          <w:p w:rsidR="00B3186B" w:rsidRPr="009E30BF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B</w:t>
            </w:r>
            <w:r w:rsidRPr="00F205CD">
              <w:tab/>
              <w:t>С</w:t>
            </w:r>
            <w:proofErr w:type="gramEnd"/>
            <w:r w:rsidRPr="00F205CD">
              <w:t xml:space="preserve"> продувки грузовых танков парами винилхлорида до тех пор, пока содержание бутана не станет по объему равным 0% (до тех пор, пока его нельзя будет обнару</w:t>
            </w:r>
            <w:r>
              <w:t>жить)</w:t>
            </w:r>
          </w:p>
          <w:p w:rsidR="00B3186B" w:rsidRPr="009E30BF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C</w:t>
            </w:r>
            <w:r w:rsidRPr="00F205CD">
              <w:tab/>
              <w:t>С</w:t>
            </w:r>
            <w:proofErr w:type="gramEnd"/>
            <w:r w:rsidRPr="00F205CD">
              <w:t xml:space="preserve"> заполнения грузового танка </w:t>
            </w:r>
            <w:proofErr w:type="spellStart"/>
            <w:r w:rsidRPr="00F205CD">
              <w:t>винихлоридом</w:t>
            </w:r>
            <w:proofErr w:type="spellEnd"/>
            <w:r w:rsidRPr="00F205CD">
              <w:t xml:space="preserve"> до достижения в этом </w:t>
            </w:r>
            <w:ins w:id="34" w:author="Larisa Maykovskaya" w:date="2018-11-06T11:48:00Z">
              <w:r w:rsidR="00D837C5">
                <w:t>грузовом</w:t>
              </w:r>
              <w:r w:rsidR="00D837C5" w:rsidRPr="00F205CD">
                <w:t xml:space="preserve"> </w:t>
              </w:r>
            </w:ins>
            <w:r w:rsidRPr="00F205CD">
              <w:t xml:space="preserve">танке </w:t>
            </w:r>
            <w:r>
              <w:t xml:space="preserve">абсолютного </w:t>
            </w:r>
            <w:r w:rsidRPr="00F205CD">
              <w:t xml:space="preserve">давления приблизительно </w:t>
            </w:r>
            <w:r>
              <w:t>400</w:t>
            </w:r>
            <w:r w:rsidR="00694087">
              <w:t> кПа</w:t>
            </w:r>
            <w:r w:rsidRPr="00F205CD">
              <w:t xml:space="preserve"> </w:t>
            </w:r>
          </w:p>
          <w:p w:rsidR="00B3186B" w:rsidRPr="009E30BF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D</w:t>
            </w:r>
            <w:r w:rsidRPr="00F205CD">
              <w:tab/>
              <w:t>С</w:t>
            </w:r>
            <w:proofErr w:type="gramEnd"/>
            <w:r w:rsidRPr="00F205CD">
              <w:t xml:space="preserve"> немедленной загрузки в грузовые танки жидкого винилхлори</w:t>
            </w:r>
            <w:r>
              <w:t>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0"/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  <w:jc w:val="center"/>
            </w:pPr>
          </w:p>
          <w:p w:rsidR="00B3186B" w:rsidRPr="00F205CD" w:rsidRDefault="00B3186B" w:rsidP="00694087">
            <w:pPr>
              <w:tabs>
                <w:tab w:val="left" w:pos="0"/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  <w:jc w:val="center"/>
            </w:pPr>
          </w:p>
        </w:tc>
      </w:tr>
      <w:tr w:rsidR="00B3186B" w:rsidRPr="00F205CD" w:rsidTr="00876E68">
        <w:trPr>
          <w:trHeight w:val="20"/>
        </w:trPr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pageBreakBefore/>
              <w:tabs>
                <w:tab w:val="left" w:pos="0"/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</w:pPr>
            <w:r w:rsidRPr="00F205CD">
              <w:lastRenderedPageBreak/>
              <w:t>23</w:t>
            </w:r>
            <w:r w:rsidRPr="00F205CD">
              <w:rPr>
                <w:lang w:val="fr-CH"/>
              </w:rPr>
              <w:t>2 01</w:t>
            </w:r>
            <w:r w:rsidRPr="00F205CD">
              <w:t>.</w:t>
            </w:r>
            <w:r w:rsidRPr="00F205CD">
              <w:rPr>
                <w:lang w:val="fr-CH"/>
              </w:rPr>
              <w:t>1</w:t>
            </w:r>
            <w:r w:rsidRPr="00F205CD">
              <w:t>-0</w:t>
            </w:r>
            <w:r w:rsidRPr="00F205CD">
              <w:rPr>
                <w:lang w:val="fr-CH"/>
              </w:rPr>
              <w:t>5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0"/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  <w:jc w:val="both"/>
            </w:pPr>
            <w:r w:rsidRPr="00F205CD">
              <w:t>Промывка в случае смены груза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0"/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  <w:jc w:val="center"/>
            </w:pPr>
            <w:r w:rsidRPr="00F205CD">
              <w:rPr>
                <w:lang w:val="fr-FR"/>
              </w:rPr>
              <w:t>D</w:t>
            </w:r>
          </w:p>
        </w:tc>
      </w:tr>
      <w:tr w:rsidR="00B3186B" w:rsidRPr="00F205CD" w:rsidTr="00876E68">
        <w:trPr>
          <w:trHeight w:val="20"/>
        </w:trPr>
        <w:tc>
          <w:tcPr>
            <w:tcW w:w="121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0"/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0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Грузовые танки судна содержат пары пропана под </w:t>
            </w:r>
            <w:r>
              <w:t xml:space="preserve">абсолютным </w:t>
            </w:r>
            <w:r w:rsidRPr="00F205CD">
              <w:t xml:space="preserve">давлением </w:t>
            </w:r>
            <w:r>
              <w:t>120</w:t>
            </w:r>
            <w:r w:rsidR="00694087">
              <w:t> </w:t>
            </w:r>
            <w:proofErr w:type="gramStart"/>
            <w:r w:rsidR="00694087">
              <w:t>кПа</w:t>
            </w:r>
            <w:r w:rsidRPr="00F205CD">
              <w:t xml:space="preserve">  и</w:t>
            </w:r>
            <w:proofErr w:type="gramEnd"/>
            <w:r w:rsidRPr="00F205CD">
              <w:t xml:space="preserve"> не содержат жидкости. Судно должно быть загружено бутаном. </w:t>
            </w:r>
          </w:p>
          <w:p w:rsidR="00B3186B" w:rsidRPr="00F205CD" w:rsidRDefault="00B3186B" w:rsidP="00694087">
            <w:pPr>
              <w:tabs>
                <w:tab w:val="left" w:pos="0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Каким образом вы начнете погрузку?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0"/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  <w:jc w:val="center"/>
            </w:pPr>
          </w:p>
        </w:tc>
      </w:tr>
      <w:tr w:rsidR="00B3186B" w:rsidRPr="00F205CD" w:rsidTr="00876E68">
        <w:trPr>
          <w:trHeight w:val="20"/>
        </w:trPr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0"/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</w:p>
        </w:tc>
        <w:tc>
          <w:tcPr>
            <w:tcW w:w="579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9E30BF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A</w:t>
            </w:r>
            <w:r w:rsidRPr="00F205CD">
              <w:tab/>
              <w:t>С</w:t>
            </w:r>
            <w:proofErr w:type="gramEnd"/>
            <w:r w:rsidRPr="00F205CD">
              <w:t xml:space="preserve"> продувки грузовых танков с помощью азота до тех пор, пока содержание пропан</w:t>
            </w:r>
            <w:r>
              <w:t>а не станет менее 10% по объему</w:t>
            </w:r>
          </w:p>
          <w:p w:rsidR="00B3186B" w:rsidRPr="009E30BF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B</w:t>
            </w:r>
            <w:r w:rsidRPr="00F205CD">
              <w:tab/>
              <w:t>С</w:t>
            </w:r>
            <w:proofErr w:type="gramEnd"/>
            <w:r w:rsidRPr="00F205CD">
              <w:t xml:space="preserve"> продувки грузовых танков парами бутана до тех пор, пока содержание пропана не станет менее 10% по объ</w:t>
            </w:r>
            <w:r>
              <w:t>ему</w:t>
            </w:r>
          </w:p>
          <w:p w:rsidR="00B3186B" w:rsidRPr="009E30BF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C</w:t>
            </w:r>
            <w:r w:rsidRPr="00F205CD">
              <w:tab/>
              <w:t>С</w:t>
            </w:r>
            <w:proofErr w:type="gramEnd"/>
            <w:r w:rsidRPr="00F205CD">
              <w:t xml:space="preserve"> заполнения грузового танка парами бутана до достижения в этом танке </w:t>
            </w:r>
            <w:r>
              <w:t xml:space="preserve">абсолютного </w:t>
            </w:r>
            <w:r w:rsidRPr="00F205CD">
              <w:t xml:space="preserve">давления приблизительно </w:t>
            </w:r>
            <w:r>
              <w:t>300</w:t>
            </w:r>
            <w:r w:rsidR="00694087">
              <w:t> кПа</w:t>
            </w:r>
          </w:p>
          <w:p w:rsidR="00B3186B" w:rsidRPr="009E30BF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D</w:t>
            </w:r>
            <w:r w:rsidRPr="00F205CD">
              <w:tab/>
              <w:t>С</w:t>
            </w:r>
            <w:proofErr w:type="gramEnd"/>
            <w:r w:rsidRPr="00F205CD">
              <w:t xml:space="preserve"> немедленной загрузки в грузовые танки жидкого бута</w:t>
            </w:r>
            <w:r>
              <w:t>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0"/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  <w:jc w:val="center"/>
            </w:pPr>
          </w:p>
        </w:tc>
      </w:tr>
      <w:tr w:rsidR="00B3186B" w:rsidRPr="00F205CD" w:rsidTr="00876E68">
        <w:trPr>
          <w:trHeight w:val="20"/>
        </w:trPr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6546D8" w:rsidRDefault="00B3186B" w:rsidP="00694087">
            <w:pPr>
              <w:tabs>
                <w:tab w:val="left" w:pos="0"/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</w:pPr>
            <w:r w:rsidRPr="006546D8">
              <w:t>232 01.1-06</w:t>
            </w: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6546D8" w:rsidRDefault="00B3186B" w:rsidP="00694087">
            <w:pPr>
              <w:tabs>
                <w:tab w:val="left" w:pos="0"/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  <w:jc w:val="both"/>
            </w:pPr>
            <w:r w:rsidRPr="006546D8">
              <w:t>9.3.1.21.12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6546D8" w:rsidRDefault="00B3186B" w:rsidP="00694087">
            <w:pPr>
              <w:tabs>
                <w:tab w:val="left" w:pos="0"/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  <w:jc w:val="center"/>
            </w:pPr>
            <w:r w:rsidRPr="006546D8">
              <w:t>С</w:t>
            </w:r>
          </w:p>
        </w:tc>
      </w:tr>
      <w:tr w:rsidR="00B3186B" w:rsidRPr="00F205CD" w:rsidTr="00876E68">
        <w:trPr>
          <w:trHeight w:val="20"/>
        </w:trPr>
        <w:tc>
          <w:tcPr>
            <w:tcW w:w="121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6546D8" w:rsidRDefault="00B3186B" w:rsidP="00694087">
            <w:pPr>
              <w:tabs>
                <w:tab w:val="left" w:pos="0"/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</w:pPr>
          </w:p>
        </w:tc>
        <w:tc>
          <w:tcPr>
            <w:tcW w:w="579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0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6546D8">
              <w:t xml:space="preserve">После долгого обслуживания судно, предназначенное для перевозки охлажденных сжиженных газов, должно в первый раз быть загружено охлажденным сжиженным газом. </w:t>
            </w:r>
          </w:p>
          <w:p w:rsidR="00B3186B" w:rsidRPr="006546D8" w:rsidRDefault="00B3186B" w:rsidP="00694087">
            <w:pPr>
              <w:tabs>
                <w:tab w:val="left" w:pos="0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6546D8">
              <w:t>Какова процедура такой загрузки?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6546D8" w:rsidRDefault="00B3186B" w:rsidP="00694087">
            <w:pPr>
              <w:tabs>
                <w:tab w:val="left" w:pos="0"/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  <w:jc w:val="center"/>
            </w:pPr>
          </w:p>
        </w:tc>
      </w:tr>
      <w:tr w:rsidR="00B3186B" w:rsidRPr="00F205CD" w:rsidTr="00876E68">
        <w:trPr>
          <w:trHeight w:val="20"/>
        </w:trPr>
        <w:tc>
          <w:tcPr>
            <w:tcW w:w="1211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6546D8" w:rsidRDefault="00B3186B" w:rsidP="00694087">
            <w:pPr>
              <w:tabs>
                <w:tab w:val="left" w:pos="0"/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</w:p>
        </w:tc>
        <w:tc>
          <w:tcPr>
            <w:tcW w:w="5796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9E30BF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6546D8">
              <w:t>A</w:t>
            </w:r>
            <w:r w:rsidRPr="006546D8">
              <w:tab/>
              <w:t>Производить</w:t>
            </w:r>
            <w:proofErr w:type="gramEnd"/>
            <w:r w:rsidRPr="006546D8">
              <w:t xml:space="preserve"> загрузку более медленными темпами, чем обычно, поскол</w:t>
            </w:r>
            <w:r>
              <w:t>ьку грузовые танки были нагреты</w:t>
            </w:r>
          </w:p>
          <w:p w:rsidR="00B3186B" w:rsidRPr="009E30BF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6546D8">
              <w:t>B</w:t>
            </w:r>
            <w:r w:rsidRPr="006546D8">
              <w:tab/>
              <w:t>Производить</w:t>
            </w:r>
            <w:proofErr w:type="gramEnd"/>
            <w:r w:rsidRPr="006546D8">
              <w:t xml:space="preserve"> загрузку обычными темпами; грузовые тан</w:t>
            </w:r>
            <w:r>
              <w:t>ки охлаждаются грузом</w:t>
            </w:r>
          </w:p>
          <w:p w:rsidR="00B3186B" w:rsidRPr="009E30BF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6546D8">
              <w:t>C</w:t>
            </w:r>
            <w:r w:rsidRPr="006546D8">
              <w:tab/>
              <w:t>Производить</w:t>
            </w:r>
            <w:proofErr w:type="gramEnd"/>
            <w:r w:rsidRPr="006546D8">
              <w:t xml:space="preserve"> загрузку</w:t>
            </w:r>
            <w:r>
              <w:t xml:space="preserve"> после предварительного охлаждения согласно</w:t>
            </w:r>
            <w:r w:rsidRPr="006546D8">
              <w:t xml:space="preserve"> процедур</w:t>
            </w:r>
            <w:r>
              <w:t>е</w:t>
            </w:r>
            <w:r w:rsidRPr="006546D8">
              <w:t>, изложенной в письменном виде</w:t>
            </w:r>
          </w:p>
          <w:p w:rsidR="00B3186B" w:rsidRPr="009E30BF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6546D8">
              <w:t>D</w:t>
            </w:r>
            <w:r w:rsidRPr="006546D8">
              <w:tab/>
              <w:t>Производить</w:t>
            </w:r>
            <w:proofErr w:type="gramEnd"/>
            <w:r w:rsidRPr="006546D8">
              <w:t xml:space="preserve"> загрузку бол</w:t>
            </w:r>
            <w:r>
              <w:t>ее быстрыми темпами, чем обычно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6546D8" w:rsidRDefault="00B3186B" w:rsidP="00694087">
            <w:pPr>
              <w:tabs>
                <w:tab w:val="left" w:pos="0"/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  <w:jc w:val="center"/>
            </w:pPr>
          </w:p>
        </w:tc>
      </w:tr>
    </w:tbl>
    <w:p w:rsidR="00B3186B" w:rsidRPr="00CE4715" w:rsidRDefault="00B3186B" w:rsidP="00B3186B">
      <w:pPr>
        <w:tabs>
          <w:tab w:val="left" w:pos="567"/>
          <w:tab w:val="left" w:pos="1134"/>
          <w:tab w:val="left" w:pos="1701"/>
          <w:tab w:val="left" w:pos="2268"/>
          <w:tab w:val="left" w:pos="6237"/>
        </w:tabs>
        <w:spacing w:line="240" w:lineRule="auto"/>
        <w:rPr>
          <w:sz w:val="24"/>
        </w:rPr>
      </w:pPr>
      <w:r>
        <w:rPr>
          <w:sz w:val="24"/>
        </w:rPr>
        <w:br w:type="page"/>
      </w:r>
    </w:p>
    <w:tbl>
      <w:tblPr>
        <w:tblW w:w="8505" w:type="dxa"/>
        <w:tblInd w:w="113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84"/>
        <w:gridCol w:w="5659"/>
        <w:gridCol w:w="1662"/>
      </w:tblGrid>
      <w:tr w:rsidR="00B3186B" w:rsidRPr="00767E57" w:rsidTr="00876E68">
        <w:trPr>
          <w:tblHeader/>
        </w:trPr>
        <w:tc>
          <w:tcPr>
            <w:tcW w:w="8505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ED6C97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6237"/>
                <w:tab w:val="left" w:pos="8505"/>
              </w:tabs>
              <w:spacing w:before="120" w:after="120" w:line="240" w:lineRule="auto"/>
              <w:rPr>
                <w:b/>
                <w:sz w:val="28"/>
                <w:szCs w:val="28"/>
              </w:rPr>
            </w:pPr>
            <w:r w:rsidRPr="00ED6C97">
              <w:rPr>
                <w:b/>
                <w:sz w:val="28"/>
                <w:szCs w:val="28"/>
              </w:rPr>
              <w:lastRenderedPageBreak/>
              <w:t>Практика</w:t>
            </w:r>
          </w:p>
          <w:p w:rsidR="00B3186B" w:rsidRPr="00767E57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6237"/>
                <w:tab w:val="left" w:pos="8505"/>
              </w:tabs>
              <w:spacing w:before="120" w:after="120" w:line="240" w:lineRule="auto"/>
              <w:rPr>
                <w:sz w:val="22"/>
              </w:rPr>
            </w:pPr>
            <w:r w:rsidRPr="00ED6C97">
              <w:rPr>
                <w:b/>
              </w:rPr>
              <w:t>Целевая тема 1.2: Промывка</w:t>
            </w:r>
            <w:r w:rsidRPr="00ED6C97">
              <w:rPr>
                <w:b/>
              </w:rPr>
              <w:br/>
              <w:t>Подвод воздуха к груз</w:t>
            </w:r>
            <w:r w:rsidRPr="00767E57">
              <w:rPr>
                <w:b/>
                <w:sz w:val="22"/>
              </w:rPr>
              <w:t>у</w:t>
            </w:r>
          </w:p>
        </w:tc>
      </w:tr>
      <w:tr w:rsidR="00B3186B" w:rsidRPr="00ED6C97" w:rsidTr="00876E68">
        <w:trPr>
          <w:tblHeader/>
        </w:trPr>
        <w:tc>
          <w:tcPr>
            <w:tcW w:w="11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3186B" w:rsidRPr="00ED6C97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ED6C97">
              <w:rPr>
                <w:i/>
                <w:sz w:val="16"/>
              </w:rPr>
              <w:t>Номер</w:t>
            </w:r>
          </w:p>
        </w:tc>
        <w:tc>
          <w:tcPr>
            <w:tcW w:w="565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3186B" w:rsidRPr="00ED6C97" w:rsidRDefault="00B3186B" w:rsidP="00694087">
            <w:pPr>
              <w:tabs>
                <w:tab w:val="left" w:pos="832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ED6C97">
              <w:rPr>
                <w:i/>
                <w:sz w:val="16"/>
              </w:rPr>
              <w:t>Источник</w:t>
            </w:r>
          </w:p>
        </w:tc>
        <w:tc>
          <w:tcPr>
            <w:tcW w:w="166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3186B" w:rsidRPr="00ED6C97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ED6C97">
              <w:rPr>
                <w:i/>
                <w:sz w:val="16"/>
              </w:rPr>
              <w:t>Правильный ответ</w:t>
            </w:r>
          </w:p>
        </w:tc>
      </w:tr>
      <w:tr w:rsidR="00B3186B" w:rsidRPr="00F205CD" w:rsidTr="00876E68">
        <w:tc>
          <w:tcPr>
            <w:tcW w:w="118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23</w:t>
            </w:r>
            <w:r w:rsidRPr="00F205CD">
              <w:rPr>
                <w:lang w:val="fr-CH"/>
              </w:rPr>
              <w:t>2 01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1</w:t>
            </w:r>
          </w:p>
        </w:tc>
        <w:tc>
          <w:tcPr>
            <w:tcW w:w="565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D837C5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ins w:id="35" w:author="Larisa Maykovskaya" w:date="2018-11-06T11:49:00Z">
              <w:r>
                <w:t xml:space="preserve">Таблица </w:t>
              </w:r>
              <w:r>
                <w:rPr>
                  <w:lang w:val="en-US"/>
                </w:rPr>
                <w:t>C</w:t>
              </w:r>
              <w:r>
                <w:t>, колонка 20, замечание 2</w:t>
              </w:r>
            </w:ins>
            <w:del w:id="36" w:author="Larisa Maykovskaya" w:date="2018-11-06T11:49:00Z">
              <w:r w:rsidDel="00D837C5">
                <w:delText>Подвод воздуха к грузу</w:delText>
              </w:r>
            </w:del>
          </w:p>
        </w:tc>
        <w:tc>
          <w:tcPr>
            <w:tcW w:w="1662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F205CD">
              <w:rPr>
                <w:lang w:val="fr-FR"/>
              </w:rPr>
              <w:t>D</w:t>
            </w:r>
          </w:p>
        </w:tc>
      </w:tr>
      <w:tr w:rsidR="00B3186B" w:rsidRPr="00767E57" w:rsidTr="00876E68"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767E57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sz w:val="16"/>
                <w:szCs w:val="16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Судно должно быть загружено № ООН 1978 ПРОПАН. Грузовые танки содержат воздух. </w:t>
            </w:r>
          </w:p>
          <w:p w:rsidR="00B3186B" w:rsidRPr="00767E57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sz w:val="16"/>
                <w:szCs w:val="16"/>
              </w:rPr>
            </w:pPr>
            <w:r w:rsidRPr="00F205CD">
              <w:t>Каким образом вы начнете погрузку?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767E57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3186B" w:rsidRPr="00F205CD" w:rsidTr="00876E68"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966ED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A</w:t>
            </w:r>
            <w:r w:rsidRPr="00F205CD">
              <w:tab/>
              <w:t>С</w:t>
            </w:r>
            <w:proofErr w:type="gramEnd"/>
            <w:r w:rsidRPr="00F205CD">
              <w:t xml:space="preserve"> немедленного заполнения грузовых танков парами про</w:t>
            </w:r>
            <w:r>
              <w:t>пана</w:t>
            </w:r>
          </w:p>
          <w:p w:rsidR="00B3186B" w:rsidRPr="00966ED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B</w:t>
            </w:r>
            <w:r w:rsidRPr="00F205CD">
              <w:tab/>
              <w:t>С</w:t>
            </w:r>
            <w:proofErr w:type="gramEnd"/>
            <w:r w:rsidRPr="00F205CD">
              <w:t xml:space="preserve"> удаления воздуха из грузовых танков с помощью па</w:t>
            </w:r>
            <w:r>
              <w:t>ров пропана</w:t>
            </w:r>
          </w:p>
          <w:p w:rsidR="00B3186B" w:rsidRPr="00966ED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C</w:t>
            </w:r>
            <w:r w:rsidRPr="00F205CD">
              <w:tab/>
              <w:t>Со</w:t>
            </w:r>
            <w:proofErr w:type="gramEnd"/>
            <w:r w:rsidRPr="00F205CD">
              <w:t xml:space="preserve"> снижения содержания кислорода в грузовом танке </w:t>
            </w:r>
            <w:ins w:id="37" w:author="Larisa Maykovskaya" w:date="2018-11-06T11:50:00Z">
              <w:r w:rsidR="00D837C5">
                <w:t>и его трубопроводах</w:t>
              </w:r>
              <w:r w:rsidR="00D837C5" w:rsidRPr="00F205CD">
                <w:t xml:space="preserve"> </w:t>
              </w:r>
            </w:ins>
            <w:r w:rsidRPr="00F205CD">
              <w:t>до 16% по объему посре</w:t>
            </w:r>
            <w:r>
              <w:t>дством продувки с помощью азота</w:t>
            </w:r>
          </w:p>
          <w:p w:rsidR="00B3186B" w:rsidRPr="00966ED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D</w:t>
            </w:r>
            <w:r w:rsidRPr="00F205CD">
              <w:tab/>
              <w:t>Со</w:t>
            </w:r>
            <w:proofErr w:type="gramEnd"/>
            <w:r w:rsidRPr="00F205CD">
              <w:t xml:space="preserve"> снижения содержания кислорода в грузовом танке </w:t>
            </w:r>
            <w:ins w:id="38" w:author="Larisa Maykovskaya" w:date="2018-11-06T11:50:00Z">
              <w:r w:rsidR="00D837C5">
                <w:t xml:space="preserve">и его трубопроводах </w:t>
              </w:r>
            </w:ins>
            <w:r w:rsidRPr="00F205CD">
              <w:t>до 16% посредством продувки с помощью азота до уровня, соответствующего указаниям ответственного за наполне</w:t>
            </w:r>
            <w:r>
              <w:t>ние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23</w:t>
            </w:r>
            <w:r w:rsidRPr="00F205CD">
              <w:rPr>
                <w:lang w:val="fr-CH"/>
              </w:rPr>
              <w:t>2 01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2</w:t>
            </w:r>
          </w:p>
        </w:tc>
        <w:tc>
          <w:tcPr>
            <w:tcW w:w="56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D837C5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ins w:id="39" w:author="Larisa Maykovskaya" w:date="2018-11-06T11:50:00Z">
              <w:r>
                <w:t xml:space="preserve">Таблица </w:t>
              </w:r>
              <w:r>
                <w:rPr>
                  <w:lang w:val="en-US"/>
                </w:rPr>
                <w:t>C</w:t>
              </w:r>
              <w:r>
                <w:t>, колонка 20, замечание 2</w:t>
              </w:r>
            </w:ins>
            <w:del w:id="40" w:author="Larisa Maykovskaya" w:date="2018-11-06T11:50:00Z">
              <w:r w:rsidDel="00D837C5">
                <w:delText>Подвод воздуха к грузу</w:delText>
              </w:r>
            </w:del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F205CD">
              <w:rPr>
                <w:lang w:val="fr-FR"/>
              </w:rPr>
              <w:t>C</w:t>
            </w:r>
          </w:p>
        </w:tc>
      </w:tr>
      <w:tr w:rsidR="00B3186B" w:rsidRPr="00767E57" w:rsidTr="00876E68">
        <w:tc>
          <w:tcPr>
            <w:tcW w:w="118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767E57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sz w:val="16"/>
                <w:szCs w:val="16"/>
              </w:rPr>
            </w:pPr>
          </w:p>
        </w:tc>
        <w:tc>
          <w:tcPr>
            <w:tcW w:w="565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Судно должно быть загружено № ООН 1077 ПРОПИЛЕН. Грузовые танки содержат воздух. </w:t>
            </w:r>
          </w:p>
          <w:p w:rsidR="00B3186B" w:rsidRPr="00767E57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sz w:val="16"/>
                <w:szCs w:val="16"/>
              </w:rPr>
            </w:pPr>
            <w:r w:rsidRPr="00F205CD">
              <w:t>Каким образом вы начнете погрузку?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767E57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3186B" w:rsidRPr="00F205CD" w:rsidTr="00876E68"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966ED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A</w:t>
            </w:r>
            <w:r w:rsidRPr="00F205CD">
              <w:tab/>
              <w:t>С</w:t>
            </w:r>
            <w:proofErr w:type="gramEnd"/>
            <w:r w:rsidRPr="00F205CD">
              <w:t xml:space="preserve"> немедленного заполнения грузовых танков парами про</w:t>
            </w:r>
            <w:r>
              <w:t>пилена</w:t>
            </w:r>
          </w:p>
          <w:p w:rsidR="00B3186B" w:rsidRPr="00966ED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B</w:t>
            </w:r>
            <w:r w:rsidRPr="00F205CD">
              <w:tab/>
              <w:t>С</w:t>
            </w:r>
            <w:proofErr w:type="gramEnd"/>
            <w:r w:rsidRPr="00F205CD">
              <w:t xml:space="preserve"> удаления воздуха из грузовых танков </w:t>
            </w:r>
            <w:ins w:id="41" w:author="Larisa Maykovskaya" w:date="2018-11-06T11:59:00Z">
              <w:r w:rsidR="00DF00D2">
                <w:t>и их трубопроводов</w:t>
              </w:r>
              <w:r w:rsidR="00DF00D2" w:rsidRPr="00F205CD">
                <w:t xml:space="preserve"> </w:t>
              </w:r>
            </w:ins>
            <w:r w:rsidRPr="00F205CD">
              <w:t>с помощью па</w:t>
            </w:r>
            <w:r>
              <w:t>ров пропилена</w:t>
            </w:r>
          </w:p>
          <w:p w:rsidR="00B3186B" w:rsidRPr="00966ED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C</w:t>
            </w:r>
            <w:r w:rsidRPr="00F205CD">
              <w:tab/>
              <w:t>Со</w:t>
            </w:r>
            <w:proofErr w:type="gramEnd"/>
            <w:r w:rsidRPr="00F205CD">
              <w:t xml:space="preserve"> снижения содержания кислорода в грузовом танке до 16% </w:t>
            </w:r>
            <w:ins w:id="42" w:author="Larisa Maykovskaya" w:date="2018-11-06T11:57:00Z">
              <w:r w:rsidR="00DF00D2">
                <w:t>и его трубопроводах</w:t>
              </w:r>
              <w:r w:rsidR="00DF00D2" w:rsidRPr="00F205CD">
                <w:t xml:space="preserve"> </w:t>
              </w:r>
            </w:ins>
            <w:r w:rsidRPr="00F205CD">
              <w:t>посредством продувки с помощью азота до уровня, соответствующего указаниям ответственного за наполнение</w:t>
            </w:r>
          </w:p>
          <w:p w:rsidR="00B3186B" w:rsidRPr="00966ED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D</w:t>
            </w:r>
            <w:r w:rsidRPr="00F205CD">
              <w:tab/>
              <w:t>Со</w:t>
            </w:r>
            <w:proofErr w:type="gramEnd"/>
            <w:r w:rsidRPr="00F205CD">
              <w:t xml:space="preserve"> снижения содержания кислорода в грузовом танке </w:t>
            </w:r>
            <w:ins w:id="43" w:author="Larisa Maykovskaya" w:date="2018-11-06T11:57:00Z">
              <w:r w:rsidR="00DF00D2">
                <w:t>и его трубопроводах</w:t>
              </w:r>
              <w:r w:rsidR="00DF00D2" w:rsidRPr="00F205CD">
                <w:t xml:space="preserve"> </w:t>
              </w:r>
            </w:ins>
            <w:r w:rsidRPr="00F205CD">
              <w:t>до 16% по объему посре</w:t>
            </w:r>
            <w:r>
              <w:t>дством продувки с помощью азота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pageBreakBefore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lastRenderedPageBreak/>
              <w:t>23</w:t>
            </w:r>
            <w:r w:rsidRPr="00F205CD">
              <w:rPr>
                <w:lang w:val="fr-CH"/>
              </w:rPr>
              <w:t>2 01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3</w:t>
            </w:r>
          </w:p>
        </w:tc>
        <w:tc>
          <w:tcPr>
            <w:tcW w:w="56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DF00D2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ins w:id="44" w:author="Larisa Maykovskaya" w:date="2018-11-06T11:58:00Z">
              <w:r w:rsidRPr="00197955">
                <w:t>Таблица C, колонка 20, замечание 2</w:t>
              </w:r>
            </w:ins>
            <w:del w:id="45" w:author="Larisa Maykovskaya" w:date="2018-11-06T11:58:00Z">
              <w:r w:rsidDel="00DF00D2">
                <w:delText>Подвод воздуха к грузу</w:delText>
              </w:r>
              <w:r w:rsidR="00B3186B" w:rsidRPr="00197955" w:rsidDel="00DF00D2">
                <w:delText xml:space="preserve"> </w:delText>
              </w:r>
            </w:del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F205CD">
              <w:rPr>
                <w:lang w:val="fr-FR"/>
              </w:rPr>
              <w:t>B</w:t>
            </w:r>
          </w:p>
        </w:tc>
      </w:tr>
      <w:tr w:rsidR="00B3186B" w:rsidRPr="00767E57" w:rsidTr="00876E68">
        <w:tc>
          <w:tcPr>
            <w:tcW w:w="118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767E57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sz w:val="16"/>
                <w:szCs w:val="16"/>
              </w:rPr>
            </w:pPr>
          </w:p>
        </w:tc>
        <w:tc>
          <w:tcPr>
            <w:tcW w:w="565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Судно только что покинуло судоверфь. Грузовые танки были открыты. Вентили были закрыты. Судно должно быть загружено № ООН 1011 БУТАН. </w:t>
            </w:r>
          </w:p>
          <w:p w:rsidR="00B3186B" w:rsidRPr="00767E57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sz w:val="16"/>
                <w:szCs w:val="16"/>
              </w:rPr>
            </w:pPr>
            <w:r w:rsidRPr="00F205CD">
              <w:t>Каким образом вы начнете погрузку?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767E57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3186B" w:rsidRPr="00F205CD" w:rsidTr="00876E68"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966ED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A</w:t>
            </w:r>
            <w:r w:rsidRPr="00F205CD">
              <w:tab/>
              <w:t>С</w:t>
            </w:r>
            <w:proofErr w:type="gramEnd"/>
            <w:r w:rsidRPr="00F205CD">
              <w:t xml:space="preserve"> продувки грузовых танков азотом до тех пор, пока точка конденсации не</w:t>
            </w:r>
            <w:r>
              <w:t xml:space="preserve"> будет ниже требуемого значения</w:t>
            </w:r>
          </w:p>
          <w:p w:rsidR="00B3186B" w:rsidRPr="00966ED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B</w:t>
            </w:r>
            <w:r w:rsidRPr="00F205CD">
              <w:tab/>
              <w:t>С</w:t>
            </w:r>
            <w:proofErr w:type="gramEnd"/>
            <w:r w:rsidRPr="00F205CD">
              <w:t xml:space="preserve"> продувки грузовых танков </w:t>
            </w:r>
            <w:ins w:id="46" w:author="Larisa Maykovskaya" w:date="2018-11-06T11:58:00Z">
              <w:r w:rsidR="00DF00D2" w:rsidRPr="00EB7609">
                <w:t xml:space="preserve">и </w:t>
              </w:r>
              <w:r w:rsidR="00DF00D2">
                <w:t>их</w:t>
              </w:r>
              <w:r w:rsidR="00DF00D2" w:rsidRPr="00EB7609">
                <w:t xml:space="preserve"> трубопровод</w:t>
              </w:r>
              <w:r w:rsidR="00DF00D2">
                <w:t>ов</w:t>
              </w:r>
              <w:r w:rsidR="00DF00D2" w:rsidRPr="00EB7609">
                <w:t xml:space="preserve"> </w:t>
              </w:r>
            </w:ins>
            <w:r w:rsidRPr="00F205CD">
              <w:t>азотом до тех пор, пока содержание кислорода в грузовых танках не снизится до значения, установленного ответственным за напол</w:t>
            </w:r>
            <w:r>
              <w:t>нение</w:t>
            </w:r>
          </w:p>
          <w:p w:rsidR="00B3186B" w:rsidRPr="00966ED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C</w:t>
            </w:r>
            <w:r w:rsidRPr="00F205CD">
              <w:tab/>
              <w:t>С</w:t>
            </w:r>
            <w:proofErr w:type="gramEnd"/>
            <w:r w:rsidRPr="00F205CD">
              <w:t xml:space="preserve"> продувки грузовых танков </w:t>
            </w:r>
            <w:ins w:id="47" w:author="Larisa Maykovskaya" w:date="2018-11-06T11:59:00Z">
              <w:r w:rsidR="00DF00D2" w:rsidRPr="00EB7609">
                <w:t xml:space="preserve">и </w:t>
              </w:r>
              <w:r w:rsidR="00DF00D2">
                <w:t>их</w:t>
              </w:r>
              <w:r w:rsidR="00DF00D2" w:rsidRPr="00EB7609">
                <w:t xml:space="preserve"> трубопровод</w:t>
              </w:r>
              <w:r w:rsidR="00DF00D2">
                <w:t>ов</w:t>
              </w:r>
              <w:r w:rsidR="00DF00D2" w:rsidRPr="00F205CD">
                <w:t xml:space="preserve"> </w:t>
              </w:r>
            </w:ins>
            <w:r w:rsidRPr="00F205CD">
              <w:t>азотом до тех пор, пока содержание кислорода в грузовых танках не будет до</w:t>
            </w:r>
            <w:r>
              <w:t>ведено до 16% по объему</w:t>
            </w:r>
          </w:p>
          <w:p w:rsidR="00B3186B" w:rsidRPr="00966ED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D</w:t>
            </w:r>
            <w:r w:rsidRPr="00F205CD">
              <w:tab/>
              <w:t>С</w:t>
            </w:r>
            <w:proofErr w:type="gramEnd"/>
            <w:r w:rsidRPr="00F205CD">
              <w:t xml:space="preserve"> немедленной закачки в грузовые танки паров бут</w:t>
            </w:r>
            <w:r>
              <w:t>ана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23</w:t>
            </w:r>
            <w:r w:rsidRPr="00F205CD">
              <w:rPr>
                <w:lang w:val="fr-CH"/>
              </w:rPr>
              <w:t>2 01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4</w:t>
            </w:r>
          </w:p>
        </w:tc>
        <w:tc>
          <w:tcPr>
            <w:tcW w:w="56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DF00D2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ins w:id="48" w:author="Larisa Maykovskaya" w:date="2018-11-06T12:00:00Z">
              <w:r w:rsidRPr="00EB7609">
                <w:t>Таблица C, колонка 20, замечание 2</w:t>
              </w:r>
            </w:ins>
            <w:del w:id="49" w:author="Larisa Maykovskaya" w:date="2018-11-06T12:00:00Z">
              <w:r w:rsidDel="00DF00D2">
                <w:delText>Подвод воздуха в груз</w:delText>
              </w:r>
              <w:r w:rsidR="00B3186B" w:rsidRPr="00EB7609" w:rsidDel="00DF00D2">
                <w:delText xml:space="preserve"> </w:delText>
              </w:r>
            </w:del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F205CD">
              <w:rPr>
                <w:lang w:val="fr-FR"/>
              </w:rPr>
              <w:t>B</w:t>
            </w:r>
          </w:p>
        </w:tc>
      </w:tr>
      <w:tr w:rsidR="00B3186B" w:rsidRPr="00F205CD" w:rsidTr="00876E68">
        <w:tc>
          <w:tcPr>
            <w:tcW w:w="118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  <w:tc>
          <w:tcPr>
            <w:tcW w:w="565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F205CD">
              <w:t>Судно только что покинуло судоверфь. Грузовые танки были открыты. Вентили были закрыты. Судно должно быть загружено № ООН 1077 ПРОПИЛЕН</w:t>
            </w:r>
            <w:r>
              <w:t>.</w:t>
            </w:r>
            <w:r w:rsidRPr="00F205CD">
              <w:t xml:space="preserve"> </w:t>
            </w:r>
          </w:p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F205CD">
              <w:t>Каким образом вы начнете погрузку?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47075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966ED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A</w:t>
            </w:r>
            <w:r w:rsidRPr="00F205CD">
              <w:tab/>
              <w:t>С</w:t>
            </w:r>
            <w:proofErr w:type="gramEnd"/>
            <w:r w:rsidRPr="00F205CD">
              <w:t xml:space="preserve"> немедленной загрузки грузовых т</w:t>
            </w:r>
            <w:r>
              <w:t>анков пропиленом</w:t>
            </w:r>
          </w:p>
          <w:p w:rsidR="00B3186B" w:rsidRPr="00966ED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B</w:t>
            </w:r>
            <w:r w:rsidRPr="00F205CD">
              <w:tab/>
              <w:t>С</w:t>
            </w:r>
            <w:proofErr w:type="gramEnd"/>
            <w:r w:rsidRPr="00F205CD">
              <w:t xml:space="preserve"> продувки грузовых танков </w:t>
            </w:r>
            <w:ins w:id="50" w:author="Larisa Maykovskaya" w:date="2018-11-06T12:00:00Z">
              <w:r w:rsidR="00DF00D2" w:rsidRPr="00EB7609">
                <w:t xml:space="preserve">и </w:t>
              </w:r>
              <w:r w:rsidR="00DF00D2">
                <w:t>их</w:t>
              </w:r>
              <w:r w:rsidR="00DF00D2" w:rsidRPr="00EB7609">
                <w:t xml:space="preserve"> трубопровод</w:t>
              </w:r>
              <w:r w:rsidR="00DF00D2">
                <w:t>ов</w:t>
              </w:r>
              <w:r w:rsidR="00DF00D2" w:rsidRPr="00F205CD">
                <w:t xml:space="preserve"> </w:t>
              </w:r>
            </w:ins>
            <w:r w:rsidRPr="00F205CD">
              <w:t xml:space="preserve">азотом до тех пор, пока содержание кислорода в грузовых танках </w:t>
            </w:r>
            <w:ins w:id="51" w:author="Larisa Maykovskaya" w:date="2018-11-06T12:01:00Z">
              <w:r w:rsidR="00DF00D2" w:rsidRPr="00EB7609">
                <w:t xml:space="preserve">и </w:t>
              </w:r>
              <w:r w:rsidR="00DF00D2">
                <w:t>их</w:t>
              </w:r>
              <w:r w:rsidR="00DF00D2" w:rsidRPr="00EB7609">
                <w:t xml:space="preserve"> трубопровод</w:t>
              </w:r>
              <w:r w:rsidR="00DF00D2">
                <w:t>ах</w:t>
              </w:r>
              <w:r w:rsidR="00DF00D2" w:rsidRPr="00F205CD">
                <w:t xml:space="preserve"> </w:t>
              </w:r>
            </w:ins>
            <w:r w:rsidRPr="00F205CD">
              <w:t>не снизится до значения, установленного ответственным за напол</w:t>
            </w:r>
            <w:r>
              <w:t>нение</w:t>
            </w:r>
          </w:p>
          <w:p w:rsidR="00B3186B" w:rsidRPr="00966ED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C</w:t>
            </w:r>
            <w:r w:rsidRPr="00F205CD">
              <w:tab/>
              <w:t>С</w:t>
            </w:r>
            <w:proofErr w:type="gramEnd"/>
            <w:r w:rsidRPr="00F205CD">
              <w:t xml:space="preserve"> продувки грузовых танков азотом до тех пор, пока содержание кислорода в грузовых танках </w:t>
            </w:r>
            <w:ins w:id="52" w:author="Larisa Maykovskaya" w:date="2018-11-06T12:01:00Z">
              <w:r w:rsidR="00DF00D2" w:rsidRPr="00EB7609">
                <w:t xml:space="preserve">и </w:t>
              </w:r>
              <w:r w:rsidR="00DF00D2">
                <w:t>их</w:t>
              </w:r>
              <w:r w:rsidR="00DF00D2" w:rsidRPr="00EB7609">
                <w:t xml:space="preserve"> трубопровод</w:t>
              </w:r>
              <w:r w:rsidR="00DF00D2">
                <w:t>ах</w:t>
              </w:r>
              <w:r w:rsidR="00DF00D2" w:rsidRPr="00F205CD">
                <w:t xml:space="preserve"> </w:t>
              </w:r>
            </w:ins>
            <w:r w:rsidRPr="00F205CD">
              <w:t>не будет до</w:t>
            </w:r>
            <w:r>
              <w:t>ведено до 16% по объему</w:t>
            </w:r>
          </w:p>
          <w:p w:rsidR="00B3186B" w:rsidRPr="00966ED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D</w:t>
            </w:r>
            <w:r w:rsidRPr="00F205CD">
              <w:tab/>
              <w:t>С</w:t>
            </w:r>
            <w:proofErr w:type="gramEnd"/>
            <w:r w:rsidRPr="00F205CD">
              <w:t xml:space="preserve"> немедленной закачки в грузовые танки паров пропиле</w:t>
            </w:r>
            <w:r>
              <w:t>на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pageBreakBefore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lastRenderedPageBreak/>
              <w:t>23</w:t>
            </w:r>
            <w:r w:rsidRPr="00F205CD">
              <w:rPr>
                <w:lang w:val="fr-CH"/>
              </w:rPr>
              <w:t>2 01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5</w:t>
            </w:r>
          </w:p>
        </w:tc>
        <w:tc>
          <w:tcPr>
            <w:tcW w:w="56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DF00D2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ins w:id="53" w:author="Larisa Maykovskaya" w:date="2018-11-06T12:01:00Z">
              <w:r w:rsidRPr="00EB7609">
                <w:t>Таблица C, колонка 20, замечание 2</w:t>
              </w:r>
            </w:ins>
            <w:del w:id="54" w:author="Larisa Maykovskaya" w:date="2018-11-06T12:01:00Z">
              <w:r w:rsidDel="00DF00D2">
                <w:delText>Подвод воздуха к грузу</w:delText>
              </w:r>
              <w:r w:rsidR="00B3186B" w:rsidRPr="00EB7609" w:rsidDel="00DF00D2">
                <w:delText xml:space="preserve"> </w:delText>
              </w:r>
            </w:del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F205CD">
              <w:rPr>
                <w:lang w:val="fr-FR"/>
              </w:rPr>
              <w:t>C</w:t>
            </w:r>
          </w:p>
        </w:tc>
      </w:tr>
      <w:tr w:rsidR="00B3186B" w:rsidRPr="00F205CD" w:rsidTr="00876E68">
        <w:tc>
          <w:tcPr>
            <w:tcW w:w="118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  <w:tc>
          <w:tcPr>
            <w:tcW w:w="565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Default="00B3186B" w:rsidP="00876E68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Судно должно быть загружено </w:t>
            </w:r>
            <w:r w:rsidRPr="00F205CD">
              <w:rPr>
                <w:bCs/>
              </w:rPr>
              <w:t>№ ООН 1969 ИЗОБУТАН</w:t>
            </w:r>
            <w:r w:rsidRPr="00F205CD">
              <w:t>. Грузовые танки содержат абсолютно сухой воздух под абсолютн</w:t>
            </w:r>
            <w:r>
              <w:t>ым</w:t>
            </w:r>
            <w:r w:rsidRPr="00F205CD">
              <w:t xml:space="preserve"> давлением </w:t>
            </w:r>
            <w:r>
              <w:t>110</w:t>
            </w:r>
            <w:r w:rsidR="00694087">
              <w:t> кПа</w:t>
            </w:r>
            <w:r w:rsidRPr="00F205CD">
              <w:t xml:space="preserve">. </w:t>
            </w:r>
          </w:p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F205CD">
              <w:t>Каким образом вы начнете погрузку?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47075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CE6D88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rPr>
                <w:lang w:val="fr-FR"/>
              </w:rPr>
              <w:t>A</w:t>
            </w:r>
            <w:r w:rsidRPr="00F205CD">
              <w:tab/>
              <w:t>С загрузки изобутана в грузовые танки до тех пор, пока абсолютн</w:t>
            </w:r>
            <w:r>
              <w:t>ое</w:t>
            </w:r>
            <w:r w:rsidRPr="00F205CD">
              <w:t xml:space="preserve"> давление не достигнет</w:t>
            </w:r>
            <w:r w:rsidR="00AF3D9A">
              <w:t xml:space="preserve"> </w:t>
            </w:r>
            <w:r>
              <w:t>300</w:t>
            </w:r>
            <w:r w:rsidR="00694087">
              <w:t> кПа</w:t>
            </w:r>
          </w:p>
          <w:p w:rsidR="00B3186B" w:rsidRPr="00CE6D88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rPr>
                <w:lang w:val="fr-FR"/>
              </w:rPr>
              <w:t>B</w:t>
            </w:r>
            <w:r w:rsidRPr="00F205CD">
              <w:tab/>
              <w:t>С вытеснения воздуха из грузовых танков посредством продольной про</w:t>
            </w:r>
            <w:r>
              <w:t>дувки с помощью паров изобутана</w:t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184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line="200" w:lineRule="exact"/>
            </w:pPr>
          </w:p>
        </w:tc>
        <w:tc>
          <w:tcPr>
            <w:tcW w:w="5659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C4443E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C</w:t>
            </w:r>
            <w:r w:rsidRPr="00F205CD">
              <w:tab/>
              <w:t>С</w:t>
            </w:r>
            <w:proofErr w:type="gramEnd"/>
            <w:r w:rsidRPr="00F205CD">
              <w:t xml:space="preserve"> продувки грузовых танков </w:t>
            </w:r>
            <w:ins w:id="55" w:author="Larisa Maykovskaya" w:date="2018-11-06T12:02:00Z">
              <w:r w:rsidR="00DF00D2" w:rsidRPr="00EB7609">
                <w:t xml:space="preserve">и </w:t>
              </w:r>
              <w:r w:rsidR="00DF00D2">
                <w:t>их</w:t>
              </w:r>
              <w:r w:rsidR="00DF00D2" w:rsidRPr="00EB7609">
                <w:t xml:space="preserve"> трубопровод</w:t>
              </w:r>
              <w:r w:rsidR="00DF00D2">
                <w:t>ов</w:t>
              </w:r>
              <w:r w:rsidR="00DF00D2" w:rsidRPr="00EB7609">
                <w:t xml:space="preserve"> </w:t>
              </w:r>
            </w:ins>
            <w:r w:rsidRPr="00F205CD">
              <w:t xml:space="preserve">азотом до тех пор, пока содержание кислорода в грузовых танках </w:t>
            </w:r>
            <w:ins w:id="56" w:author="Larisa Maykovskaya" w:date="2018-11-06T12:02:00Z">
              <w:r w:rsidR="00DF00D2" w:rsidRPr="00EB7609">
                <w:t xml:space="preserve">и </w:t>
              </w:r>
              <w:r w:rsidR="00DF00D2">
                <w:t>их</w:t>
              </w:r>
              <w:r w:rsidR="00DF00D2" w:rsidRPr="00EB7609">
                <w:t xml:space="preserve"> трубопровод</w:t>
              </w:r>
              <w:r w:rsidR="00DF00D2">
                <w:t xml:space="preserve">ах </w:t>
              </w:r>
            </w:ins>
            <w:r w:rsidRPr="00F205CD">
              <w:t>не снизится до значения, установленного ответственным за наполнение</w:t>
            </w:r>
          </w:p>
          <w:p w:rsidR="00B3186B" w:rsidRPr="00CE6D88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D</w:t>
            </w:r>
            <w:r w:rsidRPr="00F205CD">
              <w:tab/>
              <w:t>С</w:t>
            </w:r>
            <w:proofErr w:type="gramEnd"/>
            <w:r w:rsidRPr="00F205CD">
              <w:t xml:space="preserve"> продувки грузовых танков азотом до тех пор, пока содержание кислорода в грузовых танках не будет доведено до </w:t>
            </w:r>
            <w:r>
              <w:t>0,2</w:t>
            </w:r>
            <w:r w:rsidRPr="00F205CD">
              <w:t>% по объему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line="20" w:lineRule="exact"/>
              <w:jc w:val="center"/>
            </w:pPr>
          </w:p>
        </w:tc>
      </w:tr>
    </w:tbl>
    <w:p w:rsidR="00B3186B" w:rsidRPr="00CE4715" w:rsidRDefault="00B3186B" w:rsidP="00B3186B">
      <w:pPr>
        <w:tabs>
          <w:tab w:val="left" w:pos="567"/>
          <w:tab w:val="left" w:pos="1134"/>
          <w:tab w:val="left" w:pos="1701"/>
          <w:tab w:val="left" w:pos="2268"/>
          <w:tab w:val="left" w:pos="6237"/>
        </w:tabs>
        <w:spacing w:line="240" w:lineRule="auto"/>
        <w:rPr>
          <w:sz w:val="24"/>
        </w:rPr>
      </w:pPr>
      <w:r>
        <w:rPr>
          <w:sz w:val="24"/>
        </w:rPr>
        <w:br w:type="page"/>
      </w:r>
    </w:p>
    <w:tbl>
      <w:tblPr>
        <w:tblW w:w="8519" w:type="dxa"/>
        <w:tblInd w:w="112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"/>
        <w:gridCol w:w="1176"/>
        <w:gridCol w:w="5668"/>
        <w:gridCol w:w="1661"/>
      </w:tblGrid>
      <w:tr w:rsidR="00B3186B" w:rsidRPr="00767E57" w:rsidTr="00876E68">
        <w:trPr>
          <w:gridBefore w:val="1"/>
          <w:wBefore w:w="14" w:type="dxa"/>
          <w:tblHeader/>
        </w:trPr>
        <w:tc>
          <w:tcPr>
            <w:tcW w:w="8505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CE5582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6237"/>
                <w:tab w:val="left" w:pos="8505"/>
              </w:tabs>
              <w:spacing w:before="120" w:after="120" w:line="240" w:lineRule="auto"/>
              <w:rPr>
                <w:b/>
                <w:sz w:val="28"/>
                <w:szCs w:val="28"/>
              </w:rPr>
            </w:pPr>
            <w:r w:rsidRPr="00CE5582">
              <w:rPr>
                <w:b/>
                <w:sz w:val="28"/>
                <w:szCs w:val="28"/>
              </w:rPr>
              <w:lastRenderedPageBreak/>
              <w:t>Практика</w:t>
            </w:r>
          </w:p>
          <w:p w:rsidR="00B3186B" w:rsidRPr="00CE5582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6237"/>
                <w:tab w:val="left" w:pos="8505"/>
              </w:tabs>
              <w:spacing w:before="120" w:after="120" w:line="240" w:lineRule="auto"/>
            </w:pPr>
            <w:r w:rsidRPr="00CE5582">
              <w:rPr>
                <w:b/>
              </w:rPr>
              <w:t>Целевая тема 1.3: Промывка</w:t>
            </w:r>
            <w:r w:rsidRPr="00CE5582">
              <w:rPr>
                <w:b/>
              </w:rPr>
              <w:br/>
              <w:t>Методы промывки и промывка до входа в грузовые танки</w:t>
            </w:r>
          </w:p>
        </w:tc>
      </w:tr>
      <w:tr w:rsidR="00B3186B" w:rsidRPr="00CE5582" w:rsidTr="00876E68">
        <w:trPr>
          <w:gridBefore w:val="1"/>
          <w:wBefore w:w="14" w:type="dxa"/>
          <w:tblHeader/>
        </w:trPr>
        <w:tc>
          <w:tcPr>
            <w:tcW w:w="11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CE5582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CE5582">
              <w:rPr>
                <w:i/>
                <w:sz w:val="16"/>
              </w:rPr>
              <w:t>Номер</w:t>
            </w:r>
          </w:p>
        </w:tc>
        <w:tc>
          <w:tcPr>
            <w:tcW w:w="56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CE5582" w:rsidRDefault="00B3186B" w:rsidP="00694087">
            <w:pPr>
              <w:tabs>
                <w:tab w:val="left" w:pos="832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CE5582">
              <w:rPr>
                <w:i/>
                <w:sz w:val="16"/>
              </w:rPr>
              <w:t>Источник</w:t>
            </w:r>
          </w:p>
        </w:tc>
        <w:tc>
          <w:tcPr>
            <w:tcW w:w="16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CE5582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CE5582">
              <w:rPr>
                <w:i/>
                <w:sz w:val="16"/>
              </w:rPr>
              <w:t>Правильный ответ</w:t>
            </w:r>
          </w:p>
        </w:tc>
      </w:tr>
      <w:tr w:rsidR="00B3186B" w:rsidRPr="00F205CD" w:rsidTr="00876E68">
        <w:trPr>
          <w:gridBefore w:val="1"/>
          <w:wBefore w:w="14" w:type="dxa"/>
        </w:trPr>
        <w:tc>
          <w:tcPr>
            <w:tcW w:w="117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2 01</w:t>
            </w:r>
            <w:r w:rsidRPr="00F205CD">
              <w:t>.</w:t>
            </w:r>
            <w:r w:rsidRPr="00F205CD">
              <w:rPr>
                <w:lang w:val="fr-CH"/>
              </w:rPr>
              <w:t>3</w:t>
            </w:r>
            <w:r w:rsidRPr="00F205CD">
              <w:t>-0</w:t>
            </w:r>
            <w:r w:rsidRPr="00F205CD">
              <w:rPr>
                <w:lang w:val="fr-CH"/>
              </w:rPr>
              <w:t>1</w:t>
            </w:r>
          </w:p>
        </w:tc>
        <w:tc>
          <w:tcPr>
            <w:tcW w:w="56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F205CD">
              <w:t>Методы промывки (дегазация)</w:t>
            </w:r>
          </w:p>
        </w:tc>
        <w:tc>
          <w:tcPr>
            <w:tcW w:w="166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D</w:t>
            </w:r>
          </w:p>
        </w:tc>
      </w:tr>
      <w:tr w:rsidR="00B3186B" w:rsidRPr="00F205CD" w:rsidTr="00876E68">
        <w:trPr>
          <w:gridBefore w:val="1"/>
          <w:wBefore w:w="14" w:type="dxa"/>
        </w:trPr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</w:p>
        </w:tc>
        <w:tc>
          <w:tcPr>
            <w:tcW w:w="566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Грузовой танк содержит пары пропана, не содержит жидкости и не находится под давлением. </w:t>
            </w:r>
          </w:p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С помощью какого из нижеследующих методов продувки под давлением </w:t>
            </w:r>
            <w:ins w:id="57" w:author="Larisa Maykovskaya" w:date="2018-11-06T12:02:00Z">
              <w:r w:rsidR="00DF00D2">
                <w:t xml:space="preserve">азотом </w:t>
              </w:r>
            </w:ins>
            <w:r w:rsidRPr="00F205CD">
              <w:t>достигается самая низкая конечная концентрация?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68608A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rPr>
          <w:gridBefore w:val="1"/>
          <w:wBefore w:w="14" w:type="dxa"/>
        </w:trPr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C4443E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A</w:t>
            </w:r>
            <w:r w:rsidRPr="00F205CD">
              <w:tab/>
              <w:t>Довести</w:t>
            </w:r>
            <w:proofErr w:type="gramEnd"/>
            <w:r w:rsidRPr="00F205CD">
              <w:t xml:space="preserve"> один раз </w:t>
            </w:r>
            <w:r>
              <w:t xml:space="preserve">абсолютное </w:t>
            </w:r>
            <w:r w:rsidRPr="00F205CD">
              <w:t xml:space="preserve">давление до </w:t>
            </w:r>
            <w:r>
              <w:t>800</w:t>
            </w:r>
            <w:r w:rsidR="00694087">
              <w:t> кПа</w:t>
            </w:r>
            <w:r>
              <w:t>, затем снять давление</w:t>
            </w:r>
          </w:p>
          <w:p w:rsidR="00B3186B" w:rsidRPr="00C4443E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B</w:t>
            </w:r>
            <w:r w:rsidRPr="00F205CD">
              <w:tab/>
              <w:t>Довести</w:t>
            </w:r>
            <w:proofErr w:type="gramEnd"/>
            <w:r w:rsidRPr="00F205CD">
              <w:t xml:space="preserve"> два раза </w:t>
            </w:r>
            <w:r>
              <w:t xml:space="preserve">абсолютное </w:t>
            </w:r>
            <w:r w:rsidRPr="00F205CD">
              <w:t xml:space="preserve">давление до </w:t>
            </w:r>
            <w:r>
              <w:t>400</w:t>
            </w:r>
            <w:r w:rsidR="00694087">
              <w:t> кПа</w:t>
            </w:r>
            <w:r>
              <w:t>, затем снять давление</w:t>
            </w:r>
          </w:p>
          <w:p w:rsidR="00B3186B" w:rsidRPr="00C4443E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C</w:t>
            </w:r>
            <w:r w:rsidRPr="00F205CD">
              <w:tab/>
              <w:t>Довести</w:t>
            </w:r>
            <w:proofErr w:type="gramEnd"/>
            <w:r w:rsidRPr="00F205CD">
              <w:t xml:space="preserve"> три раза </w:t>
            </w:r>
            <w:r>
              <w:t xml:space="preserve">абсолютное </w:t>
            </w:r>
            <w:r w:rsidRPr="00F205CD">
              <w:t xml:space="preserve">давление до </w:t>
            </w:r>
            <w:r>
              <w:t>300</w:t>
            </w:r>
            <w:r w:rsidR="00694087">
              <w:t> кПа</w:t>
            </w:r>
            <w:r w:rsidRPr="00F205CD">
              <w:t>, затем снят</w:t>
            </w:r>
            <w:r>
              <w:t>ь давление</w:t>
            </w:r>
          </w:p>
          <w:p w:rsidR="00B3186B" w:rsidRPr="00C4443E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D</w:t>
            </w:r>
            <w:r w:rsidRPr="00F205CD">
              <w:tab/>
              <w:t>Довести</w:t>
            </w:r>
            <w:proofErr w:type="gramEnd"/>
            <w:r w:rsidRPr="00F205CD">
              <w:t xml:space="preserve"> пять раз </w:t>
            </w:r>
            <w:r>
              <w:t xml:space="preserve">абсолютное </w:t>
            </w:r>
            <w:r w:rsidRPr="00F205CD">
              <w:t xml:space="preserve">давление до </w:t>
            </w:r>
            <w:r>
              <w:t>200</w:t>
            </w:r>
            <w:r w:rsidR="00694087">
              <w:t> кПа</w:t>
            </w:r>
            <w:r>
              <w:t>, затем снять давление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rPr>
          <w:gridBefore w:val="1"/>
          <w:wBefore w:w="14" w:type="dxa"/>
        </w:trPr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2 01</w:t>
            </w:r>
            <w:r w:rsidRPr="00F205CD">
              <w:t>.</w:t>
            </w:r>
            <w:r w:rsidRPr="00F205CD">
              <w:rPr>
                <w:lang w:val="fr-CH"/>
              </w:rPr>
              <w:t>3</w:t>
            </w:r>
            <w:r w:rsidRPr="00F205CD">
              <w:t>-0</w:t>
            </w:r>
            <w:r w:rsidRPr="00F205CD">
              <w:rPr>
                <w:lang w:val="fr-CH"/>
              </w:rPr>
              <w:t>2</w:t>
            </w:r>
          </w:p>
        </w:tc>
        <w:tc>
          <w:tcPr>
            <w:tcW w:w="5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F205CD">
              <w:t>Методы промывки (дегазация)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D</w:t>
            </w:r>
          </w:p>
        </w:tc>
      </w:tr>
      <w:tr w:rsidR="00B3186B" w:rsidRPr="00F205CD" w:rsidTr="00876E68">
        <w:trPr>
          <w:gridBefore w:val="1"/>
          <w:wBefore w:w="14" w:type="dxa"/>
        </w:trPr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</w:p>
        </w:tc>
        <w:tc>
          <w:tcPr>
            <w:tcW w:w="566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Грузовой танк содержит пары пропана, не содержит жидкости и не находится под давлением. Вы намерены довести концентрацию пропана до уровня 0,5% по объему. </w:t>
            </w:r>
          </w:p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Какой из перечисленных ниже методов продувки требует меньше всего азота?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68608A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rPr>
          <w:gridBefore w:val="1"/>
          <w:wBefore w:w="14" w:type="dxa"/>
        </w:trPr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C4443E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A</w:t>
            </w:r>
            <w:r w:rsidRPr="00F205CD">
              <w:tab/>
              <w:t>Довести</w:t>
            </w:r>
            <w:proofErr w:type="gramEnd"/>
            <w:r w:rsidRPr="00F205CD">
              <w:t xml:space="preserve"> три раза </w:t>
            </w:r>
            <w:r>
              <w:t xml:space="preserve">абсолютное </w:t>
            </w:r>
            <w:r w:rsidRPr="00F205CD">
              <w:t xml:space="preserve">давление до </w:t>
            </w:r>
            <w:r>
              <w:t>600</w:t>
            </w:r>
            <w:r w:rsidR="00694087">
              <w:t> кПа</w:t>
            </w:r>
            <w:r>
              <w:t>, затем снять давление</w:t>
            </w:r>
          </w:p>
          <w:p w:rsidR="00B3186B" w:rsidRPr="00C4443E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B</w:t>
            </w:r>
            <w:r w:rsidRPr="00F205CD">
              <w:tab/>
              <w:t>Довести</w:t>
            </w:r>
            <w:proofErr w:type="gramEnd"/>
            <w:r w:rsidRPr="00F205CD">
              <w:t xml:space="preserve"> четыре раза </w:t>
            </w:r>
            <w:r>
              <w:t xml:space="preserve">абсолютное </w:t>
            </w:r>
            <w:r w:rsidRPr="00F205CD">
              <w:t xml:space="preserve">давление до </w:t>
            </w:r>
            <w:r>
              <w:t>400</w:t>
            </w:r>
            <w:r w:rsidR="00694087">
              <w:t> кПа</w:t>
            </w:r>
            <w:r w:rsidRPr="00F205CD">
              <w:t>, затем снять давле</w:t>
            </w:r>
            <w:r>
              <w:t>ние</w:t>
            </w:r>
          </w:p>
          <w:p w:rsidR="00B3186B" w:rsidRPr="00C4443E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C</w:t>
            </w:r>
            <w:r w:rsidRPr="00F205CD">
              <w:tab/>
              <w:t>Довести</w:t>
            </w:r>
            <w:proofErr w:type="gramEnd"/>
            <w:r w:rsidRPr="00F205CD">
              <w:t xml:space="preserve"> пять раз </w:t>
            </w:r>
            <w:r>
              <w:t xml:space="preserve">абсолютное </w:t>
            </w:r>
            <w:r w:rsidRPr="00F205CD">
              <w:t xml:space="preserve">давление до </w:t>
            </w:r>
            <w:r>
              <w:t>300</w:t>
            </w:r>
            <w:r w:rsidR="00694087">
              <w:t> кПа</w:t>
            </w:r>
            <w:r>
              <w:t>, затем снять давление</w:t>
            </w:r>
          </w:p>
          <w:p w:rsidR="00B3186B" w:rsidRPr="00C4443E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D</w:t>
            </w:r>
            <w:r w:rsidRPr="00F205CD">
              <w:tab/>
              <w:t>Довести</w:t>
            </w:r>
            <w:proofErr w:type="gramEnd"/>
            <w:r w:rsidRPr="00F205CD">
              <w:t xml:space="preserve"> восемь раз </w:t>
            </w:r>
            <w:r>
              <w:t xml:space="preserve">абсолютное </w:t>
            </w:r>
            <w:r w:rsidRPr="00F205CD">
              <w:t xml:space="preserve">давление до </w:t>
            </w:r>
            <w:r>
              <w:t>200</w:t>
            </w:r>
            <w:r w:rsidR="00694087">
              <w:t> кПа</w:t>
            </w:r>
            <w:r>
              <w:t>, затем снять давление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rPr>
          <w:gridBefore w:val="1"/>
          <w:wBefore w:w="14" w:type="dxa"/>
        </w:trPr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  <w:rPr>
                <w:lang w:val="fr-CH"/>
              </w:rPr>
            </w:pPr>
            <w:r w:rsidRPr="00F205CD">
              <w:t>23</w:t>
            </w:r>
            <w:r w:rsidRPr="00F205CD">
              <w:rPr>
                <w:lang w:val="fr-CH"/>
              </w:rPr>
              <w:t>2 01</w:t>
            </w:r>
            <w:r w:rsidRPr="00F205CD">
              <w:t>.</w:t>
            </w:r>
            <w:r w:rsidRPr="00F205CD">
              <w:rPr>
                <w:lang w:val="fr-CH"/>
              </w:rPr>
              <w:t>3</w:t>
            </w:r>
            <w:r w:rsidRPr="00F205CD">
              <w:t>-0</w:t>
            </w:r>
            <w:r w:rsidRPr="00F205CD">
              <w:rPr>
                <w:lang w:val="fr-CH"/>
              </w:rPr>
              <w:t>3</w:t>
            </w:r>
          </w:p>
        </w:tc>
        <w:tc>
          <w:tcPr>
            <w:tcW w:w="5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F205CD">
              <w:t>Методы промывки (дегазация)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F205CD">
              <w:rPr>
                <w:lang w:val="fr-FR"/>
              </w:rPr>
              <w:t>C</w:t>
            </w:r>
          </w:p>
        </w:tc>
      </w:tr>
      <w:tr w:rsidR="00B3186B" w:rsidRPr="00F205CD" w:rsidTr="00876E68">
        <w:trPr>
          <w:gridBefore w:val="1"/>
          <w:wBefore w:w="14" w:type="dxa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  <w:tc>
          <w:tcPr>
            <w:tcW w:w="56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Что означает продольная продувка?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rPr>
          <w:gridBefore w:val="1"/>
          <w:wBefore w:w="14" w:type="dxa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  <w:tc>
          <w:tcPr>
            <w:tcW w:w="56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C4443E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A</w:t>
            </w:r>
            <w:r w:rsidRPr="00F205CD">
              <w:tab/>
              <w:t>Увеличение давления в грузов</w:t>
            </w:r>
            <w:r>
              <w:t>ом танке, затем снятие давления</w:t>
            </w:r>
          </w:p>
          <w:p w:rsidR="00B3186B" w:rsidRPr="00C4443E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B</w:t>
            </w:r>
            <w:r w:rsidRPr="00F205CD">
              <w:tab/>
              <w:t>Одновременное повышение давления в нескольких грузовых танках с помощью азот</w:t>
            </w:r>
            <w:r>
              <w:t>а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rPr>
          <w:gridBefore w:val="1"/>
          <w:wBefore w:w="14" w:type="dxa"/>
        </w:trPr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7A40A6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C4443E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C</w:t>
            </w:r>
            <w:r w:rsidRPr="00F205CD">
              <w:tab/>
              <w:t>Непрерывный подвод азота в грузовой танк или танки и одновременное непрерывное снятие избыточного давле</w:t>
            </w:r>
            <w:r>
              <w:t>ния</w:t>
            </w:r>
          </w:p>
          <w:p w:rsidR="00B3186B" w:rsidRPr="00C4443E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D</w:t>
            </w:r>
            <w:r w:rsidRPr="00F205CD">
              <w:tab/>
              <w:t>Одновременное повышение давления с помощью азота в грузовых танках по левому и правому бортам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rPr>
          <w:gridBefore w:val="1"/>
          <w:wBefore w:w="14" w:type="dxa"/>
        </w:trPr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7A40A6">
            <w:pPr>
              <w:pageBreakBefore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F205CD">
              <w:lastRenderedPageBreak/>
              <w:t>3</w:t>
            </w:r>
            <w:r w:rsidRPr="00F205CD">
              <w:rPr>
                <w:lang w:val="fr-CH"/>
              </w:rPr>
              <w:t>2 01</w:t>
            </w:r>
            <w:r w:rsidRPr="00F205CD">
              <w:t>.</w:t>
            </w:r>
            <w:r w:rsidRPr="00F205CD">
              <w:rPr>
                <w:lang w:val="fr-CH"/>
              </w:rPr>
              <w:t>3</w:t>
            </w:r>
            <w:r w:rsidRPr="00F205CD">
              <w:t>-0</w:t>
            </w:r>
            <w:r w:rsidRPr="00F205CD">
              <w:rPr>
                <w:lang w:val="fr-CH"/>
              </w:rPr>
              <w:t>4</w:t>
            </w:r>
          </w:p>
        </w:tc>
        <w:tc>
          <w:tcPr>
            <w:tcW w:w="5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F205CD">
              <w:t>Методы промывки (дегазация)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F205CD">
              <w:rPr>
                <w:lang w:val="fr-FR"/>
              </w:rPr>
              <w:t>A</w:t>
            </w:r>
          </w:p>
        </w:tc>
      </w:tr>
      <w:tr w:rsidR="00B3186B" w:rsidRPr="00F205CD" w:rsidTr="00876E68">
        <w:trPr>
          <w:gridBefore w:val="1"/>
          <w:wBefore w:w="14" w:type="dxa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  <w:tc>
          <w:tcPr>
            <w:tcW w:w="56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Что означает продувка под давлением?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rPr>
          <w:gridBefore w:val="1"/>
          <w:wBefore w:w="14" w:type="dxa"/>
        </w:trPr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C4443E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A</w:t>
            </w:r>
            <w:r w:rsidRPr="00F205CD">
              <w:tab/>
              <w:t>Неоднократное повышение давления в одном или нескольких грузовых танках с помощью азота, затем сня</w:t>
            </w:r>
            <w:r>
              <w:t>тие давления</w:t>
            </w:r>
          </w:p>
          <w:p w:rsidR="00B3186B" w:rsidRPr="00C4443E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B</w:t>
            </w:r>
            <w:r w:rsidRPr="00F205CD">
              <w:tab/>
              <w:t>Непрерывное пропускание азота через несколько грузо</w:t>
            </w:r>
            <w:r>
              <w:t>вых танков, соединенных в линию</w:t>
            </w:r>
          </w:p>
          <w:p w:rsidR="00B3186B" w:rsidRPr="00C4443E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C</w:t>
            </w:r>
            <w:r w:rsidRPr="00F205CD">
              <w:tab/>
              <w:t>Непрерывное пропус</w:t>
            </w:r>
            <w:r>
              <w:t>кание азота через грузовой танк</w:t>
            </w:r>
          </w:p>
          <w:p w:rsidR="00B3186B" w:rsidRPr="00C4443E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D</w:t>
            </w:r>
            <w:r w:rsidRPr="00F205CD">
              <w:tab/>
              <w:t>Непрерывное пропускание азота под большим давлением через оди</w:t>
            </w:r>
            <w:r>
              <w:t>н или несколько грузовых танков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rPr>
          <w:gridBefore w:val="1"/>
          <w:wBefore w:w="14" w:type="dxa"/>
        </w:trPr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F205CD">
              <w:rPr>
                <w:lang w:val="fr-CH"/>
              </w:rPr>
              <w:t>232</w:t>
            </w:r>
            <w:r w:rsidRPr="00F205CD">
              <w:t xml:space="preserve"> 01.3-05</w:t>
            </w:r>
          </w:p>
        </w:tc>
        <w:tc>
          <w:tcPr>
            <w:tcW w:w="5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81" w:hanging="567"/>
            </w:pPr>
            <w:r w:rsidRPr="00F205CD">
              <w:t>Промывка (дегазация) в связи с ремонтом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F205CD">
              <w:t>B</w:t>
            </w:r>
          </w:p>
        </w:tc>
      </w:tr>
      <w:tr w:rsidR="00B3186B" w:rsidRPr="00F205CD" w:rsidTr="00876E68">
        <w:trPr>
          <w:gridBefore w:val="1"/>
          <w:wBefore w:w="14" w:type="dxa"/>
        </w:trPr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  <w:rPr>
                <w:lang w:val="fr-CH"/>
              </w:rPr>
            </w:pPr>
          </w:p>
        </w:tc>
        <w:tc>
          <w:tcPr>
            <w:tcW w:w="566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F205CD">
              <w:t xml:space="preserve">Судно перевозило в последний раз пропан и должно отправиться на судоверфь для осуществления ремонта грузовых танков. </w:t>
            </w:r>
          </w:p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F205CD">
              <w:t>С помощью чего необходимо промыть грузовые танки?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rPr>
          <w:gridBefore w:val="1"/>
          <w:wBefore w:w="14" w:type="dxa"/>
        </w:trPr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C4443E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>
              <w:t>A</w:t>
            </w:r>
            <w:r>
              <w:tab/>
              <w:t>Исключительно</w:t>
            </w:r>
            <w:proofErr w:type="gramEnd"/>
            <w:r>
              <w:t xml:space="preserve"> азотом</w:t>
            </w:r>
          </w:p>
          <w:p w:rsidR="00B3186B" w:rsidRPr="00C4443E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B</w:t>
            </w:r>
            <w:r w:rsidRPr="00F205CD">
              <w:tab/>
              <w:t>Сначала</w:t>
            </w:r>
            <w:proofErr w:type="gramEnd"/>
            <w:r w:rsidRPr="00F205CD">
              <w:t xml:space="preserve"> п</w:t>
            </w:r>
            <w:r>
              <w:t>родуть азотом, а затем воздухом</w:t>
            </w:r>
          </w:p>
          <w:p w:rsidR="00B3186B" w:rsidRPr="00C4443E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>
              <w:t>C</w:t>
            </w:r>
            <w:r>
              <w:tab/>
              <w:t>Исключительно</w:t>
            </w:r>
            <w:proofErr w:type="gramEnd"/>
            <w:r>
              <w:t xml:space="preserve"> воздухом</w:t>
            </w:r>
          </w:p>
          <w:p w:rsidR="00B3186B" w:rsidRPr="00C4443E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D</w:t>
            </w:r>
            <w:r>
              <w:tab/>
              <w:t>Никакая промывка не нужна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rPr>
          <w:gridBefore w:val="1"/>
          <w:wBefore w:w="14" w:type="dxa"/>
        </w:trPr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  <w:rPr>
                <w:lang w:val="fr-CH"/>
              </w:rPr>
            </w:pPr>
            <w:r w:rsidRPr="00F205CD">
              <w:t>23</w:t>
            </w:r>
            <w:r w:rsidRPr="00F205CD">
              <w:rPr>
                <w:lang w:val="fr-CH"/>
              </w:rPr>
              <w:t>2 01</w:t>
            </w:r>
            <w:r w:rsidRPr="00F205CD">
              <w:t>.</w:t>
            </w:r>
            <w:r w:rsidRPr="00F205CD">
              <w:rPr>
                <w:lang w:val="fr-CH"/>
              </w:rPr>
              <w:t>3</w:t>
            </w:r>
            <w:r w:rsidRPr="00F205CD">
              <w:t>-0</w:t>
            </w:r>
            <w:r w:rsidRPr="00F205CD">
              <w:rPr>
                <w:lang w:val="fr-CH"/>
              </w:rPr>
              <w:t>6</w:t>
            </w:r>
          </w:p>
        </w:tc>
        <w:tc>
          <w:tcPr>
            <w:tcW w:w="5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F205CD">
              <w:t>Промывка (дегазация) в связи с ремонтом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F205CD">
              <w:rPr>
                <w:lang w:val="fr-FR"/>
              </w:rPr>
              <w:t>C</w:t>
            </w:r>
          </w:p>
        </w:tc>
      </w:tr>
      <w:tr w:rsidR="00B3186B" w:rsidRPr="00F205CD" w:rsidTr="00876E68">
        <w:trPr>
          <w:gridBefore w:val="1"/>
          <w:wBefore w:w="14" w:type="dxa"/>
        </w:trPr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</w:p>
        </w:tc>
        <w:tc>
          <w:tcPr>
            <w:tcW w:w="566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7A40A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Судно перевозило в последний раз пропан и должно отправиться на судоверфь для осуществления сварочных работ на грузовых танках. </w:t>
            </w:r>
          </w:p>
          <w:p w:rsidR="00B3186B" w:rsidRPr="00F205CD" w:rsidRDefault="00B3186B" w:rsidP="007A40A6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С помощью чего необходимо промыть грузовые танки и трубопроводы?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A06A5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rPr>
          <w:gridBefore w:val="1"/>
          <w:wBefore w:w="14" w:type="dxa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</w:p>
        </w:tc>
        <w:tc>
          <w:tcPr>
            <w:tcW w:w="566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344C4F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A</w:t>
            </w:r>
            <w:r w:rsidRPr="00F205CD">
              <w:tab/>
              <w:t>Никакая промы</w:t>
            </w:r>
            <w:r>
              <w:t>вка не нужна</w:t>
            </w:r>
          </w:p>
          <w:p w:rsidR="00B3186B" w:rsidRPr="00344C4F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B</w:t>
            </w:r>
            <w:r w:rsidRPr="00F205CD">
              <w:tab/>
              <w:t>Сначала</w:t>
            </w:r>
            <w:proofErr w:type="gramEnd"/>
            <w:r w:rsidRPr="00F205CD">
              <w:t xml:space="preserve"> продуть воздухом, а затем азотом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A06A5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rPr>
          <w:gridBefore w:val="1"/>
          <w:wBefore w:w="14" w:type="dxa"/>
        </w:trPr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344C4F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C</w:t>
            </w:r>
            <w:r w:rsidRPr="00F205CD">
              <w:tab/>
              <w:t>Сначала</w:t>
            </w:r>
            <w:proofErr w:type="gramEnd"/>
            <w:r w:rsidRPr="00F205CD">
              <w:t xml:space="preserve"> п</w:t>
            </w:r>
            <w:r>
              <w:t>родуть азотом, а затем воздухом</w:t>
            </w:r>
          </w:p>
          <w:p w:rsidR="00B3186B" w:rsidRPr="00344C4F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  <w:rPr>
                <w:lang w:val="en-US"/>
              </w:rPr>
            </w:pPr>
            <w:proofErr w:type="gramStart"/>
            <w:r>
              <w:t>D</w:t>
            </w:r>
            <w:r>
              <w:tab/>
              <w:t>Продуть</w:t>
            </w:r>
            <w:proofErr w:type="gramEnd"/>
            <w:r>
              <w:t xml:space="preserve"> азотом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rPr>
          <w:gridBefore w:val="1"/>
          <w:wBefore w:w="14" w:type="dxa"/>
        </w:trPr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7A40A6">
            <w:pPr>
              <w:pageBreakBefore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  <w:rPr>
                <w:lang w:val="fr-FR"/>
              </w:rPr>
            </w:pPr>
            <w:r w:rsidRPr="00F205CD">
              <w:lastRenderedPageBreak/>
              <w:t>23</w:t>
            </w:r>
            <w:r w:rsidRPr="00F205CD">
              <w:rPr>
                <w:lang w:val="fr-CH"/>
              </w:rPr>
              <w:t>2 01</w:t>
            </w:r>
            <w:r w:rsidRPr="00F205CD">
              <w:t>.</w:t>
            </w:r>
            <w:r w:rsidRPr="00F205CD">
              <w:rPr>
                <w:lang w:val="fr-CH"/>
              </w:rPr>
              <w:t>3</w:t>
            </w:r>
            <w:r w:rsidRPr="00F205CD">
              <w:t>-0</w:t>
            </w:r>
            <w:r w:rsidRPr="00F205CD">
              <w:rPr>
                <w:lang w:val="fr-CH"/>
              </w:rPr>
              <w:t>7</w:t>
            </w:r>
          </w:p>
        </w:tc>
        <w:tc>
          <w:tcPr>
            <w:tcW w:w="5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DF00D2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ins w:id="58" w:author="Larisa Maykovskaya" w:date="2018-11-06T12:04:00Z">
              <w:r w:rsidRPr="004D7A04">
                <w:t>7.2.3.1.6</w:t>
              </w:r>
            </w:ins>
            <w:del w:id="59" w:author="Larisa Maykovskaya" w:date="2018-11-06T12:04:00Z">
              <w:r w:rsidDel="00DF00D2">
                <w:delText>Промывка (дегазация) в связи с входом в грузовые танки</w:delText>
              </w:r>
            </w:del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B</w:t>
            </w:r>
          </w:p>
        </w:tc>
      </w:tr>
      <w:tr w:rsidR="00B3186B" w:rsidRPr="00F205CD" w:rsidTr="00876E68">
        <w:trPr>
          <w:gridBefore w:val="1"/>
          <w:wBefore w:w="14" w:type="dxa"/>
        </w:trPr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</w:p>
        </w:tc>
        <w:tc>
          <w:tcPr>
            <w:tcW w:w="566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Судно в последний раз перевозило бутан. Необходимо войти в грузовые танки. </w:t>
            </w:r>
          </w:p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Каким образом необходимо произвести промывку грузовых танков?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A06A5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rPr>
          <w:gridBefore w:val="1"/>
          <w:wBefore w:w="14" w:type="dxa"/>
        </w:trPr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344C4F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A</w:t>
            </w:r>
            <w:r w:rsidRPr="00F205CD">
              <w:tab/>
              <w:t>С помощью</w:t>
            </w:r>
            <w:proofErr w:type="gramEnd"/>
            <w:r w:rsidRPr="00F205CD">
              <w:t xml:space="preserve"> азота до тех пор, пока концентрация бутана не сн</w:t>
            </w:r>
            <w:r>
              <w:t>изится максимум до 1% по объему</w:t>
            </w:r>
          </w:p>
          <w:p w:rsidR="00B3186B" w:rsidRPr="00344C4F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B</w:t>
            </w:r>
            <w:r w:rsidRPr="00F205CD">
              <w:tab/>
              <w:t>Сначала</w:t>
            </w:r>
            <w:proofErr w:type="gramEnd"/>
            <w:r w:rsidRPr="00F205CD">
              <w:t xml:space="preserve"> азотом, затем воздухом до тех пор, пока </w:t>
            </w:r>
            <w:ins w:id="60" w:author="Larisa Maykovskaya" w:date="2018-11-06T12:05:00Z">
              <w:r w:rsidR="00E44C0C" w:rsidRPr="00F205CD">
                <w:t>содержание кисло</w:t>
              </w:r>
              <w:r w:rsidR="00E44C0C">
                <w:t>рода не достигнет от 20% до 23,5% по объему</w:t>
              </w:r>
            </w:ins>
            <w:del w:id="61" w:author="Larisa Maykovskaya" w:date="2018-11-06T12:05:00Z">
              <w:r w:rsidR="00E44C0C" w:rsidDel="00E44C0C">
                <w:delText>не будет недостатка в кислороде</w:delText>
              </w:r>
            </w:del>
          </w:p>
          <w:p w:rsidR="00B3186B" w:rsidRPr="00344C4F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C</w:t>
            </w:r>
            <w:r w:rsidRPr="00F205CD">
              <w:tab/>
              <w:t>Сначала</w:t>
            </w:r>
            <w:proofErr w:type="gramEnd"/>
            <w:r w:rsidRPr="00F205CD">
              <w:t xml:space="preserve"> азотом, затем воздухом до тех пор, пока содержание кисл</w:t>
            </w:r>
            <w:r>
              <w:t xml:space="preserve">орода не достигнет </w:t>
            </w:r>
            <w:r w:rsidR="0064585C">
              <w:t>1</w:t>
            </w:r>
            <w:r>
              <w:t>6% по объему</w:t>
            </w:r>
          </w:p>
          <w:p w:rsidR="00B3186B" w:rsidRPr="00344C4F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D</w:t>
            </w:r>
            <w:r w:rsidRPr="00F205CD">
              <w:tab/>
              <w:t>Сразу</w:t>
            </w:r>
            <w:proofErr w:type="gramEnd"/>
            <w:r w:rsidRPr="00F205CD">
              <w:t xml:space="preserve"> же с помощью воздуха до тех пор, пока содержание кисло</w:t>
            </w:r>
            <w:r>
              <w:t xml:space="preserve">рода не достигнет </w:t>
            </w:r>
            <w:ins w:id="62" w:author="Larisa Maykovskaya" w:date="2018-11-06T12:05:00Z">
              <w:r w:rsidR="00E44C0C">
                <w:t>20</w:t>
              </w:r>
            </w:ins>
            <w:del w:id="63" w:author="Larisa Maykovskaya" w:date="2018-11-06T12:05:00Z">
              <w:r w:rsidR="00E44C0C" w:rsidDel="00E44C0C">
                <w:delText>21</w:delText>
              </w:r>
            </w:del>
            <w:r>
              <w:t>% по объему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rPr>
          <w:gridBefore w:val="1"/>
          <w:wBefore w:w="14" w:type="dxa"/>
        </w:trPr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2 01</w:t>
            </w:r>
            <w:r w:rsidRPr="00F205CD">
              <w:t>.</w:t>
            </w:r>
            <w:r w:rsidRPr="00F205CD">
              <w:rPr>
                <w:lang w:val="fr-CH"/>
              </w:rPr>
              <w:t>3</w:t>
            </w:r>
            <w:r w:rsidRPr="00F205CD">
              <w:t>-0</w:t>
            </w:r>
            <w:r w:rsidRPr="00F205CD">
              <w:rPr>
                <w:lang w:val="fr-CH"/>
              </w:rPr>
              <w:t>8</w:t>
            </w:r>
          </w:p>
        </w:tc>
        <w:tc>
          <w:tcPr>
            <w:tcW w:w="56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F205CD">
              <w:t>Продольная промывка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C</w:t>
            </w:r>
          </w:p>
        </w:tc>
      </w:tr>
      <w:tr w:rsidR="00B3186B" w:rsidRPr="00F205CD" w:rsidTr="00876E68">
        <w:trPr>
          <w:gridBefore w:val="1"/>
          <w:wBefore w:w="14" w:type="dxa"/>
        </w:trPr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</w:p>
        </w:tc>
        <w:tc>
          <w:tcPr>
            <w:tcW w:w="566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Почему продольная промывка является наиболее эффективным методом промывки грузовых танков?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A06A5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344C4F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A</w:t>
            </w:r>
            <w:r w:rsidRPr="00F205CD">
              <w:tab/>
              <w:t>Поскольку</w:t>
            </w:r>
            <w:proofErr w:type="gramEnd"/>
            <w:r w:rsidRPr="00F205CD">
              <w:t xml:space="preserve"> благодаря относительно слабому потоку азота тяжелые </w:t>
            </w:r>
            <w:proofErr w:type="spellStart"/>
            <w:r w:rsidRPr="00F205CD">
              <w:t>газы</w:t>
            </w:r>
            <w:proofErr w:type="spellEnd"/>
            <w:r w:rsidRPr="00F205CD">
              <w:t>, выделяемые продуктом, который необходимо отвести, полностью вытесняются азотом и поскольку таким образом объем потребляемог</w:t>
            </w:r>
            <w:r>
              <w:t>о азота равен вместимости танка</w:t>
            </w:r>
          </w:p>
          <w:p w:rsidR="00B3186B" w:rsidRPr="00344C4F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B</w:t>
            </w:r>
            <w:r w:rsidRPr="00F205CD">
              <w:tab/>
              <w:t>Поскольку</w:t>
            </w:r>
            <w:proofErr w:type="gramEnd"/>
            <w:r w:rsidRPr="00F205CD">
              <w:t xml:space="preserve"> благодаря относительно сильному потоку азота газ и азот полностью смешиваются, в результате чего потребляется много азота, но работа занимает мало вре</w:t>
            </w:r>
            <w:r>
              <w:t>мени</w:t>
            </w:r>
          </w:p>
          <w:p w:rsidR="00B3186B" w:rsidRPr="00344C4F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C</w:t>
            </w:r>
            <w:r w:rsidRPr="00F205CD">
              <w:tab/>
              <w:t>Поскольку</w:t>
            </w:r>
            <w:proofErr w:type="gramEnd"/>
            <w:r w:rsidRPr="00F205CD">
              <w:t xml:space="preserve"> в результате вытеснения газа, азотом на начальном этапе и смеси двух газов на последующем этапе потребление азота меньше, чем в случае про</w:t>
            </w:r>
            <w:r>
              <w:t>мывки под давлением</w:t>
            </w:r>
          </w:p>
          <w:p w:rsidR="00B3186B" w:rsidRPr="00344C4F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D</w:t>
            </w:r>
            <w:r w:rsidRPr="00F205CD">
              <w:tab/>
              <w:t>Поскольку</w:t>
            </w:r>
            <w:proofErr w:type="gramEnd"/>
            <w:r w:rsidRPr="00F205CD">
              <w:t xml:space="preserve"> можно заранее рассчитать какой будет в грузовом танке по прошествии определенного времени конечная концентрация газа, которы</w:t>
            </w:r>
            <w:r>
              <w:t>й следует удалить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876E68"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F205CD">
              <w:t>23</w:t>
            </w:r>
            <w:r w:rsidRPr="00F205CD">
              <w:rPr>
                <w:lang w:val="fr-CH"/>
              </w:rPr>
              <w:t>2 01</w:t>
            </w:r>
            <w:r w:rsidRPr="00F205CD">
              <w:t>.</w:t>
            </w:r>
            <w:r w:rsidRPr="00F205CD">
              <w:rPr>
                <w:lang w:val="fr-CH"/>
              </w:rPr>
              <w:t>3</w:t>
            </w:r>
            <w:r w:rsidRPr="00F205CD">
              <w:t>-0</w:t>
            </w:r>
            <w:r w:rsidRPr="00F205CD">
              <w:rPr>
                <w:lang w:val="fr-CH"/>
              </w:rPr>
              <w:t>9</w:t>
            </w:r>
          </w:p>
        </w:tc>
        <w:tc>
          <w:tcPr>
            <w:tcW w:w="566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  <w:rPr>
                <w:lang w:val="fr-CH"/>
              </w:rPr>
            </w:pPr>
            <w:r w:rsidRPr="00F205CD">
              <w:t>Исключен</w:t>
            </w:r>
            <w:r w:rsidRPr="00F205CD">
              <w:rPr>
                <w:lang w:val="fr-CH"/>
              </w:rPr>
              <w:t xml:space="preserve"> (2007)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</w:tr>
    </w:tbl>
    <w:p w:rsidR="007A40A6" w:rsidRDefault="007A40A6" w:rsidP="00B3186B"/>
    <w:p w:rsidR="007A40A6" w:rsidRDefault="007A40A6">
      <w:pPr>
        <w:suppressAutoHyphens w:val="0"/>
        <w:spacing w:line="240" w:lineRule="auto"/>
      </w:pPr>
      <w:r>
        <w:br w:type="page"/>
      </w:r>
    </w:p>
    <w:tbl>
      <w:tblPr>
        <w:tblW w:w="8505" w:type="dxa"/>
        <w:tblInd w:w="116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7"/>
        <w:gridCol w:w="5477"/>
        <w:gridCol w:w="1661"/>
      </w:tblGrid>
      <w:tr w:rsidR="00B3186B" w:rsidRPr="001E3D31" w:rsidTr="007A40A6">
        <w:trPr>
          <w:tblHeader/>
        </w:trPr>
        <w:tc>
          <w:tcPr>
            <w:tcW w:w="8505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810971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6237"/>
                <w:tab w:val="left" w:pos="8505"/>
              </w:tabs>
              <w:spacing w:before="120" w:after="120" w:line="240" w:lineRule="auto"/>
              <w:rPr>
                <w:b/>
                <w:sz w:val="28"/>
                <w:szCs w:val="28"/>
              </w:rPr>
            </w:pPr>
            <w:r w:rsidRPr="00810971">
              <w:rPr>
                <w:b/>
                <w:sz w:val="28"/>
                <w:szCs w:val="28"/>
              </w:rPr>
              <w:lastRenderedPageBreak/>
              <w:t>Практика</w:t>
            </w:r>
          </w:p>
          <w:p w:rsidR="00B3186B" w:rsidRPr="00810971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6237"/>
                <w:tab w:val="left" w:pos="8505"/>
              </w:tabs>
              <w:spacing w:before="120" w:after="120" w:line="240" w:lineRule="auto"/>
            </w:pPr>
            <w:r w:rsidRPr="00810971">
              <w:rPr>
                <w:b/>
              </w:rPr>
              <w:t>Целевая тема 2: Взятие проб</w:t>
            </w:r>
          </w:p>
        </w:tc>
      </w:tr>
      <w:tr w:rsidR="00B3186B" w:rsidRPr="00810971" w:rsidTr="007A40A6">
        <w:trPr>
          <w:tblHeader/>
        </w:trPr>
        <w:tc>
          <w:tcPr>
            <w:tcW w:w="13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3186B" w:rsidRPr="00810971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810971">
              <w:rPr>
                <w:i/>
                <w:sz w:val="16"/>
              </w:rPr>
              <w:t>Номер</w:t>
            </w:r>
          </w:p>
        </w:tc>
        <w:tc>
          <w:tcPr>
            <w:tcW w:w="547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3186B" w:rsidRPr="00810971" w:rsidRDefault="00B3186B" w:rsidP="00694087">
            <w:pPr>
              <w:tabs>
                <w:tab w:val="left" w:pos="832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810971">
              <w:rPr>
                <w:i/>
                <w:sz w:val="16"/>
              </w:rPr>
              <w:t>Источник</w:t>
            </w:r>
          </w:p>
        </w:tc>
        <w:tc>
          <w:tcPr>
            <w:tcW w:w="16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3186B" w:rsidRPr="00810971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810971">
              <w:rPr>
                <w:i/>
                <w:sz w:val="16"/>
              </w:rPr>
              <w:t>Правильный ответ</w:t>
            </w:r>
          </w:p>
        </w:tc>
      </w:tr>
      <w:tr w:rsidR="00B3186B" w:rsidRPr="00F205CD" w:rsidTr="007A40A6">
        <w:tc>
          <w:tcPr>
            <w:tcW w:w="136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2 02</w:t>
            </w:r>
            <w:r w:rsidRPr="00F205CD">
              <w:t>.</w:t>
            </w:r>
            <w:r w:rsidRPr="00F205CD">
              <w:rPr>
                <w:lang w:val="fr-CH"/>
              </w:rPr>
              <w:t>0</w:t>
            </w:r>
            <w:r w:rsidRPr="00F205CD">
              <w:t>-0</w:t>
            </w:r>
            <w:r w:rsidRPr="00F205CD">
              <w:rPr>
                <w:lang w:val="fr-CH"/>
              </w:rPr>
              <w:t>1</w:t>
            </w:r>
          </w:p>
        </w:tc>
        <w:tc>
          <w:tcPr>
            <w:tcW w:w="547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F205CD">
              <w:t>Исключен</w:t>
            </w:r>
            <w:r w:rsidRPr="00F205CD">
              <w:rPr>
                <w:lang w:val="fr-CH"/>
              </w:rPr>
              <w:t xml:space="preserve"> (2010)</w:t>
            </w:r>
          </w:p>
        </w:tc>
        <w:tc>
          <w:tcPr>
            <w:tcW w:w="166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</w:p>
        </w:tc>
      </w:tr>
      <w:tr w:rsidR="00B3186B" w:rsidRPr="00F205CD" w:rsidTr="007A40A6"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>
              <w:t>2</w:t>
            </w:r>
            <w:r w:rsidRPr="00F205CD">
              <w:t>3</w:t>
            </w:r>
            <w:r w:rsidRPr="00F205CD">
              <w:rPr>
                <w:lang w:val="fr-CH"/>
              </w:rPr>
              <w:t>2 02</w:t>
            </w:r>
            <w:r w:rsidRPr="00F205CD">
              <w:t>.</w:t>
            </w:r>
            <w:r w:rsidRPr="00F205CD">
              <w:rPr>
                <w:lang w:val="fr-CH"/>
              </w:rPr>
              <w:t>0</w:t>
            </w:r>
            <w:r w:rsidRPr="00F205CD">
              <w:t>-0</w:t>
            </w:r>
            <w:r w:rsidRPr="00F205CD">
              <w:rPr>
                <w:lang w:val="fr-CH"/>
              </w:rPr>
              <w:t>2</w:t>
            </w:r>
          </w:p>
        </w:tc>
        <w:tc>
          <w:tcPr>
            <w:tcW w:w="54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F205CD">
              <w:t>Исключен</w:t>
            </w:r>
            <w:r w:rsidRPr="00F205CD">
              <w:rPr>
                <w:lang w:val="fr-CH"/>
              </w:rPr>
              <w:t xml:space="preserve"> (2010)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</w:p>
        </w:tc>
      </w:tr>
      <w:tr w:rsidR="00B3186B" w:rsidRPr="00F205CD" w:rsidTr="007A40A6"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23</w:t>
            </w:r>
            <w:r w:rsidRPr="00F205CD">
              <w:rPr>
                <w:lang w:val="fr-CH"/>
              </w:rPr>
              <w:t>2 02</w:t>
            </w:r>
            <w:r w:rsidRPr="00F205CD">
              <w:t>.</w:t>
            </w:r>
            <w:r w:rsidRPr="00F205CD">
              <w:rPr>
                <w:lang w:val="fr-CH"/>
              </w:rPr>
              <w:t>0</w:t>
            </w:r>
            <w:r w:rsidRPr="00F205CD">
              <w:t>-0</w:t>
            </w:r>
            <w:r w:rsidRPr="00F205CD">
              <w:rPr>
                <w:lang w:val="fr-CH"/>
              </w:rPr>
              <w:t>3</w:t>
            </w:r>
          </w:p>
        </w:tc>
        <w:tc>
          <w:tcPr>
            <w:tcW w:w="54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F205CD">
              <w:t>Промывка пробирки для взятия проб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F205CD">
              <w:rPr>
                <w:lang w:val="fr-FR"/>
              </w:rPr>
              <w:t>D</w:t>
            </w:r>
          </w:p>
        </w:tc>
      </w:tr>
      <w:tr w:rsidR="00B3186B" w:rsidRPr="00F205CD" w:rsidTr="007A40A6"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  <w:tc>
          <w:tcPr>
            <w:tcW w:w="547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Что необходимо сделать с пробиркой для взятия проб, прежде чем можно взять репрезентативную пробу жидкости?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A4637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47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344C4F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A</w:t>
            </w:r>
            <w:r w:rsidRPr="00F205CD">
              <w:tab/>
              <w:t>Пробирка для взятия проб должна быть промыта во</w:t>
            </w:r>
            <w:r>
              <w:t>дой</w:t>
            </w:r>
          </w:p>
          <w:p w:rsidR="00B3186B" w:rsidRPr="00344C4F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B</w:t>
            </w:r>
            <w:r w:rsidRPr="00F205CD">
              <w:tab/>
              <w:t>Пробирка для взятия проб должн</w:t>
            </w:r>
            <w:r>
              <w:t>а быть прочищена сухим воздухом</w:t>
            </w:r>
          </w:p>
          <w:p w:rsidR="00B3186B" w:rsidRPr="00344C4F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966ED0">
              <w:t>C</w:t>
            </w:r>
            <w:r w:rsidRPr="00F205CD">
              <w:tab/>
              <w:t>Пробирка для взятия проб должна быть прочищена 10</w:t>
            </w:r>
            <w:r>
              <w:rPr>
                <w:lang w:val="en-US"/>
              </w:rPr>
              <w:t> </w:t>
            </w:r>
            <w:r w:rsidRPr="00F205CD">
              <w:t xml:space="preserve">раз </w:t>
            </w:r>
            <w:r>
              <w:t>газом, а затем погружена в воду</w:t>
            </w:r>
          </w:p>
          <w:p w:rsidR="00B3186B" w:rsidRPr="00344C4F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966ED0">
              <w:t>D</w:t>
            </w:r>
            <w:r w:rsidRPr="00F205CD">
              <w:tab/>
              <w:t>Пробирка для взятия проб должна быть промыта жидкостью, про</w:t>
            </w:r>
            <w:r>
              <w:t>бу которой предполагается взять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23</w:t>
            </w:r>
            <w:r w:rsidRPr="00F205CD">
              <w:rPr>
                <w:lang w:val="fr-CH"/>
              </w:rPr>
              <w:t>2 02</w:t>
            </w:r>
            <w:r w:rsidRPr="00F205CD">
              <w:t>.</w:t>
            </w:r>
            <w:r w:rsidRPr="00F205CD">
              <w:rPr>
                <w:lang w:val="fr-CH"/>
              </w:rPr>
              <w:t>0</w:t>
            </w:r>
            <w:r w:rsidRPr="00F205CD">
              <w:t>-0</w:t>
            </w:r>
            <w:r w:rsidRPr="00F205CD">
              <w:rPr>
                <w:lang w:val="fr-CH"/>
              </w:rPr>
              <w:t>4</w:t>
            </w:r>
          </w:p>
        </w:tc>
        <w:tc>
          <w:tcPr>
            <w:tcW w:w="54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F205CD">
              <w:t>Промывка пробирки для взятия проб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F205CD">
              <w:rPr>
                <w:lang w:val="fr-FR"/>
              </w:rPr>
              <w:t>A</w:t>
            </w:r>
          </w:p>
        </w:tc>
      </w:tr>
      <w:tr w:rsidR="00B3186B" w:rsidRPr="00F205CD" w:rsidTr="007A40A6"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  <w:tc>
          <w:tcPr>
            <w:tcW w:w="547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Что необходимо сделать с пробиркой для взятия проб, прежде чем можно взять репрезентативную пробу газовой фазы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A4637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47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344C4F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A</w:t>
            </w:r>
            <w:r w:rsidRPr="00F205CD">
              <w:tab/>
              <w:t>Пробирка для взятия проб должна быть прочищена газом, проб</w:t>
            </w:r>
            <w:r>
              <w:t>у которого предполагается взять</w:t>
            </w:r>
          </w:p>
          <w:p w:rsidR="00B3186B" w:rsidRPr="00344C4F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B</w:t>
            </w:r>
            <w:r w:rsidRPr="00F205CD">
              <w:tab/>
              <w:t>Пробирка для взятия проб должна быть сначала за</w:t>
            </w:r>
            <w:r>
              <w:t>полнена жидким продуктом</w:t>
            </w:r>
          </w:p>
          <w:p w:rsidR="00B3186B" w:rsidRPr="00344C4F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C</w:t>
            </w:r>
            <w:r w:rsidRPr="00F205CD">
              <w:tab/>
              <w:t>Пробирка для взятия проб должна быть промыта жид</w:t>
            </w:r>
            <w:r>
              <w:t>костью</w:t>
            </w:r>
          </w:p>
          <w:p w:rsidR="00B3186B" w:rsidRPr="00344C4F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D</w:t>
            </w:r>
            <w:r w:rsidRPr="00F205CD">
              <w:tab/>
              <w:t>Пробирка для взятия проб должна быть промыта во</w:t>
            </w:r>
            <w:r>
              <w:t>дой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7A40A6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2 02</w:t>
            </w:r>
            <w:r w:rsidRPr="00F205CD">
              <w:t>.</w:t>
            </w:r>
            <w:r w:rsidRPr="00F205CD">
              <w:rPr>
                <w:lang w:val="fr-CH"/>
              </w:rPr>
              <w:t>0</w:t>
            </w:r>
            <w:r w:rsidRPr="00F205CD">
              <w:t>-0</w:t>
            </w:r>
            <w:r w:rsidRPr="00F205CD">
              <w:rPr>
                <w:lang w:val="fr-CH"/>
              </w:rPr>
              <w:t>5</w:t>
            </w:r>
          </w:p>
        </w:tc>
        <w:tc>
          <w:tcPr>
            <w:tcW w:w="54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F205CD">
              <w:t>Взятие проб во время продольной промывки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>
              <w:rPr>
                <w:lang w:val="en-US"/>
              </w:rPr>
              <w:t>C</w:t>
            </w:r>
          </w:p>
        </w:tc>
      </w:tr>
      <w:tr w:rsidR="00B3186B" w:rsidRPr="00F205CD" w:rsidTr="007A40A6"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  <w:tc>
          <w:tcPr>
            <w:tcW w:w="547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Танкер загружен № ООН 1011 БУТАН. Грузовые танки порожние и неочищенные. Их промывают методом продольной промывки. </w:t>
            </w:r>
          </w:p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Где измеряется самая высокая концентрация бутана во время промывки?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A4637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keepNext/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47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3E6B6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>
              <w:t>A</w:t>
            </w:r>
            <w:r>
              <w:tab/>
              <w:t>Наверху</w:t>
            </w:r>
            <w:proofErr w:type="gramEnd"/>
            <w:r>
              <w:t xml:space="preserve"> грузового танка</w:t>
            </w:r>
          </w:p>
          <w:p w:rsidR="00B3186B" w:rsidRPr="003E6B6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B</w:t>
            </w:r>
            <w:r w:rsidRPr="00F205CD">
              <w:tab/>
              <w:t>На</w:t>
            </w:r>
            <w:proofErr w:type="gramEnd"/>
            <w:r w:rsidRPr="00F205CD">
              <w:t xml:space="preserve"> </w:t>
            </w:r>
            <w:r>
              <w:t>середине высоты грузового танка</w:t>
            </w:r>
          </w:p>
          <w:p w:rsidR="00B3186B" w:rsidRPr="003E6B6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>
              <w:t>C</w:t>
            </w:r>
            <w:r>
              <w:tab/>
              <w:t>Внизу</w:t>
            </w:r>
            <w:proofErr w:type="gramEnd"/>
            <w:r>
              <w:t xml:space="preserve"> грузового танка</w:t>
            </w:r>
          </w:p>
          <w:p w:rsidR="00B3186B" w:rsidRPr="003E6B6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>
              <w:t>D</w:t>
            </w:r>
            <w:r>
              <w:tab/>
              <w:t>В</w:t>
            </w:r>
            <w:proofErr w:type="gramEnd"/>
            <w:r>
              <w:t xml:space="preserve"> газовом трубопроводе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2 02</w:t>
            </w:r>
            <w:r w:rsidRPr="00F205CD">
              <w:t>.</w:t>
            </w:r>
            <w:r w:rsidRPr="00F205CD">
              <w:rPr>
                <w:lang w:val="fr-CH"/>
              </w:rPr>
              <w:t>0</w:t>
            </w:r>
            <w:r w:rsidRPr="00F205CD">
              <w:t>-0</w:t>
            </w:r>
            <w:r w:rsidRPr="00F205CD">
              <w:rPr>
                <w:lang w:val="fr-CH"/>
              </w:rPr>
              <w:t>6</w:t>
            </w:r>
          </w:p>
        </w:tc>
        <w:tc>
          <w:tcPr>
            <w:tcW w:w="54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F205CD">
              <w:t>Исключен</w:t>
            </w:r>
            <w:r w:rsidRPr="00F205CD">
              <w:rPr>
                <w:lang w:val="fr-CH"/>
              </w:rPr>
              <w:t xml:space="preserve"> (2007)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</w:p>
        </w:tc>
      </w:tr>
      <w:tr w:rsidR="00B3186B" w:rsidRPr="00F205CD" w:rsidTr="007A40A6"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7A40A6">
            <w:pPr>
              <w:pageBreakBefore/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lastRenderedPageBreak/>
              <w:t>23</w:t>
            </w:r>
            <w:r w:rsidRPr="00F205CD">
              <w:rPr>
                <w:lang w:val="fr-CH"/>
              </w:rPr>
              <w:t>2 02</w:t>
            </w:r>
            <w:r w:rsidRPr="00F205CD">
              <w:t>.</w:t>
            </w:r>
            <w:r w:rsidRPr="00F205CD">
              <w:rPr>
                <w:lang w:val="fr-CH"/>
              </w:rPr>
              <w:t>0</w:t>
            </w:r>
            <w:r w:rsidRPr="00F205CD">
              <w:t>-0</w:t>
            </w:r>
            <w:r w:rsidRPr="00F205CD">
              <w:rPr>
                <w:lang w:val="fr-CH"/>
              </w:rPr>
              <w:t>7</w:t>
            </w:r>
          </w:p>
        </w:tc>
        <w:tc>
          <w:tcPr>
            <w:tcW w:w="54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F8504C">
              <w:t>7.2.4.1.1, хранение</w:t>
            </w:r>
            <w:r w:rsidRPr="00F205CD">
              <w:t xml:space="preserve"> проб в пробирках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A</w:t>
            </w:r>
          </w:p>
        </w:tc>
      </w:tr>
      <w:tr w:rsidR="00B3186B" w:rsidRPr="00F205CD" w:rsidTr="007A40A6"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4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F205CD">
              <w:t>Где необходимо хранить пробирку, использованную для взятия пробы жидкости?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47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3E6B6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A</w:t>
            </w:r>
            <w:r w:rsidRPr="00F205CD">
              <w:tab/>
              <w:t>В</w:t>
            </w:r>
            <w:proofErr w:type="gramEnd"/>
            <w:r w:rsidRPr="00F205CD">
              <w:t xml:space="preserve"> защищенном месте на палубе в грузовом простран</w:t>
            </w:r>
            <w:r>
              <w:t>стве</w:t>
            </w:r>
          </w:p>
          <w:p w:rsidR="00B3186B" w:rsidRPr="003E6B6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B</w:t>
            </w:r>
            <w:r w:rsidRPr="00F205CD">
              <w:tab/>
              <w:t>В</w:t>
            </w:r>
            <w:proofErr w:type="gramEnd"/>
            <w:r w:rsidRPr="00F205CD">
              <w:t xml:space="preserve"> прохладном м</w:t>
            </w:r>
            <w:r>
              <w:t>есте вне грузового пространства</w:t>
            </w:r>
          </w:p>
          <w:p w:rsidR="00B3186B" w:rsidRPr="003E6B6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>
              <w:t>C</w:t>
            </w:r>
            <w:r>
              <w:tab/>
              <w:t>В</w:t>
            </w:r>
            <w:proofErr w:type="gramEnd"/>
            <w:r>
              <w:t xml:space="preserve"> коффердаме</w:t>
            </w:r>
          </w:p>
          <w:p w:rsidR="00B3186B" w:rsidRPr="003E6B6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>
              <w:t>D</w:t>
            </w:r>
            <w:r>
              <w:tab/>
              <w:t>В</w:t>
            </w:r>
            <w:proofErr w:type="gramEnd"/>
            <w:r>
              <w:t xml:space="preserve"> рулевой рубке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2 02</w:t>
            </w:r>
            <w:r w:rsidRPr="00F205CD">
              <w:t>.</w:t>
            </w:r>
            <w:r w:rsidRPr="00F205CD">
              <w:rPr>
                <w:lang w:val="fr-CH"/>
              </w:rPr>
              <w:t>0</w:t>
            </w:r>
            <w:r w:rsidRPr="00F205CD">
              <w:t>-0</w:t>
            </w:r>
            <w:r w:rsidRPr="00F205CD">
              <w:rPr>
                <w:lang w:val="fr-CH"/>
              </w:rPr>
              <w:t>8</w:t>
            </w:r>
          </w:p>
        </w:tc>
        <w:tc>
          <w:tcPr>
            <w:tcW w:w="54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F205CD">
              <w:t>Продувка грузовых танков с помощью азота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F205CD">
              <w:rPr>
                <w:lang w:val="fr-FR"/>
              </w:rPr>
              <w:t>C</w:t>
            </w:r>
          </w:p>
        </w:tc>
      </w:tr>
      <w:tr w:rsidR="00B3186B" w:rsidRPr="00F205CD" w:rsidTr="007A40A6"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4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Почему необходимо регулярно замерять концентрацию газа во время продувки грузовых танков с помощью азота?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47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3E6B6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A</w:t>
            </w:r>
            <w:r w:rsidRPr="00F205CD">
              <w:tab/>
              <w:t>Чтобы</w:t>
            </w:r>
            <w:proofErr w:type="gramEnd"/>
            <w:r w:rsidRPr="00F205CD">
              <w:t xml:space="preserve"> иметь возможность проверить, действительно ли подает</w:t>
            </w:r>
            <w:r>
              <w:t>ся азот с берегового сооружения</w:t>
            </w:r>
          </w:p>
          <w:p w:rsidR="00B3186B" w:rsidRPr="003E6B6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B</w:t>
            </w:r>
            <w:r w:rsidRPr="00F205CD">
              <w:tab/>
              <w:t>Чтобы</w:t>
            </w:r>
            <w:proofErr w:type="gramEnd"/>
            <w:r w:rsidRPr="00F205CD">
              <w:t xml:space="preserve"> иметь возможность проверить содержание кис</w:t>
            </w:r>
            <w:r>
              <w:t>лорода в азоте</w:t>
            </w:r>
          </w:p>
          <w:p w:rsidR="00B3186B" w:rsidRPr="003E6B6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C</w:t>
            </w:r>
            <w:r w:rsidRPr="00F205CD">
              <w:tab/>
              <w:t>Чтобы</w:t>
            </w:r>
            <w:proofErr w:type="gramEnd"/>
            <w:r w:rsidRPr="00F205CD">
              <w:t xml:space="preserve"> иметь возможность следить за процессом про</w:t>
            </w:r>
            <w:r>
              <w:t>мывки</w:t>
            </w:r>
          </w:p>
          <w:p w:rsidR="00B3186B" w:rsidRPr="003E6B6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D</w:t>
            </w:r>
            <w:r w:rsidRPr="00F205CD">
              <w:tab/>
              <w:t>Чтобы</w:t>
            </w:r>
            <w:proofErr w:type="gramEnd"/>
            <w:r w:rsidRPr="00F205CD">
              <w:t xml:space="preserve"> иметь возможность выяснить, с какого момента необхо</w:t>
            </w:r>
            <w:r>
              <w:t>димо отвести смесь для сжигания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2 02</w:t>
            </w:r>
            <w:r w:rsidRPr="00F205CD">
              <w:t>.</w:t>
            </w:r>
            <w:r w:rsidRPr="00F205CD">
              <w:rPr>
                <w:lang w:val="fr-CH"/>
              </w:rPr>
              <w:t>0</w:t>
            </w:r>
            <w:r w:rsidRPr="00F205CD">
              <w:t>-0</w:t>
            </w:r>
            <w:r w:rsidRPr="00F205CD">
              <w:rPr>
                <w:lang w:val="fr-CH"/>
              </w:rPr>
              <w:t>9</w:t>
            </w:r>
          </w:p>
        </w:tc>
        <w:tc>
          <w:tcPr>
            <w:tcW w:w="54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Исключен</w:t>
            </w:r>
            <w:r w:rsidRPr="00F205CD">
              <w:rPr>
                <w:lang w:val="fr-CH"/>
              </w:rPr>
              <w:t xml:space="preserve"> (2007)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</w:p>
        </w:tc>
      </w:tr>
      <w:tr w:rsidR="00B3186B" w:rsidRPr="00F205CD" w:rsidTr="007A40A6"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7A40A6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CH"/>
              </w:rPr>
            </w:pPr>
            <w:r w:rsidRPr="00F205CD">
              <w:t>23</w:t>
            </w:r>
            <w:r w:rsidRPr="00F205CD">
              <w:rPr>
                <w:lang w:val="fr-CH"/>
              </w:rPr>
              <w:t>2 02</w:t>
            </w:r>
            <w:r w:rsidRPr="00F205CD">
              <w:t>.</w:t>
            </w:r>
            <w:r w:rsidRPr="00F205CD">
              <w:rPr>
                <w:lang w:val="fr-CH"/>
              </w:rPr>
              <w:t>0</w:t>
            </w:r>
            <w:r w:rsidRPr="00F205CD">
              <w:t>-</w:t>
            </w:r>
            <w:r w:rsidRPr="00F205CD">
              <w:rPr>
                <w:lang w:val="fr-CH"/>
              </w:rPr>
              <w:t>10</w:t>
            </w:r>
          </w:p>
        </w:tc>
        <w:tc>
          <w:tcPr>
            <w:tcW w:w="54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F205CD">
              <w:t>Взятие проб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B</w:t>
            </w:r>
          </w:p>
        </w:tc>
      </w:tr>
      <w:tr w:rsidR="00B3186B" w:rsidRPr="00F205CD" w:rsidTr="007A40A6"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  <w:tc>
          <w:tcPr>
            <w:tcW w:w="547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091B18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После загрузки № ООН 1077 ПРОПИЛЕН берется проба жидкости на высоте, соответствующей 50% степени наполнения. </w:t>
            </w:r>
          </w:p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Почему?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222746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47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3E6B6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A</w:t>
            </w:r>
            <w:r>
              <w:tab/>
              <w:t>Никакой причины для этого нет</w:t>
            </w:r>
          </w:p>
          <w:p w:rsidR="00B3186B" w:rsidRPr="003E6B6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B</w:t>
            </w:r>
            <w:r w:rsidRPr="00F205CD">
              <w:tab/>
              <w:t>Чтобы</w:t>
            </w:r>
            <w:proofErr w:type="gramEnd"/>
            <w:r w:rsidRPr="00F205CD">
              <w:t xml:space="preserve"> иметь возможность проверить качество гру</w:t>
            </w:r>
            <w:r>
              <w:t>за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c>
          <w:tcPr>
            <w:tcW w:w="1367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477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C</w:t>
            </w:r>
            <w:r w:rsidRPr="00F205CD">
              <w:tab/>
              <w:t>Чтобы</w:t>
            </w:r>
            <w:proofErr w:type="gramEnd"/>
            <w:r w:rsidRPr="00F205CD">
              <w:t xml:space="preserve"> иметь возможность проверить температуру жидкости</w:t>
            </w:r>
          </w:p>
          <w:p w:rsidR="00B3186B" w:rsidRPr="003E6B6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D</w:t>
            </w:r>
            <w:r w:rsidRPr="00F205CD">
              <w:tab/>
              <w:t>Чтобы</w:t>
            </w:r>
            <w:proofErr w:type="gramEnd"/>
            <w:r w:rsidRPr="00F205CD">
              <w:t xml:space="preserve"> иметь возможность проверить, действительно ли подается</w:t>
            </w:r>
            <w:r>
              <w:t xml:space="preserve"> пропан с берегового сооружения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</w:tbl>
    <w:p w:rsidR="00B3186B" w:rsidRDefault="00B3186B" w:rsidP="00B3186B">
      <w:pPr>
        <w:tabs>
          <w:tab w:val="left" w:pos="567"/>
          <w:tab w:val="left" w:pos="1134"/>
          <w:tab w:val="left" w:pos="1701"/>
          <w:tab w:val="left" w:pos="2268"/>
          <w:tab w:val="left" w:pos="6237"/>
        </w:tabs>
        <w:spacing w:line="240" w:lineRule="auto"/>
        <w:rPr>
          <w:sz w:val="24"/>
        </w:rPr>
      </w:pPr>
      <w:r>
        <w:rPr>
          <w:sz w:val="24"/>
        </w:rPr>
        <w:br w:type="page"/>
      </w:r>
    </w:p>
    <w:tbl>
      <w:tblPr>
        <w:tblW w:w="8505" w:type="dxa"/>
        <w:tblInd w:w="113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5"/>
        <w:gridCol w:w="5772"/>
        <w:gridCol w:w="1498"/>
      </w:tblGrid>
      <w:tr w:rsidR="00B3186B" w:rsidRPr="001E3D31" w:rsidTr="007A40A6">
        <w:trPr>
          <w:tblHeader/>
        </w:trPr>
        <w:tc>
          <w:tcPr>
            <w:tcW w:w="8505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7D0194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6237"/>
                <w:tab w:val="left" w:pos="8505"/>
              </w:tabs>
              <w:spacing w:before="120" w:after="120" w:line="240" w:lineRule="auto"/>
              <w:rPr>
                <w:b/>
                <w:sz w:val="28"/>
                <w:szCs w:val="28"/>
              </w:rPr>
            </w:pPr>
            <w:r w:rsidRPr="007D0194">
              <w:rPr>
                <w:b/>
                <w:sz w:val="28"/>
                <w:szCs w:val="28"/>
              </w:rPr>
              <w:lastRenderedPageBreak/>
              <w:t>Практика</w:t>
            </w:r>
          </w:p>
          <w:p w:rsidR="00B3186B" w:rsidRPr="001E3D31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6237"/>
                <w:tab w:val="left" w:pos="8505"/>
              </w:tabs>
              <w:spacing w:before="120" w:after="120" w:line="240" w:lineRule="auto"/>
              <w:rPr>
                <w:sz w:val="22"/>
              </w:rPr>
            </w:pPr>
            <w:r w:rsidRPr="004307D4">
              <w:rPr>
                <w:b/>
              </w:rPr>
              <w:t>Целевая тема 3: Взрывоопасность</w:t>
            </w:r>
          </w:p>
        </w:tc>
      </w:tr>
      <w:tr w:rsidR="00B3186B" w:rsidRPr="007D0194" w:rsidTr="007A40A6">
        <w:trPr>
          <w:tblHeader/>
        </w:trPr>
        <w:tc>
          <w:tcPr>
            <w:tcW w:w="123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3186B" w:rsidRPr="007D0194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7D0194">
              <w:rPr>
                <w:i/>
                <w:sz w:val="16"/>
              </w:rPr>
              <w:t>Номер</w:t>
            </w:r>
          </w:p>
        </w:tc>
        <w:tc>
          <w:tcPr>
            <w:tcW w:w="57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3186B" w:rsidRPr="007D0194" w:rsidRDefault="00B3186B" w:rsidP="00694087">
            <w:pPr>
              <w:tabs>
                <w:tab w:val="left" w:pos="832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7D0194">
              <w:rPr>
                <w:i/>
                <w:sz w:val="16"/>
              </w:rPr>
              <w:t>Источник</w:t>
            </w:r>
          </w:p>
        </w:tc>
        <w:tc>
          <w:tcPr>
            <w:tcW w:w="149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3186B" w:rsidRPr="007D0194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7D0194">
              <w:rPr>
                <w:i/>
                <w:sz w:val="16"/>
              </w:rPr>
              <w:t>Правильный ответ</w:t>
            </w:r>
          </w:p>
        </w:tc>
      </w:tr>
      <w:tr w:rsidR="00B3186B" w:rsidRPr="00F205CD" w:rsidTr="007A40A6">
        <w:tc>
          <w:tcPr>
            <w:tcW w:w="123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23</w:t>
            </w:r>
            <w:r w:rsidRPr="00F205CD">
              <w:rPr>
                <w:lang w:val="fr-CH"/>
              </w:rPr>
              <w:t>2 03</w:t>
            </w:r>
            <w:r w:rsidRPr="00F205CD">
              <w:t>.</w:t>
            </w:r>
            <w:r w:rsidRPr="00F205CD">
              <w:rPr>
                <w:lang w:val="fr-CH"/>
              </w:rPr>
              <w:t>0</w:t>
            </w:r>
            <w:r w:rsidRPr="00F205CD">
              <w:t>-0</w:t>
            </w:r>
            <w:r w:rsidRPr="00F205CD">
              <w:rPr>
                <w:lang w:val="fr-CH"/>
              </w:rPr>
              <w:t>1</w:t>
            </w:r>
          </w:p>
        </w:tc>
        <w:tc>
          <w:tcPr>
            <w:tcW w:w="5772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F205CD">
              <w:t>Определение пределов взрываемости</w:t>
            </w:r>
          </w:p>
        </w:tc>
        <w:tc>
          <w:tcPr>
            <w:tcW w:w="149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F205CD">
              <w:rPr>
                <w:lang w:val="fr-FR"/>
              </w:rPr>
              <w:t>A</w:t>
            </w:r>
          </w:p>
        </w:tc>
      </w:tr>
      <w:tr w:rsidR="00B3186B" w:rsidRPr="00F205CD" w:rsidTr="007A40A6">
        <w:tc>
          <w:tcPr>
            <w:tcW w:w="123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  <w:tc>
          <w:tcPr>
            <w:tcW w:w="577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Концентрация газа в смеси, состоящей из воспламеняющегося газа и воздуха, меньше нижнего предела взрываемости. </w:t>
            </w:r>
          </w:p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Что может произойти с этой смесью?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E835B7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A</w:t>
            </w:r>
            <w:r>
              <w:tab/>
              <w:t>Ее нельзя зажечь</w:t>
            </w:r>
            <w:r w:rsidRPr="00F205CD">
              <w:t xml:space="preserve"> </w:t>
            </w:r>
          </w:p>
          <w:p w:rsidR="00B3186B" w:rsidRPr="003E6B6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B</w:t>
            </w:r>
            <w:r w:rsidRPr="00F205CD">
              <w:tab/>
              <w:t xml:space="preserve">Она может </w:t>
            </w:r>
            <w:r>
              <w:t>гореть, но не может взорваться</w:t>
            </w:r>
          </w:p>
          <w:p w:rsidR="00B3186B" w:rsidRPr="003E6B6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C</w:t>
            </w:r>
            <w:r w:rsidRPr="00F205CD">
              <w:tab/>
              <w:t>Она может</w:t>
            </w:r>
            <w:r>
              <w:t xml:space="preserve"> взорваться, но не может гореть</w:t>
            </w:r>
          </w:p>
          <w:p w:rsidR="00B3186B" w:rsidRPr="003E6B63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D</w:t>
            </w:r>
            <w:r w:rsidRPr="00F205CD">
              <w:tab/>
              <w:t>Она может гореть и взорват</w:t>
            </w:r>
            <w:r>
              <w:t>ься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232 03.0-02</w:t>
            </w:r>
          </w:p>
        </w:tc>
        <w:tc>
          <w:tcPr>
            <w:tcW w:w="5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F205CD">
              <w:t xml:space="preserve">Определение пределов взрываемости 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F205CD">
              <w:rPr>
                <w:lang w:val="fr-FR"/>
              </w:rPr>
              <w:t>C</w:t>
            </w:r>
          </w:p>
        </w:tc>
      </w:tr>
      <w:tr w:rsidR="00B3186B" w:rsidRPr="00F205CD" w:rsidTr="007A40A6"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F205CD">
              <w:t xml:space="preserve">Концентрация газа в смеси, состоящей из воспламеняющегося газа и воздуха, больше нижнего предела взрываемости. </w:t>
            </w:r>
          </w:p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F205CD">
              <w:t>Что может произойти с этой смесью?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AF54D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A</w:t>
            </w:r>
            <w:r w:rsidRPr="00F205CD">
              <w:tab/>
              <w:t>Ее нельзя</w:t>
            </w:r>
            <w:r>
              <w:t xml:space="preserve"> подвергнуть конденсации</w:t>
            </w:r>
          </w:p>
          <w:p w:rsidR="00B3186B" w:rsidRPr="00AF54D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B</w:t>
            </w:r>
            <w:r w:rsidRPr="00F205CD">
              <w:tab/>
              <w:t>О</w:t>
            </w:r>
            <w:r>
              <w:t>на не может рассеяться</w:t>
            </w:r>
          </w:p>
          <w:p w:rsidR="00B3186B" w:rsidRPr="00AF54D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C</w:t>
            </w:r>
            <w:r w:rsidRPr="00F205CD">
              <w:tab/>
              <w:t>В результате</w:t>
            </w:r>
            <w:proofErr w:type="gramEnd"/>
            <w:r w:rsidRPr="00F205CD">
              <w:t xml:space="preserve"> подвода воздуха она может образовать взры</w:t>
            </w:r>
            <w:r>
              <w:t>воопасную смесь</w:t>
            </w:r>
          </w:p>
          <w:p w:rsidR="00B3186B" w:rsidRPr="00AF54D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  <w:rPr>
                <w:lang w:val="en-US"/>
              </w:rPr>
            </w:pPr>
            <w:r>
              <w:t>D</w:t>
            </w:r>
            <w:r>
              <w:tab/>
              <w:t>Она может взорваться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232 03.0-03</w:t>
            </w:r>
          </w:p>
        </w:tc>
        <w:tc>
          <w:tcPr>
            <w:tcW w:w="5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F205CD">
              <w:t xml:space="preserve">Определение пределов взрываемости 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F205CD">
              <w:rPr>
                <w:lang w:val="fr-FR"/>
              </w:rPr>
              <w:t>D</w:t>
            </w:r>
          </w:p>
        </w:tc>
      </w:tr>
      <w:tr w:rsidR="00B3186B" w:rsidRPr="00F205CD" w:rsidTr="007A40A6"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Газовая смесь состоит из 6% по объему пропана, 4% по объему кислорода и 90% по объему азота. 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Какой считается эта смесь с точки зрения взрывоопасности?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</w:tr>
      <w:tr w:rsidR="00B3186B" w:rsidRPr="00F205CD" w:rsidTr="007A40A6"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AF54D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A</w:t>
            </w:r>
            <w:r w:rsidRPr="00F205CD">
              <w:tab/>
              <w:t>Ненадежной, поскольку концентрация пропана боль</w:t>
            </w:r>
            <w:r>
              <w:t>ше нижнего предела взрываемости</w:t>
            </w:r>
          </w:p>
          <w:p w:rsidR="00B3186B" w:rsidRPr="00AF54D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B</w:t>
            </w:r>
            <w:r w:rsidRPr="00F205CD">
              <w:tab/>
              <w:t>Ненадежна, поскольку концентрация пропана больш</w:t>
            </w:r>
            <w:r>
              <w:t>е верхнего предела взрываемости</w:t>
            </w:r>
          </w:p>
          <w:p w:rsidR="00B3186B" w:rsidRPr="00AF54D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C</w:t>
            </w:r>
            <w:r w:rsidRPr="00F205CD">
              <w:tab/>
              <w:t>Надежна, поскольку концентрация пропана меньше ниж</w:t>
            </w:r>
            <w:r>
              <w:t>него предела взрываемости</w:t>
            </w:r>
          </w:p>
          <w:p w:rsidR="00B3186B" w:rsidRPr="00AF54D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D</w:t>
            </w:r>
            <w:r w:rsidRPr="00F205CD">
              <w:tab/>
              <w:t>Надежна, поскольку концентрация кислорода слишком слаба, что</w:t>
            </w:r>
            <w:r>
              <w:t>бы можно было поджечь эту смесь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keepNext/>
              <w:keepLines/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2 03</w:t>
            </w:r>
            <w:r w:rsidRPr="00F205CD">
              <w:t>.</w:t>
            </w:r>
            <w:r w:rsidRPr="00F205CD">
              <w:rPr>
                <w:lang w:val="fr-CH"/>
              </w:rPr>
              <w:t>0</w:t>
            </w:r>
            <w:r w:rsidRPr="00F205CD">
              <w:t>-0</w:t>
            </w:r>
            <w:r w:rsidRPr="00F205CD">
              <w:rPr>
                <w:lang w:val="fr-CH"/>
              </w:rPr>
              <w:t>4</w:t>
            </w:r>
          </w:p>
        </w:tc>
        <w:tc>
          <w:tcPr>
            <w:tcW w:w="5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keepNext/>
              <w:keepLines/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both"/>
            </w:pPr>
            <w:r w:rsidRPr="00F205CD">
              <w:t>Определение пределов взрываемости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keepNext/>
              <w:keepLines/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D</w:t>
            </w:r>
          </w:p>
        </w:tc>
      </w:tr>
      <w:tr w:rsidR="00B3186B" w:rsidRPr="00F205CD" w:rsidTr="007A40A6">
        <w:tc>
          <w:tcPr>
            <w:tcW w:w="123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keepNext/>
              <w:keepLines/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  <w:tc>
          <w:tcPr>
            <w:tcW w:w="577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Default="00B3186B" w:rsidP="00694087">
            <w:pPr>
              <w:keepNext/>
              <w:keepLines/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Грузовой танк содержит </w:t>
            </w:r>
            <w:r>
              <w:t>100</w:t>
            </w:r>
            <w:r w:rsidRPr="00F205CD">
              <w:t xml:space="preserve">% по объему азота. </w:t>
            </w:r>
          </w:p>
          <w:p w:rsidR="00B3186B" w:rsidRPr="00F205CD" w:rsidRDefault="00B3186B" w:rsidP="00694087">
            <w:pPr>
              <w:keepNext/>
              <w:keepLines/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Что образуется в этом грузовом танке в случае загрузки в него изобутана?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E835B7" w:rsidRDefault="00B3186B" w:rsidP="00694087">
            <w:pPr>
              <w:keepNext/>
              <w:keepLines/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</w:tr>
      <w:tr w:rsidR="00B3186B" w:rsidRPr="00F205CD" w:rsidTr="007A40A6"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AF54D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A</w:t>
            </w:r>
            <w:r w:rsidRPr="00F205CD">
              <w:tab/>
              <w:t>Воспламеняющаяся с</w:t>
            </w:r>
            <w:r>
              <w:t>месь, которая может взорваться</w:t>
            </w:r>
          </w:p>
          <w:p w:rsidR="00B3186B" w:rsidRPr="00AF54D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B</w:t>
            </w:r>
            <w:r w:rsidRPr="00F205CD">
              <w:tab/>
              <w:t>Взрывоопасная смесь, поскольку содержание кислоро</w:t>
            </w:r>
            <w:r>
              <w:t>да достаточно большое</w:t>
            </w:r>
          </w:p>
          <w:p w:rsidR="00B3186B" w:rsidRPr="00AF54D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C</w:t>
            </w:r>
            <w:r>
              <w:tab/>
              <w:t>Взрывоопасная смесь</w:t>
            </w:r>
          </w:p>
          <w:p w:rsidR="00B3186B" w:rsidRPr="00AF54D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D</w:t>
            </w:r>
            <w:r w:rsidRPr="00F205CD">
              <w:tab/>
            </w:r>
            <w:r>
              <w:t>Не</w:t>
            </w:r>
            <w:proofErr w:type="gramEnd"/>
            <w:r>
              <w:t xml:space="preserve"> взрывоопасная смесь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lastRenderedPageBreak/>
              <w:t>23</w:t>
            </w:r>
            <w:r w:rsidRPr="00F205CD">
              <w:rPr>
                <w:lang w:val="fr-CH"/>
              </w:rPr>
              <w:t>2 03</w:t>
            </w:r>
            <w:r w:rsidRPr="00F205CD">
              <w:t>.</w:t>
            </w:r>
            <w:r w:rsidRPr="00F205CD">
              <w:rPr>
                <w:lang w:val="fr-CH"/>
              </w:rPr>
              <w:t>0</w:t>
            </w:r>
            <w:r w:rsidRPr="00F205CD">
              <w:t>-0</w:t>
            </w:r>
            <w:r w:rsidRPr="00F205CD">
              <w:rPr>
                <w:lang w:val="fr-CH"/>
              </w:rPr>
              <w:t>5</w:t>
            </w:r>
          </w:p>
        </w:tc>
        <w:tc>
          <w:tcPr>
            <w:tcW w:w="5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Определение пределов взрываемости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F205CD">
              <w:rPr>
                <w:lang w:val="fr-FR"/>
              </w:rPr>
              <w:t>A</w:t>
            </w:r>
          </w:p>
        </w:tc>
      </w:tr>
      <w:tr w:rsidR="00B3186B" w:rsidRPr="00F205CD" w:rsidTr="007A40A6">
        <w:tc>
          <w:tcPr>
            <w:tcW w:w="123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  <w:tc>
          <w:tcPr>
            <w:tcW w:w="577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Газовая смесь состоит из 10% по объему пропилена, 18% по объему кислорода и 72% по объему азота. </w:t>
            </w:r>
          </w:p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Какой вы считаете эту смесь с точки зрения взрывоопасности?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E835B7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AF54D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rPr>
                <w:lang w:val="fr-FR"/>
              </w:rPr>
              <w:t>A</w:t>
            </w:r>
            <w:r w:rsidRPr="00F205CD">
              <w:tab/>
              <w:t>Ненадежной, поскольку концентрация пропилена находится в диапазоне взрывоопасности, а концентрация кис</w:t>
            </w:r>
            <w:r>
              <w:t>лорода достаточно большая</w:t>
            </w:r>
          </w:p>
          <w:p w:rsidR="00B3186B" w:rsidRPr="00AF54D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rPr>
                <w:lang w:val="fr-FR"/>
              </w:rPr>
              <w:t>B</w:t>
            </w:r>
            <w:r w:rsidRPr="00F205CD">
              <w:tab/>
              <w:t>Ненадежной, поскольку концентрация пропилена больш</w:t>
            </w:r>
            <w:r>
              <w:t>е верхнего предела взрываемости</w:t>
            </w:r>
          </w:p>
          <w:p w:rsidR="00B3186B" w:rsidRPr="00AF54D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rPr>
                <w:lang w:val="fr-FR"/>
              </w:rPr>
              <w:t>C</w:t>
            </w:r>
            <w:r w:rsidRPr="00F205CD">
              <w:tab/>
              <w:t xml:space="preserve">Надежной, поскольку концентрация кислорода меньше 21% по </w:t>
            </w:r>
            <w:r>
              <w:t>объему</w:t>
            </w:r>
          </w:p>
          <w:p w:rsidR="00B3186B" w:rsidRPr="00AF54D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rPr>
                <w:lang w:val="fr-FR"/>
              </w:rPr>
              <w:t>D</w:t>
            </w:r>
            <w:r w:rsidRPr="00F205CD">
              <w:tab/>
              <w:t>Надежной, поскольку концентрация пропилена мень</w:t>
            </w:r>
            <w:r>
              <w:t>ше нижнего предела взрываемости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  <w:jc w:val="center"/>
            </w:pPr>
          </w:p>
        </w:tc>
      </w:tr>
      <w:tr w:rsidR="00B3186B" w:rsidRPr="00F205CD" w:rsidTr="007A40A6"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2 03</w:t>
            </w:r>
            <w:r w:rsidRPr="00F205CD">
              <w:t>.</w:t>
            </w:r>
            <w:r w:rsidRPr="00F205CD">
              <w:rPr>
                <w:lang w:val="fr-CH"/>
              </w:rPr>
              <w:t>0</w:t>
            </w:r>
            <w:r w:rsidRPr="00F205CD">
              <w:t>-0</w:t>
            </w:r>
            <w:r w:rsidRPr="00F205CD">
              <w:rPr>
                <w:lang w:val="fr-CH"/>
              </w:rPr>
              <w:t>6</w:t>
            </w:r>
          </w:p>
        </w:tc>
        <w:tc>
          <w:tcPr>
            <w:tcW w:w="5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</w:pPr>
            <w:r w:rsidRPr="00F205CD">
              <w:t>Критический уровень разбавления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B</w:t>
            </w:r>
          </w:p>
        </w:tc>
      </w:tr>
      <w:tr w:rsidR="00B3186B" w:rsidRPr="00F205CD" w:rsidTr="007A40A6"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</w:p>
        </w:tc>
        <w:tc>
          <w:tcPr>
            <w:tcW w:w="5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В грузовом танке находится газовая смесь в составе 5% по объему пропана, 5% по объему кислорода и 90% по объему азота. 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Можно</w:t>
            </w:r>
            <w:r w:rsidRPr="00E835B7">
              <w:t xml:space="preserve"> </w:t>
            </w:r>
            <w:r w:rsidRPr="00F205CD">
              <w:t>ли прочистить этот грузовой танк воздухом</w:t>
            </w:r>
            <w:r w:rsidRPr="00E835B7">
              <w:t>?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  <w:jc w:val="center"/>
            </w:pPr>
          </w:p>
        </w:tc>
      </w:tr>
      <w:tr w:rsidR="00B3186B" w:rsidRPr="00F205CD" w:rsidTr="007A40A6"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</w:p>
        </w:tc>
        <w:tc>
          <w:tcPr>
            <w:tcW w:w="5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AF54D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A</w:t>
            </w:r>
            <w:r w:rsidRPr="00F205CD">
              <w:tab/>
            </w:r>
            <w:ins w:id="64" w:author="Larisa Maykovskaya" w:date="2018-11-06T12:06:00Z">
              <w:r w:rsidR="00E44C0C">
                <w:t>Да</w:t>
              </w:r>
            </w:ins>
            <w:proofErr w:type="gramEnd"/>
            <w:del w:id="65" w:author="Larisa Maykovskaya" w:date="2018-11-06T12:06:00Z">
              <w:r w:rsidR="00E44C0C" w:rsidDel="00E44C0C">
                <w:delText>Нет</w:delText>
              </w:r>
            </w:del>
            <w:r w:rsidRPr="00F205CD">
              <w:t xml:space="preserve">, поскольку концентрация пропана находится </w:t>
            </w:r>
            <w:ins w:id="66" w:author="Larisa Maykovskaya" w:date="2018-11-06T12:07:00Z">
              <w:r w:rsidR="00E44C0C">
                <w:t xml:space="preserve">за пределами </w:t>
              </w:r>
            </w:ins>
            <w:del w:id="67" w:author="Larisa Maykovskaya" w:date="2018-11-06T12:07:00Z">
              <w:r w:rsidR="00E44C0C" w:rsidDel="00E44C0C">
                <w:delText xml:space="preserve">в пределах </w:delText>
              </w:r>
            </w:del>
            <w:r>
              <w:t>диапазона взрывоопасности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B</w:t>
            </w:r>
            <w:r w:rsidRPr="00F205CD">
              <w:tab/>
              <w:t>Нет</w:t>
            </w:r>
            <w:proofErr w:type="gramEnd"/>
            <w:r w:rsidRPr="00F205CD">
              <w:t>, поскольку концентрация кислорода повышается и</w:t>
            </w:r>
            <w:r>
              <w:t xml:space="preserve"> смесь становится взрывоопасной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  <w:jc w:val="center"/>
            </w:pPr>
          </w:p>
        </w:tc>
      </w:tr>
      <w:tr w:rsidR="00B3186B" w:rsidRPr="00F205CD" w:rsidTr="007A40A6"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7A40A6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AF54D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C</w:t>
            </w:r>
            <w:r w:rsidRPr="00F205CD">
              <w:tab/>
              <w:t>Да</w:t>
            </w:r>
            <w:proofErr w:type="gramEnd"/>
            <w:r w:rsidRPr="00F205CD">
              <w:t>, поскольку содержание кислорода в груз</w:t>
            </w:r>
            <w:r>
              <w:t>овом танке меньше 10% по объему</w:t>
            </w:r>
          </w:p>
          <w:p w:rsidR="00B3186B" w:rsidRPr="00AF54D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D</w:t>
            </w:r>
            <w:r w:rsidRPr="00F205CD">
              <w:tab/>
              <w:t>Да</w:t>
            </w:r>
            <w:proofErr w:type="gramEnd"/>
            <w:r w:rsidRPr="00F205CD">
              <w:t>, поскольку в грузовом танке находится достаточно азота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  <w:jc w:val="center"/>
            </w:pPr>
          </w:p>
        </w:tc>
      </w:tr>
      <w:tr w:rsidR="00B3186B" w:rsidRPr="00F205CD" w:rsidTr="007A40A6"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keepNext/>
              <w:keepLines/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2 03</w:t>
            </w:r>
            <w:r w:rsidRPr="00F205CD">
              <w:t>.</w:t>
            </w:r>
            <w:r w:rsidRPr="00F205CD">
              <w:rPr>
                <w:lang w:val="fr-CH"/>
              </w:rPr>
              <w:t>0</w:t>
            </w:r>
            <w:r w:rsidRPr="00F205CD">
              <w:t>-0</w:t>
            </w:r>
            <w:r w:rsidRPr="00F205CD">
              <w:rPr>
                <w:lang w:val="fr-CH"/>
              </w:rPr>
              <w:t>7</w:t>
            </w:r>
          </w:p>
        </w:tc>
        <w:tc>
          <w:tcPr>
            <w:tcW w:w="5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keepNext/>
              <w:keepLines/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</w:pPr>
            <w:r w:rsidRPr="00F205CD">
              <w:t>Критический уровень разбавления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keepNext/>
              <w:keepLines/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C</w:t>
            </w:r>
          </w:p>
        </w:tc>
      </w:tr>
      <w:tr w:rsidR="00B3186B" w:rsidRPr="00C9648B" w:rsidTr="007A40A6"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C9648B" w:rsidRDefault="00B3186B" w:rsidP="00694087">
            <w:pPr>
              <w:keepNext/>
              <w:keepLines/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  <w:rPr>
                <w:sz w:val="16"/>
                <w:szCs w:val="16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326117">
              <w:t xml:space="preserve">В грузовом танке находится газовая смесь в составе азота, кислорода и n-бутана. На кислород приходится 3% объема, </w:t>
            </w:r>
            <w:r w:rsidR="007A40A6">
              <w:br/>
            </w:r>
            <w:r w:rsidRPr="00326117">
              <w:t>на n-бутан − менее 2% объема</w:t>
            </w:r>
            <w:r w:rsidRPr="00F205CD">
              <w:t xml:space="preserve">. </w:t>
            </w:r>
          </w:p>
          <w:p w:rsidR="00B3186B" w:rsidRPr="00C9648B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rPr>
                <w:sz w:val="16"/>
                <w:szCs w:val="16"/>
              </w:rPr>
            </w:pPr>
            <w:r w:rsidRPr="00F205CD">
              <w:t>Можно ли прочистить этот грузовой танк воздухом?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C9648B" w:rsidRDefault="00B3186B" w:rsidP="00694087">
            <w:pPr>
              <w:keepNext/>
              <w:keepLines/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  <w:jc w:val="center"/>
              <w:rPr>
                <w:sz w:val="16"/>
                <w:szCs w:val="16"/>
              </w:rPr>
            </w:pPr>
          </w:p>
        </w:tc>
      </w:tr>
      <w:tr w:rsidR="00B3186B" w:rsidRPr="00F205CD" w:rsidTr="007A40A6"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AF54D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A</w:t>
            </w:r>
            <w:r w:rsidRPr="00F205CD">
              <w:tab/>
              <w:t>Нет</w:t>
            </w:r>
            <w:proofErr w:type="gramEnd"/>
            <w:r w:rsidRPr="00F205CD">
              <w:t>, поскольку концентрация бутана находится в преде</w:t>
            </w:r>
            <w:r>
              <w:t>лах диапазона взрывоопасности</w:t>
            </w:r>
          </w:p>
          <w:p w:rsidR="00B3186B" w:rsidRPr="00AF54D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B</w:t>
            </w:r>
            <w:r w:rsidRPr="00F205CD">
              <w:tab/>
              <w:t>Нет</w:t>
            </w:r>
            <w:proofErr w:type="gramEnd"/>
            <w:r w:rsidRPr="00F205CD">
              <w:t>, поскольку в результате разбавления с помощью воздуха концентрация кислорода повышается и смесь стано</w:t>
            </w:r>
            <w:r>
              <w:t>вится взрывоопасной</w:t>
            </w:r>
          </w:p>
          <w:p w:rsidR="00B3186B" w:rsidRPr="00AF54D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C</w:t>
            </w:r>
            <w:r w:rsidRPr="00F205CD">
              <w:tab/>
              <w:t>Да</w:t>
            </w:r>
            <w:proofErr w:type="gramEnd"/>
            <w:r w:rsidRPr="00F205CD">
              <w:t>, поскольку значение концентрации бутана и кислорода настолько низки, что в случае разбавления с помощью воздуха вз</w:t>
            </w:r>
            <w:r>
              <w:t>рывоопасная смесь не образуется</w:t>
            </w:r>
          </w:p>
          <w:p w:rsidR="00B3186B" w:rsidRPr="00AF54D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D</w:t>
            </w:r>
            <w:r w:rsidRPr="00F205CD">
              <w:tab/>
              <w:t>Да</w:t>
            </w:r>
            <w:proofErr w:type="gramEnd"/>
            <w:r w:rsidRPr="00F205CD">
              <w:t>, поскольку концентрация бутана меньше нижнего пре</w:t>
            </w:r>
            <w:r>
              <w:t>дела взрываемости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  <w:jc w:val="center"/>
            </w:pPr>
          </w:p>
        </w:tc>
      </w:tr>
      <w:tr w:rsidR="00B3186B" w:rsidRPr="00F205CD" w:rsidTr="007A40A6"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7A40A6">
            <w:pPr>
              <w:pageBreakBefore/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</w:pPr>
            <w:r w:rsidRPr="00F205CD">
              <w:lastRenderedPageBreak/>
              <w:t>23</w:t>
            </w:r>
            <w:r w:rsidRPr="00F205CD">
              <w:rPr>
                <w:lang w:val="fr-CH"/>
              </w:rPr>
              <w:t>2 03</w:t>
            </w:r>
            <w:r w:rsidRPr="00F205CD">
              <w:t>.</w:t>
            </w:r>
            <w:r w:rsidRPr="00F205CD">
              <w:rPr>
                <w:lang w:val="fr-CH"/>
              </w:rPr>
              <w:t>0</w:t>
            </w:r>
            <w:r w:rsidRPr="00F205CD">
              <w:t>-0</w:t>
            </w:r>
            <w:r w:rsidRPr="00F205CD">
              <w:rPr>
                <w:lang w:val="fr-CH"/>
              </w:rPr>
              <w:t>8</w:t>
            </w:r>
          </w:p>
        </w:tc>
        <w:tc>
          <w:tcPr>
            <w:tcW w:w="5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</w:pPr>
            <w:r w:rsidRPr="00F205CD">
              <w:t>Взрывоопасность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B</w:t>
            </w:r>
          </w:p>
        </w:tc>
      </w:tr>
      <w:tr w:rsidR="00B3186B" w:rsidRPr="00C9648B" w:rsidTr="007A40A6"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C9648B" w:rsidRDefault="00B3186B" w:rsidP="00694087">
            <w:pPr>
              <w:keepNext/>
              <w:keepLines/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  <w:rPr>
                <w:sz w:val="16"/>
                <w:szCs w:val="16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F205CD">
              <w:t xml:space="preserve">Пропан в газообразном состоянии находится под давлением в закрытой системе. Через небольшую течь пропан уходит в атмосферу. </w:t>
            </w:r>
          </w:p>
          <w:p w:rsidR="00B3186B" w:rsidRPr="00C9648B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rPr>
                <w:sz w:val="16"/>
                <w:szCs w:val="16"/>
              </w:rPr>
            </w:pPr>
            <w:r w:rsidRPr="00F205CD">
              <w:t>Что произойдет с этим пропаном в газообразном состоянии?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C9648B" w:rsidRDefault="00B3186B" w:rsidP="00694087">
            <w:pPr>
              <w:keepNext/>
              <w:keepLines/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  <w:jc w:val="center"/>
              <w:rPr>
                <w:sz w:val="16"/>
                <w:szCs w:val="16"/>
              </w:rPr>
            </w:pPr>
          </w:p>
        </w:tc>
      </w:tr>
      <w:tr w:rsidR="00B3186B" w:rsidRPr="00F205CD" w:rsidTr="007A40A6"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AF54D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A</w:t>
            </w:r>
            <w:r w:rsidRPr="00F205CD">
              <w:tab/>
              <w:t>Он прои</w:t>
            </w:r>
            <w:r>
              <w:t>звольно воспламенится</w:t>
            </w:r>
          </w:p>
          <w:p w:rsidR="00B3186B" w:rsidRPr="00AF54D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B</w:t>
            </w:r>
            <w:r w:rsidRPr="00F205CD">
              <w:tab/>
              <w:t>Он смешается с воздухом</w:t>
            </w:r>
            <w:r>
              <w:t xml:space="preserve"> и образует взрывоопасную смесь</w:t>
            </w:r>
          </w:p>
          <w:p w:rsidR="00B3186B" w:rsidRPr="00AF54D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C</w:t>
            </w:r>
            <w:r w:rsidRPr="00F205CD">
              <w:tab/>
              <w:t>Будучи тяжелым газом, он останется около и</w:t>
            </w:r>
            <w:r>
              <w:t>сточника в высокой концентрации</w:t>
            </w:r>
          </w:p>
          <w:p w:rsidR="00B3186B" w:rsidRPr="00AF54D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D</w:t>
            </w:r>
            <w:r w:rsidRPr="00F205CD">
              <w:tab/>
              <w:t>Он не будет смешиваться с воздухом и п</w:t>
            </w:r>
            <w:r>
              <w:t>одниматься, не смешиваясь с ним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  <w:jc w:val="center"/>
            </w:pPr>
          </w:p>
        </w:tc>
      </w:tr>
      <w:tr w:rsidR="00B3186B" w:rsidRPr="00F205CD" w:rsidTr="007A40A6"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7A40A6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2 03</w:t>
            </w:r>
            <w:r w:rsidRPr="00F205CD">
              <w:t>.</w:t>
            </w:r>
            <w:r w:rsidRPr="00F205CD">
              <w:rPr>
                <w:lang w:val="fr-CH"/>
              </w:rPr>
              <w:t>0</w:t>
            </w:r>
            <w:r w:rsidRPr="00F205CD">
              <w:t>-0</w:t>
            </w:r>
            <w:r w:rsidRPr="00F205CD">
              <w:rPr>
                <w:lang w:val="fr-CH"/>
              </w:rPr>
              <w:t>9</w:t>
            </w:r>
          </w:p>
        </w:tc>
        <w:tc>
          <w:tcPr>
            <w:tcW w:w="5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</w:pPr>
            <w:r w:rsidRPr="00F205CD">
              <w:t>Предел взрываемости и статическое электричество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D</w:t>
            </w:r>
          </w:p>
        </w:tc>
      </w:tr>
      <w:tr w:rsidR="00B3186B" w:rsidRPr="00C9648B" w:rsidTr="007A40A6"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C9648B" w:rsidRDefault="00B3186B" w:rsidP="00694087">
            <w:pPr>
              <w:keepNext/>
              <w:keepLines/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  <w:rPr>
                <w:sz w:val="16"/>
                <w:szCs w:val="16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F205CD">
              <w:t>В помещении находится воздух и 5% по объему пропана в газообразном состоянии. В</w:t>
            </w:r>
            <w:r>
              <w:t> </w:t>
            </w:r>
            <w:r w:rsidRPr="00F205CD">
              <w:t xml:space="preserve">результате электростатического разряда образовалась искра. </w:t>
            </w:r>
          </w:p>
          <w:p w:rsidR="00B3186B" w:rsidRPr="00C9648B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rPr>
                <w:sz w:val="16"/>
                <w:szCs w:val="16"/>
              </w:rPr>
            </w:pPr>
            <w:r w:rsidRPr="00F205CD">
              <w:t>Может ли эта искра поджечь смесь пропана с воздухом?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C9648B" w:rsidRDefault="00B3186B" w:rsidP="00694087">
            <w:pPr>
              <w:keepNext/>
              <w:keepLines/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  <w:jc w:val="center"/>
              <w:rPr>
                <w:sz w:val="16"/>
                <w:szCs w:val="16"/>
              </w:rPr>
            </w:pPr>
          </w:p>
        </w:tc>
      </w:tr>
      <w:tr w:rsidR="00B3186B" w:rsidRPr="00F205CD" w:rsidTr="007A40A6">
        <w:tc>
          <w:tcPr>
            <w:tcW w:w="1235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</w:p>
        </w:tc>
        <w:tc>
          <w:tcPr>
            <w:tcW w:w="5772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AF54D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A</w:t>
            </w:r>
            <w:r w:rsidRPr="00F205CD">
              <w:tab/>
              <w:t>Нет</w:t>
            </w:r>
            <w:proofErr w:type="gramEnd"/>
            <w:r w:rsidRPr="00F205CD">
              <w:t>, поскольку воспламеняющая</w:t>
            </w:r>
            <w:r>
              <w:t xml:space="preserve"> способность искры</w:t>
            </w:r>
            <w:ins w:id="68" w:author="Larisa Maykovskaya" w:date="2018-11-06T12:08:00Z">
              <w:r w:rsidR="00E44C0C">
                <w:t xml:space="preserve">, безусловно, </w:t>
              </w:r>
            </w:ins>
            <w:r>
              <w:t>слишком мала</w:t>
            </w:r>
          </w:p>
          <w:p w:rsidR="00B3186B" w:rsidRPr="00AF54D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B</w:t>
            </w:r>
            <w:r w:rsidRPr="00F205CD">
              <w:tab/>
              <w:t>Нет</w:t>
            </w:r>
            <w:proofErr w:type="gramEnd"/>
            <w:r w:rsidRPr="00F205CD">
              <w:t>, поскольку кон</w:t>
            </w:r>
            <w:r>
              <w:t>центрация пропана слишком низка</w:t>
            </w:r>
          </w:p>
          <w:p w:rsidR="00B3186B" w:rsidRPr="00AF54D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C</w:t>
            </w:r>
            <w:r w:rsidRPr="00F205CD">
              <w:tab/>
              <w:t>Нет</w:t>
            </w:r>
            <w:proofErr w:type="gramEnd"/>
            <w:r w:rsidRPr="00F205CD">
              <w:t>, поскольку конц</w:t>
            </w:r>
            <w:r>
              <w:t>ентрация пропана слишком высока</w:t>
            </w:r>
          </w:p>
          <w:p w:rsidR="00B3186B" w:rsidRPr="00AF54D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D</w:t>
            </w:r>
            <w:r w:rsidRPr="00F205CD">
              <w:tab/>
              <w:t>Да</w:t>
            </w:r>
            <w:proofErr w:type="gramEnd"/>
            <w:r w:rsidRPr="00F205CD">
              <w:t xml:space="preserve">, поскольку </w:t>
            </w:r>
            <w:del w:id="69" w:author="Larisa Maykovskaya" w:date="2018-11-06T12:09:00Z">
              <w:r w:rsidR="00E44C0C" w:rsidDel="00E44C0C">
                <w:delText xml:space="preserve">воспламеняющая способность искры достаточна, а </w:delText>
              </w:r>
            </w:del>
            <w:r w:rsidRPr="00F205CD">
              <w:t>концентрация пропана находится в пределах</w:t>
            </w:r>
            <w:r>
              <w:t xml:space="preserve"> диапазона взрываемости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  <w:jc w:val="center"/>
            </w:pPr>
          </w:p>
        </w:tc>
      </w:tr>
    </w:tbl>
    <w:p w:rsidR="00B3186B" w:rsidRPr="00CE4715" w:rsidRDefault="00B3186B" w:rsidP="00B3186B">
      <w:pPr>
        <w:tabs>
          <w:tab w:val="left" w:pos="567"/>
          <w:tab w:val="left" w:pos="1134"/>
          <w:tab w:val="left" w:pos="1701"/>
          <w:tab w:val="left" w:pos="2268"/>
          <w:tab w:val="left" w:pos="6237"/>
        </w:tabs>
        <w:spacing w:line="240" w:lineRule="auto"/>
        <w:ind w:left="567" w:hanging="567"/>
        <w:rPr>
          <w:sz w:val="24"/>
        </w:rPr>
      </w:pPr>
      <w:r w:rsidRPr="00CE4715">
        <w:rPr>
          <w:sz w:val="24"/>
        </w:rPr>
        <w:br w:type="page"/>
      </w:r>
    </w:p>
    <w:tbl>
      <w:tblPr>
        <w:tblW w:w="8505" w:type="dxa"/>
        <w:tblInd w:w="113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5"/>
        <w:gridCol w:w="5772"/>
        <w:gridCol w:w="1498"/>
      </w:tblGrid>
      <w:tr w:rsidR="00B3186B" w:rsidRPr="00C9648B" w:rsidTr="007A40A6">
        <w:trPr>
          <w:tblHeader/>
        </w:trPr>
        <w:tc>
          <w:tcPr>
            <w:tcW w:w="8505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5C3E57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6237"/>
                <w:tab w:val="left" w:pos="8505"/>
              </w:tabs>
              <w:spacing w:before="120" w:after="120" w:line="240" w:lineRule="auto"/>
              <w:ind w:left="567" w:hanging="567"/>
              <w:rPr>
                <w:b/>
                <w:sz w:val="28"/>
                <w:szCs w:val="28"/>
              </w:rPr>
            </w:pPr>
            <w:r w:rsidRPr="005C3E57">
              <w:rPr>
                <w:b/>
                <w:sz w:val="28"/>
                <w:szCs w:val="28"/>
              </w:rPr>
              <w:lastRenderedPageBreak/>
              <w:t>Практика</w:t>
            </w:r>
          </w:p>
          <w:p w:rsidR="00B3186B" w:rsidRPr="005C3E57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6237"/>
                <w:tab w:val="left" w:pos="8505"/>
              </w:tabs>
              <w:spacing w:before="120" w:after="120" w:line="240" w:lineRule="auto"/>
              <w:ind w:left="567" w:hanging="567"/>
            </w:pPr>
            <w:r w:rsidRPr="005C3E57">
              <w:rPr>
                <w:b/>
              </w:rPr>
              <w:t>Целевая тема 4: Риски для здоровья</w:t>
            </w:r>
          </w:p>
        </w:tc>
      </w:tr>
      <w:tr w:rsidR="00B3186B" w:rsidRPr="002025FA" w:rsidTr="007A40A6">
        <w:trPr>
          <w:tblHeader/>
        </w:trPr>
        <w:tc>
          <w:tcPr>
            <w:tcW w:w="123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2025FA" w:rsidRDefault="00B3186B" w:rsidP="00694087">
            <w:pPr>
              <w:tabs>
                <w:tab w:val="left" w:pos="284"/>
                <w:tab w:val="left" w:pos="1701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2025FA">
              <w:rPr>
                <w:i/>
                <w:sz w:val="16"/>
              </w:rPr>
              <w:t>Номер</w:t>
            </w:r>
          </w:p>
        </w:tc>
        <w:tc>
          <w:tcPr>
            <w:tcW w:w="57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2025FA" w:rsidRDefault="00B3186B" w:rsidP="00694087">
            <w:pPr>
              <w:tabs>
                <w:tab w:val="left" w:pos="832"/>
                <w:tab w:val="left" w:pos="1701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2025FA">
              <w:rPr>
                <w:i/>
                <w:sz w:val="16"/>
              </w:rPr>
              <w:t>Источник</w:t>
            </w:r>
          </w:p>
        </w:tc>
        <w:tc>
          <w:tcPr>
            <w:tcW w:w="149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2025FA" w:rsidRDefault="00B3186B" w:rsidP="00694087">
            <w:pPr>
              <w:tabs>
                <w:tab w:val="left" w:pos="1701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2025FA">
              <w:rPr>
                <w:i/>
                <w:sz w:val="16"/>
              </w:rPr>
              <w:t>Правильный ответ</w:t>
            </w:r>
          </w:p>
        </w:tc>
      </w:tr>
      <w:tr w:rsidR="00B3186B" w:rsidRPr="00F205CD" w:rsidTr="007A40A6">
        <w:tc>
          <w:tcPr>
            <w:tcW w:w="123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2 04</w:t>
            </w:r>
            <w:r w:rsidRPr="00F205CD">
              <w:t>.</w:t>
            </w:r>
            <w:r w:rsidRPr="00F205CD">
              <w:rPr>
                <w:lang w:val="fr-CH"/>
              </w:rPr>
              <w:t>0</w:t>
            </w:r>
            <w:r w:rsidRPr="00F205CD">
              <w:t>-0</w:t>
            </w:r>
            <w:r w:rsidRPr="00F205CD">
              <w:rPr>
                <w:lang w:val="fr-CH"/>
              </w:rPr>
              <w:t>1</w:t>
            </w:r>
          </w:p>
        </w:tc>
        <w:tc>
          <w:tcPr>
            <w:tcW w:w="5772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  <w:rPr>
                <w:lang w:val="fr-FR"/>
              </w:rPr>
            </w:pPr>
            <w:r w:rsidRPr="00F205CD">
              <w:t>Непосредственные опасности</w:t>
            </w:r>
          </w:p>
        </w:tc>
        <w:tc>
          <w:tcPr>
            <w:tcW w:w="149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A</w:t>
            </w:r>
          </w:p>
        </w:tc>
      </w:tr>
      <w:tr w:rsidR="00B3186B" w:rsidRPr="00C9648B" w:rsidTr="007A40A6">
        <w:tc>
          <w:tcPr>
            <w:tcW w:w="123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C9648B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  <w:rPr>
                <w:sz w:val="16"/>
                <w:szCs w:val="16"/>
              </w:rPr>
            </w:pPr>
          </w:p>
        </w:tc>
        <w:tc>
          <w:tcPr>
            <w:tcW w:w="577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C9648B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sz w:val="16"/>
                <w:szCs w:val="16"/>
              </w:rPr>
            </w:pPr>
            <w:r w:rsidRPr="00F205CD">
              <w:t>Какое из нижеперечисленных веществ является токсичным и коррозионным и представляет собой непосредственную опасность в случае вдыхания?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2025FA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  <w:jc w:val="center"/>
              <w:rPr>
                <w:sz w:val="16"/>
                <w:szCs w:val="16"/>
              </w:rPr>
            </w:pPr>
          </w:p>
        </w:tc>
      </w:tr>
      <w:tr w:rsidR="00B3186B" w:rsidRPr="00F205CD" w:rsidTr="007A40A6"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A</w:t>
            </w:r>
            <w:r>
              <w:tab/>
              <w:t>№ ООН 1005 АММИАК БЕЗВОДНЫЙ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B</w:t>
            </w:r>
            <w:r w:rsidRPr="00F205CD">
              <w:tab/>
              <w:t>№ ООН 1010 1,</w:t>
            </w:r>
            <w:r>
              <w:t>2-БУТАДИЕН СТАБИЛИЗИРОВАННЫЙ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C</w:t>
            </w:r>
            <w:r>
              <w:tab/>
              <w:t>№ ООН 1969 ИЗОБУТАН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D</w:t>
            </w:r>
            <w:r>
              <w:tab/>
              <w:t>№ ООН 1978 ПРОПАН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  <w:jc w:val="center"/>
            </w:pPr>
          </w:p>
        </w:tc>
      </w:tr>
      <w:tr w:rsidR="00B3186B" w:rsidRPr="00F205CD" w:rsidTr="007A40A6"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2 04</w:t>
            </w:r>
            <w:r w:rsidRPr="00F205CD">
              <w:t>.</w:t>
            </w:r>
            <w:r w:rsidRPr="00F205CD">
              <w:rPr>
                <w:lang w:val="fr-CH"/>
              </w:rPr>
              <w:t>0</w:t>
            </w:r>
            <w:r w:rsidRPr="00F205CD">
              <w:t>-0</w:t>
            </w:r>
            <w:r w:rsidRPr="00F205CD">
              <w:rPr>
                <w:lang w:val="fr-CH"/>
              </w:rPr>
              <w:t>2</w:t>
            </w:r>
          </w:p>
        </w:tc>
        <w:tc>
          <w:tcPr>
            <w:tcW w:w="5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  <w:rPr>
                <w:lang w:val="fr-FR"/>
              </w:rPr>
            </w:pPr>
            <w:r w:rsidRPr="00F205CD">
              <w:t>Воздействие, проявляющееся с задержкой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B</w:t>
            </w:r>
          </w:p>
        </w:tc>
      </w:tr>
      <w:tr w:rsidR="00B3186B" w:rsidRPr="00F205CD" w:rsidTr="007A40A6"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</w:p>
        </w:tc>
        <w:tc>
          <w:tcPr>
            <w:tcW w:w="5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</w:pPr>
            <w:r w:rsidRPr="00F205CD">
              <w:t>Какое из нижеследующих веществ является канцерогенным?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  <w:jc w:val="center"/>
            </w:pPr>
          </w:p>
        </w:tc>
      </w:tr>
      <w:tr w:rsidR="00B3186B" w:rsidRPr="00F205CD" w:rsidTr="007A40A6"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A</w:t>
            </w:r>
            <w:r>
              <w:tab/>
              <w:t>№ ООН 1005 АММИАК БЕЗВОДНЫЙ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B</w:t>
            </w:r>
            <w:r w:rsidRPr="00F205CD">
              <w:tab/>
              <w:t>№ ООН 1010 1,2-БУТАДИЕ</w:t>
            </w:r>
            <w:r>
              <w:t>Н СТАБИЛИЗИРОВАННЫЙ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C</w:t>
            </w:r>
            <w:r>
              <w:tab/>
              <w:t>№ ООН 1962 ЭТИЛЕН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D</w:t>
            </w:r>
            <w:r>
              <w:tab/>
              <w:t>№ ООН 1969 ИЗОБУТАН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  <w:jc w:val="center"/>
            </w:pPr>
          </w:p>
        </w:tc>
      </w:tr>
      <w:tr w:rsidR="00B3186B" w:rsidRPr="00F205CD" w:rsidTr="007A40A6"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2 04</w:t>
            </w:r>
            <w:r w:rsidRPr="00F205CD">
              <w:t>.</w:t>
            </w:r>
            <w:r w:rsidRPr="00F205CD">
              <w:rPr>
                <w:lang w:val="fr-CH"/>
              </w:rPr>
              <w:t>0</w:t>
            </w:r>
            <w:r w:rsidRPr="00F205CD">
              <w:t>-0</w:t>
            </w:r>
            <w:r w:rsidRPr="00F205CD">
              <w:rPr>
                <w:lang w:val="fr-CH"/>
              </w:rPr>
              <w:t>3</w:t>
            </w:r>
          </w:p>
        </w:tc>
        <w:tc>
          <w:tcPr>
            <w:tcW w:w="5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  <w:rPr>
                <w:lang w:val="fr-FR"/>
              </w:rPr>
            </w:pPr>
            <w:r w:rsidRPr="00F205CD">
              <w:t>Анестезирующее действие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D</w:t>
            </w:r>
          </w:p>
        </w:tc>
      </w:tr>
      <w:tr w:rsidR="00B3186B" w:rsidRPr="00C9648B" w:rsidTr="007A40A6"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C9648B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  <w:rPr>
                <w:sz w:val="16"/>
                <w:szCs w:val="16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C9648B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sz w:val="16"/>
                <w:szCs w:val="16"/>
              </w:rPr>
            </w:pPr>
            <w:r w:rsidRPr="00F205CD">
              <w:t>Какой из нижеследующих газов оказывает незамедлительное воздействие при вдыхании на центральную нервную систему и анестезирующее действие в случае длительного воздействия или высокой концентрации?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C9648B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  <w:jc w:val="center"/>
              <w:rPr>
                <w:sz w:val="16"/>
                <w:szCs w:val="16"/>
              </w:rPr>
            </w:pPr>
          </w:p>
        </w:tc>
      </w:tr>
      <w:tr w:rsidR="00B3186B" w:rsidRPr="00F205CD" w:rsidTr="007A40A6"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A</w:t>
            </w:r>
            <w:r>
              <w:tab/>
              <w:t>№ ООН 1011 БУТАН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B</w:t>
            </w:r>
            <w:r>
              <w:tab/>
              <w:t>№ ООН 1969 ИЗОБУТАН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C</w:t>
            </w:r>
            <w:r>
              <w:tab/>
              <w:t>№ ООН 1077 ПРОПИЛЕН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D</w:t>
            </w:r>
            <w:r w:rsidRPr="00F205CD">
              <w:tab/>
              <w:t xml:space="preserve">№ ООН 1086 </w:t>
            </w:r>
            <w:proofErr w:type="spellStart"/>
            <w:r>
              <w:t>ДИВИНИЛХЛОРИД</w:t>
            </w:r>
            <w:proofErr w:type="spellEnd"/>
            <w:r>
              <w:t xml:space="preserve"> СТАБИЛИЗИРОВАННЫЙ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  <w:jc w:val="center"/>
            </w:pPr>
          </w:p>
        </w:tc>
      </w:tr>
      <w:tr w:rsidR="00B3186B" w:rsidRPr="00F205CD" w:rsidTr="007A40A6"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</w:pPr>
            <w:r w:rsidRPr="00F205CD">
              <w:t>23</w:t>
            </w:r>
            <w:r w:rsidRPr="00F205CD">
              <w:rPr>
                <w:lang w:val="fr-CH"/>
              </w:rPr>
              <w:t>2 04</w:t>
            </w:r>
            <w:r w:rsidRPr="00F205CD">
              <w:t>.</w:t>
            </w:r>
            <w:r w:rsidRPr="00F205CD">
              <w:rPr>
                <w:lang w:val="fr-CH"/>
              </w:rPr>
              <w:t>0</w:t>
            </w:r>
            <w:r w:rsidRPr="00F205CD">
              <w:t>-0</w:t>
            </w:r>
            <w:r w:rsidRPr="00F205CD">
              <w:rPr>
                <w:lang w:val="fr-CH"/>
              </w:rPr>
              <w:t>4</w:t>
            </w:r>
          </w:p>
        </w:tc>
        <w:tc>
          <w:tcPr>
            <w:tcW w:w="5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</w:pPr>
            <w:r w:rsidRPr="00F205CD">
              <w:t>Определение максимальной концентрации на рабочем месте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  <w:jc w:val="center"/>
            </w:pPr>
            <w:r w:rsidRPr="00F205CD">
              <w:rPr>
                <w:lang w:val="fr-FR"/>
              </w:rPr>
              <w:t>C</w:t>
            </w:r>
          </w:p>
        </w:tc>
      </w:tr>
      <w:tr w:rsidR="00B3186B" w:rsidRPr="00C9648B" w:rsidTr="007A40A6">
        <w:tc>
          <w:tcPr>
            <w:tcW w:w="123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C9648B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  <w:rPr>
                <w:sz w:val="16"/>
                <w:szCs w:val="16"/>
              </w:rPr>
            </w:pPr>
          </w:p>
        </w:tc>
        <w:tc>
          <w:tcPr>
            <w:tcW w:w="577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C9648B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sz w:val="16"/>
                <w:szCs w:val="16"/>
              </w:rPr>
            </w:pPr>
            <w:r w:rsidRPr="00F205CD">
              <w:t>Что означает максимальная концентрация того или иного вещества на рабочем месте?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C9648B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  <w:jc w:val="center"/>
              <w:rPr>
                <w:sz w:val="16"/>
                <w:szCs w:val="16"/>
              </w:rPr>
            </w:pPr>
          </w:p>
        </w:tc>
      </w:tr>
      <w:tr w:rsidR="00B3186B" w:rsidRPr="00F205CD" w:rsidTr="007A40A6"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</w:p>
        </w:tc>
        <w:tc>
          <w:tcPr>
            <w:tcW w:w="5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594BEA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A</w:t>
            </w:r>
            <w:r w:rsidRPr="00F205CD">
              <w:tab/>
              <w:t>Максимально</w:t>
            </w:r>
            <w:proofErr w:type="gramEnd"/>
            <w:r w:rsidRPr="00F205CD">
              <w:t xml:space="preserve"> приемлемая концентрация неопределен</w:t>
            </w:r>
            <w:r>
              <w:t>ной продолжительности действия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B</w:t>
            </w:r>
            <w:r w:rsidRPr="00F205CD">
              <w:tab/>
              <w:t>Максимально</w:t>
            </w:r>
            <w:proofErr w:type="gramEnd"/>
            <w:r w:rsidRPr="00F205CD">
              <w:t xml:space="preserve"> приемлемая концентрация для сохранения здо</w:t>
            </w:r>
            <w:r>
              <w:t>ровья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  <w:jc w:val="center"/>
            </w:pPr>
          </w:p>
        </w:tc>
      </w:tr>
      <w:tr w:rsidR="00B3186B" w:rsidRPr="00F205CD" w:rsidTr="007A40A6"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594BEA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C</w:t>
            </w:r>
            <w:r w:rsidRPr="00F205CD">
              <w:tab/>
              <w:t>Максимально</w:t>
            </w:r>
            <w:proofErr w:type="gramEnd"/>
            <w:r w:rsidRPr="00F205CD">
              <w:t xml:space="preserve"> допустимая концентрация этого вещества в воздухе, воздействие которой даже в течение восьми часов в день и максимум 40 часов в неделю не сказыва</w:t>
            </w:r>
            <w:r>
              <w:t>ется на здоровье</w:t>
            </w:r>
          </w:p>
          <w:p w:rsidR="00B3186B" w:rsidRPr="00594BEA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D</w:t>
            </w:r>
            <w:r w:rsidRPr="00F205CD">
              <w:tab/>
              <w:t>Минимально</w:t>
            </w:r>
            <w:proofErr w:type="gramEnd"/>
            <w:r w:rsidRPr="00F205CD">
              <w:t xml:space="preserve"> приемлемая средняя концентрация вещества в воздухе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  <w:jc w:val="center"/>
            </w:pPr>
          </w:p>
        </w:tc>
      </w:tr>
      <w:tr w:rsidR="00B3186B" w:rsidRPr="00F205CD" w:rsidTr="007A40A6"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7A40A6">
            <w:pPr>
              <w:pageBreakBefore/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</w:pPr>
            <w:r w:rsidRPr="00F205CD">
              <w:lastRenderedPageBreak/>
              <w:t>23</w:t>
            </w:r>
            <w:r w:rsidRPr="00F205CD">
              <w:rPr>
                <w:lang w:val="fr-CH"/>
              </w:rPr>
              <w:t>2 04</w:t>
            </w:r>
            <w:r w:rsidRPr="00F205CD">
              <w:t>.</w:t>
            </w:r>
            <w:r w:rsidRPr="00F205CD">
              <w:rPr>
                <w:lang w:val="fr-CH"/>
              </w:rPr>
              <w:t>0</w:t>
            </w:r>
            <w:r w:rsidRPr="00F205CD">
              <w:t>-0</w:t>
            </w:r>
            <w:r w:rsidRPr="00F205CD">
              <w:rPr>
                <w:lang w:val="fr-CH"/>
              </w:rPr>
              <w:t>5</w:t>
            </w:r>
          </w:p>
        </w:tc>
        <w:tc>
          <w:tcPr>
            <w:tcW w:w="5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</w:pPr>
            <w:r w:rsidRPr="00F205CD">
              <w:t>Определение максимальной концентрации на рабочем месте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567" w:hanging="567"/>
              <w:jc w:val="center"/>
            </w:pPr>
            <w:r w:rsidRPr="00F205CD">
              <w:rPr>
                <w:lang w:val="fr-FR"/>
              </w:rPr>
              <w:t>C</w:t>
            </w:r>
          </w:p>
        </w:tc>
      </w:tr>
      <w:tr w:rsidR="00B3186B" w:rsidRPr="00F205CD" w:rsidTr="007A40A6"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</w:p>
        </w:tc>
        <w:tc>
          <w:tcPr>
            <w:tcW w:w="5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Что означает максимальная концентрация того или иного вещества на рабочем месте?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  <w:jc w:val="center"/>
            </w:pPr>
          </w:p>
        </w:tc>
      </w:tr>
      <w:tr w:rsidR="00B3186B" w:rsidRPr="00F205CD" w:rsidTr="007A40A6"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594BEA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A</w:t>
            </w:r>
            <w:r w:rsidRPr="00F205CD">
              <w:tab/>
              <w:t>Усредненная по времени максимально приемлемая концентрация этого вещества в воздухе в течение 15 минут и не более 8</w:t>
            </w:r>
            <w:r>
              <w:t> часов в день</w:t>
            </w:r>
          </w:p>
          <w:p w:rsidR="00B3186B" w:rsidRPr="00594BEA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B</w:t>
            </w:r>
            <w:r w:rsidRPr="00F205CD">
              <w:tab/>
              <w:t xml:space="preserve">Усредненная по времени максимально приемлемая концентрация этого вещества в воздухе в течение 1 </w:t>
            </w:r>
            <w:r>
              <w:t>часа и не более 8 часов в день</w:t>
            </w:r>
          </w:p>
          <w:p w:rsidR="00B3186B" w:rsidRPr="00594BEA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C</w:t>
            </w:r>
            <w:r w:rsidRPr="00F205CD">
              <w:tab/>
              <w:t>Максимально</w:t>
            </w:r>
            <w:proofErr w:type="gramEnd"/>
            <w:r w:rsidRPr="00F205CD">
              <w:t xml:space="preserve"> допустимая концентрация этого вещества в воздухе, воздействие которой даже в течение восьми часов в день и максимум 40 часов в неделю не сказыва</w:t>
            </w:r>
            <w:r>
              <w:t>ется на здоровье</w:t>
            </w:r>
          </w:p>
          <w:p w:rsidR="00B3186B" w:rsidRPr="00594BEA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D</w:t>
            </w:r>
            <w:r w:rsidRPr="00F205CD">
              <w:tab/>
              <w:t>Усредненная по времени максимально приемлемая концентрация этого вещества в воздухе в течение 1 ч</w:t>
            </w:r>
            <w:r>
              <w:t>аса и не более 8 часов в неделю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  <w:jc w:val="center"/>
            </w:pPr>
          </w:p>
        </w:tc>
      </w:tr>
      <w:tr w:rsidR="00B3186B" w:rsidRPr="00F205CD" w:rsidTr="007A40A6"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2 04</w:t>
            </w:r>
            <w:r w:rsidRPr="00F205CD">
              <w:t>.</w:t>
            </w:r>
            <w:r w:rsidRPr="00F205CD">
              <w:rPr>
                <w:lang w:val="fr-CH"/>
              </w:rPr>
              <w:t>0</w:t>
            </w:r>
            <w:r w:rsidRPr="00F205CD">
              <w:t>-0</w:t>
            </w:r>
            <w:r w:rsidRPr="00F205CD">
              <w:rPr>
                <w:lang w:val="fr-CH"/>
              </w:rPr>
              <w:t>6</w:t>
            </w:r>
          </w:p>
        </w:tc>
        <w:tc>
          <w:tcPr>
            <w:tcW w:w="5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Превышение максимальной концентрации на рабочем месте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B</w:t>
            </w:r>
          </w:p>
        </w:tc>
      </w:tr>
      <w:tr w:rsidR="00B3186B" w:rsidRPr="00F205CD" w:rsidTr="007A40A6">
        <w:tc>
          <w:tcPr>
            <w:tcW w:w="123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  <w:tc>
          <w:tcPr>
            <w:tcW w:w="577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Максимальная концентрация вещества на рабочем месте составляет 1 </w:t>
            </w:r>
            <w:r w:rsidR="007A40A6">
              <w:t>млн</w:t>
            </w:r>
            <w:r>
              <w:rPr>
                <w:vertAlign w:val="superscript"/>
              </w:rPr>
              <w:t>−</w:t>
            </w:r>
            <w:r w:rsidRPr="00F205CD">
              <w:rPr>
                <w:vertAlign w:val="superscript"/>
              </w:rPr>
              <w:t>1</w:t>
            </w:r>
            <w:r w:rsidRPr="00F205CD">
              <w:t xml:space="preserve">. </w:t>
            </w:r>
          </w:p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В течение какой максимальной продолжительности времени можно оставаться в помещении, в котором концентрация этого вещества составляет 150 </w:t>
            </w:r>
            <w:r w:rsidR="007A40A6">
              <w:t>млн</w:t>
            </w:r>
            <w:r>
              <w:rPr>
                <w:vertAlign w:val="superscript"/>
              </w:rPr>
              <w:t>−</w:t>
            </w:r>
            <w:r w:rsidRPr="00F205CD">
              <w:rPr>
                <w:vertAlign w:val="superscript"/>
              </w:rPr>
              <w:t>1</w:t>
            </w:r>
            <w:r w:rsidRPr="00F205CD">
              <w:t>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112FFC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594BEA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A</w:t>
            </w:r>
            <w:r w:rsidRPr="00F205CD">
              <w:tab/>
              <w:t>1 минут</w:t>
            </w:r>
            <w:r>
              <w:t>у</w:t>
            </w:r>
          </w:p>
          <w:p w:rsidR="00B3186B" w:rsidRPr="00594BEA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B</w:t>
            </w:r>
            <w:r>
              <w:tab/>
              <w:t>В</w:t>
            </w:r>
            <w:proofErr w:type="gramEnd"/>
            <w:r>
              <w:t xml:space="preserve"> это помещение входить нельзя</w:t>
            </w:r>
          </w:p>
          <w:p w:rsidR="00B3186B" w:rsidRPr="00594BEA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  <w:rPr>
                <w:lang w:val="en-US"/>
              </w:rPr>
            </w:pPr>
            <w:r>
              <w:t>C</w:t>
            </w:r>
            <w:r>
              <w:tab/>
              <w:t>1 час</w:t>
            </w:r>
          </w:p>
          <w:p w:rsidR="00B3186B" w:rsidRPr="00594BEA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  <w:rPr>
                <w:lang w:val="en-US"/>
              </w:rPr>
            </w:pPr>
            <w:r>
              <w:t>D</w:t>
            </w:r>
            <w:r>
              <w:tab/>
              <w:t>8 часов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pageBreakBefore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lastRenderedPageBreak/>
              <w:t>23</w:t>
            </w:r>
            <w:r w:rsidRPr="00F205CD">
              <w:rPr>
                <w:lang w:val="fr-CH"/>
              </w:rPr>
              <w:t>2 04</w:t>
            </w:r>
            <w:r w:rsidRPr="00F205CD">
              <w:t>.</w:t>
            </w:r>
            <w:r w:rsidRPr="00F205CD">
              <w:rPr>
                <w:lang w:val="fr-CH"/>
              </w:rPr>
              <w:t>0</w:t>
            </w:r>
            <w:r w:rsidRPr="00F205CD">
              <w:t>-0</w:t>
            </w:r>
            <w:r w:rsidRPr="00F205CD">
              <w:rPr>
                <w:lang w:val="fr-CH"/>
              </w:rPr>
              <w:t>7</w:t>
            </w:r>
          </w:p>
        </w:tc>
        <w:tc>
          <w:tcPr>
            <w:tcW w:w="5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Максимальная концентрация на рабочем месте </w:t>
            </w:r>
            <w:r>
              <w:t>−</w:t>
            </w:r>
            <w:r w:rsidRPr="00F205CD">
              <w:t xml:space="preserve"> обонятельный предел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A</w:t>
            </w:r>
          </w:p>
        </w:tc>
      </w:tr>
      <w:tr w:rsidR="00B3186B" w:rsidRPr="00F205CD" w:rsidTr="007A40A6"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6237"/>
                <w:tab w:val="left" w:pos="8505"/>
              </w:tabs>
              <w:spacing w:before="40" w:after="120" w:line="240" w:lineRule="auto"/>
            </w:pPr>
            <w:r w:rsidRPr="00F205CD">
              <w:t xml:space="preserve">Максимальная концентрация вещества на рабочем месте составляет 100 </w:t>
            </w:r>
            <w:r w:rsidR="007A40A6">
              <w:t>млн</w:t>
            </w:r>
            <w:r>
              <w:rPr>
                <w:vertAlign w:val="superscript"/>
              </w:rPr>
              <w:t>−</w:t>
            </w:r>
            <w:r w:rsidRPr="00F205CD">
              <w:rPr>
                <w:vertAlign w:val="superscript"/>
              </w:rPr>
              <w:t>1</w:t>
            </w:r>
            <w:r w:rsidRPr="00F205CD">
              <w:t xml:space="preserve">, а обонятельный предел − 200 </w:t>
            </w:r>
            <w:r w:rsidR="007A40A6">
              <w:t>млн</w:t>
            </w:r>
            <w:r>
              <w:rPr>
                <w:vertAlign w:val="superscript"/>
              </w:rPr>
              <w:t>−</w:t>
            </w:r>
            <w:r w:rsidRPr="00F205CD">
              <w:rPr>
                <w:vertAlign w:val="superscript"/>
              </w:rPr>
              <w:t>1</w:t>
            </w:r>
            <w:r w:rsidRPr="00F205CD">
              <w:t xml:space="preserve">. 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11"/>
            </w:pPr>
            <w:r w:rsidRPr="00F205CD">
              <w:t>В</w:t>
            </w:r>
            <w:r w:rsidRPr="009E61B9">
              <w:t xml:space="preserve"> </w:t>
            </w:r>
            <w:r w:rsidRPr="00F205CD">
              <w:t>том случае, если в помещении это вещество не чувствуется, какой вывод можно сделать по поводу риска для здоровья?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C81F3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A</w:t>
            </w:r>
            <w:r w:rsidRPr="00F205CD">
              <w:tab/>
              <w:t>Может</w:t>
            </w:r>
            <w:proofErr w:type="gramEnd"/>
            <w:r w:rsidRPr="00F205CD">
              <w:t xml:space="preserve"> быть опасно, поскольку максимальная концентрация на раб</w:t>
            </w:r>
            <w:r>
              <w:t>очем месте может быть превышена</w:t>
            </w:r>
          </w:p>
          <w:p w:rsidR="00B3186B" w:rsidRPr="00C81F3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B</w:t>
            </w:r>
            <w:r w:rsidRPr="00F205CD">
              <w:tab/>
              <w:t>Не</w:t>
            </w:r>
            <w:proofErr w:type="gramEnd"/>
            <w:r w:rsidRPr="00F205CD">
              <w:t xml:space="preserve"> опасно, поскольку эта концентрация ниже максимально</w:t>
            </w:r>
            <w:r>
              <w:t>й концентрации на рабочем месте</w:t>
            </w:r>
          </w:p>
          <w:p w:rsidR="00B3186B" w:rsidRPr="00C81F3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C</w:t>
            </w:r>
            <w:r w:rsidRPr="00F205CD">
              <w:tab/>
              <w:t>Не</w:t>
            </w:r>
            <w:proofErr w:type="gramEnd"/>
            <w:r w:rsidRPr="00F205CD">
              <w:t xml:space="preserve"> опасно, поскольку эта концентрация превышает</w:t>
            </w:r>
            <w:r w:rsidRPr="00C81F30">
              <w:t xml:space="preserve"> </w:t>
            </w:r>
            <w:r w:rsidRPr="00F205CD">
              <w:t xml:space="preserve">200 </w:t>
            </w:r>
            <w:r w:rsidR="007A40A6">
              <w:t>млн</w:t>
            </w:r>
            <w:r w:rsidRPr="00C81F30">
              <w:rPr>
                <w:vertAlign w:val="superscript"/>
              </w:rPr>
              <w:t>−1</w:t>
            </w:r>
          </w:p>
          <w:p w:rsidR="00B3186B" w:rsidRPr="00C81F3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D</w:t>
            </w:r>
            <w:r w:rsidRPr="00F205CD">
              <w:tab/>
              <w:t>Опасно</w:t>
            </w:r>
            <w:proofErr w:type="gramEnd"/>
            <w:r w:rsidRPr="00F205CD">
              <w:t xml:space="preserve">, поскольку эта концентрация превышает 200 </w:t>
            </w:r>
            <w:r w:rsidR="007A40A6">
              <w:t>млн</w:t>
            </w:r>
            <w:r w:rsidRPr="00C81F30">
              <w:rPr>
                <w:vertAlign w:val="superscript"/>
              </w:rPr>
              <w:t>−1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2 04</w:t>
            </w:r>
            <w:r w:rsidRPr="00F205CD">
              <w:t>.</w:t>
            </w:r>
            <w:r w:rsidRPr="00F205CD">
              <w:rPr>
                <w:lang w:val="fr-CH"/>
              </w:rPr>
              <w:t>0</w:t>
            </w:r>
            <w:r w:rsidRPr="00F205CD">
              <w:t>-0</w:t>
            </w:r>
            <w:r w:rsidRPr="00F205CD">
              <w:rPr>
                <w:lang w:val="fr-CH"/>
              </w:rPr>
              <w:t>8</w:t>
            </w:r>
          </w:p>
        </w:tc>
        <w:tc>
          <w:tcPr>
            <w:tcW w:w="5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Исключен</w:t>
            </w:r>
            <w:r w:rsidRPr="00F205CD">
              <w:rPr>
                <w:lang w:val="fr-CH"/>
              </w:rPr>
              <w:t xml:space="preserve"> (2007)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</w:p>
        </w:tc>
      </w:tr>
      <w:tr w:rsidR="00B3186B" w:rsidRPr="00F205CD" w:rsidTr="007A40A6"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2 04</w:t>
            </w:r>
            <w:r w:rsidRPr="00F205CD">
              <w:t>.</w:t>
            </w:r>
            <w:r w:rsidRPr="00F205CD">
              <w:rPr>
                <w:lang w:val="fr-CH"/>
              </w:rPr>
              <w:t>0</w:t>
            </w:r>
            <w:r w:rsidRPr="00F205CD">
              <w:t>-0</w:t>
            </w:r>
            <w:r w:rsidRPr="00F205CD">
              <w:rPr>
                <w:lang w:val="fr-CH"/>
              </w:rPr>
              <w:t>9</w:t>
            </w:r>
          </w:p>
        </w:tc>
        <w:tc>
          <w:tcPr>
            <w:tcW w:w="5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Удушье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C</w:t>
            </w:r>
          </w:p>
        </w:tc>
      </w:tr>
      <w:tr w:rsidR="00B3186B" w:rsidRPr="00F205CD" w:rsidTr="007A40A6">
        <w:tc>
          <w:tcPr>
            <w:tcW w:w="123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  <w:tc>
          <w:tcPr>
            <w:tcW w:w="577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В результате утечки на палубе образуется большое облако пропана. </w:t>
            </w:r>
          </w:p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Если не считать опасности воспламенения, опасно ли выходить на палубу без автономного дыхательного аппарата?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112FFC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c>
          <w:tcPr>
            <w:tcW w:w="1235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72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C81F3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A</w:t>
            </w:r>
            <w:r w:rsidRPr="00F205CD">
              <w:tab/>
              <w:t>Нет</w:t>
            </w:r>
            <w:proofErr w:type="gramEnd"/>
            <w:r w:rsidRPr="00F205CD">
              <w:t>, поскольку про</w:t>
            </w:r>
            <w:r>
              <w:t>пан не является токсичным газом</w:t>
            </w:r>
          </w:p>
          <w:p w:rsidR="00B3186B" w:rsidRPr="00C81F3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B</w:t>
            </w:r>
            <w:r w:rsidRPr="00F205CD">
              <w:tab/>
              <w:t>Нет</w:t>
            </w:r>
            <w:proofErr w:type="gramEnd"/>
            <w:r w:rsidRPr="00F205CD">
              <w:t>, поскольку п</w:t>
            </w:r>
            <w:r>
              <w:t>ропан не причиняет вреда легким</w:t>
            </w:r>
          </w:p>
          <w:p w:rsidR="00B3186B" w:rsidRPr="00C81F3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C</w:t>
            </w:r>
            <w:r w:rsidRPr="00F205CD">
              <w:tab/>
              <w:t>Да</w:t>
            </w:r>
            <w:proofErr w:type="gramEnd"/>
            <w:r w:rsidRPr="00F205CD">
              <w:t xml:space="preserve">, поскольку пропан вытесняет воздух и может таким образом </w:t>
            </w:r>
            <w:r>
              <w:t>оказывать удушающее воздействие</w:t>
            </w:r>
          </w:p>
          <w:p w:rsidR="00B3186B" w:rsidRPr="00C81F3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D</w:t>
            </w:r>
            <w:r w:rsidRPr="00F205CD">
              <w:tab/>
              <w:t>Да</w:t>
            </w:r>
            <w:proofErr w:type="gramEnd"/>
            <w:r w:rsidRPr="00F205CD">
              <w:t xml:space="preserve">, поскольку </w:t>
            </w:r>
            <w:r>
              <w:t>пропан является токсичным газом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</w:tbl>
    <w:p w:rsidR="00B3186B" w:rsidRDefault="00B3186B" w:rsidP="00B3186B">
      <w:pPr>
        <w:tabs>
          <w:tab w:val="left" w:pos="567"/>
          <w:tab w:val="left" w:pos="1134"/>
          <w:tab w:val="left" w:pos="1701"/>
          <w:tab w:val="left" w:pos="2268"/>
          <w:tab w:val="left" w:pos="6237"/>
        </w:tabs>
        <w:spacing w:line="240" w:lineRule="auto"/>
        <w:rPr>
          <w:sz w:val="24"/>
        </w:rPr>
      </w:pPr>
    </w:p>
    <w:p w:rsidR="00B3186B" w:rsidRPr="00CE4715" w:rsidRDefault="00B3186B" w:rsidP="00B3186B">
      <w:pPr>
        <w:tabs>
          <w:tab w:val="left" w:pos="567"/>
          <w:tab w:val="left" w:pos="1134"/>
          <w:tab w:val="left" w:pos="1701"/>
          <w:tab w:val="left" w:pos="2268"/>
          <w:tab w:val="left" w:pos="6237"/>
        </w:tabs>
        <w:spacing w:line="240" w:lineRule="auto"/>
        <w:rPr>
          <w:sz w:val="24"/>
        </w:rPr>
      </w:pPr>
      <w:r>
        <w:rPr>
          <w:sz w:val="24"/>
        </w:rPr>
        <w:br w:type="page"/>
      </w:r>
    </w:p>
    <w:tbl>
      <w:tblPr>
        <w:tblW w:w="8505" w:type="dxa"/>
        <w:tblInd w:w="113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5"/>
        <w:gridCol w:w="5772"/>
        <w:gridCol w:w="1498"/>
      </w:tblGrid>
      <w:tr w:rsidR="00B3186B" w:rsidRPr="00000BC6" w:rsidTr="007A40A6">
        <w:trPr>
          <w:tblHeader/>
        </w:trPr>
        <w:tc>
          <w:tcPr>
            <w:tcW w:w="8505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ED4670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6237"/>
                <w:tab w:val="left" w:pos="8505"/>
              </w:tabs>
              <w:spacing w:before="120" w:after="120" w:line="240" w:lineRule="auto"/>
              <w:rPr>
                <w:b/>
                <w:sz w:val="28"/>
                <w:szCs w:val="28"/>
              </w:rPr>
            </w:pPr>
            <w:r w:rsidRPr="00ED4670">
              <w:rPr>
                <w:b/>
                <w:sz w:val="28"/>
                <w:szCs w:val="28"/>
              </w:rPr>
              <w:lastRenderedPageBreak/>
              <w:t>Практика</w:t>
            </w:r>
          </w:p>
          <w:p w:rsidR="00B3186B" w:rsidRPr="00ED4670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6237"/>
                <w:tab w:val="left" w:pos="8505"/>
              </w:tabs>
              <w:spacing w:before="120" w:after="120" w:line="240" w:lineRule="auto"/>
            </w:pPr>
            <w:r w:rsidRPr="00ED4670">
              <w:rPr>
                <w:b/>
              </w:rPr>
              <w:t>Целевая тема 5.1: Измерение концентрации газов</w:t>
            </w:r>
            <w:r w:rsidRPr="00ED4670">
              <w:rPr>
                <w:b/>
              </w:rPr>
              <w:br/>
              <w:t>Измерительные приборы</w:t>
            </w:r>
          </w:p>
        </w:tc>
      </w:tr>
      <w:tr w:rsidR="00B3186B" w:rsidRPr="00ED4670" w:rsidTr="007A40A6">
        <w:trPr>
          <w:tblHeader/>
        </w:trPr>
        <w:tc>
          <w:tcPr>
            <w:tcW w:w="123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ED4670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ED4670">
              <w:rPr>
                <w:i/>
                <w:sz w:val="16"/>
              </w:rPr>
              <w:t>Номер</w:t>
            </w:r>
          </w:p>
        </w:tc>
        <w:tc>
          <w:tcPr>
            <w:tcW w:w="57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ED4670" w:rsidRDefault="00B3186B" w:rsidP="00694087">
            <w:pPr>
              <w:tabs>
                <w:tab w:val="left" w:pos="832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ED4670">
              <w:rPr>
                <w:i/>
                <w:sz w:val="16"/>
              </w:rPr>
              <w:t>Источник</w:t>
            </w:r>
          </w:p>
        </w:tc>
        <w:tc>
          <w:tcPr>
            <w:tcW w:w="149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ED4670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ED4670">
              <w:rPr>
                <w:i/>
                <w:sz w:val="16"/>
              </w:rPr>
              <w:t>Правильный ответ</w:t>
            </w:r>
          </w:p>
        </w:tc>
      </w:tr>
      <w:tr w:rsidR="00B3186B" w:rsidRPr="00F205CD" w:rsidTr="007A40A6">
        <w:tc>
          <w:tcPr>
            <w:tcW w:w="123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2 05</w:t>
            </w:r>
            <w:r w:rsidRPr="00F205CD">
              <w:t>.</w:t>
            </w:r>
            <w:r w:rsidRPr="00F205CD">
              <w:rPr>
                <w:lang w:val="fr-CH"/>
              </w:rPr>
              <w:t>1</w:t>
            </w:r>
            <w:r w:rsidRPr="00F205CD">
              <w:t>-0</w:t>
            </w:r>
            <w:r w:rsidRPr="00F205CD">
              <w:rPr>
                <w:lang w:val="fr-CH"/>
              </w:rPr>
              <w:t>1</w:t>
            </w:r>
          </w:p>
        </w:tc>
        <w:tc>
          <w:tcPr>
            <w:tcW w:w="5772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t>Измерение концентрации газов</w:t>
            </w:r>
          </w:p>
        </w:tc>
        <w:tc>
          <w:tcPr>
            <w:tcW w:w="149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D</w:t>
            </w:r>
          </w:p>
        </w:tc>
      </w:tr>
      <w:tr w:rsidR="00B3186B" w:rsidRPr="00F205CD" w:rsidTr="007A40A6"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Какой прибор можно использовать для измерения углеводородов в азоте?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C81F3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A</w:t>
            </w:r>
            <w:r w:rsidRPr="00F205CD">
              <w:tab/>
              <w:t>Индика</w:t>
            </w:r>
            <w:r>
              <w:t>тор легковоспламеняющихся газов</w:t>
            </w:r>
          </w:p>
          <w:p w:rsidR="00B3186B" w:rsidRPr="00C81F3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B</w:t>
            </w:r>
            <w:r>
              <w:tab/>
            </w:r>
            <w:proofErr w:type="spellStart"/>
            <w:r>
              <w:t>Кислородомер</w:t>
            </w:r>
            <w:proofErr w:type="spellEnd"/>
          </w:p>
          <w:p w:rsidR="00B3186B" w:rsidRPr="00C81F3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C</w:t>
            </w:r>
            <w:r w:rsidRPr="00F205CD">
              <w:tab/>
              <w:t xml:space="preserve">Комбинированный прибор, состоящий из индикатора легковоспламеняющихся газов и </w:t>
            </w:r>
            <w:proofErr w:type="spellStart"/>
            <w:r w:rsidRPr="00F205CD">
              <w:t>кис</w:t>
            </w:r>
            <w:r>
              <w:t>лородомера</w:t>
            </w:r>
            <w:proofErr w:type="spellEnd"/>
          </w:p>
          <w:p w:rsidR="00B3186B" w:rsidRPr="00C81F3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  <w:rPr>
                <w:lang w:val="en-US"/>
              </w:rPr>
            </w:pPr>
            <w:r>
              <w:t>D</w:t>
            </w:r>
            <w:r>
              <w:tab/>
              <w:t>Инфракрасный детектор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2 05</w:t>
            </w:r>
            <w:r w:rsidRPr="00F205CD">
              <w:t>.</w:t>
            </w:r>
            <w:r w:rsidRPr="00F205CD">
              <w:rPr>
                <w:lang w:val="fr-CH"/>
              </w:rPr>
              <w:t>1</w:t>
            </w:r>
            <w:r w:rsidRPr="00F205CD">
              <w:t>-0</w:t>
            </w:r>
            <w:r w:rsidRPr="00F205CD">
              <w:rPr>
                <w:lang w:val="fr-CH"/>
              </w:rPr>
              <w:t>2</w:t>
            </w:r>
          </w:p>
        </w:tc>
        <w:tc>
          <w:tcPr>
            <w:tcW w:w="5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Измерение концентрации газов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A</w:t>
            </w:r>
          </w:p>
        </w:tc>
      </w:tr>
      <w:tr w:rsidR="00B3186B" w:rsidRPr="00F205CD" w:rsidTr="007A40A6"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-1440"/>
                <w:tab w:val="left" w:pos="-720"/>
                <w:tab w:val="left" w:pos="0"/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6237"/>
                <w:tab w:val="left" w:pos="8505"/>
              </w:tabs>
              <w:spacing w:before="40" w:after="120" w:line="240" w:lineRule="auto"/>
            </w:pPr>
            <w:r w:rsidRPr="00F205CD">
              <w:t>Какой прибор следует использовать для измерения небольших концентраций токсичных газов в азоте?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C81F3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A</w:t>
            </w:r>
            <w:r>
              <w:tab/>
            </w:r>
            <w:proofErr w:type="spellStart"/>
            <w:r>
              <w:t>Токсиметр</w:t>
            </w:r>
            <w:proofErr w:type="spellEnd"/>
          </w:p>
          <w:p w:rsidR="00B3186B" w:rsidRPr="00C81F3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B</w:t>
            </w:r>
            <w:r w:rsidRPr="00F205CD">
              <w:tab/>
              <w:t>Индика</w:t>
            </w:r>
            <w:r>
              <w:t>тор легковоспламеняющихся газов</w:t>
            </w:r>
          </w:p>
          <w:p w:rsidR="00B3186B" w:rsidRPr="00C81F3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C</w:t>
            </w:r>
            <w:r>
              <w:tab/>
            </w:r>
            <w:proofErr w:type="spellStart"/>
            <w:r>
              <w:t>Кислородомер</w:t>
            </w:r>
            <w:proofErr w:type="spellEnd"/>
          </w:p>
          <w:p w:rsidR="00B3186B" w:rsidRPr="00C81F3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D</w:t>
            </w:r>
            <w:r w:rsidRPr="00F205CD">
              <w:tab/>
              <w:t>И</w:t>
            </w:r>
            <w:r>
              <w:t>нфракрасный детектор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2 05</w:t>
            </w:r>
            <w:r w:rsidRPr="00F205CD">
              <w:t>.</w:t>
            </w:r>
            <w:r w:rsidRPr="00F205CD">
              <w:rPr>
                <w:lang w:val="fr-CH"/>
              </w:rPr>
              <w:t>1</w:t>
            </w:r>
            <w:r w:rsidRPr="00F205CD">
              <w:t>-0</w:t>
            </w:r>
            <w:r w:rsidRPr="00F205CD">
              <w:rPr>
                <w:lang w:val="fr-CH"/>
              </w:rPr>
              <w:t>3</w:t>
            </w:r>
          </w:p>
        </w:tc>
        <w:tc>
          <w:tcPr>
            <w:tcW w:w="5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Измерение концентрации газов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B</w:t>
            </w:r>
          </w:p>
        </w:tc>
      </w:tr>
      <w:tr w:rsidR="00B3186B" w:rsidRPr="00F205CD" w:rsidTr="007A40A6"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-1440"/>
                <w:tab w:val="left" w:pos="-720"/>
                <w:tab w:val="left" w:pos="0"/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6237"/>
                <w:tab w:val="left" w:pos="8505"/>
              </w:tabs>
              <w:spacing w:before="40" w:after="120" w:line="240" w:lineRule="auto"/>
            </w:pPr>
            <w:r w:rsidRPr="00F205CD">
              <w:t>Какой прибор следует использовать для измерения небольших концентраций токсичных газов в воздухе?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C81F3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A</w:t>
            </w:r>
            <w:r>
              <w:tab/>
              <w:t>Инфракрасный детектор</w:t>
            </w:r>
          </w:p>
          <w:p w:rsidR="00B3186B" w:rsidRPr="00C81F3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B</w:t>
            </w:r>
            <w:r>
              <w:tab/>
            </w:r>
            <w:proofErr w:type="spellStart"/>
            <w:r>
              <w:t>Токсиметр</w:t>
            </w:r>
            <w:proofErr w:type="spellEnd"/>
          </w:p>
          <w:p w:rsidR="00B3186B" w:rsidRPr="00C81F3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C</w:t>
            </w:r>
            <w:r w:rsidRPr="00F205CD">
              <w:tab/>
              <w:t>Индика</w:t>
            </w:r>
            <w:r>
              <w:t>тор легковоспламеняющихся газов</w:t>
            </w:r>
          </w:p>
          <w:p w:rsidR="00B3186B" w:rsidRPr="00C81F3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D</w:t>
            </w:r>
            <w:r w:rsidRPr="00F205CD">
              <w:tab/>
              <w:t>Комбинированный прибор, состоящий из индикатора легковосплам</w:t>
            </w:r>
            <w:r>
              <w:t xml:space="preserve">еняющихся газов и </w:t>
            </w:r>
            <w:proofErr w:type="spellStart"/>
            <w:r>
              <w:t>кислородомера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2 05</w:t>
            </w:r>
            <w:r w:rsidRPr="00F205CD">
              <w:t>.</w:t>
            </w:r>
            <w:r w:rsidRPr="00F205CD">
              <w:rPr>
                <w:lang w:val="fr-CH"/>
              </w:rPr>
              <w:t>1</w:t>
            </w:r>
            <w:r w:rsidRPr="00F205CD">
              <w:t>-0</w:t>
            </w:r>
            <w:r w:rsidRPr="00F205CD">
              <w:rPr>
                <w:lang w:val="fr-CH"/>
              </w:rPr>
              <w:t>4</w:t>
            </w:r>
          </w:p>
        </w:tc>
        <w:tc>
          <w:tcPr>
            <w:tcW w:w="5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Измерение концентрации газов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C</w:t>
            </w:r>
          </w:p>
        </w:tc>
      </w:tr>
      <w:tr w:rsidR="00B3186B" w:rsidRPr="00F205CD" w:rsidTr="007A40A6">
        <w:tc>
          <w:tcPr>
            <w:tcW w:w="123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  <w:tc>
          <w:tcPr>
            <w:tcW w:w="577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Какой прибор используется для проверки содержания кислорода в смеси газов?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C6339" w:rsidRDefault="00B3186B" w:rsidP="00694087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C81F3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A</w:t>
            </w:r>
            <w:r>
              <w:tab/>
            </w:r>
            <w:proofErr w:type="spellStart"/>
            <w:r>
              <w:t>Токсиметр</w:t>
            </w:r>
            <w:proofErr w:type="spellEnd"/>
          </w:p>
          <w:p w:rsidR="00B3186B" w:rsidRPr="00C81F3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B</w:t>
            </w:r>
            <w:r w:rsidRPr="00F205CD">
              <w:tab/>
              <w:t>Индикатор легковоспламеняющи</w:t>
            </w:r>
            <w:r>
              <w:t>хся газов</w:t>
            </w:r>
          </w:p>
          <w:p w:rsidR="00B3186B" w:rsidRPr="00C81F3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C</w:t>
            </w:r>
            <w:r>
              <w:tab/>
            </w:r>
            <w:proofErr w:type="spellStart"/>
            <w:r>
              <w:t>Кислородомер</w:t>
            </w:r>
            <w:proofErr w:type="spellEnd"/>
          </w:p>
          <w:p w:rsidR="00B3186B" w:rsidRPr="00C81F3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D</w:t>
            </w:r>
            <w:r>
              <w:tab/>
              <w:t>Инфракрасный детектор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7A40A6">
            <w:pPr>
              <w:pageBreakBefore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lastRenderedPageBreak/>
              <w:t>23</w:t>
            </w:r>
            <w:r w:rsidRPr="00F205CD">
              <w:rPr>
                <w:lang w:val="fr-CH"/>
              </w:rPr>
              <w:t>2 05</w:t>
            </w:r>
            <w:r w:rsidRPr="00F205CD">
              <w:t>.</w:t>
            </w:r>
            <w:r w:rsidRPr="00F205CD">
              <w:rPr>
                <w:lang w:val="fr-CH"/>
              </w:rPr>
              <w:t>1</w:t>
            </w:r>
            <w:r w:rsidRPr="00F205CD">
              <w:t>-0</w:t>
            </w:r>
            <w:r w:rsidRPr="00F205CD">
              <w:rPr>
                <w:lang w:val="fr-CH"/>
              </w:rPr>
              <w:t>5</w:t>
            </w:r>
          </w:p>
        </w:tc>
        <w:tc>
          <w:tcPr>
            <w:tcW w:w="5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Измерение концентрации газов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D</w:t>
            </w:r>
          </w:p>
        </w:tc>
      </w:tr>
      <w:tr w:rsidR="00B3186B" w:rsidRPr="00000BC6" w:rsidTr="007A40A6">
        <w:tc>
          <w:tcPr>
            <w:tcW w:w="123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000BC6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sz w:val="16"/>
                <w:szCs w:val="16"/>
              </w:rPr>
            </w:pPr>
          </w:p>
        </w:tc>
        <w:tc>
          <w:tcPr>
            <w:tcW w:w="577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000BC6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sz w:val="16"/>
                <w:szCs w:val="16"/>
              </w:rPr>
            </w:pPr>
            <w:r w:rsidRPr="00F205CD">
              <w:t>С помощью какого прибора можно проверить, содержит ли данная газовая смесь азот?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000BC6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3186B" w:rsidRPr="00F205CD" w:rsidTr="007A40A6"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C81F3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A</w:t>
            </w:r>
            <w:r w:rsidRPr="00F205CD">
              <w:tab/>
              <w:t xml:space="preserve">С </w:t>
            </w:r>
            <w:r>
              <w:t>помощью</w:t>
            </w:r>
            <w:proofErr w:type="gramEnd"/>
            <w:r>
              <w:t xml:space="preserve"> инфракрасного детектора</w:t>
            </w:r>
          </w:p>
          <w:p w:rsidR="00B3186B" w:rsidRPr="00C81F3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B</w:t>
            </w:r>
            <w:r w:rsidRPr="00F205CD">
              <w:tab/>
              <w:t>С помощью</w:t>
            </w:r>
            <w:proofErr w:type="gramEnd"/>
            <w:r w:rsidRPr="00F205CD">
              <w:t xml:space="preserve"> индикатора легковоспламе</w:t>
            </w:r>
            <w:r>
              <w:t>няющихся газов</w:t>
            </w:r>
          </w:p>
          <w:p w:rsidR="00B3186B" w:rsidRPr="00C81F3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3E6B63">
              <w:t>C</w:t>
            </w:r>
            <w:r>
              <w:tab/>
              <w:t>С</w:t>
            </w:r>
            <w:proofErr w:type="gramEnd"/>
            <w:r>
              <w:t xml:space="preserve"> помощью </w:t>
            </w:r>
            <w:proofErr w:type="spellStart"/>
            <w:r>
              <w:t>токсиметра</w:t>
            </w:r>
            <w:proofErr w:type="spellEnd"/>
          </w:p>
          <w:p w:rsidR="00B3186B" w:rsidRPr="00C81F30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3E6B63">
              <w:t>D</w:t>
            </w:r>
            <w:r w:rsidRPr="00F205CD">
              <w:tab/>
              <w:t>Ни</w:t>
            </w:r>
            <w:proofErr w:type="gramEnd"/>
            <w:r w:rsidRPr="00F205CD">
              <w:t xml:space="preserve"> один из указанных выше при</w:t>
            </w:r>
            <w:r>
              <w:t>боров для этой цели не подходит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2 05</w:t>
            </w:r>
            <w:r w:rsidRPr="00F205CD">
              <w:t>.</w:t>
            </w:r>
            <w:r w:rsidRPr="00F205CD">
              <w:rPr>
                <w:lang w:val="fr-CH"/>
              </w:rPr>
              <w:t>1</w:t>
            </w:r>
            <w:r w:rsidRPr="00F205CD">
              <w:t>-0</w:t>
            </w:r>
            <w:r w:rsidRPr="00F205CD">
              <w:rPr>
                <w:lang w:val="fr-CH"/>
              </w:rPr>
              <w:t>6</w:t>
            </w:r>
          </w:p>
        </w:tc>
        <w:tc>
          <w:tcPr>
            <w:tcW w:w="5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Измерение концентрации газов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A</w:t>
            </w:r>
          </w:p>
        </w:tc>
      </w:tr>
      <w:tr w:rsidR="00B3186B" w:rsidRPr="00000BC6" w:rsidTr="007A40A6">
        <w:tc>
          <w:tcPr>
            <w:tcW w:w="123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000BC6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sz w:val="16"/>
                <w:szCs w:val="16"/>
              </w:rPr>
            </w:pPr>
          </w:p>
        </w:tc>
        <w:tc>
          <w:tcPr>
            <w:tcW w:w="577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F205CD">
              <w:t>С помощью какого прибора можно точно установить, что смесь углеводородов и воздуха не взрывоопасна?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530DEE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3186B" w:rsidRPr="00F205CD" w:rsidTr="007A40A6"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0E455B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A</w:t>
            </w:r>
            <w:r w:rsidRPr="00F205CD">
              <w:tab/>
              <w:t>С помощью</w:t>
            </w:r>
            <w:proofErr w:type="gramEnd"/>
            <w:r w:rsidRPr="00F205CD">
              <w:t xml:space="preserve"> комбинированного прибора, состоящего из индикатора легковоспламеняющихся газов и </w:t>
            </w:r>
            <w:proofErr w:type="spellStart"/>
            <w:r w:rsidRPr="00F205CD">
              <w:t>кислородо</w:t>
            </w:r>
            <w:r>
              <w:t>мера</w:t>
            </w:r>
            <w:proofErr w:type="spellEnd"/>
          </w:p>
          <w:p w:rsidR="00B3186B" w:rsidRPr="000E455B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B</w:t>
            </w:r>
            <w:r w:rsidRPr="00F205CD">
              <w:tab/>
              <w:t>С помощью</w:t>
            </w:r>
            <w:proofErr w:type="gramEnd"/>
            <w:r w:rsidRPr="00F205CD">
              <w:t xml:space="preserve"> индикат</w:t>
            </w:r>
            <w:r>
              <w:t>ора легковоспламеняющихся газов</w:t>
            </w:r>
          </w:p>
          <w:p w:rsidR="00B3186B" w:rsidRPr="000E455B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>
              <w:t>C</w:t>
            </w:r>
            <w:r>
              <w:tab/>
              <w:t>С</w:t>
            </w:r>
            <w:proofErr w:type="gramEnd"/>
            <w:r>
              <w:t xml:space="preserve"> помощью </w:t>
            </w:r>
            <w:proofErr w:type="spellStart"/>
            <w:r>
              <w:t>токсиметра</w:t>
            </w:r>
            <w:proofErr w:type="spellEnd"/>
          </w:p>
          <w:p w:rsidR="00B3186B" w:rsidRPr="000E455B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D</w:t>
            </w:r>
            <w:r w:rsidRPr="00F205CD">
              <w:tab/>
              <w:t xml:space="preserve">С </w:t>
            </w:r>
            <w:r>
              <w:t>помощью</w:t>
            </w:r>
            <w:proofErr w:type="gramEnd"/>
            <w:r>
              <w:t xml:space="preserve"> инфракрасного детектора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2 05</w:t>
            </w:r>
            <w:r w:rsidRPr="00F205CD">
              <w:t>.</w:t>
            </w:r>
            <w:r w:rsidRPr="00F205CD">
              <w:rPr>
                <w:lang w:val="fr-CH"/>
              </w:rPr>
              <w:t>1</w:t>
            </w:r>
            <w:r w:rsidRPr="00F205CD">
              <w:t>-0</w:t>
            </w:r>
            <w:r w:rsidRPr="00F205CD">
              <w:rPr>
                <w:lang w:val="fr-CH"/>
              </w:rPr>
              <w:t>7</w:t>
            </w:r>
          </w:p>
        </w:tc>
        <w:tc>
          <w:tcPr>
            <w:tcW w:w="5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Измерение концентрации газов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B</w:t>
            </w:r>
          </w:p>
        </w:tc>
      </w:tr>
      <w:tr w:rsidR="00B3186B" w:rsidRPr="00000BC6" w:rsidTr="007A40A6"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000BC6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rPr>
                <w:sz w:val="16"/>
                <w:szCs w:val="16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000BC6" w:rsidRDefault="00B3186B" w:rsidP="00694087">
            <w:pPr>
              <w:keepNext/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rPr>
                <w:sz w:val="16"/>
                <w:szCs w:val="16"/>
              </w:rPr>
            </w:pPr>
            <w:r w:rsidRPr="00F205CD">
              <w:t>Како</w:t>
            </w:r>
            <w:r>
              <w:t>е</w:t>
            </w:r>
            <w:r w:rsidRPr="00F205CD">
              <w:t xml:space="preserve"> </w:t>
            </w:r>
            <w:r>
              <w:t xml:space="preserve">оборудование </w:t>
            </w:r>
            <w:r w:rsidRPr="00F205CD">
              <w:t>следует использовать для проверки концентрации легковоспламеняющегося газа в воздухе?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000BC6" w:rsidRDefault="00B3186B" w:rsidP="00694087">
            <w:pPr>
              <w:keepNext/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3186B" w:rsidRPr="00F205CD" w:rsidTr="007A40A6"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0E455B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A</w:t>
            </w:r>
            <w:r>
              <w:tab/>
            </w:r>
            <w:proofErr w:type="spellStart"/>
            <w:r>
              <w:t>Кислородомер</w:t>
            </w:r>
            <w:proofErr w:type="spellEnd"/>
          </w:p>
          <w:p w:rsidR="00B3186B" w:rsidRPr="000E455B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B</w:t>
            </w:r>
            <w:r w:rsidRPr="00F205CD">
              <w:tab/>
              <w:t>Индика</w:t>
            </w:r>
            <w:r>
              <w:t>тор легковоспламеняющихся газов</w:t>
            </w:r>
          </w:p>
          <w:p w:rsidR="00B3186B" w:rsidRPr="000E455B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3E6B63">
              <w:t>C</w:t>
            </w:r>
            <w:r>
              <w:tab/>
              <w:t>Ультразвуковой детектор</w:t>
            </w:r>
          </w:p>
          <w:p w:rsidR="00B3186B" w:rsidRPr="000E455B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D</w:t>
            </w:r>
            <w:r>
              <w:tab/>
            </w:r>
            <w:proofErr w:type="spellStart"/>
            <w:r>
              <w:t>Токсиметр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keepLines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232 05.1-08</w:t>
            </w:r>
          </w:p>
        </w:tc>
        <w:tc>
          <w:tcPr>
            <w:tcW w:w="5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keepLines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Измерение концентрации газов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keepLines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F205CD">
              <w:rPr>
                <w:lang w:val="fr-FR"/>
              </w:rPr>
              <w:t>C</w:t>
            </w:r>
          </w:p>
        </w:tc>
      </w:tr>
      <w:tr w:rsidR="00B3186B" w:rsidRPr="00000BC6" w:rsidTr="007A40A6">
        <w:tc>
          <w:tcPr>
            <w:tcW w:w="123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000BC6" w:rsidRDefault="00B3186B" w:rsidP="00694087">
            <w:pPr>
              <w:keepNext/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rPr>
                <w:sz w:val="16"/>
                <w:szCs w:val="16"/>
              </w:rPr>
            </w:pPr>
          </w:p>
        </w:tc>
        <w:tc>
          <w:tcPr>
            <w:tcW w:w="577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000BC6" w:rsidRDefault="00B3186B" w:rsidP="00694087">
            <w:pPr>
              <w:keepNext/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rPr>
                <w:sz w:val="16"/>
                <w:szCs w:val="16"/>
              </w:rPr>
            </w:pPr>
            <w:r w:rsidRPr="00F205CD">
              <w:t>Какой прибор следует использовать для измерения концентрации газа, который, как установлено, не является легковоспламеняющимся, но является токсичным?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000BC6" w:rsidRDefault="00B3186B" w:rsidP="00694087">
            <w:pPr>
              <w:keepNext/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3186B" w:rsidRPr="00F205CD" w:rsidTr="007A40A6"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0E455B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A</w:t>
            </w:r>
            <w:r w:rsidRPr="00F205CD">
              <w:tab/>
              <w:t>Индика</w:t>
            </w:r>
            <w:r>
              <w:t>тор легковоспламеняющихся газов</w:t>
            </w:r>
          </w:p>
          <w:p w:rsidR="00B3186B" w:rsidRPr="000E455B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B</w:t>
            </w:r>
            <w:r w:rsidRPr="00F205CD">
              <w:tab/>
              <w:t>Комбинированный прибор, состоящий из индикатора легковосплам</w:t>
            </w:r>
            <w:r>
              <w:t xml:space="preserve">еняющихся газов и </w:t>
            </w:r>
            <w:proofErr w:type="spellStart"/>
            <w:r>
              <w:t>кислородомера</w:t>
            </w:r>
            <w:proofErr w:type="spellEnd"/>
          </w:p>
          <w:p w:rsidR="00B3186B" w:rsidRPr="000E455B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C</w:t>
            </w:r>
            <w:r>
              <w:tab/>
            </w:r>
            <w:proofErr w:type="spellStart"/>
            <w:r>
              <w:t>Токсиметр</w:t>
            </w:r>
            <w:proofErr w:type="spellEnd"/>
          </w:p>
          <w:p w:rsidR="00B3186B" w:rsidRPr="000E455B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3E6B63">
              <w:t>D</w:t>
            </w:r>
            <w:r w:rsidRPr="00F205CD">
              <w:tab/>
            </w:r>
            <w:r>
              <w:t>Ультразвуковой</w:t>
            </w:r>
            <w:r w:rsidRPr="00F205CD">
              <w:t xml:space="preserve"> </w:t>
            </w:r>
            <w:r>
              <w:t>детектор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line="20" w:lineRule="exact"/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line="20" w:lineRule="exact"/>
              <w:ind w:left="376" w:hanging="376"/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line="20" w:lineRule="exact"/>
              <w:jc w:val="center"/>
            </w:pPr>
          </w:p>
        </w:tc>
      </w:tr>
      <w:tr w:rsidR="00B3186B" w:rsidRPr="00F205CD" w:rsidTr="007A40A6"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7A40A6">
            <w:pPr>
              <w:pageBreakBefore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lastRenderedPageBreak/>
              <w:t>23</w:t>
            </w:r>
            <w:r w:rsidRPr="00F205CD">
              <w:rPr>
                <w:lang w:val="fr-CH"/>
              </w:rPr>
              <w:t>2 05</w:t>
            </w:r>
            <w:r w:rsidRPr="00F205CD">
              <w:t>.</w:t>
            </w:r>
            <w:r w:rsidRPr="00F205CD">
              <w:rPr>
                <w:lang w:val="fr-CH"/>
              </w:rPr>
              <w:t>1</w:t>
            </w:r>
            <w:r w:rsidRPr="00F205CD">
              <w:t>-0</w:t>
            </w:r>
            <w:r w:rsidRPr="00F205CD">
              <w:rPr>
                <w:lang w:val="fr-CH"/>
              </w:rPr>
              <w:t>9</w:t>
            </w:r>
          </w:p>
        </w:tc>
        <w:tc>
          <w:tcPr>
            <w:tcW w:w="5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Измерение концентрации газов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>
              <w:rPr>
                <w:lang w:val="fr-FR"/>
              </w:rPr>
              <w:t>A</w:t>
            </w:r>
          </w:p>
        </w:tc>
      </w:tr>
      <w:tr w:rsidR="00B3186B" w:rsidRPr="00F205CD" w:rsidTr="007A40A6">
        <w:tc>
          <w:tcPr>
            <w:tcW w:w="123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  <w:tc>
          <w:tcPr>
            <w:tcW w:w="577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Помещение, наполненное инертным газом, еще содержит, по всей вероятности, остатки пропана в газообразном состоянии.</w:t>
            </w:r>
          </w:p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>
              <w:t>С помощью какого прибора содержание пропана невозможно никоим образом проверить?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05240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0E455B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>
              <w:t>A</w:t>
            </w:r>
            <w:r>
              <w:tab/>
              <w:t>С</w:t>
            </w:r>
            <w:proofErr w:type="gramEnd"/>
            <w:r>
              <w:t xml:space="preserve"> помощью </w:t>
            </w:r>
            <w:proofErr w:type="spellStart"/>
            <w:r>
              <w:t>кислородомера</w:t>
            </w:r>
            <w:proofErr w:type="spellEnd"/>
          </w:p>
          <w:p w:rsidR="00B3186B" w:rsidRPr="000E455B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B</w:t>
            </w:r>
            <w:r w:rsidRPr="00F205CD">
              <w:tab/>
              <w:t xml:space="preserve">С </w:t>
            </w:r>
            <w:r>
              <w:t>помощью</w:t>
            </w:r>
            <w:proofErr w:type="gramEnd"/>
            <w:r>
              <w:t xml:space="preserve"> инфракрасного детектора</w:t>
            </w:r>
          </w:p>
          <w:p w:rsidR="00B3186B" w:rsidRPr="000E455B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C</w:t>
            </w:r>
            <w:r w:rsidRPr="00F205CD">
              <w:tab/>
              <w:t>С помощью</w:t>
            </w:r>
            <w:proofErr w:type="gramEnd"/>
            <w:r w:rsidRPr="00F205CD">
              <w:t xml:space="preserve"> комбинированного прибора, состоящего из индикатора легковоспламеняющихся газов и </w:t>
            </w:r>
            <w:proofErr w:type="spellStart"/>
            <w:r w:rsidRPr="00F205CD">
              <w:t>кислородо</w:t>
            </w:r>
            <w:r>
              <w:t>мера</w:t>
            </w:r>
            <w:proofErr w:type="spellEnd"/>
          </w:p>
          <w:p w:rsidR="00B3186B" w:rsidRPr="000E455B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D</w:t>
            </w:r>
            <w:r w:rsidRPr="00F205CD">
              <w:tab/>
              <w:t>С помощью</w:t>
            </w:r>
            <w:proofErr w:type="gramEnd"/>
            <w:r w:rsidRPr="00F205CD">
              <w:t xml:space="preserve"> индикат</w:t>
            </w:r>
            <w:r>
              <w:t>ора легковоспламеняющихся газов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CH"/>
              </w:rPr>
            </w:pPr>
            <w:r w:rsidRPr="00F205CD">
              <w:t>23</w:t>
            </w:r>
            <w:r w:rsidRPr="00F205CD">
              <w:rPr>
                <w:lang w:val="fr-CH"/>
              </w:rPr>
              <w:t>2 05</w:t>
            </w:r>
            <w:r w:rsidRPr="00F205CD">
              <w:t>.</w:t>
            </w:r>
            <w:r w:rsidRPr="00F205CD">
              <w:rPr>
                <w:lang w:val="fr-CH"/>
              </w:rPr>
              <w:t>1</w:t>
            </w:r>
            <w:r w:rsidRPr="00F205CD">
              <w:t>-</w:t>
            </w:r>
            <w:r w:rsidRPr="00F205CD">
              <w:rPr>
                <w:lang w:val="fr-CH"/>
              </w:rPr>
              <w:t>10</w:t>
            </w:r>
          </w:p>
        </w:tc>
        <w:tc>
          <w:tcPr>
            <w:tcW w:w="5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Измерение концентрации газов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  <w:r w:rsidRPr="00F205CD">
              <w:rPr>
                <w:lang w:val="fr-FR"/>
              </w:rPr>
              <w:t>D</w:t>
            </w:r>
          </w:p>
        </w:tc>
      </w:tr>
      <w:tr w:rsidR="00B3186B" w:rsidRPr="00F205CD" w:rsidTr="007A40A6"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У вас есть </w:t>
            </w:r>
            <w:proofErr w:type="spellStart"/>
            <w:r w:rsidRPr="00F205CD">
              <w:t>токсиметр</w:t>
            </w:r>
            <w:proofErr w:type="spellEnd"/>
            <w:r w:rsidRPr="00F205CD">
              <w:t xml:space="preserve">. Вы намерены войти в помещение. Сначала вам необходимо измерить концентрацию газа в этом помещении. 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Для какого из перечисленных ниже газов подходит этот </w:t>
            </w:r>
            <w:proofErr w:type="spellStart"/>
            <w:r w:rsidRPr="00F205CD">
              <w:t>токсиметр</w:t>
            </w:r>
            <w:proofErr w:type="spellEnd"/>
            <w:r w:rsidRPr="00F205CD">
              <w:t>?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c>
          <w:tcPr>
            <w:tcW w:w="1235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72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EE19FA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A</w:t>
            </w:r>
            <w:r w:rsidRPr="00F205CD">
              <w:tab/>
              <w:t>Для</w:t>
            </w:r>
            <w:proofErr w:type="gramEnd"/>
            <w:r w:rsidRPr="00F205CD">
              <w:t xml:space="preserve"> № ООН 1010</w:t>
            </w:r>
            <w:r>
              <w:t xml:space="preserve"> 1,2-БУТАДИЕН СТАБИЛИЗИРОВАННЫЙ</w:t>
            </w:r>
          </w:p>
          <w:p w:rsidR="00B3186B" w:rsidRPr="00EE19FA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3E6B63">
              <w:t>B</w:t>
            </w:r>
            <w:r>
              <w:tab/>
              <w:t>Для</w:t>
            </w:r>
            <w:proofErr w:type="gramEnd"/>
            <w:r>
              <w:t xml:space="preserve"> № ООН 1086 ВИНИЛХЛОРИД</w:t>
            </w:r>
          </w:p>
          <w:p w:rsidR="00B3186B" w:rsidRPr="00091B18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3E6B63">
              <w:t>C</w:t>
            </w:r>
            <w:r w:rsidRPr="00F205CD">
              <w:tab/>
              <w:t>Для</w:t>
            </w:r>
            <w:proofErr w:type="gramEnd"/>
            <w:r w:rsidRPr="00F205CD">
              <w:t xml:space="preserve"> № ООН 1280 </w:t>
            </w:r>
            <w:proofErr w:type="spellStart"/>
            <w:r w:rsidRPr="00F205CD">
              <w:t>ПРОПИЛЕ</w:t>
            </w:r>
            <w:r>
              <w:t>НОКСИД</w:t>
            </w:r>
            <w:proofErr w:type="spellEnd"/>
          </w:p>
          <w:p w:rsidR="00B3186B" w:rsidRPr="000E455B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3E6B63">
              <w:t>D</w:t>
            </w:r>
            <w:r w:rsidRPr="00F205CD">
              <w:tab/>
              <w:t>Он не подходи</w:t>
            </w:r>
            <w:r>
              <w:t>т ни для одного из этих веществ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</w:tbl>
    <w:p w:rsidR="00B3186B" w:rsidRDefault="00B3186B" w:rsidP="00B3186B">
      <w:pPr>
        <w:tabs>
          <w:tab w:val="left" w:pos="567"/>
          <w:tab w:val="left" w:pos="1134"/>
          <w:tab w:val="left" w:pos="1701"/>
          <w:tab w:val="left" w:pos="2268"/>
          <w:tab w:val="left" w:pos="6237"/>
        </w:tabs>
        <w:spacing w:line="240" w:lineRule="auto"/>
        <w:rPr>
          <w:sz w:val="24"/>
        </w:rPr>
      </w:pPr>
    </w:p>
    <w:p w:rsidR="00B3186B" w:rsidRPr="00CE4715" w:rsidRDefault="00B3186B" w:rsidP="00B3186B">
      <w:pPr>
        <w:tabs>
          <w:tab w:val="left" w:pos="0"/>
          <w:tab w:val="left" w:pos="567"/>
          <w:tab w:val="left" w:pos="1134"/>
          <w:tab w:val="left" w:pos="1701"/>
          <w:tab w:val="left" w:pos="2268"/>
          <w:tab w:val="left" w:pos="6237"/>
        </w:tabs>
        <w:spacing w:line="240" w:lineRule="auto"/>
        <w:rPr>
          <w:bCs/>
          <w:sz w:val="24"/>
        </w:rPr>
      </w:pPr>
      <w:r>
        <w:rPr>
          <w:bCs/>
          <w:sz w:val="24"/>
        </w:rPr>
        <w:br w:type="page"/>
      </w:r>
    </w:p>
    <w:tbl>
      <w:tblPr>
        <w:tblW w:w="8505" w:type="dxa"/>
        <w:tblInd w:w="113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23"/>
        <w:gridCol w:w="5784"/>
        <w:gridCol w:w="1498"/>
      </w:tblGrid>
      <w:tr w:rsidR="00B3186B" w:rsidRPr="00000BC6" w:rsidTr="007A40A6">
        <w:trPr>
          <w:tblHeader/>
        </w:trPr>
        <w:tc>
          <w:tcPr>
            <w:tcW w:w="8505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AA68D7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6237"/>
                <w:tab w:val="left" w:pos="8505"/>
              </w:tabs>
              <w:spacing w:before="120" w:after="120" w:line="240" w:lineRule="auto"/>
              <w:rPr>
                <w:b/>
                <w:sz w:val="28"/>
                <w:szCs w:val="28"/>
              </w:rPr>
            </w:pPr>
            <w:r w:rsidRPr="00AA68D7">
              <w:rPr>
                <w:b/>
                <w:sz w:val="28"/>
                <w:szCs w:val="28"/>
              </w:rPr>
              <w:lastRenderedPageBreak/>
              <w:t>Практика</w:t>
            </w:r>
          </w:p>
          <w:p w:rsidR="00B3186B" w:rsidRPr="00AA68D7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6237"/>
                <w:tab w:val="left" w:pos="8505"/>
              </w:tabs>
              <w:spacing w:before="120" w:after="120" w:line="240" w:lineRule="auto"/>
            </w:pPr>
            <w:r w:rsidRPr="00AA68D7">
              <w:rPr>
                <w:b/>
              </w:rPr>
              <w:t>Целевая тема 5.2: Измерение концентрации газов</w:t>
            </w:r>
            <w:r w:rsidRPr="00AA68D7">
              <w:rPr>
                <w:b/>
              </w:rPr>
              <w:br/>
              <w:t>Использование измерительных приборов</w:t>
            </w:r>
          </w:p>
        </w:tc>
      </w:tr>
      <w:tr w:rsidR="00B3186B" w:rsidRPr="00AA68D7" w:rsidTr="007A40A6">
        <w:trPr>
          <w:tblHeader/>
        </w:trPr>
        <w:tc>
          <w:tcPr>
            <w:tcW w:w="122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AA68D7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AA68D7">
              <w:rPr>
                <w:i/>
                <w:sz w:val="16"/>
              </w:rPr>
              <w:t>Номер</w:t>
            </w:r>
          </w:p>
        </w:tc>
        <w:tc>
          <w:tcPr>
            <w:tcW w:w="578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AA68D7" w:rsidRDefault="00B3186B" w:rsidP="00694087">
            <w:pPr>
              <w:tabs>
                <w:tab w:val="left" w:pos="832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AA68D7">
              <w:rPr>
                <w:i/>
                <w:sz w:val="16"/>
              </w:rPr>
              <w:t>Источник</w:t>
            </w:r>
          </w:p>
        </w:tc>
        <w:tc>
          <w:tcPr>
            <w:tcW w:w="149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AA68D7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AA68D7">
              <w:rPr>
                <w:i/>
                <w:sz w:val="16"/>
              </w:rPr>
              <w:t>Правильный ответ</w:t>
            </w:r>
          </w:p>
        </w:tc>
      </w:tr>
      <w:tr w:rsidR="00B3186B" w:rsidRPr="00F205CD" w:rsidTr="007A40A6">
        <w:tc>
          <w:tcPr>
            <w:tcW w:w="122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2 05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1</w:t>
            </w:r>
          </w:p>
        </w:tc>
        <w:tc>
          <w:tcPr>
            <w:tcW w:w="578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Измерение концентрации газов</w:t>
            </w:r>
          </w:p>
        </w:tc>
        <w:tc>
          <w:tcPr>
            <w:tcW w:w="149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A</w:t>
            </w:r>
          </w:p>
        </w:tc>
      </w:tr>
      <w:tr w:rsidR="00B3186B" w:rsidRPr="00000BC6" w:rsidTr="007A40A6"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000BC6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sz w:val="16"/>
                <w:szCs w:val="16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Для измерения концентрации токсичного вещества в помещении вы используете подходящую для этой цели пробирку. После </w:t>
            </w:r>
            <w:proofErr w:type="gramStart"/>
            <w:r w:rsidRPr="00F205CD">
              <w:t>того</w:t>
            </w:r>
            <w:proofErr w:type="gramEnd"/>
            <w:r w:rsidRPr="00F205CD">
              <w:t xml:space="preserve"> как вы правильно произвели действия по измерению, вы констатируете, что </w:t>
            </w:r>
            <w:r>
              <w:t xml:space="preserve">пробирка </w:t>
            </w:r>
            <w:r w:rsidRPr="00F205CD">
              <w:t>не окрасил</w:t>
            </w:r>
            <w:r>
              <w:t>а</w:t>
            </w:r>
            <w:r w:rsidRPr="00F205CD">
              <w:t>сь.</w:t>
            </w:r>
          </w:p>
          <w:p w:rsidR="00B3186B" w:rsidRPr="00000BC6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sz w:val="16"/>
                <w:szCs w:val="16"/>
              </w:rPr>
            </w:pPr>
            <w:r w:rsidRPr="00F205CD">
              <w:t>Какое из нижеследующих утверждений правильно?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A4171B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3186B" w:rsidRPr="00F205CD" w:rsidTr="007A40A6"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8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0E455B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A</w:t>
            </w:r>
            <w:r w:rsidRPr="00F205CD">
              <w:tab/>
              <w:t>Эта пробирка не должна использоваться дл</w:t>
            </w:r>
            <w:r>
              <w:t>я проведения другого измерения</w:t>
            </w:r>
          </w:p>
          <w:p w:rsidR="00B3186B" w:rsidRPr="000E455B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B</w:t>
            </w:r>
            <w:r w:rsidRPr="00F205CD">
              <w:tab/>
              <w:t>Эту пробирку можно сразу же использовать для второго и</w:t>
            </w:r>
            <w:r>
              <w:t>змерения, но в другом помещении</w:t>
            </w:r>
          </w:p>
          <w:p w:rsidR="00B3186B" w:rsidRPr="000E455B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C</w:t>
            </w:r>
            <w:r w:rsidRPr="00F205CD">
              <w:tab/>
              <w:t>Эту пробирку можно будет использовать впоследствии при условии, что она</w:t>
            </w:r>
            <w:r>
              <w:t xml:space="preserve"> будет храниться в холодильнике</w:t>
            </w:r>
          </w:p>
          <w:p w:rsidR="00B3186B" w:rsidRPr="000E455B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D</w:t>
            </w:r>
            <w:r w:rsidRPr="00F205CD">
              <w:tab/>
              <w:t>Эту пробирку можно использовать впоследствии при условии, что она будет закрыта резиновой пробкой, по</w:t>
            </w:r>
            <w:r>
              <w:t>ставляемой вместе с ней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2835"/>
                <w:tab w:val="left" w:pos="3402"/>
                <w:tab w:val="center" w:pos="4153"/>
                <w:tab w:val="right" w:pos="8306"/>
                <w:tab w:val="left" w:pos="8505"/>
              </w:tabs>
              <w:spacing w:before="40" w:after="120" w:line="240" w:lineRule="auto"/>
            </w:pPr>
            <w:r w:rsidRPr="00F205CD">
              <w:t>23</w:t>
            </w:r>
            <w:r w:rsidRPr="00F205CD">
              <w:rPr>
                <w:lang w:val="fr-CH"/>
              </w:rPr>
              <w:t>2 05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2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Измерение концентрации газов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2835"/>
                <w:tab w:val="left" w:pos="3402"/>
                <w:tab w:val="center" w:pos="4153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F205CD">
              <w:t>D</w:t>
            </w:r>
          </w:p>
        </w:tc>
      </w:tr>
      <w:tr w:rsidR="00B3186B" w:rsidRPr="00000BC6" w:rsidTr="007A40A6"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000BC6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sz w:val="16"/>
                <w:szCs w:val="16"/>
              </w:rPr>
            </w:pPr>
          </w:p>
        </w:tc>
        <w:tc>
          <w:tcPr>
            <w:tcW w:w="57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000BC6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sz w:val="16"/>
                <w:szCs w:val="16"/>
              </w:rPr>
            </w:pPr>
            <w:r w:rsidRPr="00F205CD">
              <w:t>Можно ли использовать подходящую пробирку, срок годности которой истек, для измерения концентрации токсичного вещества в помещении?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000BC6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3186B" w:rsidRPr="00F205CD" w:rsidTr="007A40A6"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78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EE19FA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A</w:t>
            </w:r>
            <w:r>
              <w:tab/>
              <w:t>Да</w:t>
            </w:r>
          </w:p>
          <w:p w:rsidR="00B3186B" w:rsidRPr="00EE19FA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B</w:t>
            </w:r>
            <w:r w:rsidRPr="00F205CD">
              <w:tab/>
              <w:t>Да</w:t>
            </w:r>
            <w:proofErr w:type="gramEnd"/>
            <w:r w:rsidRPr="00F205CD">
              <w:t>, но только для того, чтобы получить предваритель</w:t>
            </w:r>
            <w:r>
              <w:t>ные данные об этом веществе</w:t>
            </w:r>
          </w:p>
          <w:p w:rsidR="00B3186B" w:rsidRPr="00EE19FA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C</w:t>
            </w:r>
            <w:r w:rsidRPr="00F205CD">
              <w:tab/>
              <w:t>Да</w:t>
            </w:r>
            <w:proofErr w:type="gramEnd"/>
            <w:r w:rsidRPr="00F205CD">
              <w:t>, но только при условии применения поправочного коэффициента, указанного в руководстве по использо</w:t>
            </w:r>
            <w:r>
              <w:t>ванию</w:t>
            </w:r>
          </w:p>
          <w:p w:rsidR="00B3186B" w:rsidRPr="00EE19FA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  <w:rPr>
                <w:lang w:val="en-US"/>
              </w:rPr>
            </w:pPr>
            <w:proofErr w:type="gramStart"/>
            <w:r>
              <w:t>D</w:t>
            </w:r>
            <w:r>
              <w:tab/>
              <w:t>Нет</w:t>
            </w:r>
            <w:proofErr w:type="gramEnd"/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2 05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3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Измерение концентрации газов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A</w:t>
            </w:r>
          </w:p>
        </w:tc>
      </w:tr>
      <w:tr w:rsidR="00B3186B" w:rsidRPr="00000BC6" w:rsidTr="007A40A6"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000BC6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sz w:val="16"/>
                <w:szCs w:val="16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Вы используете пробирку для измерения слабых концентраций газа. На этой пробирке нанесена шкала. После определенного числа </w:t>
            </w:r>
            <w:r>
              <w:t>«</w:t>
            </w:r>
            <w:r w:rsidRPr="00F205CD">
              <w:t>качков</w:t>
            </w:r>
            <w:r>
              <w:t>»</w:t>
            </w:r>
            <w:r w:rsidRPr="00F205CD">
              <w:t xml:space="preserve"> определяется длина окрашенных маркировочных полосок. На используемой вами пробирке нанесена шкала от 10 до 100</w:t>
            </w:r>
            <w:r>
              <w:t> </w:t>
            </w:r>
            <w:r w:rsidR="007A40A6">
              <w:t>млн</w:t>
            </w:r>
            <w:r>
              <w:rPr>
                <w:vertAlign w:val="superscript"/>
              </w:rPr>
              <w:t>−</w:t>
            </w:r>
            <w:r w:rsidRPr="00F205CD">
              <w:rPr>
                <w:vertAlign w:val="superscript"/>
              </w:rPr>
              <w:t>1</w:t>
            </w:r>
            <w:r w:rsidRPr="00F205CD">
              <w:t xml:space="preserve">, а число качков n=10. После пяти качков вы констатируете, что окраска уже точно указывает на концентрацию 100 </w:t>
            </w:r>
            <w:r w:rsidR="007A40A6">
              <w:t>млн</w:t>
            </w:r>
            <w:r>
              <w:rPr>
                <w:vertAlign w:val="superscript"/>
              </w:rPr>
              <w:t>−</w:t>
            </w:r>
            <w:r w:rsidRPr="00F205CD">
              <w:rPr>
                <w:vertAlign w:val="superscript"/>
              </w:rPr>
              <w:t>1</w:t>
            </w:r>
            <w:r w:rsidRPr="00F205CD">
              <w:t xml:space="preserve">. </w:t>
            </w:r>
          </w:p>
          <w:p w:rsidR="00B3186B" w:rsidRPr="00000BC6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sz w:val="16"/>
                <w:szCs w:val="16"/>
              </w:rPr>
            </w:pPr>
            <w:r w:rsidRPr="00F205CD">
              <w:t>Какой вывод вы делаете?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000BC6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3186B" w:rsidRPr="00F205CD" w:rsidTr="007A40A6"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7A40A6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8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EE19FA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A</w:t>
            </w:r>
            <w:r w:rsidRPr="00F205CD">
              <w:tab/>
              <w:t>Результат недостоверен, и в этой связи следует использовать пробирку с другим диапазоном измерения концен</w:t>
            </w:r>
            <w:r>
              <w:t>трации</w:t>
            </w:r>
          </w:p>
          <w:p w:rsidR="00B3186B" w:rsidRPr="00EE19FA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B</w:t>
            </w:r>
            <w:r w:rsidRPr="00F205CD">
              <w:tab/>
              <w:t xml:space="preserve">Концентрация газа ниже 100 </w:t>
            </w:r>
            <w:r w:rsidR="007A40A6">
              <w:t>млн</w:t>
            </w:r>
            <w:r w:rsidRPr="00EE19FA">
              <w:rPr>
                <w:vertAlign w:val="superscript"/>
              </w:rPr>
              <w:t>−1</w:t>
            </w:r>
          </w:p>
          <w:p w:rsidR="00B3186B" w:rsidRPr="00EE19FA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C</w:t>
            </w:r>
            <w:r w:rsidRPr="00F205CD">
              <w:tab/>
              <w:t xml:space="preserve">Концентрация газа выше 100 </w:t>
            </w:r>
            <w:r w:rsidR="007A40A6">
              <w:t>млн</w:t>
            </w:r>
            <w:r w:rsidRPr="00EE19FA">
              <w:rPr>
                <w:vertAlign w:val="superscript"/>
              </w:rPr>
              <w:t>−1</w:t>
            </w:r>
          </w:p>
          <w:p w:rsidR="00B3186B" w:rsidRPr="00EE19FA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D</w:t>
            </w:r>
            <w:r w:rsidRPr="00F205CD">
              <w:tab/>
              <w:t>Пробирка насыщена, но она показывает правильную кон</w:t>
            </w:r>
            <w:r>
              <w:t>центрацию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7A40A6">
            <w:pPr>
              <w:pageBreakBefore/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lastRenderedPageBreak/>
              <w:t>23</w:t>
            </w:r>
            <w:r w:rsidRPr="00F205CD">
              <w:rPr>
                <w:lang w:val="fr-CH"/>
              </w:rPr>
              <w:t>2 05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4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Измерение концентрации газов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D</w:t>
            </w:r>
          </w:p>
        </w:tc>
      </w:tr>
      <w:tr w:rsidR="00B3186B" w:rsidRPr="00000BC6" w:rsidTr="007A40A6"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000BC6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sz w:val="16"/>
                <w:szCs w:val="16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Вы используете пробирку для измерения слабых концентраций газа. На этой пробирке нанесена шкала. После определенного числа </w:t>
            </w:r>
            <w:r>
              <w:t>«</w:t>
            </w:r>
            <w:r w:rsidRPr="00F205CD">
              <w:t>качков</w:t>
            </w:r>
            <w:r>
              <w:t>»</w:t>
            </w:r>
            <w:r w:rsidRPr="00F205CD">
              <w:t xml:space="preserve"> определяется длина окрашенных маркировочных полосок. На используемой вами пробирке нанесена шкала от 10 до</w:t>
            </w:r>
            <w:r w:rsidR="007A40A6">
              <w:t> </w:t>
            </w:r>
            <w:r w:rsidRPr="00F205CD">
              <w:t>100</w:t>
            </w:r>
            <w:r>
              <w:t> </w:t>
            </w:r>
            <w:r w:rsidR="007A40A6">
              <w:t>млн</w:t>
            </w:r>
            <w:r>
              <w:rPr>
                <w:vertAlign w:val="superscript"/>
              </w:rPr>
              <w:t>−</w:t>
            </w:r>
            <w:r w:rsidRPr="00F205CD">
              <w:rPr>
                <w:vertAlign w:val="superscript"/>
              </w:rPr>
              <w:t>1</w:t>
            </w:r>
            <w:r w:rsidRPr="00F205CD">
              <w:t xml:space="preserve">, а число качков n=10. После десяти качков вы констатируете отсутствие окраски. </w:t>
            </w:r>
          </w:p>
          <w:p w:rsidR="00B3186B" w:rsidRPr="00A4171B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Какой вывод вы делаете?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530DEE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3186B" w:rsidRPr="00F205CD" w:rsidTr="007A40A6"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8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EE19FA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A</w:t>
            </w:r>
            <w:r w:rsidRPr="00F205CD">
              <w:tab/>
              <w:t>Результат недостоверен, и в этой связи следует использовать пробирку с другим диапазоном измерения концен</w:t>
            </w:r>
            <w:r>
              <w:t>трации</w:t>
            </w:r>
          </w:p>
          <w:p w:rsidR="00B3186B" w:rsidRPr="00EE19FA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0E455B">
              <w:t>B</w:t>
            </w:r>
            <w:r w:rsidRPr="00F205CD">
              <w:tab/>
              <w:t>Необходимо</w:t>
            </w:r>
            <w:proofErr w:type="gramEnd"/>
            <w:r w:rsidRPr="00F205CD">
              <w:t xml:space="preserve"> прочитать руководство по использованию в части применения специального поправочного коэффици</w:t>
            </w:r>
            <w:r>
              <w:t>ента</w:t>
            </w:r>
          </w:p>
          <w:p w:rsidR="00B3186B" w:rsidRPr="00EE19FA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C</w:t>
            </w:r>
            <w:r w:rsidRPr="00F205CD">
              <w:tab/>
              <w:t xml:space="preserve">Концентрация газа выше 10 </w:t>
            </w:r>
            <w:r w:rsidR="007A40A6">
              <w:t>млн</w:t>
            </w:r>
            <w:r w:rsidRPr="00EE19FA">
              <w:rPr>
                <w:vertAlign w:val="superscript"/>
              </w:rPr>
              <w:t>−1</w:t>
            </w:r>
          </w:p>
          <w:p w:rsidR="00B3186B" w:rsidRPr="00EE19FA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D</w:t>
            </w:r>
            <w:r w:rsidRPr="00F205CD">
              <w:tab/>
              <w:t xml:space="preserve">Концентрация газа ниже 10 </w:t>
            </w:r>
            <w:r w:rsidR="007A40A6">
              <w:t>млн</w:t>
            </w:r>
            <w:r>
              <w:rPr>
                <w:vertAlign w:val="superscript"/>
              </w:rPr>
              <w:t>−</w:t>
            </w:r>
            <w:r w:rsidRPr="00F205CD">
              <w:rPr>
                <w:vertAlign w:val="superscript"/>
              </w:rPr>
              <w:t>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2 05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5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Измерение концентрации газов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A</w:t>
            </w:r>
          </w:p>
        </w:tc>
      </w:tr>
      <w:tr w:rsidR="00B3186B" w:rsidRPr="00000BC6" w:rsidTr="007A40A6"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000BC6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sz w:val="16"/>
                <w:szCs w:val="16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000BC6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sz w:val="16"/>
                <w:szCs w:val="16"/>
              </w:rPr>
            </w:pPr>
            <w:r w:rsidRPr="00F205CD">
              <w:t xml:space="preserve">Каким образом вы проверяете герметичность </w:t>
            </w:r>
            <w:proofErr w:type="spellStart"/>
            <w:r w:rsidRPr="00F205CD">
              <w:t>сильфонного</w:t>
            </w:r>
            <w:proofErr w:type="spellEnd"/>
            <w:r w:rsidRPr="00F205CD">
              <w:t xml:space="preserve"> насоса?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000BC6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3186B" w:rsidRPr="00F205CD" w:rsidTr="007A40A6"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78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EE19FA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A</w:t>
            </w:r>
            <w:r w:rsidRPr="00F205CD">
              <w:tab/>
              <w:t xml:space="preserve">Вставив закрытую пробирку в </w:t>
            </w:r>
            <w:r>
              <w:t>отверстие после сжатия сильфона</w:t>
            </w:r>
          </w:p>
          <w:p w:rsidR="00B3186B" w:rsidRPr="00EE19FA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B</w:t>
            </w:r>
            <w:r w:rsidRPr="00F205CD">
              <w:tab/>
              <w:t xml:space="preserve">Вставив открытую пробирку в </w:t>
            </w:r>
            <w:r>
              <w:t>отверстие после сжатия сильфона</w:t>
            </w:r>
          </w:p>
          <w:p w:rsidR="00B3186B" w:rsidRPr="00EE19FA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C</w:t>
            </w:r>
            <w:r w:rsidRPr="00F205CD">
              <w:tab/>
              <w:t>Вставив использованную пробирку в отверстие и сде</w:t>
            </w:r>
            <w:r>
              <w:t>лав десять качков</w:t>
            </w:r>
          </w:p>
          <w:p w:rsidR="00B3186B" w:rsidRPr="00EE19FA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D</w:t>
            </w:r>
            <w:r w:rsidRPr="00F205CD">
              <w:tab/>
              <w:t>Вставив пробирку в отверстие</w:t>
            </w:r>
            <w:r>
              <w:t xml:space="preserve"> обратным концом и сжав сильфон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pageBreakBefore/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lastRenderedPageBreak/>
              <w:t>23</w:t>
            </w:r>
            <w:r w:rsidRPr="00F205CD">
              <w:rPr>
                <w:lang w:val="fr-CH"/>
              </w:rPr>
              <w:t>2 05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6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Измерение концентрации газов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D</w:t>
            </w:r>
          </w:p>
        </w:tc>
      </w:tr>
      <w:tr w:rsidR="00B3186B" w:rsidRPr="00000BC6" w:rsidTr="007A40A6"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000BC6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sz w:val="16"/>
                <w:szCs w:val="16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</w:pPr>
            <w:r w:rsidRPr="00F205CD">
              <w:t xml:space="preserve">Комбинированный прибор, состоящий из индикатора легковоспламеняющихся газов и </w:t>
            </w:r>
            <w:proofErr w:type="spellStart"/>
            <w:r w:rsidRPr="00F205CD">
              <w:t>кислородомера</w:t>
            </w:r>
            <w:proofErr w:type="spellEnd"/>
            <w:r w:rsidRPr="00F205CD">
              <w:t xml:space="preserve">, показывает следующие результаты: кислород </w:t>
            </w:r>
            <w:r>
              <w:t>−</w:t>
            </w:r>
            <w:r w:rsidRPr="00F205CD">
              <w:t xml:space="preserve"> 18%, </w:t>
            </w:r>
            <w:r>
              <w:t>«</w:t>
            </w:r>
            <w:r w:rsidRPr="00F205CD">
              <w:t>взрывоопасность</w:t>
            </w:r>
            <w:r>
              <w:t>» −</w:t>
            </w:r>
            <w:r w:rsidRPr="00F205CD">
              <w:t xml:space="preserve"> 50%. </w:t>
            </w:r>
          </w:p>
          <w:p w:rsidR="00B3186B" w:rsidRPr="00F205CD" w:rsidRDefault="00B3186B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</w:pPr>
            <w:r w:rsidRPr="00F205CD">
              <w:t>Каким образом вы интерпретируете эти результаты?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000BC6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3186B" w:rsidRPr="00F205CD" w:rsidTr="007A40A6"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78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A</w:t>
            </w:r>
            <w:r w:rsidRPr="00F205CD">
              <w:tab/>
              <w:t>Считать</w:t>
            </w:r>
            <w:proofErr w:type="gramEnd"/>
            <w:r w:rsidRPr="00F205CD">
              <w:t xml:space="preserve"> надежным показание в части </w:t>
            </w:r>
            <w:r>
              <w:t>«</w:t>
            </w:r>
            <w:r w:rsidRPr="00F205CD">
              <w:t>взрывоопасность</w:t>
            </w:r>
            <w:r>
              <w:t>»</w:t>
            </w:r>
            <w:r w:rsidRPr="00F205CD">
              <w:t xml:space="preserve"> нельзя, поскольку для горения соде</w:t>
            </w:r>
            <w:r>
              <w:t>ржание кислорода слишком низкое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B</w:t>
            </w:r>
            <w:r w:rsidRPr="00F205CD">
              <w:tab/>
              <w:t>Концентрация легковоспламеняющихся газов составляет 50% по объему, т.е. больше нижнего предела взрываемо</w:t>
            </w:r>
            <w:r>
              <w:t>сти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C</w:t>
            </w:r>
            <w:r w:rsidRPr="00F205CD">
              <w:tab/>
              <w:t>Концентрация легковоспламеняющихся газов составляет 50% нижнего предела взрываемости, однако содержание кислорода слишком низкое, в резу</w:t>
            </w:r>
            <w:r>
              <w:t>льтате чего показания непонятны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D</w:t>
            </w:r>
            <w:r w:rsidRPr="00F205CD">
              <w:tab/>
              <w:t xml:space="preserve">Концентрация </w:t>
            </w:r>
            <w:proofErr w:type="spellStart"/>
            <w:r w:rsidRPr="00F205CD">
              <w:t>легковоспламеняющих</w:t>
            </w:r>
            <w:proofErr w:type="spellEnd"/>
            <w:r w:rsidRPr="00F205CD">
              <w:t xml:space="preserve"> газов составляет 50% нижнего предела взрываемости. Для измерения с помощью этого комбинированного прибора содержание кислорода достаточно. Поэтому данная смесь не взрывоопасна, поскольку нижний предел взрываемости не до</w:t>
            </w:r>
            <w:r>
              <w:t>стигнут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t>23</w:t>
            </w:r>
            <w:r w:rsidRPr="00F205CD">
              <w:rPr>
                <w:lang w:val="fr-CH"/>
              </w:rPr>
              <w:t>2 05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7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Измерение концентрации газов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A</w:t>
            </w:r>
          </w:p>
        </w:tc>
      </w:tr>
      <w:tr w:rsidR="00B3186B" w:rsidRPr="00000BC6" w:rsidTr="007A40A6"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000BC6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sz w:val="16"/>
                <w:szCs w:val="16"/>
              </w:rPr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 xml:space="preserve">Комбинированный прибор, состоящий из индикатора легковоспламеняющихся газов и </w:t>
            </w:r>
            <w:proofErr w:type="spellStart"/>
            <w:r w:rsidRPr="00F205CD">
              <w:t>кислородомера</w:t>
            </w:r>
            <w:proofErr w:type="spellEnd"/>
            <w:r w:rsidRPr="00F205CD">
              <w:t xml:space="preserve">, показывает следующие результаты: кислород </w:t>
            </w:r>
            <w:r>
              <w:t>−</w:t>
            </w:r>
            <w:r w:rsidRPr="00F205CD">
              <w:t xml:space="preserve"> 8%, </w:t>
            </w:r>
            <w:r>
              <w:t>«</w:t>
            </w:r>
            <w:r w:rsidRPr="00F205CD">
              <w:t>взрывоопасность</w:t>
            </w:r>
            <w:r>
              <w:t>» −</w:t>
            </w:r>
            <w:r w:rsidRPr="00F205CD">
              <w:t xml:space="preserve"> </w:t>
            </w:r>
            <w:r>
              <w:t>1</w:t>
            </w:r>
            <w:r w:rsidRPr="00F205CD">
              <w:t>0%.</w:t>
            </w:r>
          </w:p>
          <w:p w:rsidR="00B3186B" w:rsidRPr="00000BC6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sz w:val="16"/>
                <w:szCs w:val="16"/>
              </w:rPr>
            </w:pPr>
            <w:r w:rsidRPr="00F205CD">
              <w:t>Каким образом вы интерпретируете эти результаты?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000BC6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3186B" w:rsidRPr="00F205CD" w:rsidTr="007A40A6"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78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A</w:t>
            </w:r>
            <w:r w:rsidRPr="00F205CD">
              <w:tab/>
              <w:t>Считать</w:t>
            </w:r>
            <w:proofErr w:type="gramEnd"/>
            <w:r w:rsidRPr="00F205CD">
              <w:t xml:space="preserve"> надежным показание в части </w:t>
            </w:r>
            <w:r>
              <w:t>«</w:t>
            </w:r>
            <w:r w:rsidRPr="00F205CD">
              <w:t>взрывоопасность</w:t>
            </w:r>
            <w:r>
              <w:t>»</w:t>
            </w:r>
            <w:r w:rsidRPr="00F205CD">
              <w:t xml:space="preserve"> нельзя, поскольку для горения содержание</w:t>
            </w:r>
            <w:r>
              <w:t xml:space="preserve"> кислорода слишком низкое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B</w:t>
            </w:r>
            <w:r w:rsidRPr="00F205CD">
              <w:tab/>
              <w:t>Поскольку</w:t>
            </w:r>
            <w:proofErr w:type="gramEnd"/>
            <w:r w:rsidRPr="00F205CD">
              <w:t xml:space="preserve"> для горения кислорода слишком мало, показываемая концентрация газа на уровне 0% превышает ниж</w:t>
            </w:r>
            <w:r>
              <w:t>ний предел взрываемости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C</w:t>
            </w:r>
            <w:r w:rsidRPr="00F205CD">
              <w:tab/>
              <w:t xml:space="preserve">Концентрация легковоспламеняющихся газов составляет </w:t>
            </w:r>
            <w:r>
              <w:t>1</w:t>
            </w:r>
            <w:r w:rsidRPr="00F205CD">
              <w:t>0% по объему. Поэтому данная смесь невзрывоопас</w:t>
            </w:r>
            <w:r>
              <w:t>на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D</w:t>
            </w:r>
            <w:r w:rsidRPr="00F205CD">
              <w:tab/>
            </w:r>
            <w:r>
              <w:t>Измерительный прибор неисправен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7A40A6">
            <w:pPr>
              <w:pageBreakBefore/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lastRenderedPageBreak/>
              <w:t>23</w:t>
            </w:r>
            <w:r w:rsidRPr="00F205CD">
              <w:rPr>
                <w:lang w:val="fr-CH"/>
              </w:rPr>
              <w:t>2 05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8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Измерение концентрации газов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A</w:t>
            </w:r>
          </w:p>
        </w:tc>
      </w:tr>
      <w:tr w:rsidR="00B3186B" w:rsidRPr="00F205CD" w:rsidTr="007A40A6"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E502DB">
              <w:t xml:space="preserve">Предварительное определение концентрации кислорода показало, что его концентрация является достаточной. Индикатор газов показывает 50%. </w:t>
            </w:r>
          </w:p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E502DB">
              <w:t>Что это означает?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BD7117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78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A</w:t>
            </w:r>
            <w:r w:rsidRPr="00F205CD">
              <w:tab/>
              <w:t xml:space="preserve">Концентрация </w:t>
            </w:r>
            <w:proofErr w:type="spellStart"/>
            <w:r w:rsidRPr="00F205CD">
              <w:t>легковоспламеняющих</w:t>
            </w:r>
            <w:proofErr w:type="spellEnd"/>
            <w:r w:rsidRPr="00F205CD">
              <w:t xml:space="preserve"> газов составляет 50% </w:t>
            </w:r>
            <w:r>
              <w:t>от нижнего предела взрываемости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B</w:t>
            </w:r>
            <w:r w:rsidRPr="00F205CD">
              <w:tab/>
              <w:t xml:space="preserve">Концентрация </w:t>
            </w:r>
            <w:proofErr w:type="spellStart"/>
            <w:r w:rsidRPr="00F205CD">
              <w:t>легковоспламеняющих</w:t>
            </w:r>
            <w:proofErr w:type="spellEnd"/>
            <w:r w:rsidRPr="00F205CD">
              <w:t xml:space="preserve"> газов составляет 50% о</w:t>
            </w:r>
            <w:r>
              <w:t>т верхнего предела взрываемости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C</w:t>
            </w:r>
            <w:r w:rsidRPr="00F205CD">
              <w:tab/>
              <w:t xml:space="preserve">Концентрация </w:t>
            </w:r>
            <w:proofErr w:type="spellStart"/>
            <w:r w:rsidRPr="00F205CD">
              <w:t>легковоспламеняющих</w:t>
            </w:r>
            <w:proofErr w:type="spellEnd"/>
            <w:r>
              <w:t xml:space="preserve"> газов составляет 50% по объему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D</w:t>
            </w:r>
            <w:r w:rsidRPr="00F205CD">
              <w:tab/>
              <w:t>Концентрация кисло</w:t>
            </w:r>
            <w:r>
              <w:t>рода составляет 50%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F205CD">
              <w:t>23</w:t>
            </w:r>
            <w:r w:rsidRPr="00F205CD">
              <w:rPr>
                <w:lang w:val="fr-CH"/>
              </w:rPr>
              <w:t>2 05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-0</w:t>
            </w:r>
            <w:r w:rsidRPr="00F205CD">
              <w:rPr>
                <w:lang w:val="fr-CH"/>
              </w:rPr>
              <w:t>9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FR"/>
              </w:rPr>
            </w:pPr>
            <w:r w:rsidRPr="00F205CD">
              <w:t>Измерение концентрации газов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  <w:r w:rsidRPr="00F205CD">
              <w:rPr>
                <w:lang w:val="fr-FR"/>
              </w:rPr>
              <w:t>B</w:t>
            </w:r>
          </w:p>
        </w:tc>
      </w:tr>
      <w:tr w:rsidR="00B3186B" w:rsidRPr="00F205CD" w:rsidTr="007A40A6"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</w:pPr>
            <w:r w:rsidRPr="00F205CD">
              <w:t xml:space="preserve">У вас есть индикатор легковоспламеняющихся газов, который действует по принципу каталитического горения. </w:t>
            </w:r>
          </w:p>
          <w:p w:rsidR="00B3186B" w:rsidRPr="00F205CD" w:rsidRDefault="00B3186B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</w:pPr>
            <w:r w:rsidRPr="00F205CD">
              <w:t xml:space="preserve">Для каких из нижеследующих веществ нельзя использовать этот прибор, для </w:t>
            </w:r>
            <w:proofErr w:type="gramStart"/>
            <w:r w:rsidRPr="00F205CD">
              <w:t>того</w:t>
            </w:r>
            <w:proofErr w:type="gramEnd"/>
            <w:r w:rsidRPr="00F205CD">
              <w:t xml:space="preserve"> чтобы не повредить измерительный элемент?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BD7117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78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A</w:t>
            </w:r>
            <w:r>
              <w:tab/>
              <w:t>№ ООН 1005 АММИАК БЕЗВОДНЫЙ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B</w:t>
            </w:r>
            <w:r>
              <w:tab/>
              <w:t xml:space="preserve">№ ООН 1063 </w:t>
            </w:r>
            <w:proofErr w:type="spellStart"/>
            <w:r>
              <w:t>МЕТИЛХЛОРИД</w:t>
            </w:r>
            <w:proofErr w:type="spellEnd"/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C</w:t>
            </w:r>
            <w:r>
              <w:tab/>
              <w:t>№ ООН 1077 ПРОПИЛЕН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D</w:t>
            </w:r>
            <w:r w:rsidRPr="00F205CD">
              <w:tab/>
              <w:t xml:space="preserve">№ ООН 1280 </w:t>
            </w:r>
            <w:proofErr w:type="spellStart"/>
            <w:r w:rsidRPr="00F205CD">
              <w:t>ПРОПИ</w:t>
            </w:r>
            <w:r>
              <w:t>ЛЕНОКСИД</w:t>
            </w:r>
            <w:proofErr w:type="spellEnd"/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c>
          <w:tcPr>
            <w:tcW w:w="122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CH"/>
              </w:rPr>
            </w:pPr>
            <w:r w:rsidRPr="00F205CD">
              <w:t>23</w:t>
            </w:r>
            <w:r w:rsidRPr="00F205CD">
              <w:rPr>
                <w:lang w:val="fr-CH"/>
              </w:rPr>
              <w:t>2 05</w:t>
            </w:r>
            <w:r w:rsidRPr="00F205CD">
              <w:t>.</w:t>
            </w:r>
            <w:r w:rsidRPr="00F205CD">
              <w:rPr>
                <w:lang w:val="fr-CH"/>
              </w:rPr>
              <w:t>2</w:t>
            </w:r>
            <w:r w:rsidRPr="00F205CD">
              <w:t>-</w:t>
            </w:r>
            <w:r w:rsidRPr="00F205CD">
              <w:rPr>
                <w:lang w:val="fr-CH"/>
              </w:rPr>
              <w:t>10</w:t>
            </w:r>
          </w:p>
        </w:tc>
        <w:tc>
          <w:tcPr>
            <w:tcW w:w="578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CH"/>
              </w:rPr>
            </w:pPr>
            <w:r w:rsidRPr="00F205CD">
              <w:t>Исключен</w:t>
            </w:r>
            <w:r w:rsidRPr="00F205CD">
              <w:rPr>
                <w:lang w:val="fr-CH"/>
              </w:rPr>
              <w:t xml:space="preserve"> (2007)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widowControl w:val="0"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jc w:val="center"/>
              <w:rPr>
                <w:lang w:val="fr-FR"/>
              </w:rPr>
            </w:pPr>
          </w:p>
        </w:tc>
      </w:tr>
    </w:tbl>
    <w:p w:rsidR="00B3186B" w:rsidRPr="00CE4715" w:rsidRDefault="00B3186B" w:rsidP="00B3186B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6237"/>
          <w:tab w:val="left" w:pos="8505"/>
        </w:tabs>
        <w:spacing w:line="240" w:lineRule="auto"/>
        <w:jc w:val="center"/>
        <w:rPr>
          <w:sz w:val="24"/>
        </w:rPr>
      </w:pPr>
      <w:r w:rsidRPr="00CE4715">
        <w:rPr>
          <w:b/>
          <w:sz w:val="24"/>
        </w:rPr>
        <w:br w:type="page"/>
      </w:r>
    </w:p>
    <w:tbl>
      <w:tblPr>
        <w:tblW w:w="8505" w:type="dxa"/>
        <w:tblInd w:w="113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09"/>
        <w:gridCol w:w="5799"/>
        <w:gridCol w:w="1497"/>
      </w:tblGrid>
      <w:tr w:rsidR="00B3186B" w:rsidRPr="00F205CD" w:rsidTr="007A40A6">
        <w:trPr>
          <w:trHeight w:val="20"/>
          <w:tblHeader/>
        </w:trPr>
        <w:tc>
          <w:tcPr>
            <w:tcW w:w="8505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B3186B" w:rsidRPr="006332DA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120" w:after="120" w:line="240" w:lineRule="auto"/>
              <w:rPr>
                <w:b/>
                <w:sz w:val="28"/>
                <w:szCs w:val="28"/>
              </w:rPr>
            </w:pPr>
            <w:r w:rsidRPr="006332DA">
              <w:rPr>
                <w:b/>
                <w:sz w:val="28"/>
                <w:szCs w:val="28"/>
              </w:rPr>
              <w:lastRenderedPageBreak/>
              <w:t>Практика</w:t>
            </w:r>
          </w:p>
          <w:p w:rsidR="00B3186B" w:rsidRPr="007B549A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120" w:after="120" w:line="240" w:lineRule="auto"/>
            </w:pPr>
            <w:r w:rsidRPr="007B549A">
              <w:rPr>
                <w:b/>
              </w:rPr>
              <w:t xml:space="preserve">Целевая тема 6: </w:t>
            </w:r>
            <w:r w:rsidRPr="007B549A">
              <w:rPr>
                <w:b/>
              </w:rPr>
              <w:tab/>
              <w:t>Проверка закрытых помещений и вход в эти помещения</w:t>
            </w:r>
          </w:p>
        </w:tc>
      </w:tr>
      <w:tr w:rsidR="00B3186B" w:rsidRPr="00BD7117" w:rsidTr="007A40A6">
        <w:trPr>
          <w:trHeight w:val="20"/>
          <w:tblHeader/>
        </w:trPr>
        <w:tc>
          <w:tcPr>
            <w:tcW w:w="120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BD7117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BD7117">
              <w:rPr>
                <w:i/>
                <w:sz w:val="16"/>
              </w:rPr>
              <w:t>Номер</w:t>
            </w:r>
          </w:p>
        </w:tc>
        <w:tc>
          <w:tcPr>
            <w:tcW w:w="57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BD7117" w:rsidRDefault="00B3186B" w:rsidP="00694087">
            <w:pPr>
              <w:tabs>
                <w:tab w:val="left" w:pos="832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BD7117">
              <w:rPr>
                <w:i/>
                <w:sz w:val="16"/>
              </w:rPr>
              <w:t>Источник</w:t>
            </w:r>
          </w:p>
        </w:tc>
        <w:tc>
          <w:tcPr>
            <w:tcW w:w="149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BD7117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BD7117">
              <w:rPr>
                <w:i/>
                <w:sz w:val="16"/>
              </w:rPr>
              <w:t>Правильный ответ</w:t>
            </w:r>
          </w:p>
        </w:tc>
      </w:tr>
      <w:tr w:rsidR="00B3186B" w:rsidRPr="00F205CD" w:rsidTr="007A40A6">
        <w:trPr>
          <w:trHeight w:val="20"/>
        </w:trPr>
        <w:tc>
          <w:tcPr>
            <w:tcW w:w="120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40" w:after="120" w:line="240" w:lineRule="auto"/>
            </w:pPr>
            <w:r w:rsidRPr="00F205CD">
              <w:t>23</w:t>
            </w:r>
            <w:r w:rsidRPr="00F205CD">
              <w:rPr>
                <w:lang w:val="fr-CH"/>
              </w:rPr>
              <w:t>2 06</w:t>
            </w:r>
            <w:r w:rsidRPr="00F205CD">
              <w:t>.</w:t>
            </w:r>
            <w:r w:rsidRPr="00F205CD">
              <w:rPr>
                <w:lang w:val="fr-CH"/>
              </w:rPr>
              <w:t>0</w:t>
            </w:r>
            <w:r w:rsidRPr="00F205CD">
              <w:t>-0</w:t>
            </w:r>
            <w:r w:rsidRPr="00F205CD">
              <w:rPr>
                <w:lang w:val="fr-CH"/>
              </w:rPr>
              <w:t>1</w:t>
            </w:r>
          </w:p>
        </w:tc>
        <w:tc>
          <w:tcPr>
            <w:tcW w:w="579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6237"/>
                <w:tab w:val="left" w:pos="8505"/>
              </w:tabs>
              <w:spacing w:before="40" w:after="120" w:line="240" w:lineRule="auto"/>
            </w:pPr>
            <w:r w:rsidRPr="00F205CD">
              <w:t>Измерение концентрации газов</w:t>
            </w:r>
          </w:p>
        </w:tc>
        <w:tc>
          <w:tcPr>
            <w:tcW w:w="149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  <w:r w:rsidRPr="00F205CD">
              <w:t>В</w:t>
            </w:r>
          </w:p>
        </w:tc>
      </w:tr>
      <w:tr w:rsidR="00B3186B" w:rsidRPr="00F205CD" w:rsidTr="007A40A6">
        <w:trPr>
          <w:trHeight w:val="20"/>
        </w:trPr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79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6237"/>
                <w:tab w:val="left" w:pos="8505"/>
              </w:tabs>
              <w:spacing w:before="40" w:after="120" w:line="240" w:lineRule="auto"/>
            </w:pPr>
            <w:r w:rsidRPr="00F205CD">
              <w:t xml:space="preserve">Прежде чем войти в трюмное помещение, необходимо провести замеры концентрации газа. </w:t>
            </w:r>
          </w:p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6237"/>
                <w:tab w:val="left" w:pos="8505"/>
              </w:tabs>
              <w:spacing w:before="40" w:after="120" w:line="240" w:lineRule="auto"/>
            </w:pPr>
            <w:r w:rsidRPr="00F205CD">
              <w:t>Как это следует делать?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rPr>
          <w:trHeight w:val="20"/>
        </w:trPr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79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A</w:t>
            </w:r>
            <w:r w:rsidRPr="00F205CD">
              <w:tab/>
              <w:t>Человек входит в трюмное помещение и производит замеры во всех в</w:t>
            </w:r>
            <w:r>
              <w:t>озможных точках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В</w:t>
            </w:r>
            <w:r w:rsidRPr="00F205CD">
              <w:tab/>
              <w:t>Замеры производятся с помощью шланга св</w:t>
            </w:r>
            <w:r>
              <w:t>ерху донизу на различной высоте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C</w:t>
            </w:r>
            <w:r w:rsidRPr="00F205CD">
              <w:tab/>
              <w:t>Замеры производятся с помощью шланга непосредствен</w:t>
            </w:r>
            <w:r>
              <w:t>но под входным люком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D</w:t>
            </w:r>
            <w:r w:rsidRPr="00F205CD">
              <w:tab/>
              <w:t>Замеры производятся с помощью шланга на середине вы</w:t>
            </w:r>
            <w:r>
              <w:t>соты трюмного помещения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rPr>
          <w:trHeight w:val="20"/>
        </w:trPr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40" w:after="120" w:line="240" w:lineRule="auto"/>
            </w:pPr>
            <w:r w:rsidRPr="00F205CD">
              <w:t>23</w:t>
            </w:r>
            <w:r w:rsidRPr="00F205CD">
              <w:rPr>
                <w:lang w:val="fr-CH"/>
              </w:rPr>
              <w:t>2 06</w:t>
            </w:r>
            <w:r w:rsidRPr="00F205CD">
              <w:t>.</w:t>
            </w:r>
            <w:r w:rsidRPr="00F205CD">
              <w:rPr>
                <w:lang w:val="fr-CH"/>
              </w:rPr>
              <w:t>0</w:t>
            </w:r>
            <w:r w:rsidRPr="00F205CD">
              <w:t>-0</w:t>
            </w:r>
            <w:r w:rsidRPr="00F205CD">
              <w:rPr>
                <w:lang w:val="fr-CH"/>
              </w:rPr>
              <w:t>2</w:t>
            </w:r>
          </w:p>
        </w:tc>
        <w:tc>
          <w:tcPr>
            <w:tcW w:w="5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6237"/>
                <w:tab w:val="left" w:pos="8505"/>
              </w:tabs>
              <w:spacing w:before="40" w:after="120" w:line="240" w:lineRule="auto"/>
            </w:pPr>
            <w:r w:rsidRPr="00F205CD">
              <w:t>Измерение концентрации газов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  <w:r w:rsidRPr="00F205CD">
              <w:t>А</w:t>
            </w:r>
          </w:p>
        </w:tc>
      </w:tr>
      <w:tr w:rsidR="00B3186B" w:rsidRPr="00F205CD" w:rsidTr="007A40A6">
        <w:trPr>
          <w:trHeight w:val="20"/>
        </w:trPr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79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6237"/>
                <w:tab w:val="left" w:pos="8505"/>
              </w:tabs>
              <w:spacing w:before="40" w:after="120" w:line="240" w:lineRule="auto"/>
            </w:pPr>
            <w:r w:rsidRPr="00F205CD">
              <w:t xml:space="preserve">Судно загружено № ООН 1978 ПРОПАН. После тщательных замеров выясняется, что в одном из трюмных помещений содержится достаточно кислорода и концентрация пропана менее 5% нижнего предела взрываемости. </w:t>
            </w:r>
          </w:p>
          <w:p w:rsidR="00B3186B" w:rsidRPr="00F205CD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6237"/>
                <w:tab w:val="left" w:pos="8505"/>
              </w:tabs>
              <w:spacing w:before="40" w:after="120" w:line="240" w:lineRule="auto"/>
            </w:pPr>
            <w:r w:rsidRPr="00F205CD">
              <w:t>Какое из нижеследующих утверждений правильное?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rPr>
          <w:trHeight w:val="20"/>
        </w:trPr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79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A</w:t>
            </w:r>
            <w:r w:rsidRPr="00F205CD">
              <w:tab/>
              <w:t>В это трюмное п</w:t>
            </w:r>
            <w:r>
              <w:t>омещение можно войти без защиты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>
              <w:t>В</w:t>
            </w:r>
            <w:r w:rsidRPr="00F205CD">
              <w:tab/>
            </w:r>
            <w:proofErr w:type="spellStart"/>
            <w:r w:rsidRPr="00F205CD">
              <w:t>В</w:t>
            </w:r>
            <w:proofErr w:type="spellEnd"/>
            <w:proofErr w:type="gramEnd"/>
            <w:r w:rsidRPr="00F205CD">
              <w:t xml:space="preserve"> это трюмное помещение можно войти только в защит</w:t>
            </w:r>
            <w:r>
              <w:t>ной одежде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F205CD">
              <w:t>C</w:t>
            </w:r>
            <w:r w:rsidRPr="00F205CD">
              <w:tab/>
              <w:t>В</w:t>
            </w:r>
            <w:proofErr w:type="gramEnd"/>
            <w:r w:rsidRPr="00F205CD">
              <w:t xml:space="preserve"> это помещение может войти без защитной одежды в том случае, если в</w:t>
            </w:r>
            <w:r>
              <w:t>ыдано свидетельство о дегазации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D</w:t>
            </w:r>
            <w:r w:rsidRPr="00F205CD">
              <w:tab/>
              <w:t>В это т</w:t>
            </w:r>
            <w:r>
              <w:t>рюмное помещение входить нельзя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rPr>
          <w:trHeight w:val="20"/>
        </w:trPr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40" w:after="120" w:line="240" w:lineRule="auto"/>
            </w:pPr>
            <w:r w:rsidRPr="00F205CD">
              <w:t>23</w:t>
            </w:r>
            <w:r w:rsidRPr="00F205CD">
              <w:rPr>
                <w:lang w:val="fr-CH"/>
              </w:rPr>
              <w:t>2 06</w:t>
            </w:r>
            <w:r w:rsidRPr="00F205CD">
              <w:t>.</w:t>
            </w:r>
            <w:r w:rsidRPr="00F205CD">
              <w:rPr>
                <w:lang w:val="fr-CH"/>
              </w:rPr>
              <w:t>0</w:t>
            </w:r>
            <w:r w:rsidRPr="00F205CD">
              <w:t>-0</w:t>
            </w:r>
            <w:r w:rsidRPr="00F205CD">
              <w:rPr>
                <w:lang w:val="fr-CH"/>
              </w:rPr>
              <w:t>3</w:t>
            </w:r>
          </w:p>
        </w:tc>
        <w:tc>
          <w:tcPr>
            <w:tcW w:w="5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832"/>
                <w:tab w:val="center" w:pos="4153"/>
                <w:tab w:val="right" w:pos="8306"/>
              </w:tabs>
              <w:spacing w:before="40" w:after="120" w:line="240" w:lineRule="auto"/>
              <w:rPr>
                <w:lang w:val="fr-CH"/>
              </w:rPr>
            </w:pPr>
            <w:r w:rsidRPr="00F205CD">
              <w:t>Исключен</w:t>
            </w:r>
            <w:r w:rsidRPr="00F205CD">
              <w:rPr>
                <w:lang w:val="fr-CH"/>
              </w:rPr>
              <w:t xml:space="preserve"> (2007)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rPr>
          <w:trHeight w:val="20"/>
        </w:trPr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7A40A6">
            <w:pPr>
              <w:tabs>
                <w:tab w:val="left" w:pos="284"/>
                <w:tab w:val="center" w:pos="4153"/>
                <w:tab w:val="right" w:pos="8306"/>
              </w:tabs>
              <w:spacing w:before="40" w:after="120" w:line="240" w:lineRule="auto"/>
            </w:pPr>
            <w:r w:rsidRPr="00F205CD">
              <w:t>23</w:t>
            </w:r>
            <w:r w:rsidRPr="00F205CD">
              <w:rPr>
                <w:lang w:val="fr-CH"/>
              </w:rPr>
              <w:t>2 06</w:t>
            </w:r>
            <w:r w:rsidRPr="00F205CD">
              <w:t>.</w:t>
            </w:r>
            <w:r w:rsidRPr="00F205CD">
              <w:rPr>
                <w:lang w:val="fr-CH"/>
              </w:rPr>
              <w:t>0</w:t>
            </w:r>
            <w:r w:rsidRPr="00F205CD">
              <w:t>-0</w:t>
            </w:r>
            <w:r w:rsidRPr="00F205CD">
              <w:rPr>
                <w:lang w:val="fr-CH"/>
              </w:rPr>
              <w:t>4</w:t>
            </w:r>
          </w:p>
        </w:tc>
        <w:tc>
          <w:tcPr>
            <w:tcW w:w="5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832"/>
                <w:tab w:val="center" w:pos="4153"/>
                <w:tab w:val="right" w:pos="8306"/>
              </w:tabs>
              <w:spacing w:before="40" w:after="120" w:line="240" w:lineRule="auto"/>
            </w:pPr>
            <w:r w:rsidRPr="00F205CD">
              <w:t>Измерение концентрации газов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  <w:r w:rsidRPr="00F205CD">
              <w:t>С</w:t>
            </w:r>
          </w:p>
        </w:tc>
      </w:tr>
      <w:tr w:rsidR="00B3186B" w:rsidRPr="00F205CD" w:rsidTr="007A40A6">
        <w:trPr>
          <w:trHeight w:val="20"/>
        </w:trPr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79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832"/>
                <w:tab w:val="center" w:pos="4153"/>
                <w:tab w:val="right" w:pos="8306"/>
              </w:tabs>
              <w:spacing w:before="40" w:after="120" w:line="240" w:lineRule="auto"/>
            </w:pPr>
            <w:r w:rsidRPr="00F205CD">
              <w:t>Измерение содержания атмосферы в закрытом помещении с</w:t>
            </w:r>
            <w:r>
              <w:t> </w:t>
            </w:r>
            <w:r w:rsidRPr="00F205CD">
              <w:t>помощью комбинированного индикатора легковоспламеняющихся газов/</w:t>
            </w:r>
            <w:proofErr w:type="spellStart"/>
            <w:r w:rsidRPr="00F205CD">
              <w:t>кислородомера</w:t>
            </w:r>
            <w:proofErr w:type="spellEnd"/>
            <w:r w:rsidRPr="00F205CD">
              <w:t xml:space="preserve"> дает следующие результаты: 16% по объему кислорода и 9% нижнего предела взрываемости.</w:t>
            </w:r>
          </w:p>
          <w:p w:rsidR="00B3186B" w:rsidRPr="00F205CD" w:rsidRDefault="00B3186B" w:rsidP="00694087">
            <w:pPr>
              <w:tabs>
                <w:tab w:val="left" w:pos="832"/>
                <w:tab w:val="center" w:pos="4153"/>
                <w:tab w:val="right" w:pos="8306"/>
              </w:tabs>
              <w:spacing w:before="40" w:after="120" w:line="240" w:lineRule="auto"/>
            </w:pPr>
            <w:r w:rsidRPr="00F205CD">
              <w:t>Какое из следующих утверждений правильное?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rPr>
          <w:trHeight w:val="2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79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A</w:t>
            </w:r>
            <w:r w:rsidRPr="00F205CD">
              <w:tab/>
            </w:r>
            <w:r w:rsidRPr="007A629E">
              <w:t>Это помещение не является надежным для людей, при этом существует опасность взрыва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rPr>
          <w:trHeight w:val="20"/>
        </w:trPr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79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7A629E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В</w:t>
            </w:r>
            <w:r w:rsidRPr="007A629E">
              <w:tab/>
              <w:t>Это помещение является надежным для людей, но при э</w:t>
            </w:r>
            <w:r>
              <w:t>том существует опасность взрыва</w:t>
            </w:r>
          </w:p>
          <w:p w:rsidR="00B3186B" w:rsidRPr="007A629E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7A629E">
              <w:t>C</w:t>
            </w:r>
            <w:r w:rsidRPr="007A629E">
              <w:tab/>
              <w:t>Это помещение является взрывобезопасным, но оно нена</w:t>
            </w:r>
            <w:r>
              <w:t>дежно для людей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7A629E">
              <w:t>D</w:t>
            </w:r>
            <w:r w:rsidRPr="007A629E">
              <w:tab/>
              <w:t xml:space="preserve">Это помещение является </w:t>
            </w:r>
            <w:proofErr w:type="gramStart"/>
            <w:r w:rsidRPr="007A629E">
              <w:t>взрывобезопасным</w:t>
            </w:r>
            <w:proofErr w:type="gramEnd"/>
            <w:r w:rsidRPr="007A629E">
              <w:t xml:space="preserve"> и оно надежно</w:t>
            </w:r>
            <w:r w:rsidRPr="00F205CD">
              <w:t xml:space="preserve"> для людей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rPr>
          <w:trHeight w:val="20"/>
        </w:trPr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284"/>
                <w:tab w:val="center" w:pos="4153"/>
                <w:tab w:val="right" w:pos="8306"/>
              </w:tabs>
              <w:spacing w:before="40" w:after="120" w:line="240" w:lineRule="auto"/>
            </w:pPr>
            <w:r w:rsidRPr="00F205CD">
              <w:lastRenderedPageBreak/>
              <w:t>23</w:t>
            </w:r>
            <w:r w:rsidRPr="00F205CD">
              <w:rPr>
                <w:lang w:val="fr-CH"/>
              </w:rPr>
              <w:t>2 06</w:t>
            </w:r>
            <w:r w:rsidRPr="00F205CD">
              <w:t>.</w:t>
            </w:r>
            <w:r w:rsidRPr="00F205CD">
              <w:rPr>
                <w:lang w:val="fr-CH"/>
              </w:rPr>
              <w:t>0</w:t>
            </w:r>
            <w:r w:rsidRPr="00F205CD">
              <w:t>-0</w:t>
            </w:r>
            <w:r w:rsidRPr="00F205CD">
              <w:rPr>
                <w:lang w:val="fr-CH"/>
              </w:rPr>
              <w:t>5</w:t>
            </w:r>
          </w:p>
        </w:tc>
        <w:tc>
          <w:tcPr>
            <w:tcW w:w="5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832"/>
                <w:tab w:val="center" w:pos="4153"/>
                <w:tab w:val="right" w:pos="8306"/>
              </w:tabs>
              <w:spacing w:before="40" w:after="120" w:line="240" w:lineRule="auto"/>
            </w:pPr>
            <w:r w:rsidRPr="00F205CD">
              <w:t>Измерение концентрации газов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  <w:r w:rsidRPr="00F205CD">
              <w:t>А</w:t>
            </w:r>
          </w:p>
        </w:tc>
      </w:tr>
      <w:tr w:rsidR="00B3186B" w:rsidRPr="00F205CD" w:rsidTr="007A40A6">
        <w:trPr>
          <w:trHeight w:val="20"/>
        </w:trPr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79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832"/>
                <w:tab w:val="center" w:pos="4153"/>
                <w:tab w:val="right" w:pos="8306"/>
              </w:tabs>
              <w:spacing w:before="40" w:after="120" w:line="240" w:lineRule="auto"/>
            </w:pPr>
            <w:r w:rsidRPr="00F205CD">
              <w:t>Измерение содержания атмосферы в закрытом помещении с помощью комбинированного индикатора легковоспламеняющихся газов/</w:t>
            </w:r>
            <w:proofErr w:type="spellStart"/>
            <w:r w:rsidRPr="00F205CD">
              <w:t>кислородомера</w:t>
            </w:r>
            <w:proofErr w:type="spellEnd"/>
            <w:r w:rsidRPr="00F205CD">
              <w:t xml:space="preserve"> дает следующие результаты: 16% по объему кислорода и 60% нижнего предела взрываемости. </w:t>
            </w:r>
          </w:p>
          <w:p w:rsidR="00B3186B" w:rsidRPr="00F205CD" w:rsidRDefault="00B3186B" w:rsidP="00694087">
            <w:pPr>
              <w:tabs>
                <w:tab w:val="left" w:pos="832"/>
                <w:tab w:val="center" w:pos="4153"/>
                <w:tab w:val="right" w:pos="8306"/>
              </w:tabs>
              <w:spacing w:before="40" w:after="120" w:line="240" w:lineRule="auto"/>
            </w:pPr>
            <w:r w:rsidRPr="00F205CD">
              <w:t>Какое из следующих утверждений правильное</w:t>
            </w:r>
            <w:ins w:id="70" w:author="Larisa Maykovskaya" w:date="2018-11-06T12:10:00Z">
              <w:r w:rsidR="00E44C0C">
                <w:t xml:space="preserve"> </w:t>
              </w:r>
              <w:r w:rsidR="00E44C0C">
                <w:t>для входа в это помещение</w:t>
              </w:r>
            </w:ins>
            <w:r w:rsidRPr="00F205CD">
              <w:t>?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rPr>
          <w:trHeight w:val="20"/>
        </w:trPr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79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7A629E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A</w:t>
            </w:r>
            <w:r w:rsidRPr="00F205CD">
              <w:tab/>
            </w:r>
            <w:r w:rsidRPr="007A629E">
              <w:t>Это помещение не является надежным для людей,</w:t>
            </w:r>
            <w:ins w:id="71" w:author="Larisa Maykovskaya" w:date="2018-11-06T12:15:00Z">
              <w:r w:rsidR="00286082">
                <w:t xml:space="preserve"> и предельное значение для опасности</w:t>
              </w:r>
            </w:ins>
            <w:del w:id="72" w:author="Larisa Maykovskaya" w:date="2018-11-06T12:15:00Z">
              <w:r w:rsidRPr="007A629E" w:rsidDel="00286082">
                <w:delText xml:space="preserve"> </w:delText>
              </w:r>
              <w:r w:rsidR="00E44C0C" w:rsidDel="00286082">
                <w:delText>при этом существует опасность</w:delText>
              </w:r>
            </w:del>
            <w:r w:rsidR="00E44C0C">
              <w:t xml:space="preserve"> </w:t>
            </w:r>
            <w:r>
              <w:t xml:space="preserve">взрыва </w:t>
            </w:r>
            <w:ins w:id="73" w:author="Larisa Maykovskaya" w:date="2018-11-06T12:16:00Z">
              <w:r w:rsidR="00286082">
                <w:t>превышено</w:t>
              </w:r>
            </w:ins>
          </w:p>
          <w:p w:rsidR="00B3186B" w:rsidRPr="007A629E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В</w:t>
            </w:r>
            <w:r w:rsidRPr="007A629E">
              <w:tab/>
              <w:t>Это помещение является надежным для людей, но при э</w:t>
            </w:r>
            <w:r>
              <w:t>том существует опасность взрыва</w:t>
            </w:r>
          </w:p>
          <w:p w:rsidR="00B3186B" w:rsidRPr="007A629E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7A629E">
              <w:t>C</w:t>
            </w:r>
            <w:r w:rsidRPr="007A629E">
              <w:tab/>
            </w:r>
            <w:ins w:id="74" w:author="Larisa Maykovskaya" w:date="2018-11-06T12:16:00Z">
              <w:r w:rsidR="00286082">
                <w:t>В</w:t>
              </w:r>
              <w:proofErr w:type="gramEnd"/>
              <w:r w:rsidR="00286082">
                <w:t xml:space="preserve"> этом помещении предельное значение для опасности взрыва не превышено</w:t>
              </w:r>
            </w:ins>
            <w:del w:id="75" w:author="Larisa Maykovskaya" w:date="2018-11-06T12:16:00Z">
              <w:r w:rsidR="00286082" w:rsidDel="00286082">
                <w:delText>Это помещение является взрывобезопасным</w:delText>
              </w:r>
            </w:del>
            <w:r w:rsidRPr="007A629E">
              <w:t>, но оно нена</w:t>
            </w:r>
            <w:r>
              <w:t>дежно для людей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7A629E">
              <w:t>D</w:t>
            </w:r>
            <w:r w:rsidRPr="007A629E">
              <w:tab/>
              <w:t xml:space="preserve">Это помещение является </w:t>
            </w:r>
            <w:proofErr w:type="gramStart"/>
            <w:r w:rsidRPr="007A629E">
              <w:t>взрывобезопасным</w:t>
            </w:r>
            <w:proofErr w:type="gramEnd"/>
            <w:r w:rsidRPr="007A629E">
              <w:t xml:space="preserve"> и оно надежно для людей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rPr>
          <w:trHeight w:val="20"/>
        </w:trPr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7A40A6">
            <w:pPr>
              <w:tabs>
                <w:tab w:val="left" w:pos="284"/>
                <w:tab w:val="center" w:pos="4153"/>
                <w:tab w:val="right" w:pos="8306"/>
              </w:tabs>
              <w:spacing w:before="40" w:after="120" w:line="240" w:lineRule="auto"/>
            </w:pPr>
            <w:r w:rsidRPr="00F205CD">
              <w:t>23</w:t>
            </w:r>
            <w:r w:rsidRPr="00F205CD">
              <w:rPr>
                <w:lang w:val="fr-CH"/>
              </w:rPr>
              <w:t>2 06</w:t>
            </w:r>
            <w:r w:rsidRPr="00F205CD">
              <w:t>.</w:t>
            </w:r>
            <w:r w:rsidRPr="00F205CD">
              <w:rPr>
                <w:lang w:val="fr-CH"/>
              </w:rPr>
              <w:t>0</w:t>
            </w:r>
            <w:r w:rsidRPr="00F205CD">
              <w:t>-0</w:t>
            </w:r>
            <w:r w:rsidRPr="00F205CD">
              <w:rPr>
                <w:lang w:val="fr-CH"/>
              </w:rPr>
              <w:t>6</w:t>
            </w:r>
          </w:p>
        </w:tc>
        <w:tc>
          <w:tcPr>
            <w:tcW w:w="5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832"/>
                <w:tab w:val="center" w:pos="4153"/>
                <w:tab w:val="right" w:pos="8306"/>
              </w:tabs>
              <w:spacing w:before="40" w:after="120" w:line="240" w:lineRule="auto"/>
            </w:pPr>
            <w:r w:rsidRPr="00F205CD">
              <w:t>7.2.3.1.6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  <w:r w:rsidRPr="00F205CD">
              <w:t>D</w:t>
            </w:r>
          </w:p>
        </w:tc>
      </w:tr>
      <w:tr w:rsidR="00B3186B" w:rsidRPr="00F205CD" w:rsidTr="007A40A6">
        <w:trPr>
          <w:trHeight w:val="20"/>
        </w:trPr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79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832"/>
                <w:tab w:val="center" w:pos="4153"/>
                <w:tab w:val="right" w:pos="8306"/>
              </w:tabs>
              <w:spacing w:before="40" w:after="120" w:line="240" w:lineRule="auto"/>
            </w:pPr>
            <w:r w:rsidRPr="00F205CD">
              <w:t xml:space="preserve">Судно перевозит № ООН 1010 1,3-БУТАДИЕН, СТАБИЛИЗИРОВАННЫЙ. После измерения содержания атмосферы в трюмном помещении выясняется, что оно содержит 20% по объему кислорода и 100 </w:t>
            </w:r>
            <w:r w:rsidR="007A40A6">
              <w:t>млн</w:t>
            </w:r>
            <w:r>
              <w:rPr>
                <w:vertAlign w:val="superscript"/>
              </w:rPr>
              <w:t>−</w:t>
            </w:r>
            <w:r w:rsidRPr="00F205CD">
              <w:rPr>
                <w:vertAlign w:val="superscript"/>
              </w:rPr>
              <w:t>1</w:t>
            </w:r>
            <w:r w:rsidRPr="00F205CD">
              <w:t xml:space="preserve"> бутадиена. Человек, который входит в это трюмное помещение должен быть в защитной одежде и иметь автономный дыхательный аппарат. </w:t>
            </w:r>
          </w:p>
          <w:p w:rsidR="00B3186B" w:rsidRPr="00F205CD" w:rsidRDefault="00B3186B" w:rsidP="00694087">
            <w:pPr>
              <w:tabs>
                <w:tab w:val="left" w:pos="832"/>
                <w:tab w:val="center" w:pos="4153"/>
                <w:tab w:val="right" w:pos="8306"/>
              </w:tabs>
              <w:spacing w:before="40" w:after="120" w:line="240" w:lineRule="auto"/>
            </w:pPr>
            <w:r w:rsidRPr="00F205CD">
              <w:t>Какие дополнительные меры необходимо принять?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rPr>
          <w:trHeight w:val="2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79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A</w:t>
            </w:r>
            <w:r w:rsidRPr="00F205CD">
              <w:tab/>
              <w:t>Вы даете этому человеку переносной радиотелефонный аппарат и ставите еще одного человека у входного лю</w:t>
            </w:r>
            <w:r>
              <w:t>ка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В</w:t>
            </w:r>
            <w:r w:rsidRPr="00F205CD">
              <w:tab/>
              <w:t xml:space="preserve">Вы ставите у входного люка человека, который должен быть на прямой связи </w:t>
            </w:r>
            <w:r>
              <w:t>с судоводителем в рулевой рубке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rPr>
          <w:trHeight w:val="2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79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C</w:t>
            </w:r>
            <w:r w:rsidRPr="00F205CD">
              <w:tab/>
              <w:t>Вы страхуете этого человека с помощью каната и ставите человека у входного люка, который осуществляет наблюдение и может переговариваться с судоводителем в руле</w:t>
            </w:r>
            <w:r>
              <w:t>вой рубке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rPr>
          <w:trHeight w:val="20"/>
        </w:trPr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79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D</w:t>
            </w:r>
            <w:r w:rsidRPr="00F205CD">
              <w:tab/>
              <w:t>Вы страхуете этого человека с помощью каната, ставите у</w:t>
            </w:r>
            <w:r>
              <w:t> </w:t>
            </w:r>
            <w:r w:rsidRPr="00F205CD">
              <w:t>входного люка человека, осуществляющего наблюдение, который имеет то же защитное снаряжение, и вы принимаете меры к тому, чтобы от него на расстоянии слышимости голосового сигнала находились еще два человека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rPr>
          <w:trHeight w:val="20"/>
        </w:trPr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7A40A6">
            <w:pPr>
              <w:keepNext/>
              <w:pageBreakBefore/>
              <w:tabs>
                <w:tab w:val="left" w:pos="284"/>
                <w:tab w:val="center" w:pos="4153"/>
                <w:tab w:val="right" w:pos="8306"/>
              </w:tabs>
              <w:spacing w:before="40" w:after="120" w:line="240" w:lineRule="auto"/>
            </w:pPr>
            <w:r w:rsidRPr="00F205CD">
              <w:lastRenderedPageBreak/>
              <w:t>23</w:t>
            </w:r>
            <w:r w:rsidRPr="00F205CD">
              <w:rPr>
                <w:lang w:val="fr-CH"/>
              </w:rPr>
              <w:t>2 06</w:t>
            </w:r>
            <w:r w:rsidRPr="00F205CD">
              <w:t>.</w:t>
            </w:r>
            <w:r w:rsidRPr="00F205CD">
              <w:rPr>
                <w:lang w:val="fr-CH"/>
              </w:rPr>
              <w:t>0</w:t>
            </w:r>
            <w:r w:rsidRPr="00F205CD">
              <w:t>-0</w:t>
            </w:r>
            <w:r w:rsidRPr="00F205CD">
              <w:rPr>
                <w:lang w:val="fr-CH"/>
              </w:rPr>
              <w:t>7</w:t>
            </w:r>
          </w:p>
        </w:tc>
        <w:tc>
          <w:tcPr>
            <w:tcW w:w="5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832"/>
                <w:tab w:val="center" w:pos="4153"/>
                <w:tab w:val="right" w:pos="8306"/>
              </w:tabs>
              <w:spacing w:before="40" w:after="120" w:line="240" w:lineRule="auto"/>
            </w:pPr>
            <w:r w:rsidRPr="00F205CD">
              <w:t>Измерение концентрации газов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keepNext/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  <w:r w:rsidRPr="00F205CD">
              <w:t>D</w:t>
            </w:r>
          </w:p>
        </w:tc>
      </w:tr>
      <w:tr w:rsidR="00B3186B" w:rsidRPr="00F205CD" w:rsidTr="007A40A6">
        <w:trPr>
          <w:trHeight w:val="20"/>
        </w:trPr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79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832"/>
                <w:tab w:val="center" w:pos="4153"/>
                <w:tab w:val="right" w:pos="8306"/>
              </w:tabs>
              <w:spacing w:before="40" w:after="120" w:line="240" w:lineRule="auto"/>
            </w:pPr>
            <w:r w:rsidRPr="00F205CD">
              <w:t xml:space="preserve">Судно загружено № ООН 1010 1,3-БУТАДИЕН, СТАБИЛИЗИРОВАННЫЙ. Трюмное помещение проверено. Проверка дала следующий результат: </w:t>
            </w:r>
            <w:proofErr w:type="spellStart"/>
            <w:r w:rsidRPr="00F205CD">
              <w:t>кислородомер</w:t>
            </w:r>
            <w:proofErr w:type="spellEnd"/>
            <w:r w:rsidRPr="00F205CD">
              <w:t xml:space="preserve"> показывает 21% по объему, индикатор легковоспламеняющихся газов показывает 10% нижнего предела взрываемости и </w:t>
            </w:r>
            <w:proofErr w:type="spellStart"/>
            <w:r w:rsidRPr="00F205CD">
              <w:t>токсиметр</w:t>
            </w:r>
            <w:proofErr w:type="spellEnd"/>
            <w:r w:rsidRPr="00F205CD">
              <w:t xml:space="preserve"> показывает 10 </w:t>
            </w:r>
            <w:r w:rsidR="007A40A6">
              <w:t>млн</w:t>
            </w:r>
            <w:r>
              <w:rPr>
                <w:vertAlign w:val="superscript"/>
              </w:rPr>
              <w:t>−</w:t>
            </w:r>
            <w:r w:rsidRPr="00F205CD">
              <w:rPr>
                <w:vertAlign w:val="superscript"/>
              </w:rPr>
              <w:t>1</w:t>
            </w:r>
            <w:r w:rsidRPr="00F205CD">
              <w:t xml:space="preserve"> бутадиена. </w:t>
            </w:r>
          </w:p>
          <w:p w:rsidR="00B3186B" w:rsidRPr="00F205CD" w:rsidRDefault="00B3186B" w:rsidP="00694087">
            <w:pPr>
              <w:tabs>
                <w:tab w:val="left" w:pos="832"/>
                <w:tab w:val="center" w:pos="4153"/>
                <w:tab w:val="right" w:pos="8306"/>
              </w:tabs>
              <w:spacing w:before="40" w:after="120" w:line="240" w:lineRule="auto"/>
            </w:pPr>
            <w:r w:rsidRPr="00F205CD">
              <w:t>Какие выводы вы делаете на основе этих измерений?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F205CD" w:rsidTr="007A40A6">
        <w:trPr>
          <w:trHeight w:val="20"/>
        </w:trPr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79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7A40A6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r w:rsidRPr="00F205CD">
              <w:t>A</w:t>
            </w:r>
            <w:r w:rsidRPr="00F205CD">
              <w:tab/>
              <w:t>Это помещение надежно для людей</w:t>
            </w:r>
            <w:r w:rsidRPr="007A629E">
              <w:t xml:space="preserve"> </w:t>
            </w:r>
            <w:r>
              <w:t xml:space="preserve">и </w:t>
            </w:r>
            <w:r w:rsidRPr="007A629E">
              <w:t>является взрывобезопасным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В</w:t>
            </w:r>
            <w:r w:rsidRPr="00F205CD">
              <w:tab/>
            </w:r>
            <w:r>
              <w:t>Это помещение надежно для людей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F205CD">
              <w:t>C</w:t>
            </w:r>
            <w:r w:rsidRPr="00F205CD">
              <w:tab/>
              <w:t xml:space="preserve">Это помещение </w:t>
            </w:r>
            <w:r w:rsidRPr="007A629E">
              <w:t>является взрывобезопасным</w:t>
            </w:r>
          </w:p>
          <w:p w:rsidR="00B3186B" w:rsidRPr="00F205CD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D</w:t>
            </w:r>
            <w:r>
              <w:tab/>
              <w:t>Эти измерения не согласуются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205CD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7A40A6">
        <w:trPr>
          <w:trHeight w:val="20"/>
        </w:trPr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7A40A6">
            <w:pPr>
              <w:tabs>
                <w:tab w:val="left" w:pos="284"/>
                <w:tab w:val="center" w:pos="4153"/>
                <w:tab w:val="right" w:pos="8306"/>
              </w:tabs>
              <w:spacing w:before="40" w:after="120" w:line="240" w:lineRule="auto"/>
            </w:pPr>
            <w:r w:rsidRPr="00446919">
              <w:t>23</w:t>
            </w:r>
            <w:r w:rsidRPr="00446919">
              <w:rPr>
                <w:lang w:val="fr-CH"/>
              </w:rPr>
              <w:t>2 06</w:t>
            </w:r>
            <w:r w:rsidRPr="00446919">
              <w:t>.</w:t>
            </w:r>
            <w:r w:rsidRPr="00446919">
              <w:rPr>
                <w:lang w:val="fr-CH"/>
              </w:rPr>
              <w:t>0</w:t>
            </w:r>
            <w:r w:rsidRPr="00446919">
              <w:t>-0</w:t>
            </w:r>
            <w:r w:rsidRPr="00446919">
              <w:rPr>
                <w:lang w:val="fr-CH"/>
              </w:rPr>
              <w:t>8</w:t>
            </w:r>
          </w:p>
        </w:tc>
        <w:tc>
          <w:tcPr>
            <w:tcW w:w="5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pageBreakBefore/>
              <w:tabs>
                <w:tab w:val="left" w:pos="832"/>
                <w:tab w:val="center" w:pos="4153"/>
                <w:tab w:val="right" w:pos="8306"/>
              </w:tabs>
              <w:spacing w:before="40" w:after="120" w:line="240" w:lineRule="auto"/>
            </w:pPr>
            <w:r w:rsidRPr="00446919">
              <w:t>7.2.3.1.6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  <w:r w:rsidRPr="00446919">
              <w:t>С</w:t>
            </w:r>
          </w:p>
        </w:tc>
      </w:tr>
      <w:tr w:rsidR="00B3186B" w:rsidRPr="00446919" w:rsidTr="007A40A6">
        <w:trPr>
          <w:trHeight w:val="20"/>
        </w:trPr>
        <w:tc>
          <w:tcPr>
            <w:tcW w:w="120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  <w:tc>
          <w:tcPr>
            <w:tcW w:w="579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keepNext/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</w:pPr>
            <w:r w:rsidRPr="00446919">
              <w:t>Судно перевозит № ООН 1033 ЭФИР МЕТИЛОВЫЙ. Измерение содержания атмосферы одного из трюмных помещений показывает, что в ней содержится 20% по объему кислорода и 500</w:t>
            </w:r>
            <w:r w:rsidR="007A40A6">
              <w:t> млн</w:t>
            </w:r>
            <w:r>
              <w:rPr>
                <w:vertAlign w:val="superscript"/>
              </w:rPr>
              <w:t>−</w:t>
            </w:r>
            <w:r w:rsidRPr="00446919">
              <w:rPr>
                <w:vertAlign w:val="superscript"/>
              </w:rPr>
              <w:t>1</w:t>
            </w:r>
            <w:r w:rsidRPr="00446919">
              <w:t xml:space="preserve"> метилового эфира. В это трюмное помещение должен войти человек. Он в защитной одежде, имеет автономный дыхательный аппарат и спасательное оборудование</w:t>
            </w:r>
            <w:ins w:id="76" w:author="Larisa Maykovskaya" w:date="2018-11-06T12:17:00Z">
              <w:r w:rsidR="00286082">
                <w:t xml:space="preserve"> </w:t>
              </w:r>
              <w:r w:rsidR="00286082">
                <w:t xml:space="preserve">со </w:t>
              </w:r>
              <w:r w:rsidR="00286082" w:rsidRPr="0063516C">
                <w:t>страховочны</w:t>
              </w:r>
              <w:r w:rsidR="00286082">
                <w:t>м</w:t>
              </w:r>
              <w:r w:rsidR="00286082" w:rsidRPr="0063516C">
                <w:t xml:space="preserve"> трос</w:t>
              </w:r>
              <w:r w:rsidR="00286082">
                <w:t>ом</w:t>
              </w:r>
            </w:ins>
            <w:r w:rsidRPr="00446919">
              <w:t xml:space="preserve">. У входного люка находится еще один человек, осуществляющий наблюдение. </w:t>
            </w:r>
          </w:p>
          <w:p w:rsidR="00B3186B" w:rsidRPr="00446919" w:rsidRDefault="00B3186B" w:rsidP="00694087">
            <w:pPr>
              <w:keepNext/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</w:pPr>
            <w:r w:rsidRPr="00446919">
              <w:t>Какие еще дополнительные меры должны быть приняты?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7A40A6">
        <w:trPr>
          <w:trHeight w:val="2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  <w:tc>
          <w:tcPr>
            <w:tcW w:w="579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7A40A6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r w:rsidRPr="00446919">
              <w:t>A</w:t>
            </w:r>
            <w:r w:rsidRPr="00446919">
              <w:tab/>
              <w:t xml:space="preserve">Вы даете этому человеку и человеку, находящемуся на палубе, переносной радиотелефонный аппарат, с </w:t>
            </w:r>
            <w:proofErr w:type="gramStart"/>
            <w:r w:rsidRPr="00446919">
              <w:t>тем</w:t>
            </w:r>
            <w:proofErr w:type="gramEnd"/>
            <w:r w:rsidRPr="00446919">
              <w:t xml:space="preserve"> чтобы они могли переговариваться с другими лицами на па</w:t>
            </w:r>
            <w:r>
              <w:t>лубе</w:t>
            </w:r>
          </w:p>
          <w:p w:rsidR="00B3186B" w:rsidRPr="00446919" w:rsidRDefault="00B3186B" w:rsidP="007A40A6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В</w:t>
            </w:r>
            <w:r w:rsidRPr="00446919">
              <w:tab/>
              <w:t>Вы принимаете меры к тому, чтобы на расстоянии слышимости голосового сигнала человека, находящегося у входн</w:t>
            </w:r>
            <w:r>
              <w:t>ого люка, были еще два человека</w:t>
            </w:r>
          </w:p>
          <w:p w:rsidR="00B3186B" w:rsidRPr="00446919" w:rsidRDefault="00B3186B" w:rsidP="007A40A6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446919">
              <w:t>C</w:t>
            </w:r>
            <w:r w:rsidRPr="00446919">
              <w:tab/>
              <w:t>Вы передаете человеку, стоящему у входного люка, то же защитное оборудование и принимаете меры к тому, чтобы от него находились еще два человека на расстоянии слы</w:t>
            </w:r>
            <w:r>
              <w:t>шимости голосового сигнала</w:t>
            </w:r>
          </w:p>
          <w:p w:rsidR="00B3186B" w:rsidRPr="00446919" w:rsidRDefault="00B3186B" w:rsidP="007A40A6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D</w:t>
            </w:r>
            <w:r>
              <w:tab/>
              <w:t>Никакие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keepNext/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7A40A6">
        <w:trPr>
          <w:trHeight w:val="20"/>
        </w:trPr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widowControl w:val="0"/>
              <w:tabs>
                <w:tab w:val="left" w:pos="832"/>
                <w:tab w:val="center" w:pos="4153"/>
                <w:tab w:val="right" w:pos="8306"/>
              </w:tabs>
              <w:spacing w:before="40" w:after="120" w:line="240" w:lineRule="auto"/>
            </w:pPr>
            <w:r w:rsidRPr="00446919">
              <w:t>23</w:t>
            </w:r>
            <w:r w:rsidRPr="00446919">
              <w:rPr>
                <w:lang w:val="fr-CH"/>
              </w:rPr>
              <w:t>2 06</w:t>
            </w:r>
            <w:r w:rsidRPr="00446919">
              <w:t>.</w:t>
            </w:r>
            <w:r w:rsidRPr="00446919">
              <w:rPr>
                <w:lang w:val="fr-CH"/>
              </w:rPr>
              <w:t>0</w:t>
            </w:r>
            <w:r w:rsidRPr="00446919">
              <w:t>-0</w:t>
            </w:r>
            <w:r w:rsidRPr="00446919">
              <w:rPr>
                <w:lang w:val="fr-CH"/>
              </w:rPr>
              <w:t>9</w:t>
            </w:r>
          </w:p>
        </w:tc>
        <w:tc>
          <w:tcPr>
            <w:tcW w:w="5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keepNext/>
              <w:tabs>
                <w:tab w:val="left" w:pos="832"/>
                <w:tab w:val="center" w:pos="4153"/>
                <w:tab w:val="right" w:pos="8306"/>
              </w:tabs>
              <w:spacing w:before="40" w:after="120" w:line="240" w:lineRule="auto"/>
            </w:pPr>
            <w:r w:rsidRPr="00446919">
              <w:t>Измерение концентрации газов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keepNext/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  <w:r w:rsidRPr="00446919">
              <w:t>С</w:t>
            </w:r>
          </w:p>
        </w:tc>
      </w:tr>
      <w:tr w:rsidR="00B3186B" w:rsidRPr="00446919" w:rsidTr="007A40A6">
        <w:trPr>
          <w:trHeight w:val="2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  <w:tc>
          <w:tcPr>
            <w:tcW w:w="579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6237"/>
                <w:tab w:val="left" w:pos="8505"/>
              </w:tabs>
              <w:spacing w:before="40" w:after="120" w:line="240" w:lineRule="auto"/>
            </w:pPr>
            <w:r w:rsidRPr="00446919">
              <w:t xml:space="preserve">Что вы должны сделать до того, как войти в трюмное помещение? 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keepNext/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C64D20">
        <w:trPr>
          <w:trHeight w:val="20"/>
        </w:trPr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  <w:tc>
          <w:tcPr>
            <w:tcW w:w="579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A</w:t>
            </w:r>
            <w:r w:rsidRPr="00446919">
              <w:tab/>
              <w:t>Необходимо</w:t>
            </w:r>
            <w:proofErr w:type="gramEnd"/>
            <w:r w:rsidRPr="00446919">
              <w:t xml:space="preserve"> надеть</w:t>
            </w:r>
            <w:r>
              <w:t xml:space="preserve"> автономный дыхательный аппарат</w:t>
            </w:r>
          </w:p>
          <w:p w:rsidR="00B3186B" w:rsidRPr="00446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>
              <w:t>В</w:t>
            </w:r>
            <w:r w:rsidRPr="00446919">
              <w:tab/>
              <w:t>Достаточно</w:t>
            </w:r>
            <w:proofErr w:type="gramEnd"/>
            <w:r w:rsidRPr="00446919">
              <w:t xml:space="preserve"> измерить концентрацию газа в трюмном по</w:t>
            </w:r>
            <w:r>
              <w:t>мещении</w:t>
            </w:r>
          </w:p>
          <w:p w:rsidR="00B3186B" w:rsidRPr="00446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C</w:t>
            </w:r>
            <w:r w:rsidRPr="00446919">
              <w:tab/>
              <w:t>Необходимо</w:t>
            </w:r>
            <w:proofErr w:type="gramEnd"/>
            <w:r w:rsidRPr="00446919">
              <w:t xml:space="preserve"> замерить концентрацию кисло</w:t>
            </w:r>
            <w:r>
              <w:t>рода и газа в трюмном помещении</w:t>
            </w:r>
          </w:p>
          <w:p w:rsidR="00B3186B" w:rsidRPr="00446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D</w:t>
            </w:r>
            <w:r w:rsidRPr="00446919">
              <w:tab/>
              <w:t>Достаточно</w:t>
            </w:r>
            <w:proofErr w:type="gramEnd"/>
            <w:r w:rsidRPr="00446919">
              <w:t xml:space="preserve"> замерить концентрацию кислорода в трюмн</w:t>
            </w:r>
            <w:r>
              <w:t>ом помещении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keepNext/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C64D20">
        <w:trPr>
          <w:trHeight w:val="20"/>
        </w:trPr>
        <w:tc>
          <w:tcPr>
            <w:tcW w:w="120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9E025F" w:rsidRDefault="00B3186B" w:rsidP="00694087">
            <w:pPr>
              <w:keepNext/>
              <w:tabs>
                <w:tab w:val="left" w:pos="832"/>
                <w:tab w:val="center" w:pos="4153"/>
                <w:tab w:val="right" w:pos="8306"/>
              </w:tabs>
              <w:spacing w:before="40" w:after="120" w:line="240" w:lineRule="auto"/>
            </w:pPr>
            <w:r w:rsidRPr="009E025F">
              <w:lastRenderedPageBreak/>
              <w:t>232 06.0-10</w:t>
            </w:r>
          </w:p>
        </w:tc>
        <w:tc>
          <w:tcPr>
            <w:tcW w:w="579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9E025F" w:rsidRDefault="00B3186B" w:rsidP="00694087">
            <w:pPr>
              <w:keepNext/>
              <w:tabs>
                <w:tab w:val="left" w:pos="832"/>
                <w:tab w:val="center" w:pos="4153"/>
                <w:tab w:val="right" w:pos="8306"/>
              </w:tabs>
              <w:spacing w:before="40" w:after="120" w:line="240" w:lineRule="auto"/>
            </w:pPr>
            <w:r w:rsidRPr="00F205CD">
              <w:t>Исключен</w:t>
            </w:r>
            <w:r w:rsidRPr="00FC2C23">
              <w:t xml:space="preserve"> (</w:t>
            </w:r>
            <w:r>
              <w:t>28.09.</w:t>
            </w:r>
            <w:r w:rsidRPr="00FC2C23">
              <w:t>20</w:t>
            </w:r>
            <w:r>
              <w:t>16</w:t>
            </w:r>
            <w:r w:rsidRPr="00FC2C23">
              <w:t>)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9E025F" w:rsidRDefault="00B3186B" w:rsidP="00694087">
            <w:pPr>
              <w:keepNext/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</w:tbl>
    <w:p w:rsidR="00B3186B" w:rsidRPr="00CE4715" w:rsidRDefault="00B3186B" w:rsidP="00B3186B">
      <w:pPr>
        <w:tabs>
          <w:tab w:val="left" w:pos="497"/>
          <w:tab w:val="center" w:pos="4153"/>
          <w:tab w:val="right" w:pos="8306"/>
        </w:tabs>
        <w:spacing w:line="240" w:lineRule="auto"/>
        <w:jc w:val="center"/>
        <w:rPr>
          <w:bCs/>
          <w:sz w:val="24"/>
        </w:rPr>
      </w:pPr>
      <w:r w:rsidRPr="00CE4715">
        <w:rPr>
          <w:bCs/>
          <w:sz w:val="24"/>
        </w:rPr>
        <w:br w:type="page"/>
      </w:r>
    </w:p>
    <w:tbl>
      <w:tblPr>
        <w:tblW w:w="8505" w:type="dxa"/>
        <w:tblInd w:w="113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99"/>
        <w:gridCol w:w="5808"/>
        <w:gridCol w:w="1498"/>
      </w:tblGrid>
      <w:tr w:rsidR="00B3186B" w:rsidRPr="00446919" w:rsidTr="00C64D20">
        <w:trPr>
          <w:tblHeader/>
        </w:trPr>
        <w:tc>
          <w:tcPr>
            <w:tcW w:w="8505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E2EE1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6237"/>
                <w:tab w:val="left" w:pos="8505"/>
              </w:tabs>
              <w:spacing w:before="120" w:after="120" w:line="240" w:lineRule="auto"/>
              <w:rPr>
                <w:b/>
                <w:sz w:val="28"/>
                <w:szCs w:val="28"/>
              </w:rPr>
            </w:pPr>
            <w:r w:rsidRPr="00FE2EE1">
              <w:rPr>
                <w:b/>
                <w:sz w:val="28"/>
                <w:szCs w:val="28"/>
              </w:rPr>
              <w:lastRenderedPageBreak/>
              <w:t>Практика</w:t>
            </w:r>
          </w:p>
          <w:p w:rsidR="00B3186B" w:rsidRPr="00FE2EE1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120" w:after="120" w:line="240" w:lineRule="auto"/>
            </w:pPr>
            <w:r w:rsidRPr="00FE2EE1">
              <w:rPr>
                <w:b/>
              </w:rPr>
              <w:t>Целевая тема 7: Свидетельство о дегазации и разрешенные работы</w:t>
            </w:r>
          </w:p>
        </w:tc>
      </w:tr>
      <w:tr w:rsidR="00B3186B" w:rsidRPr="00FE2EE1" w:rsidTr="00C64D20">
        <w:trPr>
          <w:tblHeader/>
        </w:trPr>
        <w:tc>
          <w:tcPr>
            <w:tcW w:w="119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FE2EE1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FE2EE1">
              <w:rPr>
                <w:i/>
                <w:sz w:val="16"/>
              </w:rPr>
              <w:t>Номер</w:t>
            </w:r>
          </w:p>
        </w:tc>
        <w:tc>
          <w:tcPr>
            <w:tcW w:w="580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FE2EE1" w:rsidRDefault="00B3186B" w:rsidP="00694087">
            <w:pPr>
              <w:tabs>
                <w:tab w:val="left" w:pos="832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FE2EE1">
              <w:rPr>
                <w:i/>
                <w:sz w:val="16"/>
              </w:rPr>
              <w:t>Источник</w:t>
            </w:r>
          </w:p>
        </w:tc>
        <w:tc>
          <w:tcPr>
            <w:tcW w:w="149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FE2EE1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FE2EE1">
              <w:rPr>
                <w:i/>
                <w:sz w:val="16"/>
              </w:rPr>
              <w:t>Правильный ответ</w:t>
            </w:r>
          </w:p>
        </w:tc>
      </w:tr>
      <w:tr w:rsidR="00B3186B" w:rsidRPr="00446919" w:rsidTr="00C64D20">
        <w:tc>
          <w:tcPr>
            <w:tcW w:w="119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>23</w:t>
            </w:r>
            <w:r w:rsidRPr="00446919">
              <w:rPr>
                <w:lang w:val="fr-CH"/>
              </w:rPr>
              <w:t>2 07</w:t>
            </w:r>
            <w:r w:rsidRPr="00446919">
              <w:t>.</w:t>
            </w:r>
            <w:r w:rsidRPr="00446919">
              <w:rPr>
                <w:lang w:val="fr-CH"/>
              </w:rPr>
              <w:t>0</w:t>
            </w:r>
            <w:r w:rsidRPr="00446919">
              <w:t>-0</w:t>
            </w:r>
            <w:r w:rsidRPr="00446919">
              <w:rPr>
                <w:lang w:val="fr-CH"/>
              </w:rPr>
              <w:t>1</w:t>
            </w:r>
          </w:p>
        </w:tc>
        <w:tc>
          <w:tcPr>
            <w:tcW w:w="580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  <w:r w:rsidRPr="00446919">
              <w:t>Измерение концентрации газов</w:t>
            </w:r>
          </w:p>
        </w:tc>
        <w:tc>
          <w:tcPr>
            <w:tcW w:w="149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446919">
              <w:t>В</w:t>
            </w:r>
          </w:p>
        </w:tc>
      </w:tr>
      <w:tr w:rsidR="00B3186B" w:rsidRPr="00446919" w:rsidTr="00C64D20">
        <w:tc>
          <w:tcPr>
            <w:tcW w:w="119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 xml:space="preserve">В результате собственных замеров было установлено, что в трюмном помещении газов нет и что концентрация кислорода достаточна. Свидетельство о дегазации не имеется. 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>Какие работы могут осуществляться в этом трюмном помещении?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C64D20"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A</w:t>
            </w:r>
            <w:r w:rsidRPr="00446919">
              <w:tab/>
              <w:t>Можно</w:t>
            </w:r>
            <w:proofErr w:type="gramEnd"/>
            <w:r w:rsidRPr="00446919">
              <w:t xml:space="preserve"> прово</w:t>
            </w:r>
            <w:r>
              <w:t>дить только визуальный контроль</w:t>
            </w:r>
          </w:p>
          <w:p w:rsidR="00B3186B" w:rsidRPr="00446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B</w:t>
            </w:r>
            <w:r w:rsidRPr="00446919">
              <w:tab/>
              <w:t>Можно</w:t>
            </w:r>
            <w:proofErr w:type="gramEnd"/>
            <w:r w:rsidRPr="00446919">
              <w:t xml:space="preserve"> проводить визуальный контроль и выполнять легкие работы по техническому обслуживанию, которые не требуют использования открытого пламени и не мо</w:t>
            </w:r>
            <w:r>
              <w:t>гут привести к искрообразованию</w:t>
            </w:r>
          </w:p>
          <w:p w:rsidR="00B3186B" w:rsidRPr="00446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C</w:t>
            </w:r>
            <w:r w:rsidRPr="00446919">
              <w:tab/>
              <w:t>Можно</w:t>
            </w:r>
            <w:proofErr w:type="gramEnd"/>
            <w:r w:rsidRPr="00446919">
              <w:t xml:space="preserve"> чистить это трюмное помещение и сдирать ржав</w:t>
            </w:r>
            <w:r>
              <w:t>чину</w:t>
            </w:r>
          </w:p>
          <w:p w:rsidR="00B3186B" w:rsidRPr="00446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D</w:t>
            </w:r>
            <w:r w:rsidRPr="00446919">
              <w:tab/>
              <w:t>Можно</w:t>
            </w:r>
            <w:proofErr w:type="gramEnd"/>
            <w:r w:rsidRPr="00446919">
              <w:t xml:space="preserve"> заделать ды</w:t>
            </w:r>
            <w:r>
              <w:t>ру в переборке с помощью сварки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C64D20"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>23</w:t>
            </w:r>
            <w:r w:rsidRPr="00446919">
              <w:rPr>
                <w:lang w:val="fr-CH"/>
              </w:rPr>
              <w:t>2 07</w:t>
            </w:r>
            <w:r w:rsidRPr="00446919">
              <w:t>.</w:t>
            </w:r>
            <w:r w:rsidRPr="00446919">
              <w:rPr>
                <w:lang w:val="fr-CH"/>
              </w:rPr>
              <w:t>0</w:t>
            </w:r>
            <w:r w:rsidRPr="00446919">
              <w:t>-0</w:t>
            </w:r>
            <w:r w:rsidRPr="00446919">
              <w:rPr>
                <w:lang w:val="fr-CH"/>
              </w:rPr>
              <w:t>2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-372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>Измерение концентрации газов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446919">
              <w:t>В</w:t>
            </w:r>
          </w:p>
        </w:tc>
      </w:tr>
      <w:tr w:rsidR="00B3186B" w:rsidRPr="00446919" w:rsidTr="00C64D20">
        <w:tc>
          <w:tcPr>
            <w:tcW w:w="119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-372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 xml:space="preserve">В результате собственных замеров Вы установили, что в трюмном помещении газов нет и что концентрация кислорода достаточна. Свидетельство о дегазации не имеется. </w:t>
            </w:r>
          </w:p>
          <w:p w:rsidR="00B3186B" w:rsidRPr="00446919" w:rsidRDefault="00B3186B" w:rsidP="00694087">
            <w:pPr>
              <w:tabs>
                <w:tab w:val="left" w:pos="-372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>Какие работы может осуществлять в этом трюмном помещении незащищенное лицо?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C64D20"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A</w:t>
            </w:r>
            <w:r w:rsidRPr="00446919">
              <w:tab/>
              <w:t>Можно</w:t>
            </w:r>
            <w:proofErr w:type="gramEnd"/>
            <w:r w:rsidRPr="00446919">
              <w:t xml:space="preserve"> прово</w:t>
            </w:r>
            <w:r>
              <w:t>дить только визуальный контроль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B</w:t>
            </w:r>
            <w:r w:rsidRPr="00446919">
              <w:tab/>
              <w:t>Можн</w:t>
            </w:r>
            <w:r>
              <w:t>о</w:t>
            </w:r>
            <w:proofErr w:type="gramEnd"/>
            <w:r>
              <w:t xml:space="preserve"> чистить это трюмное помещение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C</w:t>
            </w:r>
            <w:r w:rsidRPr="00446919">
              <w:tab/>
              <w:t>Можно</w:t>
            </w:r>
            <w:proofErr w:type="gramEnd"/>
            <w:r w:rsidRPr="00446919">
              <w:t xml:space="preserve"> чистить это трюмное помещение и сдирать ржав</w:t>
            </w:r>
            <w:r>
              <w:t>чину</w:t>
            </w:r>
          </w:p>
          <w:p w:rsidR="00B3186B" w:rsidRPr="00446919" w:rsidRDefault="00B3186B" w:rsidP="00694087">
            <w:pPr>
              <w:tabs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D</w:t>
            </w:r>
            <w:r w:rsidRPr="00446919">
              <w:tab/>
              <w:t>Можно</w:t>
            </w:r>
            <w:proofErr w:type="gramEnd"/>
            <w:r w:rsidRPr="00446919">
              <w:t xml:space="preserve"> заделать ды</w:t>
            </w:r>
            <w:r>
              <w:t>ру в переборке с помощью сварки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C64D20"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>23</w:t>
            </w:r>
            <w:r w:rsidRPr="00446919">
              <w:rPr>
                <w:lang w:val="fr-CH"/>
              </w:rPr>
              <w:t>2 07</w:t>
            </w:r>
            <w:r w:rsidRPr="00446919">
              <w:t>.</w:t>
            </w:r>
            <w:r w:rsidRPr="00446919">
              <w:rPr>
                <w:lang w:val="fr-CH"/>
              </w:rPr>
              <w:t>0</w:t>
            </w:r>
            <w:r w:rsidRPr="00446919">
              <w:t>-0</w:t>
            </w:r>
            <w:r w:rsidRPr="00446919">
              <w:rPr>
                <w:lang w:val="fr-CH"/>
              </w:rPr>
              <w:t>3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  <w:r w:rsidRPr="00446919">
              <w:t>8.3.5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446919">
              <w:t>С</w:t>
            </w:r>
          </w:p>
        </w:tc>
      </w:tr>
      <w:tr w:rsidR="00B3186B" w:rsidRPr="00446919" w:rsidTr="00C64D20">
        <w:tc>
          <w:tcPr>
            <w:tcW w:w="119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 xml:space="preserve">Танкер загружен № ООН 1978 ПРОПАН. Необходимо приварить крепежный элемент к мачте радара, вне грузового пространства. 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>Разрешается ли это делать?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C64D20"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8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keepNext/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A</w:t>
            </w:r>
            <w:r w:rsidRPr="00446919">
              <w:tab/>
              <w:t>Да</w:t>
            </w:r>
            <w:proofErr w:type="gramEnd"/>
            <w:r w:rsidRPr="00446919">
              <w:t>, поскольку речь идет о небольших работах вне грузо</w:t>
            </w:r>
            <w:r>
              <w:t>вого пространства</w:t>
            </w:r>
          </w:p>
          <w:p w:rsidR="00B3186B" w:rsidRPr="00446919" w:rsidRDefault="00B3186B" w:rsidP="00694087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B</w:t>
            </w:r>
            <w:r w:rsidRPr="00446919">
              <w:tab/>
              <w:t>Да</w:t>
            </w:r>
            <w:proofErr w:type="gramEnd"/>
            <w:r w:rsidRPr="00446919">
              <w:t>, при условии, что во время сварочных работ регулярно измеряется на месте и</w:t>
            </w:r>
            <w:r>
              <w:t>х проведения концентрация газов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keepNext/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C64D20"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C</w:t>
            </w:r>
            <w:r w:rsidRPr="00446919">
              <w:tab/>
              <w:t>Нет</w:t>
            </w:r>
            <w:proofErr w:type="gramEnd"/>
            <w:r w:rsidRPr="00446919">
              <w:t>, если только это не делается с согласия компетентного органа</w:t>
            </w:r>
            <w:r>
              <w:t xml:space="preserve"> </w:t>
            </w:r>
          </w:p>
          <w:p w:rsidR="00B3186B" w:rsidRPr="00446919" w:rsidRDefault="00B3186B" w:rsidP="00694087">
            <w:pPr>
              <w:keepNext/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D</w:t>
            </w:r>
            <w:r w:rsidRPr="00446919">
              <w:tab/>
              <w:t>Нет</w:t>
            </w:r>
            <w:proofErr w:type="gramEnd"/>
            <w:r w:rsidRPr="00446919">
              <w:t>, это разрешается делать лишь на судоверфи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keepNext/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C64D20"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C64D20">
            <w:pPr>
              <w:keepNext/>
              <w:pageBreakBefore/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lastRenderedPageBreak/>
              <w:t>23</w:t>
            </w:r>
            <w:r w:rsidRPr="00446919">
              <w:rPr>
                <w:lang w:val="fr-CH"/>
              </w:rPr>
              <w:t>2 07</w:t>
            </w:r>
            <w:r w:rsidRPr="00446919">
              <w:t>.</w:t>
            </w:r>
            <w:r w:rsidRPr="00446919">
              <w:rPr>
                <w:lang w:val="fr-CH"/>
              </w:rPr>
              <w:t>0</w:t>
            </w:r>
            <w:r w:rsidRPr="00446919">
              <w:t>-0</w:t>
            </w:r>
            <w:r w:rsidRPr="00446919">
              <w:rPr>
                <w:lang w:val="fr-CH"/>
              </w:rPr>
              <w:t>4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keepNext/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  <w:r w:rsidRPr="00446919">
              <w:t>8.3.5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keepNext/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446919">
              <w:t>А</w:t>
            </w:r>
          </w:p>
        </w:tc>
      </w:tr>
      <w:tr w:rsidR="00B3186B" w:rsidRPr="00446919" w:rsidTr="00C64D20">
        <w:tc>
          <w:tcPr>
            <w:tcW w:w="119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keepNext/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C64D20">
            <w:pPr>
              <w:keepNext/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 xml:space="preserve">Танкер загружен № ООН 1011 БУТАН. В ходе плавания вы намерены произвести небольшие ремонтные работы в машинном отделении, которые могут привести к искрообразованию. </w:t>
            </w:r>
          </w:p>
          <w:p w:rsidR="00B3186B" w:rsidRPr="00446919" w:rsidRDefault="00B3186B" w:rsidP="00694087">
            <w:pPr>
              <w:keepNext/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>Разрешается ли это?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keepNext/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C64D20"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A</w:t>
            </w:r>
            <w:r w:rsidRPr="00446919">
              <w:tab/>
              <w:t>Да</w:t>
            </w:r>
            <w:proofErr w:type="gramEnd"/>
            <w:r w:rsidRPr="00446919">
              <w:t>, при условии, что вы не производите сварочные работы на топливных баках и что двери и другие люки закры</w:t>
            </w:r>
            <w:r>
              <w:t>ты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B</w:t>
            </w:r>
            <w:r w:rsidRPr="00446919">
              <w:tab/>
              <w:t>Да</w:t>
            </w:r>
            <w:proofErr w:type="gramEnd"/>
            <w:r w:rsidRPr="00446919">
              <w:t>, вы можете про</w:t>
            </w:r>
            <w:r>
              <w:t>изводить сварочные работы везде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C</w:t>
            </w:r>
            <w:r w:rsidRPr="00446919">
              <w:tab/>
              <w:t>Нет</w:t>
            </w:r>
            <w:proofErr w:type="gramEnd"/>
            <w:r w:rsidRPr="00446919">
              <w:t>, для этого необх</w:t>
            </w:r>
            <w:r>
              <w:t>одимо свидетельство о дегазации</w:t>
            </w:r>
          </w:p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D</w:t>
            </w:r>
            <w:r w:rsidRPr="00446919">
              <w:tab/>
              <w:t>Нет</w:t>
            </w:r>
            <w:proofErr w:type="gramEnd"/>
            <w:r w:rsidRPr="00446919">
              <w:t>, это разрешается тол</w:t>
            </w:r>
            <w:r>
              <w:t>ько на судоверфи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C64D20"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>23</w:t>
            </w:r>
            <w:r w:rsidRPr="00446919">
              <w:rPr>
                <w:lang w:val="fr-CH"/>
              </w:rPr>
              <w:t>2 07</w:t>
            </w:r>
            <w:r w:rsidRPr="00446919">
              <w:t>.</w:t>
            </w:r>
            <w:r w:rsidRPr="00446919">
              <w:rPr>
                <w:lang w:val="fr-CH"/>
              </w:rPr>
              <w:t>0</w:t>
            </w:r>
            <w:r w:rsidRPr="00446919">
              <w:t>-0</w:t>
            </w:r>
            <w:r w:rsidRPr="00446919">
              <w:rPr>
                <w:lang w:val="fr-CH"/>
              </w:rPr>
              <w:t>5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  <w:r w:rsidRPr="00446919">
              <w:t>8.3.5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446919">
              <w:t>D</w:t>
            </w:r>
          </w:p>
        </w:tc>
      </w:tr>
      <w:tr w:rsidR="00B3186B" w:rsidRPr="00446919" w:rsidTr="00C64D20">
        <w:tc>
          <w:tcPr>
            <w:tcW w:w="119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 xml:space="preserve">Вы промываете грузовые танки азотом и отводите </w:t>
            </w:r>
            <w:proofErr w:type="spellStart"/>
            <w:r w:rsidRPr="00446919">
              <w:t>газы</w:t>
            </w:r>
            <w:proofErr w:type="spellEnd"/>
            <w:r w:rsidRPr="00446919">
              <w:t xml:space="preserve"> (последний груз № ООН 1978 ПРОПАН). Во время промывки Вы намерены произвести небольшие ремонтные работы в машинном отделении, которые способны привести к искрообразованию. 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>Разрешается ли это?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C64D20"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proofErr w:type="gramStart"/>
            <w:r w:rsidRPr="00446919">
              <w:t>A</w:t>
            </w:r>
            <w:r w:rsidRPr="00446919">
              <w:tab/>
              <w:t>Да</w:t>
            </w:r>
            <w:proofErr w:type="gramEnd"/>
            <w:r w:rsidRPr="00446919">
              <w:t>, при условии, что получено разрешение ответственного за операции по пер</w:t>
            </w:r>
            <w:r>
              <w:t>егрузке на береговом сооружении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proofErr w:type="gramStart"/>
            <w:r w:rsidRPr="00446919">
              <w:t>B</w:t>
            </w:r>
            <w:r w:rsidRPr="00446919">
              <w:tab/>
              <w:t>Да</w:t>
            </w:r>
            <w:proofErr w:type="gramEnd"/>
            <w:r w:rsidRPr="00446919">
              <w:t xml:space="preserve">, при условии, </w:t>
            </w:r>
            <w:r>
              <w:t>что двери и другие люки закрыты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proofErr w:type="gramStart"/>
            <w:r w:rsidRPr="00446919">
              <w:t>C</w:t>
            </w:r>
            <w:r w:rsidRPr="00446919">
              <w:tab/>
              <w:t>Нет</w:t>
            </w:r>
            <w:proofErr w:type="gramEnd"/>
            <w:r w:rsidRPr="00446919">
              <w:t>, для этого необходимо согласие классификационного общес</w:t>
            </w:r>
            <w:r>
              <w:t>тва</w:t>
            </w:r>
          </w:p>
          <w:p w:rsidR="00B3186B" w:rsidRPr="00446919" w:rsidRDefault="00B3186B" w:rsidP="00694087">
            <w:pPr>
              <w:tabs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D</w:t>
            </w:r>
            <w:r w:rsidRPr="00446919">
              <w:tab/>
              <w:t>Нет</w:t>
            </w:r>
            <w:proofErr w:type="gramEnd"/>
            <w:r w:rsidRPr="00446919">
              <w:t>, во время погрузки, разгрузки и дегазации это не раз</w:t>
            </w:r>
            <w:r>
              <w:t>решается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C64D20"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C64D20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>23</w:t>
            </w:r>
            <w:r w:rsidRPr="00446919">
              <w:rPr>
                <w:lang w:val="fr-CH"/>
              </w:rPr>
              <w:t>2 07</w:t>
            </w:r>
            <w:r w:rsidRPr="00446919">
              <w:t>.</w:t>
            </w:r>
            <w:r w:rsidRPr="00446919">
              <w:rPr>
                <w:lang w:val="fr-CH"/>
              </w:rPr>
              <w:t>0</w:t>
            </w:r>
            <w:r w:rsidRPr="00446919">
              <w:t>-0</w:t>
            </w:r>
            <w:r w:rsidRPr="00446919">
              <w:rPr>
                <w:lang w:val="fr-CH"/>
              </w:rPr>
              <w:t>6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CH"/>
              </w:rPr>
            </w:pPr>
            <w:r w:rsidRPr="00446919">
              <w:rPr>
                <w:lang w:val="fr-CH"/>
              </w:rPr>
              <w:t>8.3.5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446919">
              <w:t>А</w:t>
            </w:r>
          </w:p>
        </w:tc>
      </w:tr>
      <w:tr w:rsidR="00B3186B" w:rsidRPr="00446919" w:rsidTr="00C64D20">
        <w:tc>
          <w:tcPr>
            <w:tcW w:w="119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446919">
              <w:t xml:space="preserve">Танкер загружен № ООН 1978 ПРОПАН. Вы должны произвести сварочные работы на новом трубопроводе системы пожаротушения на палубе. 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rPr>
                <w:lang w:val="fr-CH"/>
              </w:rPr>
            </w:pPr>
            <w:r w:rsidRPr="00446919">
              <w:t>Разрешается ли это?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C64D20"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A</w:t>
            </w:r>
            <w:r>
              <w:tab/>
              <w:t>Нет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B</w:t>
            </w:r>
            <w:r w:rsidRPr="00446919">
              <w:tab/>
              <w:t>Нет</w:t>
            </w:r>
            <w:proofErr w:type="gramEnd"/>
            <w:r w:rsidRPr="00446919">
              <w:t>, для этого необх</w:t>
            </w:r>
            <w:r>
              <w:t>одимо свидетельство о дегазации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C</w:t>
            </w:r>
            <w:r w:rsidRPr="00446919">
              <w:tab/>
              <w:t>Да</w:t>
            </w:r>
            <w:proofErr w:type="gramEnd"/>
            <w:r w:rsidRPr="00446919">
              <w:t>, поскольку вы не производите сварочные работы на трубопроводах, предн</w:t>
            </w:r>
            <w:r>
              <w:t>азначенных для данного продукта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D</w:t>
            </w:r>
            <w:r w:rsidRPr="00446919">
              <w:tab/>
              <w:t>Да</w:t>
            </w:r>
            <w:proofErr w:type="gramEnd"/>
            <w:r w:rsidRPr="00446919">
              <w:t>, при условии, что на месте работы регулярно измеря</w:t>
            </w:r>
            <w:r>
              <w:t>ется концентрация газов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C64D20"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C64D20">
            <w:pPr>
              <w:pageBreakBefore/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lastRenderedPageBreak/>
              <w:t>23</w:t>
            </w:r>
            <w:r w:rsidRPr="00446919">
              <w:rPr>
                <w:lang w:val="fr-CH"/>
              </w:rPr>
              <w:t>2 07</w:t>
            </w:r>
            <w:r w:rsidRPr="00446919">
              <w:t>.</w:t>
            </w:r>
            <w:r w:rsidRPr="00446919">
              <w:rPr>
                <w:lang w:val="fr-CH"/>
              </w:rPr>
              <w:t>0</w:t>
            </w:r>
            <w:r w:rsidRPr="00446919">
              <w:t>-0</w:t>
            </w:r>
            <w:r w:rsidRPr="00446919">
              <w:rPr>
                <w:lang w:val="fr-CH"/>
              </w:rPr>
              <w:t>7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120DD5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  <w:r w:rsidRPr="00446919">
              <w:rPr>
                <w:lang w:val="fr-CH"/>
              </w:rPr>
              <w:t>7.2.3.1.</w:t>
            </w:r>
            <w:r>
              <w:t>6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446919">
              <w:t>А</w:t>
            </w:r>
          </w:p>
        </w:tc>
      </w:tr>
      <w:tr w:rsidR="00B3186B" w:rsidRPr="00446919" w:rsidTr="00C64D20">
        <w:tc>
          <w:tcPr>
            <w:tcW w:w="119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 xml:space="preserve">Танкер загружается № ООН 1969 ИЗОБУТАН. </w:t>
            </w:r>
          </w:p>
          <w:p w:rsidR="00B3186B" w:rsidRPr="006E1B4E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>Может ли войти в трюмное помещение человек без защитного оборудования для осуществления проверки?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C64D20"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proofErr w:type="gramStart"/>
            <w:r w:rsidRPr="00446919">
              <w:t>A</w:t>
            </w:r>
            <w:r w:rsidRPr="00446919">
              <w:tab/>
              <w:t>Да</w:t>
            </w:r>
            <w:proofErr w:type="gramEnd"/>
            <w:r w:rsidRPr="00446919">
              <w:t xml:space="preserve">, во время погрузки это разрешается после того, как установлено, что </w:t>
            </w:r>
            <w:ins w:id="77" w:author="Larisa Maykovskaya" w:date="2018-11-06T12:17:00Z">
              <w:r w:rsidR="00286082">
                <w:t xml:space="preserve">соблюдены положения пункта </w:t>
              </w:r>
              <w:r w:rsidR="00286082" w:rsidRPr="00261AB0">
                <w:t>7.2.3.1.6</w:t>
              </w:r>
            </w:ins>
            <w:del w:id="78" w:author="Larisa Maykovskaya" w:date="2018-11-06T12:17:00Z">
              <w:r w:rsidR="00286082" w:rsidDel="00286082">
                <w:delText>в трюмном помещении нет газа и что нет нехватки кислорода</w:delText>
              </w:r>
            </w:del>
          </w:p>
          <w:p w:rsidR="00B3186B" w:rsidRPr="0044691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proofErr w:type="gramStart"/>
            <w:r w:rsidRPr="00446919">
              <w:t>B</w:t>
            </w:r>
            <w:r w:rsidRPr="00446919">
              <w:tab/>
              <w:t>Нет</w:t>
            </w:r>
            <w:proofErr w:type="gramEnd"/>
            <w:r w:rsidRPr="00446919">
              <w:t xml:space="preserve">, только </w:t>
            </w:r>
            <w:r>
              <w:t>с согласия компетентного органа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proofErr w:type="gramStart"/>
            <w:r w:rsidRPr="00446919">
              <w:t>C</w:t>
            </w:r>
            <w:r w:rsidRPr="00446919">
              <w:tab/>
              <w:t>Нет</w:t>
            </w:r>
            <w:proofErr w:type="gramEnd"/>
            <w:r w:rsidRPr="00446919">
              <w:t>, только с согласия лица, ответственного за операцию по пер</w:t>
            </w:r>
            <w:r>
              <w:t>егрузке на береговом сооружении</w:t>
            </w:r>
          </w:p>
          <w:p w:rsidR="00B3186B" w:rsidRPr="00446919" w:rsidRDefault="00B3186B" w:rsidP="00694087">
            <w:pPr>
              <w:tabs>
                <w:tab w:val="left" w:pos="-933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D</w:t>
            </w:r>
            <w:r w:rsidRPr="00446919">
              <w:tab/>
              <w:t>Нет</w:t>
            </w:r>
            <w:proofErr w:type="gramEnd"/>
            <w:r w:rsidRPr="00446919">
              <w:t>, только при на</w:t>
            </w:r>
            <w:r>
              <w:t>личии свидетельства о дегазации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C64D20"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C64D20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>23</w:t>
            </w:r>
            <w:r w:rsidRPr="00446919">
              <w:rPr>
                <w:lang w:val="fr-CH"/>
              </w:rPr>
              <w:t>2 07</w:t>
            </w:r>
            <w:r w:rsidRPr="00446919">
              <w:t>.</w:t>
            </w:r>
            <w:r w:rsidRPr="00446919">
              <w:rPr>
                <w:lang w:val="fr-CH"/>
              </w:rPr>
              <w:t>0</w:t>
            </w:r>
            <w:r w:rsidRPr="00446919">
              <w:t>-0</w:t>
            </w:r>
            <w:r w:rsidRPr="00446919">
              <w:rPr>
                <w:lang w:val="fr-CH"/>
              </w:rPr>
              <w:t>8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  <w:rPr>
                <w:lang w:val="fr-CH"/>
              </w:rPr>
            </w:pPr>
            <w:r w:rsidRPr="00446919">
              <w:rPr>
                <w:lang w:val="fr-CH"/>
              </w:rPr>
              <w:t>8.3.5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446919">
              <w:t>А</w:t>
            </w:r>
          </w:p>
        </w:tc>
      </w:tr>
      <w:tr w:rsidR="00B3186B" w:rsidRPr="00446919" w:rsidTr="00C64D20">
        <w:tc>
          <w:tcPr>
            <w:tcW w:w="119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>Танкер пришвартован к береговому сооружению и</w:t>
            </w:r>
            <w:ins w:id="79" w:author="Larisa Maykovskaya" w:date="2018-11-06T12:18:00Z">
              <w:r w:rsidR="00286082">
                <w:t xml:space="preserve"> </w:t>
              </w:r>
              <w:r w:rsidR="00286082">
                <w:t>находится в назначенной на берегу взрывозащищенной зоне</w:t>
              </w:r>
            </w:ins>
            <w:del w:id="80" w:author="Larisa Maykovskaya" w:date="2018-11-06T12:18:00Z">
              <w:r w:rsidR="00286082" w:rsidDel="00286082">
                <w:delText>готово к погрузке соответствующего продукта</w:delText>
              </w:r>
            </w:del>
            <w:r w:rsidRPr="00446919">
              <w:t xml:space="preserve">. В жилой зоне необходимо произвести небольшие ремонтные работы, которые способны привести к искрообразованию. 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rPr>
                <w:lang w:val="fr-CH"/>
              </w:rPr>
            </w:pPr>
            <w:r w:rsidRPr="00446919">
              <w:t>Разрешается ли это?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C64D20"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keepNext/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keepNext/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proofErr w:type="gramStart"/>
            <w:r>
              <w:t>A</w:t>
            </w:r>
            <w:r>
              <w:tab/>
              <w:t>Нет</w:t>
            </w:r>
            <w:proofErr w:type="gramEnd"/>
            <w:ins w:id="81" w:author="Larisa Maykovskaya" w:date="2018-11-06T12:18:00Z">
              <w:r w:rsidR="00286082">
                <w:t xml:space="preserve">, только </w:t>
              </w:r>
              <w:r w:rsidR="00286082" w:rsidRPr="00F53AE6">
                <w:t>с разрешения компетентного органа</w:t>
              </w:r>
            </w:ins>
          </w:p>
          <w:p w:rsidR="00B3186B" w:rsidRPr="00446919" w:rsidRDefault="00B3186B" w:rsidP="00694087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proofErr w:type="gramStart"/>
            <w:r w:rsidRPr="00446919">
              <w:t>B</w:t>
            </w:r>
            <w:r w:rsidRPr="00446919">
              <w:tab/>
              <w:t>Да</w:t>
            </w:r>
            <w:proofErr w:type="gramEnd"/>
            <w:r w:rsidRPr="00446919">
              <w:t>, при условии, что двери и другие люки жилого поме</w:t>
            </w:r>
            <w:r>
              <w:t>щения закрыты</w:t>
            </w:r>
          </w:p>
          <w:p w:rsidR="00B3186B" w:rsidRPr="00446919" w:rsidRDefault="00B3186B" w:rsidP="00694087">
            <w:pPr>
              <w:keepNext/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proofErr w:type="gramStart"/>
            <w:r w:rsidRPr="00446919">
              <w:t>C</w:t>
            </w:r>
            <w:r w:rsidRPr="00446919">
              <w:tab/>
              <w:t>Да</w:t>
            </w:r>
            <w:proofErr w:type="gramEnd"/>
            <w:r w:rsidRPr="00446919">
              <w:t>, при условии, что во время работы регулярно измеряе</w:t>
            </w:r>
            <w:r>
              <w:t>тся на месте концентрация газов</w:t>
            </w:r>
          </w:p>
          <w:p w:rsidR="00B3186B" w:rsidRPr="00446919" w:rsidRDefault="00B3186B" w:rsidP="00694087">
            <w:pPr>
              <w:keepNext/>
              <w:tabs>
                <w:tab w:val="left" w:pos="563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D</w:t>
            </w:r>
            <w:r w:rsidRPr="00446919">
              <w:tab/>
              <w:t>Да</w:t>
            </w:r>
            <w:proofErr w:type="gramEnd"/>
            <w:r w:rsidRPr="00446919">
              <w:t>, при условии, что вы получили согласие ответственно</w:t>
            </w:r>
            <w:r>
              <w:t>го за береговое сооружение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keepNext/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C64D20"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>23</w:t>
            </w:r>
            <w:r w:rsidRPr="00446919">
              <w:rPr>
                <w:lang w:val="fr-CH"/>
              </w:rPr>
              <w:t>2 07</w:t>
            </w:r>
            <w:r w:rsidRPr="00446919">
              <w:t>.</w:t>
            </w:r>
            <w:r w:rsidRPr="00446919">
              <w:rPr>
                <w:lang w:val="fr-CH"/>
              </w:rPr>
              <w:t>0</w:t>
            </w:r>
            <w:r w:rsidRPr="00446919">
              <w:t>-0</w:t>
            </w:r>
            <w:r w:rsidRPr="00446919">
              <w:rPr>
                <w:lang w:val="fr-CH"/>
              </w:rPr>
              <w:t>9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  <w:rPr>
                <w:lang w:val="fr-CH"/>
              </w:rPr>
            </w:pPr>
            <w:r w:rsidRPr="00446919">
              <w:rPr>
                <w:lang w:val="fr-CH"/>
              </w:rPr>
              <w:t>8.3.5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446919">
              <w:t>С</w:t>
            </w:r>
          </w:p>
        </w:tc>
      </w:tr>
      <w:tr w:rsidR="00B3186B" w:rsidRPr="00446919" w:rsidTr="00C64D20">
        <w:tc>
          <w:tcPr>
            <w:tcW w:w="119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 xml:space="preserve">Танкер загружен № ООН 1011 БУТАН. В ходе плавания необходимо произвести небольшие ремонтные работы в машинном отделении, которые могут привести к искрообразованию. 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rPr>
                <w:lang w:val="fr-CH"/>
              </w:rPr>
            </w:pPr>
            <w:r w:rsidRPr="00446919">
              <w:t>Разрешается ли это?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C64D20"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keepNext/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80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proofErr w:type="gramStart"/>
            <w:r w:rsidRPr="00446919">
              <w:t>A</w:t>
            </w:r>
            <w:r w:rsidRPr="00446919">
              <w:tab/>
              <w:t>Да</w:t>
            </w:r>
            <w:proofErr w:type="gramEnd"/>
            <w:r w:rsidRPr="00446919">
              <w:t>, поскольку речь идет о небольших работах вне грузового пространства. Они могут осуществляться без приня</w:t>
            </w:r>
            <w:r>
              <w:t>тия других мер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proofErr w:type="gramStart"/>
            <w:r w:rsidRPr="00446919">
              <w:t>B</w:t>
            </w:r>
            <w:r w:rsidRPr="00446919">
              <w:tab/>
              <w:t>Да</w:t>
            </w:r>
            <w:proofErr w:type="gramEnd"/>
            <w:r w:rsidRPr="00446919">
              <w:t>, при условии, что во время работы регулярно измеряе</w:t>
            </w:r>
            <w:r>
              <w:t>тся на месте концентрация газов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proofErr w:type="gramStart"/>
            <w:r w:rsidRPr="00446919">
              <w:t>C</w:t>
            </w:r>
            <w:r w:rsidRPr="00446919">
              <w:tab/>
              <w:t>Да</w:t>
            </w:r>
            <w:proofErr w:type="gramEnd"/>
            <w:r w:rsidRPr="00446919">
              <w:t>, при условии, что двери и другие люки машинного от</w:t>
            </w:r>
            <w:r>
              <w:t>деления закрыты</w:t>
            </w:r>
          </w:p>
          <w:p w:rsidR="00B3186B" w:rsidRPr="00446919" w:rsidRDefault="00B3186B" w:rsidP="00694087">
            <w:pPr>
              <w:tabs>
                <w:tab w:val="left" w:pos="-205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4" w:hanging="374"/>
            </w:pPr>
            <w:proofErr w:type="gramStart"/>
            <w:r w:rsidRPr="00446919">
              <w:t>D</w:t>
            </w:r>
            <w:r w:rsidRPr="00446919">
              <w:tab/>
              <w:t>Нет</w:t>
            </w:r>
            <w:proofErr w:type="gramEnd"/>
            <w:r w:rsidRPr="00446919">
              <w:t>, это разрешается только с согласия компетентного ор</w:t>
            </w:r>
            <w:r>
              <w:t>гана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C64D20"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pageBreakBefore/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rPr>
                <w:lang w:val="fr-CH"/>
              </w:rPr>
            </w:pPr>
            <w:r w:rsidRPr="00446919">
              <w:lastRenderedPageBreak/>
              <w:t>23</w:t>
            </w:r>
            <w:r w:rsidRPr="00446919">
              <w:rPr>
                <w:lang w:val="fr-CH"/>
              </w:rPr>
              <w:t>2 07</w:t>
            </w:r>
            <w:r w:rsidRPr="00446919">
              <w:t>.</w:t>
            </w:r>
            <w:r w:rsidRPr="00446919">
              <w:rPr>
                <w:lang w:val="fr-CH"/>
              </w:rPr>
              <w:t>0</w:t>
            </w:r>
            <w:r w:rsidRPr="00446919">
              <w:t>-</w:t>
            </w:r>
            <w:r w:rsidRPr="00446919">
              <w:rPr>
                <w:lang w:val="fr-CH"/>
              </w:rPr>
              <w:t>10</w:t>
            </w: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  <w:rPr>
                <w:lang w:val="fr-CH"/>
              </w:rPr>
            </w:pPr>
            <w:r w:rsidRPr="00446919">
              <w:rPr>
                <w:lang w:val="fr-CH"/>
              </w:rPr>
              <w:t>8.3.5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446919">
              <w:t>D</w:t>
            </w:r>
          </w:p>
        </w:tc>
      </w:tr>
      <w:tr w:rsidR="00B3186B" w:rsidRPr="00446919" w:rsidTr="00C64D20">
        <w:tc>
          <w:tcPr>
            <w:tcW w:w="119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80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 xml:space="preserve">Танкер загружается № ООН 1280 </w:t>
            </w:r>
            <w:proofErr w:type="spellStart"/>
            <w:r w:rsidRPr="00446919">
              <w:t>ПРОПИЛЕНОКСИД</w:t>
            </w:r>
            <w:proofErr w:type="spellEnd"/>
            <w:r w:rsidRPr="00446919">
              <w:t xml:space="preserve">, и необходимо произвести небольшие сварочные работы в жилом помещении. </w:t>
            </w:r>
          </w:p>
          <w:p w:rsidR="00B3186B" w:rsidRPr="0092750F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>Разрешается ли это?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C64D20">
        <w:tc>
          <w:tcPr>
            <w:tcW w:w="1199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808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584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proofErr w:type="gramStart"/>
            <w:r w:rsidRPr="00446919">
              <w:t>A</w:t>
            </w:r>
            <w:r w:rsidRPr="00446919">
              <w:tab/>
              <w:t>Да</w:t>
            </w:r>
            <w:proofErr w:type="gramEnd"/>
            <w:r w:rsidRPr="00446919">
              <w:t>, поскольку речь идет о небольших работах вне гру</w:t>
            </w:r>
            <w:r>
              <w:t>зового пространства</w:t>
            </w:r>
          </w:p>
          <w:p w:rsidR="00B3186B" w:rsidRPr="00446919" w:rsidRDefault="00B3186B" w:rsidP="00694087">
            <w:pPr>
              <w:tabs>
                <w:tab w:val="left" w:pos="584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proofErr w:type="gramStart"/>
            <w:r w:rsidRPr="00446919">
              <w:t>B</w:t>
            </w:r>
            <w:r w:rsidRPr="00446919">
              <w:tab/>
              <w:t>Да</w:t>
            </w:r>
            <w:proofErr w:type="gramEnd"/>
            <w:r w:rsidRPr="00446919">
              <w:t>, при условии, что во время сварочных работ регулярно измеряется на месте и</w:t>
            </w:r>
            <w:r>
              <w:t>х проведения концентрация газов</w:t>
            </w:r>
          </w:p>
          <w:p w:rsidR="00B3186B" w:rsidRPr="00446919" w:rsidRDefault="00B3186B" w:rsidP="00694087">
            <w:pPr>
              <w:tabs>
                <w:tab w:val="left" w:pos="584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proofErr w:type="gramStart"/>
            <w:r w:rsidRPr="00446919">
              <w:t>C</w:t>
            </w:r>
            <w:r w:rsidRPr="00446919">
              <w:tab/>
              <w:t>Да</w:t>
            </w:r>
            <w:proofErr w:type="gramEnd"/>
            <w:r w:rsidRPr="00446919">
              <w:t>, с согласия ответст</w:t>
            </w:r>
            <w:r>
              <w:t>венного за береговое сооружение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proofErr w:type="gramStart"/>
            <w:r>
              <w:t>D</w:t>
            </w:r>
            <w:r>
              <w:tab/>
              <w:t>Нет</w:t>
            </w:r>
            <w:proofErr w:type="gramEnd"/>
          </w:p>
        </w:tc>
        <w:tc>
          <w:tcPr>
            <w:tcW w:w="1498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</w:tbl>
    <w:p w:rsidR="00B3186B" w:rsidRPr="00CE4715" w:rsidRDefault="00B3186B" w:rsidP="00B3186B">
      <w:pPr>
        <w:tabs>
          <w:tab w:val="left" w:pos="567"/>
          <w:tab w:val="left" w:pos="1134"/>
          <w:tab w:val="left" w:pos="1701"/>
          <w:tab w:val="left" w:pos="2268"/>
          <w:tab w:val="left" w:pos="6237"/>
        </w:tabs>
        <w:spacing w:line="288" w:lineRule="auto"/>
        <w:rPr>
          <w:bCs/>
          <w:sz w:val="24"/>
        </w:rPr>
      </w:pPr>
    </w:p>
    <w:p w:rsidR="00B3186B" w:rsidRPr="00CE4715" w:rsidRDefault="00B3186B" w:rsidP="00B3186B">
      <w:pPr>
        <w:tabs>
          <w:tab w:val="left" w:pos="497"/>
          <w:tab w:val="center" w:pos="4153"/>
          <w:tab w:val="right" w:pos="8306"/>
        </w:tabs>
        <w:spacing w:line="240" w:lineRule="auto"/>
        <w:jc w:val="center"/>
        <w:rPr>
          <w:bCs/>
          <w:sz w:val="24"/>
        </w:rPr>
      </w:pPr>
      <w:r w:rsidRPr="00CE4715">
        <w:rPr>
          <w:bCs/>
          <w:sz w:val="24"/>
        </w:rPr>
        <w:br w:type="page"/>
      </w:r>
    </w:p>
    <w:tbl>
      <w:tblPr>
        <w:tblW w:w="8505" w:type="dxa"/>
        <w:tblInd w:w="113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4"/>
        <w:gridCol w:w="13"/>
        <w:gridCol w:w="5754"/>
        <w:gridCol w:w="1497"/>
        <w:gridCol w:w="7"/>
      </w:tblGrid>
      <w:tr w:rsidR="00B3186B" w:rsidRPr="00C23095" w:rsidTr="00C64D20">
        <w:trPr>
          <w:tblHeader/>
        </w:trPr>
        <w:tc>
          <w:tcPr>
            <w:tcW w:w="850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7579B" w:rsidRDefault="00B3186B" w:rsidP="00C64D2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outlineLvl w:val="0"/>
              <w:rPr>
                <w:b/>
                <w:sz w:val="28"/>
                <w:szCs w:val="28"/>
              </w:rPr>
            </w:pPr>
            <w:r w:rsidRPr="0047579B">
              <w:rPr>
                <w:b/>
                <w:sz w:val="28"/>
                <w:szCs w:val="28"/>
              </w:rPr>
              <w:lastRenderedPageBreak/>
              <w:t>Практика</w:t>
            </w:r>
          </w:p>
          <w:p w:rsidR="00B3186B" w:rsidRPr="0047579B" w:rsidRDefault="00B3186B" w:rsidP="00C64D20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</w:pPr>
            <w:r w:rsidRPr="0047579B">
              <w:rPr>
                <w:b/>
              </w:rPr>
              <w:t>Целевая тема 8: Степень наполнения и переполнение</w:t>
            </w:r>
          </w:p>
        </w:tc>
      </w:tr>
      <w:tr w:rsidR="00B3186B" w:rsidRPr="0047579B" w:rsidTr="00C64D20">
        <w:trPr>
          <w:tblHeader/>
        </w:trPr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28" w:type="dxa"/>
              <w:bottom w:w="28" w:type="dxa"/>
            </w:tcMar>
            <w:vAlign w:val="center"/>
          </w:tcPr>
          <w:p w:rsidR="00B3186B" w:rsidRPr="0047579B" w:rsidRDefault="00B3186B" w:rsidP="00C64D20">
            <w:pPr>
              <w:tabs>
                <w:tab w:val="left" w:pos="284"/>
                <w:tab w:val="center" w:pos="4153"/>
                <w:tab w:val="right" w:pos="8306"/>
              </w:tabs>
              <w:spacing w:before="40" w:after="120" w:line="200" w:lineRule="exact"/>
              <w:rPr>
                <w:i/>
                <w:sz w:val="16"/>
              </w:rPr>
            </w:pPr>
            <w:r w:rsidRPr="0047579B">
              <w:rPr>
                <w:i/>
                <w:sz w:val="16"/>
              </w:rPr>
              <w:t>Номер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28" w:type="dxa"/>
              <w:bottom w:w="28" w:type="dxa"/>
            </w:tcMar>
            <w:vAlign w:val="center"/>
          </w:tcPr>
          <w:p w:rsidR="00B3186B" w:rsidRPr="0047579B" w:rsidRDefault="00B3186B" w:rsidP="00C64D20">
            <w:pPr>
              <w:tabs>
                <w:tab w:val="left" w:pos="567"/>
                <w:tab w:val="left" w:pos="1134"/>
                <w:tab w:val="center" w:pos="4153"/>
                <w:tab w:val="right" w:pos="8306"/>
              </w:tabs>
              <w:spacing w:before="40" w:after="120" w:line="200" w:lineRule="exact"/>
              <w:rPr>
                <w:i/>
                <w:sz w:val="16"/>
              </w:rPr>
            </w:pPr>
            <w:r w:rsidRPr="0047579B">
              <w:rPr>
                <w:i/>
                <w:sz w:val="16"/>
              </w:rPr>
              <w:t>Источник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28" w:type="dxa"/>
              <w:bottom w:w="28" w:type="dxa"/>
            </w:tcMar>
            <w:vAlign w:val="center"/>
          </w:tcPr>
          <w:p w:rsidR="00B3186B" w:rsidRPr="0047579B" w:rsidRDefault="00B3186B" w:rsidP="00C64D20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00" w:lineRule="exact"/>
              <w:rPr>
                <w:i/>
                <w:sz w:val="16"/>
              </w:rPr>
            </w:pPr>
            <w:r w:rsidRPr="0047579B">
              <w:rPr>
                <w:i/>
                <w:sz w:val="16"/>
              </w:rPr>
              <w:t>Правильный ответ</w:t>
            </w:r>
          </w:p>
        </w:tc>
      </w:tr>
      <w:tr w:rsidR="00B3186B" w:rsidRPr="00446919" w:rsidTr="00C64D20">
        <w:tc>
          <w:tcPr>
            <w:tcW w:w="1247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187"/>
                <w:tab w:val="center" w:pos="4153"/>
                <w:tab w:val="right" w:pos="8306"/>
              </w:tabs>
              <w:spacing w:before="40" w:after="120" w:line="240" w:lineRule="auto"/>
            </w:pPr>
            <w:r w:rsidRPr="00446919">
              <w:t>23</w:t>
            </w:r>
            <w:r w:rsidRPr="00446919">
              <w:rPr>
                <w:lang w:val="fr-CH"/>
              </w:rPr>
              <w:t>2 08</w:t>
            </w:r>
            <w:r w:rsidRPr="00446919">
              <w:t>.</w:t>
            </w:r>
            <w:r w:rsidRPr="00446919">
              <w:rPr>
                <w:lang w:val="fr-CH"/>
              </w:rPr>
              <w:t>0</w:t>
            </w:r>
            <w:r w:rsidRPr="00446919">
              <w:t>-0</w:t>
            </w:r>
            <w:r w:rsidRPr="00446919">
              <w:rPr>
                <w:lang w:val="fr-CH"/>
              </w:rPr>
              <w:t>1</w:t>
            </w:r>
          </w:p>
        </w:tc>
        <w:tc>
          <w:tcPr>
            <w:tcW w:w="575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567"/>
                <w:tab w:val="left" w:pos="1134"/>
                <w:tab w:val="center" w:pos="4153"/>
                <w:tab w:val="right" w:pos="8306"/>
              </w:tabs>
              <w:spacing w:before="40" w:after="120" w:line="240" w:lineRule="auto"/>
            </w:pPr>
            <w:r w:rsidRPr="00446919">
              <w:rPr>
                <w:lang w:val="fr-FR"/>
              </w:rPr>
              <w:t>1.2.1</w:t>
            </w:r>
          </w:p>
        </w:tc>
        <w:tc>
          <w:tcPr>
            <w:tcW w:w="1504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  <w:r w:rsidRPr="00446919">
              <w:rPr>
                <w:lang w:val="fr-FR"/>
              </w:rPr>
              <w:t>C</w:t>
            </w:r>
          </w:p>
        </w:tc>
      </w:tr>
      <w:tr w:rsidR="00B3186B" w:rsidRPr="00446919" w:rsidTr="00C64D20"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187"/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Default="00286082" w:rsidP="00C64D20">
            <w:pPr>
              <w:tabs>
                <w:tab w:val="left" w:pos="567"/>
                <w:tab w:val="left" w:pos="1134"/>
                <w:tab w:val="center" w:pos="4153"/>
                <w:tab w:val="right" w:pos="8306"/>
              </w:tabs>
              <w:spacing w:before="40" w:after="120" w:line="240" w:lineRule="auto"/>
              <w:rPr>
                <w:ins w:id="82" w:author="Larisa Maykovskaya" w:date="2018-11-06T12:20:00Z"/>
              </w:rPr>
            </w:pPr>
            <w:ins w:id="83" w:author="Larisa Maykovskaya" w:date="2018-11-06T12:19:00Z">
              <w:r>
                <w:t>Для какой температуры применяется м</w:t>
              </w:r>
            </w:ins>
            <w:del w:id="84" w:author="Larisa Maykovskaya" w:date="2018-11-06T12:19:00Z">
              <w:r w:rsidDel="00286082">
                <w:delText>М</w:delText>
              </w:r>
            </w:del>
            <w:r w:rsidR="00B3186B" w:rsidRPr="00446919">
              <w:t>аксимально допустимая степень наполнения грузовых танков</w:t>
            </w:r>
            <w:del w:id="85" w:author="Larisa Maykovskaya" w:date="2018-11-06T12:20:00Z">
              <w:r w:rsidDel="00286082">
                <w:delText xml:space="preserve"> данным веществом</w:delText>
              </w:r>
            </w:del>
            <w:r w:rsidR="00B3186B" w:rsidRPr="00446919">
              <w:t xml:space="preserve">, указанная в </w:t>
            </w:r>
            <w:proofErr w:type="spellStart"/>
            <w:r w:rsidR="00B3186B" w:rsidRPr="00446919">
              <w:t>ВОПОГ</w:t>
            </w:r>
            <w:proofErr w:type="spellEnd"/>
            <w:ins w:id="86" w:author="Larisa Maykovskaya" w:date="2018-11-06T12:20:00Z">
              <w:r>
                <w:t>?</w:t>
              </w:r>
            </w:ins>
            <w:del w:id="87" w:author="Larisa Maykovskaya" w:date="2018-11-06T12:20:00Z">
              <w:r w:rsidDel="00286082">
                <w:delText>, зависит от указанной исходной температуры.</w:delText>
              </w:r>
            </w:del>
          </w:p>
          <w:p w:rsidR="00286082" w:rsidRPr="00FB52BB" w:rsidRDefault="00286082" w:rsidP="00C64D20">
            <w:pPr>
              <w:tabs>
                <w:tab w:val="left" w:pos="567"/>
                <w:tab w:val="left" w:pos="1134"/>
                <w:tab w:val="center" w:pos="4153"/>
                <w:tab w:val="right" w:pos="8306"/>
              </w:tabs>
              <w:spacing w:before="40" w:after="120" w:line="240" w:lineRule="auto"/>
            </w:pPr>
            <w:del w:id="88" w:author="Larisa Maykovskaya" w:date="2018-11-06T12:21:00Z">
              <w:r w:rsidDel="00286082">
                <w:delText>Какая это температура?</w:delText>
              </w:r>
            </w:del>
          </w:p>
        </w:tc>
        <w:tc>
          <w:tcPr>
            <w:tcW w:w="150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FB52BB" w:rsidRDefault="00B3186B" w:rsidP="00C64D20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C64D20"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187"/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r w:rsidRPr="00446919">
              <w:t>A</w:t>
            </w:r>
            <w:r w:rsidRPr="00446919">
              <w:tab/>
              <w:t>15</w:t>
            </w:r>
            <w:r w:rsidRPr="00D70EC9">
              <w:t> </w:t>
            </w:r>
            <w:r>
              <w:t>°C</w:t>
            </w:r>
          </w:p>
          <w:p w:rsidR="00B3186B" w:rsidRPr="00446919" w:rsidRDefault="00B3186B" w:rsidP="00C64D2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r>
              <w:t>В</w:t>
            </w:r>
            <w:r w:rsidRPr="00446919">
              <w:tab/>
              <w:t>20</w:t>
            </w:r>
            <w:r w:rsidRPr="00D70EC9">
              <w:t> </w:t>
            </w:r>
            <w:r>
              <w:t>°C</w:t>
            </w:r>
          </w:p>
          <w:p w:rsidR="00B3186B" w:rsidRPr="00446919" w:rsidRDefault="00B3186B" w:rsidP="00C64D2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proofErr w:type="gramStart"/>
            <w:r>
              <w:t>C</w:t>
            </w:r>
            <w:r>
              <w:tab/>
            </w:r>
            <w:ins w:id="89" w:author="Larisa Maykovskaya" w:date="2018-11-06T12:21:00Z">
              <w:r w:rsidR="00286082">
                <w:t>Для</w:t>
              </w:r>
              <w:proofErr w:type="gramEnd"/>
              <w:r w:rsidR="00286082">
                <w:t xml:space="preserve"> т</w:t>
              </w:r>
            </w:ins>
            <w:del w:id="90" w:author="Larisa Maykovskaya" w:date="2018-11-06T12:21:00Z">
              <w:r w:rsidR="00286082" w:rsidDel="00286082">
                <w:delText>Т</w:delText>
              </w:r>
            </w:del>
            <w:r>
              <w:t>емператур</w:t>
            </w:r>
            <w:del w:id="91" w:author="Larisa Maykovskaya" w:date="2018-11-06T12:22:00Z">
              <w:r w:rsidR="00286082" w:rsidDel="00286082">
                <w:delText>а</w:delText>
              </w:r>
            </w:del>
            <w:ins w:id="92" w:author="Larisa Maykovskaya" w:date="2018-11-06T12:22:00Z">
              <w:r w:rsidR="00286082">
                <w:t>ы</w:t>
              </w:r>
            </w:ins>
            <w:r>
              <w:t xml:space="preserve"> загрузки</w:t>
            </w:r>
          </w:p>
          <w:p w:rsidR="00B3186B" w:rsidRPr="00446919" w:rsidRDefault="00B3186B" w:rsidP="00C64D2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proofErr w:type="gramStart"/>
            <w:r w:rsidRPr="00D70EC9">
              <w:t>D</w:t>
            </w:r>
            <w:r w:rsidRPr="00446919">
              <w:tab/>
            </w:r>
            <w:ins w:id="93" w:author="Larisa Maykovskaya" w:date="2018-11-06T12:22:00Z">
              <w:r w:rsidR="00286082">
                <w:t>Для</w:t>
              </w:r>
              <w:proofErr w:type="gramEnd"/>
              <w:r w:rsidR="00286082">
                <w:t xml:space="preserve"> самой высокой температуры</w:t>
              </w:r>
            </w:ins>
            <w:del w:id="94" w:author="Larisa Maykovskaya" w:date="2018-11-06T12:22:00Z">
              <w:r w:rsidR="00286082" w:rsidDel="00286082">
                <w:delText>Самая высокая температура</w:delText>
              </w:r>
            </w:del>
            <w:r w:rsidRPr="00446919">
              <w:t>, которая может быть достиг</w:t>
            </w:r>
            <w:r>
              <w:t>нута во время перевозки</w:t>
            </w:r>
          </w:p>
        </w:tc>
        <w:tc>
          <w:tcPr>
            <w:tcW w:w="1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C64D20"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187"/>
                <w:tab w:val="center" w:pos="4153"/>
                <w:tab w:val="right" w:pos="8306"/>
              </w:tabs>
              <w:spacing w:before="40" w:after="120" w:line="240" w:lineRule="auto"/>
            </w:pPr>
            <w:r w:rsidRPr="00446919">
              <w:t>23</w:t>
            </w:r>
            <w:r w:rsidRPr="00CF005A">
              <w:rPr>
                <w:lang w:val="fr-CH"/>
              </w:rPr>
              <w:t>2 0</w:t>
            </w:r>
            <w:r w:rsidRPr="00446919">
              <w:rPr>
                <w:lang w:val="fr-CH"/>
              </w:rPr>
              <w:t>8</w:t>
            </w:r>
            <w:r w:rsidRPr="00446919">
              <w:t>.</w:t>
            </w:r>
            <w:r w:rsidRPr="00446919">
              <w:rPr>
                <w:lang w:val="fr-CH"/>
              </w:rPr>
              <w:t>0</w:t>
            </w:r>
            <w:r w:rsidRPr="00446919">
              <w:t>-0</w:t>
            </w:r>
            <w:r w:rsidRPr="00446919">
              <w:rPr>
                <w:lang w:val="fr-CH"/>
              </w:rPr>
              <w:t>2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567"/>
                <w:tab w:val="left" w:pos="1134"/>
                <w:tab w:val="center" w:pos="4153"/>
                <w:tab w:val="right" w:pos="8306"/>
              </w:tabs>
              <w:spacing w:before="40" w:after="120" w:line="240" w:lineRule="auto"/>
            </w:pPr>
            <w:r w:rsidRPr="00446919">
              <w:t>Степень наполнения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  <w:r w:rsidRPr="00446919">
              <w:rPr>
                <w:lang w:val="fr-FR"/>
              </w:rPr>
              <w:t>D</w:t>
            </w:r>
          </w:p>
        </w:tc>
      </w:tr>
      <w:tr w:rsidR="00B3186B" w:rsidRPr="00446919" w:rsidTr="00C64D20"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187"/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Default="00B3186B" w:rsidP="00C64D20">
            <w:pPr>
              <w:tabs>
                <w:tab w:val="left" w:pos="567"/>
                <w:tab w:val="left" w:pos="1134"/>
                <w:tab w:val="center" w:pos="4153"/>
                <w:tab w:val="right" w:pos="8306"/>
              </w:tabs>
              <w:spacing w:before="40" w:after="120" w:line="240" w:lineRule="auto"/>
            </w:pPr>
            <w:r w:rsidRPr="00446919">
              <w:t>Вы загружаете грузовые танки 1, 3 и 6 пропаном, который подается из грузовой цистерны А, находящейся на берегу, и</w:t>
            </w:r>
            <w:r w:rsidR="006629C1">
              <w:t> </w:t>
            </w:r>
            <w:r w:rsidRPr="00446919">
              <w:t>грузовые танки 2, 4 и 5 пропаном, который подается из цистерны</w:t>
            </w:r>
            <w:r w:rsidR="006629C1">
              <w:t> </w:t>
            </w:r>
            <w:r w:rsidRPr="00446919">
              <w:t xml:space="preserve">В, находящейся на берегу. Значения температуры в грузовых танках неодинаковы. </w:t>
            </w:r>
          </w:p>
          <w:p w:rsidR="00B3186B" w:rsidRPr="00446919" w:rsidRDefault="00B3186B" w:rsidP="00C64D20">
            <w:pPr>
              <w:tabs>
                <w:tab w:val="left" w:pos="567"/>
                <w:tab w:val="left" w:pos="1134"/>
                <w:tab w:val="center" w:pos="4153"/>
                <w:tab w:val="right" w:pos="8306"/>
              </w:tabs>
              <w:spacing w:before="40" w:after="120" w:line="240" w:lineRule="auto"/>
            </w:pPr>
            <w:r w:rsidRPr="00446919">
              <w:t>Какое максимальное значение степени наполнения вы должны соблюдать?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FB52BB" w:rsidRDefault="00B3186B" w:rsidP="00C64D20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C64D20"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187"/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r w:rsidRPr="00446919">
              <w:t>A</w:t>
            </w:r>
            <w:r w:rsidRPr="00446919">
              <w:tab/>
              <w:t>Одну и ту же степень наполнения для всех грузовых танков, соответствующую средней температуре пропа</w:t>
            </w:r>
            <w:r>
              <w:t>на</w:t>
            </w:r>
          </w:p>
          <w:p w:rsidR="00B3186B" w:rsidRPr="00446919" w:rsidRDefault="00B3186B" w:rsidP="00C64D2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r>
              <w:t>В</w:t>
            </w:r>
            <w:r w:rsidRPr="00446919">
              <w:tab/>
              <w:t>Одну и ту же степень наполнения для всех грузовых танков, соответствующую самой низкой температуре пропа</w:t>
            </w:r>
            <w:r>
              <w:t>на</w:t>
            </w:r>
          </w:p>
          <w:p w:rsidR="00B3186B" w:rsidRPr="00446919" w:rsidRDefault="00B3186B" w:rsidP="00C64D2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r w:rsidRPr="00446919">
              <w:t>C</w:t>
            </w:r>
            <w:r w:rsidRPr="00446919">
              <w:tab/>
              <w:t>Одну и ту же степень наполнения для всех грузовых танков, соответствующую самой высокой температуре про</w:t>
            </w:r>
            <w:r>
              <w:t>пана</w:t>
            </w:r>
          </w:p>
          <w:p w:rsidR="00B3186B" w:rsidRPr="00446919" w:rsidRDefault="00B3186B" w:rsidP="00C64D2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r w:rsidRPr="00D70EC9">
              <w:t>D</w:t>
            </w:r>
            <w:r w:rsidRPr="00446919">
              <w:tab/>
              <w:t>91% для каждого г</w:t>
            </w:r>
            <w:r>
              <w:t>рузового танка</w:t>
            </w:r>
          </w:p>
        </w:tc>
        <w:tc>
          <w:tcPr>
            <w:tcW w:w="1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C64D20"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187"/>
                <w:tab w:val="center" w:pos="4153"/>
                <w:tab w:val="right" w:pos="8306"/>
              </w:tabs>
              <w:spacing w:before="40" w:after="120" w:line="240" w:lineRule="auto"/>
            </w:pPr>
            <w:r w:rsidRPr="00446919">
              <w:t>23</w:t>
            </w:r>
            <w:r w:rsidRPr="00446919">
              <w:rPr>
                <w:lang w:val="fr-CH"/>
              </w:rPr>
              <w:t>2 08</w:t>
            </w:r>
            <w:r w:rsidRPr="00446919">
              <w:t>.</w:t>
            </w:r>
            <w:r w:rsidRPr="00446919">
              <w:rPr>
                <w:lang w:val="fr-CH"/>
              </w:rPr>
              <w:t>0</w:t>
            </w:r>
            <w:r w:rsidRPr="00446919">
              <w:t>-0</w:t>
            </w:r>
            <w:r w:rsidRPr="00446919">
              <w:rPr>
                <w:lang w:val="fr-CH"/>
              </w:rPr>
              <w:t>3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567"/>
                <w:tab w:val="left" w:pos="1134"/>
                <w:tab w:val="center" w:pos="4153"/>
                <w:tab w:val="right" w:pos="8306"/>
              </w:tabs>
              <w:spacing w:before="40" w:after="120" w:line="240" w:lineRule="auto"/>
            </w:pPr>
            <w:r w:rsidRPr="00446919">
              <w:t>Степень наполнения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  <w:r w:rsidRPr="00446919">
              <w:t>С</w:t>
            </w:r>
          </w:p>
        </w:tc>
      </w:tr>
      <w:tr w:rsidR="00B3186B" w:rsidRPr="00446919" w:rsidTr="00C64D20"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187"/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567"/>
                <w:tab w:val="left" w:pos="1134"/>
                <w:tab w:val="center" w:pos="4153"/>
                <w:tab w:val="right" w:pos="8306"/>
              </w:tabs>
              <w:spacing w:before="40" w:after="120" w:line="240" w:lineRule="auto"/>
            </w:pPr>
            <w:r w:rsidRPr="00446919">
              <w:t>По какой причине нельзя превышать определенную степень наполнения грузового танка?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C64D20"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187"/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proofErr w:type="gramStart"/>
            <w:r w:rsidRPr="00446919">
              <w:t>A</w:t>
            </w:r>
            <w:r w:rsidRPr="00446919">
              <w:tab/>
              <w:t>Поскольку</w:t>
            </w:r>
            <w:proofErr w:type="gramEnd"/>
            <w:r w:rsidRPr="00446919">
              <w:t xml:space="preserve"> в этом</w:t>
            </w:r>
            <w:r>
              <w:t xml:space="preserve"> случае судно будет перегружено</w:t>
            </w:r>
          </w:p>
          <w:p w:rsidR="00B3186B" w:rsidRPr="00446919" w:rsidRDefault="00B3186B" w:rsidP="00C64D2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proofErr w:type="gramStart"/>
            <w:r>
              <w:t>В</w:t>
            </w:r>
            <w:r w:rsidRPr="00446919">
              <w:tab/>
              <w:t>Чтобы</w:t>
            </w:r>
            <w:proofErr w:type="gramEnd"/>
            <w:r w:rsidRPr="00446919">
              <w:t xml:space="preserve"> избежать </w:t>
            </w:r>
            <w:r>
              <w:t>«</w:t>
            </w:r>
            <w:r w:rsidRPr="00446919">
              <w:t>волн</w:t>
            </w:r>
            <w:r>
              <w:t>»</w:t>
            </w:r>
            <w:r w:rsidRPr="00446919">
              <w:t xml:space="preserve"> в грузовых танках и тем самым предотврати</w:t>
            </w:r>
            <w:r>
              <w:t>ть их повреждение</w:t>
            </w:r>
          </w:p>
        </w:tc>
        <w:tc>
          <w:tcPr>
            <w:tcW w:w="150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C64D20"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187"/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proofErr w:type="gramStart"/>
            <w:r w:rsidRPr="00446919">
              <w:t>C</w:t>
            </w:r>
            <w:r w:rsidRPr="00446919">
              <w:tab/>
              <w:t>Чтобы</w:t>
            </w:r>
            <w:proofErr w:type="gramEnd"/>
            <w:r w:rsidRPr="00446919">
              <w:t xml:space="preserve"> не допустить </w:t>
            </w:r>
            <w:ins w:id="95" w:author="Larisa Maykovskaya" w:date="2018-11-06T12:23:00Z">
              <w:r w:rsidR="00286082">
                <w:t xml:space="preserve">открытия </w:t>
              </w:r>
              <w:r w:rsidR="00286082" w:rsidRPr="00446919">
                <w:t>предохранительного клапа</w:t>
              </w:r>
              <w:r w:rsidR="00286082">
                <w:t>на</w:t>
              </w:r>
              <w:r w:rsidR="00286082" w:rsidDel="00286082">
                <w:t xml:space="preserve"> </w:t>
              </w:r>
            </w:ins>
            <w:del w:id="96" w:author="Larisa Maykovskaya" w:date="2018-11-06T12:23:00Z">
              <w:r w:rsidR="00286082" w:rsidDel="00286082">
                <w:delText xml:space="preserve">повышения уровня жидкости </w:delText>
              </w:r>
            </w:del>
            <w:r w:rsidRPr="00446919">
              <w:t xml:space="preserve">в случае </w:t>
            </w:r>
            <w:del w:id="97" w:author="Larisa Maykovskaya" w:date="2018-11-06T12:23:00Z">
              <w:r w:rsidR="00286082" w:rsidDel="00286082">
                <w:delText xml:space="preserve">ее </w:delText>
              </w:r>
            </w:del>
            <w:r w:rsidRPr="00446919">
              <w:t>нагревания</w:t>
            </w:r>
            <w:del w:id="98" w:author="Larisa Maykovskaya" w:date="2018-11-06T12:24:00Z">
              <w:r w:rsidR="00286082" w:rsidDel="00286082">
                <w:delText xml:space="preserve"> до урровня предохранительного клапана</w:delText>
              </w:r>
            </w:del>
          </w:p>
          <w:p w:rsidR="00B3186B" w:rsidRPr="00446919" w:rsidRDefault="00B3186B" w:rsidP="00C64D2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r w:rsidRPr="00446919">
              <w:rPr>
                <w:lang w:val="fr-FR"/>
              </w:rPr>
              <w:t>D</w:t>
            </w:r>
            <w:r w:rsidRPr="00446919">
              <w:tab/>
              <w:t>Чтобы обеспечить устойчивый дифферент судна</w:t>
            </w:r>
          </w:p>
        </w:tc>
        <w:tc>
          <w:tcPr>
            <w:tcW w:w="1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C64D20"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pageBreakBefore/>
              <w:tabs>
                <w:tab w:val="left" w:pos="187"/>
                <w:tab w:val="center" w:pos="4153"/>
                <w:tab w:val="right" w:pos="8306"/>
              </w:tabs>
              <w:spacing w:before="40" w:after="120" w:line="240" w:lineRule="auto"/>
            </w:pPr>
            <w:r w:rsidRPr="00446919">
              <w:lastRenderedPageBreak/>
              <w:t>23</w:t>
            </w:r>
            <w:r w:rsidRPr="00446919">
              <w:rPr>
                <w:lang w:val="fr-CH"/>
              </w:rPr>
              <w:t>2 08</w:t>
            </w:r>
            <w:r w:rsidRPr="00446919">
              <w:t>.</w:t>
            </w:r>
            <w:r w:rsidRPr="00446919">
              <w:rPr>
                <w:lang w:val="fr-CH"/>
              </w:rPr>
              <w:t>0</w:t>
            </w:r>
            <w:r w:rsidRPr="00446919">
              <w:t>-0</w:t>
            </w:r>
            <w:r w:rsidRPr="00446919">
              <w:rPr>
                <w:lang w:val="fr-CH"/>
              </w:rPr>
              <w:t>4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567"/>
                <w:tab w:val="left" w:pos="1134"/>
                <w:tab w:val="center" w:pos="4153"/>
                <w:tab w:val="right" w:pos="8306"/>
              </w:tabs>
              <w:spacing w:before="40" w:after="120" w:line="240" w:lineRule="auto"/>
            </w:pPr>
            <w:r w:rsidRPr="00446919">
              <w:t>Степень наполнения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  <w:r w:rsidRPr="00446919">
              <w:t>А</w:t>
            </w:r>
          </w:p>
        </w:tc>
      </w:tr>
      <w:tr w:rsidR="00B3186B" w:rsidRPr="00446919" w:rsidTr="00C64D20"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187"/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Default="00B3186B" w:rsidP="00C64D20">
            <w:pPr>
              <w:tabs>
                <w:tab w:val="left" w:pos="567"/>
                <w:tab w:val="left" w:pos="1134"/>
                <w:tab w:val="center" w:pos="4153"/>
                <w:tab w:val="right" w:pos="8306"/>
              </w:tabs>
              <w:spacing w:before="40" w:after="120" w:line="240" w:lineRule="auto"/>
            </w:pPr>
            <w:r w:rsidRPr="00446919">
              <w:t>№ ООН 1978 ПРОПАН загружается при температуре, превышающей 15</w:t>
            </w:r>
            <w:r>
              <w:rPr>
                <w:lang w:val="fr-FR"/>
              </w:rPr>
              <w:t> </w:t>
            </w:r>
            <w:r>
              <w:t>°C</w:t>
            </w:r>
            <w:r w:rsidRPr="00446919">
              <w:t xml:space="preserve">. </w:t>
            </w:r>
          </w:p>
          <w:p w:rsidR="00B3186B" w:rsidRPr="00446919" w:rsidRDefault="00B3186B" w:rsidP="00C64D20">
            <w:pPr>
              <w:tabs>
                <w:tab w:val="left" w:pos="567"/>
                <w:tab w:val="left" w:pos="1134"/>
                <w:tab w:val="center" w:pos="4153"/>
                <w:tab w:val="right" w:pos="8306"/>
              </w:tabs>
              <w:spacing w:before="40" w:after="120" w:line="240" w:lineRule="auto"/>
            </w:pPr>
            <w:r w:rsidRPr="00446919">
              <w:t>До какой степени заполнения вы можете загружать это вещество?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C64D20"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187"/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right" w:pos="126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>
              <w:t>A</w:t>
            </w:r>
            <w:r>
              <w:tab/>
              <w:t>91%</w:t>
            </w:r>
          </w:p>
          <w:p w:rsidR="00B3186B" w:rsidRPr="00446919" w:rsidRDefault="00B3186B" w:rsidP="00C64D20">
            <w:pPr>
              <w:tabs>
                <w:tab w:val="right" w:pos="126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>
              <w:t>В</w:t>
            </w:r>
            <w:r>
              <w:tab/>
              <w:t>более 91%</w:t>
            </w:r>
          </w:p>
          <w:p w:rsidR="00B3186B" w:rsidRPr="00446919" w:rsidRDefault="00B3186B" w:rsidP="00C64D20">
            <w:pPr>
              <w:tabs>
                <w:tab w:val="right" w:pos="126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446919">
              <w:t>C</w:t>
            </w:r>
            <w:r w:rsidRPr="00446919">
              <w:tab/>
              <w:t>менее 91</w:t>
            </w:r>
            <w:r>
              <w:t>%</w:t>
            </w:r>
          </w:p>
          <w:p w:rsidR="00B3186B" w:rsidRPr="00446919" w:rsidRDefault="00B3186B" w:rsidP="00C64D20">
            <w:pPr>
              <w:tabs>
                <w:tab w:val="right" w:pos="126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D70EC9">
              <w:t>D</w:t>
            </w:r>
            <w:r>
              <w:tab/>
              <w:t>95%</w:t>
            </w:r>
          </w:p>
        </w:tc>
        <w:tc>
          <w:tcPr>
            <w:tcW w:w="1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C64D20"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187"/>
                <w:tab w:val="center" w:pos="4153"/>
                <w:tab w:val="right" w:pos="8306"/>
              </w:tabs>
              <w:spacing w:before="40" w:after="120" w:line="240" w:lineRule="auto"/>
            </w:pPr>
            <w:r w:rsidRPr="00446919">
              <w:t>23</w:t>
            </w:r>
            <w:r w:rsidRPr="00446919">
              <w:rPr>
                <w:lang w:val="fr-CH"/>
              </w:rPr>
              <w:t>2 08</w:t>
            </w:r>
            <w:r w:rsidRPr="00446919">
              <w:t>.</w:t>
            </w:r>
            <w:r w:rsidRPr="00446919">
              <w:rPr>
                <w:lang w:val="fr-CH"/>
              </w:rPr>
              <w:t>0</w:t>
            </w:r>
            <w:r w:rsidRPr="00446919">
              <w:t>-0</w:t>
            </w:r>
            <w:r w:rsidRPr="00446919">
              <w:rPr>
                <w:lang w:val="fr-CH"/>
              </w:rPr>
              <w:t>5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567"/>
                <w:tab w:val="left" w:pos="1134"/>
                <w:tab w:val="center" w:pos="4153"/>
                <w:tab w:val="right" w:pos="8306"/>
              </w:tabs>
              <w:spacing w:before="40" w:after="120" w:line="240" w:lineRule="auto"/>
            </w:pPr>
            <w:r w:rsidRPr="00446919">
              <w:t>Степень наполнения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  <w:r w:rsidRPr="00446919">
              <w:t>В</w:t>
            </w:r>
          </w:p>
        </w:tc>
      </w:tr>
      <w:tr w:rsidR="00B3186B" w:rsidRPr="00446919" w:rsidTr="00C64D20"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187"/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567"/>
                <w:tab w:val="left" w:pos="1134"/>
                <w:tab w:val="center" w:pos="4153"/>
                <w:tab w:val="right" w:pos="8306"/>
              </w:tabs>
              <w:spacing w:before="40" w:after="120" w:line="240" w:lineRule="auto"/>
            </w:pPr>
            <w:r w:rsidRPr="00446919">
              <w:t>Какую поправку вы должны использовать для определения допустимой степени наполнения?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C64D20"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187"/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r w:rsidRPr="00446919">
              <w:t>A</w:t>
            </w:r>
            <w:r w:rsidRPr="00446919">
              <w:tab/>
              <w:t>По</w:t>
            </w:r>
            <w:r>
              <w:t>правку на содержимое</w:t>
            </w:r>
          </w:p>
          <w:p w:rsidR="00B3186B" w:rsidRPr="00446919" w:rsidRDefault="00B3186B" w:rsidP="00C64D2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r w:rsidRPr="00446919">
              <w:t>В</w:t>
            </w:r>
            <w:r>
              <w:tab/>
              <w:t>Поправку на дифферент</w:t>
            </w:r>
          </w:p>
          <w:p w:rsidR="00B3186B" w:rsidRPr="00446919" w:rsidRDefault="00B3186B" w:rsidP="00C64D2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r>
              <w:t>C</w:t>
            </w:r>
            <w:r>
              <w:tab/>
              <w:t>Поправку на давление</w:t>
            </w:r>
          </w:p>
          <w:p w:rsidR="00B3186B" w:rsidRPr="00446919" w:rsidRDefault="00B3186B" w:rsidP="00C64D2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r w:rsidRPr="00D70EC9">
              <w:t>D</w:t>
            </w:r>
            <w:r>
              <w:tab/>
              <w:t>Поправку на давление паров</w:t>
            </w:r>
          </w:p>
        </w:tc>
        <w:tc>
          <w:tcPr>
            <w:tcW w:w="1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C64D20"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187"/>
                <w:tab w:val="center" w:pos="4153"/>
                <w:tab w:val="right" w:pos="8306"/>
              </w:tabs>
              <w:spacing w:before="40" w:after="120" w:line="240" w:lineRule="auto"/>
            </w:pPr>
            <w:r w:rsidRPr="00446919">
              <w:t>23</w:t>
            </w:r>
            <w:r w:rsidRPr="00446919">
              <w:rPr>
                <w:lang w:val="fr-CH"/>
              </w:rPr>
              <w:t>2 08</w:t>
            </w:r>
            <w:r w:rsidRPr="00446919">
              <w:t>.</w:t>
            </w:r>
            <w:r w:rsidRPr="00446919">
              <w:rPr>
                <w:lang w:val="fr-CH"/>
              </w:rPr>
              <w:t>0</w:t>
            </w:r>
            <w:r w:rsidRPr="00446919">
              <w:t>-0</w:t>
            </w:r>
            <w:r w:rsidRPr="00446919">
              <w:rPr>
                <w:lang w:val="fr-CH"/>
              </w:rPr>
              <w:t>6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567"/>
                <w:tab w:val="left" w:pos="1134"/>
                <w:tab w:val="center" w:pos="4153"/>
                <w:tab w:val="right" w:pos="8306"/>
              </w:tabs>
              <w:spacing w:before="40" w:after="120" w:line="240" w:lineRule="auto"/>
            </w:pPr>
            <w:r w:rsidRPr="00446919">
              <w:t>Степень наполнения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  <w:r w:rsidRPr="00446919">
              <w:t>А</w:t>
            </w:r>
          </w:p>
        </w:tc>
      </w:tr>
      <w:tr w:rsidR="00B3186B" w:rsidRPr="00446919" w:rsidTr="00C64D20"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187"/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567"/>
                <w:tab w:val="left" w:pos="1134"/>
                <w:tab w:val="center" w:pos="4153"/>
                <w:tab w:val="right" w:pos="8306"/>
              </w:tabs>
              <w:spacing w:before="40" w:after="120" w:line="240" w:lineRule="auto"/>
            </w:pPr>
            <w:r w:rsidRPr="00446919">
              <w:t xml:space="preserve">Какую поправку вы должны </w:t>
            </w:r>
            <w:ins w:id="99" w:author="Larisa Maykovskaya" w:date="2018-11-06T12:24:00Z">
              <w:r w:rsidR="00286082">
                <w:t xml:space="preserve">иногда </w:t>
              </w:r>
            </w:ins>
            <w:r w:rsidRPr="00446919">
              <w:t>использовать для определения допустимой степени наполнения?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C64D20"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187"/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r>
              <w:t>A</w:t>
            </w:r>
            <w:r>
              <w:tab/>
              <w:t>Поправку на плотность</w:t>
            </w:r>
          </w:p>
          <w:p w:rsidR="00B3186B" w:rsidRPr="00446919" w:rsidRDefault="00B3186B" w:rsidP="00C64D2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r>
              <w:t>В</w:t>
            </w:r>
            <w:r w:rsidRPr="00446919">
              <w:tab/>
              <w:t>П</w:t>
            </w:r>
            <w:r>
              <w:t>оправку на содержимое</w:t>
            </w:r>
          </w:p>
          <w:p w:rsidR="00B3186B" w:rsidRPr="00446919" w:rsidRDefault="00B3186B" w:rsidP="00C64D2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r>
              <w:t>C</w:t>
            </w:r>
            <w:r>
              <w:tab/>
              <w:t>Поправку на давление</w:t>
            </w:r>
          </w:p>
          <w:p w:rsidR="00B3186B" w:rsidRPr="00446919" w:rsidRDefault="00B3186B" w:rsidP="00C64D2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r w:rsidRPr="00D70EC9">
              <w:t>D</w:t>
            </w:r>
            <w:r>
              <w:tab/>
              <w:t>Поправку на давление паров</w:t>
            </w:r>
          </w:p>
        </w:tc>
        <w:tc>
          <w:tcPr>
            <w:tcW w:w="1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C64D20"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187"/>
                <w:tab w:val="center" w:pos="4153"/>
                <w:tab w:val="right" w:pos="8306"/>
              </w:tabs>
              <w:spacing w:before="40" w:after="120" w:line="240" w:lineRule="auto"/>
            </w:pPr>
            <w:r w:rsidRPr="00446919">
              <w:t>23</w:t>
            </w:r>
            <w:r w:rsidRPr="00446919">
              <w:rPr>
                <w:lang w:val="fr-CH"/>
              </w:rPr>
              <w:t>2 08</w:t>
            </w:r>
            <w:r w:rsidRPr="00446919">
              <w:t>.</w:t>
            </w:r>
            <w:r w:rsidRPr="00446919">
              <w:rPr>
                <w:lang w:val="fr-CH"/>
              </w:rPr>
              <w:t>0</w:t>
            </w:r>
            <w:r w:rsidRPr="00446919">
              <w:t>-0</w:t>
            </w:r>
            <w:r w:rsidRPr="00446919">
              <w:rPr>
                <w:lang w:val="fr-CH"/>
              </w:rPr>
              <w:t>7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567"/>
                <w:tab w:val="left" w:pos="1134"/>
                <w:tab w:val="center" w:pos="4153"/>
                <w:tab w:val="right" w:pos="8306"/>
              </w:tabs>
              <w:spacing w:before="40" w:after="120" w:line="240" w:lineRule="auto"/>
            </w:pPr>
            <w:r w:rsidRPr="00446919">
              <w:t>Переполнение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  <w:r w:rsidRPr="00446919">
              <w:t>С</w:t>
            </w:r>
          </w:p>
        </w:tc>
      </w:tr>
      <w:tr w:rsidR="00B3186B" w:rsidRPr="00446919" w:rsidTr="00C64D20"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187"/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567"/>
                <w:tab w:val="left" w:pos="1134"/>
                <w:tab w:val="center" w:pos="4153"/>
                <w:tab w:val="right" w:pos="8306"/>
              </w:tabs>
              <w:spacing w:before="40" w:after="120" w:line="240" w:lineRule="auto"/>
            </w:pPr>
            <w:r w:rsidRPr="00446919">
              <w:t>В чем заключается опасность в случае переполнения?</w:t>
            </w:r>
          </w:p>
        </w:tc>
        <w:tc>
          <w:tcPr>
            <w:tcW w:w="150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C64D20"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187"/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proofErr w:type="gramStart"/>
            <w:r w:rsidRPr="00446919">
              <w:t>A</w:t>
            </w:r>
            <w:r w:rsidRPr="00446919">
              <w:tab/>
              <w:t>В</w:t>
            </w:r>
            <w:proofErr w:type="gramEnd"/>
            <w:r w:rsidRPr="00446919">
              <w:t xml:space="preserve"> нарушении</w:t>
            </w:r>
            <w:r>
              <w:t xml:space="preserve"> сбалансированности груза судна</w:t>
            </w:r>
          </w:p>
          <w:p w:rsidR="00B3186B" w:rsidRPr="00446919" w:rsidRDefault="00B3186B" w:rsidP="00C64D2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proofErr w:type="gramStart"/>
            <w:r>
              <w:t>В</w:t>
            </w:r>
            <w:r>
              <w:tab/>
            </w:r>
            <w:proofErr w:type="spellStart"/>
            <w:r>
              <w:t>В</w:t>
            </w:r>
            <w:proofErr w:type="spellEnd"/>
            <w:proofErr w:type="gramEnd"/>
            <w:r>
              <w:t xml:space="preserve"> перегрузке судна</w:t>
            </w:r>
          </w:p>
          <w:p w:rsidR="00B3186B" w:rsidRPr="00446919" w:rsidRDefault="00B3186B" w:rsidP="00C64D2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proofErr w:type="gramStart"/>
            <w:r w:rsidRPr="00446919">
              <w:t>C</w:t>
            </w:r>
            <w:r w:rsidRPr="00446919">
              <w:tab/>
              <w:t>В</w:t>
            </w:r>
            <w:proofErr w:type="gramEnd"/>
            <w:r w:rsidRPr="00446919">
              <w:t xml:space="preserve"> возможности пролива г</w:t>
            </w:r>
            <w:r>
              <w:t>руза</w:t>
            </w:r>
          </w:p>
          <w:p w:rsidR="00B3186B" w:rsidRPr="00446919" w:rsidRDefault="00B3186B" w:rsidP="00C64D2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proofErr w:type="gramStart"/>
            <w:r w:rsidRPr="00D70EC9">
              <w:t>D</w:t>
            </w:r>
            <w:r w:rsidRPr="00446919">
              <w:tab/>
              <w:t>В</w:t>
            </w:r>
            <w:proofErr w:type="gramEnd"/>
            <w:r w:rsidRPr="00446919">
              <w:t xml:space="preserve"> обратном </w:t>
            </w:r>
            <w:r>
              <w:t>попадании груза в грузовой танк</w:t>
            </w:r>
          </w:p>
        </w:tc>
        <w:tc>
          <w:tcPr>
            <w:tcW w:w="150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C64D20"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187"/>
                <w:tab w:val="center" w:pos="4153"/>
                <w:tab w:val="right" w:pos="8306"/>
              </w:tabs>
              <w:spacing w:before="40" w:after="120" w:line="20" w:lineRule="exact"/>
            </w:pP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0" w:lineRule="exact"/>
              <w:ind w:left="374" w:hanging="374"/>
            </w:pPr>
          </w:p>
        </w:tc>
        <w:tc>
          <w:tcPr>
            <w:tcW w:w="1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0" w:lineRule="exact"/>
              <w:jc w:val="center"/>
            </w:pPr>
          </w:p>
        </w:tc>
      </w:tr>
      <w:tr w:rsidR="00B3186B" w:rsidRPr="00446919" w:rsidTr="00C64D20"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pageBreakBefore/>
              <w:tabs>
                <w:tab w:val="left" w:pos="187"/>
                <w:tab w:val="center" w:pos="4153"/>
                <w:tab w:val="right" w:pos="8306"/>
              </w:tabs>
              <w:spacing w:before="40" w:after="120" w:line="240" w:lineRule="auto"/>
            </w:pPr>
            <w:r w:rsidRPr="00446919">
              <w:lastRenderedPageBreak/>
              <w:t>23</w:t>
            </w:r>
            <w:r w:rsidRPr="00446919">
              <w:rPr>
                <w:lang w:val="fr-CH"/>
              </w:rPr>
              <w:t>2 08</w:t>
            </w:r>
            <w:r w:rsidRPr="00446919">
              <w:t>.</w:t>
            </w:r>
            <w:r w:rsidRPr="00446919">
              <w:rPr>
                <w:lang w:val="fr-CH"/>
              </w:rPr>
              <w:t>0</w:t>
            </w:r>
            <w:r w:rsidRPr="00446919">
              <w:t>-0</w:t>
            </w:r>
            <w:r w:rsidRPr="00446919">
              <w:rPr>
                <w:lang w:val="fr-CH"/>
              </w:rPr>
              <w:t>8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567"/>
                <w:tab w:val="left" w:pos="1134"/>
                <w:tab w:val="center" w:pos="4153"/>
                <w:tab w:val="right" w:pos="8306"/>
              </w:tabs>
              <w:spacing w:before="40" w:after="120" w:line="240" w:lineRule="auto"/>
            </w:pPr>
            <w:r w:rsidRPr="00446919">
              <w:t>9.3.1.21.1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  <w:r w:rsidRPr="00446919">
              <w:rPr>
                <w:lang w:val="fr-FR"/>
              </w:rPr>
              <w:t>D</w:t>
            </w:r>
          </w:p>
        </w:tc>
      </w:tr>
      <w:tr w:rsidR="00B3186B" w:rsidRPr="00446919" w:rsidTr="00C64D20"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187"/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567"/>
                <w:tab w:val="left" w:pos="1134"/>
                <w:tab w:val="center" w:pos="4153"/>
                <w:tab w:val="right" w:pos="8306"/>
              </w:tabs>
              <w:spacing w:before="40" w:after="120" w:line="240" w:lineRule="auto"/>
            </w:pPr>
            <w:r w:rsidRPr="00446919">
              <w:t xml:space="preserve">При каком значении степени наполнения, в соответствии с </w:t>
            </w:r>
            <w:proofErr w:type="spellStart"/>
            <w:r w:rsidRPr="00446919">
              <w:t>ВОПОГ</w:t>
            </w:r>
            <w:proofErr w:type="spellEnd"/>
            <w:r w:rsidRPr="00446919">
              <w:t>, должно срабатывать автоматическое устройство, предотвращающее переполнение?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C64D20"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187"/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right" w:pos="2126"/>
                <w:tab w:val="left" w:pos="6237"/>
              </w:tabs>
              <w:spacing w:before="40" w:after="120" w:line="240" w:lineRule="auto"/>
            </w:pPr>
            <w:proofErr w:type="gramStart"/>
            <w:r>
              <w:t>A</w:t>
            </w:r>
            <w:r>
              <w:tab/>
              <w:t>Максимум</w:t>
            </w:r>
            <w:proofErr w:type="gramEnd"/>
            <w:r>
              <w:t xml:space="preserve"> при 86%</w:t>
            </w:r>
          </w:p>
          <w:p w:rsidR="00B3186B" w:rsidRPr="00446919" w:rsidRDefault="00B3186B" w:rsidP="00C64D20">
            <w:pPr>
              <w:tabs>
                <w:tab w:val="right" w:pos="2126"/>
                <w:tab w:val="left" w:pos="6237"/>
              </w:tabs>
              <w:spacing w:before="40" w:after="120" w:line="240" w:lineRule="auto"/>
            </w:pPr>
            <w:proofErr w:type="gramStart"/>
            <w:r>
              <w:t>В</w:t>
            </w:r>
            <w:r>
              <w:tab/>
              <w:t>Максимум</w:t>
            </w:r>
            <w:proofErr w:type="gramEnd"/>
            <w:r>
              <w:t xml:space="preserve"> при 91%</w:t>
            </w:r>
          </w:p>
          <w:p w:rsidR="00B3186B" w:rsidRPr="00446919" w:rsidRDefault="00B3186B" w:rsidP="00C64D20">
            <w:pPr>
              <w:tabs>
                <w:tab w:val="right" w:pos="2126"/>
                <w:tab w:val="left" w:pos="6237"/>
              </w:tabs>
              <w:spacing w:before="40" w:after="120" w:line="240" w:lineRule="auto"/>
            </w:pPr>
            <w:proofErr w:type="gramStart"/>
            <w:r>
              <w:t>C</w:t>
            </w:r>
            <w:r>
              <w:tab/>
              <w:t>Максимум</w:t>
            </w:r>
            <w:proofErr w:type="gramEnd"/>
            <w:r>
              <w:t xml:space="preserve"> при 95%</w:t>
            </w:r>
          </w:p>
          <w:p w:rsidR="00B3186B" w:rsidRPr="00446919" w:rsidRDefault="00B3186B" w:rsidP="00C64D20">
            <w:pPr>
              <w:tabs>
                <w:tab w:val="right" w:pos="2126"/>
                <w:tab w:val="left" w:pos="6237"/>
              </w:tabs>
              <w:spacing w:before="40" w:after="120" w:line="240" w:lineRule="auto"/>
            </w:pPr>
            <w:proofErr w:type="gramStart"/>
            <w:r w:rsidRPr="00D70EC9">
              <w:t>D</w:t>
            </w:r>
            <w:r>
              <w:tab/>
              <w:t>Максимум</w:t>
            </w:r>
            <w:proofErr w:type="gramEnd"/>
            <w:r>
              <w:t xml:space="preserve"> при 97,5%</w:t>
            </w:r>
          </w:p>
        </w:tc>
        <w:tc>
          <w:tcPr>
            <w:tcW w:w="1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C64D20"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187"/>
                <w:tab w:val="center" w:pos="4153"/>
                <w:tab w:val="right" w:pos="8306"/>
              </w:tabs>
              <w:spacing w:before="40" w:after="120" w:line="240" w:lineRule="auto"/>
            </w:pPr>
            <w:r w:rsidRPr="00446919">
              <w:t>23</w:t>
            </w:r>
            <w:r w:rsidRPr="00446919">
              <w:rPr>
                <w:lang w:val="fr-CH"/>
              </w:rPr>
              <w:t>2 08</w:t>
            </w:r>
            <w:r w:rsidRPr="00446919">
              <w:t>.</w:t>
            </w:r>
            <w:r w:rsidRPr="00446919">
              <w:rPr>
                <w:lang w:val="fr-CH"/>
              </w:rPr>
              <w:t>0</w:t>
            </w:r>
            <w:r w:rsidRPr="00446919">
              <w:t>-0</w:t>
            </w:r>
            <w:r w:rsidRPr="00446919">
              <w:rPr>
                <w:lang w:val="fr-CH"/>
              </w:rPr>
              <w:t>9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567"/>
                <w:tab w:val="left" w:pos="1134"/>
                <w:tab w:val="center" w:pos="4153"/>
                <w:tab w:val="right" w:pos="8306"/>
              </w:tabs>
              <w:spacing w:before="40" w:after="120" w:line="240" w:lineRule="auto"/>
            </w:pPr>
            <w:r w:rsidRPr="00446919">
              <w:t>9.3.1.21.1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  <w:r w:rsidRPr="00446919">
              <w:t>А</w:t>
            </w:r>
          </w:p>
        </w:tc>
      </w:tr>
      <w:tr w:rsidR="00B3186B" w:rsidRPr="00446919" w:rsidTr="00C64D20"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187"/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567"/>
                <w:tab w:val="left" w:pos="1134"/>
                <w:tab w:val="center" w:pos="4153"/>
                <w:tab w:val="right" w:pos="8306"/>
              </w:tabs>
              <w:spacing w:before="40" w:after="120" w:line="240" w:lineRule="auto"/>
            </w:pPr>
            <w:r w:rsidRPr="00446919">
              <w:t xml:space="preserve">При каком значении степени наполнения, в соответствии с </w:t>
            </w:r>
            <w:proofErr w:type="spellStart"/>
            <w:r w:rsidRPr="00446919">
              <w:t>ВОПОГ</w:t>
            </w:r>
            <w:proofErr w:type="spellEnd"/>
            <w:r w:rsidRPr="00446919">
              <w:t>, должен срабатывать аварийно-предупредительный сигнализатор уровня?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C64D20"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187"/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right" w:pos="1292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proofErr w:type="gramStart"/>
            <w:r>
              <w:t>A</w:t>
            </w:r>
            <w:r>
              <w:tab/>
              <w:t>При</w:t>
            </w:r>
            <w:proofErr w:type="gramEnd"/>
            <w:r>
              <w:t xml:space="preserve"> 86%</w:t>
            </w:r>
          </w:p>
          <w:p w:rsidR="00B3186B" w:rsidRPr="00446919" w:rsidRDefault="00B3186B" w:rsidP="00C64D20">
            <w:pPr>
              <w:tabs>
                <w:tab w:val="right" w:pos="1292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proofErr w:type="gramStart"/>
            <w:r>
              <w:t>В</w:t>
            </w:r>
            <w:r>
              <w:tab/>
              <w:t>При</w:t>
            </w:r>
            <w:proofErr w:type="gramEnd"/>
            <w:r>
              <w:t xml:space="preserve"> 91%</w:t>
            </w:r>
          </w:p>
          <w:p w:rsidR="00B3186B" w:rsidRPr="00446919" w:rsidRDefault="00B3186B" w:rsidP="00C64D20">
            <w:pPr>
              <w:tabs>
                <w:tab w:val="right" w:pos="1292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proofErr w:type="gramStart"/>
            <w:r>
              <w:t>C</w:t>
            </w:r>
            <w:r>
              <w:tab/>
              <w:t>При</w:t>
            </w:r>
            <w:proofErr w:type="gramEnd"/>
            <w:r>
              <w:t xml:space="preserve"> 95%</w:t>
            </w:r>
          </w:p>
          <w:p w:rsidR="00B3186B" w:rsidRPr="00446919" w:rsidRDefault="00B3186B" w:rsidP="00C64D20">
            <w:pPr>
              <w:tabs>
                <w:tab w:val="right" w:pos="1292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proofErr w:type="gramStart"/>
            <w:r w:rsidRPr="00D70EC9">
              <w:t>D</w:t>
            </w:r>
            <w:r>
              <w:tab/>
              <w:t>При</w:t>
            </w:r>
            <w:proofErr w:type="gramEnd"/>
            <w:r>
              <w:t xml:space="preserve"> 97,5%</w:t>
            </w:r>
          </w:p>
        </w:tc>
        <w:tc>
          <w:tcPr>
            <w:tcW w:w="1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C64D20"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187"/>
                <w:tab w:val="center" w:pos="4153"/>
                <w:tab w:val="right" w:pos="8306"/>
              </w:tabs>
              <w:spacing w:before="40" w:after="120" w:line="240" w:lineRule="auto"/>
              <w:rPr>
                <w:lang w:val="fr-CH"/>
              </w:rPr>
            </w:pPr>
            <w:r w:rsidRPr="00446919">
              <w:t>23</w:t>
            </w:r>
            <w:r w:rsidRPr="00446919">
              <w:rPr>
                <w:lang w:val="fr-CH"/>
              </w:rPr>
              <w:t>2 08</w:t>
            </w:r>
            <w:r w:rsidRPr="00446919">
              <w:t>.</w:t>
            </w:r>
            <w:r w:rsidRPr="00446919">
              <w:rPr>
                <w:lang w:val="fr-CH"/>
              </w:rPr>
              <w:t>0</w:t>
            </w:r>
            <w:r w:rsidRPr="00446919">
              <w:t>-</w:t>
            </w:r>
            <w:r w:rsidRPr="00446919">
              <w:rPr>
                <w:lang w:val="fr-CH"/>
              </w:rPr>
              <w:t>10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567"/>
                <w:tab w:val="left" w:pos="1134"/>
                <w:tab w:val="center" w:pos="4153"/>
                <w:tab w:val="right" w:pos="8306"/>
              </w:tabs>
              <w:spacing w:before="40" w:after="120" w:line="240" w:lineRule="auto"/>
            </w:pPr>
            <w:r w:rsidRPr="00446919">
              <w:t>Степень наполнения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  <w:r w:rsidRPr="00446919">
              <w:t>В</w:t>
            </w:r>
          </w:p>
        </w:tc>
      </w:tr>
      <w:tr w:rsidR="00B3186B" w:rsidRPr="00446919" w:rsidTr="00C64D20"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187"/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567"/>
                <w:tab w:val="left" w:pos="1134"/>
                <w:tab w:val="center" w:pos="4153"/>
                <w:tab w:val="right" w:pos="8306"/>
              </w:tabs>
              <w:spacing w:before="40" w:after="120" w:line="240" w:lineRule="auto"/>
            </w:pPr>
            <w:r w:rsidRPr="00446919">
              <w:t>Что вы должны делать в случае срабатывания аварийно-предупредительного сигнализатора уровня?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C64D20"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187"/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75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proofErr w:type="gramStart"/>
            <w:r>
              <w:t>A</w:t>
            </w:r>
            <w:r>
              <w:tab/>
              <w:t>Сразу</w:t>
            </w:r>
            <w:proofErr w:type="gramEnd"/>
            <w:r>
              <w:t xml:space="preserve"> же прекратить погрузку</w:t>
            </w:r>
          </w:p>
          <w:p w:rsidR="00B3186B" w:rsidRPr="00446919" w:rsidRDefault="00B3186B" w:rsidP="00C64D2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proofErr w:type="gramStart"/>
            <w:r>
              <w:t>В</w:t>
            </w:r>
            <w:r w:rsidRPr="00446919">
              <w:tab/>
              <w:t>При</w:t>
            </w:r>
            <w:proofErr w:type="gramEnd"/>
            <w:r w:rsidRPr="00446919">
              <w:t xml:space="preserve"> необходим</w:t>
            </w:r>
            <w:r>
              <w:t>ости, снизить скорость погрузки</w:t>
            </w:r>
          </w:p>
          <w:p w:rsidR="00B3186B" w:rsidRPr="00446919" w:rsidRDefault="00B3186B" w:rsidP="00C64D2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proofErr w:type="gramStart"/>
            <w:r w:rsidRPr="00446919">
              <w:t>C</w:t>
            </w:r>
            <w:r w:rsidRPr="00446919">
              <w:tab/>
              <w:t>Включить</w:t>
            </w:r>
            <w:proofErr w:type="gramEnd"/>
            <w:r w:rsidRPr="00446919">
              <w:t xml:space="preserve"> бы</w:t>
            </w:r>
            <w:r>
              <w:t>стродействующий запорный клапан</w:t>
            </w:r>
          </w:p>
          <w:p w:rsidR="00B3186B" w:rsidRPr="00446919" w:rsidRDefault="00B3186B" w:rsidP="00C64D2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proofErr w:type="gramStart"/>
            <w:r w:rsidRPr="00D70EC9">
              <w:t>D</w:t>
            </w:r>
            <w:r w:rsidRPr="00446919">
              <w:tab/>
              <w:t>Перекачать</w:t>
            </w:r>
            <w:proofErr w:type="gramEnd"/>
            <w:r>
              <w:t xml:space="preserve"> продукт в другой грузовой танк</w:t>
            </w:r>
          </w:p>
        </w:tc>
        <w:tc>
          <w:tcPr>
            <w:tcW w:w="1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446919" w:rsidRDefault="00B3186B" w:rsidP="00C64D20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C64D20"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9D1C8E" w:rsidRDefault="00B3186B" w:rsidP="00C64D20">
            <w:pPr>
              <w:pageBreakBefore/>
              <w:tabs>
                <w:tab w:val="left" w:pos="187"/>
                <w:tab w:val="center" w:pos="4153"/>
                <w:tab w:val="right" w:pos="8306"/>
              </w:tabs>
              <w:spacing w:before="40" w:after="120" w:line="240" w:lineRule="auto"/>
            </w:pPr>
            <w:r w:rsidRPr="009D1C8E">
              <w:lastRenderedPageBreak/>
              <w:t>232 08.0-11</w:t>
            </w:r>
          </w:p>
        </w:tc>
        <w:tc>
          <w:tcPr>
            <w:tcW w:w="5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9D1C8E" w:rsidRDefault="00B3186B" w:rsidP="00C64D20">
            <w:pPr>
              <w:tabs>
                <w:tab w:val="left" w:pos="567"/>
                <w:tab w:val="left" w:pos="1134"/>
                <w:tab w:val="center" w:pos="4153"/>
                <w:tab w:val="right" w:pos="8306"/>
              </w:tabs>
              <w:spacing w:before="40" w:after="120" w:line="240" w:lineRule="auto"/>
            </w:pPr>
            <w:r w:rsidRPr="009D1C8E">
              <w:t>7.2.4.16.16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9D1C8E" w:rsidRDefault="00B3186B" w:rsidP="00C64D20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  <w:r w:rsidRPr="009D1C8E">
              <w:t>В</w:t>
            </w:r>
          </w:p>
        </w:tc>
      </w:tr>
      <w:tr w:rsidR="00B3186B" w:rsidRPr="00446919" w:rsidTr="00C64D20"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9D1C8E" w:rsidRDefault="00B3186B" w:rsidP="00C64D20">
            <w:pPr>
              <w:tabs>
                <w:tab w:val="left" w:pos="187"/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9D1C8E" w:rsidRDefault="00B3186B" w:rsidP="00C64D20">
            <w:pPr>
              <w:tabs>
                <w:tab w:val="left" w:pos="567"/>
                <w:tab w:val="left" w:pos="1134"/>
                <w:tab w:val="center" w:pos="4153"/>
                <w:tab w:val="right" w:pos="8306"/>
              </w:tabs>
              <w:spacing w:before="40" w:after="120" w:line="240" w:lineRule="auto"/>
            </w:pPr>
            <w:r w:rsidRPr="009D1C8E">
              <w:t>Почему необходимо определять время удержания</w:t>
            </w:r>
            <w:r>
              <w:t xml:space="preserve"> при перевозке охлажденных сжиженных газов</w:t>
            </w:r>
            <w:ins w:id="100" w:author="Larisa Maykovskaya" w:date="2018-11-06T12:25:00Z">
              <w:r w:rsidR="00DB6F1F" w:rsidRPr="00CD6D12">
                <w:t xml:space="preserve"> </w:t>
              </w:r>
              <w:r w:rsidR="00DB6F1F" w:rsidRPr="00CD6D12">
                <w:t>без регулирования температуры</w:t>
              </w:r>
            </w:ins>
            <w:r w:rsidRPr="009D1C8E">
              <w:t>?</w:t>
            </w:r>
          </w:p>
        </w:tc>
        <w:tc>
          <w:tcPr>
            <w:tcW w:w="150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9D1C8E" w:rsidRDefault="00B3186B" w:rsidP="00C64D20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C64D20"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9D1C8E" w:rsidRDefault="00B3186B" w:rsidP="00C64D20">
            <w:pPr>
              <w:tabs>
                <w:tab w:val="left" w:pos="187"/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9D1C8E" w:rsidRDefault="00B3186B" w:rsidP="00C64D2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proofErr w:type="gramStart"/>
            <w:r w:rsidRPr="009D1C8E">
              <w:t>A</w:t>
            </w:r>
            <w:r w:rsidRPr="009D1C8E">
              <w:tab/>
              <w:t>С</w:t>
            </w:r>
            <w:proofErr w:type="gramEnd"/>
            <w:r w:rsidRPr="009D1C8E">
              <w:t xml:space="preserve"> целью установить, может ли максимальная степень заполнения грузового танка быть превыше</w:t>
            </w:r>
            <w:r>
              <w:t>на</w:t>
            </w:r>
          </w:p>
        </w:tc>
        <w:tc>
          <w:tcPr>
            <w:tcW w:w="150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9D1C8E" w:rsidRDefault="00B3186B" w:rsidP="00C64D20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C64D20"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9D1C8E" w:rsidRDefault="00B3186B" w:rsidP="00C64D20">
            <w:pPr>
              <w:tabs>
                <w:tab w:val="left" w:pos="187"/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7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9D1C8E" w:rsidRDefault="00B3186B" w:rsidP="00C64D2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proofErr w:type="gramStart"/>
            <w:r>
              <w:t>В</w:t>
            </w:r>
            <w:r w:rsidRPr="009D1C8E">
              <w:tab/>
              <w:t>С</w:t>
            </w:r>
            <w:proofErr w:type="gramEnd"/>
            <w:r w:rsidRPr="009D1C8E">
              <w:t xml:space="preserve"> целью установить, </w:t>
            </w:r>
            <w:r>
              <w:t>можно ли осуществить предполагаемую перевозку надежным образом и без выброса веществ</w:t>
            </w:r>
          </w:p>
          <w:p w:rsidR="00B3186B" w:rsidRPr="009D1C8E" w:rsidRDefault="00B3186B" w:rsidP="00C64D2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proofErr w:type="gramStart"/>
            <w:r w:rsidRPr="009D1C8E">
              <w:t>C</w:t>
            </w:r>
            <w:r w:rsidRPr="009D1C8E">
              <w:tab/>
              <w:t>С</w:t>
            </w:r>
            <w:proofErr w:type="gramEnd"/>
            <w:r w:rsidRPr="009D1C8E">
              <w:t xml:space="preserve"> целью установить, какое вещество можно перево</w:t>
            </w:r>
            <w:r>
              <w:t>зить</w:t>
            </w:r>
          </w:p>
          <w:p w:rsidR="00B3186B" w:rsidRPr="009D1C8E" w:rsidRDefault="00B3186B" w:rsidP="00C64D2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proofErr w:type="gramStart"/>
            <w:r w:rsidRPr="009D1C8E">
              <w:t>D</w:t>
            </w:r>
            <w:r w:rsidRPr="009D1C8E">
              <w:tab/>
              <w:t>С</w:t>
            </w:r>
            <w:proofErr w:type="gramEnd"/>
            <w:r w:rsidRPr="009D1C8E">
              <w:t xml:space="preserve"> целью установить, является ли регулировочное давление предохр</w:t>
            </w:r>
            <w:r>
              <w:t>анительных клапанов достаточным</w:t>
            </w:r>
          </w:p>
        </w:tc>
        <w:tc>
          <w:tcPr>
            <w:tcW w:w="150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9D1C8E" w:rsidRDefault="00B3186B" w:rsidP="00C64D20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C64D20">
        <w:trPr>
          <w:gridAfter w:val="1"/>
          <w:wAfter w:w="7" w:type="dxa"/>
        </w:trPr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2603EA" w:rsidRDefault="00B3186B" w:rsidP="00C64D20">
            <w:pPr>
              <w:tabs>
                <w:tab w:val="left" w:pos="187"/>
                <w:tab w:val="center" w:pos="4153"/>
                <w:tab w:val="right" w:pos="8306"/>
              </w:tabs>
              <w:spacing w:before="40" w:after="120" w:line="240" w:lineRule="auto"/>
            </w:pPr>
            <w:r w:rsidRPr="002603EA">
              <w:t>232 08.0-12</w:t>
            </w:r>
          </w:p>
        </w:tc>
        <w:tc>
          <w:tcPr>
            <w:tcW w:w="5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2603EA" w:rsidRDefault="00B3186B" w:rsidP="00C64D20">
            <w:pPr>
              <w:tabs>
                <w:tab w:val="left" w:pos="567"/>
                <w:tab w:val="left" w:pos="1134"/>
                <w:tab w:val="center" w:pos="4153"/>
                <w:tab w:val="right" w:pos="8306"/>
              </w:tabs>
              <w:spacing w:before="40" w:after="120" w:line="240" w:lineRule="auto"/>
            </w:pPr>
            <w:r w:rsidRPr="002603EA">
              <w:t>7.2.4.16.17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2603EA" w:rsidRDefault="00B3186B" w:rsidP="00C64D20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  <w:r w:rsidRPr="002603EA">
              <w:t>А</w:t>
            </w:r>
          </w:p>
        </w:tc>
      </w:tr>
      <w:tr w:rsidR="00B3186B" w:rsidRPr="00446919" w:rsidTr="00C64D20">
        <w:trPr>
          <w:gridAfter w:val="1"/>
          <w:wAfter w:w="7" w:type="dxa"/>
        </w:trPr>
        <w:tc>
          <w:tcPr>
            <w:tcW w:w="123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2603EA" w:rsidRDefault="00B3186B" w:rsidP="00C64D20">
            <w:pPr>
              <w:tabs>
                <w:tab w:val="left" w:pos="187"/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7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2603EA" w:rsidRDefault="00B3186B" w:rsidP="00C64D20">
            <w:pPr>
              <w:tabs>
                <w:tab w:val="left" w:pos="567"/>
                <w:tab w:val="left" w:pos="1134"/>
                <w:tab w:val="center" w:pos="4153"/>
                <w:tab w:val="right" w:pos="8306"/>
              </w:tabs>
              <w:spacing w:before="40" w:after="120" w:line="240" w:lineRule="auto"/>
            </w:pPr>
            <w:r w:rsidRPr="002603EA">
              <w:t>Какие параметры необходимо принимать во внимание при определении времени удержания</w:t>
            </w:r>
            <w:r>
              <w:t xml:space="preserve"> </w:t>
            </w:r>
            <w:r w:rsidRPr="002603EA">
              <w:t>при перевозке охлажденных сжиженных газов?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2603EA" w:rsidRDefault="00B3186B" w:rsidP="00C64D20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C64D20">
        <w:trPr>
          <w:gridAfter w:val="1"/>
          <w:wAfter w:w="7" w:type="dxa"/>
        </w:trPr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2603EA" w:rsidRDefault="00B3186B" w:rsidP="00C64D20">
            <w:pPr>
              <w:tabs>
                <w:tab w:val="left" w:pos="187"/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7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2603EA" w:rsidRDefault="00B3186B" w:rsidP="00C64D2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r w:rsidRPr="002603EA">
              <w:t>A</w:t>
            </w:r>
            <w:r w:rsidRPr="002603EA">
              <w:tab/>
              <w:t>Коэффициент теплопередачи, давление срабатывания предохранительных клапанов, температуру груза, степень заполнения грузовых танков и температуру окру</w:t>
            </w:r>
            <w:r>
              <w:t>жающей среды</w:t>
            </w:r>
          </w:p>
          <w:p w:rsidR="00B3186B" w:rsidRPr="002603EA" w:rsidRDefault="00B3186B" w:rsidP="00C64D2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r>
              <w:t>В</w:t>
            </w:r>
            <w:r w:rsidRPr="002603EA">
              <w:tab/>
              <w:t>Давление срабатывания предохранительных клапанов, температуру груза и степень заполнения грузовых танков, температуру грузово</w:t>
            </w:r>
            <w:r>
              <w:t>го танка</w:t>
            </w:r>
          </w:p>
          <w:p w:rsidR="00B3186B" w:rsidRPr="002603EA" w:rsidRDefault="00B3186B" w:rsidP="00C64D2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r w:rsidRPr="002603EA">
              <w:t>C</w:t>
            </w:r>
            <w:r w:rsidRPr="002603EA">
              <w:tab/>
              <w:t>Коэффициент теплопередачи, давление срабатывания предохранительных клапанов, температуру груза и сте</w:t>
            </w:r>
            <w:r>
              <w:t>пень заполнения грузовых танков</w:t>
            </w:r>
          </w:p>
          <w:p w:rsidR="00B3186B" w:rsidRPr="002603EA" w:rsidRDefault="00B3186B" w:rsidP="00C64D20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r w:rsidRPr="002603EA">
              <w:t>D</w:t>
            </w:r>
            <w:r w:rsidRPr="002603EA">
              <w:tab/>
              <w:t>Коэффициент теплопередачи, давление срабатывания предохранительных клапанов, степень заполнения грузовых танков, температуру окружающей среды и темпера</w:t>
            </w:r>
            <w:r>
              <w:t>туру грузового танка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28" w:type="dxa"/>
              <w:bottom w:w="28" w:type="dxa"/>
            </w:tcMar>
          </w:tcPr>
          <w:p w:rsidR="00B3186B" w:rsidRPr="002603EA" w:rsidRDefault="00B3186B" w:rsidP="00C64D20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C64D20">
        <w:trPr>
          <w:gridAfter w:val="1"/>
          <w:wAfter w:w="7" w:type="dxa"/>
        </w:trPr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B3186B" w:rsidRPr="002603EA" w:rsidRDefault="00B3186B" w:rsidP="00C64D20">
            <w:pPr>
              <w:tabs>
                <w:tab w:val="left" w:pos="187"/>
                <w:tab w:val="center" w:pos="4153"/>
                <w:tab w:val="right" w:pos="8306"/>
              </w:tabs>
              <w:spacing w:before="40" w:after="120" w:line="240" w:lineRule="auto"/>
            </w:pPr>
            <w:r w:rsidRPr="002603EA">
              <w:t>232 08.0-13</w:t>
            </w:r>
          </w:p>
        </w:tc>
        <w:tc>
          <w:tcPr>
            <w:tcW w:w="5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B3186B" w:rsidRPr="002603EA" w:rsidRDefault="00B3186B" w:rsidP="00C64D20">
            <w:pPr>
              <w:tabs>
                <w:tab w:val="left" w:pos="567"/>
                <w:tab w:val="left" w:pos="1134"/>
                <w:tab w:val="center" w:pos="4153"/>
                <w:tab w:val="right" w:pos="8306"/>
              </w:tabs>
              <w:spacing w:before="40" w:after="120" w:line="240" w:lineRule="auto"/>
            </w:pPr>
            <w:r w:rsidRPr="002603EA">
              <w:t>7.2.4.16.17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B3186B" w:rsidRPr="002603EA" w:rsidRDefault="00B3186B" w:rsidP="00C64D20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  <w:r>
              <w:t>С</w:t>
            </w:r>
          </w:p>
        </w:tc>
      </w:tr>
      <w:tr w:rsidR="00B3186B" w:rsidRPr="00446919" w:rsidTr="00C64D20">
        <w:trPr>
          <w:gridAfter w:val="1"/>
          <w:wAfter w:w="7" w:type="dxa"/>
        </w:trPr>
        <w:tc>
          <w:tcPr>
            <w:tcW w:w="123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B3186B" w:rsidRPr="002603EA" w:rsidRDefault="00B3186B" w:rsidP="00C64D20">
            <w:pPr>
              <w:tabs>
                <w:tab w:val="left" w:pos="187"/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7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B3186B" w:rsidRDefault="00B3186B" w:rsidP="00C64D20">
            <w:pPr>
              <w:tabs>
                <w:tab w:val="left" w:pos="567"/>
                <w:tab w:val="left" w:pos="1134"/>
                <w:tab w:val="center" w:pos="4153"/>
                <w:tab w:val="right" w:pos="8306"/>
              </w:tabs>
              <w:spacing w:before="40" w:after="120" w:line="240" w:lineRule="auto"/>
            </w:pPr>
            <w:r w:rsidRPr="002603EA">
              <w:t>Предполагаемая продолжительность рейса составляет 14</w:t>
            </w:r>
            <w:r>
              <w:rPr>
                <w:lang w:val="en-US"/>
              </w:rPr>
              <w:t> </w:t>
            </w:r>
            <w:r w:rsidRPr="002603EA">
              <w:t xml:space="preserve">дней. </w:t>
            </w:r>
          </w:p>
          <w:p w:rsidR="00B3186B" w:rsidRPr="002603EA" w:rsidRDefault="00B3186B" w:rsidP="00C64D20">
            <w:pPr>
              <w:tabs>
                <w:tab w:val="left" w:pos="567"/>
                <w:tab w:val="left" w:pos="1134"/>
                <w:tab w:val="center" w:pos="4153"/>
                <w:tab w:val="right" w:pos="8306"/>
              </w:tabs>
              <w:spacing w:before="40" w:after="120" w:line="240" w:lineRule="auto"/>
            </w:pPr>
            <w:r w:rsidRPr="002603EA">
              <w:t>Каким должно быть время удержания</w:t>
            </w:r>
            <w:r>
              <w:t xml:space="preserve"> при перевозке охлажденных сжиженных газов</w:t>
            </w:r>
            <w:r w:rsidRPr="002603EA">
              <w:t>?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B3186B" w:rsidRPr="002603EA" w:rsidRDefault="00B3186B" w:rsidP="00C64D20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C64D20">
        <w:trPr>
          <w:gridAfter w:val="1"/>
          <w:wAfter w:w="7" w:type="dxa"/>
        </w:trPr>
        <w:tc>
          <w:tcPr>
            <w:tcW w:w="1234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</w:tcPr>
          <w:p w:rsidR="00B3186B" w:rsidRPr="002603EA" w:rsidRDefault="00B3186B" w:rsidP="00C64D20">
            <w:pPr>
              <w:tabs>
                <w:tab w:val="left" w:pos="187"/>
                <w:tab w:val="center" w:pos="4153"/>
                <w:tab w:val="right" w:pos="8306"/>
              </w:tabs>
              <w:spacing w:before="40" w:after="120" w:line="240" w:lineRule="auto"/>
            </w:pPr>
          </w:p>
        </w:tc>
        <w:tc>
          <w:tcPr>
            <w:tcW w:w="5767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noWrap/>
          </w:tcPr>
          <w:p w:rsidR="00B3186B" w:rsidRPr="002603EA" w:rsidRDefault="00B3186B" w:rsidP="00C64D20">
            <w:pPr>
              <w:tabs>
                <w:tab w:val="right" w:pos="1283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2603EA">
              <w:t>A</w:t>
            </w:r>
            <w:r w:rsidRPr="002603EA">
              <w:tab/>
              <w:t>12 дней</w:t>
            </w:r>
          </w:p>
          <w:p w:rsidR="00B3186B" w:rsidRPr="002603EA" w:rsidRDefault="00B3186B" w:rsidP="00C64D20">
            <w:pPr>
              <w:tabs>
                <w:tab w:val="right" w:pos="1283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>
              <w:t>В</w:t>
            </w:r>
            <w:r w:rsidRPr="002603EA">
              <w:tab/>
              <w:t>28 дней</w:t>
            </w:r>
          </w:p>
          <w:p w:rsidR="00B3186B" w:rsidRPr="002603EA" w:rsidRDefault="00B3186B" w:rsidP="00C64D20">
            <w:pPr>
              <w:tabs>
                <w:tab w:val="right" w:pos="1283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2603EA">
              <w:t>C</w:t>
            </w:r>
            <w:r w:rsidRPr="002603EA">
              <w:tab/>
              <w:t>38 дней</w:t>
            </w:r>
          </w:p>
          <w:p w:rsidR="00B3186B" w:rsidRPr="002603EA" w:rsidRDefault="00B3186B" w:rsidP="00C64D20">
            <w:pPr>
              <w:tabs>
                <w:tab w:val="right" w:pos="1283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2603EA">
              <w:t>D</w:t>
            </w:r>
            <w:r w:rsidRPr="002603EA">
              <w:tab/>
              <w:t>42 дня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</w:tcPr>
          <w:p w:rsidR="00B3186B" w:rsidRPr="002603EA" w:rsidRDefault="00B3186B" w:rsidP="00C64D20">
            <w:pPr>
              <w:tabs>
                <w:tab w:val="left" w:pos="497"/>
                <w:tab w:val="center" w:pos="4153"/>
                <w:tab w:val="right" w:pos="8306"/>
              </w:tabs>
              <w:spacing w:before="40" w:after="120" w:line="240" w:lineRule="auto"/>
              <w:jc w:val="center"/>
            </w:pPr>
          </w:p>
        </w:tc>
      </w:tr>
    </w:tbl>
    <w:p w:rsidR="00B3186B" w:rsidRPr="00CE4715" w:rsidRDefault="00B3186B" w:rsidP="00B3186B"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6237"/>
          <w:tab w:val="left" w:pos="8505"/>
        </w:tabs>
        <w:spacing w:line="240" w:lineRule="auto"/>
        <w:jc w:val="center"/>
        <w:rPr>
          <w:bCs/>
          <w:sz w:val="16"/>
          <w:szCs w:val="16"/>
        </w:rPr>
      </w:pPr>
      <w:r>
        <w:rPr>
          <w:b/>
          <w:sz w:val="24"/>
        </w:rPr>
        <w:br w:type="page"/>
      </w:r>
    </w:p>
    <w:tbl>
      <w:tblPr>
        <w:tblW w:w="8505" w:type="dxa"/>
        <w:tblInd w:w="113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10"/>
        <w:gridCol w:w="13"/>
        <w:gridCol w:w="13"/>
        <w:gridCol w:w="5771"/>
        <w:gridCol w:w="1498"/>
      </w:tblGrid>
      <w:tr w:rsidR="00B3186B" w:rsidRPr="00446919" w:rsidTr="0039541F">
        <w:trPr>
          <w:tblHeader/>
        </w:trPr>
        <w:tc>
          <w:tcPr>
            <w:tcW w:w="850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B3186B" w:rsidRPr="00866915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6237"/>
                <w:tab w:val="left" w:pos="8505"/>
              </w:tabs>
              <w:spacing w:before="120" w:after="120" w:line="240" w:lineRule="auto"/>
              <w:rPr>
                <w:b/>
                <w:sz w:val="28"/>
                <w:szCs w:val="28"/>
              </w:rPr>
            </w:pPr>
            <w:r w:rsidRPr="00866915">
              <w:rPr>
                <w:b/>
                <w:sz w:val="28"/>
                <w:szCs w:val="28"/>
              </w:rPr>
              <w:lastRenderedPageBreak/>
              <w:t>Практика</w:t>
            </w:r>
          </w:p>
          <w:p w:rsidR="00B3186B" w:rsidRPr="00866915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120" w:after="120" w:line="240" w:lineRule="auto"/>
            </w:pPr>
            <w:r w:rsidRPr="00866915">
              <w:rPr>
                <w:b/>
              </w:rPr>
              <w:t>Целевая тема 9: Предохранительное оборудование</w:t>
            </w:r>
          </w:p>
        </w:tc>
      </w:tr>
      <w:tr w:rsidR="00B3186B" w:rsidRPr="00866915" w:rsidTr="0039541F">
        <w:trPr>
          <w:tblHeader/>
        </w:trPr>
        <w:tc>
          <w:tcPr>
            <w:tcW w:w="1236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866915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866915">
              <w:rPr>
                <w:i/>
                <w:sz w:val="16"/>
              </w:rPr>
              <w:t>Номер</w:t>
            </w:r>
          </w:p>
        </w:tc>
        <w:tc>
          <w:tcPr>
            <w:tcW w:w="577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866915" w:rsidRDefault="00B3186B" w:rsidP="00694087">
            <w:pPr>
              <w:tabs>
                <w:tab w:val="left" w:pos="832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866915">
              <w:rPr>
                <w:i/>
                <w:sz w:val="16"/>
              </w:rPr>
              <w:t>Источник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866915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866915">
              <w:rPr>
                <w:i/>
                <w:sz w:val="16"/>
              </w:rPr>
              <w:t>Правильный ответ</w:t>
            </w:r>
          </w:p>
        </w:tc>
      </w:tr>
      <w:tr w:rsidR="00B3186B" w:rsidRPr="00446919" w:rsidTr="0039541F">
        <w:tc>
          <w:tcPr>
            <w:tcW w:w="1236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>23</w:t>
            </w:r>
            <w:r w:rsidRPr="00446919">
              <w:rPr>
                <w:lang w:val="fr-CH"/>
              </w:rPr>
              <w:t>2 09</w:t>
            </w:r>
            <w:r w:rsidRPr="00446919">
              <w:t>.</w:t>
            </w:r>
            <w:r w:rsidRPr="00446919">
              <w:rPr>
                <w:lang w:val="fr-CH"/>
              </w:rPr>
              <w:t>0</w:t>
            </w:r>
            <w:r w:rsidRPr="00446919">
              <w:t>-0</w:t>
            </w:r>
            <w:r w:rsidRPr="00446919">
              <w:rPr>
                <w:lang w:val="fr-CH"/>
              </w:rPr>
              <w:t>1</w:t>
            </w:r>
          </w:p>
        </w:tc>
        <w:tc>
          <w:tcPr>
            <w:tcW w:w="577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both"/>
            </w:pPr>
            <w:r w:rsidRPr="00446919">
              <w:t xml:space="preserve">Предохранение трубопровода от разрыва </w:t>
            </w:r>
          </w:p>
        </w:tc>
        <w:tc>
          <w:tcPr>
            <w:tcW w:w="149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446919">
              <w:t>А</w:t>
            </w:r>
          </w:p>
        </w:tc>
      </w:tr>
      <w:tr w:rsidR="00B3186B" w:rsidRPr="00446919" w:rsidTr="0039541F">
        <w:tc>
          <w:tcPr>
            <w:tcW w:w="123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7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>В чем заключается назначение системы предохранения от разрыва трубопровода?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  <w:vAlign w:val="center"/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39541F">
        <w:tc>
          <w:tcPr>
            <w:tcW w:w="12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584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proofErr w:type="gramStart"/>
            <w:r w:rsidRPr="00446919">
              <w:t>A</w:t>
            </w:r>
            <w:r w:rsidRPr="00446919">
              <w:tab/>
              <w:t>В</w:t>
            </w:r>
            <w:proofErr w:type="gramEnd"/>
            <w:r w:rsidRPr="00446919">
              <w:t xml:space="preserve"> предотвращении утечки большого количества продукто</w:t>
            </w:r>
            <w:r>
              <w:t>в в случае разрыва трубопровода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proofErr w:type="gramStart"/>
            <w:r w:rsidRPr="00446919">
              <w:t>B</w:t>
            </w:r>
            <w:r w:rsidRPr="00446919">
              <w:tab/>
            </w:r>
            <w:r>
              <w:t>В</w:t>
            </w:r>
            <w:proofErr w:type="gramEnd"/>
            <w:r>
              <w:t xml:space="preserve"> ограничении скорости погрузки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proofErr w:type="gramStart"/>
            <w:r w:rsidRPr="00446919">
              <w:t>C</w:t>
            </w:r>
            <w:r w:rsidRPr="00446919">
              <w:tab/>
              <w:t>В</w:t>
            </w:r>
            <w:proofErr w:type="gramEnd"/>
            <w:r w:rsidRPr="00446919">
              <w:t xml:space="preserve"> предотвращен</w:t>
            </w:r>
            <w:r>
              <w:t>ии разрежения в грузовых танках</w:t>
            </w:r>
          </w:p>
          <w:p w:rsidR="00B3186B" w:rsidRPr="00446919" w:rsidRDefault="00B3186B" w:rsidP="00694087">
            <w:pPr>
              <w:tabs>
                <w:tab w:val="left" w:pos="584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4" w:hanging="374"/>
            </w:pPr>
            <w:proofErr w:type="gramStart"/>
            <w:r w:rsidRPr="00446919">
              <w:t>D</w:t>
            </w:r>
            <w:r w:rsidRPr="00446919">
              <w:tab/>
              <w:t>В</w:t>
            </w:r>
            <w:proofErr w:type="gramEnd"/>
            <w:r w:rsidRPr="00446919">
              <w:t xml:space="preserve"> предотвращении слишком большого превышения дав</w:t>
            </w:r>
            <w:r>
              <w:t>ления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39541F">
        <w:tc>
          <w:tcPr>
            <w:tcW w:w="1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>23</w:t>
            </w:r>
            <w:r w:rsidRPr="00446919">
              <w:rPr>
                <w:lang w:val="fr-CH"/>
              </w:rPr>
              <w:t>2 09</w:t>
            </w:r>
            <w:r w:rsidRPr="00446919">
              <w:t>.</w:t>
            </w:r>
            <w:r w:rsidRPr="00446919">
              <w:rPr>
                <w:lang w:val="fr-CH"/>
              </w:rPr>
              <w:t>0</w:t>
            </w:r>
            <w:r w:rsidRPr="00446919">
              <w:t>-0</w:t>
            </w:r>
            <w:r w:rsidRPr="00446919">
              <w:rPr>
                <w:lang w:val="fr-CH"/>
              </w:rPr>
              <w:t>2</w:t>
            </w:r>
          </w:p>
        </w:tc>
        <w:tc>
          <w:tcPr>
            <w:tcW w:w="5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  <w:r w:rsidRPr="00446919">
              <w:t xml:space="preserve">Предохранение трубопровода от разрыва 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446919">
              <w:t>С</w:t>
            </w:r>
          </w:p>
        </w:tc>
      </w:tr>
      <w:tr w:rsidR="00B3186B" w:rsidRPr="00446919" w:rsidTr="0039541F">
        <w:tc>
          <w:tcPr>
            <w:tcW w:w="123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7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>Где надо ставить устройство предохранения от разрыва трубопровода?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39541F">
        <w:tc>
          <w:tcPr>
            <w:tcW w:w="12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A</w:t>
            </w:r>
            <w:r w:rsidRPr="00446919">
              <w:tab/>
              <w:t>В</w:t>
            </w:r>
            <w:proofErr w:type="gramEnd"/>
            <w:r w:rsidRPr="00446919">
              <w:t xml:space="preserve"> нагнетател</w:t>
            </w:r>
            <w:r>
              <w:t>ьном трубопроводе вблизи насоса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B</w:t>
            </w:r>
            <w:r w:rsidRPr="00446919">
              <w:tab/>
              <w:t>Во</w:t>
            </w:r>
            <w:proofErr w:type="gramEnd"/>
            <w:r w:rsidRPr="00446919">
              <w:t xml:space="preserve"> всасыва</w:t>
            </w:r>
            <w:r>
              <w:t>ющем трубопроводе вблизи насоса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C</w:t>
            </w:r>
            <w:r w:rsidRPr="00446919">
              <w:tab/>
              <w:t>В</w:t>
            </w:r>
            <w:proofErr w:type="gramEnd"/>
            <w:r w:rsidRPr="00446919">
              <w:t xml:space="preserve"> грузовом танке в погрузочно-разгрузочном трубопро</w:t>
            </w:r>
            <w:r>
              <w:t>воде</w:t>
            </w:r>
          </w:p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D</w:t>
            </w:r>
            <w:r w:rsidRPr="00446919">
              <w:tab/>
              <w:t>На</w:t>
            </w:r>
            <w:proofErr w:type="gramEnd"/>
            <w:r w:rsidRPr="00446919">
              <w:t xml:space="preserve"> палубе в погру</w:t>
            </w:r>
            <w:r>
              <w:t>зочно-разгрузочном трубопроводе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39541F">
        <w:tc>
          <w:tcPr>
            <w:tcW w:w="1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>23</w:t>
            </w:r>
            <w:r w:rsidRPr="00446919">
              <w:rPr>
                <w:lang w:val="fr-CH"/>
              </w:rPr>
              <w:t>2 09</w:t>
            </w:r>
            <w:r w:rsidRPr="00446919">
              <w:t>.</w:t>
            </w:r>
            <w:r w:rsidRPr="00446919">
              <w:rPr>
                <w:lang w:val="fr-CH"/>
              </w:rPr>
              <w:t>0</w:t>
            </w:r>
            <w:r w:rsidRPr="00446919">
              <w:t>-0</w:t>
            </w:r>
            <w:r w:rsidRPr="00446919">
              <w:rPr>
                <w:lang w:val="fr-CH"/>
              </w:rPr>
              <w:t>3</w:t>
            </w:r>
          </w:p>
        </w:tc>
        <w:tc>
          <w:tcPr>
            <w:tcW w:w="5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  <w:r w:rsidRPr="00446919">
              <w:t xml:space="preserve">Предохранение трубопровода от разрыва 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446919">
              <w:t>D</w:t>
            </w:r>
          </w:p>
        </w:tc>
      </w:tr>
      <w:tr w:rsidR="00B3186B" w:rsidRPr="00446919" w:rsidTr="0039541F">
        <w:tc>
          <w:tcPr>
            <w:tcW w:w="123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7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>Что представляет собой устройство предохранения от разрыва трубопровода?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39541F">
        <w:tc>
          <w:tcPr>
            <w:tcW w:w="12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446919">
              <w:t>A</w:t>
            </w:r>
            <w:r w:rsidRPr="00446919">
              <w:tab/>
              <w:t>Затвор с дистанционным управлением, который можно</w:t>
            </w:r>
            <w:r>
              <w:t xml:space="preserve"> закрыть в случае необходимости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446919">
              <w:t>B</w:t>
            </w:r>
            <w:r w:rsidRPr="00446919">
              <w:tab/>
              <w:t>Затвор с ручным управлением, который можно</w:t>
            </w:r>
            <w:r>
              <w:t xml:space="preserve"> закрыть в случае необходимости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446919">
              <w:t>C</w:t>
            </w:r>
            <w:r w:rsidRPr="00446919">
              <w:tab/>
              <w:t>Сужение в трубопров</w:t>
            </w:r>
            <w:r>
              <w:t>оде, которое ограничивает поток</w:t>
            </w:r>
          </w:p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446919">
              <w:t>D</w:t>
            </w:r>
            <w:r w:rsidRPr="00446919">
              <w:tab/>
              <w:t>Автоматический за</w:t>
            </w:r>
            <w:r>
              <w:t>твор, который не нужно включать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39541F">
        <w:tc>
          <w:tcPr>
            <w:tcW w:w="1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>23</w:t>
            </w:r>
            <w:r w:rsidRPr="00446919">
              <w:rPr>
                <w:lang w:val="fr-CH"/>
              </w:rPr>
              <w:t>2 09</w:t>
            </w:r>
            <w:r w:rsidRPr="00446919">
              <w:t>.</w:t>
            </w:r>
            <w:r w:rsidRPr="00446919">
              <w:rPr>
                <w:lang w:val="fr-CH"/>
              </w:rPr>
              <w:t>0</w:t>
            </w:r>
            <w:r w:rsidRPr="00446919">
              <w:t>-0</w:t>
            </w:r>
            <w:r w:rsidRPr="00446919">
              <w:rPr>
                <w:lang w:val="fr-CH"/>
              </w:rPr>
              <w:t>4</w:t>
            </w:r>
          </w:p>
        </w:tc>
        <w:tc>
          <w:tcPr>
            <w:tcW w:w="5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  <w:r w:rsidRPr="00446919">
              <w:t xml:space="preserve">Предохранение трубопровода от разрыва 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446919">
              <w:t>В</w:t>
            </w:r>
          </w:p>
        </w:tc>
      </w:tr>
      <w:tr w:rsidR="00B3186B" w:rsidRPr="00446919" w:rsidTr="0039541F">
        <w:tc>
          <w:tcPr>
            <w:tcW w:w="123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7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>В каких случаях должно закрываться устройство предохранения от разрыва трубопровода?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39541F">
        <w:tc>
          <w:tcPr>
            <w:tcW w:w="123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A</w:t>
            </w:r>
            <w:r w:rsidRPr="00446919">
              <w:tab/>
              <w:t>Если</w:t>
            </w:r>
            <w:proofErr w:type="gramEnd"/>
            <w:r w:rsidRPr="00446919">
              <w:t xml:space="preserve"> скорость п</w:t>
            </w:r>
            <w:r>
              <w:t>отока меньше расчетной скорости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360" w:line="240" w:lineRule="auto"/>
              <w:ind w:left="374" w:hanging="374"/>
            </w:pPr>
            <w:proofErr w:type="gramStart"/>
            <w:r w:rsidRPr="00446919">
              <w:t>B</w:t>
            </w:r>
            <w:r w:rsidRPr="00446919">
              <w:tab/>
              <w:t>Если</w:t>
            </w:r>
            <w:proofErr w:type="gramEnd"/>
            <w:r w:rsidRPr="00446919">
              <w:t xml:space="preserve"> скорость п</w:t>
            </w:r>
            <w:r>
              <w:t>отока больше расчетной скорости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C</w:t>
            </w:r>
            <w:r w:rsidRPr="00446919">
              <w:tab/>
              <w:t>Если</w:t>
            </w:r>
            <w:proofErr w:type="gramEnd"/>
            <w:r w:rsidRPr="00446919">
              <w:t xml:space="preserve"> перед предохранительным устройством против разрыва трубопровода установлен быстродействующий за</w:t>
            </w:r>
            <w:r>
              <w:t>порный клапан</w:t>
            </w:r>
          </w:p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D</w:t>
            </w:r>
            <w:r w:rsidRPr="00446919">
              <w:tab/>
              <w:t>Если</w:t>
            </w:r>
            <w:proofErr w:type="gramEnd"/>
            <w:r w:rsidRPr="00446919">
              <w:t xml:space="preserve"> перед устройством предохранения от разрыва тру</w:t>
            </w:r>
            <w:r>
              <w:t>бопровода предусмотрено сужение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39541F">
        <w:tc>
          <w:tcPr>
            <w:tcW w:w="12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line="20" w:lineRule="exact"/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line="20" w:lineRule="exact"/>
              <w:ind w:left="376" w:hanging="376"/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line="20" w:lineRule="exact"/>
              <w:jc w:val="center"/>
            </w:pPr>
          </w:p>
        </w:tc>
      </w:tr>
      <w:tr w:rsidR="00B3186B" w:rsidRPr="00446919" w:rsidTr="0039541F">
        <w:tc>
          <w:tcPr>
            <w:tcW w:w="1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39541F">
            <w:pPr>
              <w:pageBreakBefore/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lastRenderedPageBreak/>
              <w:t>23</w:t>
            </w:r>
            <w:r w:rsidRPr="00446919">
              <w:rPr>
                <w:lang w:val="fr-CH"/>
              </w:rPr>
              <w:t>2 09</w:t>
            </w:r>
            <w:r w:rsidRPr="00446919">
              <w:t>.</w:t>
            </w:r>
            <w:r w:rsidRPr="00446919">
              <w:rPr>
                <w:lang w:val="fr-CH"/>
              </w:rPr>
              <w:t>0</w:t>
            </w:r>
            <w:r w:rsidRPr="00446919">
              <w:t>-0</w:t>
            </w:r>
            <w:r w:rsidRPr="00446919">
              <w:rPr>
                <w:lang w:val="fr-CH"/>
              </w:rPr>
              <w:t>5</w:t>
            </w:r>
          </w:p>
        </w:tc>
        <w:tc>
          <w:tcPr>
            <w:tcW w:w="5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  <w:r w:rsidRPr="00446919">
              <w:t xml:space="preserve">Предохранение трубопровода от разрыва 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446919">
              <w:t>А</w:t>
            </w:r>
          </w:p>
        </w:tc>
      </w:tr>
      <w:tr w:rsidR="00B3186B" w:rsidRPr="00446919" w:rsidTr="0039541F">
        <w:tc>
          <w:tcPr>
            <w:tcW w:w="123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7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 xml:space="preserve">Устройство предохранения от разрыва трубопровода представляет собой пружинный клапан, установленный в трубопроводе. </w:t>
            </w:r>
          </w:p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>В каких случаях клапан закрывается автоматически?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39541F">
        <w:tc>
          <w:tcPr>
            <w:tcW w:w="12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A</w:t>
            </w:r>
            <w:proofErr w:type="gramEnd"/>
            <w:r w:rsidRPr="00446919">
              <w:tab/>
              <w:t>Когда скорость потока настолько велика, что разрежение выше клапан</w:t>
            </w:r>
            <w:r>
              <w:t>а больше силы натяжения пружины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B</w:t>
            </w:r>
            <w:proofErr w:type="gramEnd"/>
            <w:r w:rsidRPr="00446919">
              <w:tab/>
              <w:t>Когда скорость потока настолько велика, что разрежение ниже клапан</w:t>
            </w:r>
            <w:r>
              <w:t>а меньше силы натяжения пружины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C</w:t>
            </w:r>
            <w:proofErr w:type="gramEnd"/>
            <w:r w:rsidRPr="00446919">
              <w:tab/>
              <w:t>Когда скорость потока настолько велика, что разрежение перед клапаном больше разряжения, соответс</w:t>
            </w:r>
            <w:r>
              <w:t>твующего силе натяжения пружины</w:t>
            </w:r>
          </w:p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D</w:t>
            </w:r>
            <w:proofErr w:type="gramEnd"/>
            <w:r w:rsidRPr="00446919">
              <w:tab/>
              <w:t>Когда скорость потока настолько велика, что избыточное давление за клапаном больше разряжения, соответству</w:t>
            </w:r>
            <w:r>
              <w:t>ющего силе натяжения пружины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39541F">
        <w:tc>
          <w:tcPr>
            <w:tcW w:w="1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>23</w:t>
            </w:r>
            <w:r w:rsidRPr="00446919">
              <w:rPr>
                <w:lang w:val="fr-CH"/>
              </w:rPr>
              <w:t>2 09</w:t>
            </w:r>
            <w:r w:rsidRPr="00446919">
              <w:t>.</w:t>
            </w:r>
            <w:r w:rsidRPr="00446919">
              <w:rPr>
                <w:lang w:val="fr-CH"/>
              </w:rPr>
              <w:t>0</w:t>
            </w:r>
            <w:r w:rsidRPr="00446919">
              <w:t>-0</w:t>
            </w:r>
            <w:r w:rsidRPr="00446919">
              <w:rPr>
                <w:lang w:val="fr-CH"/>
              </w:rPr>
              <w:t>6</w:t>
            </w:r>
          </w:p>
        </w:tc>
        <w:tc>
          <w:tcPr>
            <w:tcW w:w="5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  <w:rPr>
                <w:lang w:val="fr-CH"/>
              </w:rPr>
            </w:pPr>
            <w:r w:rsidRPr="00446919">
              <w:rPr>
                <w:lang w:val="fr-CH"/>
              </w:rPr>
              <w:t>9.3.1.21.9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446919">
              <w:t>А</w:t>
            </w:r>
          </w:p>
        </w:tc>
      </w:tr>
      <w:tr w:rsidR="00B3186B" w:rsidRPr="00446919" w:rsidTr="0039541F">
        <w:tc>
          <w:tcPr>
            <w:tcW w:w="123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7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 xml:space="preserve">Во время погрузки и разгрузки быстродействующие запорные клапаны должны закрываться с помощью выключателя, с </w:t>
            </w:r>
            <w:proofErr w:type="gramStart"/>
            <w:r w:rsidRPr="00446919">
              <w:t>тем</w:t>
            </w:r>
            <w:proofErr w:type="gramEnd"/>
            <w:r w:rsidRPr="00446919">
              <w:t xml:space="preserve"> чтобы в аварийной ситуации можно было прервать погрузку или разгрузку. </w:t>
            </w:r>
          </w:p>
          <w:p w:rsidR="00B3186B" w:rsidRPr="00866915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>Где должны устанавливаться эти выключатели?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39541F">
        <w:tc>
          <w:tcPr>
            <w:tcW w:w="12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446919">
              <w:t>A</w:t>
            </w:r>
            <w:r w:rsidRPr="00446919">
              <w:tab/>
              <w:t>В двух местах на судне (на носу и на корме) и в двух ме</w:t>
            </w:r>
            <w:r>
              <w:t>стах на берегу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B</w:t>
            </w:r>
            <w:r w:rsidRPr="00446919">
              <w:tab/>
              <w:t>На</w:t>
            </w:r>
            <w:proofErr w:type="gramEnd"/>
            <w:r w:rsidRPr="00446919">
              <w:t xml:space="preserve"> береговом сооружении и в арматуре погрузочно-разгр</w:t>
            </w:r>
            <w:r>
              <w:t>узочного трубопровода на берегу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C</w:t>
            </w:r>
            <w:r w:rsidRPr="00446919">
              <w:tab/>
              <w:t>В</w:t>
            </w:r>
            <w:proofErr w:type="gramEnd"/>
            <w:r w:rsidRPr="00446919">
              <w:t xml:space="preserve"> рулевой рубке, в арматуре погрузочно-разгрузочного трубопровода на б</w:t>
            </w:r>
            <w:r>
              <w:t>ерегу и на береговом сооружении</w:t>
            </w:r>
          </w:p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446919">
              <w:t>D</w:t>
            </w:r>
            <w:r w:rsidRPr="00446919">
              <w:tab/>
              <w:t>В двух местах на берегу (непосредственно в месте доступа на судно и на достаточно</w:t>
            </w:r>
            <w:r>
              <w:t>м расстоянии) и в рулевой рубке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39541F">
        <w:tc>
          <w:tcPr>
            <w:tcW w:w="1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39541F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>23</w:t>
            </w:r>
            <w:r w:rsidRPr="00446919">
              <w:rPr>
                <w:lang w:val="fr-CH"/>
              </w:rPr>
              <w:t>2 09</w:t>
            </w:r>
            <w:r w:rsidRPr="00446919">
              <w:t>.</w:t>
            </w:r>
            <w:r w:rsidRPr="00446919">
              <w:rPr>
                <w:lang w:val="fr-CH"/>
              </w:rPr>
              <w:t>0</w:t>
            </w:r>
            <w:r w:rsidRPr="00446919">
              <w:t>-0</w:t>
            </w:r>
            <w:r w:rsidRPr="00446919">
              <w:rPr>
                <w:lang w:val="fr-CH"/>
              </w:rPr>
              <w:t>7</w:t>
            </w:r>
          </w:p>
        </w:tc>
        <w:tc>
          <w:tcPr>
            <w:tcW w:w="5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  <w:rPr>
                <w:lang w:val="fr-CH"/>
              </w:rPr>
            </w:pPr>
            <w:r w:rsidRPr="00446919">
              <w:rPr>
                <w:lang w:val="fr-CH"/>
              </w:rPr>
              <w:t>7.2.2.21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446919">
              <w:t>В</w:t>
            </w:r>
          </w:p>
        </w:tc>
      </w:tr>
      <w:tr w:rsidR="00B3186B" w:rsidRPr="00446919" w:rsidTr="0039541F">
        <w:tc>
          <w:tcPr>
            <w:tcW w:w="123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446919">
              <w:t>В чем заключается назначение быстродействующе</w:t>
            </w:r>
            <w:ins w:id="101" w:author="Larisa Maykovskaya" w:date="2018-11-06T12:26:00Z">
              <w:r w:rsidR="00DB6F1F">
                <w:t>го</w:t>
              </w:r>
              <w:r w:rsidR="00DB6F1F" w:rsidRPr="00446919">
                <w:t xml:space="preserve"> запорно</w:t>
              </w:r>
              <w:r w:rsidR="00DB6F1F">
                <w:t>го</w:t>
              </w:r>
              <w:r w:rsidR="00DB6F1F" w:rsidRPr="0039541F">
                <w:t xml:space="preserve"> </w:t>
              </w:r>
              <w:r w:rsidR="00DB6F1F">
                <w:t>клапана</w:t>
              </w:r>
            </w:ins>
            <w:del w:id="102" w:author="Larisa Maykovskaya" w:date="2018-11-06T12:26:00Z">
              <w:r w:rsidR="00DB6F1F" w:rsidDel="00DB6F1F">
                <w:delText>й запорной системы</w:delText>
              </w:r>
            </w:del>
            <w:r>
              <w:t>?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39541F">
        <w:tc>
          <w:tcPr>
            <w:tcW w:w="12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keepNext/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A</w:t>
            </w:r>
            <w:r w:rsidRPr="00446919">
              <w:tab/>
              <w:t>В</w:t>
            </w:r>
            <w:proofErr w:type="gramEnd"/>
            <w:r w:rsidRPr="00446919">
              <w:t xml:space="preserve"> автоматическом закрытии вентилей в соединительных трубопроводах между береговым сооружением и</w:t>
            </w:r>
            <w:r>
              <w:t xml:space="preserve"> судном в случае выделения газа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B</w:t>
            </w:r>
            <w:r w:rsidRPr="00446919">
              <w:tab/>
              <w:t>В</w:t>
            </w:r>
            <w:proofErr w:type="gramEnd"/>
            <w:r w:rsidRPr="00446919">
              <w:t xml:space="preserve"> возможности закрытия быстродействующ</w:t>
            </w:r>
            <w:ins w:id="103" w:author="Larisa Maykovskaya" w:date="2018-11-06T12:26:00Z">
              <w:r w:rsidR="00DB6F1F">
                <w:t>его</w:t>
              </w:r>
            </w:ins>
            <w:del w:id="104" w:author="Larisa Maykovskaya" w:date="2018-11-06T12:26:00Z">
              <w:r w:rsidR="00DB6F1F" w:rsidDel="00DB6F1F">
                <w:delText>их</w:delText>
              </w:r>
            </w:del>
            <w:r w:rsidRPr="00446919">
              <w:t xml:space="preserve"> запорн</w:t>
            </w:r>
            <w:ins w:id="105" w:author="Larisa Maykovskaya" w:date="2018-11-06T12:27:00Z">
              <w:r w:rsidR="00DB6F1F">
                <w:t>ого</w:t>
              </w:r>
            </w:ins>
            <w:del w:id="106" w:author="Larisa Maykovskaya" w:date="2018-11-06T12:27:00Z">
              <w:r w:rsidR="00DB6F1F" w:rsidDel="00DB6F1F">
                <w:delText>ых</w:delText>
              </w:r>
            </w:del>
            <w:r w:rsidRPr="00446919">
              <w:t xml:space="preserve"> клапан</w:t>
            </w:r>
            <w:ins w:id="107" w:author="Larisa Maykovskaya" w:date="2018-11-06T12:27:00Z">
              <w:r w:rsidR="00DB6F1F">
                <w:t>а</w:t>
              </w:r>
            </w:ins>
            <w:del w:id="108" w:author="Larisa Maykovskaya" w:date="2018-11-06T12:27:00Z">
              <w:r w:rsidR="00DB6F1F" w:rsidDel="00DB6F1F">
                <w:delText>ов</w:delText>
              </w:r>
            </w:del>
            <w:r w:rsidRPr="00446919">
              <w:t>, установленн</w:t>
            </w:r>
            <w:ins w:id="109" w:author="Larisa Maykovskaya" w:date="2018-11-06T12:27:00Z">
              <w:r w:rsidR="00DB6F1F">
                <w:t>ого</w:t>
              </w:r>
            </w:ins>
            <w:del w:id="110" w:author="Larisa Maykovskaya" w:date="2018-11-06T12:27:00Z">
              <w:r w:rsidR="00DB6F1F" w:rsidDel="00DB6F1F">
                <w:delText>ых</w:delText>
              </w:r>
            </w:del>
            <w:r w:rsidRPr="00446919">
              <w:t xml:space="preserve"> в системе трубопроводов, соединяющ</w:t>
            </w:r>
            <w:r>
              <w:t>их береговое сооружение и судно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C</w:t>
            </w:r>
            <w:r w:rsidRPr="00446919">
              <w:tab/>
              <w:t>В</w:t>
            </w:r>
            <w:proofErr w:type="gramEnd"/>
            <w:r w:rsidRPr="00446919">
              <w:t xml:space="preserve"> автоматической остановке отливных </w:t>
            </w:r>
            <w:r>
              <w:t>насосов в случае выделения газа</w:t>
            </w:r>
          </w:p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D</w:t>
            </w:r>
            <w:r w:rsidRPr="00446919">
              <w:tab/>
              <w:t>В</w:t>
            </w:r>
            <w:proofErr w:type="gramEnd"/>
            <w:r w:rsidRPr="00446919">
              <w:t xml:space="preserve"> возможности быстрого выключения отливных </w:t>
            </w:r>
            <w:r>
              <w:t>насосов в случае выделения газа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39541F">
        <w:tc>
          <w:tcPr>
            <w:tcW w:w="1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39541F">
            <w:pPr>
              <w:pageBreakBefore/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lastRenderedPageBreak/>
              <w:t>23</w:t>
            </w:r>
            <w:r w:rsidRPr="00446919">
              <w:rPr>
                <w:lang w:val="fr-CH"/>
              </w:rPr>
              <w:t>2 09</w:t>
            </w:r>
            <w:r w:rsidRPr="00446919">
              <w:t>.</w:t>
            </w:r>
            <w:r w:rsidRPr="00446919">
              <w:rPr>
                <w:lang w:val="fr-CH"/>
              </w:rPr>
              <w:t>0</w:t>
            </w:r>
            <w:r w:rsidRPr="00446919">
              <w:t>-0</w:t>
            </w:r>
            <w:r w:rsidRPr="00446919">
              <w:rPr>
                <w:lang w:val="fr-CH"/>
              </w:rPr>
              <w:t>8</w:t>
            </w:r>
          </w:p>
        </w:tc>
        <w:tc>
          <w:tcPr>
            <w:tcW w:w="5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  <w:rPr>
                <w:lang w:val="fr-CH"/>
              </w:rPr>
            </w:pPr>
            <w:r w:rsidRPr="00446919">
              <w:rPr>
                <w:lang w:val="fr-CH"/>
              </w:rPr>
              <w:t>7.2.2.21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446919">
              <w:t>С</w:t>
            </w:r>
          </w:p>
        </w:tc>
      </w:tr>
      <w:tr w:rsidR="00B3186B" w:rsidRPr="00446919" w:rsidTr="0039541F">
        <w:tc>
          <w:tcPr>
            <w:tcW w:w="123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7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 xml:space="preserve">Судно соединяется с трубопроводами подачи жидкости и газа берегового сооружения с помощью устройства загрузки. Приведя в действие </w:t>
            </w:r>
            <w:proofErr w:type="gramStart"/>
            <w:r w:rsidRPr="00446919">
              <w:t>выключатель быстродействующей запорной системы</w:t>
            </w:r>
            <w:proofErr w:type="gramEnd"/>
            <w:r w:rsidRPr="00446919">
              <w:t xml:space="preserve"> разгрузка прекращается. </w:t>
            </w:r>
          </w:p>
          <w:p w:rsidR="00B3186B" w:rsidRPr="00866915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>Что происходит в этом случае?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39541F">
        <w:tc>
          <w:tcPr>
            <w:tcW w:w="12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A</w:t>
            </w:r>
            <w:r w:rsidRPr="00446919">
              <w:tab/>
              <w:t>Отключаются</w:t>
            </w:r>
            <w:proofErr w:type="gramEnd"/>
            <w:r w:rsidRPr="00446919">
              <w:t xml:space="preserve"> только отливные насосы и компрессоры на борту суд</w:t>
            </w:r>
            <w:r>
              <w:t>на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B</w:t>
            </w:r>
            <w:r w:rsidRPr="00446919">
              <w:tab/>
              <w:t>Закрывается</w:t>
            </w:r>
            <w:proofErr w:type="gramEnd"/>
            <w:r w:rsidRPr="00446919">
              <w:t xml:space="preserve"> только запорный клапан берегового соору</w:t>
            </w:r>
            <w:r>
              <w:t>жения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C</w:t>
            </w:r>
            <w:r w:rsidRPr="00446919">
              <w:tab/>
              <w:t>Закрываются</w:t>
            </w:r>
            <w:proofErr w:type="gramEnd"/>
            <w:r w:rsidRPr="00446919">
              <w:t xml:space="preserve"> быстродействующие запорные клапаны и отключаются отливные насо</w:t>
            </w:r>
            <w:r>
              <w:t>сы и компрессоры на борту судна</w:t>
            </w:r>
          </w:p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D</w:t>
            </w:r>
            <w:r w:rsidRPr="00446919">
              <w:tab/>
              <w:t>Закрываются</w:t>
            </w:r>
            <w:proofErr w:type="gramEnd"/>
            <w:r w:rsidRPr="00446919">
              <w:t xml:space="preserve"> быстродействующие запорные клапаны и отключается устройство загрузки </w:t>
            </w:r>
            <w:r>
              <w:t>от разрывной муфты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39541F">
        <w:tc>
          <w:tcPr>
            <w:tcW w:w="1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>23</w:t>
            </w:r>
            <w:r w:rsidRPr="00446919">
              <w:rPr>
                <w:lang w:val="fr-CH"/>
              </w:rPr>
              <w:t>2 09</w:t>
            </w:r>
            <w:r w:rsidRPr="00446919">
              <w:t>.</w:t>
            </w:r>
            <w:r w:rsidRPr="00446919">
              <w:rPr>
                <w:lang w:val="fr-CH"/>
              </w:rPr>
              <w:t>0</w:t>
            </w:r>
            <w:r w:rsidRPr="00446919">
              <w:t>-0</w:t>
            </w:r>
            <w:r w:rsidRPr="00446919">
              <w:rPr>
                <w:lang w:val="fr-CH"/>
              </w:rPr>
              <w:t>9</w:t>
            </w:r>
          </w:p>
        </w:tc>
        <w:tc>
          <w:tcPr>
            <w:tcW w:w="5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  <w:r w:rsidRPr="00446919">
              <w:t>Быстродействующая запорная система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446919">
              <w:t>С</w:t>
            </w:r>
          </w:p>
        </w:tc>
      </w:tr>
      <w:tr w:rsidR="00B3186B" w:rsidRPr="00446919" w:rsidTr="0039541F">
        <w:tc>
          <w:tcPr>
            <w:tcW w:w="123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7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>Какое из перечисленных ниже устройств не входит в быстродействующую запорную систему?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39541F">
        <w:tc>
          <w:tcPr>
            <w:tcW w:w="12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80" w:line="240" w:lineRule="auto"/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80" w:line="240" w:lineRule="auto"/>
              <w:ind w:left="376" w:hanging="376"/>
            </w:pPr>
            <w:r>
              <w:t>A</w:t>
            </w:r>
            <w:r>
              <w:tab/>
              <w:t>Указатель уровня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80" w:line="240" w:lineRule="auto"/>
              <w:ind w:left="376" w:hanging="376"/>
            </w:pPr>
            <w:r w:rsidRPr="00446919">
              <w:t>B</w:t>
            </w:r>
            <w:r w:rsidRPr="00446919">
              <w:tab/>
              <w:t>Аварийно-предуп</w:t>
            </w:r>
            <w:r>
              <w:t>редительный сигнализатор уровня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80" w:line="240" w:lineRule="auto"/>
              <w:ind w:left="376" w:hanging="376"/>
            </w:pPr>
            <w:r w:rsidRPr="00446919">
              <w:t>C</w:t>
            </w:r>
            <w:r w:rsidRPr="00446919">
              <w:tab/>
              <w:t>Быстродействующи</w:t>
            </w:r>
            <w:ins w:id="111" w:author="Larisa Maykovskaya" w:date="2018-11-06T12:28:00Z">
              <w:r w:rsidR="00DB6F1F">
                <w:t>й</w:t>
              </w:r>
            </w:ins>
            <w:del w:id="112" w:author="Larisa Maykovskaya" w:date="2018-11-06T12:28:00Z">
              <w:r w:rsidR="00DB6F1F" w:rsidDel="00DB6F1F">
                <w:delText>е</w:delText>
              </w:r>
            </w:del>
            <w:r w:rsidRPr="00446919">
              <w:t xml:space="preserve"> запорны</w:t>
            </w:r>
            <w:ins w:id="113" w:author="Larisa Maykovskaya" w:date="2018-11-06T12:28:00Z">
              <w:r w:rsidR="00DB6F1F">
                <w:t>й</w:t>
              </w:r>
            </w:ins>
            <w:del w:id="114" w:author="Larisa Maykovskaya" w:date="2018-11-06T12:28:00Z">
              <w:r w:rsidR="00DB6F1F" w:rsidDel="00DB6F1F">
                <w:delText>е</w:delText>
              </w:r>
            </w:del>
            <w:r w:rsidRPr="00446919">
              <w:t xml:space="preserve"> клапан</w:t>
            </w:r>
            <w:del w:id="115" w:author="Larisa Maykovskaya" w:date="2018-11-06T12:28:00Z">
              <w:r w:rsidR="00DB6F1F" w:rsidDel="00DB6F1F">
                <w:delText>ы</w:delText>
              </w:r>
            </w:del>
            <w:r w:rsidRPr="00446919">
              <w:t xml:space="preserve"> в устройстве за</w:t>
            </w:r>
            <w:r>
              <w:t>грузки</w:t>
            </w:r>
          </w:p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80" w:line="240" w:lineRule="auto"/>
              <w:ind w:left="376" w:hanging="376"/>
            </w:pPr>
            <w:r w:rsidRPr="00446919">
              <w:t>D</w:t>
            </w:r>
            <w:r w:rsidRPr="00446919">
              <w:tab/>
              <w:t>Разрывная муфта с</w:t>
            </w:r>
            <w:r>
              <w:t>оединение в устройстве загрузки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80" w:line="240" w:lineRule="auto"/>
              <w:jc w:val="center"/>
            </w:pPr>
          </w:p>
        </w:tc>
      </w:tr>
      <w:tr w:rsidR="00B3186B" w:rsidRPr="00446919" w:rsidTr="0039541F">
        <w:tc>
          <w:tcPr>
            <w:tcW w:w="1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39541F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rPr>
                <w:lang w:val="fr-CH"/>
              </w:rPr>
            </w:pPr>
            <w:r w:rsidRPr="00446919">
              <w:t>23</w:t>
            </w:r>
            <w:r w:rsidRPr="00446919">
              <w:rPr>
                <w:lang w:val="fr-CH"/>
              </w:rPr>
              <w:t>2 09</w:t>
            </w:r>
            <w:r w:rsidRPr="00446919">
              <w:t>.</w:t>
            </w:r>
            <w:r w:rsidRPr="00446919">
              <w:rPr>
                <w:lang w:val="fr-CH"/>
              </w:rPr>
              <w:t>0</w:t>
            </w:r>
            <w:r w:rsidRPr="00446919">
              <w:t>-</w:t>
            </w:r>
            <w:r w:rsidRPr="00446919">
              <w:rPr>
                <w:lang w:val="fr-CH"/>
              </w:rPr>
              <w:t>10</w:t>
            </w:r>
          </w:p>
        </w:tc>
        <w:tc>
          <w:tcPr>
            <w:tcW w:w="5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  <w:r w:rsidRPr="00446919">
              <w:t>Быстродействующая запорная система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446919">
              <w:rPr>
                <w:lang w:val="de-DE"/>
              </w:rPr>
              <w:t>B</w:t>
            </w:r>
          </w:p>
        </w:tc>
      </w:tr>
      <w:tr w:rsidR="00B3186B" w:rsidRPr="00446919" w:rsidTr="0039541F">
        <w:tc>
          <w:tcPr>
            <w:tcW w:w="123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7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>В каком случае не работает быстродействующая запорная система, соединенная с береговым сооружением?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  <w:rPr>
                <w:lang w:val="de-DE"/>
              </w:rPr>
            </w:pPr>
          </w:p>
        </w:tc>
      </w:tr>
      <w:tr w:rsidR="00B3186B" w:rsidRPr="00446919" w:rsidTr="0039541F">
        <w:tc>
          <w:tcPr>
            <w:tcW w:w="12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A</w:t>
            </w:r>
            <w:r w:rsidRPr="00446919">
              <w:tab/>
              <w:t>В</w:t>
            </w:r>
            <w:proofErr w:type="gramEnd"/>
            <w:r w:rsidRPr="00446919">
              <w:t xml:space="preserve"> случае в</w:t>
            </w:r>
            <w:r>
              <w:t>ключения указателя уровня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B</w:t>
            </w:r>
            <w:r w:rsidRPr="00446919">
              <w:tab/>
              <w:t>В</w:t>
            </w:r>
            <w:proofErr w:type="gramEnd"/>
            <w:r w:rsidRPr="00446919">
              <w:t xml:space="preserve"> случае срабатывания системы предохранения от пере</w:t>
            </w:r>
            <w:r>
              <w:t>полнения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C</w:t>
            </w:r>
            <w:r w:rsidRPr="00446919">
              <w:tab/>
              <w:t>В</w:t>
            </w:r>
            <w:proofErr w:type="gramEnd"/>
            <w:r w:rsidRPr="00446919">
              <w:t xml:space="preserve"> </w:t>
            </w:r>
            <w:r>
              <w:t>случае слишком быстрой загрузки</w:t>
            </w:r>
          </w:p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D</w:t>
            </w:r>
            <w:r w:rsidRPr="00446919">
              <w:tab/>
              <w:t>В</w:t>
            </w:r>
            <w:proofErr w:type="gramEnd"/>
            <w:r w:rsidRPr="00446919">
              <w:t xml:space="preserve"> том случае, если температура груза становится слиш</w:t>
            </w:r>
            <w:r>
              <w:t>ком высокой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39541F">
        <w:tc>
          <w:tcPr>
            <w:tcW w:w="12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2603EA" w:rsidRDefault="00B3186B" w:rsidP="0039541F">
            <w:pPr>
              <w:pageBreakBefore/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2603EA">
              <w:lastRenderedPageBreak/>
              <w:t>232 09.0-11</w:t>
            </w:r>
          </w:p>
        </w:tc>
        <w:tc>
          <w:tcPr>
            <w:tcW w:w="5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2603EA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  <w:r w:rsidRPr="002603EA">
              <w:t>9.3.1.21.11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2603EA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2603EA">
              <w:t>D</w:t>
            </w:r>
          </w:p>
        </w:tc>
      </w:tr>
      <w:tr w:rsidR="00B3186B" w:rsidRPr="00446919" w:rsidTr="0039541F">
        <w:tc>
          <w:tcPr>
            <w:tcW w:w="122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2603EA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2603EA">
              <w:t xml:space="preserve">Если во время перевозки охлажденных сжиженных газов происходит утечка по месту расположения арматуры для соединения с берегом в целях безопасности необходимо привести в действие водораспределительную систему. </w:t>
            </w:r>
          </w:p>
          <w:p w:rsidR="00B3186B" w:rsidRPr="002603EA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2603EA">
              <w:t>Для чего это делается?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2603EA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39541F">
        <w:tc>
          <w:tcPr>
            <w:tcW w:w="12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2603EA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2603EA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2603EA">
              <w:t>A</w:t>
            </w:r>
            <w:r w:rsidRPr="002603EA">
              <w:tab/>
              <w:t>Для</w:t>
            </w:r>
            <w:proofErr w:type="gramEnd"/>
            <w:r w:rsidRPr="002603EA">
              <w:t xml:space="preserve"> снижения температуры охлажденного сжиженного </w:t>
            </w:r>
            <w:r>
              <w:t>газа на палубе</w:t>
            </w:r>
          </w:p>
          <w:p w:rsidR="00B3186B" w:rsidRPr="002603EA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2603EA">
              <w:t>B</w:t>
            </w:r>
            <w:r w:rsidRPr="002603EA">
              <w:tab/>
              <w:t>Для</w:t>
            </w:r>
            <w:proofErr w:type="gramEnd"/>
            <w:r w:rsidRPr="002603EA">
              <w:t xml:space="preserve"> защиты рулевой рубки и жилых помещений от воз</w:t>
            </w:r>
            <w:r>
              <w:t>действия груза</w:t>
            </w:r>
          </w:p>
          <w:p w:rsidR="00B3186B" w:rsidRPr="002603EA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2603EA">
              <w:t>C</w:t>
            </w:r>
            <w:r w:rsidRPr="002603EA">
              <w:tab/>
              <w:t>Для</w:t>
            </w:r>
            <w:proofErr w:type="gramEnd"/>
            <w:r w:rsidRPr="002603EA">
              <w:t xml:space="preserve"> </w:t>
            </w:r>
            <w:r>
              <w:t xml:space="preserve">недопущения взрыва </w:t>
            </w:r>
            <w:r w:rsidRPr="002603EA">
              <w:t>на палубе</w:t>
            </w:r>
          </w:p>
          <w:p w:rsidR="00B3186B" w:rsidRPr="002603EA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proofErr w:type="gramStart"/>
            <w:r w:rsidRPr="002603EA">
              <w:t>D</w:t>
            </w:r>
            <w:r w:rsidRPr="002603EA">
              <w:tab/>
              <w:t>Для</w:t>
            </w:r>
            <w:proofErr w:type="gramEnd"/>
            <w:r w:rsidRPr="002603EA">
              <w:t xml:space="preserve"> защит</w:t>
            </w:r>
            <w:r>
              <w:t>ы</w:t>
            </w:r>
            <w:r w:rsidRPr="002603EA">
              <w:t xml:space="preserve"> палуб</w:t>
            </w:r>
            <w:r>
              <w:t>ы</w:t>
            </w:r>
            <w:r w:rsidRPr="002603EA">
              <w:t xml:space="preserve"> от хрупкого разрушения </w:t>
            </w:r>
            <w:r>
              <w:t xml:space="preserve">при условии </w:t>
            </w:r>
            <w:r w:rsidRPr="002603EA">
              <w:t>скорейшего испарения сжиженного газа в результате нагрева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2603EA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39541F"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2603EA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2603EA">
              <w:t>232 09.0-12</w:t>
            </w:r>
          </w:p>
        </w:tc>
        <w:tc>
          <w:tcPr>
            <w:tcW w:w="5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2603EA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  <w:r w:rsidRPr="002603EA">
              <w:t xml:space="preserve">Обращение с грузом, </w:t>
            </w:r>
            <w:r>
              <w:t>9</w:t>
            </w:r>
            <w:r w:rsidRPr="002603EA">
              <w:t>.3.1.24.1 b)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2603EA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2603EA">
              <w:t>B</w:t>
            </w:r>
          </w:p>
        </w:tc>
      </w:tr>
      <w:tr w:rsidR="00B3186B" w:rsidRPr="00446919" w:rsidTr="0039541F"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2603EA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9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2603EA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2603EA">
              <w:t>При каких условиях груз СПГ может находится на борту танкера типа G неопределенное время?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2603EA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39541F">
        <w:tc>
          <w:tcPr>
            <w:tcW w:w="1210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2603EA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97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2603EA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2603EA">
              <w:t>A</w:t>
            </w:r>
            <w:r w:rsidRPr="002603EA">
              <w:tab/>
              <w:t>Если</w:t>
            </w:r>
            <w:proofErr w:type="gramEnd"/>
            <w:r w:rsidRPr="002603EA">
              <w:t xml:space="preserve"> грузовой(</w:t>
            </w:r>
            <w:proofErr w:type="spellStart"/>
            <w:r w:rsidRPr="002603EA">
              <w:t>ые</w:t>
            </w:r>
            <w:proofErr w:type="spellEnd"/>
            <w:r w:rsidRPr="002603EA">
              <w:t>) танк(и) заполнен(ы) не бол</w:t>
            </w:r>
            <w:r>
              <w:t>ее чем на 86%</w:t>
            </w:r>
          </w:p>
          <w:p w:rsidR="00B3186B" w:rsidRPr="002603EA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2603EA">
              <w:t>B</w:t>
            </w:r>
            <w:r w:rsidRPr="002603EA">
              <w:tab/>
              <w:t>Если</w:t>
            </w:r>
            <w:proofErr w:type="gramEnd"/>
            <w:r w:rsidRPr="002603EA">
              <w:t xml:space="preserve"> и</w:t>
            </w:r>
            <w:r>
              <w:t>меется система охлаждения груза</w:t>
            </w:r>
          </w:p>
          <w:p w:rsidR="00B3186B" w:rsidRPr="002603EA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2603EA">
              <w:t>C</w:t>
            </w:r>
            <w:r w:rsidRPr="002603EA">
              <w:tab/>
              <w:t>Если</w:t>
            </w:r>
            <w:proofErr w:type="gramEnd"/>
            <w:r w:rsidRPr="002603EA">
              <w:t xml:space="preserve"> экипаж </w:t>
            </w:r>
            <w:r>
              <w:t>постоянно фиксирует температуру</w:t>
            </w:r>
          </w:p>
          <w:p w:rsidR="00B3186B" w:rsidRPr="002603EA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proofErr w:type="gramStart"/>
            <w:r w:rsidRPr="002603EA">
              <w:t>D</w:t>
            </w:r>
            <w:r w:rsidRPr="002603EA">
              <w:tab/>
              <w:t>Если</w:t>
            </w:r>
            <w:proofErr w:type="gramEnd"/>
            <w:r w:rsidRPr="002603EA">
              <w:t xml:space="preserve"> выключены устройства, предохраняющие от дости</w:t>
            </w:r>
            <w:r>
              <w:t>жения критического давления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2603EA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</w:tbl>
    <w:p w:rsidR="00B3186B" w:rsidRPr="00CE4715" w:rsidRDefault="00B3186B" w:rsidP="00B3186B">
      <w:pPr>
        <w:tabs>
          <w:tab w:val="left" w:pos="567"/>
          <w:tab w:val="left" w:pos="1134"/>
          <w:tab w:val="left" w:pos="1701"/>
          <w:tab w:val="left" w:pos="2268"/>
          <w:tab w:val="left" w:pos="6237"/>
        </w:tabs>
        <w:spacing w:line="240" w:lineRule="auto"/>
        <w:jc w:val="center"/>
        <w:rPr>
          <w:sz w:val="24"/>
        </w:rPr>
      </w:pPr>
      <w:r w:rsidRPr="00CE4715">
        <w:rPr>
          <w:sz w:val="24"/>
        </w:rPr>
        <w:br w:type="page"/>
      </w:r>
    </w:p>
    <w:tbl>
      <w:tblPr>
        <w:tblW w:w="8505" w:type="dxa"/>
        <w:tblInd w:w="113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48"/>
        <w:gridCol w:w="5759"/>
        <w:gridCol w:w="1498"/>
      </w:tblGrid>
      <w:tr w:rsidR="00B3186B" w:rsidRPr="00446919" w:rsidTr="0039541F">
        <w:trPr>
          <w:tblHeader/>
        </w:trPr>
        <w:tc>
          <w:tcPr>
            <w:tcW w:w="8505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867565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120" w:after="120" w:line="240" w:lineRule="auto"/>
              <w:rPr>
                <w:b/>
                <w:sz w:val="28"/>
                <w:szCs w:val="28"/>
              </w:rPr>
            </w:pPr>
            <w:r w:rsidRPr="00867565">
              <w:rPr>
                <w:b/>
                <w:sz w:val="28"/>
                <w:szCs w:val="28"/>
              </w:rPr>
              <w:lastRenderedPageBreak/>
              <w:t>Практика</w:t>
            </w:r>
          </w:p>
          <w:p w:rsidR="00B3186B" w:rsidRPr="00867565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120" w:after="120" w:line="240" w:lineRule="auto"/>
            </w:pPr>
            <w:r w:rsidRPr="00867565">
              <w:rPr>
                <w:b/>
              </w:rPr>
              <w:t>Целевая тема 10: Насосы и компрессоры</w:t>
            </w:r>
          </w:p>
        </w:tc>
      </w:tr>
      <w:tr w:rsidR="00B3186B" w:rsidRPr="00867565" w:rsidTr="0039541F">
        <w:trPr>
          <w:tblHeader/>
        </w:trPr>
        <w:tc>
          <w:tcPr>
            <w:tcW w:w="12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867565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867565">
              <w:rPr>
                <w:i/>
                <w:sz w:val="16"/>
              </w:rPr>
              <w:t>Номер</w:t>
            </w:r>
          </w:p>
        </w:tc>
        <w:tc>
          <w:tcPr>
            <w:tcW w:w="575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867565" w:rsidRDefault="00B3186B" w:rsidP="00694087">
            <w:pPr>
              <w:tabs>
                <w:tab w:val="left" w:pos="832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867565">
              <w:rPr>
                <w:i/>
                <w:sz w:val="16"/>
              </w:rPr>
              <w:t>Источник</w:t>
            </w:r>
          </w:p>
        </w:tc>
        <w:tc>
          <w:tcPr>
            <w:tcW w:w="149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867565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867565">
              <w:rPr>
                <w:i/>
                <w:sz w:val="16"/>
              </w:rPr>
              <w:t>Правильный ответ</w:t>
            </w:r>
          </w:p>
        </w:tc>
      </w:tr>
      <w:tr w:rsidR="00B3186B" w:rsidRPr="00446919" w:rsidTr="0039541F">
        <w:tc>
          <w:tcPr>
            <w:tcW w:w="124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>23</w:t>
            </w:r>
            <w:r w:rsidRPr="00446919">
              <w:rPr>
                <w:lang w:val="fr-CH"/>
              </w:rPr>
              <w:t>2 10</w:t>
            </w:r>
            <w:r w:rsidRPr="00446919">
              <w:t>.</w:t>
            </w:r>
            <w:r w:rsidRPr="00446919">
              <w:rPr>
                <w:lang w:val="fr-CH"/>
              </w:rPr>
              <w:t>0</w:t>
            </w:r>
            <w:r w:rsidRPr="00446919">
              <w:t>-0</w:t>
            </w:r>
            <w:r w:rsidRPr="00446919">
              <w:rPr>
                <w:lang w:val="fr-CH"/>
              </w:rPr>
              <w:t>1</w:t>
            </w:r>
          </w:p>
        </w:tc>
        <w:tc>
          <w:tcPr>
            <w:tcW w:w="575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  <w:r w:rsidRPr="00446919">
              <w:t>Выгрузка груза</w:t>
            </w:r>
          </w:p>
        </w:tc>
        <w:tc>
          <w:tcPr>
            <w:tcW w:w="149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446919">
              <w:t>С</w:t>
            </w:r>
          </w:p>
        </w:tc>
      </w:tr>
      <w:tr w:rsidR="00B3186B" w:rsidRPr="00446919" w:rsidTr="0039541F">
        <w:tc>
          <w:tcPr>
            <w:tcW w:w="124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>В каком из нижеперечисленных случаев количество остатков груза наименьшее?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39541F"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C005AA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A</w:t>
            </w:r>
            <w:r w:rsidRPr="00446919">
              <w:tab/>
            </w:r>
            <w:r w:rsidRPr="00C005AA">
              <w:t>В</w:t>
            </w:r>
            <w:proofErr w:type="gramEnd"/>
            <w:r w:rsidRPr="00C005AA">
              <w:t xml:space="preserve"> случае разгрузки с помощью испарителя, установлен</w:t>
            </w:r>
            <w:r>
              <w:t>ного на берегу</w:t>
            </w:r>
          </w:p>
          <w:p w:rsidR="00B3186B" w:rsidRPr="00C005AA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C005AA">
              <w:t>B</w:t>
            </w:r>
            <w:r w:rsidRPr="00C005AA">
              <w:tab/>
              <w:t>В</w:t>
            </w:r>
            <w:proofErr w:type="gramEnd"/>
            <w:r w:rsidRPr="00C005AA">
              <w:t xml:space="preserve"> случае разгрузки с помощью компрессоров, установленных на бер</w:t>
            </w:r>
            <w:r>
              <w:t>егу</w:t>
            </w:r>
          </w:p>
          <w:p w:rsidR="00B3186B" w:rsidRPr="00C005AA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C005AA">
              <w:t>C</w:t>
            </w:r>
            <w:r w:rsidRPr="00C005AA">
              <w:tab/>
              <w:t>В</w:t>
            </w:r>
            <w:proofErr w:type="gramEnd"/>
            <w:r w:rsidRPr="00C005AA">
              <w:t xml:space="preserve"> случае разгрузки под давлением с использованием азо</w:t>
            </w:r>
            <w:r>
              <w:t>та, подаваемого с берега</w:t>
            </w:r>
          </w:p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proofErr w:type="gramStart"/>
            <w:r w:rsidRPr="00C005AA">
              <w:t>D</w:t>
            </w:r>
            <w:r w:rsidRPr="00C005AA">
              <w:tab/>
              <w:t>В</w:t>
            </w:r>
            <w:proofErr w:type="gramEnd"/>
            <w:r w:rsidRPr="00C005AA">
              <w:t xml:space="preserve"> случае разгрузки с помощью погружных насосов, установленных на судне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39541F"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>23</w:t>
            </w:r>
            <w:r w:rsidRPr="00446919">
              <w:rPr>
                <w:lang w:val="fr-CH"/>
              </w:rPr>
              <w:t>2 10</w:t>
            </w:r>
            <w:r w:rsidRPr="00446919">
              <w:t>.</w:t>
            </w:r>
            <w:r w:rsidRPr="00446919">
              <w:rPr>
                <w:lang w:val="fr-CH"/>
              </w:rPr>
              <w:t>0</w:t>
            </w:r>
            <w:r w:rsidRPr="00446919">
              <w:t>-0</w:t>
            </w:r>
            <w:r w:rsidRPr="00446919">
              <w:rPr>
                <w:lang w:val="fr-CH"/>
              </w:rPr>
              <w:t>2</w:t>
            </w: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446919">
              <w:t>Выгрузка груза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446919">
              <w:t>D</w:t>
            </w:r>
          </w:p>
        </w:tc>
      </w:tr>
      <w:tr w:rsidR="00B3186B" w:rsidRPr="00446919" w:rsidTr="0039541F">
        <w:tc>
          <w:tcPr>
            <w:tcW w:w="124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665C9A" w:rsidRDefault="00B3186B" w:rsidP="00694087">
            <w:pPr>
              <w:spacing w:before="40" w:after="120"/>
            </w:pPr>
            <w:r w:rsidRPr="00665C9A">
              <w:t xml:space="preserve">Судно оснащено двумя компрессорами и двумя палубными насосами. </w:t>
            </w:r>
          </w:p>
          <w:p w:rsidR="00B3186B" w:rsidRPr="00446919" w:rsidRDefault="00B3186B" w:rsidP="00694087">
            <w:pPr>
              <w:spacing w:before="40" w:after="120"/>
            </w:pPr>
            <w:r w:rsidRPr="00665C9A">
              <w:t>Можно ли в этом случае разгружать пропан только с помощью компрессоров?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39541F"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A</w:t>
            </w:r>
            <w:r>
              <w:tab/>
              <w:t>Нет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B</w:t>
            </w:r>
            <w:r w:rsidRPr="00446919">
              <w:tab/>
              <w:t>Не</w:t>
            </w:r>
            <w:r>
              <w:t>т</w:t>
            </w:r>
            <w:proofErr w:type="gramEnd"/>
            <w:r>
              <w:t>, нужен как минимум один насос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>
              <w:t>C</w:t>
            </w:r>
            <w:r>
              <w:tab/>
              <w:t>Да</w:t>
            </w:r>
            <w:proofErr w:type="gramEnd"/>
            <w:r>
              <w:t>, всегда</w:t>
            </w:r>
          </w:p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D</w:t>
            </w:r>
            <w:r w:rsidRPr="00446919">
              <w:tab/>
              <w:t>Да</w:t>
            </w:r>
            <w:proofErr w:type="gramEnd"/>
            <w:r w:rsidRPr="00446919">
              <w:t>, если про</w:t>
            </w:r>
            <w:r>
              <w:t>тиводавление не слишком большое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39541F"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>23</w:t>
            </w:r>
            <w:r w:rsidRPr="00446919">
              <w:rPr>
                <w:lang w:val="fr-CH"/>
              </w:rPr>
              <w:t>2 10</w:t>
            </w:r>
            <w:r w:rsidRPr="00446919">
              <w:t>.</w:t>
            </w:r>
            <w:r w:rsidRPr="00446919">
              <w:rPr>
                <w:lang w:val="fr-CH"/>
              </w:rPr>
              <w:t>0</w:t>
            </w:r>
            <w:r w:rsidRPr="00446919">
              <w:t>-0</w:t>
            </w:r>
            <w:r w:rsidRPr="00446919">
              <w:rPr>
                <w:lang w:val="fr-CH"/>
              </w:rPr>
              <w:t>3</w:t>
            </w: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446919">
              <w:t>Выгрузка груза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446919">
              <w:t>A</w:t>
            </w:r>
          </w:p>
        </w:tc>
      </w:tr>
      <w:tr w:rsidR="00B3186B" w:rsidRPr="00446919" w:rsidTr="0039541F">
        <w:tc>
          <w:tcPr>
            <w:tcW w:w="124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 xml:space="preserve">Судно оснащено двумя компрессорами и двумя палубными наносами. </w:t>
            </w:r>
          </w:p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>Можно ли разгружать пропан с помощью палубных насосов?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39541F"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7319CA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A</w:t>
            </w:r>
            <w:r>
              <w:tab/>
              <w:t>Нет</w:t>
            </w:r>
          </w:p>
          <w:p w:rsidR="00B3186B" w:rsidRPr="007319CA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>
              <w:t>B</w:t>
            </w:r>
            <w:r>
              <w:tab/>
              <w:t>Да</w:t>
            </w:r>
            <w:proofErr w:type="gramEnd"/>
            <w:r>
              <w:t>, всегда</w:t>
            </w:r>
          </w:p>
          <w:p w:rsidR="00B3186B" w:rsidRPr="007319CA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C</w:t>
            </w:r>
            <w:r w:rsidRPr="00446919">
              <w:tab/>
              <w:t>Да</w:t>
            </w:r>
            <w:proofErr w:type="gramEnd"/>
            <w:r w:rsidRPr="00446919">
              <w:t>,</w:t>
            </w:r>
            <w:r>
              <w:t xml:space="preserve"> но это занимает больше времени</w:t>
            </w:r>
          </w:p>
          <w:p w:rsidR="00B3186B" w:rsidRPr="007319CA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D</w:t>
            </w:r>
            <w:r w:rsidRPr="00446919">
              <w:tab/>
              <w:t>Да</w:t>
            </w:r>
            <w:proofErr w:type="gramEnd"/>
            <w:r w:rsidRPr="00446919">
              <w:t xml:space="preserve">, если обеспечивается обратный поток газа в </w:t>
            </w:r>
            <w:r>
              <w:t>цистерну, находящуюся на берегу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39541F"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39541F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>23</w:t>
            </w:r>
            <w:r w:rsidRPr="00446919">
              <w:rPr>
                <w:lang w:val="fr-CH"/>
              </w:rPr>
              <w:t>2 10</w:t>
            </w:r>
            <w:r w:rsidRPr="00446919">
              <w:t>.</w:t>
            </w:r>
            <w:r w:rsidRPr="00446919">
              <w:rPr>
                <w:lang w:val="fr-CH"/>
              </w:rPr>
              <w:t>0</w:t>
            </w:r>
            <w:r w:rsidRPr="00446919">
              <w:t>-0</w:t>
            </w:r>
            <w:r w:rsidRPr="00446919">
              <w:rPr>
                <w:lang w:val="fr-CH"/>
              </w:rPr>
              <w:t>4</w:t>
            </w: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446919">
              <w:t>Палубные насосы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446919">
              <w:t>B</w:t>
            </w:r>
          </w:p>
        </w:tc>
      </w:tr>
      <w:tr w:rsidR="00B3186B" w:rsidRPr="00446919" w:rsidTr="0039541F">
        <w:tc>
          <w:tcPr>
            <w:tcW w:w="124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>Каким предохранительным устройством оснащены палубные насосы?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39541F"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446919">
              <w:t>A</w:t>
            </w:r>
            <w:r w:rsidRPr="00446919">
              <w:tab/>
              <w:t>Выключателем, срабатывающим при достижении мини</w:t>
            </w:r>
            <w:r>
              <w:t>мального уровня наполнения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446919">
              <w:t>B</w:t>
            </w:r>
            <w:r w:rsidRPr="00446919">
              <w:tab/>
              <w:t>Устройс</w:t>
            </w:r>
            <w:r>
              <w:t>твом тепловой защиты двигателей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C</w:t>
            </w:r>
            <w:r>
              <w:tab/>
              <w:t>Выключателем низкого давления</w:t>
            </w:r>
          </w:p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446919">
              <w:t>D</w:t>
            </w:r>
            <w:r>
              <w:tab/>
              <w:t>Разбиваемой защитной пластиной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39541F"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39541F">
            <w:pPr>
              <w:pageBreakBefore/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lastRenderedPageBreak/>
              <w:t>23</w:t>
            </w:r>
            <w:r w:rsidRPr="00446919">
              <w:rPr>
                <w:lang w:val="fr-CH"/>
              </w:rPr>
              <w:t>2 10</w:t>
            </w:r>
            <w:r w:rsidRPr="00446919">
              <w:t>.</w:t>
            </w:r>
            <w:r w:rsidRPr="00446919">
              <w:rPr>
                <w:lang w:val="fr-CH"/>
              </w:rPr>
              <w:t>0</w:t>
            </w:r>
            <w:r w:rsidRPr="00446919">
              <w:t>-0</w:t>
            </w:r>
            <w:r w:rsidRPr="00446919">
              <w:rPr>
                <w:lang w:val="fr-CH"/>
              </w:rPr>
              <w:t>5</w:t>
            </w: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446919">
              <w:t>Компрессоры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446919">
              <w:t>C</w:t>
            </w:r>
          </w:p>
        </w:tc>
      </w:tr>
      <w:tr w:rsidR="00B3186B" w:rsidRPr="00446919" w:rsidTr="0039541F">
        <w:tc>
          <w:tcPr>
            <w:tcW w:w="124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>Что может явиться причиной существенного повреждения компрессора?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39541F"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A</w:t>
            </w:r>
            <w:r>
              <w:tab/>
              <w:t>Закрытый всасывающий патрубок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>
              <w:t>B</w:t>
            </w:r>
            <w:r>
              <w:tab/>
              <w:t>Слишком</w:t>
            </w:r>
            <w:proofErr w:type="gramEnd"/>
            <w:r>
              <w:t xml:space="preserve"> слабый режим работы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>
              <w:t>C</w:t>
            </w:r>
            <w:r>
              <w:tab/>
              <w:t>Всасывание жидкости</w:t>
            </w:r>
          </w:p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446919">
              <w:t>D</w:t>
            </w:r>
            <w:r w:rsidRPr="00446919">
              <w:tab/>
              <w:t>Отсутствие перепада давления на входе (вс</w:t>
            </w:r>
            <w:r>
              <w:t>асывание) и выходе (нагнетание)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39541F"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>23</w:t>
            </w:r>
            <w:r w:rsidRPr="00446919">
              <w:rPr>
                <w:lang w:val="fr-CH"/>
              </w:rPr>
              <w:t>2 10</w:t>
            </w:r>
            <w:r w:rsidRPr="00446919">
              <w:t>.</w:t>
            </w:r>
            <w:r w:rsidRPr="00446919">
              <w:rPr>
                <w:lang w:val="fr-CH"/>
              </w:rPr>
              <w:t>0</w:t>
            </w:r>
            <w:r w:rsidRPr="00446919">
              <w:t>-0</w:t>
            </w:r>
            <w:r w:rsidRPr="00446919">
              <w:rPr>
                <w:lang w:val="fr-CH"/>
              </w:rPr>
              <w:t>6</w:t>
            </w: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446919">
              <w:t>Компрессоры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446919">
              <w:t>D</w:t>
            </w:r>
          </w:p>
        </w:tc>
      </w:tr>
      <w:tr w:rsidR="00B3186B" w:rsidRPr="00446919" w:rsidTr="0039541F"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>Почему на компрессоре со стороны всасывания во многих случаях устанавливается выключатель низкого давления?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39541F"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>
              <w:t>A</w:t>
            </w:r>
            <w:r>
              <w:tab/>
              <w:t>Чтобы</w:t>
            </w:r>
            <w:proofErr w:type="gramEnd"/>
            <w:r>
              <w:t xml:space="preserve"> предохранить насос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B</w:t>
            </w:r>
            <w:r w:rsidRPr="00446919">
              <w:tab/>
              <w:t>Чтобы</w:t>
            </w:r>
            <w:proofErr w:type="gramEnd"/>
            <w:r w:rsidRPr="00446919">
              <w:t xml:space="preserve"> пре</w:t>
            </w:r>
            <w:r>
              <w:t>дотвратить засасывание жидкости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C</w:t>
            </w:r>
            <w:r w:rsidRPr="00446919">
              <w:tab/>
              <w:t>Чтобы</w:t>
            </w:r>
            <w:proofErr w:type="gramEnd"/>
            <w:r w:rsidRPr="00446919">
              <w:t xml:space="preserve"> предотвратить падение температуры д</w:t>
            </w:r>
            <w:r>
              <w:t>о слишком низкой величины</w:t>
            </w:r>
          </w:p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D</w:t>
            </w:r>
            <w:r w:rsidRPr="00446919">
              <w:tab/>
              <w:t>Чтобы</w:t>
            </w:r>
            <w:proofErr w:type="gramEnd"/>
            <w:r w:rsidRPr="00446919">
              <w:t xml:space="preserve"> предотврати</w:t>
            </w:r>
            <w:r>
              <w:t>ть разрежение в грузовых танках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39541F"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>23</w:t>
            </w:r>
            <w:r w:rsidRPr="00446919">
              <w:rPr>
                <w:lang w:val="fr-CH"/>
              </w:rPr>
              <w:t>2 10</w:t>
            </w:r>
            <w:r w:rsidRPr="00446919">
              <w:t>.</w:t>
            </w:r>
            <w:r w:rsidRPr="00446919">
              <w:rPr>
                <w:lang w:val="fr-CH"/>
              </w:rPr>
              <w:t>0</w:t>
            </w:r>
            <w:r w:rsidRPr="00446919">
              <w:t>-0</w:t>
            </w:r>
            <w:r w:rsidRPr="00446919">
              <w:rPr>
                <w:lang w:val="fr-CH"/>
              </w:rPr>
              <w:t>7</w:t>
            </w: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446919">
              <w:t>Палубные насосы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446919">
              <w:t>A</w:t>
            </w:r>
          </w:p>
        </w:tc>
      </w:tr>
      <w:tr w:rsidR="00B3186B" w:rsidRPr="00446919" w:rsidTr="0039541F"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>Зачем нужен компрессор для того, чтобы можно было использовать палубный насос?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39541F"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A</w:t>
            </w:r>
            <w:r w:rsidRPr="00446919">
              <w:tab/>
              <w:t>Чтобы</w:t>
            </w:r>
            <w:proofErr w:type="gramEnd"/>
            <w:r w:rsidRPr="00446919">
              <w:t xml:space="preserve"> зака</w:t>
            </w:r>
            <w:r>
              <w:t>чать в палубный насос жидкость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B</w:t>
            </w:r>
            <w:r w:rsidRPr="00446919">
              <w:tab/>
              <w:t>Чтобы</w:t>
            </w:r>
            <w:proofErr w:type="gramEnd"/>
            <w:r w:rsidRPr="00446919">
              <w:t xml:space="preserve"> устройст</w:t>
            </w:r>
            <w:r>
              <w:t>во загрузки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C</w:t>
            </w:r>
            <w:r w:rsidRPr="00446919">
              <w:tab/>
              <w:t>Чтобы</w:t>
            </w:r>
            <w:proofErr w:type="gramEnd"/>
            <w:r w:rsidRPr="00446919">
              <w:t xml:space="preserve"> со</w:t>
            </w:r>
            <w:r>
              <w:t>здать в насосе перепад давления</w:t>
            </w:r>
          </w:p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D</w:t>
            </w:r>
            <w:r w:rsidRPr="00446919">
              <w:tab/>
              <w:t>Чтобы</w:t>
            </w:r>
            <w:proofErr w:type="gramEnd"/>
            <w:r w:rsidRPr="00446919">
              <w:t xml:space="preserve"> перекач</w:t>
            </w:r>
            <w:r>
              <w:t>ать груз в другой грузовой танк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39541F"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>23</w:t>
            </w:r>
            <w:r w:rsidRPr="00446919">
              <w:rPr>
                <w:lang w:val="fr-CH"/>
              </w:rPr>
              <w:t>2 10</w:t>
            </w:r>
            <w:r w:rsidRPr="00446919">
              <w:t>.</w:t>
            </w:r>
            <w:r w:rsidRPr="00446919">
              <w:rPr>
                <w:lang w:val="fr-CH"/>
              </w:rPr>
              <w:t>0</w:t>
            </w:r>
            <w:r w:rsidRPr="00446919">
              <w:t>-0</w:t>
            </w:r>
            <w:r w:rsidRPr="00446919">
              <w:rPr>
                <w:lang w:val="fr-CH"/>
              </w:rPr>
              <w:t>8</w:t>
            </w: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446919">
              <w:t>Компрессоры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446919">
              <w:t>C</w:t>
            </w:r>
          </w:p>
        </w:tc>
      </w:tr>
      <w:tr w:rsidR="00B3186B" w:rsidRPr="00446919" w:rsidTr="0039541F"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>Для чего служит сепаратор на компрессоре со стороны всасывания?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39541F"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>
              <w:t>A</w:t>
            </w:r>
            <w:r>
              <w:tab/>
              <w:t>Для</w:t>
            </w:r>
            <w:proofErr w:type="gramEnd"/>
            <w:r>
              <w:t xml:space="preserve"> смазывания компрессора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B</w:t>
            </w:r>
            <w:r w:rsidRPr="00446919">
              <w:tab/>
              <w:t>Для</w:t>
            </w:r>
            <w:proofErr w:type="gramEnd"/>
            <w:r w:rsidRPr="00446919">
              <w:t xml:space="preserve"> сбора жидкости в це</w:t>
            </w:r>
            <w:r>
              <w:t>лях ее сохранения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C</w:t>
            </w:r>
            <w:r w:rsidRPr="00446919">
              <w:tab/>
              <w:t>Для</w:t>
            </w:r>
            <w:proofErr w:type="gramEnd"/>
            <w:r w:rsidRPr="00446919">
              <w:t xml:space="preserve"> того чтобы не допустить повреждения компрессо</w:t>
            </w:r>
            <w:r>
              <w:t>ра в результате подачи жидкости</w:t>
            </w:r>
          </w:p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D</w:t>
            </w:r>
            <w:r w:rsidRPr="00446919">
              <w:tab/>
              <w:t>Для</w:t>
            </w:r>
            <w:proofErr w:type="gramEnd"/>
            <w:r w:rsidRPr="00446919">
              <w:t xml:space="preserve"> того чтобы можно было откачать жидкость, собранную в ем</w:t>
            </w:r>
            <w:r>
              <w:t>кость, с помощью гибкого шланга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39541F"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39541F">
            <w:pPr>
              <w:pageBreakBefore/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lastRenderedPageBreak/>
              <w:t>23</w:t>
            </w:r>
            <w:r w:rsidRPr="00446919">
              <w:rPr>
                <w:lang w:val="fr-CH"/>
              </w:rPr>
              <w:t>2 10</w:t>
            </w:r>
            <w:r w:rsidRPr="00446919">
              <w:t>.</w:t>
            </w:r>
            <w:r w:rsidRPr="00446919">
              <w:rPr>
                <w:lang w:val="fr-CH"/>
              </w:rPr>
              <w:t>0</w:t>
            </w:r>
            <w:r w:rsidRPr="00446919">
              <w:t>-0</w:t>
            </w:r>
            <w:r w:rsidRPr="00446919">
              <w:rPr>
                <w:lang w:val="fr-CH"/>
              </w:rPr>
              <w:t>9</w:t>
            </w: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446919">
              <w:t>Компрессоры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446919">
              <w:t>B</w:t>
            </w:r>
          </w:p>
        </w:tc>
      </w:tr>
      <w:tr w:rsidR="00B3186B" w:rsidRPr="00446919" w:rsidTr="0039541F">
        <w:tc>
          <w:tcPr>
            <w:tcW w:w="124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446919">
              <w:t>По какой причине устанавливается максимальный перепад давления на компрессорах со стороны всасывания и со стороны нагнетания?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39541F">
        <w:tc>
          <w:tcPr>
            <w:tcW w:w="1248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A</w:t>
            </w:r>
            <w:r w:rsidRPr="00446919">
              <w:tab/>
              <w:t>Для</w:t>
            </w:r>
            <w:proofErr w:type="gramEnd"/>
            <w:r w:rsidRPr="00446919">
              <w:t xml:space="preserve"> того чтобы предотвратить слишком большой пер</w:t>
            </w:r>
            <w:r>
              <w:t>епад давления в грузовых танках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B</w:t>
            </w:r>
            <w:r w:rsidRPr="00446919">
              <w:tab/>
              <w:t>Для</w:t>
            </w:r>
            <w:proofErr w:type="gramEnd"/>
            <w:r w:rsidRPr="00446919">
              <w:t xml:space="preserve"> того чтобы предотвратить перегрузку двигателя ком</w:t>
            </w:r>
            <w:r>
              <w:t>прессора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C</w:t>
            </w:r>
            <w:r w:rsidRPr="00446919">
              <w:tab/>
              <w:t>Для</w:t>
            </w:r>
            <w:proofErr w:type="gramEnd"/>
            <w:r w:rsidRPr="00446919">
              <w:t xml:space="preserve"> того чтобы предотврат</w:t>
            </w:r>
            <w:r>
              <w:t>ить разрежение в грузовом танке</w:t>
            </w:r>
          </w:p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proofErr w:type="gramStart"/>
            <w:r w:rsidRPr="00446919">
              <w:t>D</w:t>
            </w:r>
            <w:r w:rsidRPr="00446919">
              <w:tab/>
              <w:t>Для</w:t>
            </w:r>
            <w:proofErr w:type="gramEnd"/>
            <w:r w:rsidRPr="00446919">
              <w:t xml:space="preserve"> того чтобы предотвратить открытие быстродейству</w:t>
            </w:r>
            <w:r>
              <w:t>ющих запорных клапанов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</w:tbl>
    <w:p w:rsidR="00B3186B" w:rsidRDefault="00B3186B" w:rsidP="00B3186B">
      <w:pPr>
        <w:tabs>
          <w:tab w:val="left" w:pos="567"/>
          <w:tab w:val="left" w:pos="1134"/>
          <w:tab w:val="left" w:pos="1701"/>
          <w:tab w:val="left" w:pos="2268"/>
          <w:tab w:val="left" w:pos="6237"/>
        </w:tabs>
        <w:spacing w:line="288" w:lineRule="auto"/>
        <w:rPr>
          <w:sz w:val="24"/>
        </w:rPr>
      </w:pPr>
      <w:r>
        <w:rPr>
          <w:sz w:val="24"/>
        </w:rPr>
        <w:br w:type="page"/>
      </w:r>
    </w:p>
    <w:tbl>
      <w:tblPr>
        <w:tblW w:w="8505" w:type="dxa"/>
        <w:tblInd w:w="113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48"/>
        <w:gridCol w:w="5759"/>
        <w:gridCol w:w="1498"/>
      </w:tblGrid>
      <w:tr w:rsidR="00B3186B" w:rsidRPr="00446919" w:rsidTr="007672A6">
        <w:trPr>
          <w:tblHeader/>
        </w:trPr>
        <w:tc>
          <w:tcPr>
            <w:tcW w:w="8505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1B59E8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120" w:after="120" w:line="240" w:lineRule="auto"/>
              <w:rPr>
                <w:b/>
                <w:sz w:val="28"/>
                <w:szCs w:val="28"/>
              </w:rPr>
            </w:pPr>
            <w:r w:rsidRPr="001B59E8">
              <w:rPr>
                <w:b/>
                <w:sz w:val="28"/>
                <w:szCs w:val="28"/>
              </w:rPr>
              <w:lastRenderedPageBreak/>
              <w:t>Меры, принимаемые в чрезвычайной ситуации</w:t>
            </w:r>
          </w:p>
          <w:p w:rsidR="00B3186B" w:rsidRPr="001B59E8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120" w:after="120" w:line="240" w:lineRule="auto"/>
            </w:pPr>
            <w:r w:rsidRPr="001B59E8">
              <w:rPr>
                <w:b/>
              </w:rPr>
              <w:t>Целевая тема 1.1: Телесные повреждения − попадание сжиженного газа на кожу</w:t>
            </w:r>
          </w:p>
        </w:tc>
      </w:tr>
      <w:tr w:rsidR="00B3186B" w:rsidRPr="001B59E8" w:rsidTr="007672A6">
        <w:trPr>
          <w:tblHeader/>
        </w:trPr>
        <w:tc>
          <w:tcPr>
            <w:tcW w:w="12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1B59E8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1B59E8">
              <w:rPr>
                <w:i/>
                <w:sz w:val="16"/>
              </w:rPr>
              <w:t>Номер</w:t>
            </w:r>
          </w:p>
        </w:tc>
        <w:tc>
          <w:tcPr>
            <w:tcW w:w="575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1B59E8" w:rsidRDefault="00B3186B" w:rsidP="00694087">
            <w:pPr>
              <w:tabs>
                <w:tab w:val="left" w:pos="832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1B59E8">
              <w:rPr>
                <w:i/>
                <w:sz w:val="16"/>
              </w:rPr>
              <w:t>Источник</w:t>
            </w:r>
          </w:p>
        </w:tc>
        <w:tc>
          <w:tcPr>
            <w:tcW w:w="149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1B59E8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1B59E8">
              <w:rPr>
                <w:i/>
                <w:sz w:val="16"/>
              </w:rPr>
              <w:t>Правильный ответ</w:t>
            </w:r>
          </w:p>
        </w:tc>
      </w:tr>
      <w:tr w:rsidR="00B3186B" w:rsidRPr="00446919" w:rsidTr="007672A6">
        <w:tc>
          <w:tcPr>
            <w:tcW w:w="124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FA26FE">
              <w:t>233 01.1-01</w:t>
            </w:r>
          </w:p>
        </w:tc>
        <w:tc>
          <w:tcPr>
            <w:tcW w:w="575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  <w:r w:rsidRPr="00FA26FE">
              <w:t>Попадание сжиженного газа на кожу</w:t>
            </w:r>
          </w:p>
        </w:tc>
        <w:tc>
          <w:tcPr>
            <w:tcW w:w="149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>
              <w:t>В</w:t>
            </w:r>
          </w:p>
        </w:tc>
      </w:tr>
      <w:tr w:rsidR="00B3186B" w:rsidRPr="00446919" w:rsidTr="007672A6">
        <w:tc>
          <w:tcPr>
            <w:tcW w:w="124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FA26FE">
              <w:t>На руки одного из членов экипажа вылился сжиженный бутан.</w:t>
            </w:r>
            <w:r>
              <w:t xml:space="preserve"> 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FA26FE">
              <w:t>Какую первую помощь вы должны оказать?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7672A6"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6C0716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6C0716">
              <w:rPr>
                <w:lang w:val="fr-CH"/>
              </w:rPr>
              <w:t>A</w:t>
            </w:r>
            <w:r>
              <w:tab/>
              <w:t>Сполоснуть немного руки</w:t>
            </w:r>
          </w:p>
          <w:p w:rsidR="00B3186B" w:rsidRPr="006C0716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6C0716">
              <w:rPr>
                <w:lang w:val="fr-CH"/>
              </w:rPr>
              <w:t>B</w:t>
            </w:r>
            <w:r w:rsidRPr="006C0716">
              <w:tab/>
              <w:t>Споласкивать руки водой в течение не менее 15 ми</w:t>
            </w:r>
            <w:r>
              <w:t>нут</w:t>
            </w:r>
          </w:p>
          <w:p w:rsidR="00B3186B" w:rsidRPr="006C0716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6C0716">
              <w:rPr>
                <w:lang w:val="fr-CH"/>
              </w:rPr>
              <w:t>C</w:t>
            </w:r>
            <w:r w:rsidRPr="006C0716">
              <w:tab/>
            </w:r>
            <w:r>
              <w:t>Наложить на руки мазь от ожогов</w:t>
            </w:r>
          </w:p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6C0716">
              <w:rPr>
                <w:lang w:val="fr-CH"/>
              </w:rPr>
              <w:t>D</w:t>
            </w:r>
            <w:r w:rsidRPr="006C0716">
              <w:tab/>
              <w:t>Обернуть руки, чтобы они были в тепле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7672A6"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FA26FE">
              <w:t>233 01.1-02</w:t>
            </w: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  <w:r w:rsidRPr="00FA26FE">
              <w:t>Попадание сжиженного газа на кожу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3D5985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>
              <w:t>А</w:t>
            </w:r>
          </w:p>
        </w:tc>
      </w:tr>
      <w:tr w:rsidR="00B3186B" w:rsidRPr="00446919" w:rsidTr="007672A6">
        <w:tc>
          <w:tcPr>
            <w:tcW w:w="124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FA26FE">
              <w:t>На руки одного из членов экипажа вылился сжиженный бутан.</w:t>
            </w:r>
            <w:r>
              <w:t xml:space="preserve"> </w:t>
            </w:r>
            <w:r w:rsidRPr="00FA26FE">
              <w:t>Вы споласкиваете водой руки пострадавшего в течение не менее 15</w:t>
            </w:r>
            <w:r>
              <w:t xml:space="preserve"> </w:t>
            </w:r>
            <w:r w:rsidRPr="00FA26FE">
              <w:t>минут.</w:t>
            </w:r>
            <w:r>
              <w:t xml:space="preserve"> 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FA26FE">
              <w:t>Если после споласкивания руки не приобрели вновь свой естественный оттенок, что вы должны еще сделать?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7672A6"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3D5985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>
              <w:t>A</w:t>
            </w:r>
            <w:r>
              <w:tab/>
              <w:t>Вы должны вызвать врача</w:t>
            </w:r>
          </w:p>
          <w:p w:rsidR="00B3186B" w:rsidRPr="003D5985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3D5985">
              <w:t>B</w:t>
            </w:r>
            <w:r w:rsidRPr="003D5985">
              <w:tab/>
              <w:t>Вы вызываете членов семьи пострада</w:t>
            </w:r>
            <w:r>
              <w:t>вшего, чтобы они за ним прибыли</w:t>
            </w:r>
          </w:p>
          <w:p w:rsidR="00B3186B" w:rsidRPr="003D5985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3D5985">
              <w:t>C</w:t>
            </w:r>
            <w:r w:rsidRPr="003D5985">
              <w:tab/>
              <w:t>Вы кладете пострадавшего на кровать, чтобы он оставал</w:t>
            </w:r>
            <w:r>
              <w:t>ся в тепле</w:t>
            </w:r>
          </w:p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3D5985">
              <w:t>D</w:t>
            </w:r>
            <w:r w:rsidRPr="003D5985">
              <w:tab/>
              <w:t>Вы обрабатываете ему руки мазью от ожогов и обертываете их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7672A6"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FA26FE">
              <w:t>233 01.1-03</w:t>
            </w: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  <w:r w:rsidRPr="00FA26FE">
              <w:t>Попадание сжиженного газа на кожу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>
              <w:t>С</w:t>
            </w:r>
          </w:p>
        </w:tc>
      </w:tr>
      <w:tr w:rsidR="00B3186B" w:rsidRPr="00446919" w:rsidTr="007672A6">
        <w:tc>
          <w:tcPr>
            <w:tcW w:w="124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FA26FE">
              <w:t>Что вы делаете в том случае, если на тело одного из членов экипажа попал сжиженный бутан?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7672A6"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3D5985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3D5985">
              <w:t>A</w:t>
            </w:r>
            <w:r w:rsidRPr="003D5985">
              <w:tab/>
              <w:t>Вы сразу же снимаете с него одежду и протираете его тело вод</w:t>
            </w:r>
            <w:r>
              <w:t>ой и стерильным ватным тампоном</w:t>
            </w:r>
          </w:p>
          <w:p w:rsidR="00B3186B" w:rsidRPr="003D5985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3D5985">
              <w:t>B</w:t>
            </w:r>
            <w:r w:rsidRPr="003D5985">
              <w:tab/>
              <w:t>Вы сразу же снимаете с него одежд</w:t>
            </w:r>
            <w:r>
              <w:t>у и затем помещаете его под душ</w:t>
            </w:r>
          </w:p>
          <w:p w:rsidR="00B3186B" w:rsidRPr="003D5985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3D5985">
              <w:t>C</w:t>
            </w:r>
            <w:r w:rsidRPr="003D5985">
              <w:tab/>
              <w:t>Вы помещаете пострадавшего под душ и с</w:t>
            </w:r>
            <w:r>
              <w:t>нимаете с него одежду под душем</w:t>
            </w:r>
          </w:p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3D5985">
              <w:t>D</w:t>
            </w:r>
            <w:r w:rsidRPr="003D5985">
              <w:tab/>
              <w:t>Вы сажаете пострадавшего в одежде в ванную с теплой водой минимум на 15 минут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7672A6"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pageBreakBefore/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FA26FE">
              <w:lastRenderedPageBreak/>
              <w:t>233 01.1-04</w:t>
            </w: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  <w:r w:rsidRPr="00FA26FE">
              <w:t>Попадание сжиженного газа на кожу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3D5985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>
              <w:rPr>
                <w:lang w:val="en-US"/>
              </w:rPr>
              <w:t>D</w:t>
            </w:r>
          </w:p>
        </w:tc>
      </w:tr>
      <w:tr w:rsidR="00B3186B" w:rsidRPr="00446919" w:rsidTr="007672A6">
        <w:tc>
          <w:tcPr>
            <w:tcW w:w="124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FA26FE">
              <w:t>На руки одного из членов экипажа вылился сжиженный аммиак.</w:t>
            </w:r>
            <w:r>
              <w:t xml:space="preserve"> 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FA26FE">
              <w:t>Что вы делаете в первую очередь?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7672A6">
        <w:tc>
          <w:tcPr>
            <w:tcW w:w="1248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DE201B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>
              <w:t>A</w:t>
            </w:r>
            <w:r>
              <w:tab/>
              <w:t>Вы вызываете врача</w:t>
            </w:r>
          </w:p>
          <w:p w:rsidR="00B3186B" w:rsidRPr="00DE201B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DE201B">
              <w:t>B</w:t>
            </w:r>
            <w:r w:rsidRPr="00DE201B">
              <w:tab/>
              <w:t>Вы перевозите пострадавшего как можно быстрее в ожог</w:t>
            </w:r>
            <w:r>
              <w:t>овый центр</w:t>
            </w:r>
          </w:p>
          <w:p w:rsidR="00B3186B" w:rsidRPr="00DE201B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DE201B">
              <w:t>C</w:t>
            </w:r>
            <w:r w:rsidRPr="00DE201B">
              <w:tab/>
              <w:t>Вы обильно смазываете рук</w:t>
            </w:r>
            <w:r>
              <w:t>и пострадавшего мазью от ожогов</w:t>
            </w:r>
          </w:p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DE201B">
              <w:t>D</w:t>
            </w:r>
            <w:r w:rsidRPr="00DE201B">
              <w:tab/>
              <w:t>Вы ему споласкиваете руки водой в течение как минимум 15</w:t>
            </w:r>
            <w:r w:rsidR="007672A6">
              <w:rPr>
                <w:lang w:val="en-US"/>
              </w:rPr>
              <w:t> </w:t>
            </w:r>
            <w:r w:rsidRPr="00DE201B">
              <w:t>минут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</w:tbl>
    <w:p w:rsidR="00B3186B" w:rsidRDefault="00B3186B" w:rsidP="00B3186B">
      <w:pPr>
        <w:tabs>
          <w:tab w:val="left" w:pos="567"/>
          <w:tab w:val="left" w:pos="1134"/>
          <w:tab w:val="left" w:pos="1701"/>
          <w:tab w:val="left" w:pos="2268"/>
          <w:tab w:val="left" w:pos="6237"/>
        </w:tabs>
        <w:spacing w:line="288" w:lineRule="auto"/>
        <w:rPr>
          <w:sz w:val="24"/>
        </w:rPr>
      </w:pPr>
    </w:p>
    <w:p w:rsidR="00B3186B" w:rsidRDefault="00B3186B" w:rsidP="00B3186B">
      <w:pPr>
        <w:pStyle w:val="SingleTxtGR"/>
      </w:pPr>
      <w:r w:rsidRPr="00FA26FE">
        <w:br w:type="page"/>
      </w:r>
    </w:p>
    <w:tbl>
      <w:tblPr>
        <w:tblW w:w="8505" w:type="dxa"/>
        <w:tblInd w:w="113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48"/>
        <w:gridCol w:w="5759"/>
        <w:gridCol w:w="1498"/>
      </w:tblGrid>
      <w:tr w:rsidR="00B3186B" w:rsidRPr="00446919" w:rsidTr="007672A6">
        <w:trPr>
          <w:tblHeader/>
        </w:trPr>
        <w:tc>
          <w:tcPr>
            <w:tcW w:w="8505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3D4C03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120" w:after="120" w:line="240" w:lineRule="auto"/>
              <w:rPr>
                <w:b/>
                <w:sz w:val="28"/>
                <w:szCs w:val="28"/>
              </w:rPr>
            </w:pPr>
            <w:r w:rsidRPr="003D4C03">
              <w:rPr>
                <w:b/>
                <w:sz w:val="28"/>
                <w:szCs w:val="28"/>
              </w:rPr>
              <w:lastRenderedPageBreak/>
              <w:t>Меры, принимаемые в чрезвычайной ситуации</w:t>
            </w:r>
          </w:p>
          <w:p w:rsidR="00B3186B" w:rsidRPr="003D4C03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120" w:after="120" w:line="240" w:lineRule="auto"/>
            </w:pPr>
            <w:r w:rsidRPr="003D4C03">
              <w:rPr>
                <w:b/>
              </w:rPr>
              <w:t>Целевая тема 1.2: Телесные повреждения – вдыхание газа</w:t>
            </w:r>
          </w:p>
        </w:tc>
      </w:tr>
      <w:tr w:rsidR="00B3186B" w:rsidRPr="003D4C03" w:rsidTr="007672A6">
        <w:trPr>
          <w:tblHeader/>
        </w:trPr>
        <w:tc>
          <w:tcPr>
            <w:tcW w:w="12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3D4C03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3D4C03">
              <w:rPr>
                <w:i/>
                <w:sz w:val="16"/>
              </w:rPr>
              <w:t>Номер</w:t>
            </w:r>
          </w:p>
        </w:tc>
        <w:tc>
          <w:tcPr>
            <w:tcW w:w="575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3D4C03" w:rsidRDefault="00B3186B" w:rsidP="00694087">
            <w:pPr>
              <w:tabs>
                <w:tab w:val="left" w:pos="832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3D4C03">
              <w:rPr>
                <w:i/>
                <w:sz w:val="16"/>
              </w:rPr>
              <w:t>Источник</w:t>
            </w:r>
          </w:p>
        </w:tc>
        <w:tc>
          <w:tcPr>
            <w:tcW w:w="149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3D4C03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3D4C03">
              <w:rPr>
                <w:i/>
                <w:sz w:val="16"/>
              </w:rPr>
              <w:t>Правильный ответ</w:t>
            </w:r>
          </w:p>
        </w:tc>
      </w:tr>
      <w:tr w:rsidR="00B3186B" w:rsidRPr="00446919" w:rsidTr="007672A6">
        <w:tc>
          <w:tcPr>
            <w:tcW w:w="124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FA26FE">
              <w:t>23</w:t>
            </w:r>
            <w:r w:rsidRPr="00FA26FE">
              <w:rPr>
                <w:lang w:val="fr-CH"/>
              </w:rPr>
              <w:t>3 01</w:t>
            </w:r>
            <w:r w:rsidRPr="00FA26FE">
              <w:t>.</w:t>
            </w:r>
            <w:r w:rsidRPr="00FA26FE">
              <w:rPr>
                <w:lang w:val="fr-CH"/>
              </w:rPr>
              <w:t>2</w:t>
            </w:r>
            <w:r w:rsidRPr="00FA26FE">
              <w:t>-0</w:t>
            </w:r>
            <w:r w:rsidRPr="00FA26FE">
              <w:rPr>
                <w:lang w:val="fr-CH"/>
              </w:rPr>
              <w:t>1</w:t>
            </w:r>
          </w:p>
        </w:tc>
        <w:tc>
          <w:tcPr>
            <w:tcW w:w="575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  <w:r>
              <w:t>Вдыхание газа</w:t>
            </w:r>
          </w:p>
        </w:tc>
        <w:tc>
          <w:tcPr>
            <w:tcW w:w="149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>
              <w:t>С</w:t>
            </w:r>
          </w:p>
        </w:tc>
      </w:tr>
      <w:tr w:rsidR="00B3186B" w:rsidRPr="00446919" w:rsidTr="007672A6">
        <w:tc>
          <w:tcPr>
            <w:tcW w:w="124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FA26FE">
              <w:t>Один из членов экипажа судна вдохнул большое количество газа (пропана), но не потерял сознания.</w:t>
            </w:r>
            <w:r>
              <w:t xml:space="preserve"> 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FA26FE">
              <w:t>Что вы делаете в первую очередь?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7672A6"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DE201B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DE201B">
              <w:t>A</w:t>
            </w:r>
            <w:r w:rsidRPr="00DE201B">
              <w:tab/>
              <w:t xml:space="preserve">Вы делаете пострадавшему </w:t>
            </w:r>
            <w:r>
              <w:t>искусственную вентиляцию легких</w:t>
            </w:r>
          </w:p>
          <w:p w:rsidR="00B3186B" w:rsidRPr="00DE201B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DE201B">
              <w:t>B</w:t>
            </w:r>
            <w:r w:rsidRPr="00DE201B">
              <w:tab/>
              <w:t>Вы даете пост</w:t>
            </w:r>
            <w:r>
              <w:t>радавшему кислородную маску</w:t>
            </w:r>
          </w:p>
          <w:p w:rsidR="00B3186B" w:rsidRPr="00DE201B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DE201B">
              <w:rPr>
                <w:lang w:val="fr-FR"/>
              </w:rPr>
              <w:t>C</w:t>
            </w:r>
            <w:r w:rsidRPr="00DE201B">
              <w:tab/>
              <w:t>Вы выносите пострадавшего из опасной зоны и наблюда</w:t>
            </w:r>
            <w:r>
              <w:t>ете за ним</w:t>
            </w:r>
          </w:p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DE201B">
              <w:rPr>
                <w:lang w:val="fr-FR"/>
              </w:rPr>
              <w:t>D</w:t>
            </w:r>
            <w:r w:rsidRPr="00DE201B">
              <w:tab/>
              <w:t>Вы выносите пострадавшего из опасной зоны и укладываете его в устойчивом положении на бок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7672A6"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FA26FE">
              <w:t>233 01.2-02</w:t>
            </w: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  <w:r>
              <w:t>Вдыхание газа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DE201B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>
              <w:rPr>
                <w:lang w:val="en-US"/>
              </w:rPr>
              <w:t>D</w:t>
            </w:r>
          </w:p>
        </w:tc>
      </w:tr>
      <w:tr w:rsidR="00B3186B" w:rsidRPr="00446919" w:rsidTr="007672A6">
        <w:tc>
          <w:tcPr>
            <w:tcW w:w="124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FA26FE">
              <w:t>Один из членов экипажа судна вдохнул газ (пропан) и потерял сознание, но продолжает дышать.</w:t>
            </w:r>
            <w:r>
              <w:t xml:space="preserve"> 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FA26FE">
              <w:t>Что вы делаете в первую очередь?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7672A6"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DE201B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DE201B">
              <w:t>A</w:t>
            </w:r>
            <w:r w:rsidRPr="00DE201B">
              <w:tab/>
              <w:t xml:space="preserve">Вы делаете ему искусственное дыхание способом </w:t>
            </w:r>
            <w:r>
              <w:t>«</w:t>
            </w:r>
            <w:r w:rsidRPr="00DE201B">
              <w:t>изо рта в рот</w:t>
            </w:r>
            <w:r>
              <w:t>»</w:t>
            </w:r>
          </w:p>
          <w:p w:rsidR="00B3186B" w:rsidRPr="00DE201B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DE201B">
              <w:t>B</w:t>
            </w:r>
            <w:r w:rsidRPr="00DE201B">
              <w:tab/>
              <w:t xml:space="preserve">Вы даете </w:t>
            </w:r>
            <w:r>
              <w:t>пострадавшему кислородную маску</w:t>
            </w:r>
          </w:p>
          <w:p w:rsidR="00B3186B" w:rsidRPr="00DE201B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DE201B">
              <w:rPr>
                <w:lang w:val="fr-FR"/>
              </w:rPr>
              <w:t>C</w:t>
            </w:r>
            <w:r w:rsidRPr="00DE201B">
              <w:tab/>
              <w:t>Вы выносите пострадавшего из опасной зоны и наблюдает</w:t>
            </w:r>
            <w:r>
              <w:t>е за ним</w:t>
            </w:r>
          </w:p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DE201B">
              <w:rPr>
                <w:lang w:val="fr-FR"/>
              </w:rPr>
              <w:t>D</w:t>
            </w:r>
            <w:r w:rsidRPr="00DE201B">
              <w:tab/>
              <w:t>Вы выносите пострадавшего из опасной зоны и укладываете его в устойчивом положении на бок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7672A6"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FA26FE">
              <w:t>233 01.2-03</w:t>
            </w: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  <w:r>
              <w:t>Вдыхание газа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>
              <w:t>А</w:t>
            </w:r>
          </w:p>
        </w:tc>
      </w:tr>
      <w:tr w:rsidR="00B3186B" w:rsidRPr="00446919" w:rsidTr="007672A6">
        <w:tc>
          <w:tcPr>
            <w:tcW w:w="124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FA26FE">
              <w:t>Один из членов экипажа вдохнул газ (пропан), потерял сознание и не дышит.</w:t>
            </w:r>
            <w:r>
              <w:t xml:space="preserve"> 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FA26FE">
              <w:t>Что вы делаете в первую очередь?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7672A6"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DE201B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DE201B">
              <w:rPr>
                <w:lang w:val="fr-FR"/>
              </w:rPr>
              <w:t>A</w:t>
            </w:r>
            <w:r w:rsidRPr="00DE201B">
              <w:tab/>
              <w:t>Вы выносите пострадавшего из опасной зоны и делаете ему искусственное дыхание способом</w:t>
            </w:r>
            <w:proofErr w:type="gramStart"/>
            <w:r w:rsidRPr="00DE201B">
              <w:t xml:space="preserve"> </w:t>
            </w:r>
            <w:r>
              <w:t>«</w:t>
            </w:r>
            <w:r w:rsidRPr="00DE201B">
              <w:t>изо</w:t>
            </w:r>
            <w:proofErr w:type="gramEnd"/>
            <w:r w:rsidRPr="00DE201B">
              <w:t xml:space="preserve"> рта в рот</w:t>
            </w:r>
            <w:r>
              <w:t>»</w:t>
            </w:r>
          </w:p>
          <w:p w:rsidR="00B3186B" w:rsidRPr="00DE201B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DE201B">
              <w:t>B</w:t>
            </w:r>
            <w:r w:rsidRPr="00DE201B">
              <w:tab/>
              <w:t xml:space="preserve">Вы даете </w:t>
            </w:r>
            <w:r>
              <w:t>пострадавшему кислородную маску</w:t>
            </w:r>
          </w:p>
          <w:p w:rsidR="00B3186B" w:rsidRPr="00DE201B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DE201B">
              <w:rPr>
                <w:lang w:val="fr-FR"/>
              </w:rPr>
              <w:t>C</w:t>
            </w:r>
            <w:r w:rsidRPr="00DE201B">
              <w:tab/>
              <w:t>Вы выносите пострадавшего из опасной зоны и наблюда</w:t>
            </w:r>
            <w:r>
              <w:t>ете за ним</w:t>
            </w:r>
          </w:p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DE201B">
              <w:rPr>
                <w:lang w:val="fr-FR"/>
              </w:rPr>
              <w:t>D</w:t>
            </w:r>
            <w:r w:rsidRPr="00DE201B">
              <w:tab/>
              <w:t>Вы выносите пострадавшего из опасной зоны и укладываете его в устойчивом положении на бок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7672A6"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7672A6">
            <w:pPr>
              <w:pageBreakBefore/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FA26FE">
              <w:lastRenderedPageBreak/>
              <w:t>23</w:t>
            </w:r>
            <w:r w:rsidRPr="00FA26FE">
              <w:rPr>
                <w:lang w:val="fr-CH"/>
              </w:rPr>
              <w:t>3 01</w:t>
            </w:r>
            <w:r w:rsidRPr="00FA26FE">
              <w:t>.</w:t>
            </w:r>
            <w:r w:rsidRPr="00FA26FE">
              <w:rPr>
                <w:lang w:val="fr-CH"/>
              </w:rPr>
              <w:t>2</w:t>
            </w:r>
            <w:r w:rsidRPr="00FA26FE">
              <w:t>-0</w:t>
            </w:r>
            <w:r w:rsidRPr="00FA26FE">
              <w:rPr>
                <w:lang w:val="fr-CH"/>
              </w:rPr>
              <w:t>4</w:t>
            </w: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  <w:r>
              <w:t>Вдыхание газа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25482A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>
              <w:t>В</w:t>
            </w:r>
          </w:p>
        </w:tc>
      </w:tr>
      <w:tr w:rsidR="00B3186B" w:rsidRPr="00446919" w:rsidTr="007672A6">
        <w:tc>
          <w:tcPr>
            <w:tcW w:w="124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FA26FE">
              <w:t>Один из членов экипажа судна вдохнул аммиак. Пострадавший кашляет и дышит с трудом.</w:t>
            </w:r>
            <w:r>
              <w:t xml:space="preserve"> 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FA26FE">
              <w:t>Что вы делаете в первую очередь?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7672A6"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25482A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25482A">
              <w:rPr>
                <w:lang w:val="fr-FR"/>
              </w:rPr>
              <w:t>A</w:t>
            </w:r>
            <w:r w:rsidRPr="0025482A">
              <w:tab/>
              <w:t>Вы даете пострадавшему кислородную маску до тех пор, пока он не перестанет кашлять, а затем вы его укладыва</w:t>
            </w:r>
            <w:r>
              <w:t>ете на кровать</w:t>
            </w:r>
          </w:p>
          <w:p w:rsidR="00B3186B" w:rsidRPr="0025482A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25482A">
              <w:rPr>
                <w:lang w:val="fr-FR"/>
              </w:rPr>
              <w:t>B</w:t>
            </w:r>
            <w:r w:rsidRPr="0025482A">
              <w:tab/>
              <w:t>Вы выносите пострадавшего из опасной зоны, наблюдаете за ним и вызываете врача</w:t>
            </w:r>
          </w:p>
          <w:p w:rsidR="00B3186B" w:rsidRPr="0025482A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25482A">
              <w:t>C</w:t>
            </w:r>
            <w:r w:rsidRPr="0025482A">
              <w:tab/>
              <w:t>Вы помещаете пострадавшего по</w:t>
            </w:r>
            <w:r>
              <w:t>д душ и снимаете с него одежду</w:t>
            </w:r>
          </w:p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25482A">
              <w:rPr>
                <w:lang w:val="fr-FR"/>
              </w:rPr>
              <w:t>D</w:t>
            </w:r>
            <w:r w:rsidRPr="0025482A">
              <w:tab/>
              <w:t>Вы делаете искусственное дыхание способом</w:t>
            </w:r>
            <w:proofErr w:type="gramStart"/>
            <w:r w:rsidRPr="0025482A">
              <w:t xml:space="preserve"> </w:t>
            </w:r>
            <w:r>
              <w:t>«</w:t>
            </w:r>
            <w:r w:rsidRPr="0025482A">
              <w:t>изо</w:t>
            </w:r>
            <w:proofErr w:type="gramEnd"/>
            <w:r w:rsidRPr="0025482A">
              <w:t xml:space="preserve"> рта в рот</w:t>
            </w:r>
            <w:r>
              <w:t>»</w:t>
            </w:r>
            <w:r w:rsidRPr="0025482A">
              <w:t xml:space="preserve"> и срочно извещаете врача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7672A6"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FA26FE">
              <w:t>233 01.2-05</w:t>
            </w: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  <w:r>
              <w:t>Вдыхание газа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>
              <w:t>В</w:t>
            </w:r>
          </w:p>
        </w:tc>
      </w:tr>
      <w:tr w:rsidR="00B3186B" w:rsidRPr="00446919" w:rsidTr="007672A6">
        <w:tc>
          <w:tcPr>
            <w:tcW w:w="124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FA26FE">
              <w:t>Один из членов экипажа судна вдохнул газ (пропан).</w:t>
            </w:r>
            <w:r>
              <w:t xml:space="preserve"> 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FA26FE">
              <w:t xml:space="preserve">В каком случае вы делаете искусственное дыхание способом </w:t>
            </w:r>
            <w:r>
              <w:t>«</w:t>
            </w:r>
            <w:r w:rsidRPr="00FA26FE">
              <w:t>изо</w:t>
            </w:r>
            <w:r w:rsidR="007672A6">
              <w:rPr>
                <w:lang w:val="en-US"/>
              </w:rPr>
              <w:t> </w:t>
            </w:r>
            <w:r w:rsidRPr="00FA26FE">
              <w:t>рта в рот</w:t>
            </w:r>
            <w:r>
              <w:t>»</w:t>
            </w:r>
            <w:r w:rsidRPr="00FA26FE">
              <w:t>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7672A6">
        <w:tc>
          <w:tcPr>
            <w:tcW w:w="1248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25482A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25482A">
              <w:rPr>
                <w:lang w:val="fr-FR"/>
              </w:rPr>
              <w:t>A</w:t>
            </w:r>
            <w:r w:rsidRPr="0025482A">
              <w:tab/>
              <w:t>Когда постра</w:t>
            </w:r>
            <w:r>
              <w:t>давший потерял сознание и дышит</w:t>
            </w:r>
          </w:p>
          <w:p w:rsidR="00B3186B" w:rsidRPr="0025482A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25482A">
              <w:rPr>
                <w:lang w:val="fr-FR"/>
              </w:rPr>
              <w:t>B</w:t>
            </w:r>
            <w:r w:rsidRPr="0025482A">
              <w:tab/>
              <w:t>Когда пострадав</w:t>
            </w:r>
            <w:r>
              <w:t>ший потерял сознание и не дышит</w:t>
            </w:r>
          </w:p>
          <w:p w:rsidR="00B3186B" w:rsidRPr="0025482A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proofErr w:type="gramStart"/>
            <w:r w:rsidRPr="0025482A">
              <w:t>C</w:t>
            </w:r>
            <w:proofErr w:type="gramEnd"/>
            <w:r w:rsidRPr="0025482A">
              <w:tab/>
              <w:t>Когда пострадав</w:t>
            </w:r>
            <w:r>
              <w:t>ший не потерял сознание и дышит</w:t>
            </w:r>
          </w:p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25482A">
              <w:rPr>
                <w:lang w:val="fr-FR"/>
              </w:rPr>
              <w:t>D</w:t>
            </w:r>
            <w:r w:rsidRPr="0025482A">
              <w:tab/>
              <w:t>Когда пострадавший не потерял сознание и не дышит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</w:tbl>
    <w:p w:rsidR="00B3186B" w:rsidRPr="00FA26FE" w:rsidRDefault="00B3186B" w:rsidP="00B3186B">
      <w:pPr>
        <w:pStyle w:val="SingleTxtGR"/>
      </w:pPr>
      <w:r w:rsidRPr="00FA26FE">
        <w:br w:type="page"/>
      </w:r>
    </w:p>
    <w:tbl>
      <w:tblPr>
        <w:tblW w:w="8505" w:type="dxa"/>
        <w:tblInd w:w="113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48"/>
        <w:gridCol w:w="5759"/>
        <w:gridCol w:w="1498"/>
      </w:tblGrid>
      <w:tr w:rsidR="00B3186B" w:rsidRPr="00446919" w:rsidTr="007672A6">
        <w:trPr>
          <w:tblHeader/>
        </w:trPr>
        <w:tc>
          <w:tcPr>
            <w:tcW w:w="8505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607EA5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120" w:after="120" w:line="240" w:lineRule="auto"/>
              <w:rPr>
                <w:b/>
                <w:sz w:val="28"/>
                <w:szCs w:val="28"/>
              </w:rPr>
            </w:pPr>
            <w:r w:rsidRPr="00607EA5">
              <w:rPr>
                <w:b/>
                <w:sz w:val="28"/>
                <w:szCs w:val="28"/>
              </w:rPr>
              <w:lastRenderedPageBreak/>
              <w:t>Меры, принимаемые в чрезвычайной ситуации</w:t>
            </w:r>
          </w:p>
          <w:p w:rsidR="00B3186B" w:rsidRPr="00607EA5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120" w:after="120" w:line="240" w:lineRule="auto"/>
            </w:pPr>
            <w:r w:rsidRPr="00607EA5">
              <w:rPr>
                <w:b/>
              </w:rPr>
              <w:t>Целевая тема 1.3: Телесные повреждения − общие принципы оказания первой помощи</w:t>
            </w:r>
          </w:p>
        </w:tc>
      </w:tr>
      <w:tr w:rsidR="00B3186B" w:rsidRPr="00607EA5" w:rsidTr="007672A6">
        <w:trPr>
          <w:tblHeader/>
        </w:trPr>
        <w:tc>
          <w:tcPr>
            <w:tcW w:w="12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607EA5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607EA5">
              <w:rPr>
                <w:i/>
                <w:sz w:val="16"/>
              </w:rPr>
              <w:t>Номер</w:t>
            </w:r>
          </w:p>
        </w:tc>
        <w:tc>
          <w:tcPr>
            <w:tcW w:w="575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607EA5" w:rsidRDefault="00B3186B" w:rsidP="00694087">
            <w:pPr>
              <w:tabs>
                <w:tab w:val="left" w:pos="832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607EA5">
              <w:rPr>
                <w:i/>
                <w:sz w:val="16"/>
              </w:rPr>
              <w:t>Источник</w:t>
            </w:r>
          </w:p>
        </w:tc>
        <w:tc>
          <w:tcPr>
            <w:tcW w:w="149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607EA5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607EA5">
              <w:rPr>
                <w:i/>
                <w:sz w:val="16"/>
              </w:rPr>
              <w:t>Правильный ответ</w:t>
            </w:r>
          </w:p>
        </w:tc>
      </w:tr>
      <w:tr w:rsidR="00B3186B" w:rsidRPr="00446919" w:rsidTr="007672A6">
        <w:tc>
          <w:tcPr>
            <w:tcW w:w="124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25482A">
              <w:t>233 01.3-01</w:t>
            </w:r>
          </w:p>
        </w:tc>
        <w:tc>
          <w:tcPr>
            <w:tcW w:w="575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  <w:r w:rsidRPr="0025482A">
              <w:t>Общие принципы оказания первой помощи</w:t>
            </w:r>
          </w:p>
        </w:tc>
        <w:tc>
          <w:tcPr>
            <w:tcW w:w="149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>
              <w:t>А</w:t>
            </w:r>
          </w:p>
        </w:tc>
      </w:tr>
      <w:tr w:rsidR="00B3186B" w:rsidRPr="00446919" w:rsidTr="007672A6">
        <w:tc>
          <w:tcPr>
            <w:tcW w:w="124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25482A">
              <w:t xml:space="preserve">Один из членов экипажа судна во время проверки в трюмном помещении почувствовал себя плохо. </w:t>
            </w:r>
          </w:p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25482A">
              <w:t>Что вы делаете в первую очередь?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7672A6"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7669AE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proofErr w:type="gramStart"/>
            <w:r w:rsidRPr="007669AE">
              <w:t>A</w:t>
            </w:r>
            <w:r w:rsidRPr="007669AE">
              <w:tab/>
              <w:t>Информируете</w:t>
            </w:r>
            <w:proofErr w:type="gramEnd"/>
            <w:r w:rsidRPr="007669AE">
              <w:t xml:space="preserve"> судоводите</w:t>
            </w:r>
            <w:r>
              <w:t>ля и оказываете помощь</w:t>
            </w:r>
          </w:p>
          <w:p w:rsidR="00B3186B" w:rsidRPr="007669AE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proofErr w:type="gramStart"/>
            <w:r>
              <w:t>В</w:t>
            </w:r>
            <w:r w:rsidRPr="007669AE">
              <w:tab/>
              <w:t>Спускаетесь</w:t>
            </w:r>
            <w:proofErr w:type="gramEnd"/>
            <w:r w:rsidRPr="007669AE">
              <w:t xml:space="preserve"> в трюмное помещение и смотрите, что про</w:t>
            </w:r>
            <w:r>
              <w:t>изошло с пострадавшим</w:t>
            </w:r>
          </w:p>
          <w:p w:rsidR="00B3186B" w:rsidRPr="007669AE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proofErr w:type="gramStart"/>
            <w:r w:rsidRPr="007669AE">
              <w:t>C</w:t>
            </w:r>
            <w:r w:rsidRPr="007669AE">
              <w:tab/>
              <w:t>Немедленно</w:t>
            </w:r>
            <w:proofErr w:type="gramEnd"/>
            <w:r w:rsidRPr="007669AE">
              <w:t xml:space="preserve"> выводите пострадавшего из трюмного по</w:t>
            </w:r>
            <w:r>
              <w:t>мещения с помощью коллеги</w:t>
            </w:r>
          </w:p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proofErr w:type="gramStart"/>
            <w:r w:rsidRPr="007669AE">
              <w:t>D</w:t>
            </w:r>
            <w:r w:rsidRPr="007669AE">
              <w:tab/>
              <w:t>Выставляете</w:t>
            </w:r>
            <w:proofErr w:type="gramEnd"/>
            <w:r w:rsidRPr="007669AE">
              <w:t xml:space="preserve"> сигнал </w:t>
            </w:r>
            <w:r>
              <w:t>«</w:t>
            </w:r>
            <w:r w:rsidRPr="007669AE">
              <w:t>Держитесь в стороне от меня</w:t>
            </w:r>
            <w:r>
              <w:t>»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7672A6"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25482A">
              <w:t>233 01.3-02</w:t>
            </w: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  <w:r w:rsidRPr="0025482A">
              <w:t>Общие принципы оказания первой помощи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DE201B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>
              <w:t>С</w:t>
            </w:r>
          </w:p>
        </w:tc>
      </w:tr>
      <w:tr w:rsidR="00B3186B" w:rsidRPr="00446919" w:rsidTr="007672A6"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25482A">
              <w:t xml:space="preserve">Один из членов экипажа судна спотыкается о трубопровод и тяжело падает. </w:t>
            </w:r>
          </w:p>
          <w:p w:rsidR="00B3186B" w:rsidRPr="00446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25482A">
              <w:t>Что вы делаете в первую очередь?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7672A6"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59343F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59343F">
              <w:t>A</w:t>
            </w:r>
            <w:r w:rsidRPr="0059343F">
              <w:tab/>
              <w:t>Вы делаете искусственное д</w:t>
            </w:r>
            <w:r>
              <w:t>ыхание способом «изо рта в рот»</w:t>
            </w:r>
          </w:p>
          <w:p w:rsidR="00B3186B" w:rsidRPr="0059343F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proofErr w:type="gramStart"/>
            <w:r>
              <w:t>В</w:t>
            </w:r>
            <w:r w:rsidRPr="0059343F">
              <w:tab/>
              <w:t>Уклад</w:t>
            </w:r>
            <w:r>
              <w:t>ываете</w:t>
            </w:r>
            <w:proofErr w:type="gramEnd"/>
            <w:r>
              <w:t xml:space="preserve"> пострадавшего на кровать</w:t>
            </w:r>
          </w:p>
          <w:p w:rsidR="00B3186B" w:rsidRPr="0059343F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proofErr w:type="gramStart"/>
            <w:r w:rsidRPr="0059343F">
              <w:t>C</w:t>
            </w:r>
            <w:r w:rsidRPr="0059343F">
              <w:tab/>
              <w:t>Смотрите</w:t>
            </w:r>
            <w:proofErr w:type="gramEnd"/>
            <w:r w:rsidRPr="0059343F">
              <w:t>, не п</w:t>
            </w:r>
            <w:r>
              <w:t>отерял ли пострадавший сознание</w:t>
            </w:r>
          </w:p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proofErr w:type="gramStart"/>
            <w:r w:rsidRPr="0059343F">
              <w:t>D</w:t>
            </w:r>
            <w:r w:rsidRPr="0059343F">
              <w:tab/>
              <w:t>Извещаете</w:t>
            </w:r>
            <w:proofErr w:type="gramEnd"/>
            <w:r w:rsidRPr="0059343F">
              <w:t xml:space="preserve"> врача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7672A6"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25482A">
              <w:t>233 01.3-03</w:t>
            </w: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  <w:r w:rsidRPr="0025482A">
              <w:t>Общие принципы оказания первой помощи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DE201B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>
              <w:t>С</w:t>
            </w:r>
          </w:p>
        </w:tc>
      </w:tr>
      <w:tr w:rsidR="00B3186B" w:rsidRPr="00446919" w:rsidTr="007672A6"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25482A">
              <w:t>Каким образом вы определяете, что в результате несчастного случая пострадавший потерял сознание?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7672A6"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59343F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59343F">
              <w:t>A</w:t>
            </w:r>
            <w:r w:rsidRPr="0059343F">
              <w:tab/>
              <w:t>Вы про</w:t>
            </w:r>
            <w:r>
              <w:t>веряете, прощупывается ли пульс</w:t>
            </w:r>
          </w:p>
          <w:p w:rsidR="00B3186B" w:rsidRPr="0059343F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>
              <w:t>В</w:t>
            </w:r>
            <w:r w:rsidRPr="0059343F">
              <w:tab/>
              <w:t>Вы проверяете, вздымается ли у пострадавше</w:t>
            </w:r>
            <w:r>
              <w:t>го грудная клетка и дышит ли он</w:t>
            </w:r>
          </w:p>
          <w:p w:rsidR="00B3186B" w:rsidRPr="0059343F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59343F">
              <w:t>C</w:t>
            </w:r>
            <w:r w:rsidRPr="0059343F">
              <w:tab/>
              <w:t>Вы проверяете, реагирует ли пострадавший на ваши слова и другие дейст</w:t>
            </w:r>
            <w:r>
              <w:t>вия по привлечению его внимания</w:t>
            </w:r>
          </w:p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59343F">
              <w:t>D</w:t>
            </w:r>
            <w:r w:rsidRPr="0059343F">
              <w:tab/>
              <w:t>Вы проверяете, реагирует ли пострадавший на запах эфира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7672A6"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7672A6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25482A">
              <w:t>233 01.3-04</w:t>
            </w: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  <w:r w:rsidRPr="0025482A">
              <w:t>Общие принципы оказания первой помощи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59343F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>
              <w:rPr>
                <w:lang w:val="en-US"/>
              </w:rPr>
              <w:t>D</w:t>
            </w:r>
          </w:p>
        </w:tc>
      </w:tr>
      <w:tr w:rsidR="00B3186B" w:rsidRPr="00446919" w:rsidTr="007672A6"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25482A">
              <w:t>Один из членов экипажа судна вдохнул опасный газ и должен быть</w:t>
            </w:r>
            <w:r>
              <w:t xml:space="preserve"> </w:t>
            </w:r>
            <w:r w:rsidRPr="0025482A">
              <w:t xml:space="preserve">доставлен в больницу. 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7672A6"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25482A">
              <w:t>Какие самые важные сведения вы передаете</w:t>
            </w:r>
            <w:r>
              <w:t xml:space="preserve"> </w:t>
            </w:r>
            <w:r w:rsidRPr="0025482A">
              <w:t>вместе с пострадавшим</w:t>
            </w:r>
            <w:r>
              <w:t>?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7672A6">
        <w:tc>
          <w:tcPr>
            <w:tcW w:w="1248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59343F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>
              <w:t>A</w:t>
            </w:r>
            <w:r>
              <w:tab/>
              <w:t>Его служебную книжку</w:t>
            </w:r>
          </w:p>
          <w:p w:rsidR="00B3186B" w:rsidRPr="0059343F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>
              <w:t>В</w:t>
            </w:r>
            <w:r>
              <w:tab/>
              <w:t>Номер телефона его семьи</w:t>
            </w:r>
          </w:p>
          <w:p w:rsidR="00B3186B" w:rsidRPr="0059343F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59343F">
              <w:t>C</w:t>
            </w:r>
            <w:r w:rsidRPr="0059343F">
              <w:tab/>
              <w:t>Его паспор</w:t>
            </w:r>
            <w:r>
              <w:t>т</w:t>
            </w:r>
          </w:p>
          <w:p w:rsidR="00B3186B" w:rsidRPr="00446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  <w:ind w:left="376" w:hanging="376"/>
            </w:pPr>
            <w:r w:rsidRPr="0059343F">
              <w:t>D</w:t>
            </w:r>
            <w:r w:rsidRPr="0059343F">
              <w:tab/>
              <w:t>Данные о грузе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</w:tbl>
    <w:p w:rsidR="00B3186B" w:rsidRDefault="00B3186B" w:rsidP="00B3186B">
      <w:r w:rsidRPr="0025482A">
        <w:br w:type="page"/>
      </w:r>
    </w:p>
    <w:tbl>
      <w:tblPr>
        <w:tblW w:w="8505" w:type="dxa"/>
        <w:tblInd w:w="113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48"/>
        <w:gridCol w:w="5759"/>
        <w:gridCol w:w="1498"/>
      </w:tblGrid>
      <w:tr w:rsidR="00B3186B" w:rsidRPr="00446919" w:rsidTr="007672A6">
        <w:trPr>
          <w:tblHeader/>
        </w:trPr>
        <w:tc>
          <w:tcPr>
            <w:tcW w:w="8505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CE4715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120" w:after="120" w:line="240" w:lineRule="auto"/>
              <w:rPr>
                <w:b/>
                <w:sz w:val="24"/>
              </w:rPr>
            </w:pPr>
            <w:r w:rsidRPr="006C0716">
              <w:rPr>
                <w:b/>
                <w:sz w:val="24"/>
              </w:rPr>
              <w:lastRenderedPageBreak/>
              <w:t>Меры, принимаемые в чрезвычайной ситуации</w:t>
            </w:r>
          </w:p>
          <w:p w:rsidR="00B3186B" w:rsidRPr="00EB417F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120" w:after="120" w:line="240" w:lineRule="auto"/>
              <w:rPr>
                <w:sz w:val="22"/>
              </w:rPr>
            </w:pPr>
            <w:r w:rsidRPr="007F64DE">
              <w:rPr>
                <w:b/>
              </w:rPr>
              <w:t>Целевая тема 2.1: Неисправности, связанные с грузом</w:t>
            </w:r>
            <w:r w:rsidRPr="007F64DE">
              <w:rPr>
                <w:b/>
              </w:rPr>
              <w:br/>
              <w:t>Течь в соединительном патрубк</w:t>
            </w:r>
            <w:r w:rsidRPr="0059343F">
              <w:rPr>
                <w:b/>
                <w:sz w:val="22"/>
              </w:rPr>
              <w:t>е</w:t>
            </w:r>
          </w:p>
        </w:tc>
      </w:tr>
      <w:tr w:rsidR="00B3186B" w:rsidRPr="00C22239" w:rsidTr="007672A6">
        <w:trPr>
          <w:tblHeader/>
        </w:trPr>
        <w:tc>
          <w:tcPr>
            <w:tcW w:w="12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C22239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C22239">
              <w:rPr>
                <w:i/>
                <w:sz w:val="16"/>
              </w:rPr>
              <w:t>Номер</w:t>
            </w:r>
          </w:p>
        </w:tc>
        <w:tc>
          <w:tcPr>
            <w:tcW w:w="575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C22239" w:rsidRDefault="00B3186B" w:rsidP="00694087">
            <w:pPr>
              <w:tabs>
                <w:tab w:val="left" w:pos="832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C22239">
              <w:rPr>
                <w:i/>
                <w:sz w:val="16"/>
              </w:rPr>
              <w:t>Источник</w:t>
            </w:r>
          </w:p>
        </w:tc>
        <w:tc>
          <w:tcPr>
            <w:tcW w:w="149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C22239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C22239">
              <w:rPr>
                <w:i/>
                <w:sz w:val="16"/>
              </w:rPr>
              <w:t>Правильный ответ</w:t>
            </w:r>
          </w:p>
        </w:tc>
      </w:tr>
      <w:tr w:rsidR="00B3186B" w:rsidRPr="00446919" w:rsidTr="007672A6">
        <w:tc>
          <w:tcPr>
            <w:tcW w:w="124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25482A">
              <w:t>233 02.1-01</w:t>
            </w:r>
          </w:p>
        </w:tc>
        <w:tc>
          <w:tcPr>
            <w:tcW w:w="575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  <w:r>
              <w:t>Течь в соединительном патрубке</w:t>
            </w:r>
          </w:p>
        </w:tc>
        <w:tc>
          <w:tcPr>
            <w:tcW w:w="149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>
              <w:t>А</w:t>
            </w:r>
          </w:p>
        </w:tc>
      </w:tr>
      <w:tr w:rsidR="00B3186B" w:rsidRPr="00446919" w:rsidTr="007672A6"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25482A">
              <w:t>Во время разгрузки обнаруживается, что в месте соединения погрузочно-разгрузочной трубы и пунктом погрузки капает жидкость.</w:t>
            </w:r>
            <w:r>
              <w:t xml:space="preserve"> </w:t>
            </w:r>
          </w:p>
          <w:p w:rsidR="00B3186B" w:rsidRPr="00446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25482A">
              <w:t>Что вы делаете?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7672A6"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D84BD1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D84BD1">
              <w:t>A</w:t>
            </w:r>
            <w:r w:rsidRPr="00D84BD1">
              <w:tab/>
              <w:t>Вы останавливаете насосы и закрываете соответствую</w:t>
            </w:r>
            <w:r>
              <w:t>щие запорные клапаны</w:t>
            </w:r>
          </w:p>
          <w:p w:rsidR="00B3186B" w:rsidRPr="00D84BD1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>
              <w:t>В</w:t>
            </w:r>
            <w:r w:rsidRPr="00D84BD1">
              <w:tab/>
              <w:t>Вы подставляете под соединение емкость для сбора капающей жи</w:t>
            </w:r>
            <w:r>
              <w:t>дкости</w:t>
            </w:r>
          </w:p>
          <w:p w:rsidR="00B3186B" w:rsidRPr="00D84BD1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D84BD1">
              <w:t>C</w:t>
            </w:r>
            <w:r w:rsidRPr="00D84BD1">
              <w:tab/>
              <w:t>Вы пр</w:t>
            </w:r>
            <w:r>
              <w:t>одолжаете медленно перекачивать</w:t>
            </w:r>
          </w:p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D84BD1">
              <w:t>D</w:t>
            </w:r>
            <w:r w:rsidRPr="00D84BD1">
              <w:tab/>
              <w:t>Вы оборачиваете соединение мокрой тряпкой и продолжаете разгрузку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7672A6"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25482A">
              <w:t>233 02.1-02</w:t>
            </w: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  <w:r>
              <w:t>Течь в соединительном патрубке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>
              <w:t>В</w:t>
            </w:r>
          </w:p>
        </w:tc>
      </w:tr>
      <w:tr w:rsidR="00B3186B" w:rsidRPr="00446919" w:rsidTr="007672A6"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25482A">
              <w:t>Во время разгрузки обнаруживается, что место соединения между</w:t>
            </w:r>
            <w:r>
              <w:t xml:space="preserve"> </w:t>
            </w:r>
            <w:r w:rsidRPr="0025482A">
              <w:t>погрузочно-разгрузочным трубопроводом и пунктом погрузки</w:t>
            </w:r>
            <w:r>
              <w:t xml:space="preserve"> </w:t>
            </w:r>
            <w:r w:rsidRPr="0025482A">
              <w:t xml:space="preserve">негерметично. </w:t>
            </w:r>
          </w:p>
          <w:p w:rsidR="00B3186B" w:rsidRPr="00446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25482A">
              <w:t>Что вы делаете?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7672A6"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D84BD1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proofErr w:type="gramStart"/>
            <w:r w:rsidRPr="00D84BD1">
              <w:t>A</w:t>
            </w:r>
            <w:r w:rsidRPr="00D84BD1">
              <w:tab/>
              <w:t>Прод</w:t>
            </w:r>
            <w:r>
              <w:t>олжаете</w:t>
            </w:r>
            <w:proofErr w:type="gramEnd"/>
            <w:r>
              <w:t xml:space="preserve"> погрузку более медленно</w:t>
            </w:r>
          </w:p>
          <w:p w:rsidR="00B3186B" w:rsidRPr="00D84BD1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proofErr w:type="gramStart"/>
            <w:r>
              <w:t>В</w:t>
            </w:r>
            <w:r w:rsidRPr="00D84BD1">
              <w:tab/>
              <w:t>Приостанавливаете</w:t>
            </w:r>
            <w:proofErr w:type="gramEnd"/>
            <w:r w:rsidRPr="00D84BD1">
              <w:t xml:space="preserve"> погрузку после согласования с опера</w:t>
            </w:r>
            <w:r>
              <w:t>тором берегового сооружения</w:t>
            </w:r>
          </w:p>
          <w:p w:rsidR="00B3186B" w:rsidRPr="00D84BD1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proofErr w:type="gramStart"/>
            <w:r>
              <w:t>C</w:t>
            </w:r>
            <w:r>
              <w:tab/>
              <w:t>Продолжаете</w:t>
            </w:r>
            <w:proofErr w:type="gramEnd"/>
            <w:r>
              <w:t xml:space="preserve"> погрузку</w:t>
            </w:r>
          </w:p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proofErr w:type="gramStart"/>
            <w:r w:rsidRPr="00D84BD1">
              <w:t>D</w:t>
            </w:r>
            <w:r w:rsidRPr="00D84BD1">
              <w:tab/>
              <w:t>Ставите</w:t>
            </w:r>
            <w:proofErr w:type="gramEnd"/>
            <w:r w:rsidRPr="00D84BD1">
              <w:t xml:space="preserve"> под течь в соединительном патрубке соответствующую емкость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7672A6"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25482A">
              <w:t>233 02.1-0</w:t>
            </w:r>
            <w:r>
              <w:t>3</w:t>
            </w: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  <w:r>
              <w:t>Течь в соединительном патрубке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>
              <w:t>С</w:t>
            </w:r>
          </w:p>
        </w:tc>
      </w:tr>
      <w:tr w:rsidR="00B3186B" w:rsidRPr="00446919" w:rsidTr="007672A6"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25482A">
              <w:t xml:space="preserve">Во время плавания судна с грузом обнаруживается, что один из участков погрузочно-разгрузочного трубопровода негерметичен. Все закрывающие устройства закрыты. </w:t>
            </w:r>
          </w:p>
          <w:p w:rsidR="00B3186B" w:rsidRPr="00446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25482A">
              <w:t>Каким образом вы поступаете?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7672A6"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D4286C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D4286C">
              <w:t>A</w:t>
            </w:r>
            <w:r w:rsidRPr="00D4286C">
              <w:tab/>
              <w:t xml:space="preserve">Вы выставляете сигнал </w:t>
            </w:r>
            <w:r>
              <w:t>«</w:t>
            </w:r>
            <w:r w:rsidRPr="00D4286C">
              <w:t>Держитесь в стороне от меня</w:t>
            </w:r>
            <w:r>
              <w:t>»</w:t>
            </w:r>
            <w:r w:rsidRPr="00D4286C">
              <w:t>, швартуетесь</w:t>
            </w:r>
            <w:r>
              <w:t xml:space="preserve"> и извещаете компетентный орган</w:t>
            </w:r>
          </w:p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>
              <w:t>В</w:t>
            </w:r>
            <w:r w:rsidRPr="00D4286C">
              <w:tab/>
              <w:t xml:space="preserve">Вы выставляете сигнал </w:t>
            </w:r>
            <w:r>
              <w:t>«</w:t>
            </w:r>
            <w:r w:rsidRPr="00D4286C">
              <w:t>Держитесь в стороне от меня</w:t>
            </w:r>
            <w:r>
              <w:t>»</w:t>
            </w:r>
            <w:r w:rsidRPr="00D4286C">
              <w:t xml:space="preserve"> и продолжаете плавание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7672A6">
        <w:tc>
          <w:tcPr>
            <w:tcW w:w="1248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7672A6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D4286C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D4286C">
              <w:t>C</w:t>
            </w:r>
            <w:r w:rsidRPr="00D4286C">
              <w:tab/>
              <w:t>Вы с</w:t>
            </w:r>
            <w:r>
              <w:t>нимаете давление с трубопровода</w:t>
            </w:r>
          </w:p>
          <w:p w:rsidR="00B3186B" w:rsidRPr="00D4286C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D4286C">
              <w:t>D</w:t>
            </w:r>
            <w:r w:rsidRPr="00D4286C">
              <w:tab/>
              <w:t>Вы продолжаете плавание, не принимая никаких допол</w:t>
            </w:r>
            <w:r>
              <w:t>нительных мер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</w:tbl>
    <w:p w:rsidR="00B3186B" w:rsidRDefault="00B3186B" w:rsidP="00B3186B">
      <w:r>
        <w:br w:type="page"/>
      </w:r>
    </w:p>
    <w:tbl>
      <w:tblPr>
        <w:tblW w:w="8505" w:type="dxa"/>
        <w:tblInd w:w="113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48"/>
        <w:gridCol w:w="5759"/>
        <w:gridCol w:w="1498"/>
      </w:tblGrid>
      <w:tr w:rsidR="00B3186B" w:rsidRPr="00446919" w:rsidTr="007672A6">
        <w:trPr>
          <w:tblHeader/>
        </w:trPr>
        <w:tc>
          <w:tcPr>
            <w:tcW w:w="8505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034BA7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120" w:after="120" w:line="240" w:lineRule="auto"/>
              <w:rPr>
                <w:b/>
                <w:sz w:val="28"/>
                <w:szCs w:val="28"/>
              </w:rPr>
            </w:pPr>
            <w:r w:rsidRPr="00034BA7">
              <w:rPr>
                <w:b/>
                <w:sz w:val="28"/>
                <w:szCs w:val="28"/>
              </w:rPr>
              <w:lastRenderedPageBreak/>
              <w:t>Меры, принимаемые в чрезвычайной ситуации</w:t>
            </w:r>
          </w:p>
          <w:p w:rsidR="00B3186B" w:rsidRPr="00034BA7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120" w:after="120" w:line="240" w:lineRule="auto"/>
            </w:pPr>
            <w:r w:rsidRPr="00034BA7">
              <w:rPr>
                <w:b/>
              </w:rPr>
              <w:t>Целевая тема 2.2: Неисправности, связанные с грузом</w:t>
            </w:r>
            <w:r w:rsidRPr="00034BA7">
              <w:rPr>
                <w:b/>
              </w:rPr>
              <w:br/>
              <w:t>Пожар в машинном отделении</w:t>
            </w:r>
          </w:p>
        </w:tc>
      </w:tr>
      <w:tr w:rsidR="00B3186B" w:rsidRPr="00034BA7" w:rsidTr="007672A6">
        <w:trPr>
          <w:tblHeader/>
        </w:trPr>
        <w:tc>
          <w:tcPr>
            <w:tcW w:w="12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034BA7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034BA7">
              <w:rPr>
                <w:i/>
                <w:sz w:val="16"/>
              </w:rPr>
              <w:t>Номер</w:t>
            </w:r>
          </w:p>
        </w:tc>
        <w:tc>
          <w:tcPr>
            <w:tcW w:w="575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034BA7" w:rsidRDefault="00B3186B" w:rsidP="00694087">
            <w:pPr>
              <w:tabs>
                <w:tab w:val="left" w:pos="832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034BA7">
              <w:rPr>
                <w:i/>
                <w:sz w:val="16"/>
              </w:rPr>
              <w:t>Источник</w:t>
            </w:r>
          </w:p>
        </w:tc>
        <w:tc>
          <w:tcPr>
            <w:tcW w:w="149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034BA7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034BA7">
              <w:rPr>
                <w:i/>
                <w:sz w:val="16"/>
              </w:rPr>
              <w:t>Правильный ответ</w:t>
            </w:r>
          </w:p>
        </w:tc>
      </w:tr>
      <w:tr w:rsidR="00B3186B" w:rsidRPr="00446919" w:rsidTr="007672A6">
        <w:tc>
          <w:tcPr>
            <w:tcW w:w="124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25482A">
              <w:t>233 02.2-01</w:t>
            </w:r>
          </w:p>
        </w:tc>
        <w:tc>
          <w:tcPr>
            <w:tcW w:w="575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  <w:r w:rsidRPr="0025482A">
              <w:t>Пожар в машинном отделении</w:t>
            </w:r>
          </w:p>
        </w:tc>
        <w:tc>
          <w:tcPr>
            <w:tcW w:w="149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59343F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>
              <w:t>С</w:t>
            </w:r>
          </w:p>
        </w:tc>
      </w:tr>
      <w:tr w:rsidR="00B3186B" w:rsidRPr="00446919" w:rsidTr="007672A6"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25482A">
              <w:t xml:space="preserve">Во время погрузки в машинном отделении возник пожар. </w:t>
            </w:r>
          </w:p>
          <w:p w:rsidR="00B3186B" w:rsidRPr="00446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25482A">
              <w:t>Что вы делаете, помимо тушения пожара?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7672A6"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A02800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A02800">
              <w:t>A</w:t>
            </w:r>
            <w:r w:rsidRPr="00A02800">
              <w:tab/>
              <w:t>Вы продолжаете погрузку, но информируете об этом опе</w:t>
            </w:r>
            <w:r>
              <w:t>ратора берегового сооружения</w:t>
            </w:r>
          </w:p>
          <w:p w:rsidR="00B3186B" w:rsidRPr="00A02800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>
              <w:t>В</w:t>
            </w:r>
            <w:r w:rsidRPr="00A02800">
              <w:tab/>
              <w:t>Вы только информируете оператора берегового сооруже</w:t>
            </w:r>
            <w:r>
              <w:t>ния</w:t>
            </w:r>
          </w:p>
          <w:p w:rsidR="00B3186B" w:rsidRPr="00A02800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A02800">
              <w:t>C</w:t>
            </w:r>
            <w:r w:rsidRPr="00A02800">
              <w:tab/>
              <w:t>Вы</w:t>
            </w:r>
            <w:r>
              <w:t xml:space="preserve"> </w:t>
            </w:r>
            <w:r w:rsidRPr="00657E41">
              <w:t>приводите в действие</w:t>
            </w:r>
            <w:r w:rsidRPr="00A02800">
              <w:t xml:space="preserve"> быстродействующую запорную систему и информируете оператора берегового сооруже</w:t>
            </w:r>
            <w:r>
              <w:t>ния</w:t>
            </w:r>
          </w:p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A02800">
              <w:t>D</w:t>
            </w:r>
            <w:r w:rsidRPr="00A02800">
              <w:tab/>
              <w:t>Вы вызываете речную полицию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7672A6"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25482A">
              <w:t>233 02.2-02</w:t>
            </w: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  <w:r w:rsidRPr="0025482A">
              <w:t>Пожар в машинном отделении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>
              <w:t>А</w:t>
            </w:r>
          </w:p>
        </w:tc>
      </w:tr>
      <w:tr w:rsidR="00B3186B" w:rsidRPr="00446919" w:rsidTr="007672A6"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25482A">
              <w:t xml:space="preserve">Вы везете груз № ООН 1011 БУТАН. Во время плавания в машинном отделении возник пожар. </w:t>
            </w:r>
          </w:p>
          <w:p w:rsidR="00B3186B" w:rsidRPr="00446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25482A">
              <w:t>Что вы делаете, помимо тушения пожара?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7672A6"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C928D1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C928D1">
              <w:t>A</w:t>
            </w:r>
            <w:r w:rsidRPr="00C928D1">
              <w:tab/>
              <w:t>Вы информируете компетентный орган</w:t>
            </w:r>
          </w:p>
          <w:p w:rsidR="00B3186B" w:rsidRPr="00C928D1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>
              <w:t>В</w:t>
            </w:r>
            <w:r w:rsidRPr="00C928D1">
              <w:tab/>
            </w:r>
            <w:r>
              <w:t>Вы информируете грузополучателя</w:t>
            </w:r>
          </w:p>
          <w:p w:rsidR="00B3186B" w:rsidRPr="00C928D1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C928D1">
              <w:t>C</w:t>
            </w:r>
            <w:r w:rsidRPr="00C928D1">
              <w:tab/>
              <w:t xml:space="preserve">Вы продолжаете плавание и выставляете сигнал </w:t>
            </w:r>
            <w:r>
              <w:t>«</w:t>
            </w:r>
            <w:r w:rsidRPr="00C928D1">
              <w:t>Держи</w:t>
            </w:r>
            <w:r>
              <w:t>тесь в стороне от меня»</w:t>
            </w:r>
          </w:p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C928D1">
              <w:t>D</w:t>
            </w:r>
            <w:r w:rsidRPr="00C928D1">
              <w:tab/>
              <w:t xml:space="preserve">Вы включаете </w:t>
            </w:r>
            <w:proofErr w:type="spellStart"/>
            <w:r w:rsidRPr="00C928D1">
              <w:t>водораспылительную</w:t>
            </w:r>
            <w:proofErr w:type="spellEnd"/>
            <w:r w:rsidRPr="00C928D1">
              <w:t xml:space="preserve"> установку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7672A6"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25482A">
              <w:t>233 02.2-0</w:t>
            </w:r>
            <w:r>
              <w:t>3</w:t>
            </w: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  <w:r w:rsidRPr="0025482A">
              <w:t>Пожар в машинном отделении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>
              <w:t>С</w:t>
            </w:r>
          </w:p>
        </w:tc>
      </w:tr>
      <w:tr w:rsidR="00B3186B" w:rsidRPr="00446919" w:rsidTr="007672A6">
        <w:tc>
          <w:tcPr>
            <w:tcW w:w="124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25482A">
              <w:t xml:space="preserve">Во время разгрузки в машинном отделении возник пожар. </w:t>
            </w:r>
          </w:p>
          <w:p w:rsidR="00B3186B" w:rsidRPr="00446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25482A">
              <w:t>Что вы делаете, помимо тушения пожара?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7672A6">
        <w:tc>
          <w:tcPr>
            <w:tcW w:w="1248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8A6C8D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8A6C8D">
              <w:t>A</w:t>
            </w:r>
            <w:r>
              <w:tab/>
              <w:t>Вы просто продолжаете плавание</w:t>
            </w:r>
          </w:p>
          <w:p w:rsidR="00B3186B" w:rsidRPr="008A6C8D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>
              <w:t>В</w:t>
            </w:r>
            <w:r w:rsidRPr="008A6C8D">
              <w:tab/>
              <w:t>Вы только информируете оператора берегового сооруже</w:t>
            </w:r>
            <w:r>
              <w:t>ния</w:t>
            </w:r>
          </w:p>
          <w:p w:rsidR="00B3186B" w:rsidRPr="008A6C8D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8A6C8D">
              <w:t>C</w:t>
            </w:r>
            <w:r w:rsidRPr="008A6C8D">
              <w:tab/>
              <w:t xml:space="preserve">Вы </w:t>
            </w:r>
            <w:r w:rsidRPr="001A3857">
              <w:t>приводите в действие</w:t>
            </w:r>
            <w:r w:rsidRPr="00A02800">
              <w:t xml:space="preserve"> </w:t>
            </w:r>
            <w:r w:rsidRPr="008A6C8D">
              <w:t>быстродействующую запорную систему и информируете оператора берегового сооруже</w:t>
            </w:r>
            <w:r>
              <w:t>ния</w:t>
            </w:r>
          </w:p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8A6C8D">
              <w:t>D</w:t>
            </w:r>
            <w:r w:rsidRPr="008A6C8D">
              <w:tab/>
              <w:t xml:space="preserve">Вы выставляете сигнал </w:t>
            </w:r>
            <w:r>
              <w:t>«</w:t>
            </w:r>
            <w:r w:rsidRPr="008A6C8D">
              <w:t>Держитесь в стороне от меня</w:t>
            </w:r>
            <w:r>
              <w:t>»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</w:tbl>
    <w:p w:rsidR="00B3186B" w:rsidRDefault="00B3186B" w:rsidP="00B3186B">
      <w:r w:rsidRPr="0025482A">
        <w:br w:type="page"/>
      </w:r>
    </w:p>
    <w:tbl>
      <w:tblPr>
        <w:tblW w:w="8505" w:type="dxa"/>
        <w:tblInd w:w="113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48"/>
        <w:gridCol w:w="5759"/>
        <w:gridCol w:w="1498"/>
      </w:tblGrid>
      <w:tr w:rsidR="00B3186B" w:rsidRPr="00446919" w:rsidTr="007672A6">
        <w:trPr>
          <w:tblHeader/>
        </w:trPr>
        <w:tc>
          <w:tcPr>
            <w:tcW w:w="8505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325ACE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120" w:after="120" w:line="240" w:lineRule="auto"/>
              <w:rPr>
                <w:b/>
                <w:sz w:val="28"/>
                <w:szCs w:val="28"/>
              </w:rPr>
            </w:pPr>
            <w:r w:rsidRPr="00325ACE">
              <w:rPr>
                <w:b/>
                <w:sz w:val="28"/>
                <w:szCs w:val="28"/>
              </w:rPr>
              <w:lastRenderedPageBreak/>
              <w:t>Меры, принимаемые в чрезвычайной ситуации</w:t>
            </w:r>
          </w:p>
          <w:p w:rsidR="00B3186B" w:rsidRPr="00325ACE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120" w:after="120" w:line="240" w:lineRule="auto"/>
            </w:pPr>
            <w:r w:rsidRPr="00325ACE">
              <w:rPr>
                <w:b/>
              </w:rPr>
              <w:t>Целевая тема 2.3: Неисправности, связанные с грузом</w:t>
            </w:r>
            <w:r w:rsidRPr="00325ACE">
              <w:rPr>
                <w:b/>
              </w:rPr>
              <w:br/>
              <w:t>Источники опасности вблизи судна</w:t>
            </w:r>
          </w:p>
        </w:tc>
      </w:tr>
      <w:tr w:rsidR="00B3186B" w:rsidRPr="00325ACE" w:rsidTr="007672A6">
        <w:trPr>
          <w:tblHeader/>
        </w:trPr>
        <w:tc>
          <w:tcPr>
            <w:tcW w:w="12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325ACE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325ACE">
              <w:rPr>
                <w:i/>
                <w:sz w:val="16"/>
              </w:rPr>
              <w:t>Номер</w:t>
            </w:r>
          </w:p>
        </w:tc>
        <w:tc>
          <w:tcPr>
            <w:tcW w:w="575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325ACE" w:rsidRDefault="00B3186B" w:rsidP="00694087">
            <w:pPr>
              <w:tabs>
                <w:tab w:val="left" w:pos="832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325ACE">
              <w:rPr>
                <w:i/>
                <w:sz w:val="16"/>
              </w:rPr>
              <w:t>Источник</w:t>
            </w:r>
          </w:p>
        </w:tc>
        <w:tc>
          <w:tcPr>
            <w:tcW w:w="149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325ACE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325ACE">
              <w:rPr>
                <w:i/>
                <w:sz w:val="16"/>
              </w:rPr>
              <w:t>Правильный ответ</w:t>
            </w:r>
          </w:p>
        </w:tc>
      </w:tr>
      <w:tr w:rsidR="00B3186B" w:rsidRPr="00446919" w:rsidTr="007672A6">
        <w:tc>
          <w:tcPr>
            <w:tcW w:w="124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25482A">
              <w:t>233 02.3-01</w:t>
            </w:r>
          </w:p>
        </w:tc>
        <w:tc>
          <w:tcPr>
            <w:tcW w:w="575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DB6F1F" w:rsidP="007672A6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ins w:id="116" w:author="Larisa Maykovskaya" w:date="2018-11-06T12:29:00Z">
              <w:r>
                <w:t>Возможные и</w:t>
              </w:r>
            </w:ins>
            <w:del w:id="117" w:author="Larisa Maykovskaya" w:date="2018-11-06T12:29:00Z">
              <w:r w:rsidDel="00DB6F1F">
                <w:delText>И</w:delText>
              </w:r>
            </w:del>
            <w:r w:rsidR="00B3186B" w:rsidRPr="0025482A">
              <w:t xml:space="preserve">сточники опасности </w:t>
            </w:r>
            <w:ins w:id="118" w:author="Larisa Maykovskaya" w:date="2018-11-06T12:29:00Z">
              <w:r>
                <w:t>в окружающем пространстве</w:t>
              </w:r>
              <w:r w:rsidDel="00DB6F1F">
                <w:t xml:space="preserve"> </w:t>
              </w:r>
            </w:ins>
            <w:del w:id="119" w:author="Larisa Maykovskaya" w:date="2018-11-06T12:29:00Z">
              <w:r w:rsidDel="00DB6F1F">
                <w:delText xml:space="preserve">вблизи </w:delText>
              </w:r>
            </w:del>
            <w:r w:rsidR="00B3186B" w:rsidRPr="0025482A">
              <w:t>судна</w:t>
            </w:r>
          </w:p>
        </w:tc>
        <w:tc>
          <w:tcPr>
            <w:tcW w:w="149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>
              <w:t>В</w:t>
            </w:r>
          </w:p>
        </w:tc>
      </w:tr>
      <w:tr w:rsidR="00B3186B" w:rsidRPr="00446919" w:rsidTr="007672A6">
        <w:tc>
          <w:tcPr>
            <w:tcW w:w="124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25482A">
              <w:t xml:space="preserve">Ваше судно пришвартовано к береговому сооружению и готово к разгрузке. С берегового сооружения поступает сигнал предупреждения о возникновении пожара. На причале и вокруг никакого пожара вы не видите. </w:t>
            </w:r>
          </w:p>
          <w:p w:rsidR="00B3186B" w:rsidRPr="00446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25482A">
              <w:t>Что вы делаете?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7672A6"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  <w:tc>
          <w:tcPr>
            <w:tcW w:w="575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B64E8C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B64E8C">
              <w:t>A</w:t>
            </w:r>
            <w:r w:rsidRPr="00B64E8C">
              <w:tab/>
              <w:t>Вы отсоединя</w:t>
            </w:r>
            <w:r>
              <w:t>етесь и уходите вместе с судном</w:t>
            </w:r>
          </w:p>
          <w:p w:rsidR="00B3186B" w:rsidRPr="00B64E8C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>
              <w:t>В</w:t>
            </w:r>
            <w:r w:rsidRPr="00B64E8C">
              <w:tab/>
              <w:t>Вы ожидаете указаний от оператора берегового сооруже</w:t>
            </w:r>
            <w:r>
              <w:t>ния</w:t>
            </w:r>
          </w:p>
          <w:p w:rsidR="00B3186B" w:rsidRPr="00B64E8C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B64E8C">
              <w:t>C</w:t>
            </w:r>
            <w:r w:rsidRPr="00B64E8C">
              <w:tab/>
              <w:t>Вы включае</w:t>
            </w:r>
            <w:r>
              <w:t xml:space="preserve">те </w:t>
            </w:r>
            <w:proofErr w:type="spellStart"/>
            <w:r>
              <w:t>водораспылительную</w:t>
            </w:r>
            <w:proofErr w:type="spellEnd"/>
            <w:r>
              <w:t xml:space="preserve"> установку</w:t>
            </w:r>
          </w:p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B64E8C">
              <w:t>D</w:t>
            </w:r>
            <w:r w:rsidRPr="00B64E8C">
              <w:tab/>
              <w:t xml:space="preserve">Вы включаете сигнал </w:t>
            </w:r>
            <w:r>
              <w:t>«</w:t>
            </w:r>
            <w:r w:rsidRPr="00B64E8C">
              <w:t>Держитесь в стороне от меня</w:t>
            </w:r>
            <w:r>
              <w:t>»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7672A6"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25482A">
              <w:t>233 02.3-0</w:t>
            </w:r>
            <w:r>
              <w:t>2</w:t>
            </w: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DB6F1F" w:rsidP="007672A6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ins w:id="120" w:author="Larisa Maykovskaya" w:date="2018-11-06T12:30:00Z">
              <w:r>
                <w:t>Возможные и</w:t>
              </w:r>
            </w:ins>
            <w:del w:id="121" w:author="Larisa Maykovskaya" w:date="2018-11-06T12:30:00Z">
              <w:r w:rsidDel="00DB6F1F">
                <w:delText>И</w:delText>
              </w:r>
            </w:del>
            <w:r w:rsidR="00B3186B" w:rsidRPr="0025482A">
              <w:t xml:space="preserve">сточники опасности </w:t>
            </w:r>
            <w:ins w:id="122" w:author="Larisa Maykovskaya" w:date="2018-11-06T12:30:00Z">
              <w:r>
                <w:t>в окружающем пространстве</w:t>
              </w:r>
              <w:r w:rsidDel="00DB6F1F">
                <w:t xml:space="preserve"> </w:t>
              </w:r>
            </w:ins>
            <w:del w:id="123" w:author="Larisa Maykovskaya" w:date="2018-11-06T12:30:00Z">
              <w:r w:rsidDel="00DB6F1F">
                <w:delText xml:space="preserve">вблизи </w:delText>
              </w:r>
            </w:del>
            <w:r w:rsidR="00B3186B" w:rsidRPr="0025482A">
              <w:t>судна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>
              <w:t>А</w:t>
            </w:r>
          </w:p>
        </w:tc>
      </w:tr>
      <w:tr w:rsidR="00B3186B" w:rsidRPr="00446919" w:rsidTr="007672A6"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  <w:tc>
          <w:tcPr>
            <w:tcW w:w="5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25482A">
              <w:t xml:space="preserve">Во время разгрузки на причале возник пожар. </w:t>
            </w:r>
          </w:p>
          <w:p w:rsidR="00B3186B" w:rsidRPr="00446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25482A">
              <w:t xml:space="preserve">Что </w:t>
            </w:r>
            <w:r w:rsidRPr="001A3857">
              <w:t>необходимо предпринять</w:t>
            </w:r>
            <w:r w:rsidRPr="0025482A">
              <w:t>?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7672A6"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  <w:tc>
          <w:tcPr>
            <w:tcW w:w="575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CF4693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CF4693">
              <w:t>A</w:t>
            </w:r>
            <w:r w:rsidRPr="00CF4693">
              <w:tab/>
              <w:t>Вы</w:t>
            </w:r>
            <w:r>
              <w:t xml:space="preserve"> </w:t>
            </w:r>
            <w:r w:rsidRPr="001A3857">
              <w:t>приводите в действие</w:t>
            </w:r>
            <w:r w:rsidRPr="00CF4693">
              <w:t xml:space="preserve"> быстродействующую запорную систему, отсоединя</w:t>
            </w:r>
            <w:r>
              <w:t>етесь и уходите вместе с судном</w:t>
            </w:r>
          </w:p>
          <w:p w:rsidR="00B3186B" w:rsidRPr="00CF4693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>
              <w:t>В</w:t>
            </w:r>
            <w:r>
              <w:tab/>
              <w:t>Вы вызываете речную полицию</w:t>
            </w:r>
          </w:p>
          <w:p w:rsidR="00B3186B" w:rsidRPr="00CF4693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CF4693">
              <w:t>C</w:t>
            </w:r>
            <w:r w:rsidRPr="00CF4693">
              <w:tab/>
              <w:t>Вы включае</w:t>
            </w:r>
            <w:r>
              <w:t xml:space="preserve">те </w:t>
            </w:r>
            <w:proofErr w:type="spellStart"/>
            <w:r>
              <w:t>водораспылительную</w:t>
            </w:r>
            <w:proofErr w:type="spellEnd"/>
            <w:r>
              <w:t xml:space="preserve"> установку</w:t>
            </w:r>
          </w:p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CF4693">
              <w:t>D</w:t>
            </w:r>
            <w:r w:rsidRPr="00CF4693">
              <w:tab/>
              <w:t>Вы ожидаете указаний от оператора берегового сооружения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7672A6"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 w:rsidRPr="0025482A">
              <w:t>233 02.3-0</w:t>
            </w:r>
            <w:r>
              <w:t>3</w:t>
            </w: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DB6F1F" w:rsidP="007672A6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ins w:id="124" w:author="Larisa Maykovskaya" w:date="2018-11-06T12:30:00Z">
              <w:r>
                <w:t>Возможные и</w:t>
              </w:r>
            </w:ins>
            <w:del w:id="125" w:author="Larisa Maykovskaya" w:date="2018-11-06T12:30:00Z">
              <w:r w:rsidDel="00DB6F1F">
                <w:delText>И</w:delText>
              </w:r>
            </w:del>
            <w:r w:rsidR="00B3186B" w:rsidRPr="0025482A">
              <w:t xml:space="preserve">сточники опасности </w:t>
            </w:r>
            <w:ins w:id="126" w:author="Larisa Maykovskaya" w:date="2018-11-06T12:31:00Z">
              <w:r>
                <w:t>в окружающем пространстве</w:t>
              </w:r>
              <w:r w:rsidRPr="0025482A">
                <w:t xml:space="preserve"> </w:t>
              </w:r>
            </w:ins>
            <w:del w:id="127" w:author="Larisa Maykovskaya" w:date="2018-11-06T12:31:00Z">
              <w:r w:rsidDel="00DB6F1F">
                <w:delText xml:space="preserve">вблизи </w:delText>
              </w:r>
            </w:del>
            <w:r w:rsidR="00B3186B" w:rsidRPr="0025482A">
              <w:t>судна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>
              <w:t>В</w:t>
            </w:r>
          </w:p>
        </w:tc>
      </w:tr>
      <w:tr w:rsidR="00B3186B" w:rsidRPr="00446919" w:rsidTr="007672A6"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  <w:tc>
          <w:tcPr>
            <w:tcW w:w="5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25482A">
              <w:t>Во время разгрузки пропана на береговом сооружении происходит утечка</w:t>
            </w:r>
            <w:r>
              <w:t xml:space="preserve"> </w:t>
            </w:r>
            <w:r w:rsidRPr="0025482A">
              <w:t xml:space="preserve">газа. Включается сигнал тревоги. </w:t>
            </w:r>
          </w:p>
          <w:p w:rsidR="00B3186B" w:rsidRPr="00446919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25482A">
              <w:t xml:space="preserve">Что </w:t>
            </w:r>
            <w:r w:rsidRPr="001A3857">
              <w:t>необходимо предпринять</w:t>
            </w:r>
            <w:r w:rsidRPr="0025482A">
              <w:t>?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7672A6"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  <w:tc>
          <w:tcPr>
            <w:tcW w:w="575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CF4693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CF4693">
              <w:t>A</w:t>
            </w:r>
            <w:r w:rsidRPr="00CF4693">
              <w:tab/>
              <w:t>Вы включае</w:t>
            </w:r>
            <w:r>
              <w:t xml:space="preserve">те </w:t>
            </w:r>
            <w:proofErr w:type="spellStart"/>
            <w:r>
              <w:t>водораспылительную</w:t>
            </w:r>
            <w:proofErr w:type="spellEnd"/>
            <w:r>
              <w:t xml:space="preserve"> установку</w:t>
            </w:r>
          </w:p>
          <w:p w:rsidR="00B3186B" w:rsidRPr="00CF4693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>
              <w:t>В</w:t>
            </w:r>
            <w:r w:rsidRPr="00CF4693">
              <w:tab/>
              <w:t>Вы ожидаете указаний от оператора берегового сооруже</w:t>
            </w:r>
            <w:r>
              <w:t>ния</w:t>
            </w:r>
          </w:p>
          <w:p w:rsidR="00B3186B" w:rsidRPr="00CF4693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CF4693">
              <w:t>C</w:t>
            </w:r>
            <w:r w:rsidRPr="00CF4693">
              <w:tab/>
              <w:t>Вы продолжаете разгрузку, однако надеваете противог</w:t>
            </w:r>
            <w:r>
              <w:t>аз для защиты дыхательных путей</w:t>
            </w:r>
          </w:p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proofErr w:type="gramStart"/>
            <w:r w:rsidRPr="00CF4693">
              <w:t>D</w:t>
            </w:r>
            <w:r w:rsidRPr="00CF4693">
              <w:tab/>
              <w:t>Измеряете</w:t>
            </w:r>
            <w:proofErr w:type="gramEnd"/>
            <w:r w:rsidRPr="00CF4693">
              <w:t xml:space="preserve"> непрерывно концентрацию газа на палубе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7672A6"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1A3857" w:rsidRDefault="00B3186B" w:rsidP="00694087">
            <w:pPr>
              <w:pageBreakBefore/>
              <w:spacing w:before="40" w:after="120"/>
              <w:jc w:val="center"/>
            </w:pPr>
            <w:r w:rsidRPr="001A3857">
              <w:lastRenderedPageBreak/>
              <w:t>233 02.3-04</w:t>
            </w: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1A3857" w:rsidRDefault="00B3186B" w:rsidP="00694087">
            <w:pPr>
              <w:spacing w:before="40" w:after="120"/>
            </w:pPr>
            <w:r w:rsidRPr="001A3857">
              <w:t>Требования безопасности, 7.2.4.16.17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1A3857" w:rsidRDefault="00B3186B" w:rsidP="00694087">
            <w:pPr>
              <w:spacing w:before="40" w:after="120"/>
              <w:jc w:val="center"/>
            </w:pPr>
            <w:r w:rsidRPr="001A3857">
              <w:t>А</w:t>
            </w:r>
          </w:p>
        </w:tc>
      </w:tr>
      <w:tr w:rsidR="00B3186B" w:rsidRPr="00446919" w:rsidTr="007672A6"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1A3857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  <w:tc>
          <w:tcPr>
            <w:tcW w:w="5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1A3857">
              <w:t xml:space="preserve">В грузовом танке, заполненном охлажденным сжиженным газом, давление растет быстрее, чем ожидалось. Вполне вероятно, что давление в нем превысит давление срабатывания предохранительных клапанов до разгрузки груза. </w:t>
            </w:r>
          </w:p>
          <w:p w:rsidR="00B3186B" w:rsidRPr="001A3857" w:rsidRDefault="00B3186B" w:rsidP="00694087">
            <w:pPr>
              <w:tabs>
                <w:tab w:val="left" w:pos="1134"/>
                <w:tab w:val="left" w:pos="1701"/>
                <w:tab w:val="left" w:pos="2268"/>
                <w:tab w:val="left" w:pos="6237"/>
              </w:tabs>
              <w:spacing w:before="40" w:after="120" w:line="240" w:lineRule="auto"/>
            </w:pPr>
            <w:r w:rsidRPr="001A3857">
              <w:t>Что необходимо предпринять?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1A3857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7672A6">
        <w:tc>
          <w:tcPr>
            <w:tcW w:w="1248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1A3857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  <w:tc>
          <w:tcPr>
            <w:tcW w:w="5759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1A3857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1A3857">
              <w:t>A</w:t>
            </w:r>
            <w:r w:rsidRPr="001A3857">
              <w:tab/>
              <w:t>Судоводитель уведомляет об этом ближайш</w:t>
            </w:r>
            <w:r>
              <w:t>ие аварийно-спасательные службы</w:t>
            </w:r>
          </w:p>
          <w:p w:rsidR="00B3186B" w:rsidRPr="001A3857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1A3857">
              <w:t>B</w:t>
            </w:r>
            <w:r w:rsidRPr="001A3857">
              <w:tab/>
              <w:t xml:space="preserve">Судоводитель </w:t>
            </w:r>
            <w:r>
              <w:t>связывается с пунктом разгрузки</w:t>
            </w:r>
          </w:p>
          <w:p w:rsidR="00B3186B" w:rsidRPr="001A3857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1A3857">
              <w:t>C</w:t>
            </w:r>
            <w:r w:rsidRPr="001A3857">
              <w:tab/>
              <w:t>Судово</w:t>
            </w:r>
            <w:r>
              <w:t>дитель ложится на обратный курс</w:t>
            </w:r>
          </w:p>
          <w:p w:rsidR="00B3186B" w:rsidRPr="001A3857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1A3857">
              <w:t>D</w:t>
            </w:r>
            <w:r w:rsidRPr="001A3857">
              <w:tab/>
              <w:t>Судоводитель открывает предохранительный клапан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1A3857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</w:tbl>
    <w:p w:rsidR="00B3186B" w:rsidRPr="0025482A" w:rsidRDefault="00B3186B" w:rsidP="00B3186B"/>
    <w:p w:rsidR="00B3186B" w:rsidRPr="0025482A" w:rsidRDefault="00B3186B" w:rsidP="00B3186B">
      <w:r w:rsidRPr="0025482A">
        <w:br w:type="page"/>
      </w:r>
    </w:p>
    <w:tbl>
      <w:tblPr>
        <w:tblW w:w="8505" w:type="dxa"/>
        <w:tblInd w:w="113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48"/>
        <w:gridCol w:w="5759"/>
        <w:gridCol w:w="1498"/>
      </w:tblGrid>
      <w:tr w:rsidR="00B3186B" w:rsidRPr="00446919" w:rsidTr="007672A6">
        <w:trPr>
          <w:tblHeader/>
        </w:trPr>
        <w:tc>
          <w:tcPr>
            <w:tcW w:w="8505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074CA3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120" w:after="120" w:line="240" w:lineRule="auto"/>
              <w:rPr>
                <w:b/>
                <w:sz w:val="28"/>
                <w:szCs w:val="28"/>
              </w:rPr>
            </w:pPr>
            <w:r w:rsidRPr="00074CA3">
              <w:rPr>
                <w:b/>
                <w:sz w:val="28"/>
                <w:szCs w:val="28"/>
              </w:rPr>
              <w:lastRenderedPageBreak/>
              <w:t>Меры, принимаемые в чрезвычайной ситуации</w:t>
            </w:r>
          </w:p>
          <w:p w:rsidR="00B3186B" w:rsidRPr="00074CA3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120" w:after="120" w:line="240" w:lineRule="auto"/>
            </w:pPr>
            <w:r w:rsidRPr="00074CA3">
              <w:rPr>
                <w:b/>
              </w:rPr>
              <w:t>Целевая тема 2.4: Неисправности, связанные с грузом</w:t>
            </w:r>
            <w:r w:rsidRPr="00074CA3">
              <w:rPr>
                <w:b/>
              </w:rPr>
              <w:br/>
              <w:t>Переполнение</w:t>
            </w:r>
          </w:p>
        </w:tc>
      </w:tr>
      <w:tr w:rsidR="00B3186B" w:rsidRPr="00074CA3" w:rsidTr="007672A6">
        <w:trPr>
          <w:tblHeader/>
        </w:trPr>
        <w:tc>
          <w:tcPr>
            <w:tcW w:w="124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074CA3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074CA3">
              <w:rPr>
                <w:i/>
                <w:sz w:val="16"/>
              </w:rPr>
              <w:t>Номер</w:t>
            </w:r>
          </w:p>
        </w:tc>
        <w:tc>
          <w:tcPr>
            <w:tcW w:w="575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074CA3" w:rsidRDefault="00B3186B" w:rsidP="00694087">
            <w:pPr>
              <w:tabs>
                <w:tab w:val="left" w:pos="832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074CA3">
              <w:rPr>
                <w:i/>
                <w:sz w:val="16"/>
              </w:rPr>
              <w:t>Источник</w:t>
            </w:r>
          </w:p>
        </w:tc>
        <w:tc>
          <w:tcPr>
            <w:tcW w:w="149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074CA3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074CA3">
              <w:rPr>
                <w:i/>
                <w:sz w:val="16"/>
              </w:rPr>
              <w:t>Правильный ответ</w:t>
            </w:r>
          </w:p>
        </w:tc>
      </w:tr>
      <w:tr w:rsidR="00B3186B" w:rsidRPr="00446919" w:rsidTr="007672A6">
        <w:tc>
          <w:tcPr>
            <w:tcW w:w="124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25482A">
              <w:t>233 02.4-01</w:t>
            </w:r>
          </w:p>
        </w:tc>
        <w:tc>
          <w:tcPr>
            <w:tcW w:w="575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  <w:r>
              <w:t>Переполнение</w:t>
            </w:r>
          </w:p>
        </w:tc>
        <w:tc>
          <w:tcPr>
            <w:tcW w:w="149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59343F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>
              <w:t>А</w:t>
            </w:r>
          </w:p>
        </w:tc>
      </w:tr>
      <w:tr w:rsidR="00B3186B" w:rsidRPr="001A1DF1" w:rsidTr="007672A6"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1A1DF1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rPr>
                <w:sz w:val="16"/>
                <w:szCs w:val="16"/>
              </w:rPr>
            </w:pPr>
          </w:p>
        </w:tc>
        <w:tc>
          <w:tcPr>
            <w:tcW w:w="5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25482A">
              <w:t xml:space="preserve">Во время загрузки пропана вы регулярно проверяете указатели уровня. Вы обнаруживаете, что один грузовой танк содержит больше, чем это допускается с учетом максимально допустимой степени наполнения. </w:t>
            </w:r>
          </w:p>
          <w:p w:rsidR="00B3186B" w:rsidRPr="001A1DF1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rPr>
                <w:sz w:val="16"/>
                <w:szCs w:val="16"/>
              </w:rPr>
            </w:pPr>
            <w:r w:rsidRPr="0025482A">
              <w:t>Что вы делаете в этом случае?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1A1DF1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3186B" w:rsidRPr="00446919" w:rsidTr="007672A6"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C3480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>
              <w:t>А</w:t>
            </w:r>
            <w:r w:rsidRPr="00FC3480">
              <w:tab/>
              <w:t>Вы даете указание оператору берегового сооружения прекратить загрузку и перекачать излишки в другой гру</w:t>
            </w:r>
            <w:r>
              <w:t>зовой танк</w:t>
            </w:r>
          </w:p>
          <w:p w:rsidR="00B3186B" w:rsidRPr="00FC3480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FC3480">
              <w:t>B</w:t>
            </w:r>
            <w:r w:rsidRPr="00FC3480">
              <w:tab/>
              <w:t>Вы включаете быстродействующую запорную систему и перекачиваете изл</w:t>
            </w:r>
            <w:r>
              <w:t>ишки в другой грузовой танк</w:t>
            </w:r>
          </w:p>
          <w:p w:rsidR="00B3186B" w:rsidRPr="00FC3480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FC3480">
              <w:t>C</w:t>
            </w:r>
            <w:r w:rsidRPr="00FC3480">
              <w:tab/>
              <w:t>Вы следите за тем, чтобы общее допустим</w:t>
            </w:r>
            <w:r>
              <w:t>ое количество не было превышено</w:t>
            </w:r>
          </w:p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proofErr w:type="gramStart"/>
            <w:r w:rsidRPr="00FC3480">
              <w:t>D</w:t>
            </w:r>
            <w:r w:rsidRPr="00FC3480">
              <w:tab/>
              <w:t>В</w:t>
            </w:r>
            <w:proofErr w:type="gramEnd"/>
            <w:r w:rsidRPr="00FC3480">
              <w:t xml:space="preserve"> процессе дальнейшей загрузки вы переливаете излишки в другой грузовой танк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7672A6"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25482A">
              <w:t>233 02.4-0</w:t>
            </w:r>
            <w:r>
              <w:t>2</w:t>
            </w: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  <w:r>
              <w:t>Переполнение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59343F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>
              <w:t>А</w:t>
            </w:r>
          </w:p>
        </w:tc>
      </w:tr>
      <w:tr w:rsidR="00B3186B" w:rsidRPr="001A1DF1" w:rsidTr="007672A6">
        <w:tc>
          <w:tcPr>
            <w:tcW w:w="124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1A1DF1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rPr>
                <w:sz w:val="16"/>
                <w:szCs w:val="16"/>
              </w:rPr>
            </w:pP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25482A">
              <w:t xml:space="preserve">Во время загрузки бутана вы регулярно проверяете указатели уровня. Вы обнаруживаете, что один грузовой танк содержит больше, чем это допускается с учетом максимально допустимой степени наполнения. </w:t>
            </w:r>
          </w:p>
          <w:p w:rsidR="00B3186B" w:rsidRPr="001A1DF1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rPr>
                <w:sz w:val="16"/>
                <w:szCs w:val="16"/>
              </w:rPr>
            </w:pPr>
            <w:r w:rsidRPr="0025482A">
              <w:t>Что вы делаете в этом случае?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1A1DF1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3186B" w:rsidRPr="00446919" w:rsidTr="007672A6"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FC3480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FC3480">
              <w:t>A</w:t>
            </w:r>
            <w:r w:rsidRPr="00FC3480">
              <w:tab/>
              <w:t>Вы даете указание оператору берегового сооружения прекратить загрузку и перекачать излишки в другой гру</w:t>
            </w:r>
            <w:r>
              <w:t>зовой танк</w:t>
            </w:r>
          </w:p>
          <w:p w:rsidR="00B3186B" w:rsidRPr="00FC3480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FC3480">
              <w:t>B</w:t>
            </w:r>
            <w:r w:rsidRPr="00FC3480">
              <w:tab/>
              <w:t>Вы отсоединяете этот грузовой танк от другого из оставшихся грузовых танков и с помощью компрессора вы перекачиваете жидкость в другой грузовой танк, прод</w:t>
            </w:r>
            <w:r>
              <w:t>олжая при этом процесс загрузки</w:t>
            </w:r>
          </w:p>
          <w:p w:rsidR="00B3186B" w:rsidRPr="00FC3480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FC3480">
              <w:t>C</w:t>
            </w:r>
            <w:r w:rsidRPr="00FC3480">
              <w:tab/>
              <w:t>Вы следите за тем, чтобы общее допустим</w:t>
            </w:r>
            <w:r>
              <w:t>ое количество не было превышено</w:t>
            </w:r>
          </w:p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FC3480">
              <w:t>D</w:t>
            </w:r>
            <w:r w:rsidRPr="00FC3480">
              <w:tab/>
              <w:t>Вы не принимаете никаких мер, поскольку в особых обстоятельствах вы можете загрузить в один грузовой танк немного больше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7672A6"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pageBreakBefore/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25482A">
              <w:lastRenderedPageBreak/>
              <w:t>233 02.4-0</w:t>
            </w:r>
            <w:r>
              <w:t>3</w:t>
            </w:r>
          </w:p>
        </w:tc>
        <w:tc>
          <w:tcPr>
            <w:tcW w:w="5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  <w:r>
              <w:t>Переполнение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A95B32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>
              <w:rPr>
                <w:lang w:val="en-US"/>
              </w:rPr>
              <w:t>D</w:t>
            </w:r>
          </w:p>
        </w:tc>
      </w:tr>
      <w:tr w:rsidR="00B3186B" w:rsidRPr="001A1DF1" w:rsidTr="007672A6"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1A1DF1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rPr>
                <w:sz w:val="16"/>
                <w:szCs w:val="16"/>
              </w:rPr>
            </w:pPr>
          </w:p>
        </w:tc>
        <w:tc>
          <w:tcPr>
            <w:tcW w:w="575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25482A">
              <w:t>Во время загрузки пропана срабатывает устройство предотвращения переполнения. Вы</w:t>
            </w:r>
            <w:r>
              <w:t> </w:t>
            </w:r>
            <w:r w:rsidRPr="0025482A">
              <w:t>должны сделать короткий рейс в зимнее время.</w:t>
            </w:r>
            <w:r>
              <w:t xml:space="preserve"> </w:t>
            </w:r>
          </w:p>
          <w:p w:rsidR="00B3186B" w:rsidRPr="001A1DF1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rPr>
                <w:sz w:val="16"/>
                <w:szCs w:val="16"/>
              </w:rPr>
            </w:pPr>
            <w:r w:rsidRPr="0025482A">
              <w:t>Как вы поступаете в этом случае?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1A1DF1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3186B" w:rsidRPr="00446919" w:rsidTr="007672A6">
        <w:tc>
          <w:tcPr>
            <w:tcW w:w="1248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759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A95B32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A95B32">
              <w:t>A</w:t>
            </w:r>
            <w:r w:rsidRPr="00A95B32">
              <w:tab/>
              <w:t>Вы отключаете устройство предотвращения переполне</w:t>
            </w:r>
            <w:r>
              <w:t>ния и продолжаете загрузку</w:t>
            </w:r>
          </w:p>
          <w:p w:rsidR="00B3186B" w:rsidRPr="00A95B32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A95B32">
              <w:t>B</w:t>
            </w:r>
            <w:r w:rsidRPr="00A95B32">
              <w:tab/>
              <w:t>Вы уходите с судн</w:t>
            </w:r>
            <w:r>
              <w:t>ом, не предпринимая никаких мер</w:t>
            </w:r>
          </w:p>
          <w:p w:rsidR="00B3186B" w:rsidRPr="00A95B32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A95B32">
              <w:t>C</w:t>
            </w:r>
            <w:r w:rsidRPr="00A95B32">
              <w:tab/>
              <w:t>Вы можете взять большее количество груза, поэтому ни</w:t>
            </w:r>
            <w:r>
              <w:t>какой проблемы нет</w:t>
            </w:r>
          </w:p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A95B32">
              <w:t>D</w:t>
            </w:r>
            <w:r w:rsidRPr="00A95B32">
              <w:tab/>
              <w:t>Вы перекачиваете груз обратно до достижения максимально допустимой степени наполнения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</w:tbl>
    <w:p w:rsidR="00B3186B" w:rsidRDefault="00B3186B" w:rsidP="00B3186B">
      <w:r>
        <w:br w:type="page"/>
      </w:r>
    </w:p>
    <w:tbl>
      <w:tblPr>
        <w:tblW w:w="8505" w:type="dxa"/>
        <w:tblInd w:w="113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22"/>
        <w:gridCol w:w="5639"/>
        <w:gridCol w:w="1644"/>
      </w:tblGrid>
      <w:tr w:rsidR="00B3186B" w:rsidRPr="00446919" w:rsidTr="007672A6">
        <w:trPr>
          <w:tblHeader/>
        </w:trPr>
        <w:tc>
          <w:tcPr>
            <w:tcW w:w="8505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CE4715" w:rsidRDefault="00B3186B" w:rsidP="00694087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6237"/>
              </w:tabs>
              <w:spacing w:before="120" w:after="120" w:line="240" w:lineRule="auto"/>
              <w:rPr>
                <w:b/>
                <w:sz w:val="24"/>
              </w:rPr>
            </w:pPr>
            <w:r w:rsidRPr="006C0716">
              <w:rPr>
                <w:b/>
                <w:sz w:val="24"/>
              </w:rPr>
              <w:lastRenderedPageBreak/>
              <w:t>Меры, принимаемые в чрезвычайной ситуации</w:t>
            </w:r>
          </w:p>
          <w:p w:rsidR="00B3186B" w:rsidRPr="00EB417F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120" w:after="120" w:line="240" w:lineRule="auto"/>
              <w:rPr>
                <w:sz w:val="22"/>
              </w:rPr>
            </w:pPr>
            <w:r w:rsidRPr="001A1DF1">
              <w:rPr>
                <w:b/>
                <w:sz w:val="22"/>
              </w:rPr>
              <w:t>Целевая тема 2.5: Неисправности, связанные с грузом</w:t>
            </w:r>
            <w:r w:rsidRPr="001A1DF1">
              <w:rPr>
                <w:b/>
                <w:sz w:val="22"/>
              </w:rPr>
              <w:br/>
              <w:t>Полимеризация</w:t>
            </w:r>
          </w:p>
        </w:tc>
      </w:tr>
      <w:tr w:rsidR="00B3186B" w:rsidRPr="008300FF" w:rsidTr="007672A6">
        <w:trPr>
          <w:tblHeader/>
        </w:trPr>
        <w:tc>
          <w:tcPr>
            <w:tcW w:w="122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8300FF" w:rsidRDefault="00B3186B" w:rsidP="00694087">
            <w:pPr>
              <w:tabs>
                <w:tab w:val="left" w:pos="284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8300FF">
              <w:rPr>
                <w:i/>
                <w:sz w:val="16"/>
              </w:rPr>
              <w:t>Номер</w:t>
            </w:r>
          </w:p>
        </w:tc>
        <w:tc>
          <w:tcPr>
            <w:tcW w:w="563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8300FF" w:rsidRDefault="00B3186B" w:rsidP="00694087">
            <w:pPr>
              <w:tabs>
                <w:tab w:val="left" w:pos="832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8300FF">
              <w:rPr>
                <w:i/>
                <w:sz w:val="16"/>
              </w:rPr>
              <w:t>Источник</w:t>
            </w:r>
          </w:p>
        </w:tc>
        <w:tc>
          <w:tcPr>
            <w:tcW w:w="164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cMar>
              <w:top w:w="0" w:type="dxa"/>
              <w:bottom w:w="0" w:type="dxa"/>
            </w:tcMar>
            <w:vAlign w:val="center"/>
          </w:tcPr>
          <w:p w:rsidR="00B3186B" w:rsidRPr="008300FF" w:rsidRDefault="00B3186B" w:rsidP="00694087">
            <w:pPr>
              <w:tabs>
                <w:tab w:val="left" w:pos="497"/>
                <w:tab w:val="center" w:pos="4153"/>
                <w:tab w:val="right" w:pos="8306"/>
              </w:tabs>
              <w:spacing w:before="80" w:after="80" w:line="200" w:lineRule="exact"/>
              <w:rPr>
                <w:i/>
                <w:sz w:val="16"/>
              </w:rPr>
            </w:pPr>
            <w:r w:rsidRPr="008300FF">
              <w:rPr>
                <w:i/>
                <w:sz w:val="16"/>
              </w:rPr>
              <w:t>Правильный ответ</w:t>
            </w:r>
          </w:p>
        </w:tc>
      </w:tr>
      <w:tr w:rsidR="00B3186B" w:rsidRPr="00446919" w:rsidTr="007672A6">
        <w:tc>
          <w:tcPr>
            <w:tcW w:w="1222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25482A">
              <w:t>233 02.5-01</w:t>
            </w:r>
          </w:p>
        </w:tc>
        <w:tc>
          <w:tcPr>
            <w:tcW w:w="563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  <w:r>
              <w:t>Полимеризация</w:t>
            </w:r>
          </w:p>
        </w:tc>
        <w:tc>
          <w:tcPr>
            <w:tcW w:w="1644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59343F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>
              <w:t>С</w:t>
            </w:r>
          </w:p>
        </w:tc>
      </w:tr>
      <w:tr w:rsidR="00B3186B" w:rsidRPr="001A1DF1" w:rsidTr="007672A6">
        <w:tc>
          <w:tcPr>
            <w:tcW w:w="122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1A1DF1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rPr>
                <w:sz w:val="16"/>
                <w:szCs w:val="16"/>
              </w:rPr>
            </w:pPr>
          </w:p>
        </w:tc>
        <w:tc>
          <w:tcPr>
            <w:tcW w:w="563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25482A">
              <w:t xml:space="preserve">Во время перевозки № ООН 1010 1,2-БУТАДИЕН, стабилизированный, вы обнаруживаете, что в одном из грузовых танков повысилась температура. Вы предполагаете, что начался процесс полимеризации груза. </w:t>
            </w:r>
          </w:p>
          <w:p w:rsidR="00B3186B" w:rsidRPr="001A1DF1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rPr>
                <w:sz w:val="16"/>
                <w:szCs w:val="16"/>
              </w:rPr>
            </w:pPr>
            <w:r w:rsidRPr="0025482A">
              <w:t>Что вы делаете?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1A1DF1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3186B" w:rsidRPr="00446919" w:rsidTr="007672A6"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1A1DF1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1A1DF1">
              <w:t>A</w:t>
            </w:r>
            <w:r w:rsidRPr="001A1DF1">
              <w:tab/>
              <w:t xml:space="preserve">Вы включаете </w:t>
            </w:r>
            <w:proofErr w:type="spellStart"/>
            <w:r w:rsidRPr="001A1DF1">
              <w:t>водораспылительн</w:t>
            </w:r>
            <w:r>
              <w:t>ую</w:t>
            </w:r>
            <w:proofErr w:type="spellEnd"/>
            <w:r>
              <w:t xml:space="preserve"> установку в целях охлаждения</w:t>
            </w:r>
          </w:p>
          <w:p w:rsidR="00B3186B" w:rsidRPr="001A1DF1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1A1DF1">
              <w:t>B</w:t>
            </w:r>
            <w:r w:rsidRPr="001A1DF1">
              <w:tab/>
              <w:t>Вы заполняет</w:t>
            </w:r>
            <w:r>
              <w:t>е трюм водой в целях охлаждения</w:t>
            </w:r>
          </w:p>
          <w:p w:rsidR="00B3186B" w:rsidRPr="001A1DF1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1A1DF1">
              <w:t>C</w:t>
            </w:r>
            <w:r w:rsidRPr="001A1DF1">
              <w:tab/>
            </w:r>
            <w:r>
              <w:t>Вы информируете грузополучателя</w:t>
            </w:r>
          </w:p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1A1DF1">
              <w:t>D</w:t>
            </w:r>
            <w:r w:rsidRPr="001A1DF1">
              <w:tab/>
              <w:t>Вы время от времени спускаете пары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7672A6"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25482A">
              <w:t>233 02.5-0</w:t>
            </w:r>
            <w:r>
              <w:t>2</w:t>
            </w:r>
          </w:p>
        </w:tc>
        <w:tc>
          <w:tcPr>
            <w:tcW w:w="5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  <w:r>
              <w:t>Полимеризация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59343F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>
              <w:t>В</w:t>
            </w:r>
          </w:p>
        </w:tc>
      </w:tr>
      <w:tr w:rsidR="00B3186B" w:rsidRPr="001A1DF1" w:rsidTr="007672A6"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1A1DF1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rPr>
                <w:sz w:val="16"/>
                <w:szCs w:val="16"/>
              </w:rPr>
            </w:pP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25482A">
              <w:t xml:space="preserve">Во время перевозки № ООН 1010 1,3-БУТАДИЕН, стабилизированный, вы обнаруживаете, что в одном из грузовых танков повысилась температура. Вы предполагаете, что начался процесс полимеризации груза. </w:t>
            </w:r>
          </w:p>
          <w:p w:rsidR="00B3186B" w:rsidRPr="001A1DF1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rPr>
                <w:sz w:val="16"/>
                <w:szCs w:val="16"/>
              </w:rPr>
            </w:pPr>
            <w:r w:rsidRPr="0025482A">
              <w:t>Что вы делаете?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1A1DF1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3186B" w:rsidRPr="00446919" w:rsidTr="007672A6"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3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AC5C3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AC5C39">
              <w:t>A</w:t>
            </w:r>
            <w:r w:rsidRPr="00AC5C39">
              <w:tab/>
              <w:t>Вы до</w:t>
            </w:r>
            <w:r>
              <w:t>бавляете имеющийся стабилизатор</w:t>
            </w:r>
          </w:p>
          <w:p w:rsidR="00B3186B" w:rsidRPr="00AC5C3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AC5C39">
              <w:t>B</w:t>
            </w:r>
            <w:r w:rsidRPr="00AC5C39">
              <w:tab/>
              <w:t>Вы</w:t>
            </w:r>
            <w:r>
              <w:t xml:space="preserve"> информируете грузополучателя</w:t>
            </w:r>
          </w:p>
          <w:p w:rsidR="00B3186B" w:rsidRPr="00AC5C3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AC5C39">
              <w:t>C</w:t>
            </w:r>
            <w:r w:rsidRPr="00AC5C39">
              <w:tab/>
              <w:t>Вы пришвартовываете судно и информируете компе</w:t>
            </w:r>
            <w:r>
              <w:t>тентный орган</w:t>
            </w:r>
          </w:p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AC5C39">
              <w:t>D</w:t>
            </w:r>
            <w:r w:rsidRPr="00AC5C39">
              <w:tab/>
              <w:t>Вы заполняете трюмное помещение водой в целях охлаждения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7672A6"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25482A">
              <w:t>233 02.5-0</w:t>
            </w:r>
            <w:r>
              <w:t>3</w:t>
            </w:r>
          </w:p>
        </w:tc>
        <w:tc>
          <w:tcPr>
            <w:tcW w:w="56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567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567" w:hanging="567"/>
            </w:pPr>
            <w:r>
              <w:t>Полимеризация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1A1DF1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  <w:r>
              <w:rPr>
                <w:lang w:val="en-US"/>
              </w:rPr>
              <w:t>D</w:t>
            </w:r>
          </w:p>
        </w:tc>
      </w:tr>
      <w:tr w:rsidR="00B3186B" w:rsidRPr="001A1DF1" w:rsidTr="007672A6">
        <w:tc>
          <w:tcPr>
            <w:tcW w:w="1222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1A1DF1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rPr>
                <w:sz w:val="16"/>
                <w:szCs w:val="16"/>
              </w:rPr>
            </w:pPr>
          </w:p>
        </w:tc>
        <w:tc>
          <w:tcPr>
            <w:tcW w:w="563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  <w:r w:rsidRPr="0025482A">
              <w:t xml:space="preserve">Во время перевозки № ООН 1010 1,3-БУТАДИЕН, стабилизированный, вы обнаруживаете, что в одном из грузовых танков повысилась температура. Вы предполагаете, что начался процесс полимеризации груза. </w:t>
            </w:r>
          </w:p>
          <w:p w:rsidR="00B3186B" w:rsidRPr="001A1DF1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rPr>
                <w:sz w:val="16"/>
                <w:szCs w:val="16"/>
              </w:rPr>
            </w:pPr>
            <w:r w:rsidRPr="0025482A">
              <w:t>Что вы делаете?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1A1DF1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B3186B" w:rsidRPr="00446919" w:rsidTr="007672A6"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AC5C3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AC5C39">
              <w:t>A</w:t>
            </w:r>
            <w:r w:rsidRPr="00AC5C39">
              <w:tab/>
              <w:t xml:space="preserve">Вы </w:t>
            </w:r>
            <w:r>
              <w:t>время от времени спускаете пары</w:t>
            </w:r>
          </w:p>
          <w:p w:rsidR="00B3186B" w:rsidRPr="0044691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AC5C39">
              <w:t>B</w:t>
            </w:r>
            <w:r w:rsidRPr="00AC5C39">
              <w:tab/>
              <w:t xml:space="preserve">Вы включаете </w:t>
            </w:r>
            <w:proofErr w:type="spellStart"/>
            <w:r w:rsidRPr="00AC5C39">
              <w:t>водораспылительную</w:t>
            </w:r>
            <w:proofErr w:type="spellEnd"/>
            <w:r w:rsidRPr="00AC5C39">
              <w:t xml:space="preserve"> установку в целях охлаждения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7672A6"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7672A6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</w:pPr>
          </w:p>
        </w:tc>
        <w:tc>
          <w:tcPr>
            <w:tcW w:w="56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AC5C3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AC5C39">
              <w:t>C</w:t>
            </w:r>
            <w:r w:rsidRPr="00AC5C39">
              <w:tab/>
              <w:t>Вы перекачиваете и смешиваете вещество, содержащееся в данном грузовом танке, с веществом в других гру</w:t>
            </w:r>
            <w:r>
              <w:t>зовых танках</w:t>
            </w:r>
          </w:p>
          <w:p w:rsidR="00B3186B" w:rsidRPr="00AC5C3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ind w:left="376" w:hanging="376"/>
            </w:pPr>
            <w:r w:rsidRPr="00AC5C39">
              <w:t>D</w:t>
            </w:r>
            <w:r w:rsidRPr="00AC5C39">
              <w:tab/>
              <w:t>Вы информируете грузополучателя.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before="40" w:after="120" w:line="240" w:lineRule="auto"/>
              <w:jc w:val="center"/>
            </w:pPr>
          </w:p>
        </w:tc>
      </w:tr>
      <w:tr w:rsidR="00B3186B" w:rsidRPr="00446919" w:rsidTr="007672A6">
        <w:tc>
          <w:tcPr>
            <w:tcW w:w="1222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284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line="20" w:lineRule="exact"/>
            </w:pPr>
          </w:p>
        </w:tc>
        <w:tc>
          <w:tcPr>
            <w:tcW w:w="5639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AC5C39" w:rsidRDefault="00B3186B" w:rsidP="00694087">
            <w:pPr>
              <w:tabs>
                <w:tab w:val="left" w:pos="-185"/>
                <w:tab w:val="left" w:pos="832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line="20" w:lineRule="exact"/>
              <w:ind w:left="376" w:hanging="376"/>
            </w:pPr>
          </w:p>
        </w:tc>
        <w:tc>
          <w:tcPr>
            <w:tcW w:w="1644" w:type="dxa"/>
            <w:tcBorders>
              <w:top w:val="nil"/>
              <w:left w:val="nil"/>
              <w:bottom w:val="single" w:sz="12" w:space="0" w:color="auto"/>
              <w:right w:val="nil"/>
            </w:tcBorders>
            <w:tcMar>
              <w:top w:w="0" w:type="dxa"/>
              <w:bottom w:w="0" w:type="dxa"/>
            </w:tcMar>
          </w:tcPr>
          <w:p w:rsidR="00B3186B" w:rsidRPr="00446919" w:rsidRDefault="00B3186B" w:rsidP="00694087">
            <w:pPr>
              <w:tabs>
                <w:tab w:val="left" w:pos="497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center" w:pos="4153"/>
                <w:tab w:val="left" w:pos="6237"/>
                <w:tab w:val="right" w:pos="8306"/>
                <w:tab w:val="left" w:pos="8505"/>
              </w:tabs>
              <w:spacing w:line="20" w:lineRule="exact"/>
              <w:jc w:val="center"/>
            </w:pPr>
          </w:p>
        </w:tc>
      </w:tr>
    </w:tbl>
    <w:p w:rsidR="00E12C5F" w:rsidRPr="007672A6" w:rsidRDefault="007672A6" w:rsidP="007672A6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7672A6" w:rsidSect="00E82DC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29C1" w:rsidRPr="00A312BC" w:rsidRDefault="006629C1" w:rsidP="00A312BC"/>
  </w:endnote>
  <w:endnote w:type="continuationSeparator" w:id="0">
    <w:p w:rsidR="006629C1" w:rsidRPr="00A312BC" w:rsidRDefault="006629C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9C1" w:rsidRPr="00E82DC4" w:rsidRDefault="006629C1">
    <w:pPr>
      <w:pStyle w:val="a9"/>
    </w:pPr>
    <w:r w:rsidRPr="00E82DC4">
      <w:rPr>
        <w:b/>
        <w:sz w:val="18"/>
      </w:rPr>
      <w:fldChar w:fldCharType="begin"/>
    </w:r>
    <w:r w:rsidRPr="00E82DC4">
      <w:rPr>
        <w:b/>
        <w:sz w:val="18"/>
      </w:rPr>
      <w:instrText xml:space="preserve"> PAGE  \* MERGEFORMAT </w:instrText>
    </w:r>
    <w:r w:rsidRPr="00E82DC4">
      <w:rPr>
        <w:b/>
        <w:sz w:val="18"/>
      </w:rPr>
      <w:fldChar w:fldCharType="separate"/>
    </w:r>
    <w:r w:rsidRPr="00E82DC4">
      <w:rPr>
        <w:b/>
        <w:noProof/>
        <w:sz w:val="18"/>
      </w:rPr>
      <w:t>2</w:t>
    </w:r>
    <w:r w:rsidRPr="00E82DC4">
      <w:rPr>
        <w:b/>
        <w:sz w:val="18"/>
      </w:rPr>
      <w:fldChar w:fldCharType="end"/>
    </w:r>
    <w:r>
      <w:rPr>
        <w:b/>
        <w:sz w:val="18"/>
      </w:rPr>
      <w:tab/>
    </w:r>
    <w:r>
      <w:t>GE.18-18218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9C1" w:rsidRPr="00E82DC4" w:rsidRDefault="006629C1" w:rsidP="00E82DC4">
    <w:pPr>
      <w:pStyle w:val="a9"/>
      <w:tabs>
        <w:tab w:val="clear" w:pos="9639"/>
        <w:tab w:val="right" w:pos="9638"/>
      </w:tabs>
      <w:rPr>
        <w:b/>
        <w:sz w:val="18"/>
      </w:rPr>
    </w:pPr>
    <w:r>
      <w:t>GE.18-18218</w:t>
    </w:r>
    <w:r>
      <w:tab/>
    </w:r>
    <w:r w:rsidRPr="00E82DC4">
      <w:rPr>
        <w:b/>
        <w:sz w:val="18"/>
      </w:rPr>
      <w:fldChar w:fldCharType="begin"/>
    </w:r>
    <w:r w:rsidRPr="00E82DC4">
      <w:rPr>
        <w:b/>
        <w:sz w:val="18"/>
      </w:rPr>
      <w:instrText xml:space="preserve"> PAGE  \* MERGEFORMAT </w:instrText>
    </w:r>
    <w:r w:rsidRPr="00E82DC4">
      <w:rPr>
        <w:b/>
        <w:sz w:val="18"/>
      </w:rPr>
      <w:fldChar w:fldCharType="separate"/>
    </w:r>
    <w:r w:rsidRPr="00E82DC4">
      <w:rPr>
        <w:b/>
        <w:noProof/>
        <w:sz w:val="18"/>
      </w:rPr>
      <w:t>3</w:t>
    </w:r>
    <w:r w:rsidRPr="00E82DC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9C1" w:rsidRPr="00E82DC4" w:rsidRDefault="006629C1" w:rsidP="00E82DC4">
    <w:pPr>
      <w:spacing w:before="120" w:line="240" w:lineRule="auto"/>
    </w:pPr>
    <w:r>
      <w:t>GE.</w:t>
    </w:r>
    <w:r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18218  (</w:t>
    </w:r>
    <w:proofErr w:type="gramEnd"/>
    <w:r>
      <w:t>R)</w:t>
    </w:r>
    <w:r>
      <w:rPr>
        <w:lang w:val="en-US"/>
      </w:rPr>
      <w:t xml:space="preserve">    021118   </w:t>
    </w:r>
    <w:r w:rsidR="00C71EFC">
      <w:rPr>
        <w:lang w:val="en-US"/>
      </w:rPr>
      <w:t>0</w:t>
    </w:r>
    <w:r w:rsidR="00C71EFC">
      <w:t>6</w:t>
    </w:r>
    <w:r w:rsidR="00C71EFC">
      <w:rPr>
        <w:lang w:val="en-US"/>
      </w:rPr>
      <w:t>1118</w:t>
    </w:r>
    <w:r>
      <w:br/>
    </w:r>
    <w:r w:rsidRPr="00E82DC4">
      <w:rPr>
        <w:rFonts w:ascii="C39T30Lfz" w:hAnsi="C39T30Lfz"/>
        <w:kern w:val="14"/>
        <w:sz w:val="56"/>
      </w:rPr>
      <w:t></w:t>
    </w:r>
    <w:r w:rsidRPr="00E82DC4">
      <w:rPr>
        <w:rFonts w:ascii="C39T30Lfz" w:hAnsi="C39T30Lfz"/>
        <w:kern w:val="14"/>
        <w:sz w:val="56"/>
      </w:rPr>
      <w:t></w:t>
    </w:r>
    <w:r w:rsidRPr="00E82DC4">
      <w:rPr>
        <w:rFonts w:ascii="C39T30Lfz" w:hAnsi="C39T30Lfz"/>
        <w:kern w:val="14"/>
        <w:sz w:val="56"/>
      </w:rPr>
      <w:t></w:t>
    </w:r>
    <w:r w:rsidRPr="00E82DC4">
      <w:rPr>
        <w:rFonts w:ascii="C39T30Lfz" w:hAnsi="C39T30Lfz"/>
        <w:kern w:val="14"/>
        <w:sz w:val="56"/>
      </w:rPr>
      <w:t></w:t>
    </w:r>
    <w:r w:rsidRPr="00E82DC4">
      <w:rPr>
        <w:rFonts w:ascii="C39T30Lfz" w:hAnsi="C39T30Lfz"/>
        <w:kern w:val="14"/>
        <w:sz w:val="56"/>
      </w:rPr>
      <w:t></w:t>
    </w:r>
    <w:r w:rsidRPr="00E82DC4">
      <w:rPr>
        <w:rFonts w:ascii="C39T30Lfz" w:hAnsi="C39T30Lfz"/>
        <w:kern w:val="14"/>
        <w:sz w:val="56"/>
      </w:rPr>
      <w:t></w:t>
    </w:r>
    <w:r w:rsidRPr="00E82DC4">
      <w:rPr>
        <w:rFonts w:ascii="C39T30Lfz" w:hAnsi="C39T30Lfz"/>
        <w:kern w:val="14"/>
        <w:sz w:val="56"/>
      </w:rPr>
      <w:t></w:t>
    </w:r>
    <w:r w:rsidRPr="00E82DC4">
      <w:rPr>
        <w:rFonts w:ascii="C39T30Lfz" w:hAnsi="C39T30Lfz"/>
        <w:kern w:val="14"/>
        <w:sz w:val="56"/>
      </w:rPr>
      <w:t></w:t>
    </w:r>
    <w:r w:rsidRPr="00E82DC4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5/AC.2/2019/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AC.2/2019/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29C1" w:rsidRPr="001075E9" w:rsidRDefault="006629C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629C1" w:rsidRDefault="006629C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6629C1" w:rsidRPr="00E82DC4" w:rsidRDefault="006629C1" w:rsidP="00E82DC4">
      <w:pPr>
        <w:pStyle w:val="ae"/>
        <w:rPr>
          <w:szCs w:val="18"/>
        </w:rPr>
      </w:pPr>
      <w:r w:rsidRPr="00E82DC4">
        <w:tab/>
      </w:r>
      <w:r w:rsidRPr="00E82DC4">
        <w:rPr>
          <w:rStyle w:val="ab"/>
          <w:sz w:val="20"/>
          <w:vertAlign w:val="baseline"/>
        </w:rPr>
        <w:t>*</w:t>
      </w:r>
      <w:r w:rsidRPr="00E82DC4">
        <w:rPr>
          <w:b/>
        </w:rPr>
        <w:t xml:space="preserve"> </w:t>
      </w:r>
      <w:r w:rsidRPr="00E82DC4">
        <w:tab/>
      </w:r>
      <w:r w:rsidRPr="00E82DC4">
        <w:rPr>
          <w:szCs w:val="18"/>
        </w:rPr>
        <w:t>Распространено на немецком языке Центральной комиссией судоходства по Рейну (</w:t>
      </w:r>
      <w:proofErr w:type="spellStart"/>
      <w:r w:rsidRPr="00E82DC4">
        <w:rPr>
          <w:szCs w:val="18"/>
        </w:rPr>
        <w:t>ЦКСР</w:t>
      </w:r>
      <w:proofErr w:type="spellEnd"/>
      <w:r w:rsidRPr="00E82DC4">
        <w:rPr>
          <w:szCs w:val="18"/>
        </w:rPr>
        <w:t>) в</w:t>
      </w:r>
      <w:r>
        <w:rPr>
          <w:szCs w:val="18"/>
          <w:lang w:val="en-US"/>
        </w:rPr>
        <w:t> </w:t>
      </w:r>
      <w:r w:rsidRPr="00E82DC4">
        <w:rPr>
          <w:szCs w:val="18"/>
        </w:rPr>
        <w:t xml:space="preserve">качестве документа </w:t>
      </w:r>
      <w:proofErr w:type="spellStart"/>
      <w:r w:rsidRPr="00E82DC4">
        <w:rPr>
          <w:szCs w:val="18"/>
        </w:rPr>
        <w:t>CCNR-ZKR</w:t>
      </w:r>
      <w:proofErr w:type="spellEnd"/>
      <w:r w:rsidRPr="00E82DC4">
        <w:rPr>
          <w:szCs w:val="18"/>
        </w:rPr>
        <w:t>/</w:t>
      </w:r>
      <w:proofErr w:type="spellStart"/>
      <w:r w:rsidRPr="00E82DC4">
        <w:rPr>
          <w:szCs w:val="18"/>
        </w:rPr>
        <w:t>ADN</w:t>
      </w:r>
      <w:proofErr w:type="spellEnd"/>
      <w:r w:rsidRPr="00E82DC4">
        <w:rPr>
          <w:szCs w:val="18"/>
        </w:rPr>
        <w:t>/</w:t>
      </w:r>
      <w:r w:rsidRPr="00E82DC4">
        <w:t>WP</w:t>
      </w:r>
      <w:r w:rsidRPr="00E82DC4">
        <w:rPr>
          <w:szCs w:val="18"/>
        </w:rPr>
        <w:t>.15/AC.2/2019/2.</w:t>
      </w:r>
    </w:p>
  </w:footnote>
  <w:footnote w:id="2">
    <w:p w:rsidR="006629C1" w:rsidRPr="00E82DC4" w:rsidRDefault="006629C1" w:rsidP="00E82DC4">
      <w:pPr>
        <w:pStyle w:val="ae"/>
        <w:widowControl w:val="0"/>
      </w:pPr>
      <w:r w:rsidRPr="00E82DC4">
        <w:tab/>
      </w:r>
      <w:r w:rsidRPr="00E82DC4">
        <w:rPr>
          <w:rStyle w:val="ab"/>
          <w:sz w:val="20"/>
          <w:vertAlign w:val="baseline"/>
        </w:rPr>
        <w:t>**</w:t>
      </w:r>
      <w:r w:rsidRPr="00E82DC4">
        <w:rPr>
          <w:sz w:val="20"/>
        </w:rPr>
        <w:t xml:space="preserve"> </w:t>
      </w:r>
      <w:r w:rsidRPr="00E82DC4">
        <w:tab/>
      </w:r>
      <w:r w:rsidRPr="00E82DC4">
        <w:rPr>
          <w:szCs w:val="18"/>
        </w:rPr>
        <w:t>В соответствии с программой работы Комитета по внутреннему транспорту на 2018−2019 годы (</w:t>
      </w:r>
      <w:proofErr w:type="spellStart"/>
      <w:r w:rsidRPr="00E82DC4">
        <w:rPr>
          <w:szCs w:val="18"/>
        </w:rPr>
        <w:t>ECE</w:t>
      </w:r>
      <w:proofErr w:type="spellEnd"/>
      <w:r w:rsidRPr="00E82DC4">
        <w:rPr>
          <w:szCs w:val="18"/>
        </w:rPr>
        <w:t>/</w:t>
      </w:r>
      <w:proofErr w:type="spellStart"/>
      <w:r w:rsidRPr="00E82DC4">
        <w:rPr>
          <w:szCs w:val="18"/>
        </w:rPr>
        <w:t>TRANS</w:t>
      </w:r>
      <w:proofErr w:type="spellEnd"/>
      <w:r w:rsidRPr="00E82DC4">
        <w:rPr>
          <w:szCs w:val="18"/>
        </w:rPr>
        <w:t>/2018/21/Add.1 (9.3)).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9C1" w:rsidRPr="00E82DC4" w:rsidRDefault="006629C1">
    <w:pPr>
      <w:pStyle w:val="a6"/>
    </w:pPr>
    <w:r>
      <w:fldChar w:fldCharType="begin"/>
    </w:r>
    <w:r>
      <w:instrText xml:space="preserve"> TITLE  \* MERGEFORMAT </w:instrText>
    </w:r>
    <w:r>
      <w:fldChar w:fldCharType="separate"/>
    </w:r>
    <w:proofErr w:type="spellStart"/>
    <w:r w:rsidR="00CB66C7">
      <w:t>ECE</w:t>
    </w:r>
    <w:proofErr w:type="spellEnd"/>
    <w:r w:rsidR="00CB66C7">
      <w:t>/TRANS/WP.15/AC.2/2019/2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9C1" w:rsidRPr="00E82DC4" w:rsidRDefault="006629C1" w:rsidP="00E82DC4">
    <w:pPr>
      <w:pStyle w:val="a6"/>
      <w:jc w:val="right"/>
    </w:pPr>
    <w:r>
      <w:fldChar w:fldCharType="begin"/>
    </w:r>
    <w:r>
      <w:instrText xml:space="preserve"> TITLE  \* MERGEFORMAT </w:instrText>
    </w:r>
    <w:r>
      <w:fldChar w:fldCharType="separate"/>
    </w:r>
    <w:proofErr w:type="spellStart"/>
    <w:r w:rsidR="00CB66C7">
      <w:t>ECE</w:t>
    </w:r>
    <w:proofErr w:type="spellEnd"/>
    <w:r w:rsidR="00CB66C7">
      <w:t>/TRANS/WP.15/AC.2/2019/2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676EF3"/>
    <w:multiLevelType w:val="multilevel"/>
    <w:tmpl w:val="04190023"/>
    <w:styleLink w:val="a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9"/>
  </w:num>
  <w:num w:numId="2">
    <w:abstractNumId w:val="12"/>
  </w:num>
  <w:num w:numId="3">
    <w:abstractNumId w:val="11"/>
  </w:num>
  <w:num w:numId="4">
    <w:abstractNumId w:val="20"/>
  </w:num>
  <w:num w:numId="5">
    <w:abstractNumId w:val="15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7"/>
  </w:num>
  <w:num w:numId="17">
    <w:abstractNumId w:val="13"/>
  </w:num>
  <w:num w:numId="18">
    <w:abstractNumId w:val="16"/>
  </w:num>
  <w:num w:numId="19">
    <w:abstractNumId w:val="17"/>
  </w:num>
  <w:num w:numId="20">
    <w:abstractNumId w:val="13"/>
  </w:num>
  <w:num w:numId="21">
    <w:abstractNumId w:val="16"/>
  </w:num>
  <w:num w:numId="22">
    <w:abstractNumId w:val="18"/>
  </w:num>
  <w:num w:numId="23">
    <w:abstractNumId w:val="10"/>
  </w:num>
  <w:num w:numId="24">
    <w:abstractNumId w:val="14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arisa Maykovskaya">
    <w15:presenceInfo w15:providerId="None" w15:userId="Larisa Maykovskay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trackRevisions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E71"/>
    <w:rsid w:val="00033EE1"/>
    <w:rsid w:val="00042B72"/>
    <w:rsid w:val="000534F6"/>
    <w:rsid w:val="000558BD"/>
    <w:rsid w:val="0006325E"/>
    <w:rsid w:val="000915D4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1F230F"/>
    <w:rsid w:val="00206640"/>
    <w:rsid w:val="00255343"/>
    <w:rsid w:val="00257A74"/>
    <w:rsid w:val="0027151D"/>
    <w:rsid w:val="00286082"/>
    <w:rsid w:val="002A2EFC"/>
    <w:rsid w:val="002B0106"/>
    <w:rsid w:val="002B067D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41F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4585C"/>
    <w:rsid w:val="006629C1"/>
    <w:rsid w:val="00680D03"/>
    <w:rsid w:val="00681A10"/>
    <w:rsid w:val="00694087"/>
    <w:rsid w:val="006A1ED8"/>
    <w:rsid w:val="006C009A"/>
    <w:rsid w:val="006C2031"/>
    <w:rsid w:val="006C5087"/>
    <w:rsid w:val="006D461A"/>
    <w:rsid w:val="006F35EE"/>
    <w:rsid w:val="007021FF"/>
    <w:rsid w:val="00712895"/>
    <w:rsid w:val="00727E71"/>
    <w:rsid w:val="00734ACB"/>
    <w:rsid w:val="00757357"/>
    <w:rsid w:val="00765DDA"/>
    <w:rsid w:val="007672A6"/>
    <w:rsid w:val="00792497"/>
    <w:rsid w:val="007A40A6"/>
    <w:rsid w:val="00801EF6"/>
    <w:rsid w:val="00806737"/>
    <w:rsid w:val="00825F8D"/>
    <w:rsid w:val="00834B71"/>
    <w:rsid w:val="0086445C"/>
    <w:rsid w:val="00876E68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A48BA"/>
    <w:rsid w:val="00AB4B51"/>
    <w:rsid w:val="00AF3D9A"/>
    <w:rsid w:val="00B10CC7"/>
    <w:rsid w:val="00B3186B"/>
    <w:rsid w:val="00B36DF7"/>
    <w:rsid w:val="00B539E7"/>
    <w:rsid w:val="00B62458"/>
    <w:rsid w:val="00B83957"/>
    <w:rsid w:val="00BC18B2"/>
    <w:rsid w:val="00BC34AF"/>
    <w:rsid w:val="00BD33EE"/>
    <w:rsid w:val="00BE1CC7"/>
    <w:rsid w:val="00C106D6"/>
    <w:rsid w:val="00C119AE"/>
    <w:rsid w:val="00C60F0C"/>
    <w:rsid w:val="00C64D20"/>
    <w:rsid w:val="00C71E84"/>
    <w:rsid w:val="00C71EFC"/>
    <w:rsid w:val="00C805C9"/>
    <w:rsid w:val="00C92939"/>
    <w:rsid w:val="00CA1679"/>
    <w:rsid w:val="00CB151C"/>
    <w:rsid w:val="00CB66C7"/>
    <w:rsid w:val="00CE5A1A"/>
    <w:rsid w:val="00CF55F6"/>
    <w:rsid w:val="00D33D63"/>
    <w:rsid w:val="00D5253A"/>
    <w:rsid w:val="00D837C5"/>
    <w:rsid w:val="00D873A8"/>
    <w:rsid w:val="00D90028"/>
    <w:rsid w:val="00D90138"/>
    <w:rsid w:val="00D9145B"/>
    <w:rsid w:val="00DB6F1F"/>
    <w:rsid w:val="00DD1913"/>
    <w:rsid w:val="00DD78D1"/>
    <w:rsid w:val="00DE32CD"/>
    <w:rsid w:val="00DF00D2"/>
    <w:rsid w:val="00DF5767"/>
    <w:rsid w:val="00DF71B9"/>
    <w:rsid w:val="00E12C5F"/>
    <w:rsid w:val="00E44C0C"/>
    <w:rsid w:val="00E73F76"/>
    <w:rsid w:val="00E82DC4"/>
    <w:rsid w:val="00EA2C9F"/>
    <w:rsid w:val="00EA420E"/>
    <w:rsid w:val="00ED0BDA"/>
    <w:rsid w:val="00EE142A"/>
    <w:rsid w:val="00EF1360"/>
    <w:rsid w:val="00EF3220"/>
    <w:rsid w:val="00EF430D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730FBD"/>
  <w15:docId w15:val="{C356B409-9421-4857-904F-F05878DDE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,Table_GR"/>
    <w:basedOn w:val="a0"/>
    <w:next w:val="a0"/>
    <w:link w:val="10"/>
    <w:qFormat/>
    <w:rsid w:val="00617A43"/>
    <w:pPr>
      <w:keepNext/>
      <w:numPr>
        <w:numId w:val="24"/>
      </w:numPr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0"/>
    <w:next w:val="a0"/>
    <w:link w:val="20"/>
    <w:qFormat/>
    <w:rsid w:val="009C6FE6"/>
    <w:pPr>
      <w:keepNext/>
      <w:numPr>
        <w:ilvl w:val="1"/>
        <w:numId w:val="24"/>
      </w:numPr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a0"/>
    <w:link w:val="30"/>
    <w:qFormat/>
    <w:rsid w:val="009C6FE6"/>
    <w:pPr>
      <w:keepNext/>
      <w:numPr>
        <w:ilvl w:val="2"/>
        <w:numId w:val="2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9C6FE6"/>
    <w:pPr>
      <w:keepNext/>
      <w:numPr>
        <w:ilvl w:val="3"/>
        <w:numId w:val="24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9C6FE6"/>
    <w:pPr>
      <w:numPr>
        <w:ilvl w:val="4"/>
        <w:numId w:val="2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9C6FE6"/>
    <w:pPr>
      <w:numPr>
        <w:ilvl w:val="5"/>
        <w:numId w:val="24"/>
      </w:num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0"/>
    <w:next w:val="a0"/>
    <w:link w:val="70"/>
    <w:qFormat/>
    <w:rsid w:val="009C6FE6"/>
    <w:pPr>
      <w:numPr>
        <w:ilvl w:val="6"/>
        <w:numId w:val="24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qFormat/>
    <w:rsid w:val="009C6FE6"/>
    <w:pPr>
      <w:numPr>
        <w:ilvl w:val="7"/>
        <w:numId w:val="24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9C6FE6"/>
    <w:pPr>
      <w:numPr>
        <w:ilvl w:val="8"/>
        <w:numId w:val="24"/>
      </w:numPr>
      <w:spacing w:before="240" w:after="60"/>
      <w:outlineLvl w:val="8"/>
    </w:pPr>
    <w:rPr>
      <w:rFonts w:ascii="Arial" w:hAnsi="Arial" w:cs="Arial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0"/>
    <w:next w:val="a0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0"/>
    <w:next w:val="a0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0"/>
    <w:next w:val="a0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0"/>
    <w:next w:val="a0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0"/>
    <w:next w:val="a0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0"/>
    <w:next w:val="a0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0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0"/>
    <w:next w:val="a0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0"/>
    <w:next w:val="a0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0"/>
    <w:next w:val="a0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0"/>
    <w:next w:val="a0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0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0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0"/>
    <w:next w:val="a0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2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2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6">
    <w:name w:val="header"/>
    <w:aliases w:val="6_G,6_GR"/>
    <w:basedOn w:val="a0"/>
    <w:next w:val="a0"/>
    <w:link w:val="a7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7">
    <w:name w:val="Верхний колонтитул Знак"/>
    <w:aliases w:val="6_G Знак,6_GR Знак"/>
    <w:basedOn w:val="a1"/>
    <w:link w:val="a6"/>
    <w:rsid w:val="00617A43"/>
    <w:rPr>
      <w:b/>
      <w:sz w:val="18"/>
      <w:lang w:val="en-GB" w:eastAsia="ru-RU"/>
    </w:rPr>
  </w:style>
  <w:style w:type="character" w:styleId="a8">
    <w:name w:val="page number"/>
    <w:aliases w:val="7_G,7_GR"/>
    <w:basedOn w:val="a1"/>
    <w:qFormat/>
    <w:rsid w:val="00617A43"/>
    <w:rPr>
      <w:rFonts w:ascii="Times New Roman" w:hAnsi="Times New Roman"/>
      <w:b/>
      <w:sz w:val="18"/>
    </w:rPr>
  </w:style>
  <w:style w:type="paragraph" w:styleId="a9">
    <w:name w:val="footer"/>
    <w:aliases w:val="3_G,3_GR"/>
    <w:basedOn w:val="a0"/>
    <w:link w:val="aa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a">
    <w:name w:val="Нижний колонтитул Знак"/>
    <w:aliases w:val="3_G Знак,3_GR Знак"/>
    <w:basedOn w:val="a1"/>
    <w:link w:val="a9"/>
    <w:rsid w:val="00617A43"/>
    <w:rPr>
      <w:sz w:val="16"/>
      <w:lang w:val="en-GB" w:eastAsia="ru-RU"/>
    </w:rPr>
  </w:style>
  <w:style w:type="character" w:styleId="ab">
    <w:name w:val="footnote reference"/>
    <w:aliases w:val="4_G,4_GR"/>
    <w:basedOn w:val="a1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c">
    <w:name w:val="endnote reference"/>
    <w:aliases w:val="1_G,1_GR"/>
    <w:basedOn w:val="ab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d">
    <w:name w:val="Table Grid"/>
    <w:basedOn w:val="a2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e">
    <w:name w:val="footnote text"/>
    <w:aliases w:val="5_G,5_GR"/>
    <w:basedOn w:val="a0"/>
    <w:link w:val="af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f">
    <w:name w:val="Текст сноски Знак"/>
    <w:aliases w:val="5_G Знак,5_GR Знак"/>
    <w:basedOn w:val="a1"/>
    <w:link w:val="ae"/>
    <w:rsid w:val="00617A43"/>
    <w:rPr>
      <w:sz w:val="18"/>
      <w:lang w:val="ru-RU" w:eastAsia="ru-RU"/>
    </w:rPr>
  </w:style>
  <w:style w:type="paragraph" w:styleId="af0">
    <w:name w:val="endnote text"/>
    <w:aliases w:val="2_G,2_GR"/>
    <w:basedOn w:val="ae"/>
    <w:link w:val="af1"/>
    <w:qFormat/>
    <w:rsid w:val="00617A43"/>
  </w:style>
  <w:style w:type="character" w:customStyle="1" w:styleId="af1">
    <w:name w:val="Текст концевой сноски Знак"/>
    <w:aliases w:val="2_G Знак,2_GR Знак"/>
    <w:basedOn w:val="a1"/>
    <w:link w:val="af0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,Table_GR Знак"/>
    <w:basedOn w:val="a1"/>
    <w:link w:val="1"/>
    <w:rsid w:val="00617A43"/>
    <w:rPr>
      <w:rFonts w:cs="Arial"/>
      <w:b/>
      <w:bCs/>
      <w:szCs w:val="32"/>
      <w:lang w:val="ru-RU" w:eastAsia="ru-RU"/>
    </w:rPr>
  </w:style>
  <w:style w:type="character" w:styleId="af2">
    <w:name w:val="Hyperlink"/>
    <w:basedOn w:val="a1"/>
    <w:rsid w:val="00617A43"/>
    <w:rPr>
      <w:color w:val="0000FF" w:themeColor="hyperlink"/>
      <w:u w:val="none"/>
    </w:rPr>
  </w:style>
  <w:style w:type="character" w:styleId="af3">
    <w:name w:val="FollowedHyperlink"/>
    <w:basedOn w:val="a1"/>
    <w:rsid w:val="00617A43"/>
    <w:rPr>
      <w:color w:val="800080" w:themeColor="followedHyperlink"/>
      <w:u w:val="none"/>
    </w:rPr>
  </w:style>
  <w:style w:type="paragraph" w:customStyle="1" w:styleId="HMGR">
    <w:name w:val="_ H __M_GR"/>
    <w:basedOn w:val="a0"/>
    <w:next w:val="a0"/>
    <w:qFormat/>
    <w:rsid w:val="00B3186B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pacing w:val="4"/>
      <w:w w:val="103"/>
      <w:kern w:val="14"/>
      <w:sz w:val="34"/>
      <w:szCs w:val="20"/>
      <w:lang w:eastAsia="ru-RU"/>
    </w:rPr>
  </w:style>
  <w:style w:type="paragraph" w:customStyle="1" w:styleId="HChGR">
    <w:name w:val="_ H _Ch_GR"/>
    <w:basedOn w:val="a0"/>
    <w:next w:val="a0"/>
    <w:qFormat/>
    <w:rsid w:val="00B3186B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pacing w:val="4"/>
      <w:w w:val="103"/>
      <w:kern w:val="14"/>
      <w:sz w:val="28"/>
      <w:szCs w:val="20"/>
      <w:lang w:eastAsia="ru-RU"/>
    </w:rPr>
  </w:style>
  <w:style w:type="paragraph" w:customStyle="1" w:styleId="H1GR">
    <w:name w:val="_ H_1_GR"/>
    <w:basedOn w:val="a0"/>
    <w:next w:val="a0"/>
    <w:qFormat/>
    <w:rsid w:val="00B3186B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pacing w:val="4"/>
      <w:w w:val="103"/>
      <w:kern w:val="14"/>
      <w:sz w:val="24"/>
      <w:szCs w:val="20"/>
      <w:lang w:eastAsia="ru-RU"/>
    </w:rPr>
  </w:style>
  <w:style w:type="paragraph" w:customStyle="1" w:styleId="H23GR">
    <w:name w:val="_ H_2/3_GR"/>
    <w:basedOn w:val="a0"/>
    <w:next w:val="a0"/>
    <w:qFormat/>
    <w:rsid w:val="00B3186B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pacing w:val="4"/>
      <w:w w:val="103"/>
      <w:kern w:val="14"/>
      <w:szCs w:val="20"/>
      <w:lang w:eastAsia="ru-RU"/>
    </w:rPr>
  </w:style>
  <w:style w:type="paragraph" w:customStyle="1" w:styleId="H4GR">
    <w:name w:val="_ H_4_GR"/>
    <w:basedOn w:val="a0"/>
    <w:next w:val="a0"/>
    <w:qFormat/>
    <w:rsid w:val="00B3186B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w w:val="103"/>
      <w:kern w:val="14"/>
      <w:szCs w:val="20"/>
      <w:lang w:eastAsia="ru-RU"/>
    </w:rPr>
  </w:style>
  <w:style w:type="paragraph" w:customStyle="1" w:styleId="H56GR">
    <w:name w:val="_ H_5/6_GR"/>
    <w:basedOn w:val="a0"/>
    <w:next w:val="a0"/>
    <w:qFormat/>
    <w:rsid w:val="00B3186B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pacing w:val="4"/>
      <w:w w:val="103"/>
      <w:kern w:val="14"/>
      <w:szCs w:val="20"/>
      <w:lang w:eastAsia="ru-RU"/>
    </w:rPr>
  </w:style>
  <w:style w:type="paragraph" w:customStyle="1" w:styleId="SingleTxtGR">
    <w:name w:val="_ Single Txt_GR"/>
    <w:basedOn w:val="a0"/>
    <w:qFormat/>
    <w:rsid w:val="00B3186B"/>
    <w:pPr>
      <w:tabs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spacing w:after="120"/>
      <w:ind w:left="1134" w:right="1134"/>
      <w:jc w:val="both"/>
    </w:pPr>
    <w:rPr>
      <w:rFonts w:eastAsia="Times New Roman" w:cs="Times New Roman"/>
      <w:spacing w:val="4"/>
      <w:w w:val="103"/>
      <w:kern w:val="14"/>
      <w:szCs w:val="20"/>
    </w:rPr>
  </w:style>
  <w:style w:type="paragraph" w:customStyle="1" w:styleId="SLGR">
    <w:name w:val="__S_L_GR"/>
    <w:basedOn w:val="a0"/>
    <w:next w:val="a0"/>
    <w:qFormat/>
    <w:rsid w:val="00B3186B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pacing w:val="4"/>
      <w:w w:val="103"/>
      <w:kern w:val="14"/>
      <w:sz w:val="56"/>
      <w:szCs w:val="20"/>
      <w:lang w:eastAsia="ru-RU"/>
    </w:rPr>
  </w:style>
  <w:style w:type="paragraph" w:customStyle="1" w:styleId="SMGR">
    <w:name w:val="__S_M_GR"/>
    <w:basedOn w:val="a0"/>
    <w:next w:val="a0"/>
    <w:qFormat/>
    <w:rsid w:val="00B3186B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pacing w:val="4"/>
      <w:w w:val="103"/>
      <w:kern w:val="14"/>
      <w:sz w:val="40"/>
      <w:szCs w:val="20"/>
      <w:lang w:eastAsia="ru-RU"/>
    </w:rPr>
  </w:style>
  <w:style w:type="paragraph" w:customStyle="1" w:styleId="SSGR">
    <w:name w:val="__S_S_GR"/>
    <w:basedOn w:val="a0"/>
    <w:next w:val="a0"/>
    <w:qFormat/>
    <w:rsid w:val="00B3186B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pacing w:val="4"/>
      <w:w w:val="103"/>
      <w:kern w:val="14"/>
      <w:sz w:val="28"/>
      <w:szCs w:val="20"/>
      <w:lang w:eastAsia="ru-RU"/>
    </w:rPr>
  </w:style>
  <w:style w:type="paragraph" w:customStyle="1" w:styleId="XLargeGR">
    <w:name w:val="__XLarge_GR"/>
    <w:basedOn w:val="a0"/>
    <w:next w:val="a0"/>
    <w:qFormat/>
    <w:rsid w:val="00B3186B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pacing w:val="4"/>
      <w:w w:val="103"/>
      <w:kern w:val="14"/>
      <w:sz w:val="40"/>
      <w:szCs w:val="20"/>
      <w:lang w:eastAsia="ru-RU"/>
    </w:rPr>
  </w:style>
  <w:style w:type="paragraph" w:customStyle="1" w:styleId="Bullet1GR">
    <w:name w:val="_Bullet 1_GR"/>
    <w:basedOn w:val="a0"/>
    <w:qFormat/>
    <w:rsid w:val="00B3186B"/>
    <w:pPr>
      <w:tabs>
        <w:tab w:val="num" w:pos="1701"/>
      </w:tabs>
      <w:suppressAutoHyphens w:val="0"/>
      <w:spacing w:after="120"/>
      <w:ind w:left="1701" w:right="1134" w:hanging="170"/>
      <w:jc w:val="both"/>
    </w:pPr>
    <w:rPr>
      <w:rFonts w:eastAsia="Times New Roman" w:cs="Times New Roman"/>
      <w:spacing w:val="4"/>
      <w:w w:val="103"/>
      <w:kern w:val="14"/>
      <w:szCs w:val="20"/>
      <w:lang w:eastAsia="ru-RU"/>
    </w:rPr>
  </w:style>
  <w:style w:type="paragraph" w:customStyle="1" w:styleId="Bullet2GR">
    <w:name w:val="_Bullet 2_GR"/>
    <w:basedOn w:val="a0"/>
    <w:qFormat/>
    <w:rsid w:val="00B3186B"/>
    <w:pPr>
      <w:tabs>
        <w:tab w:val="num" w:pos="2268"/>
      </w:tabs>
      <w:suppressAutoHyphens w:val="0"/>
      <w:spacing w:after="120"/>
      <w:ind w:left="2268" w:right="1134" w:hanging="170"/>
      <w:jc w:val="both"/>
    </w:pPr>
    <w:rPr>
      <w:rFonts w:eastAsia="Times New Roman" w:cs="Times New Roman"/>
      <w:spacing w:val="4"/>
      <w:w w:val="103"/>
      <w:kern w:val="14"/>
      <w:szCs w:val="20"/>
      <w:lang w:eastAsia="ru-RU"/>
    </w:rPr>
  </w:style>
  <w:style w:type="paragraph" w:customStyle="1" w:styleId="ParaNoGR">
    <w:name w:val="_ParaNo._GR"/>
    <w:basedOn w:val="a0"/>
    <w:next w:val="a0"/>
    <w:qFormat/>
    <w:rsid w:val="00B3186B"/>
    <w:pPr>
      <w:tabs>
        <w:tab w:val="left" w:pos="567"/>
        <w:tab w:val="num" w:pos="1491"/>
      </w:tabs>
      <w:suppressAutoHyphens w:val="0"/>
      <w:spacing w:after="120"/>
      <w:ind w:left="1134" w:right="1134"/>
      <w:jc w:val="both"/>
      <w:outlineLvl w:val="0"/>
    </w:pPr>
    <w:rPr>
      <w:rFonts w:eastAsia="Times New Roman" w:cs="Times New Roman"/>
      <w:spacing w:val="4"/>
      <w:w w:val="103"/>
      <w:kern w:val="14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B3186B"/>
    <w:rPr>
      <w:rFonts w:eastAsiaTheme="minorHAnsi" w:cs="Arial"/>
      <w:bCs/>
      <w:iCs/>
      <w:szCs w:val="28"/>
      <w:lang w:val="ru-RU" w:eastAsia="en-US"/>
    </w:rPr>
  </w:style>
  <w:style w:type="character" w:customStyle="1" w:styleId="30">
    <w:name w:val="Заголовок 3 Знак"/>
    <w:basedOn w:val="a1"/>
    <w:link w:val="3"/>
    <w:rsid w:val="00B3186B"/>
    <w:rPr>
      <w:rFonts w:ascii="Arial" w:eastAsiaTheme="minorHAnsi" w:hAnsi="Arial" w:cs="Arial"/>
      <w:b/>
      <w:bCs/>
      <w:sz w:val="26"/>
      <w:szCs w:val="26"/>
      <w:lang w:val="ru-RU" w:eastAsia="en-US"/>
    </w:rPr>
  </w:style>
  <w:style w:type="character" w:customStyle="1" w:styleId="40">
    <w:name w:val="Заголовок 4 Знак"/>
    <w:basedOn w:val="a1"/>
    <w:link w:val="4"/>
    <w:rsid w:val="00B3186B"/>
    <w:rPr>
      <w:rFonts w:eastAsiaTheme="minorHAnsi" w:cstheme="minorBidi"/>
      <w:b/>
      <w:bCs/>
      <w:sz w:val="28"/>
      <w:szCs w:val="28"/>
      <w:lang w:val="ru-RU" w:eastAsia="en-US"/>
    </w:rPr>
  </w:style>
  <w:style w:type="character" w:customStyle="1" w:styleId="50">
    <w:name w:val="Заголовок 5 Знак"/>
    <w:basedOn w:val="a1"/>
    <w:link w:val="5"/>
    <w:rsid w:val="00B3186B"/>
    <w:rPr>
      <w:rFonts w:eastAsiaTheme="minorHAnsi" w:cstheme="minorBidi"/>
      <w:b/>
      <w:bCs/>
      <w:i/>
      <w:iCs/>
      <w:sz w:val="26"/>
      <w:szCs w:val="26"/>
      <w:lang w:val="ru-RU" w:eastAsia="en-US"/>
    </w:rPr>
  </w:style>
  <w:style w:type="character" w:customStyle="1" w:styleId="60">
    <w:name w:val="Заголовок 6 Знак"/>
    <w:basedOn w:val="a1"/>
    <w:link w:val="6"/>
    <w:rsid w:val="00B3186B"/>
    <w:rPr>
      <w:rFonts w:eastAsiaTheme="minorHAnsi" w:cstheme="minorBidi"/>
      <w:b/>
      <w:bCs/>
      <w:sz w:val="22"/>
      <w:szCs w:val="22"/>
      <w:lang w:val="ru-RU" w:eastAsia="en-US"/>
    </w:rPr>
  </w:style>
  <w:style w:type="character" w:customStyle="1" w:styleId="70">
    <w:name w:val="Заголовок 7 Знак"/>
    <w:basedOn w:val="a1"/>
    <w:link w:val="7"/>
    <w:rsid w:val="00B3186B"/>
    <w:rPr>
      <w:rFonts w:eastAsiaTheme="minorHAnsi" w:cstheme="minorBidi"/>
      <w:sz w:val="24"/>
      <w:szCs w:val="24"/>
      <w:lang w:val="ru-RU" w:eastAsia="en-US"/>
    </w:rPr>
  </w:style>
  <w:style w:type="character" w:customStyle="1" w:styleId="80">
    <w:name w:val="Заголовок 8 Знак"/>
    <w:basedOn w:val="a1"/>
    <w:link w:val="8"/>
    <w:rsid w:val="00B3186B"/>
    <w:rPr>
      <w:rFonts w:eastAsiaTheme="minorHAnsi" w:cstheme="minorBidi"/>
      <w:i/>
      <w:iCs/>
      <w:sz w:val="24"/>
      <w:szCs w:val="24"/>
      <w:lang w:val="ru-RU" w:eastAsia="en-US"/>
    </w:rPr>
  </w:style>
  <w:style w:type="character" w:customStyle="1" w:styleId="90">
    <w:name w:val="Заголовок 9 Знак"/>
    <w:basedOn w:val="a1"/>
    <w:link w:val="9"/>
    <w:rsid w:val="00B3186B"/>
    <w:rPr>
      <w:rFonts w:ascii="Arial" w:eastAsiaTheme="minorHAnsi" w:hAnsi="Arial" w:cs="Arial"/>
      <w:sz w:val="22"/>
      <w:szCs w:val="22"/>
      <w:lang w:val="ru-RU" w:eastAsia="en-US"/>
    </w:rPr>
  </w:style>
  <w:style w:type="numbering" w:styleId="111111">
    <w:name w:val="Outline List 2"/>
    <w:basedOn w:val="a3"/>
    <w:semiHidden/>
    <w:rsid w:val="00B3186B"/>
    <w:pPr>
      <w:numPr>
        <w:numId w:val="22"/>
      </w:numPr>
    </w:pPr>
  </w:style>
  <w:style w:type="numbering" w:styleId="1ai">
    <w:name w:val="Outline List 1"/>
    <w:basedOn w:val="a3"/>
    <w:semiHidden/>
    <w:rsid w:val="00B3186B"/>
    <w:pPr>
      <w:numPr>
        <w:numId w:val="23"/>
      </w:numPr>
    </w:pPr>
  </w:style>
  <w:style w:type="paragraph" w:styleId="HTML">
    <w:name w:val="HTML Address"/>
    <w:basedOn w:val="a0"/>
    <w:link w:val="HTML0"/>
    <w:semiHidden/>
    <w:rsid w:val="00B3186B"/>
    <w:pPr>
      <w:suppressAutoHyphens w:val="0"/>
    </w:pPr>
    <w:rPr>
      <w:rFonts w:eastAsia="Times New Roman" w:cs="Times New Roman"/>
      <w:i/>
      <w:iCs/>
      <w:spacing w:val="4"/>
      <w:w w:val="103"/>
      <w:kern w:val="14"/>
      <w:szCs w:val="20"/>
    </w:rPr>
  </w:style>
  <w:style w:type="character" w:customStyle="1" w:styleId="HTML0">
    <w:name w:val="Адрес HTML Знак"/>
    <w:basedOn w:val="a1"/>
    <w:link w:val="HTML"/>
    <w:semiHidden/>
    <w:rsid w:val="00B3186B"/>
    <w:rPr>
      <w:i/>
      <w:iCs/>
      <w:spacing w:val="4"/>
      <w:w w:val="103"/>
      <w:kern w:val="14"/>
      <w:lang w:val="ru-RU" w:eastAsia="en-US"/>
    </w:rPr>
  </w:style>
  <w:style w:type="paragraph" w:styleId="af4">
    <w:name w:val="envelope address"/>
    <w:basedOn w:val="a0"/>
    <w:semiHidden/>
    <w:rsid w:val="00B3186B"/>
    <w:pPr>
      <w:framePr w:w="7920" w:h="1980" w:hRule="exact" w:hSpace="180" w:wrap="auto" w:hAnchor="page" w:xAlign="center" w:yAlign="bottom"/>
      <w:suppressAutoHyphens w:val="0"/>
      <w:ind w:left="2880"/>
    </w:pPr>
    <w:rPr>
      <w:rFonts w:ascii="Arial" w:eastAsia="Times New Roman" w:hAnsi="Arial" w:cs="Arial"/>
      <w:spacing w:val="4"/>
      <w:w w:val="103"/>
      <w:kern w:val="14"/>
      <w:sz w:val="24"/>
      <w:szCs w:val="20"/>
    </w:rPr>
  </w:style>
  <w:style w:type="paragraph" w:styleId="af5">
    <w:name w:val="Date"/>
    <w:basedOn w:val="a0"/>
    <w:next w:val="a0"/>
    <w:link w:val="af6"/>
    <w:semiHidden/>
    <w:rsid w:val="00B3186B"/>
    <w:pPr>
      <w:suppressAutoHyphens w:val="0"/>
    </w:pPr>
    <w:rPr>
      <w:rFonts w:eastAsia="Times New Roman" w:cs="Times New Roman"/>
      <w:spacing w:val="4"/>
      <w:w w:val="103"/>
      <w:kern w:val="14"/>
      <w:szCs w:val="20"/>
    </w:rPr>
  </w:style>
  <w:style w:type="character" w:customStyle="1" w:styleId="af6">
    <w:name w:val="Дата Знак"/>
    <w:basedOn w:val="a1"/>
    <w:link w:val="af5"/>
    <w:semiHidden/>
    <w:rsid w:val="00B3186B"/>
    <w:rPr>
      <w:spacing w:val="4"/>
      <w:w w:val="103"/>
      <w:kern w:val="14"/>
      <w:lang w:val="ru-RU" w:eastAsia="en-US"/>
    </w:rPr>
  </w:style>
  <w:style w:type="paragraph" w:styleId="51">
    <w:name w:val="List Bullet 5"/>
    <w:basedOn w:val="a0"/>
    <w:semiHidden/>
    <w:rsid w:val="00B3186B"/>
    <w:pPr>
      <w:tabs>
        <w:tab w:val="num" w:pos="1492"/>
      </w:tabs>
      <w:suppressAutoHyphens w:val="0"/>
      <w:ind w:left="1492" w:hanging="360"/>
    </w:pPr>
    <w:rPr>
      <w:rFonts w:eastAsia="Times New Roman" w:cs="Times New Roman"/>
      <w:spacing w:val="4"/>
      <w:w w:val="103"/>
      <w:kern w:val="14"/>
      <w:szCs w:val="20"/>
    </w:rPr>
  </w:style>
  <w:style w:type="table" w:styleId="11">
    <w:name w:val="Table Simple 1"/>
    <w:basedOn w:val="a2"/>
    <w:semiHidden/>
    <w:rsid w:val="00B3186B"/>
    <w:pPr>
      <w:spacing w:line="240" w:lineRule="atLeast"/>
    </w:pPr>
    <w:rPr>
      <w:lang w:val="en-US" w:eastAsia="zh-CN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styleId="HTML1">
    <w:name w:val="HTML Acronym"/>
    <w:basedOn w:val="a1"/>
    <w:semiHidden/>
    <w:rsid w:val="00B3186B"/>
  </w:style>
  <w:style w:type="table" w:styleId="-1">
    <w:name w:val="Table Web 1"/>
    <w:basedOn w:val="a2"/>
    <w:rsid w:val="00B3186B"/>
    <w:pPr>
      <w:spacing w:after="120" w:line="200" w:lineRule="atLeast"/>
    </w:pPr>
    <w:rPr>
      <w:lang w:val="en-US" w:eastAsia="zh-C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2"/>
    <w:semiHidden/>
    <w:rsid w:val="00B3186B"/>
    <w:pPr>
      <w:spacing w:after="120" w:line="200" w:lineRule="atLeast"/>
    </w:pPr>
    <w:rPr>
      <w:lang w:val="en-US" w:eastAsia="zh-CN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7">
    <w:name w:val="Emphasis"/>
    <w:basedOn w:val="a1"/>
    <w:qFormat/>
    <w:rsid w:val="00B3186B"/>
    <w:rPr>
      <w:i/>
      <w:iCs/>
    </w:rPr>
  </w:style>
  <w:style w:type="paragraph" w:styleId="af8">
    <w:name w:val="Note Heading"/>
    <w:basedOn w:val="a0"/>
    <w:next w:val="a0"/>
    <w:link w:val="af9"/>
    <w:semiHidden/>
    <w:rsid w:val="00B3186B"/>
    <w:pPr>
      <w:suppressAutoHyphens w:val="0"/>
    </w:pPr>
    <w:rPr>
      <w:rFonts w:eastAsia="Times New Roman" w:cs="Times New Roman"/>
      <w:spacing w:val="4"/>
      <w:w w:val="103"/>
      <w:kern w:val="14"/>
      <w:szCs w:val="20"/>
    </w:rPr>
  </w:style>
  <w:style w:type="character" w:customStyle="1" w:styleId="af9">
    <w:name w:val="Заголовок записки Знак"/>
    <w:basedOn w:val="a1"/>
    <w:link w:val="af8"/>
    <w:semiHidden/>
    <w:rsid w:val="00B3186B"/>
    <w:rPr>
      <w:spacing w:val="4"/>
      <w:w w:val="103"/>
      <w:kern w:val="14"/>
      <w:lang w:val="ru-RU" w:eastAsia="en-US"/>
    </w:rPr>
  </w:style>
  <w:style w:type="table" w:styleId="afa">
    <w:name w:val="Table Elegant"/>
    <w:basedOn w:val="a2"/>
    <w:semiHidden/>
    <w:rsid w:val="00B3186B"/>
    <w:pPr>
      <w:spacing w:after="120" w:line="200" w:lineRule="atLeast"/>
    </w:pPr>
    <w:rPr>
      <w:lang w:val="en-US" w:eastAsia="zh-C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Subtle 1"/>
    <w:basedOn w:val="a2"/>
    <w:semiHidden/>
    <w:rsid w:val="00B3186B"/>
    <w:pPr>
      <w:spacing w:after="120" w:line="200" w:lineRule="atLeast"/>
    </w:pPr>
    <w:rPr>
      <w:lang w:val="en-US" w:eastAsia="zh-CN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1">
    <w:name w:val="Table Subtle 2"/>
    <w:basedOn w:val="a2"/>
    <w:semiHidden/>
    <w:rsid w:val="00B3186B"/>
    <w:pPr>
      <w:spacing w:after="120" w:line="200" w:lineRule="atLeast"/>
    </w:pPr>
    <w:rPr>
      <w:lang w:val="en-US" w:eastAsia="zh-CN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1"/>
    <w:semiHidden/>
    <w:rsid w:val="00B3186B"/>
    <w:rPr>
      <w:rFonts w:ascii="Courier New" w:hAnsi="Courier New" w:cs="Courier New"/>
      <w:sz w:val="20"/>
      <w:szCs w:val="20"/>
    </w:rPr>
  </w:style>
  <w:style w:type="table" w:styleId="13">
    <w:name w:val="Table Classic 1"/>
    <w:basedOn w:val="a2"/>
    <w:semiHidden/>
    <w:rsid w:val="00B3186B"/>
    <w:pPr>
      <w:spacing w:after="120" w:line="200" w:lineRule="atLeast"/>
    </w:pPr>
    <w:rPr>
      <w:lang w:val="en-US" w:eastAsia="zh-C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2">
    <w:name w:val="Table Classic 2"/>
    <w:basedOn w:val="a2"/>
    <w:semiHidden/>
    <w:rsid w:val="00B3186B"/>
    <w:pPr>
      <w:spacing w:after="120" w:line="200" w:lineRule="atLeast"/>
    </w:pPr>
    <w:rPr>
      <w:lang w:val="en-US" w:eastAsia="zh-C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1">
    <w:name w:val="Table Classic 3"/>
    <w:basedOn w:val="a2"/>
    <w:semiHidden/>
    <w:rsid w:val="00B3186B"/>
    <w:pPr>
      <w:spacing w:after="120" w:line="200" w:lineRule="atLeast"/>
    </w:pPr>
    <w:rPr>
      <w:color w:val="000080"/>
      <w:lang w:val="en-US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1">
    <w:name w:val="Table Classic 4"/>
    <w:basedOn w:val="a2"/>
    <w:semiHidden/>
    <w:rsid w:val="00B3186B"/>
    <w:pPr>
      <w:spacing w:after="120" w:line="200" w:lineRule="atLeast"/>
    </w:pPr>
    <w:rPr>
      <w:lang w:val="en-US" w:eastAsia="zh-CN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1"/>
    <w:semiHidden/>
    <w:rsid w:val="00B3186B"/>
    <w:rPr>
      <w:rFonts w:ascii="Courier New" w:hAnsi="Courier New" w:cs="Courier New"/>
      <w:sz w:val="20"/>
      <w:szCs w:val="20"/>
    </w:rPr>
  </w:style>
  <w:style w:type="paragraph" w:styleId="afb">
    <w:name w:val="Body Text"/>
    <w:basedOn w:val="a0"/>
    <w:link w:val="afc"/>
    <w:semiHidden/>
    <w:rsid w:val="00B3186B"/>
    <w:pPr>
      <w:suppressAutoHyphens w:val="0"/>
    </w:pPr>
    <w:rPr>
      <w:rFonts w:eastAsia="Times New Roman" w:cs="Times New Roman"/>
      <w:spacing w:val="4"/>
      <w:w w:val="103"/>
      <w:kern w:val="14"/>
      <w:szCs w:val="20"/>
    </w:rPr>
  </w:style>
  <w:style w:type="character" w:customStyle="1" w:styleId="afc">
    <w:name w:val="Основной текст Знак"/>
    <w:basedOn w:val="a1"/>
    <w:link w:val="afb"/>
    <w:semiHidden/>
    <w:rsid w:val="00B3186B"/>
    <w:rPr>
      <w:spacing w:val="4"/>
      <w:w w:val="103"/>
      <w:kern w:val="14"/>
      <w:lang w:val="ru-RU" w:eastAsia="en-US"/>
    </w:rPr>
  </w:style>
  <w:style w:type="paragraph" w:styleId="afd">
    <w:name w:val="Body Text First Indent"/>
    <w:basedOn w:val="afb"/>
    <w:link w:val="afe"/>
    <w:semiHidden/>
    <w:rsid w:val="00B3186B"/>
    <w:pPr>
      <w:ind w:firstLine="210"/>
    </w:pPr>
  </w:style>
  <w:style w:type="character" w:customStyle="1" w:styleId="afe">
    <w:name w:val="Красная строка Знак"/>
    <w:basedOn w:val="afc"/>
    <w:link w:val="afd"/>
    <w:semiHidden/>
    <w:rsid w:val="00B3186B"/>
    <w:rPr>
      <w:spacing w:val="4"/>
      <w:w w:val="103"/>
      <w:kern w:val="14"/>
      <w:lang w:val="ru-RU" w:eastAsia="en-US"/>
    </w:rPr>
  </w:style>
  <w:style w:type="paragraph" w:styleId="aff">
    <w:name w:val="Body Text Indent"/>
    <w:basedOn w:val="a0"/>
    <w:link w:val="aff0"/>
    <w:semiHidden/>
    <w:rsid w:val="00B3186B"/>
    <w:pPr>
      <w:suppressAutoHyphens w:val="0"/>
      <w:ind w:left="283"/>
    </w:pPr>
    <w:rPr>
      <w:rFonts w:eastAsia="Times New Roman" w:cs="Times New Roman"/>
      <w:spacing w:val="4"/>
      <w:w w:val="103"/>
      <w:kern w:val="14"/>
      <w:szCs w:val="20"/>
    </w:rPr>
  </w:style>
  <w:style w:type="character" w:customStyle="1" w:styleId="aff0">
    <w:name w:val="Основной текст с отступом Знак"/>
    <w:basedOn w:val="a1"/>
    <w:link w:val="aff"/>
    <w:semiHidden/>
    <w:rsid w:val="00B3186B"/>
    <w:rPr>
      <w:spacing w:val="4"/>
      <w:w w:val="103"/>
      <w:kern w:val="14"/>
      <w:lang w:val="ru-RU" w:eastAsia="en-US"/>
    </w:rPr>
  </w:style>
  <w:style w:type="paragraph" w:styleId="23">
    <w:name w:val="Body Text First Indent 2"/>
    <w:basedOn w:val="aff"/>
    <w:link w:val="24"/>
    <w:semiHidden/>
    <w:rsid w:val="00B3186B"/>
    <w:pPr>
      <w:ind w:firstLine="210"/>
    </w:pPr>
  </w:style>
  <w:style w:type="character" w:customStyle="1" w:styleId="24">
    <w:name w:val="Красная строка 2 Знак"/>
    <w:basedOn w:val="aff0"/>
    <w:link w:val="23"/>
    <w:semiHidden/>
    <w:rsid w:val="00B3186B"/>
    <w:rPr>
      <w:spacing w:val="4"/>
      <w:w w:val="103"/>
      <w:kern w:val="14"/>
      <w:lang w:val="ru-RU" w:eastAsia="en-US"/>
    </w:rPr>
  </w:style>
  <w:style w:type="paragraph" w:styleId="aff1">
    <w:name w:val="List Bullet"/>
    <w:basedOn w:val="a0"/>
    <w:semiHidden/>
    <w:rsid w:val="00B3186B"/>
    <w:pPr>
      <w:tabs>
        <w:tab w:val="num" w:pos="360"/>
      </w:tabs>
      <w:suppressAutoHyphens w:val="0"/>
      <w:ind w:left="360" w:hanging="360"/>
    </w:pPr>
    <w:rPr>
      <w:rFonts w:eastAsia="Times New Roman" w:cs="Times New Roman"/>
      <w:spacing w:val="4"/>
      <w:w w:val="103"/>
      <w:kern w:val="14"/>
      <w:szCs w:val="20"/>
    </w:rPr>
  </w:style>
  <w:style w:type="paragraph" w:styleId="25">
    <w:name w:val="List Bullet 2"/>
    <w:basedOn w:val="a0"/>
    <w:semiHidden/>
    <w:rsid w:val="00B3186B"/>
    <w:pPr>
      <w:tabs>
        <w:tab w:val="num" w:pos="643"/>
      </w:tabs>
      <w:suppressAutoHyphens w:val="0"/>
      <w:ind w:left="643" w:hanging="360"/>
    </w:pPr>
    <w:rPr>
      <w:rFonts w:eastAsia="Times New Roman" w:cs="Times New Roman"/>
      <w:spacing w:val="4"/>
      <w:w w:val="103"/>
      <w:kern w:val="14"/>
      <w:szCs w:val="20"/>
    </w:rPr>
  </w:style>
  <w:style w:type="paragraph" w:styleId="32">
    <w:name w:val="List Bullet 3"/>
    <w:basedOn w:val="a0"/>
    <w:semiHidden/>
    <w:rsid w:val="00B3186B"/>
    <w:pPr>
      <w:tabs>
        <w:tab w:val="num" w:pos="926"/>
      </w:tabs>
      <w:suppressAutoHyphens w:val="0"/>
      <w:ind w:left="926" w:hanging="360"/>
    </w:pPr>
    <w:rPr>
      <w:rFonts w:eastAsia="Times New Roman" w:cs="Times New Roman"/>
      <w:spacing w:val="4"/>
      <w:w w:val="103"/>
      <w:kern w:val="14"/>
      <w:szCs w:val="20"/>
    </w:rPr>
  </w:style>
  <w:style w:type="paragraph" w:styleId="42">
    <w:name w:val="List Bullet 4"/>
    <w:basedOn w:val="a0"/>
    <w:semiHidden/>
    <w:rsid w:val="00B3186B"/>
    <w:pPr>
      <w:tabs>
        <w:tab w:val="num" w:pos="1209"/>
      </w:tabs>
      <w:suppressAutoHyphens w:val="0"/>
      <w:ind w:left="1209" w:hanging="360"/>
    </w:pPr>
    <w:rPr>
      <w:rFonts w:eastAsia="Times New Roman" w:cs="Times New Roman"/>
      <w:spacing w:val="4"/>
      <w:w w:val="103"/>
      <w:kern w:val="14"/>
      <w:szCs w:val="20"/>
    </w:rPr>
  </w:style>
  <w:style w:type="paragraph" w:styleId="aff2">
    <w:name w:val="Title"/>
    <w:basedOn w:val="a0"/>
    <w:link w:val="aff3"/>
    <w:qFormat/>
    <w:rsid w:val="00B3186B"/>
    <w:pPr>
      <w:suppressAutoHyphens w:val="0"/>
      <w:spacing w:before="240" w:after="60"/>
      <w:jc w:val="center"/>
      <w:outlineLvl w:val="0"/>
    </w:pPr>
    <w:rPr>
      <w:rFonts w:ascii="Arial" w:eastAsia="Times New Roman" w:hAnsi="Arial" w:cs="Arial"/>
      <w:b/>
      <w:bCs/>
      <w:spacing w:val="4"/>
      <w:w w:val="103"/>
      <w:kern w:val="28"/>
      <w:sz w:val="32"/>
      <w:szCs w:val="32"/>
    </w:rPr>
  </w:style>
  <w:style w:type="character" w:customStyle="1" w:styleId="aff3">
    <w:name w:val="Заголовок Знак"/>
    <w:basedOn w:val="a1"/>
    <w:link w:val="aff2"/>
    <w:rsid w:val="00B3186B"/>
    <w:rPr>
      <w:rFonts w:ascii="Arial" w:hAnsi="Arial" w:cs="Arial"/>
      <w:b/>
      <w:bCs/>
      <w:spacing w:val="4"/>
      <w:w w:val="103"/>
      <w:kern w:val="28"/>
      <w:sz w:val="32"/>
      <w:szCs w:val="32"/>
      <w:lang w:val="ru-RU" w:eastAsia="en-US"/>
    </w:rPr>
  </w:style>
  <w:style w:type="character" w:styleId="aff4">
    <w:name w:val="line number"/>
    <w:basedOn w:val="a1"/>
    <w:semiHidden/>
    <w:rsid w:val="00B3186B"/>
  </w:style>
  <w:style w:type="paragraph" w:styleId="aff5">
    <w:name w:val="List Number"/>
    <w:basedOn w:val="a0"/>
    <w:semiHidden/>
    <w:rsid w:val="00B3186B"/>
    <w:pPr>
      <w:tabs>
        <w:tab w:val="num" w:pos="360"/>
      </w:tabs>
      <w:suppressAutoHyphens w:val="0"/>
      <w:ind w:left="360" w:hanging="360"/>
    </w:pPr>
    <w:rPr>
      <w:rFonts w:eastAsia="Times New Roman" w:cs="Times New Roman"/>
      <w:spacing w:val="4"/>
      <w:w w:val="103"/>
      <w:kern w:val="14"/>
      <w:szCs w:val="20"/>
    </w:rPr>
  </w:style>
  <w:style w:type="paragraph" w:styleId="26">
    <w:name w:val="List Number 2"/>
    <w:basedOn w:val="a0"/>
    <w:semiHidden/>
    <w:rsid w:val="00B3186B"/>
    <w:pPr>
      <w:tabs>
        <w:tab w:val="num" w:pos="643"/>
      </w:tabs>
      <w:suppressAutoHyphens w:val="0"/>
      <w:ind w:left="643" w:hanging="360"/>
    </w:pPr>
    <w:rPr>
      <w:rFonts w:eastAsia="Times New Roman" w:cs="Times New Roman"/>
      <w:spacing w:val="4"/>
      <w:w w:val="103"/>
      <w:kern w:val="14"/>
      <w:szCs w:val="20"/>
    </w:rPr>
  </w:style>
  <w:style w:type="paragraph" w:styleId="33">
    <w:name w:val="List Number 3"/>
    <w:basedOn w:val="a0"/>
    <w:semiHidden/>
    <w:rsid w:val="00B3186B"/>
    <w:pPr>
      <w:tabs>
        <w:tab w:val="num" w:pos="926"/>
      </w:tabs>
      <w:suppressAutoHyphens w:val="0"/>
      <w:ind w:left="926" w:hanging="360"/>
    </w:pPr>
    <w:rPr>
      <w:rFonts w:eastAsia="Times New Roman" w:cs="Times New Roman"/>
      <w:spacing w:val="4"/>
      <w:w w:val="103"/>
      <w:kern w:val="14"/>
      <w:szCs w:val="20"/>
    </w:rPr>
  </w:style>
  <w:style w:type="paragraph" w:styleId="43">
    <w:name w:val="List Number 4"/>
    <w:basedOn w:val="a0"/>
    <w:semiHidden/>
    <w:rsid w:val="00B3186B"/>
    <w:pPr>
      <w:tabs>
        <w:tab w:val="num" w:pos="1209"/>
      </w:tabs>
      <w:suppressAutoHyphens w:val="0"/>
      <w:ind w:left="1209" w:hanging="360"/>
    </w:pPr>
    <w:rPr>
      <w:rFonts w:eastAsia="Times New Roman" w:cs="Times New Roman"/>
      <w:spacing w:val="4"/>
      <w:w w:val="103"/>
      <w:kern w:val="14"/>
      <w:szCs w:val="20"/>
    </w:rPr>
  </w:style>
  <w:style w:type="paragraph" w:styleId="52">
    <w:name w:val="List Number 5"/>
    <w:basedOn w:val="a0"/>
    <w:semiHidden/>
    <w:rsid w:val="00B3186B"/>
    <w:pPr>
      <w:tabs>
        <w:tab w:val="num" w:pos="1492"/>
      </w:tabs>
      <w:suppressAutoHyphens w:val="0"/>
      <w:ind w:left="1492" w:hanging="360"/>
    </w:pPr>
    <w:rPr>
      <w:rFonts w:eastAsia="Times New Roman" w:cs="Times New Roman"/>
      <w:spacing w:val="4"/>
      <w:w w:val="103"/>
      <w:kern w:val="14"/>
      <w:szCs w:val="20"/>
    </w:rPr>
  </w:style>
  <w:style w:type="character" w:styleId="HTML4">
    <w:name w:val="HTML Sample"/>
    <w:basedOn w:val="a1"/>
    <w:semiHidden/>
    <w:rsid w:val="00B3186B"/>
    <w:rPr>
      <w:rFonts w:ascii="Courier New" w:hAnsi="Courier New" w:cs="Courier New"/>
    </w:rPr>
  </w:style>
  <w:style w:type="paragraph" w:styleId="27">
    <w:name w:val="envelope return"/>
    <w:basedOn w:val="a0"/>
    <w:semiHidden/>
    <w:rsid w:val="00B3186B"/>
    <w:pPr>
      <w:suppressAutoHyphens w:val="0"/>
    </w:pPr>
    <w:rPr>
      <w:rFonts w:ascii="Arial" w:eastAsia="Times New Roman" w:hAnsi="Arial" w:cs="Arial"/>
      <w:spacing w:val="4"/>
      <w:w w:val="103"/>
      <w:kern w:val="14"/>
      <w:szCs w:val="20"/>
    </w:rPr>
  </w:style>
  <w:style w:type="table" w:styleId="14">
    <w:name w:val="Table 3D effects 1"/>
    <w:basedOn w:val="a2"/>
    <w:semiHidden/>
    <w:rsid w:val="00B3186B"/>
    <w:pPr>
      <w:spacing w:after="120" w:line="200" w:lineRule="atLeast"/>
    </w:pPr>
    <w:rPr>
      <w:lang w:val="en-US" w:eastAsia="zh-CN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2"/>
    <w:semiHidden/>
    <w:rsid w:val="00B3186B"/>
    <w:pPr>
      <w:spacing w:after="120" w:line="200" w:lineRule="atLeast"/>
    </w:pPr>
    <w:rPr>
      <w:lang w:val="en-US" w:eastAsia="zh-CN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2"/>
    <w:semiHidden/>
    <w:rsid w:val="00B3186B"/>
    <w:pPr>
      <w:spacing w:after="120" w:line="200" w:lineRule="atLeast"/>
    </w:pPr>
    <w:rPr>
      <w:lang w:val="en-US" w:eastAsia="zh-CN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6">
    <w:name w:val="Normal (Web)"/>
    <w:basedOn w:val="a0"/>
    <w:semiHidden/>
    <w:rsid w:val="00B3186B"/>
    <w:pPr>
      <w:suppressAutoHyphens w:val="0"/>
    </w:pPr>
    <w:rPr>
      <w:rFonts w:eastAsia="Times New Roman" w:cs="Times New Roman"/>
      <w:spacing w:val="4"/>
      <w:w w:val="103"/>
      <w:kern w:val="14"/>
      <w:sz w:val="24"/>
      <w:szCs w:val="20"/>
    </w:rPr>
  </w:style>
  <w:style w:type="paragraph" w:styleId="aff7">
    <w:name w:val="Normal Indent"/>
    <w:basedOn w:val="a0"/>
    <w:semiHidden/>
    <w:rsid w:val="00B3186B"/>
    <w:pPr>
      <w:suppressAutoHyphens w:val="0"/>
      <w:ind w:left="567"/>
    </w:pPr>
    <w:rPr>
      <w:rFonts w:eastAsia="Times New Roman" w:cs="Times New Roman"/>
      <w:spacing w:val="4"/>
      <w:w w:val="103"/>
      <w:kern w:val="14"/>
      <w:szCs w:val="20"/>
    </w:rPr>
  </w:style>
  <w:style w:type="character" w:styleId="HTML5">
    <w:name w:val="HTML Definition"/>
    <w:basedOn w:val="a1"/>
    <w:semiHidden/>
    <w:rsid w:val="00B3186B"/>
    <w:rPr>
      <w:i/>
      <w:iCs/>
    </w:rPr>
  </w:style>
  <w:style w:type="paragraph" w:styleId="29">
    <w:name w:val="Body Text 2"/>
    <w:basedOn w:val="a0"/>
    <w:link w:val="2a"/>
    <w:semiHidden/>
    <w:rsid w:val="00B3186B"/>
    <w:pPr>
      <w:suppressAutoHyphens w:val="0"/>
      <w:spacing w:line="480" w:lineRule="auto"/>
    </w:pPr>
    <w:rPr>
      <w:rFonts w:eastAsia="Times New Roman" w:cs="Times New Roman"/>
      <w:spacing w:val="4"/>
      <w:w w:val="103"/>
      <w:kern w:val="14"/>
      <w:szCs w:val="20"/>
    </w:rPr>
  </w:style>
  <w:style w:type="character" w:customStyle="1" w:styleId="2a">
    <w:name w:val="Основной текст 2 Знак"/>
    <w:basedOn w:val="a1"/>
    <w:link w:val="29"/>
    <w:semiHidden/>
    <w:rsid w:val="00B3186B"/>
    <w:rPr>
      <w:spacing w:val="4"/>
      <w:w w:val="103"/>
      <w:kern w:val="14"/>
      <w:lang w:val="ru-RU" w:eastAsia="en-US"/>
    </w:rPr>
  </w:style>
  <w:style w:type="paragraph" w:styleId="35">
    <w:name w:val="Body Text 3"/>
    <w:basedOn w:val="a0"/>
    <w:link w:val="36"/>
    <w:semiHidden/>
    <w:rsid w:val="00B3186B"/>
    <w:pPr>
      <w:suppressAutoHyphens w:val="0"/>
    </w:pPr>
    <w:rPr>
      <w:rFonts w:eastAsia="Times New Roman" w:cs="Times New Roman"/>
      <w:spacing w:val="4"/>
      <w:w w:val="103"/>
      <w:kern w:val="14"/>
      <w:sz w:val="16"/>
      <w:szCs w:val="16"/>
    </w:rPr>
  </w:style>
  <w:style w:type="character" w:customStyle="1" w:styleId="36">
    <w:name w:val="Основной текст 3 Знак"/>
    <w:basedOn w:val="a1"/>
    <w:link w:val="35"/>
    <w:semiHidden/>
    <w:rsid w:val="00B3186B"/>
    <w:rPr>
      <w:spacing w:val="4"/>
      <w:w w:val="103"/>
      <w:kern w:val="14"/>
      <w:sz w:val="16"/>
      <w:szCs w:val="16"/>
      <w:lang w:val="ru-RU" w:eastAsia="en-US"/>
    </w:rPr>
  </w:style>
  <w:style w:type="paragraph" w:styleId="2b">
    <w:name w:val="Body Text Indent 2"/>
    <w:basedOn w:val="a0"/>
    <w:link w:val="2c"/>
    <w:semiHidden/>
    <w:rsid w:val="00B3186B"/>
    <w:pPr>
      <w:suppressAutoHyphens w:val="0"/>
      <w:spacing w:line="480" w:lineRule="auto"/>
      <w:ind w:left="283"/>
    </w:pPr>
    <w:rPr>
      <w:rFonts w:eastAsia="Times New Roman" w:cs="Times New Roman"/>
      <w:spacing w:val="4"/>
      <w:w w:val="103"/>
      <w:kern w:val="14"/>
      <w:szCs w:val="20"/>
    </w:rPr>
  </w:style>
  <w:style w:type="character" w:customStyle="1" w:styleId="2c">
    <w:name w:val="Основной текст с отступом 2 Знак"/>
    <w:basedOn w:val="a1"/>
    <w:link w:val="2b"/>
    <w:semiHidden/>
    <w:rsid w:val="00B3186B"/>
    <w:rPr>
      <w:spacing w:val="4"/>
      <w:w w:val="103"/>
      <w:kern w:val="14"/>
      <w:lang w:val="ru-RU" w:eastAsia="en-US"/>
    </w:rPr>
  </w:style>
  <w:style w:type="paragraph" w:styleId="37">
    <w:name w:val="Body Text Indent 3"/>
    <w:basedOn w:val="a0"/>
    <w:link w:val="38"/>
    <w:semiHidden/>
    <w:rsid w:val="00B3186B"/>
    <w:pPr>
      <w:suppressAutoHyphens w:val="0"/>
      <w:ind w:left="283"/>
    </w:pPr>
    <w:rPr>
      <w:rFonts w:eastAsia="Times New Roman" w:cs="Times New Roman"/>
      <w:spacing w:val="4"/>
      <w:w w:val="103"/>
      <w:kern w:val="14"/>
      <w:sz w:val="16"/>
      <w:szCs w:val="16"/>
    </w:rPr>
  </w:style>
  <w:style w:type="character" w:customStyle="1" w:styleId="38">
    <w:name w:val="Основной текст с отступом 3 Знак"/>
    <w:basedOn w:val="a1"/>
    <w:link w:val="37"/>
    <w:semiHidden/>
    <w:rsid w:val="00B3186B"/>
    <w:rPr>
      <w:spacing w:val="4"/>
      <w:w w:val="103"/>
      <w:kern w:val="14"/>
      <w:sz w:val="16"/>
      <w:szCs w:val="16"/>
      <w:lang w:val="ru-RU" w:eastAsia="en-US"/>
    </w:rPr>
  </w:style>
  <w:style w:type="character" w:styleId="HTML6">
    <w:name w:val="HTML Variable"/>
    <w:basedOn w:val="a1"/>
    <w:semiHidden/>
    <w:rsid w:val="00B3186B"/>
    <w:rPr>
      <w:i/>
      <w:iCs/>
    </w:rPr>
  </w:style>
  <w:style w:type="character" w:styleId="HTML7">
    <w:name w:val="HTML Typewriter"/>
    <w:basedOn w:val="a1"/>
    <w:semiHidden/>
    <w:rsid w:val="00B3186B"/>
    <w:rPr>
      <w:rFonts w:ascii="Courier New" w:hAnsi="Courier New" w:cs="Courier New"/>
      <w:sz w:val="20"/>
      <w:szCs w:val="20"/>
    </w:rPr>
  </w:style>
  <w:style w:type="paragraph" w:styleId="aff8">
    <w:name w:val="Subtitle"/>
    <w:basedOn w:val="a0"/>
    <w:link w:val="aff9"/>
    <w:qFormat/>
    <w:rsid w:val="00B3186B"/>
    <w:pPr>
      <w:suppressAutoHyphens w:val="0"/>
      <w:spacing w:after="60"/>
      <w:jc w:val="center"/>
      <w:outlineLvl w:val="1"/>
    </w:pPr>
    <w:rPr>
      <w:rFonts w:ascii="Arial" w:eastAsia="Times New Roman" w:hAnsi="Arial" w:cs="Arial"/>
      <w:spacing w:val="4"/>
      <w:w w:val="103"/>
      <w:kern w:val="14"/>
      <w:sz w:val="24"/>
      <w:szCs w:val="20"/>
    </w:rPr>
  </w:style>
  <w:style w:type="character" w:customStyle="1" w:styleId="aff9">
    <w:name w:val="Подзаголовок Знак"/>
    <w:basedOn w:val="a1"/>
    <w:link w:val="aff8"/>
    <w:rsid w:val="00B3186B"/>
    <w:rPr>
      <w:rFonts w:ascii="Arial" w:hAnsi="Arial" w:cs="Arial"/>
      <w:spacing w:val="4"/>
      <w:w w:val="103"/>
      <w:kern w:val="14"/>
      <w:sz w:val="24"/>
      <w:lang w:val="ru-RU" w:eastAsia="en-US"/>
    </w:rPr>
  </w:style>
  <w:style w:type="paragraph" w:styleId="affa">
    <w:name w:val="Signature"/>
    <w:basedOn w:val="a0"/>
    <w:link w:val="affb"/>
    <w:semiHidden/>
    <w:rsid w:val="00B3186B"/>
    <w:pPr>
      <w:suppressAutoHyphens w:val="0"/>
      <w:ind w:left="4252"/>
    </w:pPr>
    <w:rPr>
      <w:rFonts w:eastAsia="Times New Roman" w:cs="Times New Roman"/>
      <w:spacing w:val="4"/>
      <w:w w:val="103"/>
      <w:kern w:val="14"/>
      <w:szCs w:val="20"/>
    </w:rPr>
  </w:style>
  <w:style w:type="character" w:customStyle="1" w:styleId="affb">
    <w:name w:val="Подпись Знак"/>
    <w:basedOn w:val="a1"/>
    <w:link w:val="affa"/>
    <w:semiHidden/>
    <w:rsid w:val="00B3186B"/>
    <w:rPr>
      <w:spacing w:val="4"/>
      <w:w w:val="103"/>
      <w:kern w:val="14"/>
      <w:lang w:val="ru-RU" w:eastAsia="en-US"/>
    </w:rPr>
  </w:style>
  <w:style w:type="paragraph" w:styleId="affc">
    <w:name w:val="Salutation"/>
    <w:basedOn w:val="a0"/>
    <w:next w:val="a0"/>
    <w:link w:val="affd"/>
    <w:semiHidden/>
    <w:rsid w:val="00B3186B"/>
    <w:pPr>
      <w:suppressAutoHyphens w:val="0"/>
    </w:pPr>
    <w:rPr>
      <w:rFonts w:eastAsia="Times New Roman" w:cs="Times New Roman"/>
      <w:spacing w:val="4"/>
      <w:w w:val="103"/>
      <w:kern w:val="14"/>
      <w:szCs w:val="20"/>
    </w:rPr>
  </w:style>
  <w:style w:type="character" w:customStyle="1" w:styleId="affd">
    <w:name w:val="Приветствие Знак"/>
    <w:basedOn w:val="a1"/>
    <w:link w:val="affc"/>
    <w:semiHidden/>
    <w:rsid w:val="00B3186B"/>
    <w:rPr>
      <w:spacing w:val="4"/>
      <w:w w:val="103"/>
      <w:kern w:val="14"/>
      <w:lang w:val="ru-RU" w:eastAsia="en-US"/>
    </w:rPr>
  </w:style>
  <w:style w:type="paragraph" w:styleId="affe">
    <w:name w:val="List Continue"/>
    <w:basedOn w:val="a0"/>
    <w:semiHidden/>
    <w:rsid w:val="00B3186B"/>
    <w:pPr>
      <w:suppressAutoHyphens w:val="0"/>
      <w:ind w:left="283"/>
    </w:pPr>
    <w:rPr>
      <w:rFonts w:eastAsia="Times New Roman" w:cs="Times New Roman"/>
      <w:spacing w:val="4"/>
      <w:w w:val="103"/>
      <w:kern w:val="14"/>
      <w:szCs w:val="20"/>
    </w:rPr>
  </w:style>
  <w:style w:type="paragraph" w:styleId="2d">
    <w:name w:val="List Continue 2"/>
    <w:basedOn w:val="a0"/>
    <w:semiHidden/>
    <w:rsid w:val="00B3186B"/>
    <w:pPr>
      <w:suppressAutoHyphens w:val="0"/>
      <w:ind w:left="566"/>
    </w:pPr>
    <w:rPr>
      <w:rFonts w:eastAsia="Times New Roman" w:cs="Times New Roman"/>
      <w:spacing w:val="4"/>
      <w:w w:val="103"/>
      <w:kern w:val="14"/>
      <w:szCs w:val="20"/>
    </w:rPr>
  </w:style>
  <w:style w:type="paragraph" w:styleId="39">
    <w:name w:val="List Continue 3"/>
    <w:basedOn w:val="a0"/>
    <w:semiHidden/>
    <w:rsid w:val="00B3186B"/>
    <w:pPr>
      <w:suppressAutoHyphens w:val="0"/>
      <w:ind w:left="849"/>
    </w:pPr>
    <w:rPr>
      <w:rFonts w:eastAsia="Times New Roman" w:cs="Times New Roman"/>
      <w:spacing w:val="4"/>
      <w:w w:val="103"/>
      <w:kern w:val="14"/>
      <w:szCs w:val="20"/>
    </w:rPr>
  </w:style>
  <w:style w:type="paragraph" w:styleId="44">
    <w:name w:val="List Continue 4"/>
    <w:basedOn w:val="a0"/>
    <w:semiHidden/>
    <w:rsid w:val="00B3186B"/>
    <w:pPr>
      <w:suppressAutoHyphens w:val="0"/>
      <w:ind w:left="1132"/>
    </w:pPr>
    <w:rPr>
      <w:rFonts w:eastAsia="Times New Roman" w:cs="Times New Roman"/>
      <w:spacing w:val="4"/>
      <w:w w:val="103"/>
      <w:kern w:val="14"/>
      <w:szCs w:val="20"/>
    </w:rPr>
  </w:style>
  <w:style w:type="paragraph" w:styleId="53">
    <w:name w:val="List Continue 5"/>
    <w:basedOn w:val="a0"/>
    <w:semiHidden/>
    <w:rsid w:val="00B3186B"/>
    <w:pPr>
      <w:suppressAutoHyphens w:val="0"/>
      <w:ind w:left="1415"/>
    </w:pPr>
    <w:rPr>
      <w:rFonts w:eastAsia="Times New Roman" w:cs="Times New Roman"/>
      <w:spacing w:val="4"/>
      <w:w w:val="103"/>
      <w:kern w:val="14"/>
      <w:szCs w:val="20"/>
    </w:rPr>
  </w:style>
  <w:style w:type="table" w:styleId="2e">
    <w:name w:val="Table Simple 2"/>
    <w:basedOn w:val="a2"/>
    <w:semiHidden/>
    <w:rsid w:val="00B3186B"/>
    <w:pPr>
      <w:spacing w:after="120" w:line="200" w:lineRule="atLeast"/>
    </w:pPr>
    <w:rPr>
      <w:lang w:val="en-US" w:eastAsia="zh-CN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Simple 3"/>
    <w:basedOn w:val="a2"/>
    <w:semiHidden/>
    <w:rsid w:val="00B3186B"/>
    <w:pPr>
      <w:spacing w:after="120" w:line="200" w:lineRule="atLeast"/>
    </w:pPr>
    <w:rPr>
      <w:lang w:val="en-US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">
    <w:name w:val="Closing"/>
    <w:basedOn w:val="a0"/>
    <w:link w:val="afff0"/>
    <w:semiHidden/>
    <w:rsid w:val="00B3186B"/>
    <w:pPr>
      <w:suppressAutoHyphens w:val="0"/>
      <w:ind w:left="4252"/>
    </w:pPr>
    <w:rPr>
      <w:rFonts w:eastAsia="Times New Roman" w:cs="Times New Roman"/>
      <w:spacing w:val="4"/>
      <w:w w:val="103"/>
      <w:kern w:val="14"/>
      <w:szCs w:val="20"/>
    </w:rPr>
  </w:style>
  <w:style w:type="character" w:customStyle="1" w:styleId="afff0">
    <w:name w:val="Прощание Знак"/>
    <w:basedOn w:val="a1"/>
    <w:link w:val="afff"/>
    <w:semiHidden/>
    <w:rsid w:val="00B3186B"/>
    <w:rPr>
      <w:spacing w:val="4"/>
      <w:w w:val="103"/>
      <w:kern w:val="14"/>
      <w:lang w:val="ru-RU" w:eastAsia="en-US"/>
    </w:rPr>
  </w:style>
  <w:style w:type="table" w:styleId="15">
    <w:name w:val="Table Grid 1"/>
    <w:basedOn w:val="a2"/>
    <w:semiHidden/>
    <w:rsid w:val="00B3186B"/>
    <w:pPr>
      <w:spacing w:after="120" w:line="200" w:lineRule="atLeast"/>
    </w:pPr>
    <w:rPr>
      <w:lang w:val="en-US" w:eastAsia="zh-C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2"/>
    <w:semiHidden/>
    <w:rsid w:val="00B3186B"/>
    <w:pPr>
      <w:spacing w:after="120" w:line="200" w:lineRule="atLeast"/>
    </w:pPr>
    <w:rPr>
      <w:lang w:val="en-US" w:eastAsia="zh-CN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2"/>
    <w:semiHidden/>
    <w:rsid w:val="00B3186B"/>
    <w:pPr>
      <w:spacing w:after="120" w:line="200" w:lineRule="atLeast"/>
    </w:pPr>
    <w:rPr>
      <w:lang w:val="en-US" w:eastAsia="zh-CN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Grid 4"/>
    <w:basedOn w:val="a2"/>
    <w:semiHidden/>
    <w:rsid w:val="00B3186B"/>
    <w:pPr>
      <w:spacing w:after="120" w:line="200" w:lineRule="atLeast"/>
    </w:pPr>
    <w:rPr>
      <w:lang w:val="en-US" w:eastAsia="zh-CN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2"/>
    <w:semiHidden/>
    <w:rsid w:val="00B3186B"/>
    <w:pPr>
      <w:spacing w:after="120" w:line="200" w:lineRule="atLeast"/>
    </w:pPr>
    <w:rPr>
      <w:lang w:val="en-US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2"/>
    <w:semiHidden/>
    <w:rsid w:val="00B3186B"/>
    <w:pPr>
      <w:spacing w:after="120" w:line="200" w:lineRule="atLeast"/>
    </w:pPr>
    <w:rPr>
      <w:lang w:val="en-US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2"/>
    <w:semiHidden/>
    <w:rsid w:val="00B3186B"/>
    <w:pPr>
      <w:spacing w:after="120" w:line="200" w:lineRule="atLeast"/>
    </w:pPr>
    <w:rPr>
      <w:b/>
      <w:bCs/>
      <w:lang w:val="en-US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2"/>
    <w:semiHidden/>
    <w:rsid w:val="00B3186B"/>
    <w:pPr>
      <w:spacing w:after="120" w:line="200" w:lineRule="atLeast"/>
    </w:pPr>
    <w:rPr>
      <w:lang w:val="en-US" w:eastAsia="zh-CN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1">
    <w:name w:val="Table Contemporary"/>
    <w:basedOn w:val="a2"/>
    <w:semiHidden/>
    <w:rsid w:val="00B3186B"/>
    <w:pPr>
      <w:spacing w:after="120" w:line="200" w:lineRule="atLeast"/>
    </w:pPr>
    <w:rPr>
      <w:lang w:val="en-US" w:eastAsia="zh-C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2">
    <w:name w:val="List"/>
    <w:basedOn w:val="a0"/>
    <w:semiHidden/>
    <w:rsid w:val="00B3186B"/>
    <w:pPr>
      <w:suppressAutoHyphens w:val="0"/>
      <w:ind w:left="283" w:hanging="283"/>
    </w:pPr>
    <w:rPr>
      <w:rFonts w:eastAsia="Times New Roman" w:cs="Times New Roman"/>
      <w:spacing w:val="4"/>
      <w:w w:val="103"/>
      <w:kern w:val="14"/>
      <w:szCs w:val="20"/>
    </w:rPr>
  </w:style>
  <w:style w:type="paragraph" w:styleId="2f0">
    <w:name w:val="List 2"/>
    <w:basedOn w:val="a0"/>
    <w:semiHidden/>
    <w:rsid w:val="00B3186B"/>
    <w:pPr>
      <w:suppressAutoHyphens w:val="0"/>
      <w:ind w:left="566" w:hanging="283"/>
    </w:pPr>
    <w:rPr>
      <w:rFonts w:eastAsia="Times New Roman" w:cs="Times New Roman"/>
      <w:spacing w:val="4"/>
      <w:w w:val="103"/>
      <w:kern w:val="14"/>
      <w:szCs w:val="20"/>
    </w:rPr>
  </w:style>
  <w:style w:type="paragraph" w:styleId="3c">
    <w:name w:val="List 3"/>
    <w:basedOn w:val="a0"/>
    <w:semiHidden/>
    <w:rsid w:val="00B3186B"/>
    <w:pPr>
      <w:suppressAutoHyphens w:val="0"/>
      <w:ind w:left="849" w:hanging="283"/>
    </w:pPr>
    <w:rPr>
      <w:rFonts w:eastAsia="Times New Roman" w:cs="Times New Roman"/>
      <w:spacing w:val="4"/>
      <w:w w:val="103"/>
      <w:kern w:val="14"/>
      <w:szCs w:val="20"/>
    </w:rPr>
  </w:style>
  <w:style w:type="paragraph" w:styleId="46">
    <w:name w:val="List 4"/>
    <w:basedOn w:val="a0"/>
    <w:semiHidden/>
    <w:rsid w:val="00B3186B"/>
    <w:pPr>
      <w:suppressAutoHyphens w:val="0"/>
      <w:ind w:left="1132" w:hanging="283"/>
    </w:pPr>
    <w:rPr>
      <w:rFonts w:eastAsia="Times New Roman" w:cs="Times New Roman"/>
      <w:spacing w:val="4"/>
      <w:w w:val="103"/>
      <w:kern w:val="14"/>
      <w:szCs w:val="20"/>
    </w:rPr>
  </w:style>
  <w:style w:type="paragraph" w:styleId="55">
    <w:name w:val="List 5"/>
    <w:basedOn w:val="a0"/>
    <w:semiHidden/>
    <w:rsid w:val="00B3186B"/>
    <w:pPr>
      <w:suppressAutoHyphens w:val="0"/>
      <w:ind w:left="1415" w:hanging="283"/>
    </w:pPr>
    <w:rPr>
      <w:rFonts w:eastAsia="Times New Roman" w:cs="Times New Roman"/>
      <w:spacing w:val="4"/>
      <w:w w:val="103"/>
      <w:kern w:val="14"/>
      <w:szCs w:val="20"/>
    </w:rPr>
  </w:style>
  <w:style w:type="paragraph" w:styleId="HTML8">
    <w:name w:val="HTML Preformatted"/>
    <w:basedOn w:val="a0"/>
    <w:link w:val="HTML9"/>
    <w:semiHidden/>
    <w:rsid w:val="00B3186B"/>
    <w:pPr>
      <w:suppressAutoHyphens w:val="0"/>
    </w:pPr>
    <w:rPr>
      <w:rFonts w:ascii="Courier New" w:eastAsia="Times New Roman" w:hAnsi="Courier New" w:cs="Courier New"/>
      <w:spacing w:val="4"/>
      <w:w w:val="103"/>
      <w:kern w:val="14"/>
      <w:szCs w:val="20"/>
    </w:rPr>
  </w:style>
  <w:style w:type="character" w:customStyle="1" w:styleId="HTML9">
    <w:name w:val="Стандартный HTML Знак"/>
    <w:basedOn w:val="a1"/>
    <w:link w:val="HTML8"/>
    <w:semiHidden/>
    <w:rsid w:val="00B3186B"/>
    <w:rPr>
      <w:rFonts w:ascii="Courier New" w:hAnsi="Courier New" w:cs="Courier New"/>
      <w:spacing w:val="4"/>
      <w:w w:val="103"/>
      <w:kern w:val="14"/>
      <w:lang w:val="ru-RU" w:eastAsia="en-US"/>
    </w:rPr>
  </w:style>
  <w:style w:type="numbering" w:styleId="a">
    <w:name w:val="Outline List 3"/>
    <w:basedOn w:val="a3"/>
    <w:semiHidden/>
    <w:rsid w:val="00B3186B"/>
    <w:pPr>
      <w:numPr>
        <w:numId w:val="24"/>
      </w:numPr>
    </w:pPr>
  </w:style>
  <w:style w:type="table" w:styleId="16">
    <w:name w:val="Table Columns 1"/>
    <w:basedOn w:val="a2"/>
    <w:semiHidden/>
    <w:rsid w:val="00B3186B"/>
    <w:pPr>
      <w:spacing w:after="120" w:line="200" w:lineRule="atLeast"/>
    </w:pPr>
    <w:rPr>
      <w:b/>
      <w:bCs/>
      <w:lang w:val="en-US" w:eastAsia="zh-CN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olumns 2"/>
    <w:basedOn w:val="a2"/>
    <w:semiHidden/>
    <w:rsid w:val="00B3186B"/>
    <w:pPr>
      <w:spacing w:after="120" w:line="200" w:lineRule="atLeast"/>
    </w:pPr>
    <w:rPr>
      <w:b/>
      <w:bCs/>
      <w:lang w:val="en-US" w:eastAsia="zh-CN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2"/>
    <w:semiHidden/>
    <w:rsid w:val="00B3186B"/>
    <w:pPr>
      <w:spacing w:after="120" w:line="200" w:lineRule="atLeast"/>
    </w:pPr>
    <w:rPr>
      <w:b/>
      <w:bCs/>
      <w:lang w:val="en-US" w:eastAsia="zh-CN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2"/>
    <w:semiHidden/>
    <w:rsid w:val="00B3186B"/>
    <w:pPr>
      <w:spacing w:after="120" w:line="200" w:lineRule="atLeast"/>
    </w:pPr>
    <w:rPr>
      <w:lang w:val="en-US" w:eastAsia="zh-CN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2"/>
    <w:semiHidden/>
    <w:rsid w:val="00B3186B"/>
    <w:pPr>
      <w:spacing w:after="120" w:line="200" w:lineRule="atLeast"/>
    </w:pPr>
    <w:rPr>
      <w:lang w:val="en-US" w:eastAsia="zh-CN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3">
    <w:name w:val="Strong"/>
    <w:basedOn w:val="a1"/>
    <w:qFormat/>
    <w:rsid w:val="00B3186B"/>
    <w:rPr>
      <w:b/>
      <w:bCs/>
    </w:rPr>
  </w:style>
  <w:style w:type="table" w:styleId="-10">
    <w:name w:val="Table List 1"/>
    <w:basedOn w:val="a2"/>
    <w:semiHidden/>
    <w:rsid w:val="00B3186B"/>
    <w:pPr>
      <w:spacing w:after="120" w:line="200" w:lineRule="atLeast"/>
    </w:pPr>
    <w:rPr>
      <w:lang w:val="en-US" w:eastAsia="zh-CN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2"/>
    <w:semiHidden/>
    <w:rsid w:val="00B3186B"/>
    <w:pPr>
      <w:spacing w:after="120" w:line="200" w:lineRule="atLeast"/>
    </w:pPr>
    <w:rPr>
      <w:lang w:val="en-US" w:eastAsia="zh-CN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2"/>
    <w:semiHidden/>
    <w:rsid w:val="00B3186B"/>
    <w:pPr>
      <w:spacing w:after="120" w:line="200" w:lineRule="atLeast"/>
    </w:pPr>
    <w:rPr>
      <w:lang w:val="en-US" w:eastAsia="zh-CN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2"/>
    <w:semiHidden/>
    <w:rsid w:val="00B3186B"/>
    <w:pPr>
      <w:spacing w:after="120" w:line="200" w:lineRule="atLeast"/>
    </w:pPr>
    <w:rPr>
      <w:lang w:val="en-US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2"/>
    <w:semiHidden/>
    <w:rsid w:val="00B3186B"/>
    <w:pPr>
      <w:spacing w:after="120" w:line="200" w:lineRule="atLeast"/>
    </w:pPr>
    <w:rPr>
      <w:lang w:val="en-US" w:eastAsia="zh-C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2"/>
    <w:semiHidden/>
    <w:rsid w:val="00B3186B"/>
    <w:pPr>
      <w:spacing w:after="120" w:line="200" w:lineRule="atLeast"/>
    </w:pPr>
    <w:rPr>
      <w:lang w:val="en-US" w:eastAsia="zh-C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2"/>
    <w:semiHidden/>
    <w:rsid w:val="00B3186B"/>
    <w:pPr>
      <w:spacing w:after="120" w:line="200" w:lineRule="atLeast"/>
    </w:pPr>
    <w:rPr>
      <w:lang w:val="en-US" w:eastAsia="zh-CN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2"/>
    <w:semiHidden/>
    <w:rsid w:val="00B3186B"/>
    <w:pPr>
      <w:spacing w:after="120" w:line="200" w:lineRule="atLeast"/>
    </w:pPr>
    <w:rPr>
      <w:lang w:val="en-US" w:eastAsia="zh-C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4">
    <w:name w:val="Table Theme"/>
    <w:basedOn w:val="a2"/>
    <w:semiHidden/>
    <w:rsid w:val="00B3186B"/>
    <w:pPr>
      <w:spacing w:after="120" w:line="200" w:lineRule="atLeast"/>
    </w:pPr>
    <w:rPr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7">
    <w:name w:val="Table Colorful 1"/>
    <w:basedOn w:val="a2"/>
    <w:semiHidden/>
    <w:rsid w:val="00B3186B"/>
    <w:pPr>
      <w:spacing w:after="120" w:line="200" w:lineRule="atLeast"/>
    </w:pPr>
    <w:rPr>
      <w:color w:val="FFFFFF"/>
      <w:lang w:val="en-US" w:eastAsia="zh-CN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orful 2"/>
    <w:basedOn w:val="a2"/>
    <w:semiHidden/>
    <w:rsid w:val="00B3186B"/>
    <w:pPr>
      <w:spacing w:after="120" w:line="200" w:lineRule="atLeast"/>
    </w:pPr>
    <w:rPr>
      <w:lang w:val="en-US" w:eastAsia="zh-C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2"/>
    <w:semiHidden/>
    <w:rsid w:val="00B3186B"/>
    <w:pPr>
      <w:spacing w:after="120" w:line="200" w:lineRule="atLeast"/>
    </w:pPr>
    <w:rPr>
      <w:lang w:val="en-US" w:eastAsia="zh-CN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5">
    <w:name w:val="Block Text"/>
    <w:basedOn w:val="a0"/>
    <w:semiHidden/>
    <w:rsid w:val="00B3186B"/>
    <w:pPr>
      <w:suppressAutoHyphens w:val="0"/>
      <w:ind w:left="1440" w:right="1440"/>
    </w:pPr>
    <w:rPr>
      <w:rFonts w:eastAsia="Times New Roman" w:cs="Times New Roman"/>
      <w:spacing w:val="4"/>
      <w:w w:val="103"/>
      <w:kern w:val="14"/>
      <w:szCs w:val="20"/>
    </w:rPr>
  </w:style>
  <w:style w:type="character" w:styleId="HTMLa">
    <w:name w:val="HTML Cite"/>
    <w:basedOn w:val="a1"/>
    <w:semiHidden/>
    <w:rsid w:val="00B3186B"/>
    <w:rPr>
      <w:i/>
      <w:iCs/>
    </w:rPr>
  </w:style>
  <w:style w:type="paragraph" w:styleId="afff6">
    <w:name w:val="E-mail Signature"/>
    <w:basedOn w:val="a0"/>
    <w:link w:val="afff7"/>
    <w:semiHidden/>
    <w:rsid w:val="00B3186B"/>
    <w:pPr>
      <w:suppressAutoHyphens w:val="0"/>
    </w:pPr>
    <w:rPr>
      <w:rFonts w:eastAsia="Times New Roman" w:cs="Times New Roman"/>
      <w:spacing w:val="4"/>
      <w:w w:val="103"/>
      <w:kern w:val="14"/>
      <w:szCs w:val="20"/>
    </w:rPr>
  </w:style>
  <w:style w:type="character" w:customStyle="1" w:styleId="afff7">
    <w:name w:val="Электронная подпись Знак"/>
    <w:basedOn w:val="a1"/>
    <w:link w:val="afff6"/>
    <w:semiHidden/>
    <w:rsid w:val="00B3186B"/>
    <w:rPr>
      <w:spacing w:val="4"/>
      <w:w w:val="103"/>
      <w:kern w:val="14"/>
      <w:lang w:val="ru-RU" w:eastAsia="en-US"/>
    </w:rPr>
  </w:style>
  <w:style w:type="table" w:styleId="afff8">
    <w:name w:val="Table Professional"/>
    <w:basedOn w:val="a2"/>
    <w:semiHidden/>
    <w:rsid w:val="00B3186B"/>
    <w:pPr>
      <w:spacing w:line="240" w:lineRule="atLeast"/>
    </w:pPr>
    <w:rPr>
      <w:lang w:val="en-US" w:eastAsia="zh-C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9">
    <w:name w:val="toa heading"/>
    <w:basedOn w:val="a0"/>
    <w:next w:val="a0"/>
    <w:semiHidden/>
    <w:rsid w:val="00B3186B"/>
    <w:pPr>
      <w:suppressAutoHyphens w:val="0"/>
      <w:spacing w:before="120"/>
    </w:pPr>
    <w:rPr>
      <w:rFonts w:ascii="Arial" w:eastAsia="Times New Roman" w:hAnsi="Arial" w:cs="Arial"/>
      <w:b/>
      <w:bCs/>
      <w:spacing w:val="4"/>
      <w:w w:val="103"/>
      <w:kern w:val="14"/>
      <w:sz w:val="24"/>
      <w:szCs w:val="20"/>
    </w:rPr>
  </w:style>
  <w:style w:type="paragraph" w:styleId="afffa">
    <w:name w:val="Plain Text"/>
    <w:basedOn w:val="a0"/>
    <w:link w:val="afffb"/>
    <w:semiHidden/>
    <w:rsid w:val="00B3186B"/>
    <w:pPr>
      <w:suppressAutoHyphens w:val="0"/>
    </w:pPr>
    <w:rPr>
      <w:rFonts w:ascii="Courier New" w:eastAsia="Times New Roman" w:hAnsi="Courier New" w:cs="Courier New"/>
      <w:spacing w:val="4"/>
      <w:w w:val="103"/>
      <w:kern w:val="14"/>
      <w:szCs w:val="20"/>
    </w:rPr>
  </w:style>
  <w:style w:type="character" w:customStyle="1" w:styleId="afffb">
    <w:name w:val="Текст Знак"/>
    <w:basedOn w:val="a1"/>
    <w:link w:val="afffa"/>
    <w:semiHidden/>
    <w:rsid w:val="00B3186B"/>
    <w:rPr>
      <w:rFonts w:ascii="Courier New" w:hAnsi="Courier New" w:cs="Courier New"/>
      <w:spacing w:val="4"/>
      <w:w w:val="103"/>
      <w:kern w:val="14"/>
      <w:lang w:val="ru-RU" w:eastAsia="en-US"/>
    </w:rPr>
  </w:style>
  <w:style w:type="paragraph" w:styleId="afffc">
    <w:name w:val="Message Header"/>
    <w:basedOn w:val="a0"/>
    <w:link w:val="afffd"/>
    <w:semiHidden/>
    <w:rsid w:val="00B3186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 w:val="0"/>
      <w:ind w:left="1134" w:hanging="1134"/>
    </w:pPr>
    <w:rPr>
      <w:rFonts w:ascii="Arial" w:eastAsia="Times New Roman" w:hAnsi="Arial" w:cs="Arial"/>
      <w:spacing w:val="4"/>
      <w:w w:val="103"/>
      <w:kern w:val="14"/>
      <w:sz w:val="24"/>
      <w:szCs w:val="20"/>
    </w:rPr>
  </w:style>
  <w:style w:type="character" w:customStyle="1" w:styleId="afffd">
    <w:name w:val="Шапка Знак"/>
    <w:basedOn w:val="a1"/>
    <w:link w:val="afffc"/>
    <w:semiHidden/>
    <w:rsid w:val="00B3186B"/>
    <w:rPr>
      <w:rFonts w:ascii="Arial" w:hAnsi="Arial" w:cs="Arial"/>
      <w:spacing w:val="4"/>
      <w:w w:val="103"/>
      <w:kern w:val="14"/>
      <w:sz w:val="24"/>
      <w:shd w:val="pct20" w:color="auto" w:fill="auto"/>
      <w:lang w:val="ru-RU" w:eastAsia="en-US"/>
    </w:rPr>
  </w:style>
  <w:style w:type="character" w:styleId="afffe">
    <w:name w:val="annotation reference"/>
    <w:basedOn w:val="a1"/>
    <w:semiHidden/>
    <w:rsid w:val="00B3186B"/>
    <w:rPr>
      <w:sz w:val="16"/>
      <w:szCs w:val="16"/>
    </w:rPr>
  </w:style>
  <w:style w:type="numbering" w:customStyle="1" w:styleId="Aucuneliste1">
    <w:name w:val="Aucune liste1"/>
    <w:next w:val="a3"/>
    <w:semiHidden/>
    <w:unhideWhenUsed/>
    <w:rsid w:val="00B3186B"/>
  </w:style>
  <w:style w:type="paragraph" w:customStyle="1" w:styleId="18">
    <w:name w:val="текст 1"/>
    <w:basedOn w:val="a0"/>
    <w:rsid w:val="00B3186B"/>
    <w:pPr>
      <w:tabs>
        <w:tab w:val="left" w:pos="567"/>
        <w:tab w:val="left" w:pos="1134"/>
        <w:tab w:val="left" w:pos="1701"/>
        <w:tab w:val="left" w:pos="2268"/>
        <w:tab w:val="left" w:pos="6237"/>
      </w:tabs>
      <w:suppressAutoHyphens w:val="0"/>
      <w:spacing w:line="288" w:lineRule="auto"/>
    </w:pPr>
    <w:rPr>
      <w:rFonts w:eastAsia="Times New Roman" w:cs="Times New Roman"/>
      <w:sz w:val="24"/>
      <w:szCs w:val="20"/>
    </w:rPr>
  </w:style>
  <w:style w:type="paragraph" w:customStyle="1" w:styleId="2f3">
    <w:name w:val="текст 2"/>
    <w:basedOn w:val="a0"/>
    <w:rsid w:val="00B3186B"/>
    <w:pPr>
      <w:tabs>
        <w:tab w:val="left" w:pos="567"/>
        <w:tab w:val="left" w:pos="1134"/>
        <w:tab w:val="left" w:pos="1701"/>
        <w:tab w:val="left" w:pos="2268"/>
        <w:tab w:val="left" w:pos="6237"/>
      </w:tabs>
      <w:suppressAutoHyphens w:val="0"/>
      <w:spacing w:line="288" w:lineRule="auto"/>
    </w:pPr>
    <w:rPr>
      <w:rFonts w:eastAsia="Times New Roman" w:cs="Times New Roman"/>
      <w:sz w:val="24"/>
      <w:szCs w:val="20"/>
    </w:rPr>
  </w:style>
  <w:style w:type="paragraph" w:customStyle="1" w:styleId="affff">
    <w:name w:val="название"/>
    <w:basedOn w:val="a0"/>
    <w:rsid w:val="00B3186B"/>
    <w:pPr>
      <w:widowControl w:val="0"/>
      <w:suppressAutoHyphens w:val="0"/>
      <w:snapToGrid w:val="0"/>
      <w:spacing w:line="240" w:lineRule="auto"/>
    </w:pPr>
    <w:rPr>
      <w:rFonts w:ascii="Courier" w:eastAsia="Times New Roman" w:hAnsi="Courier" w:cs="Times New Roman"/>
      <w:sz w:val="24"/>
      <w:szCs w:val="20"/>
      <w:lang w:eastAsia="ru-RU"/>
    </w:rPr>
  </w:style>
  <w:style w:type="paragraph" w:customStyle="1" w:styleId="100">
    <w:name w:val="Заголовок 10"/>
    <w:basedOn w:val="aff2"/>
    <w:rsid w:val="00B3186B"/>
    <w:pPr>
      <w:tabs>
        <w:tab w:val="left" w:pos="567"/>
        <w:tab w:val="left" w:pos="1134"/>
        <w:tab w:val="left" w:pos="1701"/>
        <w:tab w:val="left" w:pos="2268"/>
        <w:tab w:val="left" w:pos="6237"/>
      </w:tabs>
      <w:spacing w:before="0" w:after="0" w:line="288" w:lineRule="auto"/>
      <w:outlineLvl w:val="9"/>
    </w:pPr>
    <w:rPr>
      <w:rFonts w:ascii="Times New Roman" w:hAnsi="Times New Roman" w:cs="Times New Roman"/>
      <w:bCs w:val="0"/>
      <w:spacing w:val="0"/>
      <w:w w:val="100"/>
      <w:kern w:val="0"/>
      <w:sz w:val="24"/>
      <w:szCs w:val="20"/>
    </w:rPr>
  </w:style>
  <w:style w:type="paragraph" w:customStyle="1" w:styleId="110">
    <w:name w:val="Заголовок 11"/>
    <w:basedOn w:val="aff8"/>
    <w:rsid w:val="00B3186B"/>
    <w:pPr>
      <w:tabs>
        <w:tab w:val="left" w:pos="567"/>
        <w:tab w:val="left" w:pos="1134"/>
        <w:tab w:val="left" w:pos="1701"/>
        <w:tab w:val="left" w:pos="2268"/>
        <w:tab w:val="left" w:pos="6237"/>
      </w:tabs>
      <w:spacing w:after="0" w:line="288" w:lineRule="auto"/>
      <w:outlineLvl w:val="9"/>
    </w:pPr>
    <w:rPr>
      <w:rFonts w:ascii="Times New Roman" w:hAnsi="Times New Roman" w:cs="Times New Roman"/>
      <w:spacing w:val="0"/>
      <w:w w:val="100"/>
      <w:kern w:val="0"/>
      <w:u w:val="single"/>
    </w:rPr>
  </w:style>
  <w:style w:type="paragraph" w:customStyle="1" w:styleId="120">
    <w:name w:val="Заголовок 12"/>
    <w:basedOn w:val="a0"/>
    <w:rsid w:val="00B3186B"/>
    <w:pPr>
      <w:tabs>
        <w:tab w:val="left" w:pos="567"/>
        <w:tab w:val="left" w:pos="1134"/>
        <w:tab w:val="left" w:pos="1701"/>
        <w:tab w:val="left" w:pos="2268"/>
        <w:tab w:val="left" w:pos="6237"/>
      </w:tabs>
      <w:suppressAutoHyphens w:val="0"/>
      <w:spacing w:line="288" w:lineRule="auto"/>
      <w:jc w:val="center"/>
    </w:pPr>
    <w:rPr>
      <w:rFonts w:eastAsia="Times New Roman" w:cs="Times New Roman"/>
      <w:i/>
      <w:sz w:val="24"/>
      <w:szCs w:val="20"/>
    </w:rPr>
  </w:style>
  <w:style w:type="paragraph" w:customStyle="1" w:styleId="130">
    <w:name w:val="Заголовок 13"/>
    <w:basedOn w:val="a0"/>
    <w:rsid w:val="00B3186B"/>
    <w:pPr>
      <w:tabs>
        <w:tab w:val="left" w:pos="567"/>
        <w:tab w:val="left" w:pos="1134"/>
        <w:tab w:val="left" w:pos="1701"/>
        <w:tab w:val="left" w:pos="2268"/>
        <w:tab w:val="left" w:pos="6237"/>
      </w:tabs>
      <w:suppressAutoHyphens w:val="0"/>
      <w:spacing w:line="288" w:lineRule="auto"/>
      <w:jc w:val="center"/>
    </w:pPr>
    <w:rPr>
      <w:rFonts w:eastAsia="Times New Roman" w:cs="Times New Roman"/>
      <w:b/>
      <w:i/>
      <w:sz w:val="24"/>
      <w:szCs w:val="20"/>
    </w:rPr>
  </w:style>
  <w:style w:type="paragraph" w:customStyle="1" w:styleId="140">
    <w:name w:val="Заголовок 14"/>
    <w:basedOn w:val="a0"/>
    <w:rsid w:val="00B3186B"/>
    <w:pPr>
      <w:tabs>
        <w:tab w:val="left" w:pos="567"/>
        <w:tab w:val="left" w:pos="1134"/>
        <w:tab w:val="left" w:pos="1701"/>
        <w:tab w:val="left" w:pos="2268"/>
        <w:tab w:val="left" w:pos="6237"/>
      </w:tabs>
      <w:suppressAutoHyphens w:val="0"/>
      <w:spacing w:line="288" w:lineRule="auto"/>
      <w:jc w:val="center"/>
    </w:pPr>
    <w:rPr>
      <w:rFonts w:eastAsia="Times New Roman" w:cs="Times New Roman"/>
      <w:b/>
      <w:sz w:val="24"/>
      <w:szCs w:val="20"/>
      <w:u w:val="single"/>
    </w:rPr>
  </w:style>
  <w:style w:type="paragraph" w:customStyle="1" w:styleId="150">
    <w:name w:val="Заголовок 15"/>
    <w:basedOn w:val="a0"/>
    <w:rsid w:val="00B3186B"/>
    <w:pPr>
      <w:tabs>
        <w:tab w:val="left" w:pos="567"/>
        <w:tab w:val="left" w:pos="1134"/>
        <w:tab w:val="left" w:pos="1701"/>
        <w:tab w:val="left" w:pos="2268"/>
        <w:tab w:val="left" w:pos="6237"/>
      </w:tabs>
      <w:suppressAutoHyphens w:val="0"/>
      <w:spacing w:line="288" w:lineRule="auto"/>
      <w:jc w:val="center"/>
    </w:pPr>
    <w:rPr>
      <w:rFonts w:eastAsia="Times New Roman" w:cs="Times New Roman"/>
      <w:i/>
      <w:sz w:val="24"/>
      <w:szCs w:val="20"/>
      <w:u w:val="single"/>
    </w:rPr>
  </w:style>
  <w:style w:type="paragraph" w:customStyle="1" w:styleId="160">
    <w:name w:val="Заголовок 16"/>
    <w:basedOn w:val="a0"/>
    <w:rsid w:val="00B3186B"/>
    <w:pPr>
      <w:tabs>
        <w:tab w:val="left" w:pos="567"/>
        <w:tab w:val="left" w:pos="1134"/>
        <w:tab w:val="left" w:pos="1701"/>
        <w:tab w:val="left" w:pos="2268"/>
        <w:tab w:val="left" w:pos="6237"/>
      </w:tabs>
      <w:suppressAutoHyphens w:val="0"/>
      <w:spacing w:line="288" w:lineRule="auto"/>
      <w:jc w:val="center"/>
    </w:pPr>
    <w:rPr>
      <w:rFonts w:eastAsia="Times New Roman" w:cs="Times New Roman"/>
      <w:sz w:val="24"/>
      <w:szCs w:val="20"/>
    </w:rPr>
  </w:style>
  <w:style w:type="paragraph" w:customStyle="1" w:styleId="BodyText21">
    <w:name w:val="Body Text 21"/>
    <w:basedOn w:val="a0"/>
    <w:rsid w:val="00B3186B"/>
    <w:pPr>
      <w:tabs>
        <w:tab w:val="left" w:pos="-1135"/>
        <w:tab w:val="left" w:pos="-568"/>
        <w:tab w:val="left" w:pos="567"/>
        <w:tab w:val="left" w:pos="1131"/>
        <w:tab w:val="left" w:pos="1699"/>
        <w:tab w:val="left" w:pos="8502"/>
        <w:tab w:val="left" w:pos="9068"/>
      </w:tabs>
      <w:suppressAutoHyphens w:val="0"/>
      <w:overflowPunct w:val="0"/>
      <w:autoSpaceDE w:val="0"/>
      <w:autoSpaceDN w:val="0"/>
      <w:adjustRightInd w:val="0"/>
      <w:spacing w:line="240" w:lineRule="auto"/>
      <w:ind w:left="1701" w:hanging="1701"/>
    </w:pPr>
    <w:rPr>
      <w:rFonts w:eastAsia="Times New Roman" w:cs="Times New Roman"/>
      <w:szCs w:val="20"/>
      <w:lang w:val="de-DE" w:eastAsia="nl-NL"/>
    </w:rPr>
  </w:style>
  <w:style w:type="character" w:customStyle="1" w:styleId="postcolor1">
    <w:name w:val="postcolor1"/>
    <w:rsid w:val="00B3186B"/>
    <w:rPr>
      <w:rFonts w:ascii="Verdana" w:hAnsi="Verdana" w:hint="default"/>
      <w:spacing w:val="336"/>
      <w:sz w:val="18"/>
      <w:szCs w:val="18"/>
    </w:rPr>
  </w:style>
  <w:style w:type="paragraph" w:styleId="affff0">
    <w:name w:val="Revision"/>
    <w:hidden/>
    <w:uiPriority w:val="99"/>
    <w:semiHidden/>
    <w:rsid w:val="00B3186B"/>
    <w:rPr>
      <w:spacing w:val="4"/>
      <w:w w:val="103"/>
      <w:kern w:val="14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microsoft.com/office/2011/relationships/people" Target="peop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2</TotalTime>
  <Pages>98</Pages>
  <Words>17032</Words>
  <Characters>95182</Characters>
  <Application>Microsoft Office Word</Application>
  <DocSecurity>0</DocSecurity>
  <Lines>4720</Lines>
  <Paragraphs>2543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ECE/TRANS/WP.15/AC.2/2019/2</vt:lpstr>
      <vt:lpstr>A/</vt:lpstr>
      <vt:lpstr>A/</vt:lpstr>
    </vt:vector>
  </TitlesOfParts>
  <Company>DCM</Company>
  <LinksUpToDate>false</LinksUpToDate>
  <CharactersWithSpaces>109909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ECE/TRANS/WP.15/AC.2/2019/2</dc:title>
  <dc:subject/>
  <dc:creator>Larisa MAYKOVSKAYA</dc:creator>
  <cp:keywords/>
  <cp:lastModifiedBy>Larisa Maykovskaya</cp:lastModifiedBy>
  <cp:revision>4</cp:revision>
  <cp:lastPrinted>2018-11-06T11:32:00Z</cp:lastPrinted>
  <dcterms:created xsi:type="dcterms:W3CDTF">2018-11-06T11:32:00Z</dcterms:created>
  <dcterms:modified xsi:type="dcterms:W3CDTF">2018-11-06T11:34:00Z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